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093E5" w14:textId="230A258D" w:rsidR="00FB6B49" w:rsidRPr="001F3EB4" w:rsidRDefault="00022218" w:rsidP="001F3EB4">
      <w:pPr>
        <w:spacing w:after="213" w:line="259" w:lineRule="auto"/>
        <w:ind w:left="-5"/>
        <w:jc w:val="right"/>
        <w:rPr>
          <w:sz w:val="22"/>
          <w:szCs w:val="22"/>
          <w:rPrChange w:id="0" w:author="Ximena Victoria Cancino Ordenes" w:date="2024-01-15T16:55:00Z">
            <w:rPr/>
          </w:rPrChange>
        </w:rPr>
        <w:pPrChange w:id="1" w:author="Ximena Victoria Cancino Ordenes" w:date="2024-01-15T16:55:00Z">
          <w:pPr>
            <w:spacing w:after="213" w:line="259" w:lineRule="auto"/>
            <w:ind w:left="-5"/>
          </w:pPr>
        </w:pPrChange>
      </w:pPr>
      <w:r w:rsidRPr="001F3EB4">
        <w:rPr>
          <w:sz w:val="22"/>
          <w:szCs w:val="22"/>
          <w:rPrChange w:id="2" w:author="Ximena Victoria Cancino Ordenes" w:date="2024-01-15T16:55:00Z">
            <w:rPr>
              <w:sz w:val="17"/>
            </w:rPr>
          </w:rPrChange>
        </w:rPr>
        <w:t>UNEP/CMS/SWAIKB/</w:t>
      </w:r>
      <w:r w:rsidR="00506CA2" w:rsidRPr="001F3EB4">
        <w:rPr>
          <w:sz w:val="22"/>
          <w:szCs w:val="22"/>
          <w:rPrChange w:id="3" w:author="Ximena Victoria Cancino Ordenes" w:date="2024-01-15T16:55:00Z">
            <w:rPr>
              <w:sz w:val="17"/>
            </w:rPr>
          </w:rPrChange>
        </w:rPr>
        <w:t>CRP</w:t>
      </w:r>
      <w:del w:id="4" w:author="Ximena Victoria Cancino Ordenes" w:date="2024-01-15T16:55:00Z">
        <w:r w:rsidR="00506CA2" w:rsidRPr="001F3EB4" w:rsidDel="001F3EB4">
          <w:rPr>
            <w:sz w:val="22"/>
            <w:szCs w:val="22"/>
            <w:rPrChange w:id="5" w:author="Ximena Victoria Cancino Ordenes" w:date="2024-01-15T16:55:00Z">
              <w:rPr>
                <w:sz w:val="17"/>
              </w:rPr>
            </w:rPrChange>
          </w:rPr>
          <w:delText>_</w:delText>
        </w:r>
      </w:del>
      <w:r w:rsidRPr="001F3EB4">
        <w:rPr>
          <w:sz w:val="22"/>
          <w:szCs w:val="22"/>
          <w:rPrChange w:id="6" w:author="Ximena Victoria Cancino Ordenes" w:date="2024-01-15T16:55:00Z">
            <w:rPr>
              <w:sz w:val="17"/>
            </w:rPr>
          </w:rPrChange>
        </w:rPr>
        <w:t xml:space="preserve">4 </w:t>
      </w:r>
    </w:p>
    <w:p w14:paraId="01765DBC" w14:textId="77777777" w:rsidR="00FB6B49" w:rsidRPr="001F3EB4" w:rsidRDefault="00022218">
      <w:pPr>
        <w:spacing w:after="286" w:line="259" w:lineRule="auto"/>
        <w:ind w:left="0" w:firstLine="0"/>
        <w:jc w:val="right"/>
        <w:rPr>
          <w:sz w:val="22"/>
          <w:szCs w:val="22"/>
          <w:rPrChange w:id="7" w:author="Ximena Victoria Cancino Ordenes" w:date="2024-01-15T16:55:00Z">
            <w:rPr/>
          </w:rPrChange>
        </w:rPr>
      </w:pPr>
      <w:r w:rsidRPr="001F3EB4">
        <w:rPr>
          <w:sz w:val="22"/>
          <w:szCs w:val="22"/>
          <w:rPrChange w:id="8" w:author="Ximena Victoria Cancino Ordenes" w:date="2024-01-15T16:55:00Z">
            <w:rPr/>
          </w:rPrChange>
        </w:rPr>
        <w:t xml:space="preserve">Annex 1 </w:t>
      </w:r>
    </w:p>
    <w:p w14:paraId="34F6A8D9" w14:textId="6BADAABA" w:rsidR="00FB6B49" w:rsidRDefault="00022218">
      <w:pPr>
        <w:spacing w:after="0" w:line="254" w:lineRule="auto"/>
        <w:ind w:left="150" w:hanging="40"/>
        <w:jc w:val="center"/>
      </w:pPr>
      <w:r>
        <w:rPr>
          <w:sz w:val="52"/>
        </w:rPr>
        <w:t>Action Plan to eradicate the illegal hunting</w:t>
      </w:r>
      <w:ins w:id="9" w:author="Foteini Papazoglou" w:date="2024-01-15T17:39:00Z">
        <w:r w:rsidR="00506CA2">
          <w:rPr>
            <w:sz w:val="52"/>
          </w:rPr>
          <w:t>,</w:t>
        </w:r>
      </w:ins>
      <w:del w:id="10" w:author="Foteini Papazoglou" w:date="2024-01-15T17:39:00Z">
        <w:r w:rsidDel="00506CA2">
          <w:rPr>
            <w:sz w:val="52"/>
          </w:rPr>
          <w:delText xml:space="preserve"> and </w:delText>
        </w:r>
      </w:del>
      <w:ins w:id="11" w:author="Foteini Papazoglou" w:date="2024-01-15T17:39:00Z">
        <w:r w:rsidR="00506CA2">
          <w:rPr>
            <w:sz w:val="52"/>
          </w:rPr>
          <w:t xml:space="preserve"> </w:t>
        </w:r>
      </w:ins>
      <w:r>
        <w:rPr>
          <w:sz w:val="52"/>
        </w:rPr>
        <w:t>taking</w:t>
      </w:r>
      <w:ins w:id="12" w:author="Foteini Papazoglou" w:date="2024-01-15T17:39:00Z">
        <w:r w:rsidR="00506CA2">
          <w:rPr>
            <w:sz w:val="52"/>
          </w:rPr>
          <w:t xml:space="preserve"> and tra</w:t>
        </w:r>
      </w:ins>
      <w:ins w:id="13" w:author="Foteini Papazoglou" w:date="2024-01-15T17:40:00Z">
        <w:r w:rsidR="00506CA2">
          <w:rPr>
            <w:sz w:val="52"/>
          </w:rPr>
          <w:t>de</w:t>
        </w:r>
      </w:ins>
      <w:r>
        <w:rPr>
          <w:sz w:val="52"/>
        </w:rPr>
        <w:t xml:space="preserve"> of birds </w:t>
      </w:r>
      <w:proofErr w:type="gramStart"/>
      <w:r>
        <w:rPr>
          <w:sz w:val="52"/>
        </w:rPr>
        <w:t>in  South</w:t>
      </w:r>
      <w:proofErr w:type="gramEnd"/>
      <w:r>
        <w:rPr>
          <w:sz w:val="52"/>
        </w:rPr>
        <w:t xml:space="preserve">-West Asia 2024 – 2030 </w:t>
      </w:r>
    </w:p>
    <w:p w14:paraId="75B86578" w14:textId="77777777" w:rsidR="00FB6B49" w:rsidRDefault="00022218">
      <w:pPr>
        <w:spacing w:after="0" w:line="259" w:lineRule="auto"/>
        <w:ind w:left="0" w:firstLine="0"/>
      </w:pPr>
      <w:r>
        <w:t xml:space="preserve"> </w:t>
      </w:r>
    </w:p>
    <w:p w14:paraId="3E19B3BA" w14:textId="77777777" w:rsidR="00FB6B49" w:rsidRDefault="00022218">
      <w:pPr>
        <w:spacing w:after="0" w:line="259" w:lineRule="auto"/>
        <w:ind w:left="0" w:firstLine="0"/>
      </w:pPr>
      <w:r>
        <w:t xml:space="preserve"> </w:t>
      </w:r>
    </w:p>
    <w:p w14:paraId="7B10C3DA" w14:textId="77777777" w:rsidR="00FB6B49" w:rsidRDefault="00022218" w:rsidP="001F3EB4">
      <w:pPr>
        <w:ind w:left="-5"/>
        <w:jc w:val="both"/>
      </w:pPr>
      <w:r>
        <w:t xml:space="preserve">Geographic scope: Bahrain, Iran (Islamic Republic of), Iraq, Jordan, Kuwait, Oman, Qatar, Saudi Arabia, United Arab Emirates, Yemen </w:t>
      </w:r>
    </w:p>
    <w:p w14:paraId="4D3687DE" w14:textId="77777777" w:rsidR="00FB6B49" w:rsidRDefault="00022218" w:rsidP="001F3EB4">
      <w:pPr>
        <w:spacing w:after="0" w:line="259" w:lineRule="auto"/>
        <w:ind w:left="0" w:firstLine="0"/>
        <w:jc w:val="both"/>
      </w:pPr>
      <w:r>
        <w:t xml:space="preserve"> </w:t>
      </w:r>
    </w:p>
    <w:p w14:paraId="40072B49" w14:textId="77777777" w:rsidR="00FB6B49" w:rsidRDefault="00022218" w:rsidP="001F3EB4">
      <w:pPr>
        <w:spacing w:after="3" w:line="259" w:lineRule="auto"/>
        <w:ind w:left="-5"/>
        <w:jc w:val="both"/>
      </w:pPr>
      <w:r>
        <w:t xml:space="preserve">Milestones in the production of this action plan </w:t>
      </w:r>
    </w:p>
    <w:p w14:paraId="6E146EFA" w14:textId="77777777" w:rsidR="00FB6B49" w:rsidRDefault="00022218" w:rsidP="001F3EB4">
      <w:pPr>
        <w:ind w:left="-5"/>
        <w:jc w:val="both"/>
      </w:pPr>
      <w:r>
        <w:t xml:space="preserve">February 2020: initial information gathering by online questionnaire to inform stakeholder workshop (postponed due to Covid-19 pandemic) </w:t>
      </w:r>
    </w:p>
    <w:p w14:paraId="20F25666" w14:textId="77777777" w:rsidR="00FB6B49" w:rsidRDefault="00022218" w:rsidP="001F3EB4">
      <w:pPr>
        <w:ind w:left="-5"/>
        <w:jc w:val="both"/>
      </w:pPr>
      <w:r>
        <w:t xml:space="preserve">October 2021: stakeholder workshop held on the shores of the Dead Sea, Jordan </w:t>
      </w:r>
    </w:p>
    <w:p w14:paraId="0BE937FD" w14:textId="77777777" w:rsidR="00FB6B49" w:rsidRDefault="00022218" w:rsidP="001F3EB4">
      <w:pPr>
        <w:ind w:left="-5"/>
        <w:jc w:val="both"/>
      </w:pPr>
      <w:r>
        <w:t xml:space="preserve">November 2021: draft Action Plan was circulated for comment </w:t>
      </w:r>
    </w:p>
    <w:p w14:paraId="0D15897B" w14:textId="77777777" w:rsidR="00FB6B49" w:rsidRDefault="00022218" w:rsidP="001F3EB4">
      <w:pPr>
        <w:ind w:left="-5"/>
        <w:jc w:val="both"/>
      </w:pPr>
      <w:r>
        <w:t xml:space="preserve">February 2022: online stakeholder workshop </w:t>
      </w:r>
    </w:p>
    <w:p w14:paraId="0E47D960" w14:textId="77777777" w:rsidR="00FB6B49" w:rsidRDefault="00022218" w:rsidP="001F3EB4">
      <w:pPr>
        <w:ind w:left="-5"/>
        <w:jc w:val="both"/>
      </w:pPr>
      <w:r>
        <w:t xml:space="preserve">June 2022: updated draft Action Plan circulated for comment </w:t>
      </w:r>
    </w:p>
    <w:p w14:paraId="756AF95C" w14:textId="77777777" w:rsidR="00FB6B49" w:rsidRDefault="00022218" w:rsidP="001F3EB4">
      <w:pPr>
        <w:spacing w:after="0" w:line="259" w:lineRule="auto"/>
        <w:ind w:left="0" w:firstLine="0"/>
        <w:jc w:val="both"/>
      </w:pPr>
      <w:r>
        <w:t xml:space="preserve"> </w:t>
      </w:r>
    </w:p>
    <w:p w14:paraId="23ED352F" w14:textId="77777777" w:rsidR="00FB6B49" w:rsidRDefault="00022218" w:rsidP="001F3EB4">
      <w:pPr>
        <w:spacing w:after="3" w:line="259" w:lineRule="auto"/>
        <w:ind w:left="-5"/>
        <w:jc w:val="both"/>
      </w:pPr>
      <w:r>
        <w:t xml:space="preserve">Introduction: </w:t>
      </w:r>
    </w:p>
    <w:p w14:paraId="5E1E222A" w14:textId="77777777" w:rsidR="00FB6B49" w:rsidRDefault="00022218" w:rsidP="001F3EB4">
      <w:pPr>
        <w:ind w:left="-5"/>
        <w:jc w:val="both"/>
      </w:pPr>
      <w:r w:rsidRPr="00A76958">
        <w:rPr>
          <w:rStyle w:val="Heading1Char"/>
        </w:rPr>
        <w:t>Over the past few decades, bird populations have been experiencing a dramatic and unprecedented</w:t>
      </w:r>
      <w:r>
        <w:t xml:space="preserve"> decline. For wild birds, illegal hunting, taking and trade, is a main driver of global extinctions, and it is the most significant threat, after habitat loss, to migratory birds. The illegal hunting and taking and trade of birds occurs worldwide, e.g., poisoning of vultures in Sub-Saharan Africa (Ogada 2014), shooting of raptors in Europe (</w:t>
      </w:r>
      <w:proofErr w:type="spellStart"/>
      <w:r>
        <w:t>Selås</w:t>
      </w:r>
      <w:proofErr w:type="spellEnd"/>
      <w:r>
        <w:t xml:space="preserve"> et al 2017) and North America (Finkelstein et al 2014), trapping of songbirds in Asia (Kamp et al 2015) and capture for the bird trade in South America (Alves et al 2013). Illegal killing and taking poses a global threat to biodiversity and has attracted international attention. For example, in 2014, the 11</w:t>
      </w:r>
      <w:r>
        <w:rPr>
          <w:vertAlign w:val="superscript"/>
        </w:rPr>
        <w:t>th</w:t>
      </w:r>
      <w:r>
        <w:t xml:space="preserve"> meeting of the Conference of the Parties to the Convention on the Conservation of Migratory Species of Wild Animals (CMS) adopted a Resolution later revised in COP13 </w:t>
      </w:r>
      <w:r>
        <w:rPr>
          <w:color w:val="0000FF"/>
          <w:u w:val="single" w:color="0000FF"/>
        </w:rPr>
        <w:t>CMS/Resolution 11.16 (Rev. COP13)</w:t>
      </w:r>
      <w:r>
        <w:t xml:space="preserve"> The Prevention of Illegal Killing, Taking and Trade of Migratory Birds.  </w:t>
      </w:r>
    </w:p>
    <w:p w14:paraId="45119A25" w14:textId="77777777" w:rsidR="00FB6B49" w:rsidRDefault="00022218" w:rsidP="001F3EB4">
      <w:pPr>
        <w:ind w:left="-5"/>
        <w:jc w:val="both"/>
      </w:pPr>
      <w:r>
        <w:t xml:space="preserve">In the Middle East, high levels of illegal hunting, taking and trade of birds were reported in Mediterranean countries, such as Egypt, Syria and Lebanon, as well as in nearby Cyprus in a study by BirdLife International (Brochet et al 2016). This study estimated that between 11– 36 million birds/year may be illegally killed or taken in the whole Mediterranean region, including 6–22 million in the Mediterranean Middle Eastern countries (i.e., Egypt, Israel, Jordan, Lebanon, Palestine, Syria, Turkey) and Cyprus. </w:t>
      </w:r>
    </w:p>
    <w:p w14:paraId="4F536511" w14:textId="77777777" w:rsidR="00FB6B49" w:rsidRDefault="00022218" w:rsidP="001F3EB4">
      <w:pPr>
        <w:ind w:left="-5"/>
        <w:jc w:val="both"/>
      </w:pPr>
      <w:r>
        <w:t xml:space="preserve">Global action plans for globally threatened species, such as White-headed Duck </w:t>
      </w:r>
      <w:proofErr w:type="spellStart"/>
      <w:r>
        <w:t>Oxyura</w:t>
      </w:r>
      <w:proofErr w:type="spellEnd"/>
      <w:r>
        <w:t xml:space="preserve"> </w:t>
      </w:r>
      <w:proofErr w:type="spellStart"/>
      <w:r>
        <w:t>leucocephala</w:t>
      </w:r>
      <w:proofErr w:type="spellEnd"/>
      <w:r>
        <w:t xml:space="preserve"> (Endangered; Sheldon et al. 2018), Saker Falcon Falco </w:t>
      </w:r>
      <w:proofErr w:type="spellStart"/>
      <w:r>
        <w:t>cherrug</w:t>
      </w:r>
      <w:proofErr w:type="spellEnd"/>
      <w:r>
        <w:t xml:space="preserve"> (Endangered; Kovács et al. 2014), Ferruginous Duck Aythya </w:t>
      </w:r>
      <w:proofErr w:type="spellStart"/>
      <w:r>
        <w:t>nyroca</w:t>
      </w:r>
      <w:proofErr w:type="spellEnd"/>
      <w:r>
        <w:t xml:space="preserve"> (Near Threatened; Robinson &amp; Hughes 2006) and Sociable Lapwing </w:t>
      </w:r>
      <w:proofErr w:type="spellStart"/>
      <w:r>
        <w:t>Vanellus</w:t>
      </w:r>
      <w:proofErr w:type="spellEnd"/>
      <w:r>
        <w:t xml:space="preserve"> </w:t>
      </w:r>
      <w:proofErr w:type="spellStart"/>
      <w:r>
        <w:t>gregarius</w:t>
      </w:r>
      <w:proofErr w:type="spellEnd"/>
      <w:r>
        <w:t xml:space="preserve"> (Critically Endangered; Sheldon et al. 2012) and the Vulture Multi-species Action Plan (Botha et al. 2017)  all highlight illegal killing and trapping as an important threat. </w:t>
      </w:r>
    </w:p>
    <w:p w14:paraId="4D591F08" w14:textId="77777777" w:rsidR="00FB6B49" w:rsidRDefault="00022218" w:rsidP="001F3EB4">
      <w:pPr>
        <w:spacing w:after="0" w:line="259" w:lineRule="auto"/>
        <w:ind w:left="0" w:firstLine="0"/>
        <w:jc w:val="both"/>
      </w:pPr>
      <w:r>
        <w:t xml:space="preserve"> </w:t>
      </w:r>
    </w:p>
    <w:p w14:paraId="6F085849" w14:textId="77777777" w:rsidR="00FB6B49" w:rsidRDefault="00022218" w:rsidP="001F3EB4">
      <w:pPr>
        <w:spacing w:after="3" w:line="259" w:lineRule="auto"/>
        <w:ind w:left="-5"/>
        <w:jc w:val="both"/>
      </w:pPr>
      <w:r>
        <w:t xml:space="preserve">The definition of illegal hunting of birds </w:t>
      </w:r>
    </w:p>
    <w:p w14:paraId="2E2FD551" w14:textId="77777777" w:rsidR="00FB6B49" w:rsidRDefault="00022218" w:rsidP="001F3EB4">
      <w:pPr>
        <w:ind w:left="-5"/>
        <w:jc w:val="both"/>
      </w:pPr>
      <w:r>
        <w:t xml:space="preserve">To simply the text throughout the Action Plan we refer to illegal hunting and taking of birds, however this does include trapping, trade and other types of illegality. However, when referring to illegal </w:t>
      </w:r>
      <w:r>
        <w:lastRenderedPageBreak/>
        <w:t xml:space="preserve">hunting and trapping we are following the legal definition adopted by CMS Resolution 11.13 Rev CoP13, which is as follows: </w:t>
      </w:r>
    </w:p>
    <w:p w14:paraId="7C17545F" w14:textId="77777777" w:rsidR="00FB6B49" w:rsidRDefault="00022218" w:rsidP="001F3EB4">
      <w:pPr>
        <w:spacing w:after="3" w:line="238" w:lineRule="auto"/>
        <w:ind w:left="-5" w:right="509"/>
        <w:jc w:val="both"/>
      </w:pPr>
      <w:r>
        <w:t xml:space="preserve">“Activities which are illegal under national or regional law/regulations and involve the deliberate pursuit, killing, injuring or catching alive of wild birds or are aimed at illegal marketing live or dead specimens of wild birds, including their parts and derivatives. </w:t>
      </w:r>
    </w:p>
    <w:p w14:paraId="260CB973" w14:textId="77777777" w:rsidR="00FB6B49" w:rsidRDefault="00022218" w:rsidP="001F3EB4">
      <w:pPr>
        <w:spacing w:after="213" w:line="259" w:lineRule="auto"/>
        <w:ind w:left="0" w:right="11" w:firstLine="0"/>
        <w:jc w:val="both"/>
      </w:pPr>
      <w:r>
        <w:rPr>
          <w:sz w:val="17"/>
        </w:rPr>
        <w:t xml:space="preserve">UNEP/CMS/ITTEA1/Doc.4/Annex 1 </w:t>
      </w:r>
    </w:p>
    <w:p w14:paraId="51332AD9" w14:textId="77777777" w:rsidR="00FB6B49" w:rsidRDefault="00022218" w:rsidP="001F3EB4">
      <w:pPr>
        <w:spacing w:after="3" w:line="238" w:lineRule="auto"/>
        <w:ind w:left="-5" w:right="509"/>
        <w:jc w:val="both"/>
      </w:pPr>
      <w:r>
        <w:t xml:space="preserve">Such activities include but are not limited to: killing/trapping in closed periods, in areas with prohibitions in force, by </w:t>
      </w:r>
      <w:proofErr w:type="spellStart"/>
      <w:r>
        <w:t>unauthorised</w:t>
      </w:r>
      <w:proofErr w:type="spellEnd"/>
      <w:r>
        <w:t xml:space="preserve"> persons and/or protected species; use of prohibited means and substances; breach of bag limits; possession, donation, use, movement, transfer, offer for sale, advertisement, consumption, import, introduction from the sea, transit or export, of specimens.” </w:t>
      </w:r>
    </w:p>
    <w:p w14:paraId="32FF97E8" w14:textId="77777777" w:rsidR="00FB6B49" w:rsidRDefault="00022218" w:rsidP="001F3EB4">
      <w:pPr>
        <w:spacing w:after="0" w:line="259" w:lineRule="auto"/>
        <w:ind w:left="0" w:firstLine="0"/>
        <w:jc w:val="both"/>
      </w:pPr>
      <w:r>
        <w:t xml:space="preserve"> </w:t>
      </w:r>
    </w:p>
    <w:p w14:paraId="1273674A" w14:textId="77777777" w:rsidR="00FB6B49" w:rsidRDefault="00022218" w:rsidP="001F3EB4">
      <w:pPr>
        <w:ind w:left="-5"/>
        <w:jc w:val="both"/>
      </w:pPr>
      <w:r>
        <w:t xml:space="preserve">How many birds are illegally killed and taken in the Arabian Peninsula, Iran and Iraq? Using a diverse range of data sources and incorporating expert knowledge, it has been estimated that at least 1.7–4.6 million (best estimate: 3.2 million) birds are illegally killed or taken each year across the Arabian Peninsula, Iran and Iraq (Brochet et al. 2019). Worryingly, it is likely that these figures are underestimates, as data were not available for some parts of the region.  A wide range of birds are likely to be affected with evidence suggesting that at least 413 different species are illegally killed and/or trapped, many of them during their perilous migratory journeys from breeding to wintering grounds and back. Several species of global conservation concern were reported as illegally killed or taken, including Marbled Teal </w:t>
      </w:r>
      <w:proofErr w:type="spellStart"/>
      <w:r>
        <w:t>Marmaronetta</w:t>
      </w:r>
      <w:proofErr w:type="spellEnd"/>
      <w:r>
        <w:t xml:space="preserve"> </w:t>
      </w:r>
      <w:proofErr w:type="spellStart"/>
      <w:r>
        <w:t>angustirostris</w:t>
      </w:r>
      <w:proofErr w:type="spellEnd"/>
      <w:r>
        <w:t xml:space="preserve">, Common Pochard Aythya </w:t>
      </w:r>
      <w:proofErr w:type="spellStart"/>
      <w:r>
        <w:t>ferina</w:t>
      </w:r>
      <w:proofErr w:type="spellEnd"/>
      <w:r>
        <w:t xml:space="preserve"> and European Turtle-dove </w:t>
      </w:r>
      <w:proofErr w:type="spellStart"/>
      <w:r>
        <w:t>Streptopelia</w:t>
      </w:r>
      <w:proofErr w:type="spellEnd"/>
      <w:r>
        <w:t xml:space="preserve"> </w:t>
      </w:r>
      <w:proofErr w:type="spellStart"/>
      <w:r>
        <w:t>turtur</w:t>
      </w:r>
      <w:proofErr w:type="spellEnd"/>
      <w:r>
        <w:t xml:space="preserve"> (all classified as Vulnerable on the global IUCN Red List). Of even greater concern, the Critically Endangered Sociable Lapwing </w:t>
      </w:r>
      <w:proofErr w:type="spellStart"/>
      <w:r>
        <w:t>Vanellus</w:t>
      </w:r>
      <w:proofErr w:type="spellEnd"/>
      <w:r>
        <w:t xml:space="preserve"> </w:t>
      </w:r>
      <w:proofErr w:type="spellStart"/>
      <w:r>
        <w:t>gregarius</w:t>
      </w:r>
      <w:proofErr w:type="spellEnd"/>
      <w:r>
        <w:t xml:space="preserve"> was reported to be known or likely to be killed illegally each year. This is particularly worrying given the small population size and recent rapid decline of the species (Sheldon et al. 2013). Birds were reported to be illegally killed or taken primarily for sport, but also for food, sold mainly as a delicacy. In most countries, a much stronger focus on monitoring, effective legislation, enforcement, justice and prevention, particularly through awareness raising should be key priorities to tackle the illegal killing and taking of birds. </w:t>
      </w:r>
    </w:p>
    <w:p w14:paraId="704E4AB6" w14:textId="77777777" w:rsidR="00FB6B49" w:rsidRDefault="00022218" w:rsidP="001F3EB4">
      <w:pPr>
        <w:spacing w:after="0" w:line="259" w:lineRule="auto"/>
        <w:ind w:left="0" w:firstLine="0"/>
        <w:jc w:val="both"/>
      </w:pPr>
      <w:r>
        <w:t xml:space="preserve"> </w:t>
      </w:r>
    </w:p>
    <w:p w14:paraId="0695173D" w14:textId="77777777" w:rsidR="00FB6B49" w:rsidRDefault="00022218" w:rsidP="001F3EB4">
      <w:pPr>
        <w:spacing w:after="3" w:line="259" w:lineRule="auto"/>
        <w:ind w:left="-5"/>
        <w:jc w:val="both"/>
      </w:pPr>
      <w:r>
        <w:t xml:space="preserve">International obligations and flyway context </w:t>
      </w:r>
    </w:p>
    <w:p w14:paraId="20A94106" w14:textId="77777777" w:rsidR="00FB6B49" w:rsidRDefault="00022218" w:rsidP="001F3EB4">
      <w:pPr>
        <w:ind w:left="-5"/>
        <w:jc w:val="both"/>
      </w:pPr>
      <w:r>
        <w:t xml:space="preserve">[Introductory text to be inserted] </w:t>
      </w:r>
    </w:p>
    <w:p w14:paraId="1830500F" w14:textId="77777777" w:rsidR="00FB6B49" w:rsidRDefault="00022218" w:rsidP="001F3EB4">
      <w:pPr>
        <w:spacing w:after="0" w:line="259" w:lineRule="auto"/>
        <w:ind w:left="0" w:firstLine="0"/>
        <w:jc w:val="both"/>
      </w:pPr>
      <w:r>
        <w:t xml:space="preserve"> </w:t>
      </w:r>
    </w:p>
    <w:p w14:paraId="107C10DD" w14:textId="77777777" w:rsidR="00FB6B49" w:rsidRDefault="00022218" w:rsidP="001F3EB4">
      <w:pPr>
        <w:ind w:left="-5"/>
        <w:jc w:val="both"/>
      </w:pPr>
      <w:r>
        <w:t xml:space="preserve">Table 1. Summary of applicability of major international conservation instruments by country within the geographic scope of this Action Plan. </w:t>
      </w:r>
    </w:p>
    <w:tbl>
      <w:tblPr>
        <w:tblStyle w:val="TableGrid"/>
        <w:tblW w:w="7910" w:type="dxa"/>
        <w:tblInd w:w="5" w:type="dxa"/>
        <w:tblLook w:val="04A0" w:firstRow="1" w:lastRow="0" w:firstColumn="1" w:lastColumn="0" w:noHBand="0" w:noVBand="1"/>
      </w:tblPr>
      <w:tblGrid>
        <w:gridCol w:w="2134"/>
        <w:gridCol w:w="1197"/>
        <w:gridCol w:w="920"/>
        <w:gridCol w:w="1946"/>
        <w:gridCol w:w="826"/>
        <w:gridCol w:w="887"/>
      </w:tblGrid>
      <w:tr w:rsidR="00FB6B49" w14:paraId="7CD3E93D" w14:textId="77777777">
        <w:trPr>
          <w:trHeight w:val="724"/>
        </w:trPr>
        <w:tc>
          <w:tcPr>
            <w:tcW w:w="2527" w:type="dxa"/>
            <w:tcBorders>
              <w:top w:val="single" w:sz="4" w:space="0" w:color="000000"/>
              <w:left w:val="single" w:sz="4" w:space="0" w:color="000000"/>
              <w:bottom w:val="single" w:sz="3" w:space="0" w:color="000000"/>
              <w:right w:val="single" w:sz="4" w:space="0" w:color="000000"/>
            </w:tcBorders>
            <w:vAlign w:val="center"/>
          </w:tcPr>
          <w:p w14:paraId="029FB7B8" w14:textId="77777777" w:rsidR="00FB6B49" w:rsidRDefault="00022218" w:rsidP="001F3EB4">
            <w:pPr>
              <w:spacing w:after="0" w:line="259" w:lineRule="auto"/>
              <w:ind w:left="101" w:firstLine="0"/>
              <w:jc w:val="both"/>
            </w:pPr>
            <w:r>
              <w:t xml:space="preserve">Country </w:t>
            </w:r>
          </w:p>
        </w:tc>
        <w:tc>
          <w:tcPr>
            <w:tcW w:w="1303" w:type="dxa"/>
            <w:tcBorders>
              <w:top w:val="single" w:sz="4" w:space="0" w:color="000000"/>
              <w:left w:val="single" w:sz="4" w:space="0" w:color="000000"/>
              <w:bottom w:val="single" w:sz="3" w:space="0" w:color="000000"/>
              <w:right w:val="single" w:sz="4" w:space="0" w:color="000000"/>
            </w:tcBorders>
            <w:vAlign w:val="center"/>
          </w:tcPr>
          <w:p w14:paraId="4457C19F" w14:textId="77777777" w:rsidR="00FB6B49" w:rsidRDefault="00022218" w:rsidP="001F3EB4">
            <w:pPr>
              <w:spacing w:after="0" w:line="259" w:lineRule="auto"/>
              <w:ind w:left="2" w:firstLine="0"/>
              <w:jc w:val="both"/>
            </w:pPr>
            <w:r>
              <w:t xml:space="preserve">Party to </w:t>
            </w:r>
          </w:p>
          <w:p w14:paraId="75ABB7F1" w14:textId="77777777" w:rsidR="00FB6B49" w:rsidRDefault="00022218" w:rsidP="001F3EB4">
            <w:pPr>
              <w:spacing w:after="0" w:line="259" w:lineRule="auto"/>
              <w:ind w:left="2" w:firstLine="0"/>
              <w:jc w:val="both"/>
            </w:pPr>
            <w:r>
              <w:t xml:space="preserve">CMS </w:t>
            </w:r>
          </w:p>
        </w:tc>
        <w:tc>
          <w:tcPr>
            <w:tcW w:w="962" w:type="dxa"/>
            <w:tcBorders>
              <w:top w:val="single" w:sz="4" w:space="0" w:color="000000"/>
              <w:left w:val="single" w:sz="4" w:space="0" w:color="000000"/>
              <w:bottom w:val="single" w:sz="3" w:space="0" w:color="000000"/>
              <w:right w:val="single" w:sz="4" w:space="0" w:color="000000"/>
            </w:tcBorders>
            <w:vAlign w:val="center"/>
          </w:tcPr>
          <w:p w14:paraId="57BC9ED2" w14:textId="77777777" w:rsidR="00FB6B49" w:rsidRDefault="00022218" w:rsidP="001F3EB4">
            <w:pPr>
              <w:spacing w:after="0" w:line="259" w:lineRule="auto"/>
              <w:ind w:left="125" w:firstLine="0"/>
              <w:jc w:val="both"/>
            </w:pPr>
            <w:r>
              <w:t xml:space="preserve">Party to </w:t>
            </w:r>
          </w:p>
          <w:p w14:paraId="7A25CB4E" w14:textId="77777777" w:rsidR="00FB6B49" w:rsidRDefault="00022218" w:rsidP="001F3EB4">
            <w:pPr>
              <w:spacing w:after="0" w:line="259" w:lineRule="auto"/>
              <w:ind w:left="178" w:firstLine="0"/>
              <w:jc w:val="both"/>
            </w:pPr>
            <w:r>
              <w:t xml:space="preserve">AEWA </w:t>
            </w:r>
          </w:p>
        </w:tc>
        <w:tc>
          <w:tcPr>
            <w:tcW w:w="1306" w:type="dxa"/>
            <w:tcBorders>
              <w:top w:val="single" w:sz="4" w:space="0" w:color="000000"/>
              <w:left w:val="single" w:sz="4" w:space="0" w:color="000000"/>
              <w:bottom w:val="single" w:sz="3" w:space="0" w:color="000000"/>
              <w:right w:val="single" w:sz="4" w:space="0" w:color="000000"/>
            </w:tcBorders>
          </w:tcPr>
          <w:p w14:paraId="16F57A8E" w14:textId="77777777" w:rsidR="00FB6B49" w:rsidRDefault="00022218" w:rsidP="001F3EB4">
            <w:pPr>
              <w:spacing w:after="0" w:line="259" w:lineRule="auto"/>
              <w:ind w:left="0" w:right="3" w:firstLine="0"/>
              <w:jc w:val="both"/>
            </w:pPr>
            <w:r>
              <w:t xml:space="preserve">Signatory </w:t>
            </w:r>
          </w:p>
          <w:p w14:paraId="626B5FF1" w14:textId="77777777" w:rsidR="00FB6B49" w:rsidRDefault="00022218" w:rsidP="001F3EB4">
            <w:pPr>
              <w:spacing w:after="0" w:line="259" w:lineRule="auto"/>
              <w:ind w:left="173" w:firstLine="0"/>
              <w:jc w:val="both"/>
            </w:pPr>
            <w:r>
              <w:t xml:space="preserve">to Raptors </w:t>
            </w:r>
          </w:p>
          <w:p w14:paraId="4C4C8FE5" w14:textId="77777777" w:rsidR="00FB6B49" w:rsidRDefault="00022218" w:rsidP="001F3EB4">
            <w:pPr>
              <w:spacing w:after="0" w:line="259" w:lineRule="auto"/>
              <w:ind w:left="0" w:right="2" w:firstLine="0"/>
              <w:jc w:val="both"/>
            </w:pPr>
            <w:r>
              <w:t xml:space="preserve">MoU </w:t>
            </w:r>
          </w:p>
        </w:tc>
        <w:tc>
          <w:tcPr>
            <w:tcW w:w="883" w:type="dxa"/>
            <w:tcBorders>
              <w:top w:val="single" w:sz="4" w:space="0" w:color="000000"/>
              <w:left w:val="single" w:sz="4" w:space="0" w:color="000000"/>
              <w:bottom w:val="single" w:sz="3" w:space="0" w:color="000000"/>
              <w:right w:val="single" w:sz="4" w:space="0" w:color="000000"/>
            </w:tcBorders>
            <w:vAlign w:val="center"/>
          </w:tcPr>
          <w:p w14:paraId="30391AE2" w14:textId="77777777" w:rsidR="00FB6B49" w:rsidRDefault="00022218" w:rsidP="001F3EB4">
            <w:pPr>
              <w:spacing w:after="0" w:line="259" w:lineRule="auto"/>
              <w:ind w:left="108" w:right="55" w:firstLine="0"/>
              <w:jc w:val="both"/>
            </w:pPr>
            <w:r>
              <w:t xml:space="preserve">Party to CBD </w:t>
            </w:r>
          </w:p>
        </w:tc>
        <w:tc>
          <w:tcPr>
            <w:tcW w:w="929" w:type="dxa"/>
            <w:tcBorders>
              <w:top w:val="single" w:sz="4" w:space="0" w:color="000000"/>
              <w:left w:val="single" w:sz="4" w:space="0" w:color="000000"/>
              <w:bottom w:val="single" w:sz="3" w:space="0" w:color="000000"/>
              <w:right w:val="single" w:sz="4" w:space="0" w:color="000000"/>
            </w:tcBorders>
            <w:vAlign w:val="center"/>
          </w:tcPr>
          <w:p w14:paraId="19C93003" w14:textId="77777777" w:rsidR="00FB6B49" w:rsidRDefault="00022218" w:rsidP="001F3EB4">
            <w:pPr>
              <w:spacing w:after="0" w:line="259" w:lineRule="auto"/>
              <w:ind w:left="106" w:firstLine="0"/>
              <w:jc w:val="both"/>
            </w:pPr>
            <w:r>
              <w:t xml:space="preserve">Party to </w:t>
            </w:r>
          </w:p>
          <w:p w14:paraId="5643A9BF" w14:textId="77777777" w:rsidR="00FB6B49" w:rsidRDefault="00022218" w:rsidP="001F3EB4">
            <w:pPr>
              <w:spacing w:after="0" w:line="259" w:lineRule="auto"/>
              <w:ind w:left="101" w:firstLine="0"/>
              <w:jc w:val="both"/>
            </w:pPr>
            <w:r>
              <w:t xml:space="preserve">Ramsar </w:t>
            </w:r>
          </w:p>
        </w:tc>
      </w:tr>
      <w:tr w:rsidR="00FB6B49" w14:paraId="424BDCC4" w14:textId="77777777">
        <w:trPr>
          <w:trHeight w:val="400"/>
        </w:trPr>
        <w:tc>
          <w:tcPr>
            <w:tcW w:w="2527" w:type="dxa"/>
            <w:tcBorders>
              <w:top w:val="single" w:sz="3" w:space="0" w:color="000000"/>
              <w:left w:val="single" w:sz="4" w:space="0" w:color="000000"/>
              <w:bottom w:val="single" w:sz="4" w:space="0" w:color="000000"/>
              <w:right w:val="single" w:sz="4" w:space="0" w:color="000000"/>
            </w:tcBorders>
          </w:tcPr>
          <w:p w14:paraId="68A7B5BB" w14:textId="77777777" w:rsidR="00FB6B49" w:rsidRDefault="00022218" w:rsidP="001F3EB4">
            <w:pPr>
              <w:spacing w:after="0" w:line="259" w:lineRule="auto"/>
              <w:ind w:left="101" w:firstLine="0"/>
              <w:jc w:val="both"/>
            </w:pPr>
            <w:r>
              <w:t xml:space="preserve">Bahrain </w:t>
            </w:r>
          </w:p>
        </w:tc>
        <w:tc>
          <w:tcPr>
            <w:tcW w:w="1303" w:type="dxa"/>
            <w:tcBorders>
              <w:top w:val="single" w:sz="3" w:space="0" w:color="000000"/>
              <w:left w:val="single" w:sz="4" w:space="0" w:color="000000"/>
              <w:bottom w:val="single" w:sz="4" w:space="0" w:color="000000"/>
              <w:right w:val="single" w:sz="4" w:space="0" w:color="000000"/>
            </w:tcBorders>
            <w:vAlign w:val="bottom"/>
          </w:tcPr>
          <w:p w14:paraId="04F3A86B" w14:textId="77777777" w:rsidR="00FB6B49" w:rsidRDefault="00022218" w:rsidP="001F3EB4">
            <w:pPr>
              <w:spacing w:after="0" w:line="259" w:lineRule="auto"/>
              <w:ind w:left="419" w:firstLine="0"/>
              <w:jc w:val="both"/>
            </w:pPr>
            <w:r>
              <w:t xml:space="preserve"> </w:t>
            </w:r>
          </w:p>
        </w:tc>
        <w:tc>
          <w:tcPr>
            <w:tcW w:w="962" w:type="dxa"/>
            <w:tcBorders>
              <w:top w:val="single" w:sz="3" w:space="0" w:color="000000"/>
              <w:left w:val="single" w:sz="4" w:space="0" w:color="000000"/>
              <w:bottom w:val="single" w:sz="4" w:space="0" w:color="000000"/>
              <w:right w:val="single" w:sz="4" w:space="0" w:color="000000"/>
            </w:tcBorders>
          </w:tcPr>
          <w:p w14:paraId="1290D06A" w14:textId="77777777" w:rsidR="00FB6B49" w:rsidRDefault="00022218" w:rsidP="001F3EB4">
            <w:pPr>
              <w:spacing w:after="0" w:line="259" w:lineRule="auto"/>
              <w:ind w:left="60" w:firstLine="0"/>
              <w:jc w:val="both"/>
            </w:pPr>
            <w:r>
              <w:t xml:space="preserve"> </w:t>
            </w:r>
          </w:p>
        </w:tc>
        <w:tc>
          <w:tcPr>
            <w:tcW w:w="1306" w:type="dxa"/>
            <w:tcBorders>
              <w:top w:val="single" w:sz="3" w:space="0" w:color="000000"/>
              <w:left w:val="single" w:sz="4" w:space="0" w:color="000000"/>
              <w:bottom w:val="single" w:sz="4" w:space="0" w:color="000000"/>
              <w:right w:val="single" w:sz="4" w:space="0" w:color="000000"/>
            </w:tcBorders>
          </w:tcPr>
          <w:p w14:paraId="5898272E" w14:textId="77777777" w:rsidR="00FB6B49" w:rsidRDefault="00022218" w:rsidP="001F3EB4">
            <w:pPr>
              <w:spacing w:after="0" w:line="259" w:lineRule="auto"/>
              <w:ind w:left="54" w:firstLine="0"/>
              <w:jc w:val="both"/>
            </w:pPr>
            <w:r>
              <w:t xml:space="preserve"> </w:t>
            </w:r>
          </w:p>
        </w:tc>
        <w:tc>
          <w:tcPr>
            <w:tcW w:w="883" w:type="dxa"/>
            <w:tcBorders>
              <w:top w:val="single" w:sz="3" w:space="0" w:color="000000"/>
              <w:left w:val="single" w:sz="4" w:space="0" w:color="000000"/>
              <w:bottom w:val="single" w:sz="4" w:space="0" w:color="000000"/>
              <w:right w:val="single" w:sz="4" w:space="0" w:color="000000"/>
            </w:tcBorders>
            <w:vAlign w:val="bottom"/>
          </w:tcPr>
          <w:p w14:paraId="60240426" w14:textId="77777777" w:rsidR="00FB6B49" w:rsidRDefault="00022218" w:rsidP="001F3EB4">
            <w:pPr>
              <w:spacing w:after="0" w:line="259" w:lineRule="auto"/>
              <w:ind w:left="427" w:firstLine="0"/>
              <w:jc w:val="both"/>
            </w:pPr>
            <w:r>
              <w:t xml:space="preserve"> </w:t>
            </w:r>
          </w:p>
        </w:tc>
        <w:tc>
          <w:tcPr>
            <w:tcW w:w="929" w:type="dxa"/>
            <w:tcBorders>
              <w:top w:val="single" w:sz="3" w:space="0" w:color="000000"/>
              <w:left w:val="single" w:sz="4" w:space="0" w:color="000000"/>
              <w:bottom w:val="single" w:sz="4" w:space="0" w:color="000000"/>
              <w:right w:val="single" w:sz="4" w:space="0" w:color="000000"/>
            </w:tcBorders>
            <w:vAlign w:val="bottom"/>
          </w:tcPr>
          <w:p w14:paraId="60C009FB" w14:textId="77777777" w:rsidR="00FB6B49" w:rsidRDefault="00022218" w:rsidP="001F3EB4">
            <w:pPr>
              <w:spacing w:after="0" w:line="259" w:lineRule="auto"/>
              <w:ind w:left="53" w:firstLine="0"/>
              <w:jc w:val="both"/>
            </w:pPr>
            <w:r>
              <w:rPr>
                <w:noProof/>
              </w:rPr>
              <w:drawing>
                <wp:inline distT="0" distB="0" distL="0" distR="0" wp14:anchorId="6D1FB9A9" wp14:editId="7522878C">
                  <wp:extent cx="240792" cy="240792"/>
                  <wp:effectExtent l="0" t="0" r="0" b="0"/>
                  <wp:docPr id="329" name="Picture 329"/>
                  <wp:cNvGraphicFramePr/>
                  <a:graphic xmlns:a="http://schemas.openxmlformats.org/drawingml/2006/main">
                    <a:graphicData uri="http://schemas.openxmlformats.org/drawingml/2006/picture">
                      <pic:pic xmlns:pic="http://schemas.openxmlformats.org/drawingml/2006/picture">
                        <pic:nvPicPr>
                          <pic:cNvPr id="329" name="Picture 329"/>
                          <pic:cNvPicPr/>
                        </pic:nvPicPr>
                        <pic:blipFill>
                          <a:blip r:embed="rId7"/>
                          <a:stretch>
                            <a:fillRect/>
                          </a:stretch>
                        </pic:blipFill>
                        <pic:spPr>
                          <a:xfrm>
                            <a:off x="0" y="0"/>
                            <a:ext cx="240792" cy="240792"/>
                          </a:xfrm>
                          <a:prstGeom prst="rect">
                            <a:avLst/>
                          </a:prstGeom>
                        </pic:spPr>
                      </pic:pic>
                    </a:graphicData>
                  </a:graphic>
                </wp:inline>
              </w:drawing>
            </w:r>
            <w:r>
              <w:t xml:space="preserve"> </w:t>
            </w:r>
          </w:p>
        </w:tc>
      </w:tr>
      <w:tr w:rsidR="00FB6B49" w14:paraId="547CA23C" w14:textId="77777777">
        <w:trPr>
          <w:trHeight w:val="382"/>
        </w:trPr>
        <w:tc>
          <w:tcPr>
            <w:tcW w:w="2527" w:type="dxa"/>
            <w:tcBorders>
              <w:top w:val="single" w:sz="4" w:space="0" w:color="000000"/>
              <w:left w:val="single" w:sz="4" w:space="0" w:color="000000"/>
              <w:bottom w:val="single" w:sz="4" w:space="0" w:color="000000"/>
              <w:right w:val="single" w:sz="4" w:space="0" w:color="000000"/>
            </w:tcBorders>
          </w:tcPr>
          <w:p w14:paraId="73612B55" w14:textId="77777777" w:rsidR="00FB6B49" w:rsidRDefault="00022218" w:rsidP="001F3EB4">
            <w:pPr>
              <w:spacing w:after="0" w:line="259" w:lineRule="auto"/>
              <w:ind w:left="101" w:firstLine="0"/>
              <w:jc w:val="both"/>
            </w:pPr>
            <w:r>
              <w:t xml:space="preserve">Iran (Islamic Republic of) </w:t>
            </w:r>
          </w:p>
        </w:tc>
        <w:tc>
          <w:tcPr>
            <w:tcW w:w="1303" w:type="dxa"/>
            <w:tcBorders>
              <w:top w:val="single" w:sz="4" w:space="0" w:color="000000"/>
              <w:left w:val="single" w:sz="4" w:space="0" w:color="000000"/>
              <w:bottom w:val="single" w:sz="4" w:space="0" w:color="000000"/>
              <w:right w:val="single" w:sz="4" w:space="0" w:color="000000"/>
            </w:tcBorders>
            <w:vAlign w:val="bottom"/>
          </w:tcPr>
          <w:p w14:paraId="71C85DCD" w14:textId="77777777" w:rsidR="00FB6B49" w:rsidRDefault="00022218" w:rsidP="001F3EB4">
            <w:pPr>
              <w:spacing w:after="0" w:line="259" w:lineRule="auto"/>
              <w:ind w:left="429" w:firstLine="0"/>
              <w:jc w:val="both"/>
            </w:pPr>
            <w:r>
              <w:t xml:space="preserve"> </w:t>
            </w:r>
          </w:p>
        </w:tc>
        <w:tc>
          <w:tcPr>
            <w:tcW w:w="962" w:type="dxa"/>
            <w:tcBorders>
              <w:top w:val="single" w:sz="4" w:space="0" w:color="000000"/>
              <w:left w:val="single" w:sz="4" w:space="0" w:color="000000"/>
              <w:bottom w:val="single" w:sz="4" w:space="0" w:color="000000"/>
              <w:right w:val="single" w:sz="4" w:space="0" w:color="000000"/>
            </w:tcBorders>
          </w:tcPr>
          <w:p w14:paraId="2EC3807A" w14:textId="77777777" w:rsidR="00FB6B49" w:rsidRDefault="00022218" w:rsidP="001F3EB4">
            <w:pPr>
              <w:spacing w:after="0" w:line="259" w:lineRule="auto"/>
              <w:ind w:left="60" w:firstLine="0"/>
              <w:jc w:val="both"/>
            </w:pPr>
            <w:r>
              <w:t xml:space="preserve"> </w:t>
            </w:r>
          </w:p>
        </w:tc>
        <w:tc>
          <w:tcPr>
            <w:tcW w:w="1306" w:type="dxa"/>
            <w:tcBorders>
              <w:top w:val="single" w:sz="4" w:space="0" w:color="000000"/>
              <w:left w:val="single" w:sz="4" w:space="0" w:color="000000"/>
              <w:bottom w:val="single" w:sz="4" w:space="0" w:color="000000"/>
              <w:right w:val="single" w:sz="4" w:space="0" w:color="000000"/>
            </w:tcBorders>
            <w:vAlign w:val="bottom"/>
          </w:tcPr>
          <w:p w14:paraId="1D249DAB" w14:textId="77777777" w:rsidR="00FB6B49" w:rsidRDefault="00022218" w:rsidP="001F3EB4">
            <w:pPr>
              <w:spacing w:after="0" w:line="259" w:lineRule="auto"/>
              <w:ind w:left="427" w:firstLine="0"/>
              <w:jc w:val="both"/>
            </w:pPr>
            <w:r>
              <w:t xml:space="preserve"> </w:t>
            </w:r>
          </w:p>
        </w:tc>
        <w:tc>
          <w:tcPr>
            <w:tcW w:w="883" w:type="dxa"/>
            <w:tcBorders>
              <w:top w:val="single" w:sz="4" w:space="0" w:color="000000"/>
              <w:left w:val="single" w:sz="4" w:space="0" w:color="000000"/>
              <w:bottom w:val="single" w:sz="4" w:space="0" w:color="000000"/>
              <w:right w:val="single" w:sz="4" w:space="0" w:color="000000"/>
            </w:tcBorders>
            <w:vAlign w:val="bottom"/>
          </w:tcPr>
          <w:p w14:paraId="20C15854" w14:textId="77777777" w:rsidR="00FB6B49" w:rsidRDefault="00022218" w:rsidP="001F3EB4">
            <w:pPr>
              <w:spacing w:after="0" w:line="259" w:lineRule="auto"/>
              <w:ind w:left="427" w:firstLine="0"/>
              <w:jc w:val="both"/>
            </w:pPr>
            <w:r>
              <w:t xml:space="preserve"> </w:t>
            </w:r>
          </w:p>
        </w:tc>
        <w:tc>
          <w:tcPr>
            <w:tcW w:w="929" w:type="dxa"/>
            <w:tcBorders>
              <w:top w:val="single" w:sz="4" w:space="0" w:color="000000"/>
              <w:left w:val="single" w:sz="4" w:space="0" w:color="000000"/>
              <w:bottom w:val="single" w:sz="4" w:space="0" w:color="000000"/>
              <w:right w:val="single" w:sz="4" w:space="0" w:color="000000"/>
            </w:tcBorders>
            <w:vAlign w:val="bottom"/>
          </w:tcPr>
          <w:p w14:paraId="346652A0" w14:textId="77777777" w:rsidR="00FB6B49" w:rsidRDefault="00022218" w:rsidP="001F3EB4">
            <w:pPr>
              <w:spacing w:after="0" w:line="259" w:lineRule="auto"/>
              <w:ind w:left="53" w:firstLine="0"/>
              <w:jc w:val="both"/>
            </w:pPr>
            <w:r>
              <w:rPr>
                <w:noProof/>
              </w:rPr>
              <w:drawing>
                <wp:inline distT="0" distB="0" distL="0" distR="0" wp14:anchorId="48B6E924" wp14:editId="2C1AD77B">
                  <wp:extent cx="240792" cy="480060"/>
                  <wp:effectExtent l="0" t="0" r="0" b="0"/>
                  <wp:docPr id="333" name="Picture 333"/>
                  <wp:cNvGraphicFramePr/>
                  <a:graphic xmlns:a="http://schemas.openxmlformats.org/drawingml/2006/main">
                    <a:graphicData uri="http://schemas.openxmlformats.org/drawingml/2006/picture">
                      <pic:pic xmlns:pic="http://schemas.openxmlformats.org/drawingml/2006/picture">
                        <pic:nvPicPr>
                          <pic:cNvPr id="333" name="Picture 333"/>
                          <pic:cNvPicPr/>
                        </pic:nvPicPr>
                        <pic:blipFill>
                          <a:blip r:embed="rId8"/>
                          <a:stretch>
                            <a:fillRect/>
                          </a:stretch>
                        </pic:blipFill>
                        <pic:spPr>
                          <a:xfrm>
                            <a:off x="0" y="0"/>
                            <a:ext cx="240792" cy="480060"/>
                          </a:xfrm>
                          <a:prstGeom prst="rect">
                            <a:avLst/>
                          </a:prstGeom>
                        </pic:spPr>
                      </pic:pic>
                    </a:graphicData>
                  </a:graphic>
                </wp:inline>
              </w:drawing>
            </w:r>
            <w:r>
              <w:t xml:space="preserve"> </w:t>
            </w:r>
          </w:p>
        </w:tc>
      </w:tr>
      <w:tr w:rsidR="00FB6B49" w14:paraId="7DE5DC48" w14:textId="77777777">
        <w:trPr>
          <w:trHeight w:val="380"/>
        </w:trPr>
        <w:tc>
          <w:tcPr>
            <w:tcW w:w="2527" w:type="dxa"/>
            <w:tcBorders>
              <w:top w:val="single" w:sz="4" w:space="0" w:color="000000"/>
              <w:left w:val="single" w:sz="4" w:space="0" w:color="000000"/>
              <w:bottom w:val="single" w:sz="3" w:space="0" w:color="000000"/>
              <w:right w:val="single" w:sz="4" w:space="0" w:color="000000"/>
            </w:tcBorders>
          </w:tcPr>
          <w:p w14:paraId="4C68B708" w14:textId="77777777" w:rsidR="00FB6B49" w:rsidRDefault="00022218" w:rsidP="001F3EB4">
            <w:pPr>
              <w:spacing w:after="0" w:line="259" w:lineRule="auto"/>
              <w:ind w:left="101" w:firstLine="0"/>
              <w:jc w:val="both"/>
            </w:pPr>
            <w:r>
              <w:t xml:space="preserve">Iraq </w:t>
            </w:r>
          </w:p>
        </w:tc>
        <w:tc>
          <w:tcPr>
            <w:tcW w:w="1303" w:type="dxa"/>
            <w:tcBorders>
              <w:top w:val="single" w:sz="4" w:space="0" w:color="000000"/>
              <w:left w:val="single" w:sz="4" w:space="0" w:color="000000"/>
              <w:bottom w:val="single" w:sz="3" w:space="0" w:color="000000"/>
              <w:right w:val="single" w:sz="4" w:space="0" w:color="000000"/>
            </w:tcBorders>
            <w:vAlign w:val="bottom"/>
          </w:tcPr>
          <w:p w14:paraId="68428293" w14:textId="77777777" w:rsidR="00FB6B49" w:rsidRDefault="00022218" w:rsidP="001F3EB4">
            <w:pPr>
              <w:spacing w:after="0" w:line="259" w:lineRule="auto"/>
              <w:ind w:left="429" w:firstLine="0"/>
              <w:jc w:val="both"/>
            </w:pPr>
            <w:r>
              <w:t xml:space="preserve"> </w:t>
            </w:r>
          </w:p>
        </w:tc>
        <w:tc>
          <w:tcPr>
            <w:tcW w:w="962" w:type="dxa"/>
            <w:tcBorders>
              <w:top w:val="single" w:sz="4" w:space="0" w:color="000000"/>
              <w:left w:val="single" w:sz="4" w:space="0" w:color="000000"/>
              <w:bottom w:val="single" w:sz="3" w:space="0" w:color="000000"/>
              <w:right w:val="single" w:sz="4" w:space="0" w:color="000000"/>
            </w:tcBorders>
          </w:tcPr>
          <w:p w14:paraId="5A9824FB" w14:textId="77777777" w:rsidR="00FB6B49" w:rsidRDefault="00022218" w:rsidP="001F3EB4">
            <w:pPr>
              <w:spacing w:after="0" w:line="259" w:lineRule="auto"/>
              <w:ind w:left="60" w:firstLine="0"/>
              <w:jc w:val="both"/>
            </w:pPr>
            <w:r>
              <w:t xml:space="preserve"> </w:t>
            </w:r>
          </w:p>
        </w:tc>
        <w:tc>
          <w:tcPr>
            <w:tcW w:w="1306" w:type="dxa"/>
            <w:tcBorders>
              <w:top w:val="single" w:sz="4" w:space="0" w:color="000000"/>
              <w:left w:val="single" w:sz="4" w:space="0" w:color="000000"/>
              <w:bottom w:val="single" w:sz="3" w:space="0" w:color="000000"/>
              <w:right w:val="single" w:sz="4" w:space="0" w:color="000000"/>
            </w:tcBorders>
          </w:tcPr>
          <w:p w14:paraId="19CF9A63" w14:textId="77777777" w:rsidR="00FB6B49" w:rsidRDefault="00022218" w:rsidP="001F3EB4">
            <w:pPr>
              <w:spacing w:after="0" w:line="259" w:lineRule="auto"/>
              <w:ind w:left="54" w:firstLine="0"/>
              <w:jc w:val="both"/>
            </w:pPr>
            <w:r>
              <w:t xml:space="preserve"> </w:t>
            </w:r>
          </w:p>
        </w:tc>
        <w:tc>
          <w:tcPr>
            <w:tcW w:w="883" w:type="dxa"/>
            <w:tcBorders>
              <w:top w:val="single" w:sz="4" w:space="0" w:color="000000"/>
              <w:left w:val="single" w:sz="4" w:space="0" w:color="000000"/>
              <w:bottom w:val="single" w:sz="3" w:space="0" w:color="000000"/>
              <w:right w:val="single" w:sz="4" w:space="0" w:color="000000"/>
            </w:tcBorders>
            <w:vAlign w:val="bottom"/>
          </w:tcPr>
          <w:p w14:paraId="4C627C57" w14:textId="77777777" w:rsidR="00FB6B49" w:rsidRDefault="00022218" w:rsidP="001F3EB4">
            <w:pPr>
              <w:spacing w:after="0" w:line="259" w:lineRule="auto"/>
              <w:ind w:left="427" w:firstLine="0"/>
              <w:jc w:val="both"/>
            </w:pPr>
            <w:r>
              <w:t xml:space="preserve"> </w:t>
            </w:r>
          </w:p>
        </w:tc>
        <w:tc>
          <w:tcPr>
            <w:tcW w:w="929" w:type="dxa"/>
            <w:tcBorders>
              <w:top w:val="single" w:sz="4" w:space="0" w:color="000000"/>
              <w:left w:val="single" w:sz="4" w:space="0" w:color="000000"/>
              <w:bottom w:val="single" w:sz="3" w:space="0" w:color="000000"/>
              <w:right w:val="single" w:sz="4" w:space="0" w:color="000000"/>
            </w:tcBorders>
            <w:vAlign w:val="bottom"/>
          </w:tcPr>
          <w:p w14:paraId="7948EE2B" w14:textId="77777777" w:rsidR="00FB6B49" w:rsidRDefault="00022218" w:rsidP="001F3EB4">
            <w:pPr>
              <w:spacing w:after="0" w:line="259" w:lineRule="auto"/>
              <w:ind w:left="425" w:firstLine="0"/>
              <w:jc w:val="both"/>
            </w:pPr>
            <w:r>
              <w:t xml:space="preserve"> </w:t>
            </w:r>
          </w:p>
        </w:tc>
      </w:tr>
      <w:tr w:rsidR="00FB6B49" w14:paraId="778422FC" w14:textId="77777777">
        <w:trPr>
          <w:trHeight w:val="384"/>
        </w:trPr>
        <w:tc>
          <w:tcPr>
            <w:tcW w:w="2527" w:type="dxa"/>
            <w:tcBorders>
              <w:top w:val="single" w:sz="3" w:space="0" w:color="000000"/>
              <w:left w:val="single" w:sz="4" w:space="0" w:color="000000"/>
              <w:bottom w:val="single" w:sz="3" w:space="0" w:color="000000"/>
              <w:right w:val="single" w:sz="4" w:space="0" w:color="000000"/>
            </w:tcBorders>
          </w:tcPr>
          <w:p w14:paraId="7640AF50" w14:textId="77777777" w:rsidR="00FB6B49" w:rsidRDefault="00022218" w:rsidP="001F3EB4">
            <w:pPr>
              <w:spacing w:after="0" w:line="259" w:lineRule="auto"/>
              <w:ind w:left="101" w:firstLine="0"/>
              <w:jc w:val="both"/>
            </w:pPr>
            <w:r>
              <w:t xml:space="preserve">Jordan </w:t>
            </w:r>
          </w:p>
        </w:tc>
        <w:tc>
          <w:tcPr>
            <w:tcW w:w="1303" w:type="dxa"/>
            <w:tcBorders>
              <w:top w:val="single" w:sz="3" w:space="0" w:color="000000"/>
              <w:left w:val="single" w:sz="4" w:space="0" w:color="000000"/>
              <w:bottom w:val="single" w:sz="3" w:space="0" w:color="000000"/>
              <w:right w:val="single" w:sz="4" w:space="0" w:color="000000"/>
            </w:tcBorders>
            <w:vAlign w:val="bottom"/>
          </w:tcPr>
          <w:p w14:paraId="2A928554" w14:textId="77777777" w:rsidR="00FB6B49" w:rsidRDefault="00022218" w:rsidP="001F3EB4">
            <w:pPr>
              <w:spacing w:after="0" w:line="259" w:lineRule="auto"/>
              <w:ind w:left="429" w:firstLine="0"/>
              <w:jc w:val="both"/>
            </w:pPr>
            <w:r>
              <w:t xml:space="preserve"> </w:t>
            </w:r>
          </w:p>
        </w:tc>
        <w:tc>
          <w:tcPr>
            <w:tcW w:w="962" w:type="dxa"/>
            <w:tcBorders>
              <w:top w:val="single" w:sz="3" w:space="0" w:color="000000"/>
              <w:left w:val="single" w:sz="4" w:space="0" w:color="000000"/>
              <w:bottom w:val="single" w:sz="3" w:space="0" w:color="000000"/>
              <w:right w:val="single" w:sz="4" w:space="0" w:color="000000"/>
            </w:tcBorders>
            <w:vAlign w:val="bottom"/>
          </w:tcPr>
          <w:p w14:paraId="5211A555" w14:textId="77777777" w:rsidR="00FB6B49" w:rsidRDefault="00022218" w:rsidP="001F3EB4">
            <w:pPr>
              <w:spacing w:after="0" w:line="259" w:lineRule="auto"/>
              <w:ind w:left="429" w:firstLine="0"/>
              <w:jc w:val="both"/>
            </w:pPr>
            <w:r>
              <w:t xml:space="preserve"> </w:t>
            </w:r>
          </w:p>
        </w:tc>
        <w:tc>
          <w:tcPr>
            <w:tcW w:w="1306" w:type="dxa"/>
            <w:tcBorders>
              <w:top w:val="single" w:sz="3" w:space="0" w:color="000000"/>
              <w:left w:val="single" w:sz="4" w:space="0" w:color="000000"/>
              <w:bottom w:val="single" w:sz="3" w:space="0" w:color="000000"/>
              <w:right w:val="single" w:sz="4" w:space="0" w:color="000000"/>
            </w:tcBorders>
            <w:vAlign w:val="bottom"/>
          </w:tcPr>
          <w:p w14:paraId="0A00821A" w14:textId="77777777" w:rsidR="00FB6B49" w:rsidRDefault="00022218" w:rsidP="001F3EB4">
            <w:pPr>
              <w:spacing w:after="0" w:line="259" w:lineRule="auto"/>
              <w:ind w:left="427" w:firstLine="0"/>
              <w:jc w:val="both"/>
            </w:pPr>
            <w:r>
              <w:t xml:space="preserve"> </w:t>
            </w:r>
          </w:p>
        </w:tc>
        <w:tc>
          <w:tcPr>
            <w:tcW w:w="883" w:type="dxa"/>
            <w:tcBorders>
              <w:top w:val="single" w:sz="3" w:space="0" w:color="000000"/>
              <w:left w:val="single" w:sz="4" w:space="0" w:color="000000"/>
              <w:bottom w:val="single" w:sz="3" w:space="0" w:color="000000"/>
              <w:right w:val="single" w:sz="4" w:space="0" w:color="000000"/>
            </w:tcBorders>
            <w:vAlign w:val="bottom"/>
          </w:tcPr>
          <w:p w14:paraId="508BD937" w14:textId="77777777" w:rsidR="00FB6B49" w:rsidRDefault="00022218" w:rsidP="001F3EB4">
            <w:pPr>
              <w:spacing w:after="0" w:line="259" w:lineRule="auto"/>
              <w:ind w:left="427" w:firstLine="0"/>
              <w:jc w:val="both"/>
            </w:pPr>
            <w:r>
              <w:t xml:space="preserve"> </w:t>
            </w:r>
          </w:p>
        </w:tc>
        <w:tc>
          <w:tcPr>
            <w:tcW w:w="929" w:type="dxa"/>
            <w:tcBorders>
              <w:top w:val="single" w:sz="3" w:space="0" w:color="000000"/>
              <w:left w:val="single" w:sz="4" w:space="0" w:color="000000"/>
              <w:bottom w:val="single" w:sz="3" w:space="0" w:color="000000"/>
              <w:right w:val="single" w:sz="4" w:space="0" w:color="000000"/>
            </w:tcBorders>
            <w:vAlign w:val="bottom"/>
          </w:tcPr>
          <w:p w14:paraId="2018EE8C" w14:textId="77777777" w:rsidR="00FB6B49" w:rsidRDefault="00022218" w:rsidP="001F3EB4">
            <w:pPr>
              <w:spacing w:after="0" w:line="259" w:lineRule="auto"/>
              <w:ind w:left="53" w:firstLine="0"/>
              <w:jc w:val="both"/>
            </w:pPr>
            <w:r>
              <w:rPr>
                <w:noProof/>
              </w:rPr>
              <w:drawing>
                <wp:inline distT="0" distB="0" distL="0" distR="0" wp14:anchorId="1CC95583" wp14:editId="72E25588">
                  <wp:extent cx="240792" cy="240792"/>
                  <wp:effectExtent l="0" t="0" r="0" b="0"/>
                  <wp:docPr id="331" name="Picture 331"/>
                  <wp:cNvGraphicFramePr/>
                  <a:graphic xmlns:a="http://schemas.openxmlformats.org/drawingml/2006/main">
                    <a:graphicData uri="http://schemas.openxmlformats.org/drawingml/2006/picture">
                      <pic:pic xmlns:pic="http://schemas.openxmlformats.org/drawingml/2006/picture">
                        <pic:nvPicPr>
                          <pic:cNvPr id="331" name="Picture 331"/>
                          <pic:cNvPicPr/>
                        </pic:nvPicPr>
                        <pic:blipFill>
                          <a:blip r:embed="rId9"/>
                          <a:stretch>
                            <a:fillRect/>
                          </a:stretch>
                        </pic:blipFill>
                        <pic:spPr>
                          <a:xfrm>
                            <a:off x="0" y="0"/>
                            <a:ext cx="240792" cy="240792"/>
                          </a:xfrm>
                          <a:prstGeom prst="rect">
                            <a:avLst/>
                          </a:prstGeom>
                        </pic:spPr>
                      </pic:pic>
                    </a:graphicData>
                  </a:graphic>
                </wp:inline>
              </w:drawing>
            </w:r>
            <w:r>
              <w:t xml:space="preserve"> </w:t>
            </w:r>
          </w:p>
        </w:tc>
      </w:tr>
      <w:tr w:rsidR="00FB6B49" w14:paraId="18E389EC" w14:textId="77777777">
        <w:trPr>
          <w:trHeight w:val="380"/>
        </w:trPr>
        <w:tc>
          <w:tcPr>
            <w:tcW w:w="2527" w:type="dxa"/>
            <w:tcBorders>
              <w:top w:val="single" w:sz="3" w:space="0" w:color="000000"/>
              <w:left w:val="single" w:sz="4" w:space="0" w:color="000000"/>
              <w:bottom w:val="single" w:sz="4" w:space="0" w:color="000000"/>
              <w:right w:val="single" w:sz="4" w:space="0" w:color="000000"/>
            </w:tcBorders>
          </w:tcPr>
          <w:p w14:paraId="233F0B3E" w14:textId="77777777" w:rsidR="00FB6B49" w:rsidRDefault="00022218" w:rsidP="001F3EB4">
            <w:pPr>
              <w:spacing w:after="0" w:line="259" w:lineRule="auto"/>
              <w:ind w:left="101" w:firstLine="0"/>
              <w:jc w:val="both"/>
            </w:pPr>
            <w:r>
              <w:lastRenderedPageBreak/>
              <w:t xml:space="preserve">Kuwait </w:t>
            </w:r>
          </w:p>
        </w:tc>
        <w:tc>
          <w:tcPr>
            <w:tcW w:w="1303" w:type="dxa"/>
            <w:tcBorders>
              <w:top w:val="single" w:sz="3" w:space="0" w:color="000000"/>
              <w:left w:val="single" w:sz="4" w:space="0" w:color="000000"/>
              <w:bottom w:val="single" w:sz="4" w:space="0" w:color="000000"/>
              <w:right w:val="single" w:sz="4" w:space="0" w:color="000000"/>
            </w:tcBorders>
          </w:tcPr>
          <w:p w14:paraId="449F205E" w14:textId="77777777" w:rsidR="00FB6B49" w:rsidRDefault="00022218" w:rsidP="001F3EB4">
            <w:pPr>
              <w:spacing w:after="0" w:line="259" w:lineRule="auto"/>
              <w:ind w:left="57" w:firstLine="0"/>
              <w:jc w:val="both"/>
            </w:pPr>
            <w:r>
              <w:t xml:space="preserve"> </w:t>
            </w:r>
          </w:p>
        </w:tc>
        <w:tc>
          <w:tcPr>
            <w:tcW w:w="962" w:type="dxa"/>
            <w:tcBorders>
              <w:top w:val="single" w:sz="3" w:space="0" w:color="000000"/>
              <w:left w:val="single" w:sz="4" w:space="0" w:color="000000"/>
              <w:bottom w:val="single" w:sz="4" w:space="0" w:color="000000"/>
              <w:right w:val="single" w:sz="4" w:space="0" w:color="000000"/>
            </w:tcBorders>
          </w:tcPr>
          <w:p w14:paraId="27A97DA2" w14:textId="77777777" w:rsidR="00FB6B49" w:rsidRDefault="00022218" w:rsidP="001F3EB4">
            <w:pPr>
              <w:spacing w:after="0" w:line="259" w:lineRule="auto"/>
              <w:ind w:left="57" w:firstLine="0"/>
              <w:jc w:val="both"/>
            </w:pPr>
            <w:r>
              <w:t xml:space="preserve"> </w:t>
            </w:r>
          </w:p>
        </w:tc>
        <w:tc>
          <w:tcPr>
            <w:tcW w:w="1306" w:type="dxa"/>
            <w:tcBorders>
              <w:top w:val="single" w:sz="3" w:space="0" w:color="000000"/>
              <w:left w:val="single" w:sz="4" w:space="0" w:color="000000"/>
              <w:bottom w:val="single" w:sz="4" w:space="0" w:color="000000"/>
              <w:right w:val="single" w:sz="4" w:space="0" w:color="000000"/>
            </w:tcBorders>
          </w:tcPr>
          <w:p w14:paraId="2C456E45" w14:textId="77777777" w:rsidR="00FB6B49" w:rsidRDefault="00022218" w:rsidP="001F3EB4">
            <w:pPr>
              <w:spacing w:after="0" w:line="259" w:lineRule="auto"/>
              <w:ind w:left="-1805" w:right="-631" w:firstLine="0"/>
              <w:jc w:val="both"/>
            </w:pPr>
            <w:r>
              <w:rPr>
                <w:rFonts w:ascii="Calibri" w:eastAsia="Calibri" w:hAnsi="Calibri" w:cs="Calibri"/>
                <w:noProof/>
                <w:sz w:val="22"/>
              </w:rPr>
              <mc:AlternateContent>
                <mc:Choice Requires="wpg">
                  <w:drawing>
                    <wp:inline distT="0" distB="0" distL="0" distR="0" wp14:anchorId="6FF84587" wp14:editId="22904774">
                      <wp:extent cx="2375916" cy="2193036"/>
                      <wp:effectExtent l="0" t="0" r="0" b="0"/>
                      <wp:docPr id="10872" name="Group 10872"/>
                      <wp:cNvGraphicFramePr/>
                      <a:graphic xmlns:a="http://schemas.openxmlformats.org/drawingml/2006/main">
                        <a:graphicData uri="http://schemas.microsoft.com/office/word/2010/wordprocessingGroup">
                          <wpg:wgp>
                            <wpg:cNvGrpSpPr/>
                            <wpg:grpSpPr>
                              <a:xfrm>
                                <a:off x="0" y="0"/>
                                <a:ext cx="2375916" cy="2193036"/>
                                <a:chOff x="0" y="0"/>
                                <a:chExt cx="2375916" cy="2193036"/>
                              </a:xfrm>
                            </wpg:grpSpPr>
                            <wps:wsp>
                              <wps:cNvPr id="1239" name="Rectangle 1239"/>
                              <wps:cNvSpPr/>
                              <wps:spPr>
                                <a:xfrm>
                                  <a:off x="1558778" y="1054846"/>
                                  <a:ext cx="48466" cy="164458"/>
                                </a:xfrm>
                                <a:prstGeom prst="rect">
                                  <a:avLst/>
                                </a:prstGeom>
                                <a:ln>
                                  <a:noFill/>
                                </a:ln>
                              </wps:spPr>
                              <wps:txbx>
                                <w:txbxContent>
                                  <w:p w14:paraId="398E7A9E" w14:textId="77777777" w:rsidR="00FB6B49" w:rsidRDefault="00022218">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325" name="Picture 325"/>
                                <pic:cNvPicPr/>
                              </pic:nvPicPr>
                              <pic:blipFill>
                                <a:blip r:embed="rId10"/>
                                <a:stretch>
                                  <a:fillRect/>
                                </a:stretch>
                              </pic:blipFill>
                              <pic:spPr>
                                <a:xfrm>
                                  <a:off x="0" y="0"/>
                                  <a:ext cx="2375916" cy="2193036"/>
                                </a:xfrm>
                                <a:prstGeom prst="rect">
                                  <a:avLst/>
                                </a:prstGeom>
                              </pic:spPr>
                            </pic:pic>
                          </wpg:wgp>
                        </a:graphicData>
                      </a:graphic>
                    </wp:inline>
                  </w:drawing>
                </mc:Choice>
                <mc:Fallback>
                  <w:pict>
                    <v:group w14:anchorId="6FF84587" id="Group 10872" o:spid="_x0000_s1026" style="width:187.1pt;height:172.7pt;mso-position-horizontal-relative:char;mso-position-vertical-relative:line" coordsize="23759,21930"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">
                      <v:rect id="Rectangle 1239" o:spid="_x0000_s1027" style="position:absolute;left:15587;top:10548;width:485;height:1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" filled="f" stroked="f">
                        <v:textbox inset="0,0,0,0">
                          <w:txbxContent>
                            <w:p w14:paraId="398E7A9E" w14:textId="77777777" w:rsidR="00FB6B49" w:rsidRDefault="00022218">
                              <w:pPr>
                                <w:spacing w:after="160" w:line="259" w:lineRule="auto"/>
                                <w:ind w:left="0" w:firstLine="0"/>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5" o:spid="_x0000_s1028" type="#_x0000_t75" style="position:absolute;width:23759;height:219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">
                        <v:imagedata r:id="rId11" o:title=""/>
                      </v:shape>
                      <w10:anchorlock/>
                    </v:group>
                  </w:pict>
                </mc:Fallback>
              </mc:AlternateContent>
            </w:r>
          </w:p>
        </w:tc>
        <w:tc>
          <w:tcPr>
            <w:tcW w:w="883" w:type="dxa"/>
            <w:tcBorders>
              <w:top w:val="single" w:sz="3" w:space="0" w:color="000000"/>
              <w:left w:val="single" w:sz="4" w:space="0" w:color="000000"/>
              <w:bottom w:val="single" w:sz="4" w:space="0" w:color="000000"/>
              <w:right w:val="single" w:sz="4" w:space="0" w:color="000000"/>
            </w:tcBorders>
            <w:vAlign w:val="bottom"/>
          </w:tcPr>
          <w:p w14:paraId="7EA40C4D" w14:textId="77777777" w:rsidR="00FB6B49" w:rsidRDefault="00022218" w:rsidP="001F3EB4">
            <w:pPr>
              <w:spacing w:after="0" w:line="259" w:lineRule="auto"/>
              <w:ind w:left="427" w:firstLine="0"/>
              <w:jc w:val="both"/>
            </w:pPr>
            <w:r>
              <w:t xml:space="preserve"> </w:t>
            </w:r>
          </w:p>
        </w:tc>
        <w:tc>
          <w:tcPr>
            <w:tcW w:w="929" w:type="dxa"/>
            <w:tcBorders>
              <w:top w:val="single" w:sz="3" w:space="0" w:color="000000"/>
              <w:left w:val="single" w:sz="4" w:space="0" w:color="000000"/>
              <w:bottom w:val="single" w:sz="4" w:space="0" w:color="000000"/>
              <w:right w:val="single" w:sz="4" w:space="0" w:color="000000"/>
            </w:tcBorders>
            <w:vAlign w:val="bottom"/>
          </w:tcPr>
          <w:p w14:paraId="7678F1DC" w14:textId="77777777" w:rsidR="00FB6B49" w:rsidRDefault="00022218" w:rsidP="001F3EB4">
            <w:pPr>
              <w:spacing w:after="0" w:line="259" w:lineRule="auto"/>
              <w:ind w:left="53" w:firstLine="0"/>
              <w:jc w:val="both"/>
            </w:pPr>
            <w:r>
              <w:rPr>
                <w:noProof/>
              </w:rPr>
              <w:drawing>
                <wp:inline distT="0" distB="0" distL="0" distR="0" wp14:anchorId="1411E6EA" wp14:editId="0DD45436">
                  <wp:extent cx="240792" cy="481584"/>
                  <wp:effectExtent l="0" t="0" r="0" b="0"/>
                  <wp:docPr id="327" name="Picture 327"/>
                  <wp:cNvGraphicFramePr/>
                  <a:graphic xmlns:a="http://schemas.openxmlformats.org/drawingml/2006/main">
                    <a:graphicData uri="http://schemas.openxmlformats.org/drawingml/2006/picture">
                      <pic:pic xmlns:pic="http://schemas.openxmlformats.org/drawingml/2006/picture">
                        <pic:nvPicPr>
                          <pic:cNvPr id="327" name="Picture 327"/>
                          <pic:cNvPicPr/>
                        </pic:nvPicPr>
                        <pic:blipFill>
                          <a:blip r:embed="rId12"/>
                          <a:stretch>
                            <a:fillRect/>
                          </a:stretch>
                        </pic:blipFill>
                        <pic:spPr>
                          <a:xfrm>
                            <a:off x="0" y="0"/>
                            <a:ext cx="240792" cy="481584"/>
                          </a:xfrm>
                          <a:prstGeom prst="rect">
                            <a:avLst/>
                          </a:prstGeom>
                        </pic:spPr>
                      </pic:pic>
                    </a:graphicData>
                  </a:graphic>
                </wp:inline>
              </w:drawing>
            </w:r>
            <w:r>
              <w:t xml:space="preserve"> </w:t>
            </w:r>
          </w:p>
        </w:tc>
      </w:tr>
      <w:tr w:rsidR="00FB6B49" w14:paraId="16F0A301" w14:textId="77777777">
        <w:trPr>
          <w:trHeight w:val="382"/>
        </w:trPr>
        <w:tc>
          <w:tcPr>
            <w:tcW w:w="2527" w:type="dxa"/>
            <w:tcBorders>
              <w:top w:val="single" w:sz="4" w:space="0" w:color="000000"/>
              <w:left w:val="single" w:sz="4" w:space="0" w:color="000000"/>
              <w:bottom w:val="single" w:sz="4" w:space="0" w:color="000000"/>
              <w:right w:val="single" w:sz="4" w:space="0" w:color="000000"/>
            </w:tcBorders>
          </w:tcPr>
          <w:p w14:paraId="6C2EE618" w14:textId="77777777" w:rsidR="00FB6B49" w:rsidRDefault="00022218" w:rsidP="001F3EB4">
            <w:pPr>
              <w:spacing w:after="0" w:line="259" w:lineRule="auto"/>
              <w:ind w:left="101" w:firstLine="0"/>
              <w:jc w:val="both"/>
            </w:pPr>
            <w:r>
              <w:t xml:space="preserve">Oman </w:t>
            </w:r>
          </w:p>
        </w:tc>
        <w:tc>
          <w:tcPr>
            <w:tcW w:w="1303" w:type="dxa"/>
            <w:tcBorders>
              <w:top w:val="single" w:sz="4" w:space="0" w:color="000000"/>
              <w:left w:val="single" w:sz="4" w:space="0" w:color="000000"/>
              <w:bottom w:val="single" w:sz="4" w:space="0" w:color="000000"/>
              <w:right w:val="single" w:sz="4" w:space="0" w:color="000000"/>
            </w:tcBorders>
          </w:tcPr>
          <w:p w14:paraId="5E3E0BDF" w14:textId="77777777" w:rsidR="00FB6B49" w:rsidRDefault="00022218" w:rsidP="001F3EB4">
            <w:pPr>
              <w:spacing w:after="0" w:line="259" w:lineRule="auto"/>
              <w:ind w:left="60" w:firstLine="0"/>
              <w:jc w:val="both"/>
            </w:pPr>
            <w:r>
              <w:t xml:space="preserve"> </w:t>
            </w:r>
          </w:p>
        </w:tc>
        <w:tc>
          <w:tcPr>
            <w:tcW w:w="962" w:type="dxa"/>
            <w:tcBorders>
              <w:top w:val="single" w:sz="4" w:space="0" w:color="000000"/>
              <w:left w:val="single" w:sz="4" w:space="0" w:color="000000"/>
              <w:bottom w:val="single" w:sz="4" w:space="0" w:color="000000"/>
              <w:right w:val="single" w:sz="4" w:space="0" w:color="000000"/>
            </w:tcBorders>
          </w:tcPr>
          <w:p w14:paraId="0D5A4C3F" w14:textId="77777777" w:rsidR="00FB6B49" w:rsidRDefault="00022218" w:rsidP="001F3EB4">
            <w:pPr>
              <w:spacing w:after="0" w:line="259" w:lineRule="auto"/>
              <w:ind w:left="61" w:firstLine="0"/>
              <w:jc w:val="both"/>
            </w:pPr>
            <w:r>
              <w:t xml:space="preserve"> </w:t>
            </w:r>
          </w:p>
        </w:tc>
        <w:tc>
          <w:tcPr>
            <w:tcW w:w="1306" w:type="dxa"/>
            <w:tcBorders>
              <w:top w:val="single" w:sz="4" w:space="0" w:color="000000"/>
              <w:left w:val="single" w:sz="4" w:space="0" w:color="000000"/>
              <w:bottom w:val="single" w:sz="4" w:space="0" w:color="000000"/>
              <w:right w:val="single" w:sz="4" w:space="0" w:color="000000"/>
            </w:tcBorders>
          </w:tcPr>
          <w:p w14:paraId="5C2BC562" w14:textId="77777777" w:rsidR="00FB6B49" w:rsidRDefault="00022218" w:rsidP="001F3EB4">
            <w:pPr>
              <w:spacing w:after="0" w:line="259" w:lineRule="auto"/>
              <w:ind w:left="51" w:firstLine="0"/>
              <w:jc w:val="both"/>
            </w:pPr>
            <w:r>
              <w:t xml:space="preserve"> </w:t>
            </w:r>
          </w:p>
        </w:tc>
        <w:tc>
          <w:tcPr>
            <w:tcW w:w="883" w:type="dxa"/>
            <w:tcBorders>
              <w:top w:val="single" w:sz="4" w:space="0" w:color="000000"/>
              <w:left w:val="single" w:sz="4" w:space="0" w:color="000000"/>
              <w:bottom w:val="single" w:sz="4" w:space="0" w:color="000000"/>
              <w:right w:val="single" w:sz="4" w:space="0" w:color="000000"/>
            </w:tcBorders>
            <w:vAlign w:val="bottom"/>
          </w:tcPr>
          <w:p w14:paraId="164018CC" w14:textId="77777777" w:rsidR="00FB6B49" w:rsidRDefault="00022218" w:rsidP="001F3EB4">
            <w:pPr>
              <w:spacing w:after="0" w:line="259" w:lineRule="auto"/>
              <w:ind w:left="427" w:firstLine="0"/>
              <w:jc w:val="both"/>
            </w:pPr>
            <w:r>
              <w:t xml:space="preserve"> </w:t>
            </w:r>
          </w:p>
        </w:tc>
        <w:tc>
          <w:tcPr>
            <w:tcW w:w="929" w:type="dxa"/>
            <w:tcBorders>
              <w:top w:val="single" w:sz="4" w:space="0" w:color="000000"/>
              <w:left w:val="single" w:sz="4" w:space="0" w:color="000000"/>
              <w:bottom w:val="single" w:sz="4" w:space="0" w:color="000000"/>
              <w:right w:val="single" w:sz="4" w:space="0" w:color="000000"/>
            </w:tcBorders>
            <w:vAlign w:val="bottom"/>
          </w:tcPr>
          <w:p w14:paraId="3403F592" w14:textId="77777777" w:rsidR="00FB6B49" w:rsidRDefault="00022218" w:rsidP="001F3EB4">
            <w:pPr>
              <w:spacing w:after="0" w:line="259" w:lineRule="auto"/>
              <w:ind w:left="425" w:firstLine="0"/>
              <w:jc w:val="both"/>
            </w:pPr>
            <w:r>
              <w:t xml:space="preserve"> </w:t>
            </w:r>
          </w:p>
        </w:tc>
      </w:tr>
      <w:tr w:rsidR="00FB6B49" w14:paraId="151C2D49" w14:textId="77777777">
        <w:trPr>
          <w:trHeight w:val="382"/>
        </w:trPr>
        <w:tc>
          <w:tcPr>
            <w:tcW w:w="2527" w:type="dxa"/>
            <w:tcBorders>
              <w:top w:val="single" w:sz="4" w:space="0" w:color="000000"/>
              <w:left w:val="single" w:sz="4" w:space="0" w:color="000000"/>
              <w:bottom w:val="single" w:sz="4" w:space="0" w:color="000000"/>
              <w:right w:val="single" w:sz="4" w:space="0" w:color="000000"/>
            </w:tcBorders>
          </w:tcPr>
          <w:p w14:paraId="28AA2359" w14:textId="77777777" w:rsidR="00FB6B49" w:rsidRDefault="00022218" w:rsidP="001F3EB4">
            <w:pPr>
              <w:spacing w:after="0" w:line="259" w:lineRule="auto"/>
              <w:ind w:left="101" w:firstLine="0"/>
              <w:jc w:val="both"/>
            </w:pPr>
            <w:r>
              <w:t xml:space="preserve">Qatar </w:t>
            </w:r>
          </w:p>
        </w:tc>
        <w:tc>
          <w:tcPr>
            <w:tcW w:w="1303" w:type="dxa"/>
            <w:tcBorders>
              <w:top w:val="single" w:sz="4" w:space="0" w:color="000000"/>
              <w:left w:val="single" w:sz="4" w:space="0" w:color="000000"/>
              <w:bottom w:val="single" w:sz="4" w:space="0" w:color="000000"/>
              <w:right w:val="single" w:sz="4" w:space="0" w:color="000000"/>
            </w:tcBorders>
          </w:tcPr>
          <w:p w14:paraId="221AD9D6" w14:textId="77777777" w:rsidR="00FB6B49" w:rsidRDefault="00022218" w:rsidP="001F3EB4">
            <w:pPr>
              <w:spacing w:after="0" w:line="259" w:lineRule="auto"/>
              <w:ind w:left="59" w:firstLine="0"/>
              <w:jc w:val="both"/>
            </w:pPr>
            <w:r>
              <w:t xml:space="preserve"> </w:t>
            </w:r>
          </w:p>
        </w:tc>
        <w:tc>
          <w:tcPr>
            <w:tcW w:w="962" w:type="dxa"/>
            <w:tcBorders>
              <w:top w:val="single" w:sz="4" w:space="0" w:color="000000"/>
              <w:left w:val="single" w:sz="4" w:space="0" w:color="000000"/>
              <w:bottom w:val="single" w:sz="4" w:space="0" w:color="000000"/>
              <w:right w:val="single" w:sz="4" w:space="0" w:color="000000"/>
            </w:tcBorders>
          </w:tcPr>
          <w:p w14:paraId="7B23ABAC" w14:textId="77777777" w:rsidR="00FB6B49" w:rsidRDefault="00022218" w:rsidP="001F3EB4">
            <w:pPr>
              <w:spacing w:after="0" w:line="259" w:lineRule="auto"/>
              <w:ind w:left="60" w:firstLine="0"/>
              <w:jc w:val="both"/>
            </w:pPr>
            <w:r>
              <w:t xml:space="preserve"> </w:t>
            </w:r>
          </w:p>
        </w:tc>
        <w:tc>
          <w:tcPr>
            <w:tcW w:w="1306" w:type="dxa"/>
            <w:tcBorders>
              <w:top w:val="single" w:sz="4" w:space="0" w:color="000000"/>
              <w:left w:val="single" w:sz="4" w:space="0" w:color="000000"/>
              <w:bottom w:val="single" w:sz="4" w:space="0" w:color="000000"/>
              <w:right w:val="single" w:sz="4" w:space="0" w:color="000000"/>
            </w:tcBorders>
          </w:tcPr>
          <w:p w14:paraId="227DE9E3" w14:textId="77777777" w:rsidR="00FB6B49" w:rsidRDefault="00022218" w:rsidP="001F3EB4">
            <w:pPr>
              <w:spacing w:after="0" w:line="259" w:lineRule="auto"/>
              <w:ind w:left="54" w:firstLine="0"/>
              <w:jc w:val="both"/>
            </w:pPr>
            <w:r>
              <w:t xml:space="preserve"> </w:t>
            </w:r>
          </w:p>
        </w:tc>
        <w:tc>
          <w:tcPr>
            <w:tcW w:w="883" w:type="dxa"/>
            <w:tcBorders>
              <w:top w:val="single" w:sz="4" w:space="0" w:color="000000"/>
              <w:left w:val="single" w:sz="4" w:space="0" w:color="000000"/>
              <w:bottom w:val="single" w:sz="4" w:space="0" w:color="000000"/>
              <w:right w:val="single" w:sz="4" w:space="0" w:color="000000"/>
            </w:tcBorders>
            <w:vAlign w:val="bottom"/>
          </w:tcPr>
          <w:p w14:paraId="53825B71" w14:textId="77777777" w:rsidR="00FB6B49" w:rsidRDefault="00022218" w:rsidP="001F3EB4">
            <w:pPr>
              <w:spacing w:after="0" w:line="259" w:lineRule="auto"/>
              <w:ind w:left="427" w:firstLine="0"/>
              <w:jc w:val="both"/>
            </w:pPr>
            <w:r>
              <w:t xml:space="preserve"> </w:t>
            </w:r>
          </w:p>
        </w:tc>
        <w:tc>
          <w:tcPr>
            <w:tcW w:w="929" w:type="dxa"/>
            <w:tcBorders>
              <w:top w:val="single" w:sz="4" w:space="0" w:color="000000"/>
              <w:left w:val="single" w:sz="4" w:space="0" w:color="000000"/>
              <w:bottom w:val="single" w:sz="4" w:space="0" w:color="000000"/>
              <w:right w:val="single" w:sz="4" w:space="0" w:color="000000"/>
            </w:tcBorders>
          </w:tcPr>
          <w:p w14:paraId="4AFADDCF" w14:textId="77777777" w:rsidR="00FB6B49" w:rsidRDefault="00022218" w:rsidP="001F3EB4">
            <w:pPr>
              <w:spacing w:after="0" w:line="259" w:lineRule="auto"/>
              <w:ind w:left="50" w:firstLine="0"/>
              <w:jc w:val="both"/>
            </w:pPr>
            <w:r>
              <w:t xml:space="preserve"> </w:t>
            </w:r>
          </w:p>
        </w:tc>
      </w:tr>
      <w:tr w:rsidR="00FB6B49" w14:paraId="74D6BC27" w14:textId="77777777">
        <w:trPr>
          <w:trHeight w:val="382"/>
        </w:trPr>
        <w:tc>
          <w:tcPr>
            <w:tcW w:w="2527" w:type="dxa"/>
            <w:tcBorders>
              <w:top w:val="single" w:sz="4" w:space="0" w:color="000000"/>
              <w:left w:val="single" w:sz="4" w:space="0" w:color="000000"/>
              <w:bottom w:val="single" w:sz="4" w:space="0" w:color="000000"/>
              <w:right w:val="single" w:sz="4" w:space="0" w:color="000000"/>
            </w:tcBorders>
          </w:tcPr>
          <w:p w14:paraId="75021040" w14:textId="77777777" w:rsidR="00FB6B49" w:rsidRDefault="00022218" w:rsidP="001F3EB4">
            <w:pPr>
              <w:spacing w:after="0" w:line="259" w:lineRule="auto"/>
              <w:ind w:left="101" w:firstLine="0"/>
              <w:jc w:val="both"/>
            </w:pPr>
            <w:r>
              <w:t xml:space="preserve">Saudi Arabia </w:t>
            </w:r>
          </w:p>
        </w:tc>
        <w:tc>
          <w:tcPr>
            <w:tcW w:w="1303" w:type="dxa"/>
            <w:tcBorders>
              <w:top w:val="single" w:sz="4" w:space="0" w:color="000000"/>
              <w:left w:val="single" w:sz="4" w:space="0" w:color="000000"/>
              <w:bottom w:val="single" w:sz="4" w:space="0" w:color="000000"/>
              <w:right w:val="single" w:sz="4" w:space="0" w:color="000000"/>
            </w:tcBorders>
            <w:vAlign w:val="bottom"/>
          </w:tcPr>
          <w:p w14:paraId="6B365312" w14:textId="77777777" w:rsidR="00FB6B49" w:rsidRDefault="00022218" w:rsidP="001F3EB4">
            <w:pPr>
              <w:spacing w:after="0" w:line="259" w:lineRule="auto"/>
              <w:ind w:left="429" w:firstLine="0"/>
              <w:jc w:val="both"/>
            </w:pPr>
            <w:r>
              <w:t xml:space="preserve"> </w:t>
            </w:r>
          </w:p>
        </w:tc>
        <w:tc>
          <w:tcPr>
            <w:tcW w:w="962" w:type="dxa"/>
            <w:tcBorders>
              <w:top w:val="single" w:sz="4" w:space="0" w:color="000000"/>
              <w:left w:val="single" w:sz="4" w:space="0" w:color="000000"/>
              <w:bottom w:val="single" w:sz="4" w:space="0" w:color="000000"/>
              <w:right w:val="single" w:sz="4" w:space="0" w:color="000000"/>
            </w:tcBorders>
            <w:vAlign w:val="bottom"/>
          </w:tcPr>
          <w:p w14:paraId="1E1DC211" w14:textId="77777777" w:rsidR="00FB6B49" w:rsidRDefault="00022218" w:rsidP="001F3EB4">
            <w:pPr>
              <w:spacing w:after="0" w:line="259" w:lineRule="auto"/>
              <w:ind w:left="429" w:firstLine="0"/>
              <w:jc w:val="both"/>
            </w:pPr>
            <w:r>
              <w:t xml:space="preserve"> </w:t>
            </w:r>
          </w:p>
        </w:tc>
        <w:tc>
          <w:tcPr>
            <w:tcW w:w="1306" w:type="dxa"/>
            <w:tcBorders>
              <w:top w:val="single" w:sz="4" w:space="0" w:color="000000"/>
              <w:left w:val="single" w:sz="4" w:space="0" w:color="000000"/>
              <w:bottom w:val="single" w:sz="4" w:space="0" w:color="000000"/>
              <w:right w:val="single" w:sz="4" w:space="0" w:color="000000"/>
            </w:tcBorders>
            <w:vAlign w:val="bottom"/>
          </w:tcPr>
          <w:p w14:paraId="76AAC8A2" w14:textId="77777777" w:rsidR="00FB6B49" w:rsidRDefault="00022218" w:rsidP="001F3EB4">
            <w:pPr>
              <w:spacing w:after="0" w:line="259" w:lineRule="auto"/>
              <w:ind w:left="427" w:firstLine="0"/>
              <w:jc w:val="both"/>
            </w:pPr>
            <w:r>
              <w:t xml:space="preserve"> </w:t>
            </w:r>
          </w:p>
        </w:tc>
        <w:tc>
          <w:tcPr>
            <w:tcW w:w="883" w:type="dxa"/>
            <w:tcBorders>
              <w:top w:val="single" w:sz="4" w:space="0" w:color="000000"/>
              <w:left w:val="single" w:sz="4" w:space="0" w:color="000000"/>
              <w:bottom w:val="single" w:sz="4" w:space="0" w:color="000000"/>
              <w:right w:val="single" w:sz="4" w:space="0" w:color="000000"/>
            </w:tcBorders>
            <w:vAlign w:val="bottom"/>
          </w:tcPr>
          <w:p w14:paraId="10DFF37A" w14:textId="77777777" w:rsidR="00FB6B49" w:rsidRDefault="00022218" w:rsidP="001F3EB4">
            <w:pPr>
              <w:spacing w:after="0" w:line="259" w:lineRule="auto"/>
              <w:ind w:left="427" w:firstLine="0"/>
              <w:jc w:val="both"/>
            </w:pPr>
            <w:r>
              <w:t xml:space="preserve"> </w:t>
            </w:r>
          </w:p>
        </w:tc>
        <w:tc>
          <w:tcPr>
            <w:tcW w:w="929" w:type="dxa"/>
            <w:tcBorders>
              <w:top w:val="single" w:sz="4" w:space="0" w:color="000000"/>
              <w:left w:val="single" w:sz="4" w:space="0" w:color="000000"/>
              <w:bottom w:val="single" w:sz="4" w:space="0" w:color="000000"/>
              <w:right w:val="single" w:sz="4" w:space="0" w:color="000000"/>
            </w:tcBorders>
          </w:tcPr>
          <w:p w14:paraId="7A8C5646" w14:textId="77777777" w:rsidR="00FB6B49" w:rsidRDefault="00022218" w:rsidP="001F3EB4">
            <w:pPr>
              <w:spacing w:after="0" w:line="259" w:lineRule="auto"/>
              <w:ind w:left="50" w:firstLine="0"/>
              <w:jc w:val="both"/>
            </w:pPr>
            <w:r>
              <w:t xml:space="preserve"> </w:t>
            </w:r>
          </w:p>
        </w:tc>
      </w:tr>
      <w:tr w:rsidR="00FB6B49" w14:paraId="4912F034" w14:textId="77777777">
        <w:trPr>
          <w:trHeight w:val="382"/>
        </w:trPr>
        <w:tc>
          <w:tcPr>
            <w:tcW w:w="2527" w:type="dxa"/>
            <w:tcBorders>
              <w:top w:val="single" w:sz="4" w:space="0" w:color="000000"/>
              <w:left w:val="single" w:sz="4" w:space="0" w:color="000000"/>
              <w:bottom w:val="single" w:sz="4" w:space="0" w:color="000000"/>
              <w:right w:val="single" w:sz="4" w:space="0" w:color="000000"/>
            </w:tcBorders>
          </w:tcPr>
          <w:p w14:paraId="6CFD26C4" w14:textId="77777777" w:rsidR="00FB6B49" w:rsidRDefault="00022218" w:rsidP="001F3EB4">
            <w:pPr>
              <w:spacing w:after="0" w:line="259" w:lineRule="auto"/>
              <w:ind w:left="101" w:firstLine="0"/>
              <w:jc w:val="both"/>
            </w:pPr>
            <w:r>
              <w:t xml:space="preserve">United Arab Emirates </w:t>
            </w:r>
          </w:p>
        </w:tc>
        <w:tc>
          <w:tcPr>
            <w:tcW w:w="1303" w:type="dxa"/>
            <w:tcBorders>
              <w:top w:val="single" w:sz="4" w:space="0" w:color="000000"/>
              <w:left w:val="single" w:sz="4" w:space="0" w:color="000000"/>
              <w:bottom w:val="single" w:sz="4" w:space="0" w:color="000000"/>
              <w:right w:val="single" w:sz="4" w:space="0" w:color="000000"/>
            </w:tcBorders>
            <w:vAlign w:val="bottom"/>
          </w:tcPr>
          <w:p w14:paraId="46C51E1F" w14:textId="77777777" w:rsidR="00FB6B49" w:rsidRDefault="00022218" w:rsidP="001F3EB4">
            <w:pPr>
              <w:spacing w:after="0" w:line="259" w:lineRule="auto"/>
              <w:ind w:left="429" w:firstLine="0"/>
              <w:jc w:val="both"/>
            </w:pPr>
            <w:r>
              <w:t xml:space="preserve"> </w:t>
            </w:r>
          </w:p>
        </w:tc>
        <w:tc>
          <w:tcPr>
            <w:tcW w:w="962" w:type="dxa"/>
            <w:tcBorders>
              <w:top w:val="single" w:sz="4" w:space="0" w:color="000000"/>
              <w:left w:val="single" w:sz="4" w:space="0" w:color="000000"/>
              <w:bottom w:val="single" w:sz="4" w:space="0" w:color="000000"/>
              <w:right w:val="single" w:sz="4" w:space="0" w:color="000000"/>
            </w:tcBorders>
          </w:tcPr>
          <w:p w14:paraId="13215AEA" w14:textId="77777777" w:rsidR="00FB6B49" w:rsidRDefault="00022218" w:rsidP="001F3EB4">
            <w:pPr>
              <w:spacing w:after="0" w:line="259" w:lineRule="auto"/>
              <w:ind w:left="60" w:firstLine="0"/>
              <w:jc w:val="both"/>
            </w:pPr>
            <w:r>
              <w:t xml:space="preserve"> </w:t>
            </w:r>
          </w:p>
        </w:tc>
        <w:tc>
          <w:tcPr>
            <w:tcW w:w="1306" w:type="dxa"/>
            <w:tcBorders>
              <w:top w:val="single" w:sz="4" w:space="0" w:color="000000"/>
              <w:left w:val="single" w:sz="4" w:space="0" w:color="000000"/>
              <w:bottom w:val="single" w:sz="4" w:space="0" w:color="000000"/>
              <w:right w:val="single" w:sz="4" w:space="0" w:color="000000"/>
            </w:tcBorders>
            <w:vAlign w:val="bottom"/>
          </w:tcPr>
          <w:p w14:paraId="01A979B6" w14:textId="77777777" w:rsidR="00FB6B49" w:rsidRDefault="00022218" w:rsidP="001F3EB4">
            <w:pPr>
              <w:spacing w:after="0" w:line="259" w:lineRule="auto"/>
              <w:ind w:left="427" w:firstLine="0"/>
              <w:jc w:val="both"/>
            </w:pPr>
            <w:r>
              <w:t xml:space="preserve"> </w:t>
            </w:r>
          </w:p>
        </w:tc>
        <w:tc>
          <w:tcPr>
            <w:tcW w:w="883" w:type="dxa"/>
            <w:tcBorders>
              <w:top w:val="single" w:sz="4" w:space="0" w:color="000000"/>
              <w:left w:val="single" w:sz="4" w:space="0" w:color="000000"/>
              <w:bottom w:val="single" w:sz="4" w:space="0" w:color="000000"/>
              <w:right w:val="single" w:sz="4" w:space="0" w:color="000000"/>
            </w:tcBorders>
            <w:vAlign w:val="bottom"/>
          </w:tcPr>
          <w:p w14:paraId="5DAEDF28" w14:textId="77777777" w:rsidR="00FB6B49" w:rsidRDefault="00022218" w:rsidP="001F3EB4">
            <w:pPr>
              <w:spacing w:after="0" w:line="259" w:lineRule="auto"/>
              <w:ind w:left="427" w:firstLine="0"/>
              <w:jc w:val="both"/>
            </w:pPr>
            <w:r>
              <w:t xml:space="preserve"> </w:t>
            </w:r>
          </w:p>
        </w:tc>
        <w:tc>
          <w:tcPr>
            <w:tcW w:w="929" w:type="dxa"/>
            <w:tcBorders>
              <w:top w:val="single" w:sz="4" w:space="0" w:color="000000"/>
              <w:left w:val="single" w:sz="4" w:space="0" w:color="000000"/>
              <w:bottom w:val="single" w:sz="4" w:space="0" w:color="000000"/>
              <w:right w:val="single" w:sz="4" w:space="0" w:color="000000"/>
            </w:tcBorders>
            <w:vAlign w:val="bottom"/>
          </w:tcPr>
          <w:p w14:paraId="18B3E989" w14:textId="77777777" w:rsidR="00FB6B49" w:rsidRDefault="00022218" w:rsidP="001F3EB4">
            <w:pPr>
              <w:spacing w:after="0" w:line="259" w:lineRule="auto"/>
              <w:ind w:left="53" w:firstLine="0"/>
              <w:jc w:val="both"/>
            </w:pPr>
            <w:r>
              <w:rPr>
                <w:noProof/>
              </w:rPr>
              <w:drawing>
                <wp:inline distT="0" distB="0" distL="0" distR="0" wp14:anchorId="25AF4DBF" wp14:editId="51465FB8">
                  <wp:extent cx="240792" cy="240792"/>
                  <wp:effectExtent l="0" t="0" r="0" b="0"/>
                  <wp:docPr id="335" name="Picture 335"/>
                  <wp:cNvGraphicFramePr/>
                  <a:graphic xmlns:a="http://schemas.openxmlformats.org/drawingml/2006/main">
                    <a:graphicData uri="http://schemas.openxmlformats.org/drawingml/2006/picture">
                      <pic:pic xmlns:pic="http://schemas.openxmlformats.org/drawingml/2006/picture">
                        <pic:nvPicPr>
                          <pic:cNvPr id="335" name="Picture 335"/>
                          <pic:cNvPicPr/>
                        </pic:nvPicPr>
                        <pic:blipFill>
                          <a:blip r:embed="rId13"/>
                          <a:stretch>
                            <a:fillRect/>
                          </a:stretch>
                        </pic:blipFill>
                        <pic:spPr>
                          <a:xfrm>
                            <a:off x="0" y="0"/>
                            <a:ext cx="240792" cy="240792"/>
                          </a:xfrm>
                          <a:prstGeom prst="rect">
                            <a:avLst/>
                          </a:prstGeom>
                        </pic:spPr>
                      </pic:pic>
                    </a:graphicData>
                  </a:graphic>
                </wp:inline>
              </w:drawing>
            </w:r>
            <w:r>
              <w:t xml:space="preserve"> </w:t>
            </w:r>
          </w:p>
        </w:tc>
      </w:tr>
      <w:tr w:rsidR="00FB6B49" w14:paraId="66CEA2E0" w14:textId="77777777">
        <w:trPr>
          <w:trHeight w:val="383"/>
        </w:trPr>
        <w:tc>
          <w:tcPr>
            <w:tcW w:w="2527" w:type="dxa"/>
            <w:tcBorders>
              <w:top w:val="single" w:sz="4" w:space="0" w:color="000000"/>
              <w:left w:val="single" w:sz="4" w:space="0" w:color="000000"/>
              <w:bottom w:val="single" w:sz="3" w:space="0" w:color="000000"/>
              <w:right w:val="single" w:sz="4" w:space="0" w:color="000000"/>
            </w:tcBorders>
          </w:tcPr>
          <w:p w14:paraId="7695E702" w14:textId="77777777" w:rsidR="00FB6B49" w:rsidRDefault="00022218" w:rsidP="001F3EB4">
            <w:pPr>
              <w:spacing w:after="0" w:line="259" w:lineRule="auto"/>
              <w:ind w:left="101" w:firstLine="0"/>
              <w:jc w:val="both"/>
            </w:pPr>
            <w:r>
              <w:t xml:space="preserve">Yemen </w:t>
            </w:r>
          </w:p>
        </w:tc>
        <w:tc>
          <w:tcPr>
            <w:tcW w:w="1303" w:type="dxa"/>
            <w:tcBorders>
              <w:top w:val="single" w:sz="4" w:space="0" w:color="000000"/>
              <w:left w:val="single" w:sz="4" w:space="0" w:color="000000"/>
              <w:bottom w:val="single" w:sz="3" w:space="0" w:color="000000"/>
              <w:right w:val="single" w:sz="4" w:space="0" w:color="000000"/>
            </w:tcBorders>
          </w:tcPr>
          <w:p w14:paraId="6FCC3C0C" w14:textId="77777777" w:rsidR="00FB6B49" w:rsidRDefault="00022218" w:rsidP="001F3EB4">
            <w:pPr>
              <w:spacing w:after="0" w:line="259" w:lineRule="auto"/>
              <w:ind w:left="461" w:firstLine="0"/>
              <w:jc w:val="both"/>
            </w:pPr>
            <w:r>
              <w:rPr>
                <w:noProof/>
              </w:rPr>
              <w:drawing>
                <wp:inline distT="0" distB="0" distL="0" distR="0" wp14:anchorId="13D2ECB0" wp14:editId="1DCEE36C">
                  <wp:extent cx="243840" cy="240792"/>
                  <wp:effectExtent l="0" t="0" r="0" b="0"/>
                  <wp:docPr id="337" name="Picture 337"/>
                  <wp:cNvGraphicFramePr/>
                  <a:graphic xmlns:a="http://schemas.openxmlformats.org/drawingml/2006/main">
                    <a:graphicData uri="http://schemas.openxmlformats.org/drawingml/2006/picture">
                      <pic:pic xmlns:pic="http://schemas.openxmlformats.org/drawingml/2006/picture">
                        <pic:nvPicPr>
                          <pic:cNvPr id="337" name="Picture 337"/>
                          <pic:cNvPicPr/>
                        </pic:nvPicPr>
                        <pic:blipFill>
                          <a:blip r:embed="rId14"/>
                          <a:stretch>
                            <a:fillRect/>
                          </a:stretch>
                        </pic:blipFill>
                        <pic:spPr>
                          <a:xfrm>
                            <a:off x="0" y="0"/>
                            <a:ext cx="243840" cy="240792"/>
                          </a:xfrm>
                          <a:prstGeom prst="rect">
                            <a:avLst/>
                          </a:prstGeom>
                        </pic:spPr>
                      </pic:pic>
                    </a:graphicData>
                  </a:graphic>
                </wp:inline>
              </w:drawing>
            </w:r>
          </w:p>
        </w:tc>
        <w:tc>
          <w:tcPr>
            <w:tcW w:w="962" w:type="dxa"/>
            <w:tcBorders>
              <w:top w:val="single" w:sz="4" w:space="0" w:color="000000"/>
              <w:left w:val="single" w:sz="4" w:space="0" w:color="000000"/>
              <w:bottom w:val="single" w:sz="3" w:space="0" w:color="000000"/>
              <w:right w:val="single" w:sz="4" w:space="0" w:color="000000"/>
            </w:tcBorders>
          </w:tcPr>
          <w:p w14:paraId="0928902C" w14:textId="77777777" w:rsidR="00FB6B49" w:rsidRDefault="00022218" w:rsidP="001F3EB4">
            <w:pPr>
              <w:spacing w:after="0" w:line="259" w:lineRule="auto"/>
              <w:ind w:left="60" w:firstLine="0"/>
              <w:jc w:val="both"/>
            </w:pPr>
            <w:r>
              <w:t xml:space="preserve"> </w:t>
            </w:r>
          </w:p>
        </w:tc>
        <w:tc>
          <w:tcPr>
            <w:tcW w:w="1306" w:type="dxa"/>
            <w:tcBorders>
              <w:top w:val="single" w:sz="4" w:space="0" w:color="000000"/>
              <w:left w:val="single" w:sz="4" w:space="0" w:color="000000"/>
              <w:bottom w:val="single" w:sz="3" w:space="0" w:color="000000"/>
              <w:right w:val="single" w:sz="4" w:space="0" w:color="000000"/>
            </w:tcBorders>
          </w:tcPr>
          <w:p w14:paraId="742FAC8A" w14:textId="77777777" w:rsidR="00FB6B49" w:rsidRDefault="00022218" w:rsidP="001F3EB4">
            <w:pPr>
              <w:spacing w:after="0" w:line="259" w:lineRule="auto"/>
              <w:ind w:left="461" w:firstLine="0"/>
              <w:jc w:val="both"/>
            </w:pPr>
            <w:r>
              <w:rPr>
                <w:noProof/>
              </w:rPr>
              <w:drawing>
                <wp:inline distT="0" distB="0" distL="0" distR="0" wp14:anchorId="24F764A7" wp14:editId="41DD19E8">
                  <wp:extent cx="243840" cy="240792"/>
                  <wp:effectExtent l="0" t="0" r="0" b="0"/>
                  <wp:docPr id="339" name="Picture 339"/>
                  <wp:cNvGraphicFramePr/>
                  <a:graphic xmlns:a="http://schemas.openxmlformats.org/drawingml/2006/main">
                    <a:graphicData uri="http://schemas.openxmlformats.org/drawingml/2006/picture">
                      <pic:pic xmlns:pic="http://schemas.openxmlformats.org/drawingml/2006/picture">
                        <pic:nvPicPr>
                          <pic:cNvPr id="339" name="Picture 339"/>
                          <pic:cNvPicPr/>
                        </pic:nvPicPr>
                        <pic:blipFill>
                          <a:blip r:embed="rId15"/>
                          <a:stretch>
                            <a:fillRect/>
                          </a:stretch>
                        </pic:blipFill>
                        <pic:spPr>
                          <a:xfrm>
                            <a:off x="0" y="0"/>
                            <a:ext cx="243840" cy="240792"/>
                          </a:xfrm>
                          <a:prstGeom prst="rect">
                            <a:avLst/>
                          </a:prstGeom>
                        </pic:spPr>
                      </pic:pic>
                    </a:graphicData>
                  </a:graphic>
                </wp:inline>
              </w:drawing>
            </w:r>
          </w:p>
        </w:tc>
        <w:tc>
          <w:tcPr>
            <w:tcW w:w="883" w:type="dxa"/>
            <w:tcBorders>
              <w:top w:val="single" w:sz="4" w:space="0" w:color="000000"/>
              <w:left w:val="single" w:sz="4" w:space="0" w:color="000000"/>
              <w:bottom w:val="single" w:sz="3" w:space="0" w:color="000000"/>
              <w:right w:val="single" w:sz="4" w:space="0" w:color="000000"/>
            </w:tcBorders>
          </w:tcPr>
          <w:p w14:paraId="63FB320D" w14:textId="77777777" w:rsidR="00FB6B49" w:rsidRDefault="00022218" w:rsidP="001F3EB4">
            <w:pPr>
              <w:spacing w:after="0" w:line="259" w:lineRule="auto"/>
              <w:ind w:left="252" w:firstLine="0"/>
              <w:jc w:val="both"/>
            </w:pPr>
            <w:r>
              <w:rPr>
                <w:noProof/>
              </w:rPr>
              <w:drawing>
                <wp:inline distT="0" distB="0" distL="0" distR="0" wp14:anchorId="5A37BECF" wp14:editId="279FE9C3">
                  <wp:extent cx="240792" cy="240792"/>
                  <wp:effectExtent l="0" t="0" r="0" b="0"/>
                  <wp:docPr id="341" name="Picture 341"/>
                  <wp:cNvGraphicFramePr/>
                  <a:graphic xmlns:a="http://schemas.openxmlformats.org/drawingml/2006/main">
                    <a:graphicData uri="http://schemas.openxmlformats.org/drawingml/2006/picture">
                      <pic:pic xmlns:pic="http://schemas.openxmlformats.org/drawingml/2006/picture">
                        <pic:nvPicPr>
                          <pic:cNvPr id="341" name="Picture 341"/>
                          <pic:cNvPicPr/>
                        </pic:nvPicPr>
                        <pic:blipFill>
                          <a:blip r:embed="rId16"/>
                          <a:stretch>
                            <a:fillRect/>
                          </a:stretch>
                        </pic:blipFill>
                        <pic:spPr>
                          <a:xfrm>
                            <a:off x="0" y="0"/>
                            <a:ext cx="240792" cy="240792"/>
                          </a:xfrm>
                          <a:prstGeom prst="rect">
                            <a:avLst/>
                          </a:prstGeom>
                        </pic:spPr>
                      </pic:pic>
                    </a:graphicData>
                  </a:graphic>
                </wp:inline>
              </w:drawing>
            </w:r>
          </w:p>
        </w:tc>
        <w:tc>
          <w:tcPr>
            <w:tcW w:w="929" w:type="dxa"/>
            <w:tcBorders>
              <w:top w:val="single" w:sz="4" w:space="0" w:color="000000"/>
              <w:left w:val="single" w:sz="4" w:space="0" w:color="000000"/>
              <w:bottom w:val="single" w:sz="3" w:space="0" w:color="000000"/>
              <w:right w:val="single" w:sz="4" w:space="0" w:color="000000"/>
            </w:tcBorders>
          </w:tcPr>
          <w:p w14:paraId="36BC09BF" w14:textId="77777777" w:rsidR="00FB6B49" w:rsidRDefault="00022218" w:rsidP="001F3EB4">
            <w:pPr>
              <w:spacing w:after="0" w:line="259" w:lineRule="auto"/>
              <w:ind w:left="276" w:firstLine="0"/>
              <w:jc w:val="both"/>
            </w:pPr>
            <w:r>
              <w:rPr>
                <w:noProof/>
              </w:rPr>
              <w:drawing>
                <wp:inline distT="0" distB="0" distL="0" distR="0" wp14:anchorId="3CD79A28" wp14:editId="3641D2D7">
                  <wp:extent cx="240792" cy="240792"/>
                  <wp:effectExtent l="0" t="0" r="0" b="0"/>
                  <wp:docPr id="343" name="Picture 343"/>
                  <wp:cNvGraphicFramePr/>
                  <a:graphic xmlns:a="http://schemas.openxmlformats.org/drawingml/2006/main">
                    <a:graphicData uri="http://schemas.openxmlformats.org/drawingml/2006/picture">
                      <pic:pic xmlns:pic="http://schemas.openxmlformats.org/drawingml/2006/picture">
                        <pic:nvPicPr>
                          <pic:cNvPr id="343" name="Picture 343"/>
                          <pic:cNvPicPr/>
                        </pic:nvPicPr>
                        <pic:blipFill>
                          <a:blip r:embed="rId17"/>
                          <a:stretch>
                            <a:fillRect/>
                          </a:stretch>
                        </pic:blipFill>
                        <pic:spPr>
                          <a:xfrm>
                            <a:off x="0" y="0"/>
                            <a:ext cx="240792" cy="240792"/>
                          </a:xfrm>
                          <a:prstGeom prst="rect">
                            <a:avLst/>
                          </a:prstGeom>
                        </pic:spPr>
                      </pic:pic>
                    </a:graphicData>
                  </a:graphic>
                </wp:inline>
              </w:drawing>
            </w:r>
          </w:p>
        </w:tc>
      </w:tr>
    </w:tbl>
    <w:p w14:paraId="204B57F3" w14:textId="77777777" w:rsidR="00FB6B49" w:rsidRDefault="00022218" w:rsidP="001F3EB4">
      <w:pPr>
        <w:spacing w:after="0" w:line="259" w:lineRule="auto"/>
        <w:ind w:left="0" w:firstLine="0"/>
        <w:jc w:val="both"/>
      </w:pPr>
      <w:r>
        <w:t xml:space="preserve"> </w:t>
      </w:r>
    </w:p>
    <w:p w14:paraId="0579C053" w14:textId="77777777" w:rsidR="00FB6B49" w:rsidRDefault="00022218" w:rsidP="001F3EB4">
      <w:pPr>
        <w:spacing w:after="3" w:line="259" w:lineRule="auto"/>
        <w:ind w:left="-5"/>
        <w:jc w:val="both"/>
      </w:pPr>
      <w:r>
        <w:t xml:space="preserve">Long-term vision: </w:t>
      </w:r>
    </w:p>
    <w:p w14:paraId="2AD3E8BA" w14:textId="77777777" w:rsidR="00FB6B49" w:rsidRDefault="00022218" w:rsidP="001F3EB4">
      <w:pPr>
        <w:ind w:left="-5"/>
        <w:jc w:val="both"/>
      </w:pPr>
      <w:r>
        <w:t xml:space="preserve">South-West Asia will be a safe haven for all wild birds and their illegal killing and taking are eradicated. </w:t>
      </w:r>
    </w:p>
    <w:p w14:paraId="1E93E05E" w14:textId="77777777" w:rsidR="00FB6B49" w:rsidRDefault="00022218" w:rsidP="001F3EB4">
      <w:pPr>
        <w:spacing w:after="0" w:line="259" w:lineRule="auto"/>
        <w:ind w:left="0" w:firstLine="0"/>
        <w:jc w:val="both"/>
      </w:pPr>
      <w:r>
        <w:t xml:space="preserve"> </w:t>
      </w:r>
    </w:p>
    <w:p w14:paraId="2A1343DA" w14:textId="77777777" w:rsidR="00FB6B49" w:rsidRDefault="00022218" w:rsidP="001F3EB4">
      <w:pPr>
        <w:spacing w:after="3" w:line="259" w:lineRule="auto"/>
        <w:ind w:left="-5"/>
        <w:jc w:val="both"/>
      </w:pPr>
      <w:r>
        <w:t xml:space="preserve">Overarching long-term goal: </w:t>
      </w:r>
    </w:p>
    <w:p w14:paraId="401EC388" w14:textId="77777777" w:rsidR="00FB6B49" w:rsidRDefault="00022218" w:rsidP="001F3EB4">
      <w:pPr>
        <w:spacing w:after="213" w:line="259" w:lineRule="auto"/>
        <w:ind w:left="-5"/>
        <w:jc w:val="both"/>
      </w:pPr>
      <w:r>
        <w:rPr>
          <w:sz w:val="17"/>
        </w:rPr>
        <w:t xml:space="preserve">UNEP/CMS/SWAIKB/Doc.4 </w:t>
      </w:r>
    </w:p>
    <w:p w14:paraId="7740213A" w14:textId="0206DE97" w:rsidR="00FB6B49" w:rsidRDefault="00022218" w:rsidP="001F3EB4">
      <w:pPr>
        <w:ind w:left="-5"/>
        <w:jc w:val="both"/>
      </w:pPr>
      <w:r>
        <w:t xml:space="preserve">To eliminate the illegal </w:t>
      </w:r>
      <w:del w:id="14" w:author="Foteini Papazoglou" w:date="2024-01-15T16:58:00Z">
        <w:r w:rsidDel="00966287">
          <w:delText xml:space="preserve">killing </w:delText>
        </w:r>
      </w:del>
      <w:ins w:id="15" w:author="Foteini Papazoglou" w:date="2024-01-15T16:58:00Z">
        <w:r w:rsidR="00966287">
          <w:t>hunting,</w:t>
        </w:r>
      </w:ins>
      <w:del w:id="16" w:author="Foteini Papazoglou" w:date="2024-01-15T16:58:00Z">
        <w:r w:rsidDel="00966287">
          <w:delText>and</w:delText>
        </w:r>
      </w:del>
      <w:r>
        <w:t xml:space="preserve"> taking </w:t>
      </w:r>
      <w:ins w:id="17" w:author="Foteini Papazoglou" w:date="2024-01-15T16:58:00Z">
        <w:r w:rsidR="00966287">
          <w:t xml:space="preserve">and trade </w:t>
        </w:r>
      </w:ins>
      <w:r>
        <w:t xml:space="preserve">of </w:t>
      </w:r>
      <w:del w:id="18" w:author="Foteini Papazoglou" w:date="2024-01-15T16:58:00Z">
        <w:r w:rsidDel="00966287">
          <w:delText xml:space="preserve">wild </w:delText>
        </w:r>
      </w:del>
      <w:ins w:id="19" w:author="Foteini Papazoglou" w:date="2024-01-15T16:58:00Z">
        <w:r w:rsidR="00966287">
          <w:t>migratory (IKB)</w:t>
        </w:r>
      </w:ins>
      <w:ins w:id="20" w:author="Foteini Papazoglou" w:date="2024-01-15T17:00:00Z">
        <w:r w:rsidR="004E075A">
          <w:rPr>
            <w:rStyle w:val="FootnoteReference"/>
          </w:rPr>
          <w:footnoteReference w:id="1"/>
        </w:r>
      </w:ins>
      <w:ins w:id="22" w:author="Foteini Papazoglou" w:date="2024-01-15T16:58:00Z">
        <w:r w:rsidR="00966287">
          <w:t xml:space="preserve"> </w:t>
        </w:r>
      </w:ins>
      <w:r>
        <w:t xml:space="preserve">birds in South-West Asia, through international cooperation and effective national action. </w:t>
      </w:r>
    </w:p>
    <w:p w14:paraId="7247B2B1" w14:textId="77777777" w:rsidR="00FB6B49" w:rsidRDefault="00022218" w:rsidP="001F3EB4">
      <w:pPr>
        <w:spacing w:after="0" w:line="259" w:lineRule="auto"/>
        <w:ind w:left="0" w:firstLine="0"/>
        <w:jc w:val="both"/>
      </w:pPr>
      <w:r>
        <w:t xml:space="preserve"> </w:t>
      </w:r>
    </w:p>
    <w:p w14:paraId="439F1D9F" w14:textId="77777777" w:rsidR="00FB6B49" w:rsidRPr="004E075A" w:rsidRDefault="00022218" w:rsidP="001F3EB4">
      <w:pPr>
        <w:spacing w:after="3" w:line="259" w:lineRule="auto"/>
        <w:ind w:left="-5"/>
        <w:jc w:val="both"/>
        <w:rPr>
          <w:b/>
          <w:bCs/>
        </w:rPr>
      </w:pPr>
      <w:r w:rsidRPr="004E075A">
        <w:rPr>
          <w:b/>
          <w:bCs/>
        </w:rPr>
        <w:t xml:space="preserve">High-level objective of this action plan (up to 2030): </w:t>
      </w:r>
    </w:p>
    <w:p w14:paraId="4A403733" w14:textId="4C1A5F43" w:rsidR="00FB6B49" w:rsidRDefault="00022218" w:rsidP="001F3EB4">
      <w:pPr>
        <w:ind w:left="-5"/>
        <w:jc w:val="both"/>
      </w:pPr>
      <w:r>
        <w:t xml:space="preserve">By 2030 there will be </w:t>
      </w:r>
      <w:ins w:id="23" w:author="vision event" w:date="2024-01-15T16:44:00Z">
        <w:r w:rsidR="00D878B8">
          <w:t>50</w:t>
        </w:r>
      </w:ins>
      <w:ins w:id="24" w:author="vision event" w:date="2024-01-15T16:18:00Z">
        <w:r w:rsidR="00FE66FC">
          <w:t>%</w:t>
        </w:r>
      </w:ins>
      <w:ins w:id="25" w:author="vision event" w:date="2024-01-15T16:19:00Z">
        <w:r w:rsidR="00FE66FC">
          <w:t xml:space="preserve"> </w:t>
        </w:r>
      </w:ins>
      <w:r>
        <w:t xml:space="preserve">a significant reduction in the numbers of birds illegally killed and taken </w:t>
      </w:r>
      <w:ins w:id="26" w:author="vision event" w:date="2024-01-15T16:20:00Z">
        <w:r w:rsidR="00FE66FC">
          <w:t xml:space="preserve">from the agreed baseline, </w:t>
        </w:r>
      </w:ins>
      <w:r>
        <w:t xml:space="preserve">in </w:t>
      </w:r>
      <w:ins w:id="27" w:author="vision event" w:date="2024-01-15T16:19:00Z">
        <w:r w:rsidR="00FE66FC">
          <w:t>the region</w:t>
        </w:r>
      </w:ins>
      <w:ins w:id="28" w:author="vision event" w:date="2024-01-15T16:20:00Z">
        <w:r w:rsidR="00FE66FC">
          <w:t xml:space="preserve"> </w:t>
        </w:r>
      </w:ins>
      <w:del w:id="29" w:author="vision event" w:date="2024-01-15T16:19:00Z">
        <w:r w:rsidDel="00FE66FC">
          <w:delText>all countries</w:delText>
        </w:r>
      </w:del>
      <w:r>
        <w:t xml:space="preserve">. </w:t>
      </w:r>
    </w:p>
    <w:p w14:paraId="1C928296" w14:textId="77777777" w:rsidR="00FB6B49" w:rsidRDefault="00022218" w:rsidP="001F3EB4">
      <w:pPr>
        <w:spacing w:after="0" w:line="259" w:lineRule="auto"/>
        <w:ind w:left="0" w:firstLine="0"/>
        <w:jc w:val="both"/>
      </w:pPr>
      <w:r>
        <w:t xml:space="preserve"> </w:t>
      </w:r>
    </w:p>
    <w:p w14:paraId="3BA86CEA" w14:textId="77777777" w:rsidR="00FB6B49" w:rsidRDefault="00022218" w:rsidP="001F3EB4">
      <w:pPr>
        <w:spacing w:after="3" w:line="259" w:lineRule="auto"/>
        <w:ind w:left="-5"/>
        <w:jc w:val="both"/>
      </w:pPr>
      <w:r>
        <w:t xml:space="preserve">Objectives </w:t>
      </w:r>
    </w:p>
    <w:p w14:paraId="47671E3B" w14:textId="7A80E174" w:rsidR="00FB6B49" w:rsidRDefault="00022218" w:rsidP="001F3EB4">
      <w:pPr>
        <w:ind w:left="1051" w:hanging="1066"/>
        <w:jc w:val="both"/>
      </w:pPr>
      <w:r>
        <w:t>Objective 1: Each range state to develop, endorse and implement a National IKB Action Plan, or equivalent</w:t>
      </w:r>
      <w:ins w:id="30" w:author="Foteini Papazoglou" w:date="2024-01-15T17:00:00Z">
        <w:r w:rsidR="001404DA">
          <w:t xml:space="preserve"> </w:t>
        </w:r>
      </w:ins>
      <w:ins w:id="31" w:author="Foteini Papazoglou" w:date="2024-01-15T17:01:00Z">
        <w:r w:rsidR="001404DA">
          <w:t>policy document</w:t>
        </w:r>
      </w:ins>
      <w:r>
        <w:t xml:space="preserve">, </w:t>
      </w:r>
      <w:del w:id="32" w:author="vision event" w:date="2024-01-15T16:57:00Z">
        <w:r w:rsidDel="0005631A">
          <w:delText xml:space="preserve">where necessary, </w:delText>
        </w:r>
      </w:del>
      <w:r>
        <w:t xml:space="preserve">and in line with this regional plan. </w:t>
      </w:r>
    </w:p>
    <w:p w14:paraId="59FF9360" w14:textId="1A89E86C" w:rsidR="00FB6B49" w:rsidRDefault="00022218" w:rsidP="001F3EB4">
      <w:pPr>
        <w:ind w:left="1051" w:hanging="1066"/>
        <w:jc w:val="both"/>
      </w:pPr>
      <w:r>
        <w:t>Objective 2: Enhance our understanding of the</w:t>
      </w:r>
      <w:del w:id="33" w:author="Foteini Papazoglou" w:date="2024-01-15T17:02:00Z">
        <w:r w:rsidDel="001404DA">
          <w:delText xml:space="preserve"> </w:delText>
        </w:r>
      </w:del>
      <w:ins w:id="34" w:author="vision event" w:date="2024-01-15T16:31:00Z">
        <w:del w:id="35" w:author="Foteini Papazoglou" w:date="2024-01-15T17:02:00Z">
          <w:r w:rsidR="00D51BB7" w:rsidDel="001404DA">
            <w:delText>hotspots,</w:delText>
          </w:r>
        </w:del>
        <w:r w:rsidR="00D51BB7">
          <w:t xml:space="preserve"> </w:t>
        </w:r>
      </w:ins>
      <w:r>
        <w:t>importance, scope, scale</w:t>
      </w:r>
      <w:ins w:id="36" w:author="Foteini Papazoglou" w:date="2024-01-15T17:02:00Z">
        <w:r w:rsidR="001404DA">
          <w:t xml:space="preserve">, </w:t>
        </w:r>
        <w:proofErr w:type="gramStart"/>
        <w:r w:rsidR="001404DA">
          <w:t>geography</w:t>
        </w:r>
      </w:ins>
      <w:proofErr w:type="gramEnd"/>
      <w:r>
        <w:t xml:space="preserve"> and motivations behind illegal hunting</w:t>
      </w:r>
      <w:ins w:id="37" w:author="Foteini Papazoglou" w:date="2024-01-15T17:02:00Z">
        <w:r w:rsidR="001404DA">
          <w:t>,</w:t>
        </w:r>
      </w:ins>
      <w:del w:id="38" w:author="Foteini Papazoglou" w:date="2024-01-15T17:02:00Z">
        <w:r w:rsidDel="001404DA">
          <w:delText xml:space="preserve"> and</w:delText>
        </w:r>
      </w:del>
      <w:r>
        <w:t xml:space="preserve"> taking </w:t>
      </w:r>
      <w:ins w:id="39" w:author="Foteini Papazoglou" w:date="2024-01-15T17:02:00Z">
        <w:r w:rsidR="001404DA">
          <w:t xml:space="preserve">and trade </w:t>
        </w:r>
      </w:ins>
      <w:r>
        <w:t xml:space="preserve">of </w:t>
      </w:r>
      <w:ins w:id="40" w:author="Foteini Papazoglou" w:date="2024-01-15T17:02:00Z">
        <w:r w:rsidR="001404DA">
          <w:t xml:space="preserve">migratory </w:t>
        </w:r>
      </w:ins>
      <w:r>
        <w:t xml:space="preserve">birds </w:t>
      </w:r>
      <w:ins w:id="41" w:author="vision event" w:date="2024-01-15T16:24:00Z">
        <w:r w:rsidR="00FE66FC">
          <w:t xml:space="preserve">at national and </w:t>
        </w:r>
      </w:ins>
      <w:del w:id="42" w:author="vision event" w:date="2024-01-15T16:24:00Z">
        <w:r w:rsidDel="00FE66FC">
          <w:delText>at the</w:delText>
        </w:r>
      </w:del>
      <w:r>
        <w:t xml:space="preserve"> regional level. </w:t>
      </w:r>
    </w:p>
    <w:p w14:paraId="3CC5B0D4" w14:textId="0422D1DB" w:rsidR="00FB6B49" w:rsidRDefault="00022218" w:rsidP="001F3EB4">
      <w:pPr>
        <w:ind w:left="1051" w:hanging="1066"/>
        <w:jc w:val="both"/>
      </w:pPr>
      <w:r>
        <w:t>Objective 3: To ensure that the illegal hunting</w:t>
      </w:r>
      <w:ins w:id="43" w:author="Foteini Papazoglou" w:date="2024-01-15T17:03:00Z">
        <w:r w:rsidR="001404DA">
          <w:t>,</w:t>
        </w:r>
      </w:ins>
      <w:del w:id="44" w:author="Foteini Papazoglou" w:date="2024-01-15T17:03:00Z">
        <w:r w:rsidDel="001404DA">
          <w:delText xml:space="preserve"> and</w:delText>
        </w:r>
      </w:del>
      <w:r>
        <w:t xml:space="preserve"> taking </w:t>
      </w:r>
      <w:ins w:id="45" w:author="Foteini Papazoglou" w:date="2024-01-15T17:03:00Z">
        <w:r w:rsidR="001404DA">
          <w:t xml:space="preserve">and trade </w:t>
        </w:r>
      </w:ins>
      <w:r>
        <w:t xml:space="preserve">of </w:t>
      </w:r>
      <w:ins w:id="46" w:author="vision event" w:date="2024-01-15T16:34:00Z">
        <w:r w:rsidR="00D51BB7">
          <w:t xml:space="preserve">migratory </w:t>
        </w:r>
      </w:ins>
      <w:r>
        <w:t xml:space="preserve">birds is addressed effectively and efficiently in national legislation that follows common principles across the region. </w:t>
      </w:r>
    </w:p>
    <w:p w14:paraId="071D7E86" w14:textId="77777777" w:rsidR="00FB6B49" w:rsidRDefault="00022218" w:rsidP="001F3EB4">
      <w:pPr>
        <w:ind w:left="-5"/>
        <w:jc w:val="both"/>
      </w:pPr>
      <w:r>
        <w:t xml:space="preserve">Objective 4: To ensure effective and efficient enforcement of relevant legislation is </w:t>
      </w:r>
    </w:p>
    <w:p w14:paraId="118B956D" w14:textId="77777777" w:rsidR="00FB6B49" w:rsidRDefault="00022218" w:rsidP="001F3EB4">
      <w:pPr>
        <w:spacing w:after="0" w:line="259" w:lineRule="auto"/>
        <w:ind w:left="0" w:right="96" w:firstLine="0"/>
        <w:jc w:val="both"/>
      </w:pPr>
      <w:r>
        <w:t xml:space="preserve">undertaken, through the law enforcement agencies and the judiciary. </w:t>
      </w:r>
    </w:p>
    <w:p w14:paraId="32F039A9" w14:textId="7FAA5165" w:rsidR="00FB6B49" w:rsidRDefault="00022218" w:rsidP="001F3EB4">
      <w:pPr>
        <w:ind w:left="1051" w:hanging="1066"/>
        <w:jc w:val="both"/>
      </w:pPr>
      <w:commentRangeStart w:id="47"/>
      <w:r>
        <w:t>Objective 5: To undertake education</w:t>
      </w:r>
      <w:ins w:id="48" w:author="Foteini Papazoglou" w:date="2024-01-15T17:38:00Z">
        <w:r w:rsidR="00506CA2">
          <w:t>,</w:t>
        </w:r>
      </w:ins>
      <w:del w:id="49" w:author="Foteini Papazoglou" w:date="2024-01-15T17:38:00Z">
        <w:r w:rsidDel="00506CA2">
          <w:delText xml:space="preserve"> and</w:delText>
        </w:r>
      </w:del>
      <w:r>
        <w:t xml:space="preserve"> outreach </w:t>
      </w:r>
      <w:proofErr w:type="spellStart"/>
      <w:r>
        <w:t>programmes</w:t>
      </w:r>
      <w:proofErr w:type="spellEnd"/>
      <w:ins w:id="50" w:author="Foteini Papazoglou" w:date="2024-01-15T17:05:00Z">
        <w:r w:rsidR="00343D13">
          <w:t xml:space="preserve"> and capacity building</w:t>
        </w:r>
      </w:ins>
      <w:r>
        <w:t xml:space="preserve"> to improve awareness on </w:t>
      </w:r>
      <w:del w:id="51" w:author="Foteini Papazoglou" w:date="2024-01-15T17:39:00Z">
        <w:r w:rsidDel="00506CA2">
          <w:delText>the prevention of illegal hunting</w:delText>
        </w:r>
      </w:del>
      <w:del w:id="52" w:author="Foteini Papazoglou" w:date="2024-01-15T17:03:00Z">
        <w:r w:rsidDel="001404DA">
          <w:delText xml:space="preserve"> and</w:delText>
        </w:r>
      </w:del>
      <w:del w:id="53" w:author="Foteini Papazoglou" w:date="2024-01-15T17:39:00Z">
        <w:r w:rsidDel="00506CA2">
          <w:delText xml:space="preserve"> taking of</w:delText>
        </w:r>
      </w:del>
      <w:proofErr w:type="spellStart"/>
      <w:ins w:id="54" w:author="Foteini Papazoglou" w:date="2024-01-15T17:39:00Z">
        <w:r w:rsidR="00506CA2">
          <w:t>IKB</w:t>
        </w:r>
      </w:ins>
      <w:del w:id="55" w:author="Foteini Papazoglou" w:date="2024-01-15T17:39:00Z">
        <w:r w:rsidDel="00506CA2">
          <w:delText xml:space="preserve"> wild </w:delText>
        </w:r>
      </w:del>
      <w:ins w:id="56" w:author="vision event" w:date="2024-01-15T16:41:00Z">
        <w:del w:id="57" w:author="Foteini Papazoglou" w:date="2024-01-15T17:39:00Z">
          <w:r w:rsidR="00D878B8" w:rsidDel="00506CA2">
            <w:delText>migrat</w:delText>
          </w:r>
        </w:del>
      </w:ins>
      <w:ins w:id="58" w:author="vision event" w:date="2024-01-15T16:42:00Z">
        <w:del w:id="59" w:author="Foteini Papazoglou" w:date="2024-01-15T17:39:00Z">
          <w:r w:rsidR="00D878B8" w:rsidDel="00506CA2">
            <w:delText>ory</w:delText>
          </w:r>
        </w:del>
      </w:ins>
      <w:ins w:id="60" w:author="vision event" w:date="2024-01-15T16:41:00Z">
        <w:del w:id="61" w:author="Foteini Papazoglou" w:date="2024-01-15T17:39:00Z">
          <w:r w:rsidR="00D878B8" w:rsidDel="00506CA2">
            <w:delText xml:space="preserve"> </w:delText>
          </w:r>
        </w:del>
      </w:ins>
      <w:del w:id="62" w:author="Foteini Papazoglou" w:date="2024-01-15T17:39:00Z">
        <w:r w:rsidDel="00506CA2">
          <w:delText>birds</w:delText>
        </w:r>
      </w:del>
      <w:ins w:id="63" w:author="Foteini Papazoglou" w:date="2024-01-15T17:39:00Z">
        <w:r w:rsidR="00506CA2">
          <w:t>with</w:t>
        </w:r>
      </w:ins>
      <w:ins w:id="64" w:author="Foteini Papazoglou" w:date="2024-01-15T17:06:00Z">
        <w:r w:rsidR="00343D13">
          <w:t>in</w:t>
        </w:r>
        <w:proofErr w:type="spellEnd"/>
        <w:r w:rsidR="00343D13">
          <w:t xml:space="preserve"> and beyond the region</w:t>
        </w:r>
      </w:ins>
      <w:r>
        <w:t xml:space="preserve">. </w:t>
      </w:r>
    </w:p>
    <w:p w14:paraId="44E0D1AD" w14:textId="6CC719D1" w:rsidR="00FB6B49" w:rsidRDefault="00022218" w:rsidP="001F3EB4">
      <w:pPr>
        <w:spacing w:after="159"/>
        <w:ind w:left="-5"/>
        <w:jc w:val="both"/>
        <w:rPr>
          <w:ins w:id="65" w:author="Foteini Papazoglou" w:date="2024-01-15T17:06:00Z"/>
        </w:rPr>
      </w:pPr>
      <w:del w:id="66" w:author="Foteini Papazoglou" w:date="2024-01-15T17:06:00Z">
        <w:r w:rsidDel="00343D13">
          <w:delText xml:space="preserve">Objective 6: To enhance capacity building in the region, including through sharing experience and best practice within and beyond the region to eliminate illegal hunting and taking of wild </w:delText>
        </w:r>
      </w:del>
      <w:ins w:id="67" w:author="vision event" w:date="2024-01-15T16:42:00Z">
        <w:del w:id="68" w:author="Foteini Papazoglou" w:date="2024-01-15T17:06:00Z">
          <w:r w:rsidR="00D878B8" w:rsidDel="00343D13">
            <w:delText xml:space="preserve">migratory </w:delText>
          </w:r>
        </w:del>
      </w:ins>
      <w:del w:id="69" w:author="Foteini Papazoglou" w:date="2024-01-15T17:06:00Z">
        <w:r w:rsidDel="00343D13">
          <w:delText>birds</w:delText>
        </w:r>
      </w:del>
      <w:r>
        <w:t xml:space="preserve">. </w:t>
      </w:r>
      <w:commentRangeEnd w:id="47"/>
      <w:r w:rsidR="00FE66FC">
        <w:rPr>
          <w:rStyle w:val="CommentReference"/>
        </w:rPr>
        <w:commentReference w:id="47"/>
      </w:r>
    </w:p>
    <w:p w14:paraId="664EB537" w14:textId="507426D8" w:rsidR="00343D13" w:rsidRDefault="00343D13" w:rsidP="001F3EB4">
      <w:pPr>
        <w:spacing w:after="159"/>
        <w:ind w:left="-5"/>
        <w:jc w:val="both"/>
        <w:rPr>
          <w:ins w:id="70" w:author="Foteini Papazoglou" w:date="2024-01-15T17:10:00Z"/>
        </w:rPr>
      </w:pPr>
      <w:ins w:id="71" w:author="Foteini Papazoglou" w:date="2024-01-15T17:06:00Z">
        <w:r>
          <w:lastRenderedPageBreak/>
          <w:t xml:space="preserve">Objective 6: To ensure cooperation and participation in </w:t>
        </w:r>
      </w:ins>
      <w:ins w:id="72" w:author="Foteini Papazoglou" w:date="2024-01-15T17:07:00Z">
        <w:r>
          <w:t>international fora, ensuring and benefiting from exchange of experience and best practice.</w:t>
        </w:r>
      </w:ins>
    </w:p>
    <w:p w14:paraId="185F2943" w14:textId="43BEB449" w:rsidR="001C0576" w:rsidRDefault="001C0576" w:rsidP="001F3EB4">
      <w:pPr>
        <w:spacing w:after="159"/>
        <w:ind w:left="-5"/>
        <w:jc w:val="both"/>
      </w:pPr>
      <w:ins w:id="73" w:author="Foteini Papazoglou" w:date="2024-01-15T17:10:00Z">
        <w:r>
          <w:t>Objective 7: To</w:t>
        </w:r>
      </w:ins>
      <w:ins w:id="74" w:author="Foteini Papazoglou" w:date="2024-01-15T17:11:00Z">
        <w:r>
          <w:t xml:space="preserve"> address issues socio economic issues and circumstances</w:t>
        </w:r>
      </w:ins>
      <w:ins w:id="75" w:author="Foteini Papazoglou" w:date="2024-01-15T17:12:00Z">
        <w:r>
          <w:t xml:space="preserve"> driving IKB in the region.</w:t>
        </w:r>
      </w:ins>
    </w:p>
    <w:p w14:paraId="7FD8A60C" w14:textId="77777777" w:rsidR="00FB6B49" w:rsidRDefault="00022218">
      <w:pPr>
        <w:spacing w:after="0" w:line="259" w:lineRule="auto"/>
        <w:ind w:left="0" w:firstLine="0"/>
      </w:pPr>
      <w:r>
        <w:t xml:space="preserve"> </w:t>
      </w:r>
    </w:p>
    <w:p w14:paraId="35671026" w14:textId="77777777" w:rsidR="00FB6B49" w:rsidRDefault="00FB6B49">
      <w:pPr>
        <w:sectPr w:rsidR="00FB6B49" w:rsidSect="00851597">
          <w:headerReference w:type="even" r:id="rId22"/>
          <w:headerReference w:type="default" r:id="rId23"/>
          <w:footerReference w:type="even" r:id="rId24"/>
          <w:footerReference w:type="default" r:id="rId25"/>
          <w:headerReference w:type="first" r:id="rId26"/>
          <w:footerReference w:type="first" r:id="rId27"/>
          <w:pgSz w:w="12240" w:h="15840"/>
          <w:pgMar w:top="712" w:right="1872" w:bottom="1430" w:left="1872" w:header="888" w:footer="555" w:gutter="0"/>
          <w:pgNumType w:start="2"/>
          <w:cols w:space="720"/>
        </w:sectPr>
      </w:pPr>
    </w:p>
    <w:p w14:paraId="4DE349F6" w14:textId="77777777" w:rsidR="00FB6B49" w:rsidRDefault="00022218">
      <w:pPr>
        <w:spacing w:after="482" w:line="265" w:lineRule="auto"/>
        <w:ind w:right="-15"/>
        <w:jc w:val="right"/>
      </w:pPr>
      <w:r>
        <w:rPr>
          <w:sz w:val="18"/>
        </w:rPr>
        <w:lastRenderedPageBreak/>
        <w:t xml:space="preserve">UNEP/CMS/ITTEA1/Doc.4/Annex 1 </w:t>
      </w:r>
    </w:p>
    <w:p w14:paraId="23993923" w14:textId="77777777" w:rsidR="00FB6B49" w:rsidRDefault="00022218">
      <w:pPr>
        <w:pStyle w:val="Heading1"/>
        <w:spacing w:after="49"/>
        <w:ind w:left="-5"/>
      </w:pPr>
      <w:r>
        <w:t>Action Framework</w:t>
      </w:r>
      <w:r>
        <w:rPr>
          <w:vertAlign w:val="superscript"/>
        </w:rPr>
        <w:footnoteReference w:id="2"/>
      </w:r>
      <w:r>
        <w:rPr>
          <w:vertAlign w:val="superscript"/>
        </w:rPr>
        <w:t>,</w:t>
      </w:r>
      <w:r>
        <w:rPr>
          <w:vertAlign w:val="superscript"/>
        </w:rPr>
        <w:footnoteReference w:id="3"/>
      </w:r>
      <w:r>
        <w:rPr>
          <w:vertAlign w:val="superscript"/>
        </w:rPr>
        <w:t xml:space="preserve"> </w:t>
      </w:r>
    </w:p>
    <w:p w14:paraId="6B49ABEA" w14:textId="77777777" w:rsidR="00242773" w:rsidRDefault="00022218">
      <w:pPr>
        <w:spacing w:after="0" w:line="259" w:lineRule="auto"/>
        <w:ind w:left="0" w:firstLine="0"/>
      </w:pPr>
      <w:r>
        <w:rPr>
          <w:sz w:val="22"/>
        </w:rPr>
        <w:t xml:space="preserve"> </w:t>
      </w:r>
    </w:p>
    <w:tbl>
      <w:tblPr>
        <w:tblStyle w:val="TableGrid"/>
        <w:tblW w:w="13255" w:type="dxa"/>
        <w:tblInd w:w="-5" w:type="dxa"/>
        <w:tblCellMar>
          <w:top w:w="50" w:type="dxa"/>
          <w:left w:w="107" w:type="dxa"/>
          <w:right w:w="77" w:type="dxa"/>
        </w:tblCellMar>
        <w:tblLook w:val="04A0" w:firstRow="1" w:lastRow="0" w:firstColumn="1" w:lastColumn="0" w:noHBand="0" w:noVBand="1"/>
        <w:tblPrChange w:id="76" w:author="Foteini Papazoglou" w:date="2024-01-15T17:14:00Z">
          <w:tblPr>
            <w:tblStyle w:val="TableGrid"/>
            <w:tblW w:w="13255" w:type="dxa"/>
            <w:tblInd w:w="5" w:type="dxa"/>
            <w:tblCellMar>
              <w:top w:w="50" w:type="dxa"/>
              <w:left w:w="107" w:type="dxa"/>
              <w:right w:w="77" w:type="dxa"/>
            </w:tblCellMar>
            <w:tblLook w:val="04A0" w:firstRow="1" w:lastRow="0" w:firstColumn="1" w:lastColumn="0" w:noHBand="0" w:noVBand="1"/>
          </w:tblPr>
        </w:tblPrChange>
      </w:tblPr>
      <w:tblGrid>
        <w:gridCol w:w="7298"/>
        <w:gridCol w:w="1906"/>
        <w:gridCol w:w="1572"/>
        <w:gridCol w:w="2479"/>
        <w:tblGridChange w:id="77">
          <w:tblGrid>
            <w:gridCol w:w="20"/>
            <w:gridCol w:w="7278"/>
            <w:gridCol w:w="20"/>
            <w:gridCol w:w="1886"/>
            <w:gridCol w:w="20"/>
            <w:gridCol w:w="1552"/>
            <w:gridCol w:w="20"/>
            <w:gridCol w:w="2459"/>
            <w:gridCol w:w="20"/>
          </w:tblGrid>
        </w:tblGridChange>
      </w:tblGrid>
      <w:tr w:rsidR="00242773" w14:paraId="53161A24" w14:textId="77777777" w:rsidTr="00795107">
        <w:trPr>
          <w:trHeight w:val="516"/>
          <w:trPrChange w:id="78" w:author="Foteini Papazoglou" w:date="2024-01-15T17:14:00Z">
            <w:trPr>
              <w:gridBefore w:val="1"/>
              <w:trHeight w:val="516"/>
            </w:trPr>
          </w:trPrChange>
        </w:trPr>
        <w:tc>
          <w:tcPr>
            <w:tcW w:w="13255" w:type="dxa"/>
            <w:gridSpan w:val="4"/>
            <w:tcBorders>
              <w:top w:val="single" w:sz="4" w:space="0" w:color="000000"/>
              <w:left w:val="single" w:sz="4" w:space="0" w:color="000000"/>
              <w:bottom w:val="single" w:sz="4" w:space="0" w:color="000000"/>
              <w:right w:val="single" w:sz="4" w:space="0" w:color="000000"/>
            </w:tcBorders>
            <w:tcPrChange w:id="79" w:author="Foteini Papazoglou" w:date="2024-01-15T17:14:00Z">
              <w:tcPr>
                <w:tcW w:w="13255" w:type="dxa"/>
                <w:gridSpan w:val="8"/>
                <w:tcBorders>
                  <w:top w:val="single" w:sz="4" w:space="0" w:color="000000"/>
                  <w:left w:val="single" w:sz="4" w:space="0" w:color="000000"/>
                  <w:bottom w:val="single" w:sz="4" w:space="0" w:color="000000"/>
                  <w:right w:val="single" w:sz="4" w:space="0" w:color="000000"/>
                </w:tcBorders>
              </w:tcPr>
            </w:tcPrChange>
          </w:tcPr>
          <w:p w14:paraId="04552FC4" w14:textId="6D17C62B" w:rsidR="00242773" w:rsidRDefault="00242773" w:rsidP="00795107">
            <w:pPr>
              <w:spacing w:after="0" w:line="259" w:lineRule="auto"/>
              <w:ind w:left="1" w:firstLine="0"/>
            </w:pPr>
            <w:r>
              <w:rPr>
                <w:sz w:val="22"/>
              </w:rPr>
              <w:t xml:space="preserve">Objective </w:t>
            </w:r>
            <w:del w:id="80" w:author="Foteini Papazoglou" w:date="2024-01-15T17:14:00Z">
              <w:r w:rsidDel="00242773">
                <w:rPr>
                  <w:sz w:val="22"/>
                </w:rPr>
                <w:delText>2</w:delText>
              </w:r>
            </w:del>
            <w:r>
              <w:rPr>
                <w:sz w:val="22"/>
              </w:rPr>
              <w:t>1: Enhance our understanding of the importance, scope, scale</w:t>
            </w:r>
            <w:ins w:id="81" w:author="Foteini Papazoglou" w:date="2024-01-15T17:21:00Z">
              <w:r w:rsidR="00E4006B">
                <w:rPr>
                  <w:sz w:val="22"/>
                </w:rPr>
                <w:t xml:space="preserve">, </w:t>
              </w:r>
              <w:proofErr w:type="gramStart"/>
              <w:r w:rsidR="00E4006B">
                <w:rPr>
                  <w:sz w:val="22"/>
                </w:rPr>
                <w:t>geography</w:t>
              </w:r>
            </w:ins>
            <w:proofErr w:type="gramEnd"/>
            <w:r>
              <w:rPr>
                <w:sz w:val="22"/>
              </w:rPr>
              <w:t xml:space="preserve"> and motivations behind illegal hunting,</w:t>
            </w:r>
            <w:ins w:id="82" w:author="Foteini Papazoglou" w:date="2024-01-15T17:21:00Z">
              <w:r w:rsidR="00E4006B">
                <w:rPr>
                  <w:sz w:val="22"/>
                </w:rPr>
                <w:t xml:space="preserve"> taking </w:t>
              </w:r>
            </w:ins>
            <w:del w:id="83" w:author="Foteini Papazoglou" w:date="2024-01-15T17:21:00Z">
              <w:r w:rsidDel="00E4006B">
                <w:rPr>
                  <w:sz w:val="22"/>
                </w:rPr>
                <w:delText xml:space="preserve"> trapping, taking</w:delText>
              </w:r>
            </w:del>
            <w:r>
              <w:rPr>
                <w:sz w:val="22"/>
              </w:rPr>
              <w:t xml:space="preserve"> and trade of birds at the regional level </w:t>
            </w:r>
          </w:p>
        </w:tc>
      </w:tr>
      <w:tr w:rsidR="00242773" w14:paraId="49485F93" w14:textId="77777777" w:rsidTr="00795107">
        <w:trPr>
          <w:trHeight w:val="264"/>
          <w:trPrChange w:id="84" w:author="Foteini Papazoglou" w:date="2024-01-15T17:14:00Z">
            <w:trPr>
              <w:gridBefore w:val="1"/>
              <w:trHeight w:val="264"/>
            </w:trPr>
          </w:trPrChange>
        </w:trPr>
        <w:tc>
          <w:tcPr>
            <w:tcW w:w="7298" w:type="dxa"/>
            <w:tcBorders>
              <w:top w:val="single" w:sz="4" w:space="0" w:color="000000"/>
              <w:left w:val="single" w:sz="4" w:space="0" w:color="000000"/>
              <w:bottom w:val="single" w:sz="4" w:space="0" w:color="000000"/>
              <w:right w:val="single" w:sz="4" w:space="0" w:color="000000"/>
            </w:tcBorders>
            <w:tcPrChange w:id="85" w:author="Foteini Papazoglou" w:date="2024-01-15T17:14:00Z">
              <w:tcPr>
                <w:tcW w:w="7298" w:type="dxa"/>
                <w:gridSpan w:val="2"/>
                <w:tcBorders>
                  <w:top w:val="single" w:sz="4" w:space="0" w:color="000000"/>
                  <w:left w:val="single" w:sz="4" w:space="0" w:color="000000"/>
                  <w:bottom w:val="single" w:sz="4" w:space="0" w:color="000000"/>
                  <w:right w:val="single" w:sz="4" w:space="0" w:color="000000"/>
                </w:tcBorders>
              </w:tcPr>
            </w:tcPrChange>
          </w:tcPr>
          <w:p w14:paraId="11F5A9CD" w14:textId="77777777" w:rsidR="00242773" w:rsidRDefault="00242773" w:rsidP="00795107">
            <w:pPr>
              <w:spacing w:after="0" w:line="259" w:lineRule="auto"/>
              <w:ind w:left="1" w:firstLine="0"/>
            </w:pPr>
            <w:r>
              <w:rPr>
                <w:sz w:val="22"/>
              </w:rPr>
              <w:t xml:space="preserve">Activity </w:t>
            </w:r>
          </w:p>
        </w:tc>
        <w:tc>
          <w:tcPr>
            <w:tcW w:w="1906" w:type="dxa"/>
            <w:tcBorders>
              <w:top w:val="single" w:sz="4" w:space="0" w:color="000000"/>
              <w:left w:val="single" w:sz="4" w:space="0" w:color="000000"/>
              <w:bottom w:val="single" w:sz="4" w:space="0" w:color="000000"/>
              <w:right w:val="single" w:sz="4" w:space="0" w:color="000000"/>
            </w:tcBorders>
            <w:tcPrChange w:id="86" w:author="Foteini Papazoglou" w:date="2024-01-15T17:14:00Z">
              <w:tcPr>
                <w:tcW w:w="1906" w:type="dxa"/>
                <w:gridSpan w:val="2"/>
                <w:tcBorders>
                  <w:top w:val="single" w:sz="4" w:space="0" w:color="000000"/>
                  <w:left w:val="single" w:sz="4" w:space="0" w:color="000000"/>
                  <w:bottom w:val="single" w:sz="4" w:space="0" w:color="000000"/>
                  <w:right w:val="single" w:sz="4" w:space="0" w:color="000000"/>
                </w:tcBorders>
              </w:tcPr>
            </w:tcPrChange>
          </w:tcPr>
          <w:p w14:paraId="187FE555" w14:textId="77777777" w:rsidR="00242773" w:rsidRDefault="00242773" w:rsidP="00795107">
            <w:pPr>
              <w:spacing w:after="0" w:line="259" w:lineRule="auto"/>
              <w:ind w:left="3" w:firstLine="0"/>
            </w:pPr>
            <w:r>
              <w:rPr>
                <w:sz w:val="22"/>
              </w:rPr>
              <w:t xml:space="preserve">Priority </w:t>
            </w:r>
          </w:p>
        </w:tc>
        <w:tc>
          <w:tcPr>
            <w:tcW w:w="1572" w:type="dxa"/>
            <w:tcBorders>
              <w:top w:val="single" w:sz="4" w:space="0" w:color="000000"/>
              <w:left w:val="single" w:sz="4" w:space="0" w:color="000000"/>
              <w:bottom w:val="single" w:sz="4" w:space="0" w:color="000000"/>
              <w:right w:val="single" w:sz="4" w:space="0" w:color="000000"/>
            </w:tcBorders>
            <w:tcPrChange w:id="87" w:author="Foteini Papazoglou" w:date="2024-01-15T17:14:00Z">
              <w:tcPr>
                <w:tcW w:w="1572" w:type="dxa"/>
                <w:gridSpan w:val="2"/>
                <w:tcBorders>
                  <w:top w:val="single" w:sz="4" w:space="0" w:color="000000"/>
                  <w:left w:val="single" w:sz="4" w:space="0" w:color="000000"/>
                  <w:bottom w:val="single" w:sz="4" w:space="0" w:color="000000"/>
                  <w:right w:val="single" w:sz="4" w:space="0" w:color="000000"/>
                </w:tcBorders>
              </w:tcPr>
            </w:tcPrChange>
          </w:tcPr>
          <w:p w14:paraId="7D8DA8C5" w14:textId="77777777" w:rsidR="00242773" w:rsidRDefault="00242773" w:rsidP="00795107">
            <w:pPr>
              <w:spacing w:after="0" w:line="259" w:lineRule="auto"/>
              <w:ind w:left="3" w:firstLine="0"/>
            </w:pPr>
            <w:r>
              <w:rPr>
                <w:sz w:val="22"/>
              </w:rPr>
              <w:t xml:space="preserve">Timescale </w:t>
            </w:r>
          </w:p>
        </w:tc>
        <w:tc>
          <w:tcPr>
            <w:tcW w:w="2479" w:type="dxa"/>
            <w:tcBorders>
              <w:top w:val="single" w:sz="4" w:space="0" w:color="000000"/>
              <w:left w:val="single" w:sz="4" w:space="0" w:color="000000"/>
              <w:bottom w:val="single" w:sz="4" w:space="0" w:color="000000"/>
              <w:right w:val="single" w:sz="4" w:space="0" w:color="000000"/>
            </w:tcBorders>
            <w:tcPrChange w:id="88" w:author="Foteini Papazoglou" w:date="2024-01-15T17:14:00Z">
              <w:tcPr>
                <w:tcW w:w="2479" w:type="dxa"/>
                <w:gridSpan w:val="2"/>
                <w:tcBorders>
                  <w:top w:val="single" w:sz="4" w:space="0" w:color="000000"/>
                  <w:left w:val="single" w:sz="4" w:space="0" w:color="000000"/>
                  <w:bottom w:val="single" w:sz="4" w:space="0" w:color="000000"/>
                  <w:right w:val="single" w:sz="4" w:space="0" w:color="000000"/>
                </w:tcBorders>
              </w:tcPr>
            </w:tcPrChange>
          </w:tcPr>
          <w:p w14:paraId="3E9084ED" w14:textId="77777777" w:rsidR="00242773" w:rsidRDefault="00242773" w:rsidP="00795107">
            <w:pPr>
              <w:spacing w:after="0" w:line="259" w:lineRule="auto"/>
              <w:ind w:left="2" w:firstLine="0"/>
            </w:pPr>
            <w:r>
              <w:rPr>
                <w:sz w:val="22"/>
              </w:rPr>
              <w:t xml:space="preserve">Responsibility </w:t>
            </w:r>
          </w:p>
        </w:tc>
      </w:tr>
      <w:tr w:rsidR="00242773" w14:paraId="1ABEBE83" w14:textId="77777777" w:rsidTr="00795107">
        <w:trPr>
          <w:trHeight w:val="264"/>
          <w:ins w:id="89" w:author="Foteini Papazoglou" w:date="2024-01-15T17:16:00Z"/>
        </w:trPr>
        <w:tc>
          <w:tcPr>
            <w:tcW w:w="7298" w:type="dxa"/>
            <w:tcBorders>
              <w:top w:val="single" w:sz="4" w:space="0" w:color="000000"/>
              <w:left w:val="single" w:sz="4" w:space="0" w:color="000000"/>
              <w:bottom w:val="single" w:sz="4" w:space="0" w:color="000000"/>
              <w:right w:val="single" w:sz="4" w:space="0" w:color="000000"/>
            </w:tcBorders>
          </w:tcPr>
          <w:p w14:paraId="2FDF09D2" w14:textId="32DE9ABA" w:rsidR="00242773" w:rsidRDefault="00242773" w:rsidP="00795107">
            <w:pPr>
              <w:spacing w:after="0" w:line="259" w:lineRule="auto"/>
              <w:ind w:left="1" w:firstLine="0"/>
              <w:rPr>
                <w:ins w:id="90" w:author="Foteini Papazoglou" w:date="2024-01-15T17:16:00Z"/>
                <w:sz w:val="22"/>
              </w:rPr>
            </w:pPr>
            <w:ins w:id="91" w:author="Foteini Papazoglou" w:date="2024-01-15T17:16:00Z">
              <w:r>
                <w:rPr>
                  <w:sz w:val="22"/>
                </w:rPr>
                <w:t xml:space="preserve">Develop guidelines for carrying </w:t>
              </w:r>
            </w:ins>
            <w:ins w:id="92" w:author="Foteini Papazoglou" w:date="2024-01-15T17:17:00Z">
              <w:r>
                <w:rPr>
                  <w:sz w:val="22"/>
                </w:rPr>
                <w:t xml:space="preserve">monitoring of IKB for the definition of the baseline </w:t>
              </w:r>
            </w:ins>
          </w:p>
        </w:tc>
        <w:tc>
          <w:tcPr>
            <w:tcW w:w="1906" w:type="dxa"/>
            <w:tcBorders>
              <w:top w:val="single" w:sz="4" w:space="0" w:color="000000"/>
              <w:left w:val="single" w:sz="4" w:space="0" w:color="000000"/>
              <w:bottom w:val="single" w:sz="4" w:space="0" w:color="000000"/>
              <w:right w:val="single" w:sz="4" w:space="0" w:color="000000"/>
            </w:tcBorders>
          </w:tcPr>
          <w:p w14:paraId="1A888DFD" w14:textId="77777777" w:rsidR="00242773" w:rsidRDefault="00242773" w:rsidP="00795107">
            <w:pPr>
              <w:spacing w:after="0" w:line="259" w:lineRule="auto"/>
              <w:ind w:left="3" w:firstLine="0"/>
              <w:rPr>
                <w:ins w:id="93" w:author="Foteini Papazoglou" w:date="2024-01-15T17:16:00Z"/>
                <w:sz w:val="22"/>
              </w:rPr>
            </w:pPr>
          </w:p>
        </w:tc>
        <w:tc>
          <w:tcPr>
            <w:tcW w:w="1572" w:type="dxa"/>
            <w:tcBorders>
              <w:top w:val="single" w:sz="4" w:space="0" w:color="000000"/>
              <w:left w:val="single" w:sz="4" w:space="0" w:color="000000"/>
              <w:bottom w:val="single" w:sz="4" w:space="0" w:color="000000"/>
              <w:right w:val="single" w:sz="4" w:space="0" w:color="000000"/>
            </w:tcBorders>
          </w:tcPr>
          <w:p w14:paraId="03BBEE71" w14:textId="77777777" w:rsidR="00242773" w:rsidRDefault="00242773" w:rsidP="00795107">
            <w:pPr>
              <w:spacing w:after="0" w:line="259" w:lineRule="auto"/>
              <w:ind w:left="3" w:firstLine="0"/>
              <w:rPr>
                <w:ins w:id="94" w:author="Foteini Papazoglou" w:date="2024-01-15T17:16:00Z"/>
                <w:sz w:val="22"/>
              </w:rPr>
            </w:pPr>
          </w:p>
        </w:tc>
        <w:tc>
          <w:tcPr>
            <w:tcW w:w="2479" w:type="dxa"/>
            <w:tcBorders>
              <w:top w:val="single" w:sz="4" w:space="0" w:color="000000"/>
              <w:left w:val="single" w:sz="4" w:space="0" w:color="000000"/>
              <w:bottom w:val="single" w:sz="4" w:space="0" w:color="000000"/>
              <w:right w:val="single" w:sz="4" w:space="0" w:color="000000"/>
            </w:tcBorders>
          </w:tcPr>
          <w:p w14:paraId="5BB71C1F" w14:textId="77777777" w:rsidR="00242773" w:rsidRDefault="00242773" w:rsidP="00795107">
            <w:pPr>
              <w:spacing w:after="0" w:line="259" w:lineRule="auto"/>
              <w:ind w:left="2" w:firstLine="0"/>
              <w:rPr>
                <w:ins w:id="95" w:author="Foteini Papazoglou" w:date="2024-01-15T17:16:00Z"/>
                <w:sz w:val="22"/>
              </w:rPr>
            </w:pPr>
          </w:p>
        </w:tc>
      </w:tr>
      <w:tr w:rsidR="00242773" w14:paraId="66C835C5" w14:textId="77777777" w:rsidTr="00795107">
        <w:trPr>
          <w:trHeight w:val="264"/>
          <w:ins w:id="96" w:author="Foteini Papazoglou" w:date="2024-01-15T17:20:00Z"/>
        </w:trPr>
        <w:tc>
          <w:tcPr>
            <w:tcW w:w="7298" w:type="dxa"/>
            <w:tcBorders>
              <w:top w:val="single" w:sz="4" w:space="0" w:color="000000"/>
              <w:left w:val="single" w:sz="4" w:space="0" w:color="000000"/>
              <w:bottom w:val="single" w:sz="4" w:space="0" w:color="000000"/>
              <w:right w:val="single" w:sz="4" w:space="0" w:color="000000"/>
            </w:tcBorders>
          </w:tcPr>
          <w:p w14:paraId="7B6B18D8" w14:textId="4777851C" w:rsidR="00242773" w:rsidRDefault="00242773" w:rsidP="00795107">
            <w:pPr>
              <w:spacing w:after="0" w:line="259" w:lineRule="auto"/>
              <w:ind w:left="1" w:firstLine="0"/>
              <w:rPr>
                <w:ins w:id="97" w:author="Foteini Papazoglou" w:date="2024-01-15T17:20:00Z"/>
                <w:sz w:val="22"/>
              </w:rPr>
            </w:pPr>
            <w:ins w:id="98" w:author="Foteini Papazoglou" w:date="2024-01-15T17:20:00Z">
              <w:r>
                <w:rPr>
                  <w:sz w:val="22"/>
                </w:rPr>
                <w:t>Develop a baseline estimate at national level</w:t>
              </w:r>
            </w:ins>
          </w:p>
        </w:tc>
        <w:tc>
          <w:tcPr>
            <w:tcW w:w="1906" w:type="dxa"/>
            <w:tcBorders>
              <w:top w:val="single" w:sz="4" w:space="0" w:color="000000"/>
              <w:left w:val="single" w:sz="4" w:space="0" w:color="000000"/>
              <w:bottom w:val="single" w:sz="4" w:space="0" w:color="000000"/>
              <w:right w:val="single" w:sz="4" w:space="0" w:color="000000"/>
            </w:tcBorders>
          </w:tcPr>
          <w:p w14:paraId="56A50CB4" w14:textId="77777777" w:rsidR="00242773" w:rsidRDefault="00242773" w:rsidP="00795107">
            <w:pPr>
              <w:spacing w:after="0" w:line="259" w:lineRule="auto"/>
              <w:ind w:left="3" w:firstLine="0"/>
              <w:rPr>
                <w:ins w:id="99" w:author="Foteini Papazoglou" w:date="2024-01-15T17:20:00Z"/>
                <w:sz w:val="22"/>
              </w:rPr>
            </w:pPr>
          </w:p>
        </w:tc>
        <w:tc>
          <w:tcPr>
            <w:tcW w:w="1572" w:type="dxa"/>
            <w:tcBorders>
              <w:top w:val="single" w:sz="4" w:space="0" w:color="000000"/>
              <w:left w:val="single" w:sz="4" w:space="0" w:color="000000"/>
              <w:bottom w:val="single" w:sz="4" w:space="0" w:color="000000"/>
              <w:right w:val="single" w:sz="4" w:space="0" w:color="000000"/>
            </w:tcBorders>
          </w:tcPr>
          <w:p w14:paraId="14E54782" w14:textId="77777777" w:rsidR="00242773" w:rsidRDefault="00242773" w:rsidP="00795107">
            <w:pPr>
              <w:spacing w:after="0" w:line="259" w:lineRule="auto"/>
              <w:ind w:left="3" w:firstLine="0"/>
              <w:rPr>
                <w:ins w:id="100" w:author="Foteini Papazoglou" w:date="2024-01-15T17:20:00Z"/>
                <w:sz w:val="22"/>
              </w:rPr>
            </w:pPr>
          </w:p>
        </w:tc>
        <w:tc>
          <w:tcPr>
            <w:tcW w:w="2479" w:type="dxa"/>
            <w:tcBorders>
              <w:top w:val="single" w:sz="4" w:space="0" w:color="000000"/>
              <w:left w:val="single" w:sz="4" w:space="0" w:color="000000"/>
              <w:bottom w:val="single" w:sz="4" w:space="0" w:color="000000"/>
              <w:right w:val="single" w:sz="4" w:space="0" w:color="000000"/>
            </w:tcBorders>
          </w:tcPr>
          <w:p w14:paraId="3AF51234" w14:textId="77777777" w:rsidR="00242773" w:rsidRDefault="00242773" w:rsidP="00795107">
            <w:pPr>
              <w:spacing w:after="0" w:line="259" w:lineRule="auto"/>
              <w:ind w:left="2" w:firstLine="0"/>
              <w:rPr>
                <w:ins w:id="101" w:author="Foteini Papazoglou" w:date="2024-01-15T17:20:00Z"/>
                <w:sz w:val="22"/>
              </w:rPr>
            </w:pPr>
          </w:p>
        </w:tc>
      </w:tr>
      <w:tr w:rsidR="00242773" w14:paraId="0ADA65D5" w14:textId="77777777" w:rsidTr="003A5C99">
        <w:trPr>
          <w:trHeight w:val="768"/>
        </w:trPr>
        <w:tc>
          <w:tcPr>
            <w:tcW w:w="7298" w:type="dxa"/>
            <w:tcBorders>
              <w:top w:val="single" w:sz="4" w:space="0" w:color="000000"/>
              <w:left w:val="single" w:sz="4" w:space="0" w:color="000000"/>
              <w:bottom w:val="single" w:sz="4" w:space="0" w:color="000000"/>
              <w:right w:val="single" w:sz="4" w:space="0" w:color="000000"/>
            </w:tcBorders>
          </w:tcPr>
          <w:p w14:paraId="591D2A52" w14:textId="5555A46F" w:rsidR="00242773" w:rsidRDefault="00AF28CA" w:rsidP="003A5C99">
            <w:pPr>
              <w:spacing w:after="0" w:line="259" w:lineRule="auto"/>
              <w:ind w:left="1" w:firstLine="0"/>
              <w:rPr>
                <w:moveTo w:id="102" w:author="Foteini Papazoglou" w:date="2024-01-15T17:15:00Z"/>
              </w:rPr>
            </w:pPr>
            <w:ins w:id="103" w:author="Foteini Papazoglou" w:date="2024-01-15T17:23:00Z">
              <w:r>
                <w:rPr>
                  <w:sz w:val="22"/>
                </w:rPr>
                <w:t>Collate national base</w:t>
              </w:r>
            </w:ins>
            <w:ins w:id="104" w:author="Foteini Papazoglou" w:date="2024-01-15T17:24:00Z">
              <w:r>
                <w:rPr>
                  <w:sz w:val="22"/>
                </w:rPr>
                <w:t>line, and d</w:t>
              </w:r>
            </w:ins>
            <w:moveToRangeStart w:id="105" w:author="Foteini Papazoglou" w:date="2024-01-15T17:15:00Z" w:name="move156231356"/>
            <w:moveTo w:id="106" w:author="Foteini Papazoglou" w:date="2024-01-15T17:15:00Z">
              <w:del w:id="107" w:author="Foteini Papazoglou" w:date="2024-01-15T17:24:00Z">
                <w:r w:rsidR="00242773" w:rsidDel="00AF28CA">
                  <w:rPr>
                    <w:sz w:val="22"/>
                  </w:rPr>
                  <w:delText>D</w:delText>
                </w:r>
              </w:del>
              <w:r w:rsidR="00242773">
                <w:rPr>
                  <w:sz w:val="22"/>
                </w:rPr>
                <w:t xml:space="preserve">evelop a baseline </w:t>
              </w:r>
              <w:proofErr w:type="gramStart"/>
              <w:r w:rsidR="00242773">
                <w:rPr>
                  <w:sz w:val="22"/>
                </w:rPr>
                <w:t>estimate</w:t>
              </w:r>
              <w:proofErr w:type="gramEnd"/>
              <w:r w:rsidR="00242773">
                <w:rPr>
                  <w:sz w:val="22"/>
                </w:rPr>
                <w:t xml:space="preserve"> of the scale of IKB in the region so that progress towards the Action Plan vision and goals can be quantified and measured </w:t>
              </w:r>
            </w:moveTo>
          </w:p>
        </w:tc>
        <w:tc>
          <w:tcPr>
            <w:tcW w:w="1906" w:type="dxa"/>
            <w:tcBorders>
              <w:top w:val="single" w:sz="4" w:space="0" w:color="000000"/>
              <w:left w:val="single" w:sz="4" w:space="0" w:color="000000"/>
              <w:bottom w:val="single" w:sz="4" w:space="0" w:color="000000"/>
              <w:right w:val="single" w:sz="4" w:space="0" w:color="000000"/>
            </w:tcBorders>
          </w:tcPr>
          <w:p w14:paraId="4EED67E0" w14:textId="77777777" w:rsidR="00242773" w:rsidRDefault="00242773" w:rsidP="003A5C99">
            <w:pPr>
              <w:spacing w:after="0" w:line="259" w:lineRule="auto"/>
              <w:ind w:left="1" w:firstLine="0"/>
              <w:rPr>
                <w:moveTo w:id="108" w:author="Foteini Papazoglou" w:date="2024-01-15T17:15:00Z"/>
              </w:rPr>
            </w:pPr>
            <w:moveTo w:id="109" w:author="Foteini Papazoglou" w:date="2024-01-15T17:15:00Z">
              <w:r>
                <w:rPr>
                  <w:sz w:val="22"/>
                </w:rPr>
                <w:t xml:space="preserve"> </w:t>
              </w:r>
            </w:moveTo>
          </w:p>
        </w:tc>
        <w:tc>
          <w:tcPr>
            <w:tcW w:w="1572" w:type="dxa"/>
            <w:tcBorders>
              <w:top w:val="single" w:sz="4" w:space="0" w:color="000000"/>
              <w:left w:val="single" w:sz="4" w:space="0" w:color="000000"/>
              <w:bottom w:val="single" w:sz="4" w:space="0" w:color="000000"/>
              <w:right w:val="single" w:sz="4" w:space="0" w:color="000000"/>
            </w:tcBorders>
          </w:tcPr>
          <w:p w14:paraId="04B6DF49" w14:textId="77777777" w:rsidR="00242773" w:rsidRDefault="00242773" w:rsidP="003A5C99">
            <w:pPr>
              <w:spacing w:after="0" w:line="259" w:lineRule="auto"/>
              <w:ind w:left="0" w:firstLine="0"/>
              <w:rPr>
                <w:moveTo w:id="110" w:author="Foteini Papazoglou" w:date="2024-01-15T17:15:00Z"/>
              </w:rPr>
            </w:pPr>
            <w:moveTo w:id="111" w:author="Foteini Papazoglou" w:date="2024-01-15T17:15:00Z">
              <w:r>
                <w:rPr>
                  <w:sz w:val="22"/>
                </w:rPr>
                <w:t xml:space="preserve"> </w:t>
              </w:r>
            </w:moveTo>
          </w:p>
        </w:tc>
        <w:tc>
          <w:tcPr>
            <w:tcW w:w="2479" w:type="dxa"/>
            <w:tcBorders>
              <w:top w:val="single" w:sz="4" w:space="0" w:color="000000"/>
              <w:left w:val="single" w:sz="4" w:space="0" w:color="000000"/>
              <w:bottom w:val="single" w:sz="4" w:space="0" w:color="000000"/>
              <w:right w:val="single" w:sz="4" w:space="0" w:color="000000"/>
            </w:tcBorders>
          </w:tcPr>
          <w:p w14:paraId="76A09E00" w14:textId="77777777" w:rsidR="00242773" w:rsidRDefault="00242773" w:rsidP="003A5C99">
            <w:pPr>
              <w:spacing w:after="0" w:line="259" w:lineRule="auto"/>
              <w:ind w:left="1" w:firstLine="0"/>
              <w:rPr>
                <w:moveTo w:id="112" w:author="Foteini Papazoglou" w:date="2024-01-15T17:15:00Z"/>
              </w:rPr>
            </w:pPr>
            <w:moveTo w:id="113" w:author="Foteini Papazoglou" w:date="2024-01-15T17:15:00Z">
              <w:r>
                <w:rPr>
                  <w:sz w:val="22"/>
                </w:rPr>
                <w:t xml:space="preserve"> </w:t>
              </w:r>
            </w:moveTo>
          </w:p>
        </w:tc>
      </w:tr>
      <w:tr w:rsidR="00242773" w:rsidDel="00242773" w14:paraId="797DF913" w14:textId="2FF80679" w:rsidTr="00242773">
        <w:trPr>
          <w:trHeight w:val="768"/>
        </w:trPr>
        <w:tc>
          <w:tcPr>
            <w:tcW w:w="7298" w:type="dxa"/>
            <w:tcBorders>
              <w:top w:val="single" w:sz="4" w:space="0" w:color="000000"/>
              <w:left w:val="single" w:sz="4" w:space="0" w:color="000000"/>
              <w:bottom w:val="single" w:sz="4" w:space="0" w:color="000000"/>
              <w:right w:val="single" w:sz="4" w:space="0" w:color="000000"/>
            </w:tcBorders>
          </w:tcPr>
          <w:p w14:paraId="5A795F09" w14:textId="7FEFEF27" w:rsidR="00242773" w:rsidDel="00242773" w:rsidRDefault="00242773" w:rsidP="00795107">
            <w:pPr>
              <w:spacing w:after="0" w:line="259" w:lineRule="auto"/>
              <w:ind w:left="1" w:firstLine="0"/>
              <w:rPr>
                <w:moveFrom w:id="114" w:author="Foteini Papazoglou" w:date="2024-01-15T17:15:00Z"/>
              </w:rPr>
            </w:pPr>
            <w:moveFromRangeStart w:id="115" w:author="Foteini Papazoglou" w:date="2024-01-15T17:15:00Z" w:name="move156231356"/>
            <w:moveToRangeEnd w:id="105"/>
            <w:moveFrom w:id="116" w:author="Foteini Papazoglou" w:date="2024-01-15T17:15:00Z">
              <w:r w:rsidDel="00242773">
                <w:rPr>
                  <w:sz w:val="22"/>
                </w:rPr>
                <w:t xml:space="preserve">Develop a baseline estimate of the scale of IKB in the region so that progress towards the Action Plan vision and goals can be quantified and measured </w:t>
              </w:r>
            </w:moveFrom>
          </w:p>
        </w:tc>
        <w:tc>
          <w:tcPr>
            <w:tcW w:w="1906" w:type="dxa"/>
            <w:tcBorders>
              <w:top w:val="single" w:sz="4" w:space="0" w:color="000000"/>
              <w:left w:val="single" w:sz="4" w:space="0" w:color="000000"/>
              <w:bottom w:val="single" w:sz="4" w:space="0" w:color="000000"/>
              <w:right w:val="single" w:sz="4" w:space="0" w:color="000000"/>
            </w:tcBorders>
          </w:tcPr>
          <w:p w14:paraId="7D3FCD68" w14:textId="231BA13B" w:rsidR="00242773" w:rsidDel="00242773" w:rsidRDefault="00242773" w:rsidP="00795107">
            <w:pPr>
              <w:spacing w:after="0" w:line="259" w:lineRule="auto"/>
              <w:ind w:left="1" w:firstLine="0"/>
              <w:rPr>
                <w:moveFrom w:id="117" w:author="Foteini Papazoglou" w:date="2024-01-15T17:15:00Z"/>
              </w:rPr>
            </w:pPr>
            <w:moveFrom w:id="118" w:author="Foteini Papazoglou" w:date="2024-01-15T17:15:00Z">
              <w:r w:rsidDel="00242773">
                <w:rPr>
                  <w:sz w:val="22"/>
                </w:rPr>
                <w:t xml:space="preserve"> </w:t>
              </w:r>
            </w:moveFrom>
          </w:p>
        </w:tc>
        <w:tc>
          <w:tcPr>
            <w:tcW w:w="1572" w:type="dxa"/>
            <w:tcBorders>
              <w:top w:val="single" w:sz="4" w:space="0" w:color="000000"/>
              <w:left w:val="single" w:sz="4" w:space="0" w:color="000000"/>
              <w:bottom w:val="single" w:sz="4" w:space="0" w:color="000000"/>
              <w:right w:val="single" w:sz="4" w:space="0" w:color="000000"/>
            </w:tcBorders>
          </w:tcPr>
          <w:p w14:paraId="13B819A0" w14:textId="3DB93D07" w:rsidR="00242773" w:rsidDel="00242773" w:rsidRDefault="00242773" w:rsidP="00795107">
            <w:pPr>
              <w:spacing w:after="0" w:line="259" w:lineRule="auto"/>
              <w:ind w:left="0" w:firstLine="0"/>
              <w:rPr>
                <w:moveFrom w:id="119" w:author="Foteini Papazoglou" w:date="2024-01-15T17:15:00Z"/>
              </w:rPr>
            </w:pPr>
            <w:moveFrom w:id="120" w:author="Foteini Papazoglou" w:date="2024-01-15T17:15:00Z">
              <w:r w:rsidDel="00242773">
                <w:rPr>
                  <w:sz w:val="22"/>
                </w:rPr>
                <w:t xml:space="preserve"> </w:t>
              </w:r>
            </w:moveFrom>
          </w:p>
        </w:tc>
        <w:tc>
          <w:tcPr>
            <w:tcW w:w="2479" w:type="dxa"/>
            <w:tcBorders>
              <w:top w:val="single" w:sz="4" w:space="0" w:color="000000"/>
              <w:left w:val="single" w:sz="4" w:space="0" w:color="000000"/>
              <w:bottom w:val="single" w:sz="4" w:space="0" w:color="000000"/>
              <w:right w:val="single" w:sz="4" w:space="0" w:color="000000"/>
            </w:tcBorders>
          </w:tcPr>
          <w:p w14:paraId="18BBD8EF" w14:textId="39FCBD54" w:rsidR="00242773" w:rsidDel="00242773" w:rsidRDefault="00242773" w:rsidP="00795107">
            <w:pPr>
              <w:spacing w:after="0" w:line="259" w:lineRule="auto"/>
              <w:ind w:left="1" w:firstLine="0"/>
              <w:rPr>
                <w:moveFrom w:id="121" w:author="Foteini Papazoglou" w:date="2024-01-15T17:15:00Z"/>
              </w:rPr>
            </w:pPr>
            <w:moveFrom w:id="122" w:author="Foteini Papazoglou" w:date="2024-01-15T17:15:00Z">
              <w:r w:rsidDel="00242773">
                <w:rPr>
                  <w:sz w:val="22"/>
                </w:rPr>
                <w:t xml:space="preserve"> </w:t>
              </w:r>
            </w:moveFrom>
          </w:p>
        </w:tc>
      </w:tr>
      <w:moveFromRangeEnd w:id="115"/>
      <w:tr w:rsidR="00242773" w14:paraId="2E057147" w14:textId="77777777" w:rsidTr="00242773">
        <w:trPr>
          <w:trHeight w:val="516"/>
        </w:trPr>
        <w:tc>
          <w:tcPr>
            <w:tcW w:w="7298" w:type="dxa"/>
            <w:tcBorders>
              <w:top w:val="single" w:sz="4" w:space="0" w:color="000000"/>
              <w:left w:val="single" w:sz="4" w:space="0" w:color="000000"/>
              <w:bottom w:val="single" w:sz="4" w:space="0" w:color="000000"/>
              <w:right w:val="single" w:sz="4" w:space="0" w:color="000000"/>
            </w:tcBorders>
          </w:tcPr>
          <w:p w14:paraId="70C94D34" w14:textId="77777777" w:rsidR="00242773" w:rsidRDefault="00242773" w:rsidP="00795107">
            <w:pPr>
              <w:spacing w:after="0" w:line="259" w:lineRule="auto"/>
              <w:ind w:left="1" w:firstLine="0"/>
            </w:pPr>
            <w:r>
              <w:rPr>
                <w:sz w:val="22"/>
              </w:rPr>
              <w:t xml:space="preserve">Develop guidelines for undertaking national socio-economic assessments to understand motivations behind IKB </w:t>
            </w:r>
          </w:p>
        </w:tc>
        <w:tc>
          <w:tcPr>
            <w:tcW w:w="1906" w:type="dxa"/>
            <w:tcBorders>
              <w:top w:val="single" w:sz="4" w:space="0" w:color="000000"/>
              <w:left w:val="single" w:sz="4" w:space="0" w:color="000000"/>
              <w:bottom w:val="single" w:sz="4" w:space="0" w:color="000000"/>
              <w:right w:val="single" w:sz="4" w:space="0" w:color="000000"/>
            </w:tcBorders>
          </w:tcPr>
          <w:p w14:paraId="75A3B51B" w14:textId="77777777" w:rsidR="00242773" w:rsidRDefault="00242773" w:rsidP="00795107">
            <w:pPr>
              <w:spacing w:after="0" w:line="259" w:lineRule="auto"/>
              <w:ind w:left="1" w:firstLine="0"/>
            </w:pPr>
            <w:r>
              <w:rPr>
                <w:sz w:val="22"/>
              </w:rPr>
              <w:t xml:space="preserve"> </w:t>
            </w:r>
          </w:p>
        </w:tc>
        <w:tc>
          <w:tcPr>
            <w:tcW w:w="1572" w:type="dxa"/>
            <w:tcBorders>
              <w:top w:val="single" w:sz="4" w:space="0" w:color="000000"/>
              <w:left w:val="single" w:sz="4" w:space="0" w:color="000000"/>
              <w:bottom w:val="single" w:sz="4" w:space="0" w:color="000000"/>
              <w:right w:val="single" w:sz="4" w:space="0" w:color="000000"/>
            </w:tcBorders>
          </w:tcPr>
          <w:p w14:paraId="2467B855" w14:textId="77777777" w:rsidR="00242773" w:rsidRDefault="00242773" w:rsidP="00795107">
            <w:pPr>
              <w:spacing w:after="0" w:line="259" w:lineRule="auto"/>
              <w:ind w:left="0" w:firstLine="0"/>
            </w:pPr>
            <w:r>
              <w:rPr>
                <w:sz w:val="22"/>
              </w:rPr>
              <w:t xml:space="preserve"> </w:t>
            </w:r>
          </w:p>
        </w:tc>
        <w:tc>
          <w:tcPr>
            <w:tcW w:w="2479" w:type="dxa"/>
            <w:tcBorders>
              <w:top w:val="single" w:sz="4" w:space="0" w:color="000000"/>
              <w:left w:val="single" w:sz="4" w:space="0" w:color="000000"/>
              <w:bottom w:val="single" w:sz="4" w:space="0" w:color="000000"/>
              <w:right w:val="single" w:sz="4" w:space="0" w:color="000000"/>
            </w:tcBorders>
          </w:tcPr>
          <w:p w14:paraId="3A176188" w14:textId="77777777" w:rsidR="00242773" w:rsidRDefault="00242773" w:rsidP="00795107">
            <w:pPr>
              <w:spacing w:after="0" w:line="259" w:lineRule="auto"/>
              <w:ind w:left="1" w:firstLine="0"/>
            </w:pPr>
            <w:r>
              <w:rPr>
                <w:sz w:val="22"/>
              </w:rPr>
              <w:t xml:space="preserve"> </w:t>
            </w:r>
          </w:p>
        </w:tc>
      </w:tr>
      <w:tr w:rsidR="00242773" w14:paraId="69663D07" w14:textId="77777777" w:rsidTr="00242773">
        <w:trPr>
          <w:trHeight w:val="516"/>
        </w:trPr>
        <w:tc>
          <w:tcPr>
            <w:tcW w:w="7298" w:type="dxa"/>
            <w:tcBorders>
              <w:top w:val="single" w:sz="4" w:space="0" w:color="000000"/>
              <w:left w:val="single" w:sz="4" w:space="0" w:color="000000"/>
              <w:bottom w:val="single" w:sz="4" w:space="0" w:color="000000"/>
              <w:right w:val="single" w:sz="4" w:space="0" w:color="000000"/>
            </w:tcBorders>
          </w:tcPr>
          <w:p w14:paraId="21D78697" w14:textId="77777777" w:rsidR="00242773" w:rsidRDefault="00242773" w:rsidP="00795107">
            <w:pPr>
              <w:spacing w:after="0" w:line="259" w:lineRule="auto"/>
              <w:ind w:left="1" w:firstLine="0"/>
            </w:pPr>
            <w:r>
              <w:rPr>
                <w:sz w:val="22"/>
              </w:rPr>
              <w:t xml:space="preserve">Carry out socio-economic studies and assessments of the IKB situations in each country describing IKB </w:t>
            </w:r>
            <w:proofErr w:type="gramStart"/>
            <w:r>
              <w:rPr>
                <w:sz w:val="22"/>
              </w:rPr>
              <w:t>forms, and</w:t>
            </w:r>
            <w:proofErr w:type="gramEnd"/>
            <w:r>
              <w:rPr>
                <w:sz w:val="22"/>
              </w:rPr>
              <w:t xml:space="preserve"> distribution and impact. </w:t>
            </w:r>
          </w:p>
        </w:tc>
        <w:tc>
          <w:tcPr>
            <w:tcW w:w="1906" w:type="dxa"/>
            <w:tcBorders>
              <w:top w:val="single" w:sz="4" w:space="0" w:color="000000"/>
              <w:left w:val="single" w:sz="4" w:space="0" w:color="000000"/>
              <w:bottom w:val="single" w:sz="4" w:space="0" w:color="000000"/>
              <w:right w:val="single" w:sz="4" w:space="0" w:color="000000"/>
            </w:tcBorders>
          </w:tcPr>
          <w:p w14:paraId="64530181" w14:textId="77777777" w:rsidR="00242773" w:rsidRDefault="00242773" w:rsidP="00795107">
            <w:pPr>
              <w:spacing w:after="0" w:line="259" w:lineRule="auto"/>
              <w:ind w:left="1" w:firstLine="0"/>
            </w:pPr>
            <w:r>
              <w:rPr>
                <w:sz w:val="22"/>
              </w:rPr>
              <w:t xml:space="preserve"> </w:t>
            </w:r>
          </w:p>
        </w:tc>
        <w:tc>
          <w:tcPr>
            <w:tcW w:w="1572" w:type="dxa"/>
            <w:tcBorders>
              <w:top w:val="single" w:sz="4" w:space="0" w:color="000000"/>
              <w:left w:val="single" w:sz="4" w:space="0" w:color="000000"/>
              <w:bottom w:val="single" w:sz="4" w:space="0" w:color="000000"/>
              <w:right w:val="single" w:sz="4" w:space="0" w:color="000000"/>
            </w:tcBorders>
          </w:tcPr>
          <w:p w14:paraId="5F6DA9F9" w14:textId="77777777" w:rsidR="00242773" w:rsidRDefault="00242773" w:rsidP="00795107">
            <w:pPr>
              <w:spacing w:after="0" w:line="259" w:lineRule="auto"/>
              <w:ind w:left="0" w:firstLine="0"/>
            </w:pPr>
            <w:r>
              <w:rPr>
                <w:sz w:val="22"/>
              </w:rPr>
              <w:t xml:space="preserve"> </w:t>
            </w:r>
          </w:p>
        </w:tc>
        <w:tc>
          <w:tcPr>
            <w:tcW w:w="2479" w:type="dxa"/>
            <w:tcBorders>
              <w:top w:val="single" w:sz="4" w:space="0" w:color="000000"/>
              <w:left w:val="single" w:sz="4" w:space="0" w:color="000000"/>
              <w:bottom w:val="single" w:sz="4" w:space="0" w:color="000000"/>
              <w:right w:val="single" w:sz="4" w:space="0" w:color="000000"/>
            </w:tcBorders>
          </w:tcPr>
          <w:p w14:paraId="0D1E95D1" w14:textId="77777777" w:rsidR="00242773" w:rsidRDefault="00242773" w:rsidP="00795107">
            <w:pPr>
              <w:spacing w:after="0" w:line="259" w:lineRule="auto"/>
              <w:ind w:left="1" w:firstLine="0"/>
            </w:pPr>
            <w:r>
              <w:rPr>
                <w:sz w:val="22"/>
              </w:rPr>
              <w:t xml:space="preserve"> </w:t>
            </w:r>
          </w:p>
        </w:tc>
      </w:tr>
      <w:tr w:rsidR="0062209A" w14:paraId="574FBB63" w14:textId="77777777" w:rsidTr="00562B2A">
        <w:trPr>
          <w:trHeight w:val="516"/>
          <w:ins w:id="123" w:author="Foteini Papazoglou" w:date="2024-01-15T17:26:00Z"/>
        </w:trPr>
        <w:tc>
          <w:tcPr>
            <w:tcW w:w="7298" w:type="dxa"/>
            <w:tcBorders>
              <w:top w:val="single" w:sz="4" w:space="0" w:color="000000"/>
              <w:left w:val="single" w:sz="4" w:space="0" w:color="000000"/>
              <w:bottom w:val="single" w:sz="4" w:space="0" w:color="000000"/>
              <w:right w:val="single" w:sz="4" w:space="0" w:color="000000"/>
            </w:tcBorders>
          </w:tcPr>
          <w:p w14:paraId="6856DA46" w14:textId="77777777" w:rsidR="0062209A" w:rsidRDefault="0062209A" w:rsidP="00562B2A">
            <w:pPr>
              <w:spacing w:after="0" w:line="259" w:lineRule="auto"/>
              <w:ind w:left="1" w:firstLine="0"/>
              <w:rPr>
                <w:ins w:id="124" w:author="Foteini Papazoglou" w:date="2024-01-15T17:26:00Z"/>
              </w:rPr>
            </w:pPr>
            <w:ins w:id="125" w:author="Foteini Papazoglou" w:date="2024-01-15T17:26:00Z">
              <w:r>
                <w:rPr>
                  <w:sz w:val="22"/>
                </w:rPr>
                <w:t xml:space="preserve">Carry out an analysis on the understanding of types, scope, scale, </w:t>
              </w:r>
              <w:proofErr w:type="gramStart"/>
              <w:r>
                <w:rPr>
                  <w:sz w:val="22"/>
                </w:rPr>
                <w:t>geography</w:t>
              </w:r>
              <w:proofErr w:type="gramEnd"/>
              <w:r>
                <w:rPr>
                  <w:sz w:val="22"/>
                </w:rPr>
                <w:t xml:space="preserve"> and drivers of IKB at regional level </w:t>
              </w:r>
            </w:ins>
          </w:p>
        </w:tc>
        <w:tc>
          <w:tcPr>
            <w:tcW w:w="1906" w:type="dxa"/>
            <w:tcBorders>
              <w:top w:val="single" w:sz="4" w:space="0" w:color="000000"/>
              <w:left w:val="single" w:sz="4" w:space="0" w:color="000000"/>
              <w:bottom w:val="single" w:sz="4" w:space="0" w:color="000000"/>
              <w:right w:val="single" w:sz="4" w:space="0" w:color="000000"/>
            </w:tcBorders>
          </w:tcPr>
          <w:p w14:paraId="6700B03B" w14:textId="77777777" w:rsidR="0062209A" w:rsidRDefault="0062209A" w:rsidP="00562B2A">
            <w:pPr>
              <w:spacing w:after="0" w:line="259" w:lineRule="auto"/>
              <w:ind w:left="1" w:firstLine="0"/>
              <w:rPr>
                <w:ins w:id="126" w:author="Foteini Papazoglou" w:date="2024-01-15T17:26:00Z"/>
              </w:rPr>
            </w:pPr>
            <w:ins w:id="127" w:author="Foteini Papazoglou" w:date="2024-01-15T17:26:00Z">
              <w:r>
                <w:rPr>
                  <w:sz w:val="22"/>
                </w:rPr>
                <w:t xml:space="preserve"> </w:t>
              </w:r>
            </w:ins>
          </w:p>
        </w:tc>
        <w:tc>
          <w:tcPr>
            <w:tcW w:w="1572" w:type="dxa"/>
            <w:tcBorders>
              <w:top w:val="single" w:sz="4" w:space="0" w:color="000000"/>
              <w:left w:val="single" w:sz="4" w:space="0" w:color="000000"/>
              <w:bottom w:val="single" w:sz="4" w:space="0" w:color="000000"/>
              <w:right w:val="single" w:sz="4" w:space="0" w:color="000000"/>
            </w:tcBorders>
          </w:tcPr>
          <w:p w14:paraId="2075AA7E" w14:textId="77777777" w:rsidR="0062209A" w:rsidRDefault="0062209A" w:rsidP="00562B2A">
            <w:pPr>
              <w:spacing w:after="0" w:line="259" w:lineRule="auto"/>
              <w:ind w:left="0" w:firstLine="0"/>
              <w:rPr>
                <w:ins w:id="128" w:author="Foteini Papazoglou" w:date="2024-01-15T17:26:00Z"/>
              </w:rPr>
            </w:pPr>
            <w:ins w:id="129" w:author="Foteini Papazoglou" w:date="2024-01-15T17:26:00Z">
              <w:r>
                <w:rPr>
                  <w:sz w:val="22"/>
                </w:rPr>
                <w:t xml:space="preserve"> </w:t>
              </w:r>
            </w:ins>
          </w:p>
        </w:tc>
        <w:tc>
          <w:tcPr>
            <w:tcW w:w="2479" w:type="dxa"/>
            <w:tcBorders>
              <w:top w:val="single" w:sz="4" w:space="0" w:color="000000"/>
              <w:left w:val="single" w:sz="4" w:space="0" w:color="000000"/>
              <w:bottom w:val="single" w:sz="4" w:space="0" w:color="000000"/>
              <w:right w:val="single" w:sz="4" w:space="0" w:color="000000"/>
            </w:tcBorders>
          </w:tcPr>
          <w:p w14:paraId="5D1A5C31" w14:textId="77777777" w:rsidR="0062209A" w:rsidRDefault="0062209A" w:rsidP="00562B2A">
            <w:pPr>
              <w:spacing w:after="0" w:line="259" w:lineRule="auto"/>
              <w:ind w:left="1" w:firstLine="0"/>
              <w:rPr>
                <w:ins w:id="130" w:author="Foteini Papazoglou" w:date="2024-01-15T17:26:00Z"/>
              </w:rPr>
            </w:pPr>
            <w:ins w:id="131" w:author="Foteini Papazoglou" w:date="2024-01-15T17:26:00Z">
              <w:r>
                <w:rPr>
                  <w:sz w:val="22"/>
                </w:rPr>
                <w:t xml:space="preserve"> </w:t>
              </w:r>
            </w:ins>
          </w:p>
        </w:tc>
      </w:tr>
      <w:tr w:rsidR="00242773" w14:paraId="1EC6141C" w14:textId="77777777" w:rsidTr="00242773">
        <w:trPr>
          <w:trHeight w:val="264"/>
        </w:trPr>
        <w:tc>
          <w:tcPr>
            <w:tcW w:w="7298" w:type="dxa"/>
            <w:tcBorders>
              <w:top w:val="single" w:sz="4" w:space="0" w:color="000000"/>
              <w:left w:val="single" w:sz="4" w:space="0" w:color="000000"/>
              <w:bottom w:val="single" w:sz="4" w:space="0" w:color="000000"/>
              <w:right w:val="single" w:sz="4" w:space="0" w:color="000000"/>
            </w:tcBorders>
          </w:tcPr>
          <w:p w14:paraId="12402809" w14:textId="77777777" w:rsidR="00242773" w:rsidRDefault="00242773" w:rsidP="00795107">
            <w:pPr>
              <w:spacing w:after="0" w:line="259" w:lineRule="auto"/>
              <w:ind w:left="1" w:firstLine="0"/>
            </w:pPr>
            <w:r>
              <w:rPr>
                <w:sz w:val="22"/>
              </w:rPr>
              <w:t xml:space="preserve"> </w:t>
            </w:r>
          </w:p>
        </w:tc>
        <w:tc>
          <w:tcPr>
            <w:tcW w:w="1906" w:type="dxa"/>
            <w:tcBorders>
              <w:top w:val="single" w:sz="4" w:space="0" w:color="000000"/>
              <w:left w:val="single" w:sz="4" w:space="0" w:color="000000"/>
              <w:bottom w:val="single" w:sz="4" w:space="0" w:color="000000"/>
              <w:right w:val="single" w:sz="4" w:space="0" w:color="000000"/>
            </w:tcBorders>
          </w:tcPr>
          <w:p w14:paraId="424CA9BA" w14:textId="77777777" w:rsidR="00242773" w:rsidRDefault="00242773" w:rsidP="00795107">
            <w:pPr>
              <w:spacing w:after="0" w:line="259" w:lineRule="auto"/>
              <w:ind w:left="1" w:firstLine="0"/>
            </w:pPr>
            <w:r>
              <w:rPr>
                <w:sz w:val="22"/>
              </w:rPr>
              <w:t xml:space="preserve"> </w:t>
            </w:r>
          </w:p>
        </w:tc>
        <w:tc>
          <w:tcPr>
            <w:tcW w:w="1572" w:type="dxa"/>
            <w:tcBorders>
              <w:top w:val="single" w:sz="4" w:space="0" w:color="000000"/>
              <w:left w:val="single" w:sz="4" w:space="0" w:color="000000"/>
              <w:bottom w:val="single" w:sz="4" w:space="0" w:color="000000"/>
              <w:right w:val="single" w:sz="4" w:space="0" w:color="000000"/>
            </w:tcBorders>
          </w:tcPr>
          <w:p w14:paraId="121810DA" w14:textId="77777777" w:rsidR="00242773" w:rsidRDefault="00242773" w:rsidP="00795107">
            <w:pPr>
              <w:spacing w:after="0" w:line="259" w:lineRule="auto"/>
              <w:ind w:left="1" w:firstLine="0"/>
            </w:pPr>
            <w:r>
              <w:rPr>
                <w:sz w:val="22"/>
              </w:rPr>
              <w:t xml:space="preserve"> </w:t>
            </w:r>
          </w:p>
        </w:tc>
        <w:tc>
          <w:tcPr>
            <w:tcW w:w="2479" w:type="dxa"/>
            <w:tcBorders>
              <w:top w:val="single" w:sz="4" w:space="0" w:color="000000"/>
              <w:left w:val="single" w:sz="4" w:space="0" w:color="000000"/>
              <w:bottom w:val="single" w:sz="4" w:space="0" w:color="000000"/>
              <w:right w:val="single" w:sz="4" w:space="0" w:color="000000"/>
            </w:tcBorders>
          </w:tcPr>
          <w:p w14:paraId="404B2B3A" w14:textId="77777777" w:rsidR="00242773" w:rsidRDefault="00242773" w:rsidP="00795107">
            <w:pPr>
              <w:spacing w:after="0" w:line="259" w:lineRule="auto"/>
              <w:ind w:left="1" w:firstLine="0"/>
            </w:pPr>
            <w:r>
              <w:rPr>
                <w:sz w:val="22"/>
              </w:rPr>
              <w:t xml:space="preserve"> </w:t>
            </w:r>
          </w:p>
        </w:tc>
      </w:tr>
    </w:tbl>
    <w:p w14:paraId="4831B43A" w14:textId="6DDA505B" w:rsidR="00FB6B49" w:rsidRDefault="00FB6B49">
      <w:pPr>
        <w:spacing w:after="0" w:line="259" w:lineRule="auto"/>
        <w:ind w:left="0" w:firstLine="0"/>
      </w:pPr>
    </w:p>
    <w:p w14:paraId="35DBFDF9" w14:textId="77777777" w:rsidR="00FB6B49" w:rsidRDefault="00022218">
      <w:pPr>
        <w:spacing w:after="0" w:line="259" w:lineRule="auto"/>
        <w:ind w:left="0" w:firstLine="0"/>
      </w:pPr>
      <w:r>
        <w:rPr>
          <w:sz w:val="22"/>
        </w:rPr>
        <w:t xml:space="preserve"> </w:t>
      </w:r>
    </w:p>
    <w:tbl>
      <w:tblPr>
        <w:tblStyle w:val="TableGrid"/>
        <w:tblW w:w="13255" w:type="dxa"/>
        <w:tblInd w:w="5" w:type="dxa"/>
        <w:tblCellMar>
          <w:top w:w="50" w:type="dxa"/>
          <w:left w:w="107" w:type="dxa"/>
          <w:right w:w="115" w:type="dxa"/>
        </w:tblCellMar>
        <w:tblLook w:val="04A0" w:firstRow="1" w:lastRow="0" w:firstColumn="1" w:lastColumn="0" w:noHBand="0" w:noVBand="1"/>
      </w:tblPr>
      <w:tblGrid>
        <w:gridCol w:w="7298"/>
        <w:gridCol w:w="1896"/>
        <w:gridCol w:w="1594"/>
        <w:gridCol w:w="2467"/>
      </w:tblGrid>
      <w:tr w:rsidR="00FB6B49" w14:paraId="61054AD6" w14:textId="77777777">
        <w:trPr>
          <w:trHeight w:val="264"/>
        </w:trPr>
        <w:tc>
          <w:tcPr>
            <w:tcW w:w="13255" w:type="dxa"/>
            <w:gridSpan w:val="4"/>
            <w:tcBorders>
              <w:top w:val="single" w:sz="4" w:space="0" w:color="000000"/>
              <w:left w:val="single" w:sz="4" w:space="0" w:color="000000"/>
              <w:bottom w:val="single" w:sz="4" w:space="0" w:color="000000"/>
              <w:right w:val="single" w:sz="4" w:space="0" w:color="000000"/>
            </w:tcBorders>
          </w:tcPr>
          <w:p w14:paraId="53AAF852" w14:textId="6A8F5AD6" w:rsidR="00FB6B49" w:rsidRDefault="00022218">
            <w:pPr>
              <w:spacing w:after="0" w:line="259" w:lineRule="auto"/>
              <w:ind w:left="1" w:firstLine="0"/>
            </w:pPr>
            <w:r>
              <w:rPr>
                <w:sz w:val="22"/>
              </w:rPr>
              <w:t xml:space="preserve">Objective </w:t>
            </w:r>
            <w:del w:id="132" w:author="Foteini Papazoglou" w:date="2024-01-15T17:14:00Z">
              <w:r w:rsidDel="00242773">
                <w:rPr>
                  <w:sz w:val="22"/>
                </w:rPr>
                <w:delText>1</w:delText>
              </w:r>
            </w:del>
            <w:ins w:id="133" w:author="Foteini Papazoglou" w:date="2024-01-15T17:14:00Z">
              <w:r w:rsidR="00242773">
                <w:rPr>
                  <w:sz w:val="22"/>
                </w:rPr>
                <w:t>2</w:t>
              </w:r>
            </w:ins>
            <w:r>
              <w:rPr>
                <w:sz w:val="22"/>
              </w:rPr>
              <w:t xml:space="preserve">: Each range state to develop, endorse and implement a National IKB Action Plan, or equivalent, where necessary </w:t>
            </w:r>
          </w:p>
        </w:tc>
      </w:tr>
      <w:tr w:rsidR="00FB6B49" w14:paraId="588652EF" w14:textId="77777777">
        <w:trPr>
          <w:trHeight w:val="262"/>
        </w:trPr>
        <w:tc>
          <w:tcPr>
            <w:tcW w:w="7298" w:type="dxa"/>
            <w:tcBorders>
              <w:top w:val="single" w:sz="4" w:space="0" w:color="000000"/>
              <w:left w:val="single" w:sz="4" w:space="0" w:color="000000"/>
              <w:bottom w:val="single" w:sz="4" w:space="0" w:color="000000"/>
              <w:right w:val="single" w:sz="4" w:space="0" w:color="000000"/>
            </w:tcBorders>
          </w:tcPr>
          <w:p w14:paraId="2314E6E9" w14:textId="77777777" w:rsidR="00FB6B49" w:rsidRDefault="00022218">
            <w:pPr>
              <w:spacing w:after="0" w:line="259" w:lineRule="auto"/>
              <w:ind w:left="1" w:firstLine="0"/>
            </w:pPr>
            <w:r>
              <w:rPr>
                <w:sz w:val="22"/>
              </w:rPr>
              <w:t xml:space="preserve">Activity </w:t>
            </w:r>
          </w:p>
        </w:tc>
        <w:tc>
          <w:tcPr>
            <w:tcW w:w="1896" w:type="dxa"/>
            <w:tcBorders>
              <w:top w:val="single" w:sz="4" w:space="0" w:color="000000"/>
              <w:left w:val="single" w:sz="4" w:space="0" w:color="000000"/>
              <w:bottom w:val="single" w:sz="4" w:space="0" w:color="000000"/>
              <w:right w:val="single" w:sz="4" w:space="0" w:color="000000"/>
            </w:tcBorders>
          </w:tcPr>
          <w:p w14:paraId="73EB3316" w14:textId="77777777" w:rsidR="00FB6B49" w:rsidRDefault="00022218">
            <w:pPr>
              <w:spacing w:after="0" w:line="259" w:lineRule="auto"/>
              <w:ind w:left="1" w:firstLine="0"/>
            </w:pPr>
            <w:r>
              <w:rPr>
                <w:sz w:val="22"/>
              </w:rPr>
              <w:t xml:space="preserve">Priority </w:t>
            </w:r>
          </w:p>
        </w:tc>
        <w:tc>
          <w:tcPr>
            <w:tcW w:w="1594" w:type="dxa"/>
            <w:tcBorders>
              <w:top w:val="single" w:sz="4" w:space="0" w:color="000000"/>
              <w:left w:val="single" w:sz="4" w:space="0" w:color="000000"/>
              <w:bottom w:val="single" w:sz="4" w:space="0" w:color="000000"/>
              <w:right w:val="single" w:sz="4" w:space="0" w:color="000000"/>
            </w:tcBorders>
          </w:tcPr>
          <w:p w14:paraId="2113C6E9" w14:textId="77777777" w:rsidR="00FB6B49" w:rsidRDefault="00022218">
            <w:pPr>
              <w:spacing w:after="0" w:line="259" w:lineRule="auto"/>
              <w:ind w:left="1" w:firstLine="0"/>
            </w:pPr>
            <w:r>
              <w:rPr>
                <w:sz w:val="22"/>
              </w:rPr>
              <w:t xml:space="preserve">Timescale </w:t>
            </w:r>
          </w:p>
        </w:tc>
        <w:tc>
          <w:tcPr>
            <w:tcW w:w="2467" w:type="dxa"/>
            <w:tcBorders>
              <w:top w:val="single" w:sz="4" w:space="0" w:color="000000"/>
              <w:left w:val="single" w:sz="4" w:space="0" w:color="000000"/>
              <w:bottom w:val="single" w:sz="4" w:space="0" w:color="000000"/>
              <w:right w:val="single" w:sz="4" w:space="0" w:color="000000"/>
            </w:tcBorders>
          </w:tcPr>
          <w:p w14:paraId="0EC28C20" w14:textId="77777777" w:rsidR="00FB6B49" w:rsidRDefault="00022218">
            <w:pPr>
              <w:spacing w:after="0" w:line="259" w:lineRule="auto"/>
              <w:ind w:left="1" w:firstLine="0"/>
            </w:pPr>
            <w:r>
              <w:rPr>
                <w:sz w:val="22"/>
              </w:rPr>
              <w:t xml:space="preserve">Responsibility </w:t>
            </w:r>
          </w:p>
        </w:tc>
      </w:tr>
      <w:tr w:rsidR="00FB6B49" w14:paraId="2EC6E76D" w14:textId="77777777">
        <w:trPr>
          <w:trHeight w:val="516"/>
        </w:trPr>
        <w:tc>
          <w:tcPr>
            <w:tcW w:w="7298" w:type="dxa"/>
            <w:tcBorders>
              <w:top w:val="single" w:sz="4" w:space="0" w:color="000000"/>
              <w:left w:val="single" w:sz="4" w:space="0" w:color="000000"/>
              <w:bottom w:val="single" w:sz="4" w:space="0" w:color="000000"/>
              <w:right w:val="single" w:sz="4" w:space="0" w:color="000000"/>
            </w:tcBorders>
          </w:tcPr>
          <w:p w14:paraId="34287437" w14:textId="77777777" w:rsidR="00FB6B49" w:rsidRDefault="00022218">
            <w:pPr>
              <w:spacing w:after="0" w:line="259" w:lineRule="auto"/>
              <w:ind w:left="1" w:firstLine="0"/>
            </w:pPr>
            <w:r>
              <w:rPr>
                <w:sz w:val="22"/>
              </w:rPr>
              <w:t xml:space="preserve">Provide regional guidelines for the development and implementation of National IKB Action Plans and relevant policies </w:t>
            </w:r>
          </w:p>
        </w:tc>
        <w:tc>
          <w:tcPr>
            <w:tcW w:w="1896" w:type="dxa"/>
            <w:tcBorders>
              <w:top w:val="single" w:sz="4" w:space="0" w:color="000000"/>
              <w:left w:val="single" w:sz="4" w:space="0" w:color="000000"/>
              <w:bottom w:val="single" w:sz="4" w:space="0" w:color="000000"/>
              <w:right w:val="single" w:sz="4" w:space="0" w:color="000000"/>
            </w:tcBorders>
          </w:tcPr>
          <w:p w14:paraId="0EFF3035" w14:textId="77777777" w:rsidR="00FB6B49" w:rsidRDefault="00022218">
            <w:pPr>
              <w:spacing w:after="0" w:line="259" w:lineRule="auto"/>
              <w:ind w:left="1" w:firstLine="0"/>
            </w:pPr>
            <w:r>
              <w:rPr>
                <w:sz w:val="22"/>
              </w:rPr>
              <w:t xml:space="preserve"> </w:t>
            </w:r>
          </w:p>
        </w:tc>
        <w:tc>
          <w:tcPr>
            <w:tcW w:w="1594" w:type="dxa"/>
            <w:tcBorders>
              <w:top w:val="single" w:sz="4" w:space="0" w:color="000000"/>
              <w:left w:val="single" w:sz="4" w:space="0" w:color="000000"/>
              <w:bottom w:val="single" w:sz="4" w:space="0" w:color="000000"/>
              <w:right w:val="single" w:sz="4" w:space="0" w:color="000000"/>
            </w:tcBorders>
          </w:tcPr>
          <w:p w14:paraId="6EE92D01" w14:textId="77777777" w:rsidR="00FB6B49" w:rsidRDefault="00022218">
            <w:pPr>
              <w:spacing w:after="0" w:line="259" w:lineRule="auto"/>
              <w:ind w:left="1" w:firstLine="0"/>
            </w:pPr>
            <w:r>
              <w:rPr>
                <w:sz w:val="22"/>
              </w:rPr>
              <w:t xml:space="preserve"> </w:t>
            </w:r>
          </w:p>
        </w:tc>
        <w:tc>
          <w:tcPr>
            <w:tcW w:w="2467" w:type="dxa"/>
            <w:tcBorders>
              <w:top w:val="single" w:sz="4" w:space="0" w:color="000000"/>
              <w:left w:val="single" w:sz="4" w:space="0" w:color="000000"/>
              <w:bottom w:val="single" w:sz="4" w:space="0" w:color="000000"/>
              <w:right w:val="single" w:sz="4" w:space="0" w:color="000000"/>
            </w:tcBorders>
          </w:tcPr>
          <w:p w14:paraId="027071B5" w14:textId="77777777" w:rsidR="00FB6B49" w:rsidRDefault="00022218">
            <w:pPr>
              <w:spacing w:after="0" w:line="259" w:lineRule="auto"/>
              <w:ind w:left="0" w:firstLine="0"/>
            </w:pPr>
            <w:r>
              <w:rPr>
                <w:sz w:val="22"/>
              </w:rPr>
              <w:t xml:space="preserve"> </w:t>
            </w:r>
          </w:p>
        </w:tc>
      </w:tr>
      <w:tr w:rsidR="00242773" w14:paraId="20077F75" w14:textId="77777777" w:rsidTr="006F23A2">
        <w:trPr>
          <w:trHeight w:val="770"/>
        </w:trPr>
        <w:tc>
          <w:tcPr>
            <w:tcW w:w="7298" w:type="dxa"/>
            <w:tcBorders>
              <w:top w:val="single" w:sz="4" w:space="0" w:color="000000"/>
              <w:left w:val="single" w:sz="4" w:space="0" w:color="000000"/>
              <w:bottom w:val="single" w:sz="4" w:space="0" w:color="000000"/>
              <w:right w:val="single" w:sz="4" w:space="0" w:color="000000"/>
            </w:tcBorders>
          </w:tcPr>
          <w:p w14:paraId="6559C11F" w14:textId="77777777" w:rsidR="00242773" w:rsidRDefault="00242773" w:rsidP="006F23A2">
            <w:pPr>
              <w:spacing w:after="0" w:line="259" w:lineRule="auto"/>
              <w:ind w:left="1" w:firstLine="0"/>
              <w:rPr>
                <w:moveTo w:id="134" w:author="Foteini Papazoglou" w:date="2024-01-15T17:12:00Z"/>
              </w:rPr>
            </w:pPr>
            <w:moveToRangeStart w:id="135" w:author="Foteini Papazoglou" w:date="2024-01-15T17:12:00Z" w:name="move156231184"/>
            <w:proofErr w:type="spellStart"/>
            <w:moveTo w:id="136" w:author="Foteini Papazoglou" w:date="2024-01-15T17:12:00Z">
              <w:r>
                <w:rPr>
                  <w:sz w:val="22"/>
                </w:rPr>
                <w:lastRenderedPageBreak/>
                <w:t>Organise</w:t>
              </w:r>
              <w:proofErr w:type="spellEnd"/>
              <w:r>
                <w:rPr>
                  <w:sz w:val="22"/>
                </w:rPr>
                <w:t xml:space="preserve"> Regional Workshops to promote the guidelines on </w:t>
              </w:r>
              <w:proofErr w:type="gramStart"/>
              <w:r>
                <w:rPr>
                  <w:sz w:val="22"/>
                </w:rPr>
                <w:t>National</w:t>
              </w:r>
              <w:proofErr w:type="gramEnd"/>
              <w:r>
                <w:rPr>
                  <w:sz w:val="22"/>
                </w:rPr>
                <w:t xml:space="preserve"> </w:t>
              </w:r>
            </w:moveTo>
          </w:p>
          <w:p w14:paraId="3F52A385" w14:textId="77777777" w:rsidR="00242773" w:rsidRDefault="00242773" w:rsidP="006F23A2">
            <w:pPr>
              <w:spacing w:after="0" w:line="259" w:lineRule="auto"/>
              <w:ind w:left="1" w:firstLine="0"/>
              <w:rPr>
                <w:moveTo w:id="137" w:author="Foteini Papazoglou" w:date="2024-01-15T17:12:00Z"/>
              </w:rPr>
            </w:pPr>
            <w:moveTo w:id="138" w:author="Foteini Papazoglou" w:date="2024-01-15T17:12:00Z">
              <w:r>
                <w:rPr>
                  <w:sz w:val="22"/>
                </w:rPr>
                <w:t xml:space="preserve">IKB Action Plans and encourage and support development of National IKB plans </w:t>
              </w:r>
            </w:moveTo>
          </w:p>
        </w:tc>
        <w:tc>
          <w:tcPr>
            <w:tcW w:w="1896" w:type="dxa"/>
            <w:tcBorders>
              <w:top w:val="single" w:sz="4" w:space="0" w:color="000000"/>
              <w:left w:val="single" w:sz="4" w:space="0" w:color="000000"/>
              <w:bottom w:val="single" w:sz="4" w:space="0" w:color="000000"/>
              <w:right w:val="single" w:sz="4" w:space="0" w:color="000000"/>
            </w:tcBorders>
          </w:tcPr>
          <w:p w14:paraId="6057F650" w14:textId="77777777" w:rsidR="00242773" w:rsidRDefault="00242773" w:rsidP="006F23A2">
            <w:pPr>
              <w:spacing w:after="0" w:line="259" w:lineRule="auto"/>
              <w:ind w:left="1" w:firstLine="0"/>
              <w:rPr>
                <w:moveTo w:id="139" w:author="Foteini Papazoglou" w:date="2024-01-15T17:12:00Z"/>
              </w:rPr>
            </w:pPr>
            <w:moveTo w:id="140" w:author="Foteini Papazoglou" w:date="2024-01-15T17:12:00Z">
              <w:r>
                <w:rPr>
                  <w:sz w:val="22"/>
                </w:rPr>
                <w:t xml:space="preserve"> </w:t>
              </w:r>
            </w:moveTo>
          </w:p>
        </w:tc>
        <w:tc>
          <w:tcPr>
            <w:tcW w:w="1594" w:type="dxa"/>
            <w:tcBorders>
              <w:top w:val="single" w:sz="4" w:space="0" w:color="000000"/>
              <w:left w:val="single" w:sz="4" w:space="0" w:color="000000"/>
              <w:bottom w:val="single" w:sz="4" w:space="0" w:color="000000"/>
              <w:right w:val="single" w:sz="4" w:space="0" w:color="000000"/>
            </w:tcBorders>
          </w:tcPr>
          <w:p w14:paraId="29914277" w14:textId="77777777" w:rsidR="00242773" w:rsidRDefault="00242773" w:rsidP="006F23A2">
            <w:pPr>
              <w:spacing w:after="0" w:line="259" w:lineRule="auto"/>
              <w:ind w:left="1" w:firstLine="0"/>
              <w:rPr>
                <w:moveTo w:id="141" w:author="Foteini Papazoglou" w:date="2024-01-15T17:12:00Z"/>
              </w:rPr>
            </w:pPr>
            <w:moveTo w:id="142" w:author="Foteini Papazoglou" w:date="2024-01-15T17:12:00Z">
              <w:r>
                <w:rPr>
                  <w:sz w:val="22"/>
                </w:rPr>
                <w:t xml:space="preserve"> </w:t>
              </w:r>
            </w:moveTo>
          </w:p>
        </w:tc>
        <w:tc>
          <w:tcPr>
            <w:tcW w:w="2467" w:type="dxa"/>
            <w:tcBorders>
              <w:top w:val="single" w:sz="4" w:space="0" w:color="000000"/>
              <w:left w:val="single" w:sz="4" w:space="0" w:color="000000"/>
              <w:bottom w:val="single" w:sz="4" w:space="0" w:color="000000"/>
              <w:right w:val="single" w:sz="4" w:space="0" w:color="000000"/>
            </w:tcBorders>
          </w:tcPr>
          <w:p w14:paraId="44AF9C2F" w14:textId="77777777" w:rsidR="00242773" w:rsidRDefault="00242773" w:rsidP="006F23A2">
            <w:pPr>
              <w:spacing w:after="0" w:line="259" w:lineRule="auto"/>
              <w:ind w:left="0" w:firstLine="0"/>
              <w:rPr>
                <w:moveTo w:id="143" w:author="Foteini Papazoglou" w:date="2024-01-15T17:12:00Z"/>
              </w:rPr>
            </w:pPr>
            <w:moveTo w:id="144" w:author="Foteini Papazoglou" w:date="2024-01-15T17:12:00Z">
              <w:r>
                <w:rPr>
                  <w:sz w:val="22"/>
                </w:rPr>
                <w:t xml:space="preserve"> </w:t>
              </w:r>
            </w:moveTo>
          </w:p>
        </w:tc>
      </w:tr>
      <w:moveToRangeEnd w:id="135"/>
      <w:tr w:rsidR="00FB6B49" w14:paraId="361C250B" w14:textId="77777777">
        <w:trPr>
          <w:trHeight w:val="516"/>
        </w:trPr>
        <w:tc>
          <w:tcPr>
            <w:tcW w:w="7298" w:type="dxa"/>
            <w:tcBorders>
              <w:top w:val="single" w:sz="4" w:space="0" w:color="000000"/>
              <w:left w:val="single" w:sz="4" w:space="0" w:color="000000"/>
              <w:bottom w:val="single" w:sz="4" w:space="0" w:color="000000"/>
              <w:right w:val="single" w:sz="4" w:space="0" w:color="000000"/>
            </w:tcBorders>
          </w:tcPr>
          <w:p w14:paraId="1FA8FCB2" w14:textId="6DA33684" w:rsidR="00FB6B49" w:rsidRDefault="00022218">
            <w:pPr>
              <w:spacing w:after="0" w:line="259" w:lineRule="auto"/>
              <w:ind w:left="1" w:firstLine="0"/>
            </w:pPr>
            <w:r>
              <w:rPr>
                <w:sz w:val="22"/>
              </w:rPr>
              <w:t xml:space="preserve">Develop </w:t>
            </w:r>
            <w:del w:id="145" w:author="vision event" w:date="2024-01-15T17:02:00Z">
              <w:r w:rsidDel="00E26DE2">
                <w:rPr>
                  <w:sz w:val="22"/>
                </w:rPr>
                <w:delText xml:space="preserve">the guidelines for the development </w:delText>
              </w:r>
            </w:del>
            <w:r>
              <w:rPr>
                <w:sz w:val="22"/>
              </w:rPr>
              <w:t xml:space="preserve">and </w:t>
            </w:r>
            <w:proofErr w:type="spellStart"/>
            <w:r>
              <w:rPr>
                <w:sz w:val="22"/>
              </w:rPr>
              <w:t>implementat</w:t>
            </w:r>
            <w:proofErr w:type="spellEnd"/>
            <w:del w:id="146" w:author="Foteini Papazoglou" w:date="2024-01-15T17:28:00Z">
              <w:r w:rsidDel="0062209A">
                <w:rPr>
                  <w:sz w:val="22"/>
                </w:rPr>
                <w:delText>ion of</w:delText>
              </w:r>
            </w:del>
            <w:r>
              <w:rPr>
                <w:sz w:val="22"/>
              </w:rPr>
              <w:t xml:space="preserve"> National IKB Action Plans </w:t>
            </w:r>
            <w:ins w:id="147" w:author="Foteini Papazoglou" w:date="2024-01-15T17:28:00Z">
              <w:r w:rsidR="0062209A">
                <w:rPr>
                  <w:sz w:val="22"/>
                </w:rPr>
                <w:t>through a consultative process</w:t>
              </w:r>
            </w:ins>
          </w:p>
        </w:tc>
        <w:tc>
          <w:tcPr>
            <w:tcW w:w="1896" w:type="dxa"/>
            <w:tcBorders>
              <w:top w:val="single" w:sz="4" w:space="0" w:color="000000"/>
              <w:left w:val="single" w:sz="4" w:space="0" w:color="000000"/>
              <w:bottom w:val="single" w:sz="4" w:space="0" w:color="000000"/>
              <w:right w:val="single" w:sz="4" w:space="0" w:color="000000"/>
            </w:tcBorders>
          </w:tcPr>
          <w:p w14:paraId="30F2F6B5" w14:textId="77777777" w:rsidR="00FB6B49" w:rsidRDefault="00022218">
            <w:pPr>
              <w:spacing w:after="0" w:line="259" w:lineRule="auto"/>
              <w:ind w:left="1" w:firstLine="0"/>
            </w:pPr>
            <w:r>
              <w:rPr>
                <w:sz w:val="22"/>
              </w:rPr>
              <w:t xml:space="preserve"> </w:t>
            </w:r>
          </w:p>
        </w:tc>
        <w:tc>
          <w:tcPr>
            <w:tcW w:w="1594" w:type="dxa"/>
            <w:tcBorders>
              <w:top w:val="single" w:sz="4" w:space="0" w:color="000000"/>
              <w:left w:val="single" w:sz="4" w:space="0" w:color="000000"/>
              <w:bottom w:val="single" w:sz="4" w:space="0" w:color="000000"/>
              <w:right w:val="single" w:sz="4" w:space="0" w:color="000000"/>
            </w:tcBorders>
          </w:tcPr>
          <w:p w14:paraId="73EF4083" w14:textId="77777777" w:rsidR="00FB6B49" w:rsidRDefault="00022218">
            <w:pPr>
              <w:spacing w:after="0" w:line="259" w:lineRule="auto"/>
              <w:ind w:left="1" w:firstLine="0"/>
            </w:pPr>
            <w:r>
              <w:rPr>
                <w:sz w:val="22"/>
              </w:rPr>
              <w:t xml:space="preserve"> </w:t>
            </w:r>
          </w:p>
        </w:tc>
        <w:tc>
          <w:tcPr>
            <w:tcW w:w="2467" w:type="dxa"/>
            <w:tcBorders>
              <w:top w:val="single" w:sz="4" w:space="0" w:color="000000"/>
              <w:left w:val="single" w:sz="4" w:space="0" w:color="000000"/>
              <w:bottom w:val="single" w:sz="4" w:space="0" w:color="000000"/>
              <w:right w:val="single" w:sz="4" w:space="0" w:color="000000"/>
            </w:tcBorders>
          </w:tcPr>
          <w:p w14:paraId="3C8ADBB9" w14:textId="77777777" w:rsidR="00FB6B49" w:rsidRDefault="00022218">
            <w:pPr>
              <w:spacing w:after="0" w:line="259" w:lineRule="auto"/>
              <w:ind w:left="0" w:firstLine="0"/>
            </w:pPr>
            <w:r>
              <w:rPr>
                <w:sz w:val="22"/>
              </w:rPr>
              <w:t xml:space="preserve"> </w:t>
            </w:r>
          </w:p>
        </w:tc>
      </w:tr>
      <w:tr w:rsidR="00FB6B49" w:rsidDel="00242773" w14:paraId="3D48F2B1" w14:textId="2F9E4214">
        <w:trPr>
          <w:trHeight w:val="770"/>
        </w:trPr>
        <w:tc>
          <w:tcPr>
            <w:tcW w:w="7298" w:type="dxa"/>
            <w:tcBorders>
              <w:top w:val="single" w:sz="4" w:space="0" w:color="000000"/>
              <w:left w:val="single" w:sz="4" w:space="0" w:color="000000"/>
              <w:bottom w:val="single" w:sz="4" w:space="0" w:color="000000"/>
              <w:right w:val="single" w:sz="4" w:space="0" w:color="000000"/>
            </w:tcBorders>
          </w:tcPr>
          <w:p w14:paraId="70C5F2DB" w14:textId="52D6A05D" w:rsidR="00FB6B49" w:rsidDel="00242773" w:rsidRDefault="00022218">
            <w:pPr>
              <w:spacing w:after="0" w:line="259" w:lineRule="auto"/>
              <w:ind w:left="1" w:firstLine="0"/>
              <w:rPr>
                <w:moveFrom w:id="148" w:author="Foteini Papazoglou" w:date="2024-01-15T17:12:00Z"/>
              </w:rPr>
            </w:pPr>
            <w:moveFromRangeStart w:id="149" w:author="Foteini Papazoglou" w:date="2024-01-15T17:12:00Z" w:name="move156231184"/>
            <w:moveFrom w:id="150" w:author="Foteini Papazoglou" w:date="2024-01-15T17:12:00Z">
              <w:r w:rsidDel="00242773">
                <w:rPr>
                  <w:sz w:val="22"/>
                </w:rPr>
                <w:t xml:space="preserve">Organise Regional Workshops to promote the guidelines on National </w:t>
              </w:r>
            </w:moveFrom>
          </w:p>
          <w:p w14:paraId="7502AFEB" w14:textId="5058C2C2" w:rsidR="00FB6B49" w:rsidDel="00242773" w:rsidRDefault="00022218">
            <w:pPr>
              <w:spacing w:after="0" w:line="259" w:lineRule="auto"/>
              <w:ind w:left="1" w:firstLine="0"/>
              <w:rPr>
                <w:moveFrom w:id="151" w:author="Foteini Papazoglou" w:date="2024-01-15T17:12:00Z"/>
              </w:rPr>
            </w:pPr>
            <w:moveFrom w:id="152" w:author="Foteini Papazoglou" w:date="2024-01-15T17:12:00Z">
              <w:r w:rsidDel="00242773">
                <w:rPr>
                  <w:sz w:val="22"/>
                </w:rPr>
                <w:t xml:space="preserve">IKB Action Plans and encourage and support development of National IKB plans </w:t>
              </w:r>
            </w:moveFrom>
          </w:p>
        </w:tc>
        <w:tc>
          <w:tcPr>
            <w:tcW w:w="1896" w:type="dxa"/>
            <w:tcBorders>
              <w:top w:val="single" w:sz="4" w:space="0" w:color="000000"/>
              <w:left w:val="single" w:sz="4" w:space="0" w:color="000000"/>
              <w:bottom w:val="single" w:sz="4" w:space="0" w:color="000000"/>
              <w:right w:val="single" w:sz="4" w:space="0" w:color="000000"/>
            </w:tcBorders>
          </w:tcPr>
          <w:p w14:paraId="0323CE06" w14:textId="0BD053EA" w:rsidR="00FB6B49" w:rsidDel="00242773" w:rsidRDefault="00022218">
            <w:pPr>
              <w:spacing w:after="0" w:line="259" w:lineRule="auto"/>
              <w:ind w:left="1" w:firstLine="0"/>
              <w:rPr>
                <w:moveFrom w:id="153" w:author="Foteini Papazoglou" w:date="2024-01-15T17:12:00Z"/>
              </w:rPr>
            </w:pPr>
            <w:moveFrom w:id="154" w:author="Foteini Papazoglou" w:date="2024-01-15T17:12:00Z">
              <w:r w:rsidDel="00242773">
                <w:rPr>
                  <w:sz w:val="22"/>
                </w:rPr>
                <w:t xml:space="preserve"> </w:t>
              </w:r>
            </w:moveFrom>
          </w:p>
        </w:tc>
        <w:tc>
          <w:tcPr>
            <w:tcW w:w="1594" w:type="dxa"/>
            <w:tcBorders>
              <w:top w:val="single" w:sz="4" w:space="0" w:color="000000"/>
              <w:left w:val="single" w:sz="4" w:space="0" w:color="000000"/>
              <w:bottom w:val="single" w:sz="4" w:space="0" w:color="000000"/>
              <w:right w:val="single" w:sz="4" w:space="0" w:color="000000"/>
            </w:tcBorders>
          </w:tcPr>
          <w:p w14:paraId="0FA37534" w14:textId="1324C8D3" w:rsidR="00FB6B49" w:rsidDel="00242773" w:rsidRDefault="00022218">
            <w:pPr>
              <w:spacing w:after="0" w:line="259" w:lineRule="auto"/>
              <w:ind w:left="1" w:firstLine="0"/>
              <w:rPr>
                <w:moveFrom w:id="155" w:author="Foteini Papazoglou" w:date="2024-01-15T17:12:00Z"/>
              </w:rPr>
            </w:pPr>
            <w:moveFrom w:id="156" w:author="Foteini Papazoglou" w:date="2024-01-15T17:12:00Z">
              <w:r w:rsidDel="00242773">
                <w:rPr>
                  <w:sz w:val="22"/>
                </w:rPr>
                <w:t xml:space="preserve"> </w:t>
              </w:r>
            </w:moveFrom>
          </w:p>
        </w:tc>
        <w:tc>
          <w:tcPr>
            <w:tcW w:w="2467" w:type="dxa"/>
            <w:tcBorders>
              <w:top w:val="single" w:sz="4" w:space="0" w:color="000000"/>
              <w:left w:val="single" w:sz="4" w:space="0" w:color="000000"/>
              <w:bottom w:val="single" w:sz="4" w:space="0" w:color="000000"/>
              <w:right w:val="single" w:sz="4" w:space="0" w:color="000000"/>
            </w:tcBorders>
          </w:tcPr>
          <w:p w14:paraId="0CD40824" w14:textId="79223027" w:rsidR="00FB6B49" w:rsidDel="00242773" w:rsidRDefault="00022218">
            <w:pPr>
              <w:spacing w:after="0" w:line="259" w:lineRule="auto"/>
              <w:ind w:left="0" w:firstLine="0"/>
              <w:rPr>
                <w:moveFrom w:id="157" w:author="Foteini Papazoglou" w:date="2024-01-15T17:12:00Z"/>
              </w:rPr>
            </w:pPr>
            <w:moveFrom w:id="158" w:author="Foteini Papazoglou" w:date="2024-01-15T17:12:00Z">
              <w:r w:rsidDel="00242773">
                <w:rPr>
                  <w:sz w:val="22"/>
                </w:rPr>
                <w:t xml:space="preserve"> </w:t>
              </w:r>
            </w:moveFrom>
          </w:p>
        </w:tc>
      </w:tr>
      <w:moveFromRangeEnd w:id="149"/>
      <w:tr w:rsidR="00FB6B49" w14:paraId="52F766C6" w14:textId="77777777">
        <w:trPr>
          <w:trHeight w:val="262"/>
        </w:trPr>
        <w:tc>
          <w:tcPr>
            <w:tcW w:w="7298" w:type="dxa"/>
            <w:tcBorders>
              <w:top w:val="single" w:sz="4" w:space="0" w:color="000000"/>
              <w:left w:val="single" w:sz="4" w:space="0" w:color="000000"/>
              <w:bottom w:val="single" w:sz="4" w:space="0" w:color="000000"/>
              <w:right w:val="single" w:sz="4" w:space="0" w:color="000000"/>
            </w:tcBorders>
          </w:tcPr>
          <w:p w14:paraId="3293512F" w14:textId="38DB101A" w:rsidR="00FB6B49" w:rsidRDefault="00022218">
            <w:pPr>
              <w:spacing w:after="0" w:line="259" w:lineRule="auto"/>
              <w:ind w:left="1" w:firstLine="0"/>
            </w:pPr>
            <w:del w:id="159" w:author="vision event" w:date="2024-01-15T17:02:00Z">
              <w:r w:rsidDel="00E26DE2">
                <w:rPr>
                  <w:sz w:val="22"/>
                </w:rPr>
                <w:delText xml:space="preserve">Need for National IKB Action Plan identified </w:delText>
              </w:r>
            </w:del>
          </w:p>
        </w:tc>
        <w:tc>
          <w:tcPr>
            <w:tcW w:w="1896" w:type="dxa"/>
            <w:tcBorders>
              <w:top w:val="single" w:sz="4" w:space="0" w:color="000000"/>
              <w:left w:val="single" w:sz="4" w:space="0" w:color="000000"/>
              <w:bottom w:val="single" w:sz="4" w:space="0" w:color="000000"/>
              <w:right w:val="single" w:sz="4" w:space="0" w:color="000000"/>
            </w:tcBorders>
          </w:tcPr>
          <w:p w14:paraId="589E4C98" w14:textId="77777777" w:rsidR="00FB6B49" w:rsidRDefault="00022218">
            <w:pPr>
              <w:spacing w:after="0" w:line="259" w:lineRule="auto"/>
              <w:ind w:left="1" w:firstLine="0"/>
            </w:pPr>
            <w:r>
              <w:rPr>
                <w:sz w:val="22"/>
              </w:rPr>
              <w:t xml:space="preserve"> </w:t>
            </w:r>
          </w:p>
        </w:tc>
        <w:tc>
          <w:tcPr>
            <w:tcW w:w="1594" w:type="dxa"/>
            <w:tcBorders>
              <w:top w:val="single" w:sz="4" w:space="0" w:color="000000"/>
              <w:left w:val="single" w:sz="4" w:space="0" w:color="000000"/>
              <w:bottom w:val="single" w:sz="4" w:space="0" w:color="000000"/>
              <w:right w:val="single" w:sz="4" w:space="0" w:color="000000"/>
            </w:tcBorders>
          </w:tcPr>
          <w:p w14:paraId="4BED38DD" w14:textId="77777777" w:rsidR="00FB6B49" w:rsidRDefault="00022218">
            <w:pPr>
              <w:spacing w:after="0" w:line="259" w:lineRule="auto"/>
              <w:ind w:left="1" w:firstLine="0"/>
            </w:pPr>
            <w:r>
              <w:rPr>
                <w:sz w:val="22"/>
              </w:rPr>
              <w:t xml:space="preserve"> </w:t>
            </w:r>
          </w:p>
        </w:tc>
        <w:tc>
          <w:tcPr>
            <w:tcW w:w="2467" w:type="dxa"/>
            <w:tcBorders>
              <w:top w:val="single" w:sz="4" w:space="0" w:color="000000"/>
              <w:left w:val="single" w:sz="4" w:space="0" w:color="000000"/>
              <w:bottom w:val="single" w:sz="4" w:space="0" w:color="000000"/>
              <w:right w:val="single" w:sz="4" w:space="0" w:color="000000"/>
            </w:tcBorders>
          </w:tcPr>
          <w:p w14:paraId="66AB415C" w14:textId="77777777" w:rsidR="00FB6B49" w:rsidRDefault="00022218">
            <w:pPr>
              <w:spacing w:after="0" w:line="259" w:lineRule="auto"/>
              <w:ind w:left="1" w:firstLine="0"/>
            </w:pPr>
            <w:r>
              <w:rPr>
                <w:sz w:val="22"/>
              </w:rPr>
              <w:t xml:space="preserve"> </w:t>
            </w:r>
          </w:p>
        </w:tc>
      </w:tr>
      <w:tr w:rsidR="00FB6B49" w14:paraId="3B9666D5" w14:textId="77777777">
        <w:trPr>
          <w:trHeight w:val="264"/>
        </w:trPr>
        <w:tc>
          <w:tcPr>
            <w:tcW w:w="7298" w:type="dxa"/>
            <w:tcBorders>
              <w:top w:val="single" w:sz="4" w:space="0" w:color="000000"/>
              <w:left w:val="single" w:sz="4" w:space="0" w:color="000000"/>
              <w:bottom w:val="single" w:sz="4" w:space="0" w:color="000000"/>
              <w:right w:val="single" w:sz="4" w:space="0" w:color="000000"/>
            </w:tcBorders>
          </w:tcPr>
          <w:p w14:paraId="782E9989" w14:textId="0DD769AC" w:rsidR="00FB6B49" w:rsidRDefault="00022218">
            <w:pPr>
              <w:spacing w:after="0" w:line="259" w:lineRule="auto"/>
              <w:ind w:left="1" w:firstLine="0"/>
            </w:pPr>
            <w:del w:id="160" w:author="Foteini Papazoglou" w:date="2024-01-15T17:29:00Z">
              <w:r w:rsidDel="0062209A">
                <w:rPr>
                  <w:sz w:val="22"/>
                </w:rPr>
                <w:delText xml:space="preserve">National IKB Action Plan developed through a consultative process </w:delText>
              </w:r>
            </w:del>
          </w:p>
        </w:tc>
        <w:tc>
          <w:tcPr>
            <w:tcW w:w="1896" w:type="dxa"/>
            <w:tcBorders>
              <w:top w:val="single" w:sz="4" w:space="0" w:color="000000"/>
              <w:left w:val="single" w:sz="4" w:space="0" w:color="000000"/>
              <w:bottom w:val="single" w:sz="4" w:space="0" w:color="000000"/>
              <w:right w:val="single" w:sz="4" w:space="0" w:color="000000"/>
            </w:tcBorders>
          </w:tcPr>
          <w:p w14:paraId="2EC51448" w14:textId="77777777" w:rsidR="00FB6B49" w:rsidRDefault="00022218">
            <w:pPr>
              <w:spacing w:after="0" w:line="259" w:lineRule="auto"/>
              <w:ind w:left="7" w:firstLine="0"/>
            </w:pPr>
            <w:r>
              <w:rPr>
                <w:sz w:val="22"/>
              </w:rPr>
              <w:t xml:space="preserve"> </w:t>
            </w:r>
          </w:p>
        </w:tc>
        <w:tc>
          <w:tcPr>
            <w:tcW w:w="1594" w:type="dxa"/>
            <w:tcBorders>
              <w:top w:val="single" w:sz="4" w:space="0" w:color="000000"/>
              <w:left w:val="single" w:sz="4" w:space="0" w:color="000000"/>
              <w:bottom w:val="single" w:sz="4" w:space="0" w:color="000000"/>
              <w:right w:val="single" w:sz="4" w:space="0" w:color="000000"/>
            </w:tcBorders>
          </w:tcPr>
          <w:p w14:paraId="59A7DD34" w14:textId="77777777" w:rsidR="00FB6B49" w:rsidRDefault="00022218">
            <w:pPr>
              <w:spacing w:after="0" w:line="259" w:lineRule="auto"/>
              <w:ind w:left="7" w:firstLine="0"/>
            </w:pPr>
            <w:r>
              <w:rPr>
                <w:sz w:val="22"/>
              </w:rPr>
              <w:t xml:space="preserve"> </w:t>
            </w:r>
          </w:p>
        </w:tc>
        <w:tc>
          <w:tcPr>
            <w:tcW w:w="2467" w:type="dxa"/>
            <w:tcBorders>
              <w:top w:val="single" w:sz="4" w:space="0" w:color="000000"/>
              <w:left w:val="single" w:sz="4" w:space="0" w:color="000000"/>
              <w:bottom w:val="single" w:sz="4" w:space="0" w:color="000000"/>
              <w:right w:val="single" w:sz="4" w:space="0" w:color="000000"/>
            </w:tcBorders>
          </w:tcPr>
          <w:p w14:paraId="17DE05EF" w14:textId="77777777" w:rsidR="00FB6B49" w:rsidRDefault="00022218">
            <w:pPr>
              <w:spacing w:after="0" w:line="259" w:lineRule="auto"/>
              <w:ind w:left="6" w:firstLine="0"/>
            </w:pPr>
            <w:r>
              <w:rPr>
                <w:sz w:val="22"/>
              </w:rPr>
              <w:t xml:space="preserve"> </w:t>
            </w:r>
          </w:p>
        </w:tc>
      </w:tr>
      <w:tr w:rsidR="00FB6B49" w14:paraId="22FCA166" w14:textId="77777777">
        <w:trPr>
          <w:trHeight w:val="264"/>
        </w:trPr>
        <w:tc>
          <w:tcPr>
            <w:tcW w:w="7298" w:type="dxa"/>
            <w:tcBorders>
              <w:top w:val="single" w:sz="4" w:space="0" w:color="000000"/>
              <w:left w:val="single" w:sz="4" w:space="0" w:color="000000"/>
              <w:bottom w:val="single" w:sz="4" w:space="0" w:color="000000"/>
              <w:right w:val="single" w:sz="4" w:space="0" w:color="000000"/>
            </w:tcBorders>
          </w:tcPr>
          <w:p w14:paraId="13F3DE63" w14:textId="77777777" w:rsidR="00FB6B49" w:rsidRDefault="00022218">
            <w:pPr>
              <w:spacing w:after="0" w:line="259" w:lineRule="auto"/>
              <w:ind w:left="1" w:firstLine="0"/>
            </w:pPr>
            <w:r>
              <w:rPr>
                <w:sz w:val="22"/>
              </w:rPr>
              <w:t xml:space="preserve"> </w:t>
            </w:r>
          </w:p>
        </w:tc>
        <w:tc>
          <w:tcPr>
            <w:tcW w:w="1896" w:type="dxa"/>
            <w:tcBorders>
              <w:top w:val="single" w:sz="4" w:space="0" w:color="000000"/>
              <w:left w:val="single" w:sz="4" w:space="0" w:color="000000"/>
              <w:bottom w:val="single" w:sz="4" w:space="0" w:color="000000"/>
              <w:right w:val="single" w:sz="4" w:space="0" w:color="000000"/>
            </w:tcBorders>
          </w:tcPr>
          <w:p w14:paraId="0DA729C0" w14:textId="77777777" w:rsidR="00FB6B49" w:rsidRDefault="00022218">
            <w:pPr>
              <w:spacing w:after="0" w:line="259" w:lineRule="auto"/>
              <w:ind w:left="1" w:firstLine="0"/>
            </w:pPr>
            <w:r>
              <w:rPr>
                <w:sz w:val="22"/>
              </w:rPr>
              <w:t xml:space="preserve"> </w:t>
            </w:r>
          </w:p>
        </w:tc>
        <w:tc>
          <w:tcPr>
            <w:tcW w:w="1594" w:type="dxa"/>
            <w:tcBorders>
              <w:top w:val="single" w:sz="4" w:space="0" w:color="000000"/>
              <w:left w:val="single" w:sz="4" w:space="0" w:color="000000"/>
              <w:bottom w:val="single" w:sz="4" w:space="0" w:color="000000"/>
              <w:right w:val="single" w:sz="4" w:space="0" w:color="000000"/>
            </w:tcBorders>
          </w:tcPr>
          <w:p w14:paraId="60F95D8D" w14:textId="77777777" w:rsidR="00FB6B49" w:rsidRDefault="00022218">
            <w:pPr>
              <w:spacing w:after="0" w:line="259" w:lineRule="auto"/>
              <w:ind w:left="1" w:firstLine="0"/>
            </w:pPr>
            <w:r>
              <w:rPr>
                <w:sz w:val="22"/>
              </w:rPr>
              <w:t xml:space="preserve"> </w:t>
            </w:r>
          </w:p>
        </w:tc>
        <w:tc>
          <w:tcPr>
            <w:tcW w:w="2467" w:type="dxa"/>
            <w:tcBorders>
              <w:top w:val="single" w:sz="4" w:space="0" w:color="000000"/>
              <w:left w:val="single" w:sz="4" w:space="0" w:color="000000"/>
              <w:bottom w:val="single" w:sz="4" w:space="0" w:color="000000"/>
              <w:right w:val="single" w:sz="4" w:space="0" w:color="000000"/>
            </w:tcBorders>
          </w:tcPr>
          <w:p w14:paraId="5986C9E8" w14:textId="77777777" w:rsidR="00FB6B49" w:rsidRDefault="00022218">
            <w:pPr>
              <w:spacing w:after="0" w:line="259" w:lineRule="auto"/>
              <w:ind w:left="1" w:firstLine="0"/>
            </w:pPr>
            <w:r>
              <w:rPr>
                <w:sz w:val="22"/>
              </w:rPr>
              <w:t xml:space="preserve"> </w:t>
            </w:r>
          </w:p>
        </w:tc>
      </w:tr>
    </w:tbl>
    <w:p w14:paraId="50C890E8" w14:textId="77777777" w:rsidR="00FB6B49" w:rsidRDefault="00022218">
      <w:pPr>
        <w:spacing w:after="0" w:line="259" w:lineRule="auto"/>
        <w:ind w:left="0" w:firstLine="0"/>
      </w:pPr>
      <w:r>
        <w:rPr>
          <w:sz w:val="22"/>
        </w:rPr>
        <w:t xml:space="preserve"> </w:t>
      </w:r>
    </w:p>
    <w:p w14:paraId="3F49289E" w14:textId="77777777" w:rsidR="00FB6B49" w:rsidRDefault="00022218">
      <w:pPr>
        <w:spacing w:after="0" w:line="259" w:lineRule="auto"/>
        <w:ind w:left="0" w:firstLine="0"/>
      </w:pPr>
      <w:r>
        <w:rPr>
          <w:sz w:val="22"/>
        </w:rPr>
        <w:t xml:space="preserve"> </w:t>
      </w:r>
    </w:p>
    <w:p w14:paraId="74A815AE" w14:textId="77777777" w:rsidR="00FB6B49" w:rsidRDefault="00022218">
      <w:pPr>
        <w:spacing w:after="397" w:line="259" w:lineRule="auto"/>
        <w:ind w:left="0" w:firstLine="0"/>
      </w:pPr>
      <w:r>
        <w:rPr>
          <w:sz w:val="22"/>
        </w:rPr>
        <w:t xml:space="preserve"> </w:t>
      </w:r>
      <w:r>
        <w:rPr>
          <w:sz w:val="22"/>
        </w:rPr>
        <w:tab/>
        <w:t xml:space="preserve"> </w:t>
      </w:r>
    </w:p>
    <w:p w14:paraId="6F549DB5" w14:textId="77777777" w:rsidR="00FB6B49" w:rsidRDefault="00022218">
      <w:pPr>
        <w:spacing w:after="0" w:line="259" w:lineRule="auto"/>
        <w:ind w:left="0" w:firstLine="0"/>
      </w:pPr>
      <w:r>
        <w:rPr>
          <w:rFonts w:ascii="Calibri" w:eastAsia="Calibri" w:hAnsi="Calibri" w:cs="Calibri"/>
          <w:noProof/>
          <w:sz w:val="22"/>
        </w:rPr>
        <mc:AlternateContent>
          <mc:Choice Requires="wpg">
            <w:drawing>
              <wp:inline distT="0" distB="0" distL="0" distR="0" wp14:anchorId="16424193" wp14:editId="06DA521D">
                <wp:extent cx="1828800" cy="7620"/>
                <wp:effectExtent l="0" t="0" r="0" b="0"/>
                <wp:docPr id="12356" name="Group 12356"/>
                <wp:cNvGraphicFramePr/>
                <a:graphic xmlns:a="http://schemas.openxmlformats.org/drawingml/2006/main">
                  <a:graphicData uri="http://schemas.microsoft.com/office/word/2010/wordprocessingGroup">
                    <wpg:wgp>
                      <wpg:cNvGrpSpPr/>
                      <wpg:grpSpPr>
                        <a:xfrm>
                          <a:off x="0" y="0"/>
                          <a:ext cx="1828800" cy="7620"/>
                          <a:chOff x="0" y="0"/>
                          <a:chExt cx="1828800" cy="7620"/>
                        </a:xfrm>
                      </wpg:grpSpPr>
                      <wps:wsp>
                        <wps:cNvPr id="13194" name="Shape 13194"/>
                        <wps:cNvSpPr/>
                        <wps:spPr>
                          <a:xfrm>
                            <a:off x="0" y="0"/>
                            <a:ext cx="1828800" cy="9144"/>
                          </a:xfrm>
                          <a:custGeom>
                            <a:avLst/>
                            <a:gdLst/>
                            <a:ahLst/>
                            <a:cxnLst/>
                            <a:rect l="0" t="0" r="0" b="0"/>
                            <a:pathLst>
                              <a:path w="1828800" h="9144">
                                <a:moveTo>
                                  <a:pt x="0" y="0"/>
                                </a:moveTo>
                                <a:lnTo>
                                  <a:pt x="1828800" y="0"/>
                                </a:lnTo>
                                <a:lnTo>
                                  <a:pt x="18288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2356" style="width:144pt;height:0.599976pt;mso-position-horizontal-relative:char;mso-position-vertical-relative:line" coordsize="18288,76">
                <v:shape id="Shape 13195" style="position:absolute;width:18288;height:91;left:0;top:0;" coordsize="1828800,9144" path="m0,0l1828800,0l1828800,9144l0,9144l0,0">
                  <v:stroke weight="0pt" endcap="flat" joinstyle="miter" miterlimit="10" on="false" color="#000000" opacity="0"/>
                  <v:fill on="true" color="#000000"/>
                </v:shape>
              </v:group>
            </w:pict>
          </mc:Fallback>
        </mc:AlternateContent>
      </w:r>
      <w:r>
        <w:rPr>
          <w:sz w:val="22"/>
        </w:rPr>
        <w:t xml:space="preserve"> </w:t>
      </w:r>
    </w:p>
    <w:p w14:paraId="1C331F5E" w14:textId="77777777" w:rsidR="00FB6B49" w:rsidRDefault="00022218">
      <w:pPr>
        <w:pStyle w:val="Heading2"/>
        <w:spacing w:after="528"/>
        <w:ind w:left="-5"/>
      </w:pPr>
      <w:r>
        <w:t xml:space="preserve">UNEP/CMS/SWAIKB/Doc.4 </w:t>
      </w:r>
    </w:p>
    <w:p w14:paraId="7047214D" w14:textId="77777777" w:rsidR="00FB6B49" w:rsidRDefault="00022218">
      <w:pPr>
        <w:spacing w:after="0" w:line="259" w:lineRule="auto"/>
        <w:ind w:left="0" w:firstLine="0"/>
      </w:pPr>
      <w:r>
        <w:rPr>
          <w:sz w:val="22"/>
        </w:rPr>
        <w:t xml:space="preserve"> </w:t>
      </w:r>
    </w:p>
    <w:tbl>
      <w:tblPr>
        <w:tblStyle w:val="TableGrid"/>
        <w:tblW w:w="13255" w:type="dxa"/>
        <w:tblInd w:w="5" w:type="dxa"/>
        <w:tblCellMar>
          <w:top w:w="50" w:type="dxa"/>
          <w:left w:w="107" w:type="dxa"/>
          <w:right w:w="115" w:type="dxa"/>
        </w:tblCellMar>
        <w:tblLook w:val="04A0" w:firstRow="1" w:lastRow="0" w:firstColumn="1" w:lastColumn="0" w:noHBand="0" w:noVBand="1"/>
      </w:tblPr>
      <w:tblGrid>
        <w:gridCol w:w="7418"/>
        <w:gridCol w:w="1762"/>
        <w:gridCol w:w="1579"/>
        <w:gridCol w:w="2496"/>
      </w:tblGrid>
      <w:tr w:rsidR="00FB6B49" w14:paraId="6139C078" w14:textId="77777777">
        <w:trPr>
          <w:trHeight w:val="516"/>
        </w:trPr>
        <w:tc>
          <w:tcPr>
            <w:tcW w:w="13255" w:type="dxa"/>
            <w:gridSpan w:val="4"/>
            <w:tcBorders>
              <w:top w:val="single" w:sz="4" w:space="0" w:color="000000"/>
              <w:left w:val="single" w:sz="4" w:space="0" w:color="000000"/>
              <w:bottom w:val="single" w:sz="4" w:space="0" w:color="000000"/>
              <w:right w:val="single" w:sz="4" w:space="0" w:color="000000"/>
            </w:tcBorders>
          </w:tcPr>
          <w:p w14:paraId="73D5841A" w14:textId="5D2DDA19" w:rsidR="00FB6B49" w:rsidRDefault="00022218">
            <w:pPr>
              <w:spacing w:after="0" w:line="259" w:lineRule="auto"/>
              <w:pPrChange w:id="161" w:author="Foteini Papazoglou" w:date="2024-01-15T17:29:00Z">
                <w:pPr>
                  <w:spacing w:after="0" w:line="259" w:lineRule="auto"/>
                  <w:ind w:left="1" w:firstLine="0"/>
                </w:pPr>
              </w:pPrChange>
            </w:pPr>
            <w:r>
              <w:rPr>
                <w:sz w:val="22"/>
              </w:rPr>
              <w:t xml:space="preserve">Objective 3: To ensure that the illegal </w:t>
            </w:r>
            <w:del w:id="162" w:author="Foteini Papazoglou" w:date="2024-01-15T17:29:00Z">
              <w:r w:rsidDel="00272717">
                <w:rPr>
                  <w:sz w:val="22"/>
                </w:rPr>
                <w:delText xml:space="preserve">killing </w:delText>
              </w:r>
            </w:del>
            <w:ins w:id="163" w:author="Foteini Papazoglou" w:date="2024-01-15T17:29:00Z">
              <w:r w:rsidR="00272717">
                <w:rPr>
                  <w:sz w:val="22"/>
                </w:rPr>
                <w:t xml:space="preserve">hunting, taking and trade </w:t>
              </w:r>
            </w:ins>
            <w:r>
              <w:rPr>
                <w:sz w:val="22"/>
              </w:rPr>
              <w:t xml:space="preserve">of birds is addressed effectively and efficiently in national legislation, that follow common principles across the region </w:t>
            </w:r>
          </w:p>
        </w:tc>
      </w:tr>
      <w:tr w:rsidR="00FB6B49" w14:paraId="4D8A3645" w14:textId="77777777">
        <w:trPr>
          <w:trHeight w:val="264"/>
        </w:trPr>
        <w:tc>
          <w:tcPr>
            <w:tcW w:w="7418" w:type="dxa"/>
            <w:tcBorders>
              <w:top w:val="single" w:sz="4" w:space="0" w:color="000000"/>
              <w:left w:val="single" w:sz="4" w:space="0" w:color="000000"/>
              <w:bottom w:val="single" w:sz="4" w:space="0" w:color="000000"/>
              <w:right w:val="single" w:sz="4" w:space="0" w:color="000000"/>
            </w:tcBorders>
          </w:tcPr>
          <w:p w14:paraId="7F99B280" w14:textId="77777777" w:rsidR="00FB6B49" w:rsidRDefault="00022218">
            <w:pPr>
              <w:spacing w:after="0" w:line="259" w:lineRule="auto"/>
              <w:ind w:left="1" w:firstLine="0"/>
            </w:pPr>
            <w:r>
              <w:rPr>
                <w:sz w:val="22"/>
              </w:rPr>
              <w:t xml:space="preserve">Activity </w:t>
            </w:r>
          </w:p>
        </w:tc>
        <w:tc>
          <w:tcPr>
            <w:tcW w:w="1762" w:type="dxa"/>
            <w:tcBorders>
              <w:top w:val="single" w:sz="4" w:space="0" w:color="000000"/>
              <w:left w:val="single" w:sz="4" w:space="0" w:color="000000"/>
              <w:bottom w:val="single" w:sz="4" w:space="0" w:color="000000"/>
              <w:right w:val="single" w:sz="4" w:space="0" w:color="000000"/>
            </w:tcBorders>
          </w:tcPr>
          <w:p w14:paraId="4661E2D1" w14:textId="77777777" w:rsidR="00FB6B49" w:rsidRDefault="00022218">
            <w:pPr>
              <w:spacing w:after="0" w:line="259" w:lineRule="auto"/>
              <w:ind w:left="1" w:firstLine="0"/>
            </w:pPr>
            <w:r>
              <w:rPr>
                <w:sz w:val="22"/>
              </w:rPr>
              <w:t xml:space="preserve">Priority </w:t>
            </w:r>
          </w:p>
        </w:tc>
        <w:tc>
          <w:tcPr>
            <w:tcW w:w="1579" w:type="dxa"/>
            <w:tcBorders>
              <w:top w:val="single" w:sz="4" w:space="0" w:color="000000"/>
              <w:left w:val="single" w:sz="4" w:space="0" w:color="000000"/>
              <w:bottom w:val="single" w:sz="4" w:space="0" w:color="000000"/>
              <w:right w:val="single" w:sz="4" w:space="0" w:color="000000"/>
            </w:tcBorders>
          </w:tcPr>
          <w:p w14:paraId="344751C1" w14:textId="77777777" w:rsidR="00FB6B49" w:rsidRDefault="00022218">
            <w:pPr>
              <w:spacing w:after="0" w:line="259" w:lineRule="auto"/>
              <w:ind w:left="1" w:firstLine="0"/>
            </w:pPr>
            <w:r>
              <w:rPr>
                <w:sz w:val="22"/>
              </w:rPr>
              <w:t xml:space="preserve">Timescale </w:t>
            </w:r>
          </w:p>
        </w:tc>
        <w:tc>
          <w:tcPr>
            <w:tcW w:w="2496" w:type="dxa"/>
            <w:tcBorders>
              <w:top w:val="single" w:sz="4" w:space="0" w:color="000000"/>
              <w:left w:val="single" w:sz="4" w:space="0" w:color="000000"/>
              <w:bottom w:val="single" w:sz="4" w:space="0" w:color="000000"/>
              <w:right w:val="single" w:sz="4" w:space="0" w:color="000000"/>
            </w:tcBorders>
          </w:tcPr>
          <w:p w14:paraId="2F182D2F" w14:textId="77777777" w:rsidR="00FB6B49" w:rsidRDefault="00022218">
            <w:pPr>
              <w:spacing w:after="0" w:line="259" w:lineRule="auto"/>
              <w:ind w:left="1" w:firstLine="0"/>
            </w:pPr>
            <w:r>
              <w:rPr>
                <w:sz w:val="22"/>
              </w:rPr>
              <w:t xml:space="preserve">Responsibility </w:t>
            </w:r>
          </w:p>
        </w:tc>
      </w:tr>
      <w:tr w:rsidR="00FB6B49" w14:paraId="521C762E" w14:textId="77777777">
        <w:trPr>
          <w:trHeight w:val="264"/>
        </w:trPr>
        <w:tc>
          <w:tcPr>
            <w:tcW w:w="7418" w:type="dxa"/>
            <w:tcBorders>
              <w:top w:val="single" w:sz="4" w:space="0" w:color="000000"/>
              <w:left w:val="single" w:sz="4" w:space="0" w:color="000000"/>
              <w:bottom w:val="single" w:sz="4" w:space="0" w:color="000000"/>
              <w:right w:val="single" w:sz="4" w:space="0" w:color="000000"/>
            </w:tcBorders>
          </w:tcPr>
          <w:p w14:paraId="4A50D8DF" w14:textId="77777777" w:rsidR="00FB6B49" w:rsidRDefault="00022218">
            <w:pPr>
              <w:spacing w:after="0" w:line="259" w:lineRule="auto"/>
              <w:ind w:left="1" w:firstLine="0"/>
            </w:pPr>
            <w:r>
              <w:rPr>
                <w:sz w:val="22"/>
              </w:rPr>
              <w:t xml:space="preserve">Organize Regional workshop on hunting legislation. </w:t>
            </w:r>
          </w:p>
        </w:tc>
        <w:tc>
          <w:tcPr>
            <w:tcW w:w="1762" w:type="dxa"/>
            <w:tcBorders>
              <w:top w:val="single" w:sz="4" w:space="0" w:color="000000"/>
              <w:left w:val="single" w:sz="4" w:space="0" w:color="000000"/>
              <w:bottom w:val="single" w:sz="4" w:space="0" w:color="000000"/>
              <w:right w:val="single" w:sz="4" w:space="0" w:color="000000"/>
            </w:tcBorders>
          </w:tcPr>
          <w:p w14:paraId="1A9CBAC1" w14:textId="77777777" w:rsidR="00FB6B49" w:rsidRDefault="00022218">
            <w:pPr>
              <w:spacing w:after="0" w:line="259" w:lineRule="auto"/>
              <w:ind w:left="8" w:firstLine="0"/>
            </w:pPr>
            <w:r>
              <w:rPr>
                <w:sz w:val="22"/>
              </w:rPr>
              <w:t xml:space="preserve"> </w:t>
            </w:r>
          </w:p>
        </w:tc>
        <w:tc>
          <w:tcPr>
            <w:tcW w:w="1579" w:type="dxa"/>
            <w:tcBorders>
              <w:top w:val="single" w:sz="4" w:space="0" w:color="000000"/>
              <w:left w:val="single" w:sz="4" w:space="0" w:color="000000"/>
              <w:bottom w:val="single" w:sz="4" w:space="0" w:color="000000"/>
              <w:right w:val="single" w:sz="4" w:space="0" w:color="000000"/>
            </w:tcBorders>
          </w:tcPr>
          <w:p w14:paraId="09B54C7E" w14:textId="77777777" w:rsidR="00FB6B49" w:rsidRDefault="00022218">
            <w:pPr>
              <w:spacing w:after="0" w:line="259" w:lineRule="auto"/>
              <w:ind w:left="7" w:firstLine="0"/>
            </w:pPr>
            <w:r>
              <w:rPr>
                <w:sz w:val="22"/>
              </w:rPr>
              <w:t xml:space="preserve"> </w:t>
            </w:r>
          </w:p>
        </w:tc>
        <w:tc>
          <w:tcPr>
            <w:tcW w:w="2496" w:type="dxa"/>
            <w:tcBorders>
              <w:top w:val="single" w:sz="4" w:space="0" w:color="000000"/>
              <w:left w:val="single" w:sz="4" w:space="0" w:color="000000"/>
              <w:bottom w:val="single" w:sz="4" w:space="0" w:color="000000"/>
              <w:right w:val="single" w:sz="4" w:space="0" w:color="000000"/>
            </w:tcBorders>
          </w:tcPr>
          <w:p w14:paraId="0B44311A" w14:textId="77777777" w:rsidR="00FB6B49" w:rsidRDefault="00022218">
            <w:pPr>
              <w:spacing w:after="0" w:line="259" w:lineRule="auto"/>
              <w:ind w:left="7" w:firstLine="0"/>
            </w:pPr>
            <w:r>
              <w:rPr>
                <w:sz w:val="22"/>
              </w:rPr>
              <w:t xml:space="preserve"> </w:t>
            </w:r>
          </w:p>
        </w:tc>
      </w:tr>
      <w:tr w:rsidR="00FB6B49" w14:paraId="4D965730" w14:textId="77777777">
        <w:trPr>
          <w:trHeight w:val="262"/>
        </w:trPr>
        <w:tc>
          <w:tcPr>
            <w:tcW w:w="7418" w:type="dxa"/>
            <w:tcBorders>
              <w:top w:val="single" w:sz="4" w:space="0" w:color="000000"/>
              <w:left w:val="single" w:sz="4" w:space="0" w:color="000000"/>
              <w:bottom w:val="single" w:sz="4" w:space="0" w:color="000000"/>
              <w:right w:val="single" w:sz="4" w:space="0" w:color="000000"/>
            </w:tcBorders>
          </w:tcPr>
          <w:p w14:paraId="28EEA458" w14:textId="77777777" w:rsidR="00FB6B49" w:rsidRDefault="00022218">
            <w:pPr>
              <w:spacing w:after="0" w:line="259" w:lineRule="auto"/>
              <w:ind w:left="1" w:firstLine="0"/>
            </w:pPr>
            <w:r>
              <w:rPr>
                <w:sz w:val="22"/>
              </w:rPr>
              <w:t xml:space="preserve">Develop common standards for national hunting legislation. </w:t>
            </w:r>
          </w:p>
        </w:tc>
        <w:tc>
          <w:tcPr>
            <w:tcW w:w="1762" w:type="dxa"/>
            <w:tcBorders>
              <w:top w:val="single" w:sz="4" w:space="0" w:color="000000"/>
              <w:left w:val="single" w:sz="4" w:space="0" w:color="000000"/>
              <w:bottom w:val="single" w:sz="4" w:space="0" w:color="000000"/>
              <w:right w:val="single" w:sz="4" w:space="0" w:color="000000"/>
            </w:tcBorders>
          </w:tcPr>
          <w:p w14:paraId="66239171" w14:textId="77777777" w:rsidR="00FB6B49" w:rsidRDefault="00022218">
            <w:pPr>
              <w:spacing w:after="0" w:line="259" w:lineRule="auto"/>
              <w:ind w:left="1" w:firstLine="0"/>
            </w:pPr>
            <w:r>
              <w:rPr>
                <w:sz w:val="22"/>
              </w:rPr>
              <w:t xml:space="preserve"> </w:t>
            </w:r>
          </w:p>
        </w:tc>
        <w:tc>
          <w:tcPr>
            <w:tcW w:w="1579" w:type="dxa"/>
            <w:tcBorders>
              <w:top w:val="single" w:sz="4" w:space="0" w:color="000000"/>
              <w:left w:val="single" w:sz="4" w:space="0" w:color="000000"/>
              <w:bottom w:val="single" w:sz="4" w:space="0" w:color="000000"/>
              <w:right w:val="single" w:sz="4" w:space="0" w:color="000000"/>
            </w:tcBorders>
          </w:tcPr>
          <w:p w14:paraId="7D8F9535" w14:textId="77777777" w:rsidR="00FB6B49" w:rsidRDefault="00022218">
            <w:pPr>
              <w:spacing w:after="0" w:line="259" w:lineRule="auto"/>
              <w:ind w:left="1" w:firstLine="0"/>
            </w:pPr>
            <w:r>
              <w:rPr>
                <w:sz w:val="22"/>
              </w:rPr>
              <w:t xml:space="preserve"> </w:t>
            </w:r>
          </w:p>
        </w:tc>
        <w:tc>
          <w:tcPr>
            <w:tcW w:w="2496" w:type="dxa"/>
            <w:tcBorders>
              <w:top w:val="single" w:sz="4" w:space="0" w:color="000000"/>
              <w:left w:val="single" w:sz="4" w:space="0" w:color="000000"/>
              <w:bottom w:val="single" w:sz="4" w:space="0" w:color="000000"/>
              <w:right w:val="single" w:sz="4" w:space="0" w:color="000000"/>
            </w:tcBorders>
          </w:tcPr>
          <w:p w14:paraId="085C0772" w14:textId="77777777" w:rsidR="00FB6B49" w:rsidRDefault="00022218">
            <w:pPr>
              <w:spacing w:after="0" w:line="259" w:lineRule="auto"/>
              <w:ind w:left="1" w:firstLine="0"/>
            </w:pPr>
            <w:r>
              <w:rPr>
                <w:sz w:val="22"/>
              </w:rPr>
              <w:t xml:space="preserve"> </w:t>
            </w:r>
          </w:p>
        </w:tc>
      </w:tr>
      <w:tr w:rsidR="00FB6B49" w14:paraId="71AE8EF7" w14:textId="77777777">
        <w:trPr>
          <w:trHeight w:val="264"/>
        </w:trPr>
        <w:tc>
          <w:tcPr>
            <w:tcW w:w="7418" w:type="dxa"/>
            <w:tcBorders>
              <w:top w:val="single" w:sz="4" w:space="0" w:color="000000"/>
              <w:left w:val="single" w:sz="4" w:space="0" w:color="000000"/>
              <w:bottom w:val="single" w:sz="4" w:space="0" w:color="000000"/>
              <w:right w:val="single" w:sz="4" w:space="0" w:color="000000"/>
            </w:tcBorders>
          </w:tcPr>
          <w:p w14:paraId="1B9B9DD0" w14:textId="77777777" w:rsidR="00FB6B49" w:rsidRDefault="00022218">
            <w:pPr>
              <w:spacing w:after="0" w:line="259" w:lineRule="auto"/>
              <w:ind w:left="1" w:firstLine="0"/>
            </w:pPr>
            <w:r>
              <w:rPr>
                <w:sz w:val="22"/>
              </w:rPr>
              <w:t xml:space="preserve"> </w:t>
            </w:r>
          </w:p>
        </w:tc>
        <w:tc>
          <w:tcPr>
            <w:tcW w:w="1762" w:type="dxa"/>
            <w:tcBorders>
              <w:top w:val="single" w:sz="4" w:space="0" w:color="000000"/>
              <w:left w:val="single" w:sz="4" w:space="0" w:color="000000"/>
              <w:bottom w:val="single" w:sz="4" w:space="0" w:color="000000"/>
              <w:right w:val="single" w:sz="4" w:space="0" w:color="000000"/>
            </w:tcBorders>
          </w:tcPr>
          <w:p w14:paraId="3C01F214" w14:textId="77777777" w:rsidR="00FB6B49" w:rsidRDefault="00022218">
            <w:pPr>
              <w:spacing w:after="0" w:line="259" w:lineRule="auto"/>
              <w:ind w:left="0" w:firstLine="0"/>
            </w:pPr>
            <w:r>
              <w:rPr>
                <w:sz w:val="22"/>
              </w:rPr>
              <w:t xml:space="preserve"> </w:t>
            </w:r>
          </w:p>
        </w:tc>
        <w:tc>
          <w:tcPr>
            <w:tcW w:w="1579" w:type="dxa"/>
            <w:tcBorders>
              <w:top w:val="single" w:sz="4" w:space="0" w:color="000000"/>
              <w:left w:val="single" w:sz="4" w:space="0" w:color="000000"/>
              <w:bottom w:val="single" w:sz="4" w:space="0" w:color="000000"/>
              <w:right w:val="single" w:sz="4" w:space="0" w:color="000000"/>
            </w:tcBorders>
          </w:tcPr>
          <w:p w14:paraId="31B0C7FA" w14:textId="77777777" w:rsidR="00FB6B49" w:rsidRDefault="00022218">
            <w:pPr>
              <w:spacing w:after="0" w:line="259" w:lineRule="auto"/>
              <w:ind w:left="2" w:firstLine="0"/>
            </w:pPr>
            <w:r>
              <w:rPr>
                <w:sz w:val="22"/>
              </w:rPr>
              <w:t xml:space="preserve"> </w:t>
            </w:r>
          </w:p>
        </w:tc>
        <w:tc>
          <w:tcPr>
            <w:tcW w:w="2496" w:type="dxa"/>
            <w:tcBorders>
              <w:top w:val="single" w:sz="4" w:space="0" w:color="000000"/>
              <w:left w:val="single" w:sz="4" w:space="0" w:color="000000"/>
              <w:bottom w:val="single" w:sz="4" w:space="0" w:color="000000"/>
              <w:right w:val="single" w:sz="4" w:space="0" w:color="000000"/>
            </w:tcBorders>
          </w:tcPr>
          <w:p w14:paraId="65F48C12" w14:textId="77777777" w:rsidR="00FB6B49" w:rsidRDefault="00022218">
            <w:pPr>
              <w:spacing w:after="0" w:line="259" w:lineRule="auto"/>
              <w:ind w:left="2" w:firstLine="0"/>
            </w:pPr>
            <w:r>
              <w:rPr>
                <w:sz w:val="22"/>
              </w:rPr>
              <w:t xml:space="preserve"> </w:t>
            </w:r>
          </w:p>
        </w:tc>
      </w:tr>
    </w:tbl>
    <w:p w14:paraId="50AF804E" w14:textId="77777777" w:rsidR="00FB6B49" w:rsidRDefault="00022218">
      <w:pPr>
        <w:spacing w:after="0" w:line="259" w:lineRule="auto"/>
        <w:ind w:left="0" w:firstLine="0"/>
      </w:pPr>
      <w:r>
        <w:rPr>
          <w:sz w:val="22"/>
        </w:rPr>
        <w:t xml:space="preserve"> </w:t>
      </w:r>
    </w:p>
    <w:tbl>
      <w:tblPr>
        <w:tblStyle w:val="TableGrid"/>
        <w:tblW w:w="13255" w:type="dxa"/>
        <w:tblInd w:w="5" w:type="dxa"/>
        <w:tblCellMar>
          <w:top w:w="50" w:type="dxa"/>
          <w:left w:w="107" w:type="dxa"/>
          <w:right w:w="84" w:type="dxa"/>
        </w:tblCellMar>
        <w:tblLook w:val="04A0" w:firstRow="1" w:lastRow="0" w:firstColumn="1" w:lastColumn="0" w:noHBand="0" w:noVBand="1"/>
      </w:tblPr>
      <w:tblGrid>
        <w:gridCol w:w="7457"/>
        <w:gridCol w:w="1742"/>
        <w:gridCol w:w="1574"/>
        <w:gridCol w:w="2482"/>
      </w:tblGrid>
      <w:tr w:rsidR="00FB6B49" w14:paraId="069C45CB" w14:textId="77777777">
        <w:trPr>
          <w:trHeight w:val="516"/>
        </w:trPr>
        <w:tc>
          <w:tcPr>
            <w:tcW w:w="13255" w:type="dxa"/>
            <w:gridSpan w:val="4"/>
            <w:tcBorders>
              <w:top w:val="single" w:sz="4" w:space="0" w:color="000000"/>
              <w:left w:val="single" w:sz="4" w:space="0" w:color="000000"/>
              <w:bottom w:val="single" w:sz="4" w:space="0" w:color="000000"/>
              <w:right w:val="single" w:sz="4" w:space="0" w:color="000000"/>
            </w:tcBorders>
          </w:tcPr>
          <w:p w14:paraId="77DA23CC" w14:textId="77777777" w:rsidR="00FB6B49" w:rsidRDefault="00022218">
            <w:pPr>
              <w:spacing w:after="0" w:line="259" w:lineRule="auto"/>
              <w:ind w:left="1" w:firstLine="0"/>
            </w:pPr>
            <w:r>
              <w:rPr>
                <w:sz w:val="22"/>
              </w:rPr>
              <w:t xml:space="preserve">Objective 4: To ensure effective and efficient enforcement of relevant legislation is undertaken, through the law enforcement agencies and the judiciary </w:t>
            </w:r>
          </w:p>
        </w:tc>
      </w:tr>
      <w:tr w:rsidR="00FB6B49" w14:paraId="1B7F2B56" w14:textId="77777777">
        <w:trPr>
          <w:trHeight w:val="264"/>
        </w:trPr>
        <w:tc>
          <w:tcPr>
            <w:tcW w:w="7457" w:type="dxa"/>
            <w:tcBorders>
              <w:top w:val="single" w:sz="4" w:space="0" w:color="000000"/>
              <w:left w:val="single" w:sz="4" w:space="0" w:color="000000"/>
              <w:bottom w:val="single" w:sz="4" w:space="0" w:color="000000"/>
              <w:right w:val="single" w:sz="4" w:space="0" w:color="000000"/>
            </w:tcBorders>
          </w:tcPr>
          <w:p w14:paraId="342E39D0" w14:textId="77777777" w:rsidR="00FB6B49" w:rsidRDefault="00022218">
            <w:pPr>
              <w:spacing w:after="0" w:line="259" w:lineRule="auto"/>
              <w:ind w:left="1" w:firstLine="0"/>
            </w:pPr>
            <w:r>
              <w:rPr>
                <w:sz w:val="22"/>
              </w:rPr>
              <w:t xml:space="preserve">Activity </w:t>
            </w:r>
          </w:p>
        </w:tc>
        <w:tc>
          <w:tcPr>
            <w:tcW w:w="1742" w:type="dxa"/>
            <w:tcBorders>
              <w:top w:val="single" w:sz="4" w:space="0" w:color="000000"/>
              <w:left w:val="single" w:sz="4" w:space="0" w:color="000000"/>
              <w:bottom w:val="single" w:sz="4" w:space="0" w:color="000000"/>
              <w:right w:val="single" w:sz="4" w:space="0" w:color="000000"/>
            </w:tcBorders>
          </w:tcPr>
          <w:p w14:paraId="6C6CBBD3" w14:textId="77777777" w:rsidR="00FB6B49" w:rsidRDefault="00022218">
            <w:pPr>
              <w:spacing w:after="0" w:line="259" w:lineRule="auto"/>
              <w:ind w:left="1" w:firstLine="0"/>
            </w:pPr>
            <w:r>
              <w:rPr>
                <w:sz w:val="22"/>
              </w:rPr>
              <w:t xml:space="preserve">Priority </w:t>
            </w:r>
          </w:p>
        </w:tc>
        <w:tc>
          <w:tcPr>
            <w:tcW w:w="1574" w:type="dxa"/>
            <w:tcBorders>
              <w:top w:val="single" w:sz="4" w:space="0" w:color="000000"/>
              <w:left w:val="single" w:sz="4" w:space="0" w:color="000000"/>
              <w:bottom w:val="single" w:sz="4" w:space="0" w:color="000000"/>
              <w:right w:val="single" w:sz="4" w:space="0" w:color="000000"/>
            </w:tcBorders>
          </w:tcPr>
          <w:p w14:paraId="226E70A2" w14:textId="77777777" w:rsidR="00FB6B49" w:rsidRDefault="00022218">
            <w:pPr>
              <w:spacing w:after="0" w:line="259" w:lineRule="auto"/>
              <w:ind w:left="1" w:firstLine="0"/>
            </w:pPr>
            <w:r>
              <w:rPr>
                <w:sz w:val="22"/>
              </w:rPr>
              <w:t xml:space="preserve">Timescale </w:t>
            </w:r>
          </w:p>
        </w:tc>
        <w:tc>
          <w:tcPr>
            <w:tcW w:w="2482" w:type="dxa"/>
            <w:tcBorders>
              <w:top w:val="single" w:sz="4" w:space="0" w:color="000000"/>
              <w:left w:val="single" w:sz="4" w:space="0" w:color="000000"/>
              <w:bottom w:val="single" w:sz="4" w:space="0" w:color="000000"/>
              <w:right w:val="single" w:sz="4" w:space="0" w:color="000000"/>
            </w:tcBorders>
          </w:tcPr>
          <w:p w14:paraId="01E3CEBF" w14:textId="77777777" w:rsidR="00FB6B49" w:rsidRDefault="00022218">
            <w:pPr>
              <w:spacing w:after="0" w:line="259" w:lineRule="auto"/>
              <w:ind w:left="3" w:firstLine="0"/>
            </w:pPr>
            <w:r>
              <w:rPr>
                <w:sz w:val="22"/>
              </w:rPr>
              <w:t xml:space="preserve">Responsibility </w:t>
            </w:r>
          </w:p>
        </w:tc>
      </w:tr>
      <w:tr w:rsidR="00FB6B49" w14:paraId="4F464DA7" w14:textId="77777777">
        <w:trPr>
          <w:trHeight w:val="516"/>
        </w:trPr>
        <w:tc>
          <w:tcPr>
            <w:tcW w:w="7457" w:type="dxa"/>
            <w:tcBorders>
              <w:top w:val="single" w:sz="4" w:space="0" w:color="000000"/>
              <w:left w:val="single" w:sz="4" w:space="0" w:color="000000"/>
              <w:bottom w:val="single" w:sz="4" w:space="0" w:color="000000"/>
              <w:right w:val="single" w:sz="4" w:space="0" w:color="000000"/>
            </w:tcBorders>
          </w:tcPr>
          <w:p w14:paraId="78AE53B0" w14:textId="77777777" w:rsidR="00FB6B49" w:rsidRDefault="00022218">
            <w:pPr>
              <w:spacing w:after="0" w:line="259" w:lineRule="auto"/>
              <w:ind w:left="1" w:firstLine="0"/>
            </w:pPr>
            <w:r>
              <w:rPr>
                <w:sz w:val="22"/>
              </w:rPr>
              <w:lastRenderedPageBreak/>
              <w:t>Conduct situation analysis of the enforcement of relevant legislation (based on existing tools (e. g. ICCWC Analytic Toolkit</w:t>
            </w:r>
            <w:r>
              <w:rPr>
                <w:sz w:val="22"/>
                <w:vertAlign w:val="superscript"/>
              </w:rPr>
              <w:footnoteReference w:id="4"/>
            </w:r>
            <w:r>
              <w:rPr>
                <w:sz w:val="22"/>
                <w:vertAlign w:val="superscript"/>
              </w:rPr>
              <w:t>)</w:t>
            </w:r>
            <w:r>
              <w:rPr>
                <w:sz w:val="22"/>
              </w:rPr>
              <w:t xml:space="preserve"> </w:t>
            </w:r>
          </w:p>
        </w:tc>
        <w:tc>
          <w:tcPr>
            <w:tcW w:w="1742" w:type="dxa"/>
            <w:tcBorders>
              <w:top w:val="single" w:sz="4" w:space="0" w:color="000000"/>
              <w:left w:val="single" w:sz="4" w:space="0" w:color="000000"/>
              <w:bottom w:val="single" w:sz="4" w:space="0" w:color="000000"/>
              <w:right w:val="single" w:sz="4" w:space="0" w:color="000000"/>
            </w:tcBorders>
          </w:tcPr>
          <w:p w14:paraId="52CD88CA" w14:textId="77777777" w:rsidR="00FB6B49" w:rsidRDefault="00022218">
            <w:pPr>
              <w:spacing w:after="0" w:line="259" w:lineRule="auto"/>
              <w:ind w:left="1" w:firstLine="0"/>
            </w:pPr>
            <w:r>
              <w:rPr>
                <w:sz w:val="22"/>
              </w:rPr>
              <w:t xml:space="preserve"> </w:t>
            </w:r>
          </w:p>
        </w:tc>
        <w:tc>
          <w:tcPr>
            <w:tcW w:w="1574" w:type="dxa"/>
            <w:tcBorders>
              <w:top w:val="single" w:sz="4" w:space="0" w:color="000000"/>
              <w:left w:val="single" w:sz="4" w:space="0" w:color="000000"/>
              <w:bottom w:val="single" w:sz="4" w:space="0" w:color="000000"/>
              <w:right w:val="single" w:sz="4" w:space="0" w:color="000000"/>
            </w:tcBorders>
          </w:tcPr>
          <w:p w14:paraId="32057EFB" w14:textId="77777777" w:rsidR="00FB6B49" w:rsidRDefault="00022218">
            <w:pPr>
              <w:spacing w:after="0" w:line="259" w:lineRule="auto"/>
              <w:ind w:left="2" w:firstLine="0"/>
            </w:pPr>
            <w:r>
              <w:rPr>
                <w:sz w:val="22"/>
              </w:rPr>
              <w:t xml:space="preserve"> </w:t>
            </w:r>
          </w:p>
        </w:tc>
        <w:tc>
          <w:tcPr>
            <w:tcW w:w="2482" w:type="dxa"/>
            <w:tcBorders>
              <w:top w:val="single" w:sz="4" w:space="0" w:color="000000"/>
              <w:left w:val="single" w:sz="4" w:space="0" w:color="000000"/>
              <w:bottom w:val="single" w:sz="4" w:space="0" w:color="000000"/>
              <w:right w:val="single" w:sz="4" w:space="0" w:color="000000"/>
            </w:tcBorders>
          </w:tcPr>
          <w:p w14:paraId="17E5359C" w14:textId="77777777" w:rsidR="00FB6B49" w:rsidRDefault="00022218">
            <w:pPr>
              <w:spacing w:after="0" w:line="259" w:lineRule="auto"/>
              <w:ind w:left="0" w:firstLine="0"/>
            </w:pPr>
            <w:r>
              <w:rPr>
                <w:sz w:val="22"/>
              </w:rPr>
              <w:t xml:space="preserve"> </w:t>
            </w:r>
          </w:p>
        </w:tc>
      </w:tr>
      <w:tr w:rsidR="00FB6B49" w14:paraId="25E28E8B" w14:textId="77777777">
        <w:trPr>
          <w:trHeight w:val="516"/>
        </w:trPr>
        <w:tc>
          <w:tcPr>
            <w:tcW w:w="7457" w:type="dxa"/>
            <w:tcBorders>
              <w:top w:val="single" w:sz="4" w:space="0" w:color="000000"/>
              <w:left w:val="single" w:sz="4" w:space="0" w:color="000000"/>
              <w:bottom w:val="single" w:sz="4" w:space="0" w:color="000000"/>
              <w:right w:val="single" w:sz="4" w:space="0" w:color="000000"/>
            </w:tcBorders>
          </w:tcPr>
          <w:p w14:paraId="571DF168" w14:textId="77777777" w:rsidR="00FB6B49" w:rsidRDefault="00022218">
            <w:pPr>
              <w:spacing w:after="0" w:line="259" w:lineRule="auto"/>
              <w:ind w:left="1" w:firstLine="0"/>
            </w:pPr>
            <w:r>
              <w:rPr>
                <w:sz w:val="22"/>
              </w:rPr>
              <w:t xml:space="preserve">Build technical capacity of law enforcement agencies through training courses and exchange visits. </w:t>
            </w:r>
          </w:p>
        </w:tc>
        <w:tc>
          <w:tcPr>
            <w:tcW w:w="1742" w:type="dxa"/>
            <w:tcBorders>
              <w:top w:val="single" w:sz="4" w:space="0" w:color="000000"/>
              <w:left w:val="single" w:sz="4" w:space="0" w:color="000000"/>
              <w:bottom w:val="single" w:sz="4" w:space="0" w:color="000000"/>
              <w:right w:val="single" w:sz="4" w:space="0" w:color="000000"/>
            </w:tcBorders>
          </w:tcPr>
          <w:p w14:paraId="32C318A5" w14:textId="77777777" w:rsidR="00FB6B49" w:rsidRDefault="00022218">
            <w:pPr>
              <w:spacing w:after="0" w:line="259" w:lineRule="auto"/>
              <w:ind w:left="1" w:firstLine="0"/>
            </w:pPr>
            <w:r>
              <w:rPr>
                <w:sz w:val="22"/>
              </w:rPr>
              <w:t xml:space="preserve"> </w:t>
            </w:r>
          </w:p>
        </w:tc>
        <w:tc>
          <w:tcPr>
            <w:tcW w:w="1574" w:type="dxa"/>
            <w:tcBorders>
              <w:top w:val="single" w:sz="4" w:space="0" w:color="000000"/>
              <w:left w:val="single" w:sz="4" w:space="0" w:color="000000"/>
              <w:bottom w:val="single" w:sz="4" w:space="0" w:color="000000"/>
              <w:right w:val="single" w:sz="4" w:space="0" w:color="000000"/>
            </w:tcBorders>
          </w:tcPr>
          <w:p w14:paraId="01954112" w14:textId="77777777" w:rsidR="00FB6B49" w:rsidRDefault="00022218">
            <w:pPr>
              <w:spacing w:after="0" w:line="259" w:lineRule="auto"/>
              <w:ind w:left="2" w:firstLine="0"/>
            </w:pPr>
            <w:r>
              <w:rPr>
                <w:sz w:val="22"/>
              </w:rPr>
              <w:t xml:space="preserve"> </w:t>
            </w:r>
          </w:p>
        </w:tc>
        <w:tc>
          <w:tcPr>
            <w:tcW w:w="2482" w:type="dxa"/>
            <w:tcBorders>
              <w:top w:val="single" w:sz="4" w:space="0" w:color="000000"/>
              <w:left w:val="single" w:sz="4" w:space="0" w:color="000000"/>
              <w:bottom w:val="single" w:sz="4" w:space="0" w:color="000000"/>
              <w:right w:val="single" w:sz="4" w:space="0" w:color="000000"/>
            </w:tcBorders>
          </w:tcPr>
          <w:p w14:paraId="55EDFBD2" w14:textId="77777777" w:rsidR="00FB6B49" w:rsidRDefault="00022218">
            <w:pPr>
              <w:spacing w:after="0" w:line="259" w:lineRule="auto"/>
              <w:ind w:left="0" w:firstLine="0"/>
            </w:pPr>
            <w:r>
              <w:rPr>
                <w:sz w:val="22"/>
              </w:rPr>
              <w:t xml:space="preserve"> </w:t>
            </w:r>
          </w:p>
        </w:tc>
      </w:tr>
      <w:tr w:rsidR="00FB6B49" w14:paraId="7037A627" w14:textId="77777777">
        <w:trPr>
          <w:trHeight w:val="516"/>
        </w:trPr>
        <w:tc>
          <w:tcPr>
            <w:tcW w:w="7457" w:type="dxa"/>
            <w:tcBorders>
              <w:top w:val="single" w:sz="4" w:space="0" w:color="000000"/>
              <w:left w:val="single" w:sz="4" w:space="0" w:color="000000"/>
              <w:bottom w:val="single" w:sz="4" w:space="0" w:color="000000"/>
              <w:right w:val="single" w:sz="4" w:space="0" w:color="000000"/>
            </w:tcBorders>
          </w:tcPr>
          <w:p w14:paraId="7F8334F9" w14:textId="77777777" w:rsidR="00FB6B49" w:rsidRDefault="00022218">
            <w:pPr>
              <w:spacing w:after="0" w:line="259" w:lineRule="auto"/>
              <w:ind w:left="1" w:firstLine="0"/>
            </w:pPr>
            <w:r>
              <w:rPr>
                <w:sz w:val="22"/>
              </w:rPr>
              <w:t xml:space="preserve">Allocate to law enforcement agencies sufficient resources to properly enforce legislation. </w:t>
            </w:r>
          </w:p>
        </w:tc>
        <w:tc>
          <w:tcPr>
            <w:tcW w:w="1742" w:type="dxa"/>
            <w:tcBorders>
              <w:top w:val="single" w:sz="4" w:space="0" w:color="000000"/>
              <w:left w:val="single" w:sz="4" w:space="0" w:color="000000"/>
              <w:bottom w:val="single" w:sz="4" w:space="0" w:color="000000"/>
              <w:right w:val="single" w:sz="4" w:space="0" w:color="000000"/>
            </w:tcBorders>
          </w:tcPr>
          <w:p w14:paraId="6794236C" w14:textId="77777777" w:rsidR="00FB6B49" w:rsidRDefault="00022218">
            <w:pPr>
              <w:spacing w:after="0" w:line="259" w:lineRule="auto"/>
              <w:ind w:left="1" w:firstLine="0"/>
            </w:pPr>
            <w:r>
              <w:rPr>
                <w:sz w:val="22"/>
              </w:rPr>
              <w:t xml:space="preserve"> </w:t>
            </w:r>
          </w:p>
        </w:tc>
        <w:tc>
          <w:tcPr>
            <w:tcW w:w="1574" w:type="dxa"/>
            <w:tcBorders>
              <w:top w:val="single" w:sz="4" w:space="0" w:color="000000"/>
              <w:left w:val="single" w:sz="4" w:space="0" w:color="000000"/>
              <w:bottom w:val="single" w:sz="4" w:space="0" w:color="000000"/>
              <w:right w:val="single" w:sz="4" w:space="0" w:color="000000"/>
            </w:tcBorders>
          </w:tcPr>
          <w:p w14:paraId="391FE6E3" w14:textId="77777777" w:rsidR="00FB6B49" w:rsidRDefault="00022218">
            <w:pPr>
              <w:spacing w:after="0" w:line="259" w:lineRule="auto"/>
              <w:ind w:left="2" w:firstLine="0"/>
            </w:pPr>
            <w:r>
              <w:rPr>
                <w:sz w:val="22"/>
              </w:rPr>
              <w:t xml:space="preserve"> </w:t>
            </w:r>
          </w:p>
        </w:tc>
        <w:tc>
          <w:tcPr>
            <w:tcW w:w="2482" w:type="dxa"/>
            <w:tcBorders>
              <w:top w:val="single" w:sz="4" w:space="0" w:color="000000"/>
              <w:left w:val="single" w:sz="4" w:space="0" w:color="000000"/>
              <w:bottom w:val="single" w:sz="4" w:space="0" w:color="000000"/>
              <w:right w:val="single" w:sz="4" w:space="0" w:color="000000"/>
            </w:tcBorders>
          </w:tcPr>
          <w:p w14:paraId="17E96796" w14:textId="77777777" w:rsidR="00FB6B49" w:rsidRDefault="00022218">
            <w:pPr>
              <w:spacing w:after="0" w:line="259" w:lineRule="auto"/>
              <w:ind w:left="0" w:firstLine="0"/>
            </w:pPr>
            <w:r>
              <w:rPr>
                <w:sz w:val="22"/>
              </w:rPr>
              <w:t xml:space="preserve"> </w:t>
            </w:r>
          </w:p>
        </w:tc>
      </w:tr>
      <w:tr w:rsidR="00FB6B49" w14:paraId="52A1529D" w14:textId="77777777">
        <w:trPr>
          <w:trHeight w:val="324"/>
        </w:trPr>
        <w:tc>
          <w:tcPr>
            <w:tcW w:w="7457" w:type="dxa"/>
            <w:tcBorders>
              <w:top w:val="single" w:sz="4" w:space="0" w:color="000000"/>
              <w:left w:val="single" w:sz="4" w:space="0" w:color="000000"/>
              <w:bottom w:val="single" w:sz="4" w:space="0" w:color="000000"/>
              <w:right w:val="single" w:sz="4" w:space="0" w:color="000000"/>
            </w:tcBorders>
          </w:tcPr>
          <w:p w14:paraId="21EE1D02" w14:textId="77777777" w:rsidR="00FB6B49" w:rsidRDefault="00022218">
            <w:pPr>
              <w:spacing w:after="0" w:line="259" w:lineRule="auto"/>
              <w:ind w:left="24" w:firstLine="0"/>
              <w:jc w:val="center"/>
            </w:pPr>
            <w:r>
              <w:rPr>
                <w:sz w:val="22"/>
              </w:rPr>
              <w:t xml:space="preserve"> </w:t>
            </w:r>
          </w:p>
        </w:tc>
        <w:tc>
          <w:tcPr>
            <w:tcW w:w="1742" w:type="dxa"/>
            <w:tcBorders>
              <w:top w:val="single" w:sz="4" w:space="0" w:color="000000"/>
              <w:left w:val="single" w:sz="4" w:space="0" w:color="000000"/>
              <w:bottom w:val="single" w:sz="4" w:space="0" w:color="000000"/>
              <w:right w:val="single" w:sz="4" w:space="0" w:color="000000"/>
            </w:tcBorders>
          </w:tcPr>
          <w:p w14:paraId="46DB8C80" w14:textId="77777777" w:rsidR="00FB6B49" w:rsidRDefault="00022218">
            <w:pPr>
              <w:spacing w:after="0" w:line="259" w:lineRule="auto"/>
              <w:ind w:left="1" w:firstLine="0"/>
            </w:pPr>
            <w:r>
              <w:rPr>
                <w:sz w:val="22"/>
              </w:rPr>
              <w:t xml:space="preserve"> </w:t>
            </w:r>
          </w:p>
        </w:tc>
        <w:tc>
          <w:tcPr>
            <w:tcW w:w="1574" w:type="dxa"/>
            <w:tcBorders>
              <w:top w:val="single" w:sz="4" w:space="0" w:color="000000"/>
              <w:left w:val="single" w:sz="4" w:space="0" w:color="000000"/>
              <w:bottom w:val="single" w:sz="4" w:space="0" w:color="000000"/>
              <w:right w:val="single" w:sz="4" w:space="0" w:color="000000"/>
            </w:tcBorders>
          </w:tcPr>
          <w:p w14:paraId="6FA9DBDF" w14:textId="77777777" w:rsidR="00FB6B49" w:rsidRDefault="00022218">
            <w:pPr>
              <w:spacing w:after="0" w:line="259" w:lineRule="auto"/>
              <w:ind w:left="2" w:firstLine="0"/>
            </w:pPr>
            <w:r>
              <w:rPr>
                <w:sz w:val="22"/>
              </w:rPr>
              <w:t xml:space="preserve"> </w:t>
            </w:r>
          </w:p>
        </w:tc>
        <w:tc>
          <w:tcPr>
            <w:tcW w:w="2482" w:type="dxa"/>
            <w:tcBorders>
              <w:top w:val="single" w:sz="4" w:space="0" w:color="000000"/>
              <w:left w:val="single" w:sz="4" w:space="0" w:color="000000"/>
              <w:bottom w:val="single" w:sz="4" w:space="0" w:color="000000"/>
              <w:right w:val="single" w:sz="4" w:space="0" w:color="000000"/>
            </w:tcBorders>
          </w:tcPr>
          <w:p w14:paraId="6264DDE4" w14:textId="77777777" w:rsidR="00FB6B49" w:rsidRDefault="00022218">
            <w:pPr>
              <w:spacing w:after="0" w:line="259" w:lineRule="auto"/>
              <w:ind w:left="0" w:firstLine="0"/>
            </w:pPr>
            <w:r>
              <w:rPr>
                <w:sz w:val="22"/>
              </w:rPr>
              <w:t xml:space="preserve"> </w:t>
            </w:r>
          </w:p>
        </w:tc>
      </w:tr>
    </w:tbl>
    <w:p w14:paraId="11EB2243" w14:textId="77777777" w:rsidR="00FB6B49" w:rsidRDefault="00022218">
      <w:pPr>
        <w:spacing w:after="0" w:line="259" w:lineRule="auto"/>
        <w:ind w:left="0" w:firstLine="0"/>
      </w:pPr>
      <w:r>
        <w:rPr>
          <w:sz w:val="22"/>
        </w:rPr>
        <w:t xml:space="preserve"> </w:t>
      </w:r>
    </w:p>
    <w:tbl>
      <w:tblPr>
        <w:tblStyle w:val="TableGrid"/>
        <w:tblW w:w="13255" w:type="dxa"/>
        <w:tblInd w:w="5" w:type="dxa"/>
        <w:tblCellMar>
          <w:top w:w="53" w:type="dxa"/>
          <w:left w:w="108" w:type="dxa"/>
          <w:right w:w="115" w:type="dxa"/>
        </w:tblCellMar>
        <w:tblLook w:val="04A0" w:firstRow="1" w:lastRow="0" w:firstColumn="1" w:lastColumn="0" w:noHBand="0" w:noVBand="1"/>
      </w:tblPr>
      <w:tblGrid>
        <w:gridCol w:w="7475"/>
        <w:gridCol w:w="28"/>
        <w:gridCol w:w="1706"/>
        <w:gridCol w:w="1560"/>
        <w:gridCol w:w="10"/>
        <w:gridCol w:w="2399"/>
        <w:gridCol w:w="77"/>
        <w:tblGridChange w:id="164">
          <w:tblGrid>
            <w:gridCol w:w="5"/>
            <w:gridCol w:w="7470"/>
            <w:gridCol w:w="28"/>
            <w:gridCol w:w="5"/>
            <w:gridCol w:w="1701"/>
            <w:gridCol w:w="5"/>
            <w:gridCol w:w="1555"/>
            <w:gridCol w:w="5"/>
            <w:gridCol w:w="5"/>
            <w:gridCol w:w="2399"/>
            <w:gridCol w:w="5"/>
            <w:gridCol w:w="72"/>
          </w:tblGrid>
        </w:tblGridChange>
      </w:tblGrid>
      <w:tr w:rsidR="00FB6B49" w14:paraId="599F0552" w14:textId="77777777" w:rsidTr="00B92C36">
        <w:trPr>
          <w:gridAfter w:val="1"/>
          <w:wAfter w:w="77" w:type="dxa"/>
          <w:trHeight w:val="554"/>
        </w:trPr>
        <w:tc>
          <w:tcPr>
            <w:tcW w:w="13178" w:type="dxa"/>
            <w:gridSpan w:val="6"/>
            <w:tcBorders>
              <w:top w:val="single" w:sz="4" w:space="0" w:color="000000"/>
              <w:left w:val="single" w:sz="4" w:space="0" w:color="000000"/>
              <w:bottom w:val="single" w:sz="4" w:space="0" w:color="000000"/>
              <w:right w:val="single" w:sz="4" w:space="0" w:color="000000"/>
            </w:tcBorders>
          </w:tcPr>
          <w:p w14:paraId="048E13EC" w14:textId="06E8BEBF" w:rsidR="00FB6B49" w:rsidRDefault="00022218">
            <w:pPr>
              <w:spacing w:after="0" w:line="259" w:lineRule="auto"/>
              <w:ind w:left="0" w:firstLine="0"/>
            </w:pPr>
            <w:r>
              <w:rPr>
                <w:sz w:val="22"/>
              </w:rPr>
              <w:t xml:space="preserve">Objective 5: </w:t>
            </w:r>
            <w:del w:id="165" w:author="Foteini Papazoglou" w:date="2024-01-15T17:30:00Z">
              <w:r w:rsidDel="00B92C36">
                <w:rPr>
                  <w:sz w:val="22"/>
                </w:rPr>
                <w:delText xml:space="preserve">To undertake education and outreach programmes to improve awareness on the prevention of illegal killing, trapping, taking and trade of wild birds </w:delText>
              </w:r>
            </w:del>
            <w:ins w:id="166" w:author="Foteini Papazoglou" w:date="2024-01-15T17:30:00Z">
              <w:r w:rsidR="00B92C36" w:rsidRPr="00B92C36">
                <w:rPr>
                  <w:sz w:val="22"/>
                </w:rPr>
                <w:t>To undertake education</w:t>
              </w:r>
            </w:ins>
            <w:ins w:id="167" w:author="Foteini Papazoglou" w:date="2024-01-15T17:37:00Z">
              <w:r w:rsidR="009039B0">
                <w:rPr>
                  <w:sz w:val="22"/>
                </w:rPr>
                <w:t>,</w:t>
              </w:r>
            </w:ins>
            <w:ins w:id="168" w:author="Foteini Papazoglou" w:date="2024-01-15T17:30:00Z">
              <w:r w:rsidR="00B92C36" w:rsidRPr="00B92C36">
                <w:rPr>
                  <w:sz w:val="22"/>
                </w:rPr>
                <w:t xml:space="preserve"> outreach </w:t>
              </w:r>
              <w:proofErr w:type="spellStart"/>
              <w:r w:rsidR="00B92C36" w:rsidRPr="00B92C36">
                <w:rPr>
                  <w:sz w:val="22"/>
                </w:rPr>
                <w:t>programmes</w:t>
              </w:r>
              <w:proofErr w:type="spellEnd"/>
              <w:r w:rsidR="00B92C36" w:rsidRPr="00B92C36">
                <w:rPr>
                  <w:sz w:val="22"/>
                </w:rPr>
                <w:t xml:space="preserve"> and capacity building to improve awareness on </w:t>
              </w:r>
            </w:ins>
            <w:ins w:id="169" w:author="Foteini Papazoglou" w:date="2024-01-15T17:37:00Z">
              <w:r w:rsidR="009039B0">
                <w:rPr>
                  <w:sz w:val="22"/>
                </w:rPr>
                <w:t>IKB</w:t>
              </w:r>
            </w:ins>
            <w:ins w:id="170" w:author="Foteini Papazoglou" w:date="2024-01-15T17:30:00Z">
              <w:r w:rsidR="00B92C36" w:rsidRPr="00B92C36">
                <w:rPr>
                  <w:sz w:val="22"/>
                </w:rPr>
                <w:t xml:space="preserve"> within and beyond the region</w:t>
              </w:r>
            </w:ins>
          </w:p>
        </w:tc>
      </w:tr>
      <w:tr w:rsidR="00FB6B49" w14:paraId="7C6B239F" w14:textId="77777777" w:rsidTr="009039B0">
        <w:tblPrEx>
          <w:tblW w:w="13255" w:type="dxa"/>
          <w:tblInd w:w="5" w:type="dxa"/>
          <w:tblCellMar>
            <w:top w:w="53" w:type="dxa"/>
            <w:left w:w="108" w:type="dxa"/>
            <w:right w:w="115" w:type="dxa"/>
          </w:tblCellMar>
          <w:tblPrExChange w:id="171" w:author="Foteini Papazoglou" w:date="2024-01-15T17:35:00Z">
            <w:tblPrEx>
              <w:tblW w:w="13255" w:type="dxa"/>
              <w:tblInd w:w="5" w:type="dxa"/>
              <w:tblCellMar>
                <w:top w:w="53" w:type="dxa"/>
                <w:left w:w="108" w:type="dxa"/>
                <w:right w:w="115" w:type="dxa"/>
              </w:tblCellMar>
            </w:tblPrEx>
          </w:tblPrExChange>
        </w:tblPrEx>
        <w:trPr>
          <w:gridAfter w:val="1"/>
          <w:wAfter w:w="77" w:type="dxa"/>
          <w:trHeight w:val="283"/>
          <w:trPrChange w:id="172" w:author="Foteini Papazoglou" w:date="2024-01-15T17:35:00Z">
            <w:trPr>
              <w:gridAfter w:val="1"/>
              <w:wAfter w:w="77" w:type="dxa"/>
              <w:trHeight w:val="283"/>
            </w:trPr>
          </w:trPrChange>
        </w:trPr>
        <w:tc>
          <w:tcPr>
            <w:tcW w:w="7503" w:type="dxa"/>
            <w:gridSpan w:val="2"/>
            <w:tcBorders>
              <w:top w:val="single" w:sz="4" w:space="0" w:color="000000"/>
              <w:left w:val="single" w:sz="4" w:space="0" w:color="000000"/>
              <w:bottom w:val="single" w:sz="4" w:space="0" w:color="000000"/>
              <w:right w:val="single" w:sz="4" w:space="0" w:color="000000"/>
            </w:tcBorders>
            <w:tcPrChange w:id="173" w:author="Foteini Papazoglou" w:date="2024-01-15T17:35:00Z">
              <w:tcPr>
                <w:tcW w:w="7506" w:type="dxa"/>
                <w:gridSpan w:val="3"/>
                <w:tcBorders>
                  <w:top w:val="single" w:sz="4" w:space="0" w:color="000000"/>
                  <w:left w:val="single" w:sz="4" w:space="0" w:color="000000"/>
                  <w:bottom w:val="single" w:sz="4" w:space="0" w:color="000000"/>
                  <w:right w:val="single" w:sz="4" w:space="0" w:color="000000"/>
                </w:tcBorders>
              </w:tcPr>
            </w:tcPrChange>
          </w:tcPr>
          <w:p w14:paraId="449C0AA8" w14:textId="77777777" w:rsidR="00FB6B49" w:rsidRDefault="00022218">
            <w:pPr>
              <w:spacing w:after="0" w:line="259" w:lineRule="auto"/>
              <w:ind w:left="0" w:firstLine="0"/>
            </w:pPr>
            <w:r>
              <w:rPr>
                <w:sz w:val="22"/>
              </w:rPr>
              <w:t xml:space="preserve">Activity </w:t>
            </w:r>
          </w:p>
        </w:tc>
        <w:tc>
          <w:tcPr>
            <w:tcW w:w="1706" w:type="dxa"/>
            <w:tcBorders>
              <w:top w:val="single" w:sz="4" w:space="0" w:color="000000"/>
              <w:left w:val="single" w:sz="4" w:space="0" w:color="000000"/>
              <w:bottom w:val="single" w:sz="4" w:space="0" w:color="000000"/>
              <w:right w:val="single" w:sz="4" w:space="0" w:color="000000"/>
            </w:tcBorders>
            <w:tcPrChange w:id="174" w:author="Foteini Papazoglou" w:date="2024-01-15T17:35:00Z">
              <w:tcPr>
                <w:tcW w:w="1702" w:type="dxa"/>
                <w:gridSpan w:val="2"/>
                <w:tcBorders>
                  <w:top w:val="single" w:sz="4" w:space="0" w:color="000000"/>
                  <w:left w:val="single" w:sz="4" w:space="0" w:color="000000"/>
                  <w:bottom w:val="single" w:sz="4" w:space="0" w:color="000000"/>
                  <w:right w:val="single" w:sz="4" w:space="0" w:color="000000"/>
                </w:tcBorders>
              </w:tcPr>
            </w:tcPrChange>
          </w:tcPr>
          <w:p w14:paraId="3151B024" w14:textId="77777777" w:rsidR="00FB6B49" w:rsidRDefault="00022218">
            <w:pPr>
              <w:spacing w:after="0" w:line="259" w:lineRule="auto"/>
              <w:ind w:left="1" w:firstLine="0"/>
            </w:pPr>
            <w:r>
              <w:rPr>
                <w:sz w:val="22"/>
              </w:rPr>
              <w:t xml:space="preserve">Priority </w:t>
            </w:r>
          </w:p>
        </w:tc>
        <w:tc>
          <w:tcPr>
            <w:tcW w:w="1560" w:type="dxa"/>
            <w:tcBorders>
              <w:top w:val="single" w:sz="4" w:space="0" w:color="000000"/>
              <w:left w:val="single" w:sz="4" w:space="0" w:color="000000"/>
              <w:bottom w:val="single" w:sz="4" w:space="0" w:color="000000"/>
              <w:right w:val="single" w:sz="4" w:space="0" w:color="000000"/>
            </w:tcBorders>
            <w:tcPrChange w:id="175" w:author="Foteini Papazoglou" w:date="2024-01-15T17:35:00Z">
              <w:tcPr>
                <w:tcW w:w="1560" w:type="dxa"/>
                <w:gridSpan w:val="2"/>
                <w:tcBorders>
                  <w:top w:val="single" w:sz="4" w:space="0" w:color="000000"/>
                  <w:left w:val="single" w:sz="4" w:space="0" w:color="000000"/>
                  <w:bottom w:val="single" w:sz="4" w:space="0" w:color="000000"/>
                  <w:right w:val="single" w:sz="4" w:space="0" w:color="000000"/>
                </w:tcBorders>
              </w:tcPr>
            </w:tcPrChange>
          </w:tcPr>
          <w:p w14:paraId="25DF1824" w14:textId="77777777" w:rsidR="00FB6B49" w:rsidRDefault="00022218">
            <w:pPr>
              <w:spacing w:after="0" w:line="259" w:lineRule="auto"/>
              <w:ind w:left="2" w:firstLine="0"/>
            </w:pPr>
            <w:r>
              <w:rPr>
                <w:sz w:val="22"/>
              </w:rPr>
              <w:t xml:space="preserve">Timescale </w:t>
            </w:r>
          </w:p>
        </w:tc>
        <w:tc>
          <w:tcPr>
            <w:tcW w:w="2409" w:type="dxa"/>
            <w:gridSpan w:val="2"/>
            <w:tcBorders>
              <w:top w:val="single" w:sz="4" w:space="0" w:color="000000"/>
              <w:left w:val="single" w:sz="4" w:space="0" w:color="000000"/>
              <w:bottom w:val="single" w:sz="4" w:space="0" w:color="000000"/>
              <w:right w:val="single" w:sz="4" w:space="0" w:color="000000"/>
            </w:tcBorders>
            <w:tcPrChange w:id="176" w:author="Foteini Papazoglou" w:date="2024-01-15T17:35:00Z">
              <w:tcPr>
                <w:tcW w:w="2410" w:type="dxa"/>
                <w:gridSpan w:val="3"/>
                <w:tcBorders>
                  <w:top w:val="single" w:sz="4" w:space="0" w:color="000000"/>
                  <w:left w:val="single" w:sz="4" w:space="0" w:color="000000"/>
                  <w:bottom w:val="single" w:sz="4" w:space="0" w:color="000000"/>
                  <w:right w:val="single" w:sz="4" w:space="0" w:color="000000"/>
                </w:tcBorders>
              </w:tcPr>
            </w:tcPrChange>
          </w:tcPr>
          <w:p w14:paraId="7AADE65B" w14:textId="77777777" w:rsidR="00FB6B49" w:rsidRDefault="00022218">
            <w:pPr>
              <w:spacing w:after="0" w:line="259" w:lineRule="auto"/>
              <w:ind w:left="2" w:firstLine="0"/>
            </w:pPr>
            <w:r>
              <w:rPr>
                <w:sz w:val="22"/>
              </w:rPr>
              <w:t xml:space="preserve">Responsibility </w:t>
            </w:r>
          </w:p>
        </w:tc>
      </w:tr>
      <w:tr w:rsidR="00FB6B49" w14:paraId="54895AA1" w14:textId="77777777" w:rsidTr="009039B0">
        <w:tblPrEx>
          <w:tblW w:w="13255" w:type="dxa"/>
          <w:tblInd w:w="5" w:type="dxa"/>
          <w:tblCellMar>
            <w:top w:w="53" w:type="dxa"/>
            <w:left w:w="108" w:type="dxa"/>
            <w:right w:w="115" w:type="dxa"/>
          </w:tblCellMar>
          <w:tblPrExChange w:id="177" w:author="Foteini Papazoglou" w:date="2024-01-15T17:35:00Z">
            <w:tblPrEx>
              <w:tblW w:w="13255" w:type="dxa"/>
              <w:tblInd w:w="5" w:type="dxa"/>
              <w:tblCellMar>
                <w:top w:w="53" w:type="dxa"/>
                <w:left w:w="108" w:type="dxa"/>
                <w:right w:w="115" w:type="dxa"/>
              </w:tblCellMar>
            </w:tblPrEx>
          </w:tblPrExChange>
        </w:tblPrEx>
        <w:trPr>
          <w:gridAfter w:val="1"/>
          <w:wAfter w:w="77" w:type="dxa"/>
          <w:trHeight w:val="283"/>
          <w:trPrChange w:id="178" w:author="Foteini Papazoglou" w:date="2024-01-15T17:35:00Z">
            <w:trPr>
              <w:gridAfter w:val="1"/>
              <w:wAfter w:w="77" w:type="dxa"/>
              <w:trHeight w:val="283"/>
            </w:trPr>
          </w:trPrChange>
        </w:trPr>
        <w:tc>
          <w:tcPr>
            <w:tcW w:w="7503" w:type="dxa"/>
            <w:gridSpan w:val="2"/>
            <w:tcBorders>
              <w:top w:val="single" w:sz="4" w:space="0" w:color="000000"/>
              <w:left w:val="single" w:sz="4" w:space="0" w:color="000000"/>
              <w:bottom w:val="single" w:sz="4" w:space="0" w:color="000000"/>
              <w:right w:val="single" w:sz="4" w:space="0" w:color="000000"/>
            </w:tcBorders>
            <w:tcPrChange w:id="179" w:author="Foteini Papazoglou" w:date="2024-01-15T17:35:00Z">
              <w:tcPr>
                <w:tcW w:w="7506" w:type="dxa"/>
                <w:gridSpan w:val="3"/>
                <w:tcBorders>
                  <w:top w:val="single" w:sz="4" w:space="0" w:color="000000"/>
                  <w:left w:val="single" w:sz="4" w:space="0" w:color="000000"/>
                  <w:bottom w:val="single" w:sz="4" w:space="0" w:color="000000"/>
                  <w:right w:val="single" w:sz="4" w:space="0" w:color="000000"/>
                </w:tcBorders>
              </w:tcPr>
            </w:tcPrChange>
          </w:tcPr>
          <w:p w14:paraId="354280A0" w14:textId="77777777" w:rsidR="00FB6B49" w:rsidRDefault="00022218">
            <w:pPr>
              <w:spacing w:after="0" w:line="259" w:lineRule="auto"/>
              <w:ind w:left="0" w:firstLine="0"/>
            </w:pPr>
            <w:r>
              <w:rPr>
                <w:sz w:val="22"/>
              </w:rPr>
              <w:t xml:space="preserve">Promote the wonder of migration to a wide audience </w:t>
            </w:r>
          </w:p>
        </w:tc>
        <w:tc>
          <w:tcPr>
            <w:tcW w:w="1706" w:type="dxa"/>
            <w:tcBorders>
              <w:top w:val="single" w:sz="4" w:space="0" w:color="000000"/>
              <w:left w:val="single" w:sz="4" w:space="0" w:color="000000"/>
              <w:bottom w:val="single" w:sz="4" w:space="0" w:color="000000"/>
              <w:right w:val="single" w:sz="4" w:space="0" w:color="000000"/>
            </w:tcBorders>
            <w:tcPrChange w:id="180" w:author="Foteini Papazoglou" w:date="2024-01-15T17:35:00Z">
              <w:tcPr>
                <w:tcW w:w="1702" w:type="dxa"/>
                <w:gridSpan w:val="2"/>
                <w:tcBorders>
                  <w:top w:val="single" w:sz="4" w:space="0" w:color="000000"/>
                  <w:left w:val="single" w:sz="4" w:space="0" w:color="000000"/>
                  <w:bottom w:val="single" w:sz="4" w:space="0" w:color="000000"/>
                  <w:right w:val="single" w:sz="4" w:space="0" w:color="000000"/>
                </w:tcBorders>
              </w:tcPr>
            </w:tcPrChange>
          </w:tcPr>
          <w:p w14:paraId="534D4953" w14:textId="77777777" w:rsidR="00FB6B49" w:rsidRDefault="00022218">
            <w:pPr>
              <w:spacing w:after="0" w:line="259" w:lineRule="auto"/>
              <w:ind w:left="4" w:firstLine="0"/>
            </w:pPr>
            <w:r>
              <w:rPr>
                <w:sz w:val="22"/>
              </w:rPr>
              <w:t xml:space="preserve"> </w:t>
            </w:r>
          </w:p>
        </w:tc>
        <w:tc>
          <w:tcPr>
            <w:tcW w:w="1560" w:type="dxa"/>
            <w:tcBorders>
              <w:top w:val="single" w:sz="4" w:space="0" w:color="000000"/>
              <w:left w:val="single" w:sz="4" w:space="0" w:color="000000"/>
              <w:bottom w:val="single" w:sz="4" w:space="0" w:color="000000"/>
              <w:right w:val="single" w:sz="4" w:space="0" w:color="000000"/>
            </w:tcBorders>
            <w:tcPrChange w:id="181" w:author="Foteini Papazoglou" w:date="2024-01-15T17:35:00Z">
              <w:tcPr>
                <w:tcW w:w="1560" w:type="dxa"/>
                <w:gridSpan w:val="2"/>
                <w:tcBorders>
                  <w:top w:val="single" w:sz="4" w:space="0" w:color="000000"/>
                  <w:left w:val="single" w:sz="4" w:space="0" w:color="000000"/>
                  <w:bottom w:val="single" w:sz="4" w:space="0" w:color="000000"/>
                  <w:right w:val="single" w:sz="4" w:space="0" w:color="000000"/>
                </w:tcBorders>
              </w:tcPr>
            </w:tcPrChange>
          </w:tcPr>
          <w:p w14:paraId="5702CEC4" w14:textId="77777777" w:rsidR="00FB6B49" w:rsidRDefault="00022218">
            <w:pPr>
              <w:spacing w:after="0" w:line="259" w:lineRule="auto"/>
              <w:ind w:left="4" w:firstLine="0"/>
            </w:pPr>
            <w:r>
              <w:rPr>
                <w:sz w:val="22"/>
              </w:rPr>
              <w:t xml:space="preserve"> </w:t>
            </w:r>
          </w:p>
        </w:tc>
        <w:tc>
          <w:tcPr>
            <w:tcW w:w="2409" w:type="dxa"/>
            <w:gridSpan w:val="2"/>
            <w:tcBorders>
              <w:top w:val="single" w:sz="4" w:space="0" w:color="000000"/>
              <w:left w:val="single" w:sz="4" w:space="0" w:color="000000"/>
              <w:bottom w:val="single" w:sz="4" w:space="0" w:color="000000"/>
              <w:right w:val="single" w:sz="4" w:space="0" w:color="000000"/>
            </w:tcBorders>
            <w:tcPrChange w:id="182" w:author="Foteini Papazoglou" w:date="2024-01-15T17:35:00Z">
              <w:tcPr>
                <w:tcW w:w="2410" w:type="dxa"/>
                <w:gridSpan w:val="3"/>
                <w:tcBorders>
                  <w:top w:val="single" w:sz="4" w:space="0" w:color="000000"/>
                  <w:left w:val="single" w:sz="4" w:space="0" w:color="000000"/>
                  <w:bottom w:val="single" w:sz="4" w:space="0" w:color="000000"/>
                  <w:right w:val="single" w:sz="4" w:space="0" w:color="000000"/>
                </w:tcBorders>
              </w:tcPr>
            </w:tcPrChange>
          </w:tcPr>
          <w:p w14:paraId="21C31856" w14:textId="77777777" w:rsidR="00FB6B49" w:rsidRDefault="00022218">
            <w:pPr>
              <w:spacing w:after="0" w:line="259" w:lineRule="auto"/>
              <w:ind w:left="3" w:firstLine="0"/>
            </w:pPr>
            <w:r>
              <w:rPr>
                <w:sz w:val="22"/>
              </w:rPr>
              <w:t xml:space="preserve"> </w:t>
            </w:r>
          </w:p>
        </w:tc>
      </w:tr>
      <w:tr w:rsidR="009039B0" w14:paraId="540C09B8" w14:textId="77777777" w:rsidTr="009039B0">
        <w:trPr>
          <w:gridAfter w:val="1"/>
          <w:wAfter w:w="77" w:type="dxa"/>
          <w:trHeight w:val="283"/>
          <w:ins w:id="183" w:author="Foteini Papazoglou" w:date="2024-01-15T17:35:00Z"/>
        </w:trPr>
        <w:tc>
          <w:tcPr>
            <w:tcW w:w="7503" w:type="dxa"/>
            <w:gridSpan w:val="2"/>
            <w:tcBorders>
              <w:top w:val="single" w:sz="4" w:space="0" w:color="000000"/>
              <w:left w:val="single" w:sz="4" w:space="0" w:color="000000"/>
              <w:bottom w:val="single" w:sz="4" w:space="0" w:color="000000"/>
              <w:right w:val="single" w:sz="4" w:space="0" w:color="000000"/>
            </w:tcBorders>
          </w:tcPr>
          <w:p w14:paraId="7354BFA2" w14:textId="03E92908" w:rsidR="009039B0" w:rsidRDefault="009039B0">
            <w:pPr>
              <w:spacing w:after="0" w:line="259" w:lineRule="auto"/>
              <w:ind w:left="0" w:firstLine="0"/>
              <w:rPr>
                <w:ins w:id="184" w:author="Foteini Papazoglou" w:date="2024-01-15T17:35:00Z"/>
                <w:sz w:val="22"/>
              </w:rPr>
            </w:pPr>
            <w:ins w:id="185" w:author="Foteini Papazoglou" w:date="2024-01-15T17:36:00Z">
              <w:r>
                <w:rPr>
                  <w:sz w:val="22"/>
                </w:rPr>
                <w:t>Consider engaging local communities in citizen science, as appropriate</w:t>
              </w:r>
            </w:ins>
          </w:p>
        </w:tc>
        <w:tc>
          <w:tcPr>
            <w:tcW w:w="1706" w:type="dxa"/>
            <w:tcBorders>
              <w:top w:val="single" w:sz="4" w:space="0" w:color="000000"/>
              <w:left w:val="single" w:sz="4" w:space="0" w:color="000000"/>
              <w:bottom w:val="single" w:sz="4" w:space="0" w:color="000000"/>
              <w:right w:val="single" w:sz="4" w:space="0" w:color="000000"/>
            </w:tcBorders>
          </w:tcPr>
          <w:p w14:paraId="15489321" w14:textId="77777777" w:rsidR="009039B0" w:rsidRDefault="009039B0">
            <w:pPr>
              <w:spacing w:after="0" w:line="259" w:lineRule="auto"/>
              <w:ind w:left="4" w:firstLine="0"/>
              <w:rPr>
                <w:ins w:id="186" w:author="Foteini Papazoglou" w:date="2024-01-15T17:35:00Z"/>
                <w:sz w:val="22"/>
              </w:rPr>
            </w:pPr>
          </w:p>
        </w:tc>
        <w:tc>
          <w:tcPr>
            <w:tcW w:w="1560" w:type="dxa"/>
            <w:tcBorders>
              <w:top w:val="single" w:sz="4" w:space="0" w:color="000000"/>
              <w:left w:val="single" w:sz="4" w:space="0" w:color="000000"/>
              <w:bottom w:val="single" w:sz="4" w:space="0" w:color="000000"/>
              <w:right w:val="single" w:sz="4" w:space="0" w:color="000000"/>
            </w:tcBorders>
          </w:tcPr>
          <w:p w14:paraId="1C411469" w14:textId="77777777" w:rsidR="009039B0" w:rsidRDefault="009039B0">
            <w:pPr>
              <w:spacing w:after="0" w:line="259" w:lineRule="auto"/>
              <w:ind w:left="4" w:firstLine="0"/>
              <w:rPr>
                <w:ins w:id="187" w:author="Foteini Papazoglou" w:date="2024-01-15T17:35:00Z"/>
                <w:sz w:val="22"/>
              </w:rPr>
            </w:pPr>
          </w:p>
        </w:tc>
        <w:tc>
          <w:tcPr>
            <w:tcW w:w="2409" w:type="dxa"/>
            <w:gridSpan w:val="2"/>
            <w:tcBorders>
              <w:top w:val="single" w:sz="4" w:space="0" w:color="000000"/>
              <w:left w:val="single" w:sz="4" w:space="0" w:color="000000"/>
              <w:bottom w:val="single" w:sz="4" w:space="0" w:color="000000"/>
              <w:right w:val="single" w:sz="4" w:space="0" w:color="000000"/>
            </w:tcBorders>
          </w:tcPr>
          <w:p w14:paraId="07B8B533" w14:textId="77777777" w:rsidR="009039B0" w:rsidRDefault="009039B0">
            <w:pPr>
              <w:spacing w:after="0" w:line="259" w:lineRule="auto"/>
              <w:ind w:left="3" w:firstLine="0"/>
              <w:rPr>
                <w:ins w:id="188" w:author="Foteini Papazoglou" w:date="2024-01-15T17:35:00Z"/>
                <w:sz w:val="22"/>
              </w:rPr>
            </w:pPr>
          </w:p>
        </w:tc>
      </w:tr>
      <w:tr w:rsidR="00B92C36" w14:paraId="35C3F3D8" w14:textId="77777777" w:rsidTr="009039B0">
        <w:tblPrEx>
          <w:tblW w:w="13255" w:type="dxa"/>
          <w:tblInd w:w="5" w:type="dxa"/>
          <w:tblCellMar>
            <w:top w:w="50" w:type="dxa"/>
            <w:left w:w="107" w:type="dxa"/>
            <w:right w:w="69" w:type="dxa"/>
          </w:tblCellMar>
          <w:tblPrExChange w:id="189" w:author="Foteini Papazoglou" w:date="2024-01-15T17:35:00Z">
            <w:tblPrEx>
              <w:tblW w:w="13255" w:type="dxa"/>
              <w:tblInd w:w="5" w:type="dxa"/>
              <w:tblCellMar>
                <w:top w:w="50" w:type="dxa"/>
                <w:left w:w="107" w:type="dxa"/>
                <w:right w:w="69" w:type="dxa"/>
              </w:tblCellMar>
            </w:tblPrEx>
          </w:tblPrExChange>
        </w:tblPrEx>
        <w:trPr>
          <w:trHeight w:val="516"/>
          <w:trPrChange w:id="190" w:author="Foteini Papazoglou" w:date="2024-01-15T17:35:00Z">
            <w:trPr>
              <w:trHeight w:val="516"/>
            </w:trPr>
          </w:trPrChange>
        </w:trPr>
        <w:tc>
          <w:tcPr>
            <w:tcW w:w="7475" w:type="dxa"/>
            <w:tcBorders>
              <w:top w:val="single" w:sz="4" w:space="0" w:color="000000"/>
              <w:left w:val="single" w:sz="4" w:space="0" w:color="000000"/>
              <w:bottom w:val="single" w:sz="4" w:space="0" w:color="000000"/>
              <w:right w:val="single" w:sz="4" w:space="0" w:color="000000"/>
            </w:tcBorders>
            <w:tcPrChange w:id="191" w:author="Foteini Papazoglou" w:date="2024-01-15T17:35:00Z">
              <w:tcPr>
                <w:tcW w:w="7478" w:type="dxa"/>
                <w:gridSpan w:val="2"/>
                <w:tcBorders>
                  <w:top w:val="single" w:sz="4" w:space="0" w:color="000000"/>
                  <w:left w:val="single" w:sz="4" w:space="0" w:color="000000"/>
                  <w:bottom w:val="single" w:sz="4" w:space="0" w:color="000000"/>
                  <w:right w:val="single" w:sz="4" w:space="0" w:color="000000"/>
                </w:tcBorders>
              </w:tcPr>
            </w:tcPrChange>
          </w:tcPr>
          <w:p w14:paraId="3E2AADF6" w14:textId="77777777" w:rsidR="00B92C36" w:rsidRDefault="00B92C36" w:rsidP="00177040">
            <w:pPr>
              <w:spacing w:after="0" w:line="259" w:lineRule="auto"/>
              <w:ind w:left="1" w:firstLine="0"/>
            </w:pPr>
            <w:r>
              <w:rPr>
                <w:sz w:val="22"/>
              </w:rPr>
              <w:t xml:space="preserve">Contribute to international flyway initiatives (Central Asian Flyway Initiative/AEWA) </w:t>
            </w:r>
          </w:p>
        </w:tc>
        <w:tc>
          <w:tcPr>
            <w:tcW w:w="1734" w:type="dxa"/>
            <w:gridSpan w:val="2"/>
            <w:tcBorders>
              <w:top w:val="single" w:sz="4" w:space="0" w:color="000000"/>
              <w:left w:val="single" w:sz="4" w:space="0" w:color="000000"/>
              <w:bottom w:val="single" w:sz="4" w:space="0" w:color="000000"/>
              <w:right w:val="single" w:sz="4" w:space="0" w:color="000000"/>
            </w:tcBorders>
            <w:tcPrChange w:id="192" w:author="Foteini Papazoglou" w:date="2024-01-15T17:35:00Z">
              <w:tcPr>
                <w:tcW w:w="1735" w:type="dxa"/>
                <w:gridSpan w:val="3"/>
                <w:tcBorders>
                  <w:top w:val="single" w:sz="4" w:space="0" w:color="000000"/>
                  <w:left w:val="single" w:sz="4" w:space="0" w:color="000000"/>
                  <w:bottom w:val="single" w:sz="4" w:space="0" w:color="000000"/>
                  <w:right w:val="single" w:sz="4" w:space="0" w:color="000000"/>
                </w:tcBorders>
              </w:tcPr>
            </w:tcPrChange>
          </w:tcPr>
          <w:p w14:paraId="066095D4" w14:textId="77777777" w:rsidR="00B92C36" w:rsidRDefault="00B92C36" w:rsidP="00177040">
            <w:pPr>
              <w:spacing w:after="0" w:line="259" w:lineRule="auto"/>
              <w:ind w:left="1" w:firstLine="0"/>
            </w:pPr>
            <w:r>
              <w:rPr>
                <w:sz w:val="22"/>
              </w:rPr>
              <w:t xml:space="preserve"> </w:t>
            </w:r>
          </w:p>
        </w:tc>
        <w:tc>
          <w:tcPr>
            <w:tcW w:w="1570" w:type="dxa"/>
            <w:gridSpan w:val="2"/>
            <w:tcBorders>
              <w:top w:val="single" w:sz="4" w:space="0" w:color="000000"/>
              <w:left w:val="single" w:sz="4" w:space="0" w:color="000000"/>
              <w:bottom w:val="single" w:sz="4" w:space="0" w:color="000000"/>
              <w:right w:val="single" w:sz="4" w:space="0" w:color="000000"/>
            </w:tcBorders>
            <w:tcPrChange w:id="193" w:author="Foteini Papazoglou" w:date="2024-01-15T17:35:00Z">
              <w:tcPr>
                <w:tcW w:w="1570" w:type="dxa"/>
                <w:gridSpan w:val="4"/>
                <w:tcBorders>
                  <w:top w:val="single" w:sz="4" w:space="0" w:color="000000"/>
                  <w:left w:val="single" w:sz="4" w:space="0" w:color="000000"/>
                  <w:bottom w:val="single" w:sz="4" w:space="0" w:color="000000"/>
                  <w:right w:val="single" w:sz="4" w:space="0" w:color="000000"/>
                </w:tcBorders>
              </w:tcPr>
            </w:tcPrChange>
          </w:tcPr>
          <w:p w14:paraId="4260A93A" w14:textId="77777777" w:rsidR="00B92C36" w:rsidRDefault="00B92C36" w:rsidP="00177040">
            <w:pPr>
              <w:spacing w:after="0" w:line="259" w:lineRule="auto"/>
              <w:ind w:left="0" w:firstLine="0"/>
            </w:pPr>
            <w:r>
              <w:rPr>
                <w:sz w:val="22"/>
              </w:rPr>
              <w:t xml:space="preserve"> </w:t>
            </w:r>
          </w:p>
        </w:tc>
        <w:tc>
          <w:tcPr>
            <w:tcW w:w="2476" w:type="dxa"/>
            <w:gridSpan w:val="2"/>
            <w:tcBorders>
              <w:top w:val="single" w:sz="4" w:space="0" w:color="000000"/>
              <w:left w:val="single" w:sz="4" w:space="0" w:color="000000"/>
              <w:bottom w:val="single" w:sz="4" w:space="0" w:color="000000"/>
              <w:right w:val="single" w:sz="4" w:space="0" w:color="000000"/>
            </w:tcBorders>
            <w:tcPrChange w:id="194" w:author="Foteini Papazoglou" w:date="2024-01-15T17:35:00Z">
              <w:tcPr>
                <w:tcW w:w="2472" w:type="dxa"/>
                <w:gridSpan w:val="3"/>
                <w:tcBorders>
                  <w:top w:val="single" w:sz="4" w:space="0" w:color="000000"/>
                  <w:left w:val="single" w:sz="4" w:space="0" w:color="000000"/>
                  <w:bottom w:val="single" w:sz="4" w:space="0" w:color="000000"/>
                  <w:right w:val="single" w:sz="4" w:space="0" w:color="000000"/>
                </w:tcBorders>
              </w:tcPr>
            </w:tcPrChange>
          </w:tcPr>
          <w:p w14:paraId="1148ED4A" w14:textId="77777777" w:rsidR="00B92C36" w:rsidRDefault="00B92C36" w:rsidP="00177040">
            <w:pPr>
              <w:spacing w:after="0" w:line="259" w:lineRule="auto"/>
              <w:ind w:left="1" w:firstLine="0"/>
            </w:pPr>
            <w:r>
              <w:rPr>
                <w:sz w:val="22"/>
              </w:rPr>
              <w:t xml:space="preserve"> </w:t>
            </w:r>
          </w:p>
        </w:tc>
      </w:tr>
      <w:tr w:rsidR="00B92C36" w14:paraId="74608394" w14:textId="77777777" w:rsidTr="009039B0">
        <w:tblPrEx>
          <w:tblW w:w="13255" w:type="dxa"/>
          <w:tblInd w:w="5" w:type="dxa"/>
          <w:tblCellMar>
            <w:top w:w="53" w:type="dxa"/>
            <w:left w:w="108" w:type="dxa"/>
            <w:right w:w="115" w:type="dxa"/>
          </w:tblCellMar>
          <w:tblPrExChange w:id="195" w:author="Foteini Papazoglou" w:date="2024-01-15T17:35:00Z">
            <w:tblPrEx>
              <w:tblW w:w="13255" w:type="dxa"/>
              <w:tblInd w:w="5" w:type="dxa"/>
              <w:tblCellMar>
                <w:top w:w="53" w:type="dxa"/>
                <w:left w:w="108" w:type="dxa"/>
                <w:right w:w="115" w:type="dxa"/>
              </w:tblCellMar>
            </w:tblPrEx>
          </w:tblPrExChange>
        </w:tblPrEx>
        <w:trPr>
          <w:gridAfter w:val="1"/>
          <w:wAfter w:w="77" w:type="dxa"/>
          <w:trHeight w:val="283"/>
          <w:ins w:id="196" w:author="Foteini Papazoglou" w:date="2024-01-15T17:31:00Z"/>
          <w:trPrChange w:id="197" w:author="Foteini Papazoglou" w:date="2024-01-15T17:35:00Z">
            <w:trPr>
              <w:gridAfter w:val="1"/>
              <w:wAfter w:w="77" w:type="dxa"/>
              <w:trHeight w:val="283"/>
            </w:trPr>
          </w:trPrChange>
        </w:trPr>
        <w:tc>
          <w:tcPr>
            <w:tcW w:w="7503" w:type="dxa"/>
            <w:gridSpan w:val="2"/>
            <w:tcBorders>
              <w:top w:val="single" w:sz="4" w:space="0" w:color="000000"/>
              <w:left w:val="single" w:sz="4" w:space="0" w:color="000000"/>
              <w:bottom w:val="single" w:sz="4" w:space="0" w:color="000000"/>
              <w:right w:val="single" w:sz="4" w:space="0" w:color="000000"/>
            </w:tcBorders>
            <w:tcPrChange w:id="198" w:author="Foteini Papazoglou" w:date="2024-01-15T17:35:00Z">
              <w:tcPr>
                <w:tcW w:w="7506" w:type="dxa"/>
                <w:gridSpan w:val="3"/>
                <w:tcBorders>
                  <w:top w:val="single" w:sz="4" w:space="0" w:color="000000"/>
                  <w:left w:val="single" w:sz="4" w:space="0" w:color="000000"/>
                  <w:bottom w:val="single" w:sz="4" w:space="0" w:color="000000"/>
                  <w:right w:val="single" w:sz="4" w:space="0" w:color="000000"/>
                </w:tcBorders>
              </w:tcPr>
            </w:tcPrChange>
          </w:tcPr>
          <w:p w14:paraId="1EF9C7CF" w14:textId="77777777" w:rsidR="00B92C36" w:rsidRDefault="00B92C36">
            <w:pPr>
              <w:spacing w:after="0" w:line="259" w:lineRule="auto"/>
              <w:ind w:left="0" w:firstLine="0"/>
              <w:rPr>
                <w:ins w:id="199" w:author="Foteini Papazoglou" w:date="2024-01-15T17:31:00Z"/>
                <w:sz w:val="22"/>
              </w:rPr>
            </w:pPr>
          </w:p>
        </w:tc>
        <w:tc>
          <w:tcPr>
            <w:tcW w:w="1706" w:type="dxa"/>
            <w:tcBorders>
              <w:top w:val="single" w:sz="4" w:space="0" w:color="000000"/>
              <w:left w:val="single" w:sz="4" w:space="0" w:color="000000"/>
              <w:bottom w:val="single" w:sz="4" w:space="0" w:color="000000"/>
              <w:right w:val="single" w:sz="4" w:space="0" w:color="000000"/>
            </w:tcBorders>
            <w:tcPrChange w:id="200" w:author="Foteini Papazoglou" w:date="2024-01-15T17:35:00Z">
              <w:tcPr>
                <w:tcW w:w="1702" w:type="dxa"/>
                <w:gridSpan w:val="2"/>
                <w:tcBorders>
                  <w:top w:val="single" w:sz="4" w:space="0" w:color="000000"/>
                  <w:left w:val="single" w:sz="4" w:space="0" w:color="000000"/>
                  <w:bottom w:val="single" w:sz="4" w:space="0" w:color="000000"/>
                  <w:right w:val="single" w:sz="4" w:space="0" w:color="000000"/>
                </w:tcBorders>
              </w:tcPr>
            </w:tcPrChange>
          </w:tcPr>
          <w:p w14:paraId="6F732072" w14:textId="77777777" w:rsidR="00B92C36" w:rsidRDefault="00B92C36">
            <w:pPr>
              <w:spacing w:after="0" w:line="259" w:lineRule="auto"/>
              <w:ind w:left="4" w:firstLine="0"/>
              <w:rPr>
                <w:ins w:id="201" w:author="Foteini Papazoglou" w:date="2024-01-15T17:31:00Z"/>
                <w:sz w:val="22"/>
              </w:rPr>
            </w:pPr>
          </w:p>
        </w:tc>
        <w:tc>
          <w:tcPr>
            <w:tcW w:w="1560" w:type="dxa"/>
            <w:tcBorders>
              <w:top w:val="single" w:sz="4" w:space="0" w:color="000000"/>
              <w:left w:val="single" w:sz="4" w:space="0" w:color="000000"/>
              <w:bottom w:val="single" w:sz="4" w:space="0" w:color="000000"/>
              <w:right w:val="single" w:sz="4" w:space="0" w:color="000000"/>
            </w:tcBorders>
            <w:tcPrChange w:id="202" w:author="Foteini Papazoglou" w:date="2024-01-15T17:35:00Z">
              <w:tcPr>
                <w:tcW w:w="1560" w:type="dxa"/>
                <w:gridSpan w:val="2"/>
                <w:tcBorders>
                  <w:top w:val="single" w:sz="4" w:space="0" w:color="000000"/>
                  <w:left w:val="single" w:sz="4" w:space="0" w:color="000000"/>
                  <w:bottom w:val="single" w:sz="4" w:space="0" w:color="000000"/>
                  <w:right w:val="single" w:sz="4" w:space="0" w:color="000000"/>
                </w:tcBorders>
              </w:tcPr>
            </w:tcPrChange>
          </w:tcPr>
          <w:p w14:paraId="2EB0A3DC" w14:textId="77777777" w:rsidR="00B92C36" w:rsidRDefault="00B92C36">
            <w:pPr>
              <w:spacing w:after="0" w:line="259" w:lineRule="auto"/>
              <w:ind w:left="4" w:firstLine="0"/>
              <w:rPr>
                <w:ins w:id="203" w:author="Foteini Papazoglou" w:date="2024-01-15T17:31:00Z"/>
                <w:sz w:val="22"/>
              </w:rPr>
            </w:pPr>
          </w:p>
        </w:tc>
        <w:tc>
          <w:tcPr>
            <w:tcW w:w="2409" w:type="dxa"/>
            <w:gridSpan w:val="2"/>
            <w:tcBorders>
              <w:top w:val="single" w:sz="4" w:space="0" w:color="000000"/>
              <w:left w:val="single" w:sz="4" w:space="0" w:color="000000"/>
              <w:bottom w:val="single" w:sz="4" w:space="0" w:color="000000"/>
              <w:right w:val="single" w:sz="4" w:space="0" w:color="000000"/>
            </w:tcBorders>
            <w:tcPrChange w:id="204" w:author="Foteini Papazoglou" w:date="2024-01-15T17:35:00Z">
              <w:tcPr>
                <w:tcW w:w="2410" w:type="dxa"/>
                <w:gridSpan w:val="3"/>
                <w:tcBorders>
                  <w:top w:val="single" w:sz="4" w:space="0" w:color="000000"/>
                  <w:left w:val="single" w:sz="4" w:space="0" w:color="000000"/>
                  <w:bottom w:val="single" w:sz="4" w:space="0" w:color="000000"/>
                  <w:right w:val="single" w:sz="4" w:space="0" w:color="000000"/>
                </w:tcBorders>
              </w:tcPr>
            </w:tcPrChange>
          </w:tcPr>
          <w:p w14:paraId="498AFEDF" w14:textId="77777777" w:rsidR="00B92C36" w:rsidRDefault="00B92C36">
            <w:pPr>
              <w:spacing w:after="0" w:line="259" w:lineRule="auto"/>
              <w:ind w:left="3" w:firstLine="0"/>
              <w:rPr>
                <w:ins w:id="205" w:author="Foteini Papazoglou" w:date="2024-01-15T17:31:00Z"/>
                <w:sz w:val="22"/>
              </w:rPr>
            </w:pPr>
          </w:p>
        </w:tc>
      </w:tr>
    </w:tbl>
    <w:p w14:paraId="3466C5F4" w14:textId="77777777" w:rsidR="00FB6B49" w:rsidRDefault="00022218">
      <w:pPr>
        <w:spacing w:after="0" w:line="259" w:lineRule="auto"/>
        <w:ind w:left="0" w:firstLine="0"/>
      </w:pPr>
      <w:r>
        <w:rPr>
          <w:sz w:val="22"/>
        </w:rPr>
        <w:t xml:space="preserve"> </w:t>
      </w:r>
    </w:p>
    <w:tbl>
      <w:tblPr>
        <w:tblStyle w:val="TableGrid"/>
        <w:tblW w:w="13255" w:type="dxa"/>
        <w:tblInd w:w="5" w:type="dxa"/>
        <w:tblCellMar>
          <w:top w:w="50" w:type="dxa"/>
          <w:left w:w="107" w:type="dxa"/>
          <w:right w:w="69" w:type="dxa"/>
        </w:tblCellMar>
        <w:tblLook w:val="04A0" w:firstRow="1" w:lastRow="0" w:firstColumn="1" w:lastColumn="0" w:noHBand="0" w:noVBand="1"/>
      </w:tblPr>
      <w:tblGrid>
        <w:gridCol w:w="7478"/>
        <w:gridCol w:w="1735"/>
        <w:gridCol w:w="1570"/>
        <w:gridCol w:w="2472"/>
      </w:tblGrid>
      <w:tr w:rsidR="00FB6B49" w14:paraId="5069556F" w14:textId="77777777">
        <w:trPr>
          <w:trHeight w:val="516"/>
        </w:trPr>
        <w:tc>
          <w:tcPr>
            <w:tcW w:w="13255" w:type="dxa"/>
            <w:gridSpan w:val="4"/>
            <w:tcBorders>
              <w:top w:val="single" w:sz="4" w:space="0" w:color="000000"/>
              <w:left w:val="single" w:sz="4" w:space="0" w:color="000000"/>
              <w:bottom w:val="single" w:sz="4" w:space="0" w:color="000000"/>
              <w:right w:val="single" w:sz="4" w:space="0" w:color="000000"/>
            </w:tcBorders>
          </w:tcPr>
          <w:p w14:paraId="65C4F7F5" w14:textId="48E8FCA3" w:rsidR="00FB6B49" w:rsidRDefault="00022218">
            <w:pPr>
              <w:spacing w:after="0" w:line="259" w:lineRule="auto"/>
              <w:ind w:left="1" w:firstLine="0"/>
            </w:pPr>
            <w:bookmarkStart w:id="206" w:name="_Hlk156232374"/>
            <w:r>
              <w:rPr>
                <w:sz w:val="22"/>
              </w:rPr>
              <w:t xml:space="preserve">Objective 6: </w:t>
            </w:r>
            <w:ins w:id="207" w:author="Foteini Papazoglou" w:date="2024-01-15T17:31:00Z">
              <w:r w:rsidR="00B92C36" w:rsidRPr="00B92C36">
                <w:rPr>
                  <w:sz w:val="22"/>
                </w:rPr>
                <w:t>To ensure cooperation and participation in international fora, ensuring and benefiting from exchange of experience and best practice</w:t>
              </w:r>
            </w:ins>
          </w:p>
        </w:tc>
      </w:tr>
      <w:tr w:rsidR="00FB6B49" w14:paraId="28C1A9E4" w14:textId="77777777">
        <w:trPr>
          <w:trHeight w:val="262"/>
        </w:trPr>
        <w:tc>
          <w:tcPr>
            <w:tcW w:w="7478" w:type="dxa"/>
            <w:tcBorders>
              <w:top w:val="single" w:sz="4" w:space="0" w:color="000000"/>
              <w:left w:val="single" w:sz="4" w:space="0" w:color="000000"/>
              <w:bottom w:val="single" w:sz="4" w:space="0" w:color="000000"/>
              <w:right w:val="single" w:sz="4" w:space="0" w:color="000000"/>
            </w:tcBorders>
          </w:tcPr>
          <w:p w14:paraId="73FF5E96" w14:textId="77777777" w:rsidR="00FB6B49" w:rsidRDefault="00022218">
            <w:pPr>
              <w:spacing w:after="0" w:line="259" w:lineRule="auto"/>
              <w:ind w:left="1" w:firstLine="0"/>
            </w:pPr>
            <w:r>
              <w:rPr>
                <w:sz w:val="22"/>
              </w:rPr>
              <w:t xml:space="preserve">Activity </w:t>
            </w:r>
          </w:p>
        </w:tc>
        <w:tc>
          <w:tcPr>
            <w:tcW w:w="1735" w:type="dxa"/>
            <w:tcBorders>
              <w:top w:val="single" w:sz="4" w:space="0" w:color="000000"/>
              <w:left w:val="single" w:sz="4" w:space="0" w:color="000000"/>
              <w:bottom w:val="single" w:sz="4" w:space="0" w:color="000000"/>
              <w:right w:val="single" w:sz="4" w:space="0" w:color="000000"/>
            </w:tcBorders>
          </w:tcPr>
          <w:p w14:paraId="26DC8379" w14:textId="77777777" w:rsidR="00FB6B49" w:rsidRDefault="00022218">
            <w:pPr>
              <w:spacing w:after="0" w:line="259" w:lineRule="auto"/>
              <w:ind w:left="1" w:firstLine="0"/>
            </w:pPr>
            <w:r>
              <w:rPr>
                <w:sz w:val="22"/>
              </w:rPr>
              <w:t xml:space="preserve">Priority </w:t>
            </w:r>
          </w:p>
        </w:tc>
        <w:tc>
          <w:tcPr>
            <w:tcW w:w="1570" w:type="dxa"/>
            <w:tcBorders>
              <w:top w:val="single" w:sz="4" w:space="0" w:color="000000"/>
              <w:left w:val="single" w:sz="4" w:space="0" w:color="000000"/>
              <w:bottom w:val="single" w:sz="4" w:space="0" w:color="000000"/>
              <w:right w:val="single" w:sz="4" w:space="0" w:color="000000"/>
            </w:tcBorders>
          </w:tcPr>
          <w:p w14:paraId="74AC90D8" w14:textId="77777777" w:rsidR="00FB6B49" w:rsidRDefault="00022218">
            <w:pPr>
              <w:spacing w:after="0" w:line="259" w:lineRule="auto"/>
              <w:ind w:left="1" w:firstLine="0"/>
            </w:pPr>
            <w:r>
              <w:rPr>
                <w:sz w:val="22"/>
              </w:rPr>
              <w:t xml:space="preserve">Timescale </w:t>
            </w:r>
          </w:p>
        </w:tc>
        <w:tc>
          <w:tcPr>
            <w:tcW w:w="2472" w:type="dxa"/>
            <w:tcBorders>
              <w:top w:val="single" w:sz="4" w:space="0" w:color="000000"/>
              <w:left w:val="single" w:sz="4" w:space="0" w:color="000000"/>
              <w:bottom w:val="single" w:sz="4" w:space="0" w:color="000000"/>
              <w:right w:val="single" w:sz="4" w:space="0" w:color="000000"/>
            </w:tcBorders>
          </w:tcPr>
          <w:p w14:paraId="1B3DB125" w14:textId="77777777" w:rsidR="00FB6B49" w:rsidRDefault="00022218">
            <w:pPr>
              <w:spacing w:after="0" w:line="259" w:lineRule="auto"/>
              <w:ind w:left="1" w:firstLine="0"/>
            </w:pPr>
            <w:r>
              <w:rPr>
                <w:sz w:val="22"/>
              </w:rPr>
              <w:t xml:space="preserve">Responsibility </w:t>
            </w:r>
          </w:p>
        </w:tc>
      </w:tr>
      <w:tr w:rsidR="00FB6B49" w14:paraId="1C98D1AF" w14:textId="77777777">
        <w:trPr>
          <w:trHeight w:val="264"/>
        </w:trPr>
        <w:tc>
          <w:tcPr>
            <w:tcW w:w="7478" w:type="dxa"/>
            <w:tcBorders>
              <w:top w:val="single" w:sz="4" w:space="0" w:color="000000"/>
              <w:left w:val="single" w:sz="4" w:space="0" w:color="000000"/>
              <w:bottom w:val="single" w:sz="4" w:space="0" w:color="000000"/>
              <w:right w:val="single" w:sz="4" w:space="0" w:color="000000"/>
            </w:tcBorders>
          </w:tcPr>
          <w:p w14:paraId="2DEBDFFB" w14:textId="77777777" w:rsidR="00FB6B49" w:rsidRDefault="00022218">
            <w:pPr>
              <w:spacing w:after="0" w:line="259" w:lineRule="auto"/>
              <w:ind w:left="1" w:firstLine="0"/>
            </w:pPr>
            <w:r>
              <w:rPr>
                <w:sz w:val="22"/>
              </w:rPr>
              <w:t xml:space="preserve"> </w:t>
            </w:r>
          </w:p>
        </w:tc>
        <w:tc>
          <w:tcPr>
            <w:tcW w:w="1735" w:type="dxa"/>
            <w:tcBorders>
              <w:top w:val="single" w:sz="4" w:space="0" w:color="000000"/>
              <w:left w:val="single" w:sz="4" w:space="0" w:color="000000"/>
              <w:bottom w:val="single" w:sz="4" w:space="0" w:color="000000"/>
              <w:right w:val="single" w:sz="4" w:space="0" w:color="000000"/>
            </w:tcBorders>
          </w:tcPr>
          <w:p w14:paraId="4CFC5DED" w14:textId="77777777" w:rsidR="00FB6B49" w:rsidRDefault="00022218">
            <w:pPr>
              <w:spacing w:after="0" w:line="259" w:lineRule="auto"/>
              <w:ind w:left="1" w:firstLine="0"/>
            </w:pPr>
            <w:r>
              <w:rPr>
                <w:sz w:val="22"/>
              </w:rPr>
              <w:t xml:space="preserve"> </w:t>
            </w:r>
          </w:p>
        </w:tc>
        <w:tc>
          <w:tcPr>
            <w:tcW w:w="1570" w:type="dxa"/>
            <w:tcBorders>
              <w:top w:val="single" w:sz="4" w:space="0" w:color="000000"/>
              <w:left w:val="single" w:sz="4" w:space="0" w:color="000000"/>
              <w:bottom w:val="single" w:sz="4" w:space="0" w:color="000000"/>
              <w:right w:val="single" w:sz="4" w:space="0" w:color="000000"/>
            </w:tcBorders>
          </w:tcPr>
          <w:p w14:paraId="08AC1A5A" w14:textId="77777777" w:rsidR="00FB6B49" w:rsidRDefault="00022218">
            <w:pPr>
              <w:spacing w:after="0" w:line="259" w:lineRule="auto"/>
              <w:ind w:left="1" w:firstLine="0"/>
            </w:pPr>
            <w:r>
              <w:rPr>
                <w:sz w:val="22"/>
              </w:rPr>
              <w:t xml:space="preserve"> </w:t>
            </w:r>
          </w:p>
        </w:tc>
        <w:tc>
          <w:tcPr>
            <w:tcW w:w="2472" w:type="dxa"/>
            <w:tcBorders>
              <w:top w:val="single" w:sz="4" w:space="0" w:color="000000"/>
              <w:left w:val="single" w:sz="4" w:space="0" w:color="000000"/>
              <w:bottom w:val="single" w:sz="4" w:space="0" w:color="000000"/>
              <w:right w:val="single" w:sz="4" w:space="0" w:color="000000"/>
            </w:tcBorders>
          </w:tcPr>
          <w:p w14:paraId="4D7BAC96" w14:textId="77777777" w:rsidR="00FB6B49" w:rsidRDefault="00022218">
            <w:pPr>
              <w:spacing w:after="0" w:line="259" w:lineRule="auto"/>
              <w:ind w:left="1" w:firstLine="0"/>
            </w:pPr>
            <w:r>
              <w:rPr>
                <w:sz w:val="22"/>
              </w:rPr>
              <w:t xml:space="preserve"> </w:t>
            </w:r>
          </w:p>
        </w:tc>
      </w:tr>
      <w:bookmarkEnd w:id="206"/>
    </w:tbl>
    <w:p w14:paraId="547E4F94" w14:textId="77777777" w:rsidR="00B92C36" w:rsidRDefault="00B92C36">
      <w:pPr>
        <w:spacing w:after="839" w:line="259" w:lineRule="auto"/>
        <w:ind w:left="0" w:firstLine="0"/>
        <w:rPr>
          <w:ins w:id="208" w:author="Foteini Papazoglou" w:date="2024-01-15T17:34:00Z"/>
          <w:sz w:val="22"/>
        </w:rPr>
      </w:pPr>
    </w:p>
    <w:p w14:paraId="6452D012" w14:textId="77777777" w:rsidR="00B92C36" w:rsidRDefault="00B92C36" w:rsidP="00B92C36">
      <w:pPr>
        <w:spacing w:after="0" w:line="259" w:lineRule="auto"/>
        <w:ind w:left="0" w:firstLine="0"/>
        <w:rPr>
          <w:ins w:id="209" w:author="Foteini Papazoglou" w:date="2024-01-15T17:34:00Z"/>
        </w:rPr>
      </w:pPr>
    </w:p>
    <w:tbl>
      <w:tblPr>
        <w:tblStyle w:val="TableGrid"/>
        <w:tblW w:w="13255" w:type="dxa"/>
        <w:tblInd w:w="5" w:type="dxa"/>
        <w:tblCellMar>
          <w:top w:w="50" w:type="dxa"/>
          <w:left w:w="107" w:type="dxa"/>
          <w:right w:w="69" w:type="dxa"/>
        </w:tblCellMar>
        <w:tblLook w:val="04A0" w:firstRow="1" w:lastRow="0" w:firstColumn="1" w:lastColumn="0" w:noHBand="0" w:noVBand="1"/>
      </w:tblPr>
      <w:tblGrid>
        <w:gridCol w:w="7478"/>
        <w:gridCol w:w="1735"/>
        <w:gridCol w:w="1570"/>
        <w:gridCol w:w="2472"/>
      </w:tblGrid>
      <w:tr w:rsidR="00B92C36" w14:paraId="5A857FB9" w14:textId="77777777" w:rsidTr="00795107">
        <w:trPr>
          <w:trHeight w:val="516"/>
          <w:ins w:id="210" w:author="Foteini Papazoglou" w:date="2024-01-15T17:34:00Z"/>
        </w:trPr>
        <w:tc>
          <w:tcPr>
            <w:tcW w:w="13255" w:type="dxa"/>
            <w:gridSpan w:val="4"/>
            <w:tcBorders>
              <w:top w:val="single" w:sz="4" w:space="0" w:color="000000"/>
              <w:left w:val="single" w:sz="4" w:space="0" w:color="000000"/>
              <w:bottom w:val="single" w:sz="4" w:space="0" w:color="000000"/>
              <w:right w:val="single" w:sz="4" w:space="0" w:color="000000"/>
            </w:tcBorders>
          </w:tcPr>
          <w:p w14:paraId="58053315" w14:textId="48242B51" w:rsidR="00B92C36" w:rsidRDefault="00B92C36" w:rsidP="00795107">
            <w:pPr>
              <w:spacing w:after="0" w:line="259" w:lineRule="auto"/>
              <w:ind w:left="1" w:firstLine="0"/>
              <w:rPr>
                <w:ins w:id="211" w:author="Foteini Papazoglou" w:date="2024-01-15T17:34:00Z"/>
              </w:rPr>
            </w:pPr>
            <w:ins w:id="212" w:author="Foteini Papazoglou" w:date="2024-01-15T17:34:00Z">
              <w:r>
                <w:rPr>
                  <w:sz w:val="22"/>
                </w:rPr>
                <w:t xml:space="preserve">Objective 7: </w:t>
              </w:r>
              <w:r w:rsidRPr="00B92C36">
                <w:rPr>
                  <w:sz w:val="22"/>
                </w:rPr>
                <w:t>To address issues socio economic issues and circumstances driving IKB in the region.</w:t>
              </w:r>
            </w:ins>
          </w:p>
        </w:tc>
      </w:tr>
      <w:tr w:rsidR="00B92C36" w14:paraId="23560C85" w14:textId="77777777" w:rsidTr="00795107">
        <w:trPr>
          <w:trHeight w:val="262"/>
          <w:ins w:id="213" w:author="Foteini Papazoglou" w:date="2024-01-15T17:34:00Z"/>
        </w:trPr>
        <w:tc>
          <w:tcPr>
            <w:tcW w:w="7478" w:type="dxa"/>
            <w:tcBorders>
              <w:top w:val="single" w:sz="4" w:space="0" w:color="000000"/>
              <w:left w:val="single" w:sz="4" w:space="0" w:color="000000"/>
              <w:bottom w:val="single" w:sz="4" w:space="0" w:color="000000"/>
              <w:right w:val="single" w:sz="4" w:space="0" w:color="000000"/>
            </w:tcBorders>
          </w:tcPr>
          <w:p w14:paraId="4E81C6E8" w14:textId="77777777" w:rsidR="00B92C36" w:rsidRDefault="00B92C36" w:rsidP="00795107">
            <w:pPr>
              <w:spacing w:after="0" w:line="259" w:lineRule="auto"/>
              <w:ind w:left="1" w:firstLine="0"/>
              <w:rPr>
                <w:ins w:id="214" w:author="Foteini Papazoglou" w:date="2024-01-15T17:34:00Z"/>
              </w:rPr>
            </w:pPr>
            <w:ins w:id="215" w:author="Foteini Papazoglou" w:date="2024-01-15T17:34:00Z">
              <w:r>
                <w:rPr>
                  <w:sz w:val="22"/>
                </w:rPr>
                <w:t xml:space="preserve">Activity </w:t>
              </w:r>
            </w:ins>
          </w:p>
        </w:tc>
        <w:tc>
          <w:tcPr>
            <w:tcW w:w="1735" w:type="dxa"/>
            <w:tcBorders>
              <w:top w:val="single" w:sz="4" w:space="0" w:color="000000"/>
              <w:left w:val="single" w:sz="4" w:space="0" w:color="000000"/>
              <w:bottom w:val="single" w:sz="4" w:space="0" w:color="000000"/>
              <w:right w:val="single" w:sz="4" w:space="0" w:color="000000"/>
            </w:tcBorders>
          </w:tcPr>
          <w:p w14:paraId="63B87EEE" w14:textId="77777777" w:rsidR="00B92C36" w:rsidRDefault="00B92C36" w:rsidP="00795107">
            <w:pPr>
              <w:spacing w:after="0" w:line="259" w:lineRule="auto"/>
              <w:ind w:left="1" w:firstLine="0"/>
              <w:rPr>
                <w:ins w:id="216" w:author="Foteini Papazoglou" w:date="2024-01-15T17:34:00Z"/>
              </w:rPr>
            </w:pPr>
            <w:ins w:id="217" w:author="Foteini Papazoglou" w:date="2024-01-15T17:34:00Z">
              <w:r>
                <w:rPr>
                  <w:sz w:val="22"/>
                </w:rPr>
                <w:t xml:space="preserve">Priority </w:t>
              </w:r>
            </w:ins>
          </w:p>
        </w:tc>
        <w:tc>
          <w:tcPr>
            <w:tcW w:w="1570" w:type="dxa"/>
            <w:tcBorders>
              <w:top w:val="single" w:sz="4" w:space="0" w:color="000000"/>
              <w:left w:val="single" w:sz="4" w:space="0" w:color="000000"/>
              <w:bottom w:val="single" w:sz="4" w:space="0" w:color="000000"/>
              <w:right w:val="single" w:sz="4" w:space="0" w:color="000000"/>
            </w:tcBorders>
          </w:tcPr>
          <w:p w14:paraId="37EA69B2" w14:textId="77777777" w:rsidR="00B92C36" w:rsidRDefault="00B92C36" w:rsidP="00795107">
            <w:pPr>
              <w:spacing w:after="0" w:line="259" w:lineRule="auto"/>
              <w:ind w:left="1" w:firstLine="0"/>
              <w:rPr>
                <w:ins w:id="218" w:author="Foteini Papazoglou" w:date="2024-01-15T17:34:00Z"/>
              </w:rPr>
            </w:pPr>
            <w:ins w:id="219" w:author="Foteini Papazoglou" w:date="2024-01-15T17:34:00Z">
              <w:r>
                <w:rPr>
                  <w:sz w:val="22"/>
                </w:rPr>
                <w:t xml:space="preserve">Timescale </w:t>
              </w:r>
            </w:ins>
          </w:p>
        </w:tc>
        <w:tc>
          <w:tcPr>
            <w:tcW w:w="2472" w:type="dxa"/>
            <w:tcBorders>
              <w:top w:val="single" w:sz="4" w:space="0" w:color="000000"/>
              <w:left w:val="single" w:sz="4" w:space="0" w:color="000000"/>
              <w:bottom w:val="single" w:sz="4" w:space="0" w:color="000000"/>
              <w:right w:val="single" w:sz="4" w:space="0" w:color="000000"/>
            </w:tcBorders>
          </w:tcPr>
          <w:p w14:paraId="36E5A775" w14:textId="77777777" w:rsidR="00B92C36" w:rsidRDefault="00B92C36" w:rsidP="00795107">
            <w:pPr>
              <w:spacing w:after="0" w:line="259" w:lineRule="auto"/>
              <w:ind w:left="1" w:firstLine="0"/>
              <w:rPr>
                <w:ins w:id="220" w:author="Foteini Papazoglou" w:date="2024-01-15T17:34:00Z"/>
              </w:rPr>
            </w:pPr>
            <w:ins w:id="221" w:author="Foteini Papazoglou" w:date="2024-01-15T17:34:00Z">
              <w:r>
                <w:rPr>
                  <w:sz w:val="22"/>
                </w:rPr>
                <w:t xml:space="preserve">Responsibility </w:t>
              </w:r>
            </w:ins>
          </w:p>
        </w:tc>
      </w:tr>
      <w:tr w:rsidR="00B92C36" w14:paraId="133E0F81" w14:textId="77777777" w:rsidTr="00795107">
        <w:trPr>
          <w:trHeight w:val="264"/>
          <w:ins w:id="222" w:author="Foteini Papazoglou" w:date="2024-01-15T17:34:00Z"/>
        </w:trPr>
        <w:tc>
          <w:tcPr>
            <w:tcW w:w="7478" w:type="dxa"/>
            <w:tcBorders>
              <w:top w:val="single" w:sz="4" w:space="0" w:color="000000"/>
              <w:left w:val="single" w:sz="4" w:space="0" w:color="000000"/>
              <w:bottom w:val="single" w:sz="4" w:space="0" w:color="000000"/>
              <w:right w:val="single" w:sz="4" w:space="0" w:color="000000"/>
            </w:tcBorders>
          </w:tcPr>
          <w:p w14:paraId="372B1C10" w14:textId="77777777" w:rsidR="00B92C36" w:rsidRDefault="00B92C36" w:rsidP="00795107">
            <w:pPr>
              <w:spacing w:after="0" w:line="259" w:lineRule="auto"/>
              <w:ind w:left="1" w:firstLine="0"/>
              <w:rPr>
                <w:ins w:id="223" w:author="Foteini Papazoglou" w:date="2024-01-15T17:34:00Z"/>
              </w:rPr>
            </w:pPr>
            <w:ins w:id="224" w:author="Foteini Papazoglou" w:date="2024-01-15T17:34:00Z">
              <w:r>
                <w:rPr>
                  <w:sz w:val="22"/>
                </w:rPr>
                <w:t xml:space="preserve"> </w:t>
              </w:r>
            </w:ins>
          </w:p>
        </w:tc>
        <w:tc>
          <w:tcPr>
            <w:tcW w:w="1735" w:type="dxa"/>
            <w:tcBorders>
              <w:top w:val="single" w:sz="4" w:space="0" w:color="000000"/>
              <w:left w:val="single" w:sz="4" w:space="0" w:color="000000"/>
              <w:bottom w:val="single" w:sz="4" w:space="0" w:color="000000"/>
              <w:right w:val="single" w:sz="4" w:space="0" w:color="000000"/>
            </w:tcBorders>
          </w:tcPr>
          <w:p w14:paraId="0BE0722C" w14:textId="77777777" w:rsidR="00B92C36" w:rsidRDefault="00B92C36" w:rsidP="00795107">
            <w:pPr>
              <w:spacing w:after="0" w:line="259" w:lineRule="auto"/>
              <w:ind w:left="1" w:firstLine="0"/>
              <w:rPr>
                <w:ins w:id="225" w:author="Foteini Papazoglou" w:date="2024-01-15T17:34:00Z"/>
              </w:rPr>
            </w:pPr>
            <w:ins w:id="226" w:author="Foteini Papazoglou" w:date="2024-01-15T17:34:00Z">
              <w:r>
                <w:rPr>
                  <w:sz w:val="22"/>
                </w:rPr>
                <w:t xml:space="preserve"> </w:t>
              </w:r>
            </w:ins>
          </w:p>
        </w:tc>
        <w:tc>
          <w:tcPr>
            <w:tcW w:w="1570" w:type="dxa"/>
            <w:tcBorders>
              <w:top w:val="single" w:sz="4" w:space="0" w:color="000000"/>
              <w:left w:val="single" w:sz="4" w:space="0" w:color="000000"/>
              <w:bottom w:val="single" w:sz="4" w:space="0" w:color="000000"/>
              <w:right w:val="single" w:sz="4" w:space="0" w:color="000000"/>
            </w:tcBorders>
          </w:tcPr>
          <w:p w14:paraId="3C88CC17" w14:textId="77777777" w:rsidR="00B92C36" w:rsidRDefault="00B92C36" w:rsidP="00795107">
            <w:pPr>
              <w:spacing w:after="0" w:line="259" w:lineRule="auto"/>
              <w:ind w:left="1" w:firstLine="0"/>
              <w:rPr>
                <w:ins w:id="227" w:author="Foteini Papazoglou" w:date="2024-01-15T17:34:00Z"/>
              </w:rPr>
            </w:pPr>
            <w:ins w:id="228" w:author="Foteini Papazoglou" w:date="2024-01-15T17:34:00Z">
              <w:r>
                <w:rPr>
                  <w:sz w:val="22"/>
                </w:rPr>
                <w:t xml:space="preserve"> </w:t>
              </w:r>
            </w:ins>
          </w:p>
        </w:tc>
        <w:tc>
          <w:tcPr>
            <w:tcW w:w="2472" w:type="dxa"/>
            <w:tcBorders>
              <w:top w:val="single" w:sz="4" w:space="0" w:color="000000"/>
              <w:left w:val="single" w:sz="4" w:space="0" w:color="000000"/>
              <w:bottom w:val="single" w:sz="4" w:space="0" w:color="000000"/>
              <w:right w:val="single" w:sz="4" w:space="0" w:color="000000"/>
            </w:tcBorders>
          </w:tcPr>
          <w:p w14:paraId="670A5A7B" w14:textId="77777777" w:rsidR="00B92C36" w:rsidRDefault="00B92C36" w:rsidP="00795107">
            <w:pPr>
              <w:spacing w:after="0" w:line="259" w:lineRule="auto"/>
              <w:ind w:left="1" w:firstLine="0"/>
              <w:rPr>
                <w:ins w:id="229" w:author="Foteini Papazoglou" w:date="2024-01-15T17:34:00Z"/>
              </w:rPr>
            </w:pPr>
            <w:ins w:id="230" w:author="Foteini Papazoglou" w:date="2024-01-15T17:34:00Z">
              <w:r>
                <w:rPr>
                  <w:sz w:val="22"/>
                </w:rPr>
                <w:t xml:space="preserve"> </w:t>
              </w:r>
            </w:ins>
          </w:p>
        </w:tc>
      </w:tr>
    </w:tbl>
    <w:p w14:paraId="7EB4E484" w14:textId="77777777" w:rsidR="009039B0" w:rsidRDefault="009039B0">
      <w:pPr>
        <w:spacing w:after="839" w:line="259" w:lineRule="auto"/>
        <w:ind w:left="0" w:firstLine="0"/>
        <w:rPr>
          <w:ins w:id="231" w:author="Foteini Papazoglou" w:date="2024-01-15T17:35:00Z"/>
          <w:sz w:val="22"/>
        </w:rPr>
      </w:pPr>
    </w:p>
    <w:p w14:paraId="2DB0DC39" w14:textId="7D6DF74B" w:rsidR="00FB6B49" w:rsidDel="00B92C36" w:rsidRDefault="00022218">
      <w:pPr>
        <w:spacing w:after="839" w:line="259" w:lineRule="auto"/>
        <w:ind w:left="0" w:firstLine="0"/>
        <w:rPr>
          <w:del w:id="232" w:author="Foteini Papazoglou" w:date="2024-01-15T17:34:00Z"/>
        </w:rPr>
      </w:pPr>
      <w:del w:id="233" w:author="Foteini Papazoglou" w:date="2024-01-15T17:34:00Z">
        <w:r w:rsidDel="00B92C36">
          <w:rPr>
            <w:sz w:val="22"/>
          </w:rPr>
          <w:delText xml:space="preserve"> </w:delText>
        </w:r>
      </w:del>
    </w:p>
    <w:p w14:paraId="74FD52A4" w14:textId="77777777" w:rsidR="00FB6B49" w:rsidRDefault="00022218">
      <w:pPr>
        <w:spacing w:after="0" w:line="259" w:lineRule="auto"/>
        <w:ind w:left="0" w:right="6589" w:firstLine="0"/>
        <w:jc w:val="right"/>
      </w:pPr>
      <w:r>
        <w:rPr>
          <w:sz w:val="18"/>
        </w:rPr>
        <w:t xml:space="preserve">6 </w:t>
      </w:r>
    </w:p>
    <w:p w14:paraId="355858E9" w14:textId="77777777" w:rsidR="00FB6B49" w:rsidRDefault="00FB6B49">
      <w:pPr>
        <w:sectPr w:rsidR="00FB6B49" w:rsidSect="00851597">
          <w:headerReference w:type="even" r:id="rId28"/>
          <w:headerReference w:type="default" r:id="rId29"/>
          <w:footerReference w:type="even" r:id="rId30"/>
          <w:footerReference w:type="default" r:id="rId31"/>
          <w:headerReference w:type="first" r:id="rId32"/>
          <w:footerReference w:type="first" r:id="rId33"/>
          <w:pgSz w:w="15840" w:h="12240" w:orient="landscape"/>
          <w:pgMar w:top="757" w:right="1130" w:bottom="576" w:left="1440" w:header="720" w:footer="720" w:gutter="0"/>
          <w:cols w:space="720"/>
        </w:sectPr>
      </w:pPr>
    </w:p>
    <w:p w14:paraId="1957BBE3" w14:textId="77777777" w:rsidR="00FB6B49" w:rsidRDefault="00022218">
      <w:pPr>
        <w:spacing w:after="0" w:line="265" w:lineRule="auto"/>
        <w:ind w:right="-15"/>
        <w:jc w:val="right"/>
      </w:pPr>
      <w:r>
        <w:rPr>
          <w:sz w:val="18"/>
        </w:rPr>
        <w:lastRenderedPageBreak/>
        <w:t xml:space="preserve">UNEP/CMS/ITTEA1/Doc.4/Annex 1 </w:t>
      </w:r>
    </w:p>
    <w:p w14:paraId="55CFB3C1" w14:textId="77777777" w:rsidR="00FB6B49" w:rsidRDefault="00022218">
      <w:pPr>
        <w:spacing w:after="226" w:line="259" w:lineRule="auto"/>
        <w:ind w:left="-29" w:right="-31" w:firstLine="0"/>
      </w:pPr>
      <w:r>
        <w:rPr>
          <w:rFonts w:ascii="Calibri" w:eastAsia="Calibri" w:hAnsi="Calibri" w:cs="Calibri"/>
          <w:noProof/>
          <w:sz w:val="22"/>
        </w:rPr>
        <mc:AlternateContent>
          <mc:Choice Requires="wpg">
            <w:drawing>
              <wp:inline distT="0" distB="0" distL="0" distR="0" wp14:anchorId="09979B63" wp14:editId="1830D87B">
                <wp:extent cx="5980176" cy="6096"/>
                <wp:effectExtent l="0" t="0" r="0" b="0"/>
                <wp:docPr id="9140" name="Group 9140"/>
                <wp:cNvGraphicFramePr/>
                <a:graphic xmlns:a="http://schemas.openxmlformats.org/drawingml/2006/main">
                  <a:graphicData uri="http://schemas.microsoft.com/office/word/2010/wordprocessingGroup">
                    <wpg:wgp>
                      <wpg:cNvGrpSpPr/>
                      <wpg:grpSpPr>
                        <a:xfrm>
                          <a:off x="0" y="0"/>
                          <a:ext cx="5980176" cy="6096"/>
                          <a:chOff x="0" y="0"/>
                          <a:chExt cx="5980176" cy="6096"/>
                        </a:xfrm>
                      </wpg:grpSpPr>
                      <wps:wsp>
                        <wps:cNvPr id="13198" name="Shape 13198"/>
                        <wps:cNvSpPr/>
                        <wps:spPr>
                          <a:xfrm>
                            <a:off x="0" y="0"/>
                            <a:ext cx="5980176" cy="9144"/>
                          </a:xfrm>
                          <a:custGeom>
                            <a:avLst/>
                            <a:gdLst/>
                            <a:ahLst/>
                            <a:cxnLst/>
                            <a:rect l="0" t="0" r="0" b="0"/>
                            <a:pathLst>
                              <a:path w="5980176" h="9144">
                                <a:moveTo>
                                  <a:pt x="0" y="0"/>
                                </a:moveTo>
                                <a:lnTo>
                                  <a:pt x="5980176" y="0"/>
                                </a:lnTo>
                                <a:lnTo>
                                  <a:pt x="598017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140" style="width:470.88pt;height:0.480003pt;mso-position-horizontal-relative:char;mso-position-vertical-relative:line" coordsize="59801,60">
                <v:shape id="Shape 13199" style="position:absolute;width:59801;height:91;left:0;top:0;" coordsize="5980176,9144" path="m0,0l5980176,0l5980176,9144l0,9144l0,0">
                  <v:stroke weight="0pt" endcap="flat" joinstyle="miter" miterlimit="10" on="false" color="#000000" opacity="0"/>
                  <v:fill on="true" color="#000000"/>
                </v:shape>
              </v:group>
            </w:pict>
          </mc:Fallback>
        </mc:AlternateContent>
      </w:r>
    </w:p>
    <w:p w14:paraId="1C2FC71C" w14:textId="77777777" w:rsidR="00FB6B49" w:rsidRDefault="00022218" w:rsidP="001F3EB4">
      <w:pPr>
        <w:pStyle w:val="Heading1"/>
        <w:ind w:left="-5"/>
        <w:jc w:val="both"/>
      </w:pPr>
      <w:r>
        <w:t xml:space="preserve">Annex: Country profiles for each country  </w:t>
      </w:r>
    </w:p>
    <w:p w14:paraId="6FF64866" w14:textId="77777777" w:rsidR="00FB6B49" w:rsidRDefault="00022218" w:rsidP="001F3EB4">
      <w:pPr>
        <w:spacing w:after="0" w:line="259" w:lineRule="auto"/>
        <w:ind w:left="0" w:firstLine="0"/>
        <w:jc w:val="both"/>
      </w:pPr>
      <w:r>
        <w:rPr>
          <w:sz w:val="22"/>
        </w:rPr>
        <w:t xml:space="preserve"> </w:t>
      </w:r>
    </w:p>
    <w:p w14:paraId="564458FB" w14:textId="77777777" w:rsidR="00FB6B49" w:rsidRDefault="00022218" w:rsidP="001F3EB4">
      <w:pPr>
        <w:spacing w:after="3"/>
        <w:ind w:left="-5"/>
        <w:jc w:val="both"/>
      </w:pPr>
      <w:r>
        <w:rPr>
          <w:sz w:val="22"/>
        </w:rPr>
        <w:t xml:space="preserve">[Feedback is that this would be useful and should include an outline on which species are illegally killed (not numbers) and the key types of illegal killing. It could also include information on bird species present, protected areas, current legislation </w:t>
      </w:r>
      <w:proofErr w:type="spellStart"/>
      <w:r>
        <w:rPr>
          <w:sz w:val="22"/>
        </w:rPr>
        <w:t>etc</w:t>
      </w:r>
      <w:proofErr w:type="spellEnd"/>
      <w:r>
        <w:rPr>
          <w:sz w:val="22"/>
        </w:rPr>
        <w:t xml:space="preserve">} </w:t>
      </w:r>
    </w:p>
    <w:p w14:paraId="17166CA1" w14:textId="77777777" w:rsidR="00FB6B49" w:rsidRDefault="00022218" w:rsidP="001F3EB4">
      <w:pPr>
        <w:spacing w:after="0" w:line="259" w:lineRule="auto"/>
        <w:ind w:left="0" w:firstLine="0"/>
        <w:jc w:val="both"/>
      </w:pPr>
      <w:r>
        <w:rPr>
          <w:sz w:val="22"/>
        </w:rPr>
        <w:t xml:space="preserve"> </w:t>
      </w:r>
    </w:p>
    <w:p w14:paraId="52520EFD" w14:textId="77777777" w:rsidR="00FB6B49" w:rsidRDefault="00022218" w:rsidP="001F3EB4">
      <w:pPr>
        <w:spacing w:after="0" w:line="259" w:lineRule="auto"/>
        <w:ind w:left="0" w:firstLine="0"/>
        <w:jc w:val="both"/>
      </w:pPr>
      <w:r>
        <w:rPr>
          <w:sz w:val="22"/>
        </w:rPr>
        <w:t xml:space="preserve"> </w:t>
      </w:r>
    </w:p>
    <w:p w14:paraId="3115EA16" w14:textId="77777777" w:rsidR="00FB6B49" w:rsidRDefault="00022218" w:rsidP="001F3EB4">
      <w:pPr>
        <w:spacing w:after="0" w:line="259" w:lineRule="auto"/>
        <w:ind w:left="-5"/>
        <w:jc w:val="both"/>
      </w:pPr>
      <w:r>
        <w:rPr>
          <w:sz w:val="22"/>
        </w:rPr>
        <w:t xml:space="preserve">Annex: Examples of best practice in tackling IKB? </w:t>
      </w:r>
    </w:p>
    <w:p w14:paraId="30C2103B" w14:textId="77777777" w:rsidR="00FB6B49" w:rsidRDefault="00022218" w:rsidP="001F3EB4">
      <w:pPr>
        <w:spacing w:after="0" w:line="259" w:lineRule="auto"/>
        <w:ind w:left="0" w:firstLine="0"/>
        <w:jc w:val="both"/>
      </w:pPr>
      <w:r>
        <w:rPr>
          <w:sz w:val="22"/>
        </w:rPr>
        <w:t xml:space="preserve"> </w:t>
      </w:r>
    </w:p>
    <w:p w14:paraId="1FF570CA" w14:textId="77777777" w:rsidR="00FB6B49" w:rsidRDefault="00022218" w:rsidP="001F3EB4">
      <w:pPr>
        <w:spacing w:after="3"/>
        <w:ind w:left="-5"/>
        <w:jc w:val="both"/>
      </w:pPr>
      <w:r>
        <w:rPr>
          <w:sz w:val="22"/>
        </w:rPr>
        <w:t xml:space="preserve">[Use MIKT as an example and provide links to the relevant documentation] </w:t>
      </w:r>
    </w:p>
    <w:p w14:paraId="25F4C88E" w14:textId="77777777" w:rsidR="00FB6B49" w:rsidRDefault="00022218" w:rsidP="001F3EB4">
      <w:pPr>
        <w:spacing w:after="0" w:line="259" w:lineRule="auto"/>
        <w:ind w:left="0" w:firstLine="0"/>
        <w:jc w:val="both"/>
      </w:pPr>
      <w:r>
        <w:rPr>
          <w:sz w:val="22"/>
        </w:rPr>
        <w:t xml:space="preserve"> </w:t>
      </w:r>
    </w:p>
    <w:p w14:paraId="3ABEBAE4" w14:textId="77777777" w:rsidR="00FB6B49" w:rsidRDefault="00022218" w:rsidP="001F3EB4">
      <w:pPr>
        <w:spacing w:after="0" w:line="259" w:lineRule="auto"/>
        <w:ind w:left="0" w:firstLine="0"/>
        <w:jc w:val="both"/>
      </w:pPr>
      <w:r>
        <w:rPr>
          <w:sz w:val="22"/>
        </w:rPr>
        <w:t xml:space="preserve"> </w:t>
      </w:r>
    </w:p>
    <w:p w14:paraId="4214855C" w14:textId="77777777" w:rsidR="00FB6B49" w:rsidRPr="00966287" w:rsidRDefault="00022218" w:rsidP="001F3EB4">
      <w:pPr>
        <w:pStyle w:val="Heading1"/>
        <w:ind w:left="-5"/>
        <w:jc w:val="both"/>
        <w:rPr>
          <w:lang w:val="es-ES"/>
          <w:rPrChange w:id="234" w:author="Foteini Papazoglou" w:date="2024-01-15T16:58:00Z">
            <w:rPr/>
          </w:rPrChange>
        </w:rPr>
      </w:pPr>
      <w:proofErr w:type="spellStart"/>
      <w:r w:rsidRPr="00966287">
        <w:rPr>
          <w:lang w:val="es-ES"/>
          <w:rPrChange w:id="235" w:author="Foteini Papazoglou" w:date="2024-01-15T16:58:00Z">
            <w:rPr/>
          </w:rPrChange>
        </w:rPr>
        <w:t>References</w:t>
      </w:r>
      <w:proofErr w:type="spellEnd"/>
      <w:r w:rsidRPr="00966287">
        <w:rPr>
          <w:lang w:val="es-ES"/>
          <w:rPrChange w:id="236" w:author="Foteini Papazoglou" w:date="2024-01-15T16:58:00Z">
            <w:rPr/>
          </w:rPrChange>
        </w:rPr>
        <w:t xml:space="preserve"> </w:t>
      </w:r>
    </w:p>
    <w:p w14:paraId="284CEDAB" w14:textId="77777777" w:rsidR="00FB6B49" w:rsidRPr="00966287" w:rsidRDefault="00022218" w:rsidP="001F3EB4">
      <w:pPr>
        <w:spacing w:after="0" w:line="259" w:lineRule="auto"/>
        <w:ind w:left="0" w:firstLine="0"/>
        <w:jc w:val="both"/>
        <w:rPr>
          <w:lang w:val="es-ES"/>
          <w:rPrChange w:id="237" w:author="Foteini Papazoglou" w:date="2024-01-15T16:58:00Z">
            <w:rPr/>
          </w:rPrChange>
        </w:rPr>
      </w:pPr>
      <w:r w:rsidRPr="00966287">
        <w:rPr>
          <w:sz w:val="22"/>
          <w:lang w:val="es-ES"/>
          <w:rPrChange w:id="238" w:author="Foteini Papazoglou" w:date="2024-01-15T16:58:00Z">
            <w:rPr>
              <w:sz w:val="22"/>
            </w:rPr>
          </w:rPrChange>
        </w:rPr>
        <w:t xml:space="preserve"> </w:t>
      </w:r>
    </w:p>
    <w:p w14:paraId="2A468B65" w14:textId="77777777" w:rsidR="00FB6B49" w:rsidRDefault="00022218" w:rsidP="001F3EB4">
      <w:pPr>
        <w:spacing w:after="3"/>
        <w:ind w:left="525" w:hanging="540"/>
        <w:jc w:val="both"/>
      </w:pPr>
      <w:r w:rsidRPr="00966287">
        <w:rPr>
          <w:sz w:val="22"/>
          <w:lang w:val="es-ES"/>
          <w:rPrChange w:id="239" w:author="Foteini Papazoglou" w:date="2024-01-15T16:58:00Z">
            <w:rPr>
              <w:sz w:val="22"/>
            </w:rPr>
          </w:rPrChange>
        </w:rPr>
        <w:t xml:space="preserve">Alves RNN, JR Lima &amp; HFP Araujo. </w:t>
      </w:r>
      <w:r>
        <w:rPr>
          <w:sz w:val="22"/>
        </w:rPr>
        <w:t xml:space="preserve">2013. The live bird trade in Brazil and its conservation implications: an overview. Bird Conservation International 23: 53–65. </w:t>
      </w:r>
    </w:p>
    <w:p w14:paraId="6F5E6619" w14:textId="77777777" w:rsidR="00FB6B49" w:rsidRDefault="00022218" w:rsidP="001F3EB4">
      <w:pPr>
        <w:spacing w:after="3"/>
        <w:ind w:left="-5"/>
        <w:jc w:val="both"/>
      </w:pPr>
      <w:r>
        <w:rPr>
          <w:sz w:val="22"/>
        </w:rPr>
        <w:t xml:space="preserve">Brochet, A.L., Jbour, S., Sheldon, R.D., Porter, R.F., Jones, V.R., Al </w:t>
      </w:r>
      <w:proofErr w:type="spellStart"/>
      <w:r>
        <w:rPr>
          <w:sz w:val="22"/>
        </w:rPr>
        <w:t>Fazari</w:t>
      </w:r>
      <w:proofErr w:type="spellEnd"/>
      <w:r>
        <w:rPr>
          <w:sz w:val="22"/>
        </w:rPr>
        <w:t xml:space="preserve">, W., Al </w:t>
      </w:r>
      <w:proofErr w:type="spellStart"/>
      <w:r>
        <w:rPr>
          <w:sz w:val="22"/>
        </w:rPr>
        <w:t>Saghier</w:t>
      </w:r>
      <w:proofErr w:type="spellEnd"/>
      <w:r>
        <w:rPr>
          <w:sz w:val="22"/>
        </w:rPr>
        <w:t xml:space="preserve">, O., </w:t>
      </w:r>
    </w:p>
    <w:p w14:paraId="137FC711" w14:textId="77777777" w:rsidR="00FB6B49" w:rsidRDefault="00022218" w:rsidP="001F3EB4">
      <w:pPr>
        <w:spacing w:after="3"/>
        <w:ind w:left="550"/>
        <w:jc w:val="both"/>
      </w:pPr>
      <w:proofErr w:type="spellStart"/>
      <w:r>
        <w:rPr>
          <w:sz w:val="22"/>
        </w:rPr>
        <w:t>Alkhuzai</w:t>
      </w:r>
      <w:proofErr w:type="spellEnd"/>
      <w:r>
        <w:rPr>
          <w:sz w:val="22"/>
        </w:rPr>
        <w:t xml:space="preserve">, S., Al-Obeidi, L.A., Angwin, R., Ararat, K., Pope, M., </w:t>
      </w:r>
      <w:proofErr w:type="spellStart"/>
      <w:r>
        <w:rPr>
          <w:sz w:val="22"/>
        </w:rPr>
        <w:t>Shobrak</w:t>
      </w:r>
      <w:proofErr w:type="spellEnd"/>
      <w:r>
        <w:rPr>
          <w:sz w:val="22"/>
        </w:rPr>
        <w:t xml:space="preserve">, M.Y., Willson, M.S.,  </w:t>
      </w:r>
      <w:proofErr w:type="spellStart"/>
      <w:r>
        <w:rPr>
          <w:sz w:val="22"/>
        </w:rPr>
        <w:t>Zadegan</w:t>
      </w:r>
      <w:proofErr w:type="spellEnd"/>
      <w:r>
        <w:rPr>
          <w:sz w:val="22"/>
        </w:rPr>
        <w:t xml:space="preserve">, S.S. &amp; Butchart, S.H.M. (2019). A preliminary assessment of the scope and scale of illegal killing and taking of birds in the Arabian Peninsula, Iran and Iraq. Sandgrouse, 41: 154-175 </w:t>
      </w:r>
    </w:p>
    <w:p w14:paraId="2804A5ED" w14:textId="77777777" w:rsidR="00FB6B49" w:rsidRDefault="00022218" w:rsidP="001F3EB4">
      <w:pPr>
        <w:spacing w:after="3"/>
        <w:ind w:left="-5"/>
        <w:jc w:val="both"/>
      </w:pPr>
      <w:r>
        <w:rPr>
          <w:sz w:val="22"/>
        </w:rPr>
        <w:t xml:space="preserve">Brochet, A.-L, W Van Den Bossche, S </w:t>
      </w:r>
      <w:proofErr w:type="spellStart"/>
      <w:r>
        <w:rPr>
          <w:sz w:val="22"/>
        </w:rPr>
        <w:t>Jbour</w:t>
      </w:r>
      <w:proofErr w:type="spellEnd"/>
      <w:r>
        <w:rPr>
          <w:sz w:val="22"/>
        </w:rPr>
        <w:t xml:space="preserve">, PK </w:t>
      </w:r>
      <w:proofErr w:type="spellStart"/>
      <w:r>
        <w:rPr>
          <w:sz w:val="22"/>
        </w:rPr>
        <w:t>Ndang’ang’a</w:t>
      </w:r>
      <w:proofErr w:type="spellEnd"/>
      <w:r>
        <w:rPr>
          <w:sz w:val="22"/>
        </w:rPr>
        <w:t>, VR Jones, WALI Abdou, AR Al-</w:t>
      </w:r>
    </w:p>
    <w:p w14:paraId="555E4B44" w14:textId="77777777" w:rsidR="00FB6B49" w:rsidRPr="001F3EB4" w:rsidRDefault="00022218" w:rsidP="001F3EB4">
      <w:pPr>
        <w:spacing w:after="3"/>
        <w:ind w:left="550"/>
        <w:jc w:val="both"/>
      </w:pPr>
      <w:proofErr w:type="spellStart"/>
      <w:r w:rsidRPr="001F3EB4">
        <w:rPr>
          <w:sz w:val="22"/>
        </w:rPr>
        <w:t>Hmoud</w:t>
      </w:r>
      <w:proofErr w:type="spellEnd"/>
      <w:r w:rsidRPr="001F3EB4">
        <w:rPr>
          <w:sz w:val="22"/>
        </w:rPr>
        <w:t xml:space="preserve">, NG </w:t>
      </w:r>
      <w:proofErr w:type="spellStart"/>
      <w:r w:rsidRPr="001F3EB4">
        <w:rPr>
          <w:sz w:val="22"/>
        </w:rPr>
        <w:t>Asswad</w:t>
      </w:r>
      <w:proofErr w:type="spellEnd"/>
      <w:r w:rsidRPr="001F3EB4">
        <w:rPr>
          <w:sz w:val="22"/>
        </w:rPr>
        <w:t xml:space="preserve">, JC Atienza, I Atrash, N Barbara, K </w:t>
      </w:r>
      <w:proofErr w:type="spellStart"/>
      <w:r w:rsidRPr="001F3EB4">
        <w:rPr>
          <w:sz w:val="22"/>
        </w:rPr>
        <w:t>Bensusan</w:t>
      </w:r>
      <w:proofErr w:type="spellEnd"/>
      <w:r w:rsidRPr="001F3EB4">
        <w:rPr>
          <w:sz w:val="22"/>
        </w:rPr>
        <w:t xml:space="preserve">, T Bino, C Celada, SI </w:t>
      </w:r>
    </w:p>
    <w:p w14:paraId="1D7A4533" w14:textId="77777777" w:rsidR="00FB6B49" w:rsidRPr="001F3EB4" w:rsidRDefault="00022218" w:rsidP="001F3EB4">
      <w:pPr>
        <w:spacing w:after="3"/>
        <w:ind w:left="550"/>
        <w:jc w:val="both"/>
      </w:pPr>
      <w:proofErr w:type="spellStart"/>
      <w:r w:rsidRPr="001F3EB4">
        <w:rPr>
          <w:sz w:val="22"/>
        </w:rPr>
        <w:t>Cherkaoui</w:t>
      </w:r>
      <w:proofErr w:type="spellEnd"/>
      <w:r w:rsidRPr="001F3EB4">
        <w:rPr>
          <w:sz w:val="22"/>
        </w:rPr>
        <w:t xml:space="preserve">, J Costa, </w:t>
      </w:r>
      <w:proofErr w:type="spellStart"/>
      <w:r w:rsidRPr="001F3EB4">
        <w:rPr>
          <w:sz w:val="22"/>
        </w:rPr>
        <w:t>BDeceuninck</w:t>
      </w:r>
      <w:proofErr w:type="spellEnd"/>
      <w:r w:rsidRPr="001F3EB4">
        <w:rPr>
          <w:sz w:val="22"/>
        </w:rPr>
        <w:t xml:space="preserve">, KS </w:t>
      </w:r>
      <w:proofErr w:type="spellStart"/>
      <w:r w:rsidRPr="001F3EB4">
        <w:rPr>
          <w:sz w:val="22"/>
        </w:rPr>
        <w:t>Etayeb</w:t>
      </w:r>
      <w:proofErr w:type="spellEnd"/>
      <w:r w:rsidRPr="001F3EB4">
        <w:rPr>
          <w:sz w:val="22"/>
        </w:rPr>
        <w:t xml:space="preserve">, C </w:t>
      </w:r>
      <w:proofErr w:type="spellStart"/>
      <w:r w:rsidRPr="001F3EB4">
        <w:rPr>
          <w:sz w:val="22"/>
        </w:rPr>
        <w:t>Feltrup-Azafzaf</w:t>
      </w:r>
      <w:proofErr w:type="spellEnd"/>
      <w:r w:rsidRPr="001F3EB4">
        <w:rPr>
          <w:sz w:val="22"/>
        </w:rPr>
        <w:t xml:space="preserve">, J </w:t>
      </w:r>
      <w:proofErr w:type="spellStart"/>
      <w:r w:rsidRPr="001F3EB4">
        <w:rPr>
          <w:sz w:val="22"/>
        </w:rPr>
        <w:t>Figelj</w:t>
      </w:r>
      <w:proofErr w:type="spellEnd"/>
      <w:r w:rsidRPr="001F3EB4">
        <w:rPr>
          <w:sz w:val="22"/>
        </w:rPr>
        <w:t xml:space="preserve">, M Gustin, P </w:t>
      </w:r>
    </w:p>
    <w:p w14:paraId="76BD72AA" w14:textId="77777777" w:rsidR="00FB6B49" w:rsidRPr="001F3EB4" w:rsidRDefault="00022218" w:rsidP="001F3EB4">
      <w:pPr>
        <w:spacing w:after="3"/>
        <w:ind w:left="550"/>
        <w:jc w:val="both"/>
      </w:pPr>
      <w:proofErr w:type="spellStart"/>
      <w:r w:rsidRPr="001F3EB4">
        <w:rPr>
          <w:sz w:val="22"/>
        </w:rPr>
        <w:t>Kmecl</w:t>
      </w:r>
      <w:proofErr w:type="spellEnd"/>
      <w:r w:rsidRPr="001F3EB4">
        <w:rPr>
          <w:sz w:val="22"/>
        </w:rPr>
        <w:t xml:space="preserve">, V </w:t>
      </w:r>
      <w:proofErr w:type="spellStart"/>
      <w:r w:rsidRPr="001F3EB4">
        <w:rPr>
          <w:sz w:val="22"/>
        </w:rPr>
        <w:t>Kocevski</w:t>
      </w:r>
      <w:proofErr w:type="spellEnd"/>
      <w:r w:rsidRPr="001F3EB4">
        <w:rPr>
          <w:sz w:val="22"/>
        </w:rPr>
        <w:t xml:space="preserve">, M </w:t>
      </w:r>
      <w:proofErr w:type="spellStart"/>
      <w:r w:rsidRPr="001F3EB4">
        <w:rPr>
          <w:sz w:val="22"/>
        </w:rPr>
        <w:t>Korbeti</w:t>
      </w:r>
      <w:proofErr w:type="spellEnd"/>
      <w:r w:rsidRPr="001F3EB4">
        <w:rPr>
          <w:sz w:val="22"/>
        </w:rPr>
        <w:t xml:space="preserve">, D </w:t>
      </w:r>
      <w:proofErr w:type="spellStart"/>
      <w:r w:rsidRPr="001F3EB4">
        <w:rPr>
          <w:sz w:val="22"/>
        </w:rPr>
        <w:t>Kotrošan</w:t>
      </w:r>
      <w:proofErr w:type="spellEnd"/>
      <w:r w:rsidRPr="001F3EB4">
        <w:rPr>
          <w:sz w:val="22"/>
        </w:rPr>
        <w:t xml:space="preserve">, J Mula Laguna, M Lattuada, D Leitão, P </w:t>
      </w:r>
    </w:p>
    <w:p w14:paraId="5CE4EC5A" w14:textId="77777777" w:rsidR="00FB6B49" w:rsidRPr="001F3EB4" w:rsidRDefault="00022218" w:rsidP="001F3EB4">
      <w:pPr>
        <w:spacing w:after="3"/>
        <w:ind w:left="550"/>
        <w:jc w:val="both"/>
      </w:pPr>
      <w:r w:rsidRPr="001F3EB4">
        <w:rPr>
          <w:sz w:val="22"/>
        </w:rPr>
        <w:t xml:space="preserve">Lopes, N López-Jiménez, V Lucić, T Micol, A </w:t>
      </w:r>
      <w:proofErr w:type="spellStart"/>
      <w:r w:rsidRPr="001F3EB4">
        <w:rPr>
          <w:sz w:val="22"/>
        </w:rPr>
        <w:t>Moali</w:t>
      </w:r>
      <w:proofErr w:type="spellEnd"/>
      <w:r w:rsidRPr="001F3EB4">
        <w:rPr>
          <w:sz w:val="22"/>
        </w:rPr>
        <w:t xml:space="preserve">, Y Perlman, N Piludu, D </w:t>
      </w:r>
      <w:proofErr w:type="spellStart"/>
      <w:r w:rsidRPr="001F3EB4">
        <w:rPr>
          <w:sz w:val="22"/>
        </w:rPr>
        <w:t>Portolou</w:t>
      </w:r>
      <w:proofErr w:type="spellEnd"/>
      <w:r w:rsidRPr="001F3EB4">
        <w:rPr>
          <w:sz w:val="22"/>
        </w:rPr>
        <w:t xml:space="preserve">, K </w:t>
      </w:r>
    </w:p>
    <w:p w14:paraId="554C17A1" w14:textId="77777777" w:rsidR="00FB6B49" w:rsidRPr="001F3EB4" w:rsidRDefault="00022218" w:rsidP="001F3EB4">
      <w:pPr>
        <w:spacing w:after="3"/>
        <w:ind w:left="550"/>
        <w:jc w:val="both"/>
      </w:pPr>
      <w:r w:rsidRPr="001F3EB4">
        <w:rPr>
          <w:sz w:val="22"/>
        </w:rPr>
        <w:t xml:space="preserve">Putilin, G </w:t>
      </w:r>
      <w:proofErr w:type="spellStart"/>
      <w:r w:rsidRPr="001F3EB4">
        <w:rPr>
          <w:sz w:val="22"/>
        </w:rPr>
        <w:t>Quaintenne</w:t>
      </w:r>
      <w:proofErr w:type="spellEnd"/>
      <w:r w:rsidRPr="001F3EB4">
        <w:rPr>
          <w:sz w:val="22"/>
        </w:rPr>
        <w:t xml:space="preserve">, G Ramadan-Jaradi, M Ružić, A Sandor, N Sarajlic, D </w:t>
      </w:r>
      <w:proofErr w:type="spellStart"/>
      <w:r w:rsidRPr="001F3EB4">
        <w:rPr>
          <w:sz w:val="22"/>
        </w:rPr>
        <w:t>Saveljić</w:t>
      </w:r>
      <w:proofErr w:type="spellEnd"/>
      <w:r w:rsidRPr="001F3EB4">
        <w:rPr>
          <w:sz w:val="22"/>
        </w:rPr>
        <w:t xml:space="preserve">, RD </w:t>
      </w:r>
    </w:p>
    <w:p w14:paraId="63335AA5" w14:textId="77777777" w:rsidR="00FB6B49" w:rsidRDefault="00022218" w:rsidP="001F3EB4">
      <w:pPr>
        <w:spacing w:after="3"/>
        <w:ind w:left="550"/>
        <w:jc w:val="both"/>
      </w:pPr>
      <w:r>
        <w:rPr>
          <w:sz w:val="22"/>
        </w:rPr>
        <w:t xml:space="preserve">Sheldon, T </w:t>
      </w:r>
      <w:proofErr w:type="spellStart"/>
      <w:r>
        <w:rPr>
          <w:sz w:val="22"/>
        </w:rPr>
        <w:t>Shialis</w:t>
      </w:r>
      <w:proofErr w:type="spellEnd"/>
      <w:r>
        <w:rPr>
          <w:sz w:val="22"/>
        </w:rPr>
        <w:t xml:space="preserve">, N </w:t>
      </w:r>
      <w:proofErr w:type="spellStart"/>
      <w:r>
        <w:rPr>
          <w:sz w:val="22"/>
        </w:rPr>
        <w:t>Tsiopelas</w:t>
      </w:r>
      <w:proofErr w:type="spellEnd"/>
      <w:r>
        <w:rPr>
          <w:sz w:val="22"/>
        </w:rPr>
        <w:t xml:space="preserve">, F Vargas, C Thompson, A Brunner, R Grimmett &amp; SHM Butchart. 2016. Preliminary assessment of the scope and scale of illegal killing and taking of birds in the Mediterranean. Bird Conservation International 26: 1–28 </w:t>
      </w:r>
    </w:p>
    <w:p w14:paraId="44296001" w14:textId="77777777" w:rsidR="00FB6B49" w:rsidRDefault="00022218" w:rsidP="001F3EB4">
      <w:pPr>
        <w:spacing w:after="3"/>
        <w:ind w:left="525" w:hanging="540"/>
        <w:jc w:val="both"/>
      </w:pPr>
      <w:r>
        <w:rPr>
          <w:sz w:val="22"/>
        </w:rPr>
        <w:t xml:space="preserve">Finkelstein, ME, ZE Kuspa, A Welch, C Eng, M Clark, J Burnett &amp; DR Smith. 2014. Linking cases of illegal shootings of the endangered California Condor using stable lead isotope analysis. Environmental Research 134: 270–279 </w:t>
      </w:r>
    </w:p>
    <w:p w14:paraId="0254EE11" w14:textId="77777777" w:rsidR="00FB6B49" w:rsidRDefault="00022218" w:rsidP="001F3EB4">
      <w:pPr>
        <w:spacing w:after="3"/>
        <w:ind w:left="525" w:hanging="540"/>
        <w:jc w:val="both"/>
      </w:pPr>
      <w:r>
        <w:rPr>
          <w:sz w:val="22"/>
        </w:rPr>
        <w:t xml:space="preserve">Kamp, J, S Oppel, AA </w:t>
      </w:r>
      <w:proofErr w:type="spellStart"/>
      <w:r>
        <w:rPr>
          <w:sz w:val="22"/>
        </w:rPr>
        <w:t>Ananin</w:t>
      </w:r>
      <w:proofErr w:type="spellEnd"/>
      <w:r>
        <w:rPr>
          <w:sz w:val="22"/>
        </w:rPr>
        <w:t xml:space="preserve">, YA </w:t>
      </w:r>
      <w:proofErr w:type="spellStart"/>
      <w:r>
        <w:rPr>
          <w:sz w:val="22"/>
        </w:rPr>
        <w:t>Durnev</w:t>
      </w:r>
      <w:proofErr w:type="spellEnd"/>
      <w:r>
        <w:rPr>
          <w:sz w:val="22"/>
        </w:rPr>
        <w:t xml:space="preserve">, SN </w:t>
      </w:r>
      <w:proofErr w:type="spellStart"/>
      <w:r>
        <w:rPr>
          <w:sz w:val="22"/>
        </w:rPr>
        <w:t>Gashev</w:t>
      </w:r>
      <w:proofErr w:type="spellEnd"/>
      <w:r>
        <w:rPr>
          <w:sz w:val="22"/>
        </w:rPr>
        <w:t xml:space="preserve">, N Hölzel, AL Mishchenko, J Pessa, SM </w:t>
      </w:r>
      <w:proofErr w:type="spellStart"/>
      <w:r>
        <w:rPr>
          <w:sz w:val="22"/>
        </w:rPr>
        <w:t>Smirenski</w:t>
      </w:r>
      <w:proofErr w:type="spellEnd"/>
      <w:r>
        <w:rPr>
          <w:sz w:val="22"/>
        </w:rPr>
        <w:t xml:space="preserve">, EG Strelnikov, S Timonen, K </w:t>
      </w:r>
      <w:proofErr w:type="spellStart"/>
      <w:r>
        <w:rPr>
          <w:sz w:val="22"/>
        </w:rPr>
        <w:t>Wolanska</w:t>
      </w:r>
      <w:proofErr w:type="spellEnd"/>
      <w:r>
        <w:rPr>
          <w:sz w:val="22"/>
        </w:rPr>
        <w:t xml:space="preserve"> &amp; S Chan. 2015. Global population collapse in a superabundant migratory bird and illegal trapping in China. Conservation Biology 29: 1684–1694.  </w:t>
      </w:r>
    </w:p>
    <w:p w14:paraId="0F3DC4A4" w14:textId="77777777" w:rsidR="00FB6B49" w:rsidRDefault="00022218" w:rsidP="001F3EB4">
      <w:pPr>
        <w:spacing w:after="3"/>
        <w:ind w:left="525" w:hanging="540"/>
        <w:jc w:val="both"/>
      </w:pPr>
      <w:r>
        <w:rPr>
          <w:sz w:val="22"/>
        </w:rPr>
        <w:lastRenderedPageBreak/>
        <w:t xml:space="preserve">Kovács, A, NP Williams &amp; CA Galbraith. 2014. Saker Falcon Falco </w:t>
      </w:r>
      <w:proofErr w:type="spellStart"/>
      <w:r>
        <w:rPr>
          <w:sz w:val="22"/>
        </w:rPr>
        <w:t>cherrug</w:t>
      </w:r>
      <w:proofErr w:type="spellEnd"/>
      <w:r>
        <w:rPr>
          <w:sz w:val="22"/>
        </w:rPr>
        <w:t xml:space="preserve"> Global Action Plan (SakerGAP), including a management and monitoring system, to conserve the species. Raptors MOU Technical Publication 2, CMS Technical Series 31, Abu Dhabi, United Arab Emirates. </w:t>
      </w:r>
    </w:p>
    <w:p w14:paraId="4FAD7F7A" w14:textId="77777777" w:rsidR="00FB6B49" w:rsidRDefault="00022218" w:rsidP="001F3EB4">
      <w:pPr>
        <w:spacing w:after="3"/>
        <w:ind w:left="525" w:hanging="540"/>
        <w:jc w:val="both"/>
      </w:pPr>
      <w:r>
        <w:rPr>
          <w:sz w:val="22"/>
        </w:rPr>
        <w:t xml:space="preserve">Ogada, DL. 2014. Power of poison: pesticide poisoning of Africa’s wildlife. Annals of the New York Academy of Sciences 1322: 1–20 </w:t>
      </w:r>
    </w:p>
    <w:p w14:paraId="4E004921" w14:textId="77777777" w:rsidR="00FB6B49" w:rsidRDefault="00022218" w:rsidP="001F3EB4">
      <w:pPr>
        <w:spacing w:after="3"/>
        <w:ind w:left="525" w:hanging="540"/>
        <w:jc w:val="both"/>
      </w:pPr>
      <w:r>
        <w:rPr>
          <w:sz w:val="22"/>
        </w:rPr>
        <w:t xml:space="preserve">Robinson, JA &amp; B Hughes (eds). 2006. International single species action plan for the conservation of the Ferruginous Duck Aythya </w:t>
      </w:r>
      <w:proofErr w:type="spellStart"/>
      <w:r>
        <w:rPr>
          <w:sz w:val="22"/>
        </w:rPr>
        <w:t>nyroca</w:t>
      </w:r>
      <w:proofErr w:type="spellEnd"/>
      <w:r>
        <w:rPr>
          <w:sz w:val="22"/>
        </w:rPr>
        <w:t xml:space="preserve">. CMS Technical Series 12 &amp; AEWA Technical Series 7, Bonn. </w:t>
      </w:r>
    </w:p>
    <w:p w14:paraId="7C0260B5" w14:textId="77777777" w:rsidR="00FB6B49" w:rsidRDefault="00022218" w:rsidP="001F3EB4">
      <w:pPr>
        <w:spacing w:after="3"/>
        <w:ind w:left="525" w:hanging="540"/>
        <w:jc w:val="both"/>
      </w:pPr>
      <w:proofErr w:type="spellStart"/>
      <w:r>
        <w:rPr>
          <w:sz w:val="22"/>
        </w:rPr>
        <w:t>Selås</w:t>
      </w:r>
      <w:proofErr w:type="spellEnd"/>
      <w:r>
        <w:rPr>
          <w:sz w:val="22"/>
        </w:rPr>
        <w:t xml:space="preserve"> V, O Kleven &amp; OF Steen. 2017. Female turnover rate differs between two Northern Goshawk Accipiter </w:t>
      </w:r>
      <w:proofErr w:type="spellStart"/>
      <w:r>
        <w:rPr>
          <w:sz w:val="22"/>
        </w:rPr>
        <w:t>gentilis</w:t>
      </w:r>
      <w:proofErr w:type="spellEnd"/>
      <w:r>
        <w:rPr>
          <w:sz w:val="22"/>
        </w:rPr>
        <w:t xml:space="preserve"> nesting areas, as revealed by DNA analysis of </w:t>
      </w:r>
      <w:proofErr w:type="spellStart"/>
      <w:r>
        <w:rPr>
          <w:sz w:val="22"/>
        </w:rPr>
        <w:t>moulted</w:t>
      </w:r>
      <w:proofErr w:type="spellEnd"/>
      <w:r>
        <w:rPr>
          <w:sz w:val="22"/>
        </w:rPr>
        <w:t xml:space="preserve"> feathers. Ibis 159: 554–566. </w:t>
      </w:r>
    </w:p>
    <w:p w14:paraId="02450B46" w14:textId="77777777" w:rsidR="00FB6B49" w:rsidRDefault="00022218" w:rsidP="001F3EB4">
      <w:pPr>
        <w:spacing w:after="3"/>
        <w:ind w:left="525" w:hanging="540"/>
        <w:jc w:val="both"/>
      </w:pPr>
      <w:r>
        <w:rPr>
          <w:sz w:val="22"/>
        </w:rPr>
        <w:t>Sheldon, RD, MA Koshkin, J Kamp, S Dereliev, PF Donald &amp; S Jbour (eds). 2012. International Single Species Action Plan for the Conservation of the Sociable Lapwing (</w:t>
      </w:r>
      <w:proofErr w:type="spellStart"/>
      <w:r>
        <w:rPr>
          <w:sz w:val="22"/>
        </w:rPr>
        <w:t>Vanellus</w:t>
      </w:r>
      <w:proofErr w:type="spellEnd"/>
      <w:r>
        <w:rPr>
          <w:sz w:val="22"/>
        </w:rPr>
        <w:t xml:space="preserve"> </w:t>
      </w:r>
      <w:proofErr w:type="spellStart"/>
      <w:r>
        <w:rPr>
          <w:sz w:val="22"/>
        </w:rPr>
        <w:t>gregarius</w:t>
      </w:r>
      <w:proofErr w:type="spellEnd"/>
      <w:r>
        <w:rPr>
          <w:sz w:val="22"/>
        </w:rPr>
        <w:t xml:space="preserve">). CMS Technical Series 28 &amp; AEWA Technical Series 47. Bonn. </w:t>
      </w:r>
    </w:p>
    <w:p w14:paraId="2DCE384D" w14:textId="77777777" w:rsidR="00FB6B49" w:rsidRDefault="00022218" w:rsidP="001F3EB4">
      <w:pPr>
        <w:pStyle w:val="Heading2"/>
        <w:ind w:left="-5"/>
        <w:jc w:val="both"/>
      </w:pPr>
      <w:r>
        <w:t xml:space="preserve">UNEP/CMS/SWAIKB/Doc.4 </w:t>
      </w:r>
    </w:p>
    <w:p w14:paraId="5B529A78" w14:textId="77777777" w:rsidR="00FB6B49" w:rsidRDefault="00022218" w:rsidP="001F3EB4">
      <w:pPr>
        <w:spacing w:after="226" w:line="259" w:lineRule="auto"/>
        <w:ind w:left="-29" w:right="-31" w:firstLine="0"/>
        <w:jc w:val="both"/>
      </w:pPr>
      <w:r>
        <w:rPr>
          <w:rFonts w:ascii="Calibri" w:eastAsia="Calibri" w:hAnsi="Calibri" w:cs="Calibri"/>
          <w:noProof/>
          <w:sz w:val="22"/>
        </w:rPr>
        <mc:AlternateContent>
          <mc:Choice Requires="wpg">
            <w:drawing>
              <wp:inline distT="0" distB="0" distL="0" distR="0" wp14:anchorId="24EDA8A9" wp14:editId="4C6C1F8B">
                <wp:extent cx="5980176" cy="6096"/>
                <wp:effectExtent l="0" t="0" r="0" b="0"/>
                <wp:docPr id="9015" name="Group 9015"/>
                <wp:cNvGraphicFramePr/>
                <a:graphic xmlns:a="http://schemas.openxmlformats.org/drawingml/2006/main">
                  <a:graphicData uri="http://schemas.microsoft.com/office/word/2010/wordprocessingGroup">
                    <wpg:wgp>
                      <wpg:cNvGrpSpPr/>
                      <wpg:grpSpPr>
                        <a:xfrm>
                          <a:off x="0" y="0"/>
                          <a:ext cx="5980176" cy="6096"/>
                          <a:chOff x="0" y="0"/>
                          <a:chExt cx="5980176" cy="6096"/>
                        </a:xfrm>
                      </wpg:grpSpPr>
                      <wps:wsp>
                        <wps:cNvPr id="13200" name="Shape 13200"/>
                        <wps:cNvSpPr/>
                        <wps:spPr>
                          <a:xfrm>
                            <a:off x="0" y="0"/>
                            <a:ext cx="5980176" cy="9144"/>
                          </a:xfrm>
                          <a:custGeom>
                            <a:avLst/>
                            <a:gdLst/>
                            <a:ahLst/>
                            <a:cxnLst/>
                            <a:rect l="0" t="0" r="0" b="0"/>
                            <a:pathLst>
                              <a:path w="5980176" h="9144">
                                <a:moveTo>
                                  <a:pt x="0" y="0"/>
                                </a:moveTo>
                                <a:lnTo>
                                  <a:pt x="5980176" y="0"/>
                                </a:lnTo>
                                <a:lnTo>
                                  <a:pt x="598017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015" style="width:470.88pt;height:0.480003pt;mso-position-horizontal-relative:char;mso-position-vertical-relative:line" coordsize="59801,60">
                <v:shape id="Shape 13201" style="position:absolute;width:59801;height:91;left:0;top:0;" coordsize="5980176,9144" path="m0,0l5980176,0l5980176,9144l0,9144l0,0">
                  <v:stroke weight="0pt" endcap="flat" joinstyle="miter" miterlimit="10" on="false" color="#000000" opacity="0"/>
                  <v:fill on="true" color="#000000"/>
                </v:shape>
              </v:group>
            </w:pict>
          </mc:Fallback>
        </mc:AlternateContent>
      </w:r>
    </w:p>
    <w:p w14:paraId="0AFCDCCA" w14:textId="77777777" w:rsidR="00FB6B49" w:rsidRDefault="00022218" w:rsidP="001F3EB4">
      <w:pPr>
        <w:spacing w:after="3"/>
        <w:ind w:left="525" w:hanging="540"/>
        <w:jc w:val="both"/>
      </w:pPr>
      <w:r>
        <w:rPr>
          <w:sz w:val="22"/>
        </w:rPr>
        <w:t>Sheldon R, N Mikander &amp; J Fernández Orueta, J. (eds). 2018. International Single Species Action Plan for the Conservation of the White-headed Duck (</w:t>
      </w:r>
      <w:proofErr w:type="spellStart"/>
      <w:r>
        <w:rPr>
          <w:sz w:val="22"/>
        </w:rPr>
        <w:t>Oxyura</w:t>
      </w:r>
      <w:proofErr w:type="spellEnd"/>
      <w:r>
        <w:rPr>
          <w:sz w:val="22"/>
        </w:rPr>
        <w:t xml:space="preserve"> </w:t>
      </w:r>
      <w:proofErr w:type="spellStart"/>
      <w:r>
        <w:rPr>
          <w:sz w:val="22"/>
        </w:rPr>
        <w:t>leucocephala</w:t>
      </w:r>
      <w:proofErr w:type="spellEnd"/>
      <w:r>
        <w:rPr>
          <w:sz w:val="22"/>
        </w:rPr>
        <w:t>). CMS Technical Series, AEWA Technical Series. Bonn.</w:t>
      </w:r>
      <w:r>
        <w:rPr>
          <w:sz w:val="2"/>
        </w:rPr>
        <w:t xml:space="preserve"> </w:t>
      </w:r>
    </w:p>
    <w:p w14:paraId="21AEFA24" w14:textId="77777777" w:rsidR="00FB6B49" w:rsidRDefault="00022218" w:rsidP="001F3EB4">
      <w:pPr>
        <w:spacing w:after="0" w:line="259" w:lineRule="auto"/>
        <w:ind w:left="7" w:firstLine="0"/>
        <w:jc w:val="both"/>
      </w:pPr>
      <w:r>
        <w:rPr>
          <w:sz w:val="2"/>
        </w:rPr>
        <w:t xml:space="preserve"> </w:t>
      </w:r>
    </w:p>
    <w:p w14:paraId="50BEF8DD" w14:textId="77777777" w:rsidR="00FB6B49" w:rsidRDefault="00022218" w:rsidP="001F3EB4">
      <w:pPr>
        <w:spacing w:after="0" w:line="259" w:lineRule="auto"/>
        <w:ind w:left="7" w:firstLine="0"/>
        <w:jc w:val="both"/>
      </w:pPr>
      <w:r>
        <w:rPr>
          <w:sz w:val="2"/>
        </w:rPr>
        <w:t xml:space="preserve"> </w:t>
      </w:r>
    </w:p>
    <w:p w14:paraId="495E228E" w14:textId="77777777" w:rsidR="00FB6B49" w:rsidRDefault="00022218" w:rsidP="001F3EB4">
      <w:pPr>
        <w:spacing w:after="0" w:line="259" w:lineRule="auto"/>
        <w:ind w:left="7" w:firstLine="0"/>
        <w:jc w:val="both"/>
      </w:pPr>
      <w:r>
        <w:rPr>
          <w:sz w:val="2"/>
        </w:rPr>
        <w:t xml:space="preserve"> </w:t>
      </w:r>
    </w:p>
    <w:p w14:paraId="3B608D7C" w14:textId="77777777" w:rsidR="00FB6B49" w:rsidRDefault="00022218" w:rsidP="001F3EB4">
      <w:pPr>
        <w:spacing w:after="0" w:line="259" w:lineRule="auto"/>
        <w:ind w:left="7" w:firstLine="0"/>
        <w:jc w:val="both"/>
      </w:pPr>
      <w:r>
        <w:rPr>
          <w:sz w:val="2"/>
        </w:rPr>
        <w:t xml:space="preserve"> </w:t>
      </w:r>
    </w:p>
    <w:p w14:paraId="054CC49F" w14:textId="77777777" w:rsidR="00FB6B49" w:rsidRDefault="00022218" w:rsidP="001F3EB4">
      <w:pPr>
        <w:spacing w:after="0" w:line="259" w:lineRule="auto"/>
        <w:ind w:left="1" w:firstLine="0"/>
        <w:jc w:val="both"/>
      </w:pPr>
      <w:r>
        <w:rPr>
          <w:sz w:val="18"/>
        </w:rPr>
        <w:t xml:space="preserve">8 </w:t>
      </w:r>
    </w:p>
    <w:sectPr w:rsidR="00FB6B49">
      <w:headerReference w:type="even" r:id="rId34"/>
      <w:headerReference w:type="default" r:id="rId35"/>
      <w:footerReference w:type="even" r:id="rId36"/>
      <w:footerReference w:type="default" r:id="rId37"/>
      <w:headerReference w:type="first" r:id="rId38"/>
      <w:footerReference w:type="first" r:id="rId39"/>
      <w:pgSz w:w="12240" w:h="15840"/>
      <w:pgMar w:top="757" w:right="1442" w:bottom="576" w:left="1440" w:header="720" w:footer="360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7" w:author="vision event" w:date="2024-01-15T16:28:00Z" w:initials="ve">
    <w:p w14:paraId="2915318C" w14:textId="10A12CD1" w:rsidR="00FE66FC" w:rsidRDefault="00FE66FC">
      <w:pPr>
        <w:pStyle w:val="CommentText"/>
      </w:pPr>
      <w:r>
        <w:rPr>
          <w:rStyle w:val="CommentReference"/>
        </w:rPr>
        <w:annotationRef/>
      </w:r>
      <w:r>
        <w:t>Consider to merge and add one on regional cooperation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915318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4FDB95" w16cex:dateUtc="2024-01-15T13: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15318C" w16cid:durableId="294FDB9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67B1E" w14:textId="77777777" w:rsidR="00851597" w:rsidRDefault="00851597">
      <w:pPr>
        <w:spacing w:after="0" w:line="240" w:lineRule="auto"/>
      </w:pPr>
      <w:r>
        <w:separator/>
      </w:r>
    </w:p>
  </w:endnote>
  <w:endnote w:type="continuationSeparator" w:id="0">
    <w:p w14:paraId="44D5D8E3" w14:textId="77777777" w:rsidR="00851597" w:rsidRDefault="008515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20439" w14:textId="77777777" w:rsidR="00FB6B49" w:rsidRDefault="00022218">
    <w:pPr>
      <w:spacing w:after="0" w:line="259" w:lineRule="auto"/>
      <w:ind w:left="0" w:right="17" w:firstLine="0"/>
      <w:jc w:val="center"/>
    </w:pPr>
    <w:r>
      <w:fldChar w:fldCharType="begin"/>
    </w:r>
    <w:r>
      <w:instrText xml:space="preserve"> PAGE   \* MERGEFORMAT </w:instrText>
    </w:r>
    <w:r>
      <w:fldChar w:fldCharType="separate"/>
    </w:r>
    <w:r>
      <w:rPr>
        <w:sz w:val="17"/>
      </w:rPr>
      <w:t>2</w:t>
    </w:r>
    <w:r>
      <w:rPr>
        <w:sz w:val="17"/>
      </w:rPr>
      <w:fldChar w:fldCharType="end"/>
    </w:r>
    <w:r>
      <w:rPr>
        <w:sz w:val="17"/>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94DD7" w14:textId="77777777" w:rsidR="00FB6B49" w:rsidRDefault="00022218">
    <w:pPr>
      <w:spacing w:after="0" w:line="259" w:lineRule="auto"/>
      <w:ind w:left="0" w:right="17" w:firstLine="0"/>
      <w:jc w:val="center"/>
    </w:pPr>
    <w:r>
      <w:fldChar w:fldCharType="begin"/>
    </w:r>
    <w:r>
      <w:instrText xml:space="preserve"> PAGE   \* MERGEFORMAT </w:instrText>
    </w:r>
    <w:r>
      <w:fldChar w:fldCharType="separate"/>
    </w:r>
    <w:r>
      <w:rPr>
        <w:sz w:val="17"/>
      </w:rPr>
      <w:t>2</w:t>
    </w:r>
    <w:r>
      <w:rPr>
        <w:sz w:val="17"/>
      </w:rPr>
      <w:fldChar w:fldCharType="end"/>
    </w:r>
    <w:r>
      <w:rPr>
        <w:sz w:val="17"/>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777A5" w14:textId="77777777" w:rsidR="00FB6B49" w:rsidRDefault="00022218">
    <w:pPr>
      <w:spacing w:after="0" w:line="259" w:lineRule="auto"/>
      <w:ind w:left="0" w:right="17" w:firstLine="0"/>
      <w:jc w:val="center"/>
    </w:pPr>
    <w:r>
      <w:fldChar w:fldCharType="begin"/>
    </w:r>
    <w:r>
      <w:instrText xml:space="preserve"> PAGE   \* MERGEFORMAT </w:instrText>
    </w:r>
    <w:r>
      <w:fldChar w:fldCharType="separate"/>
    </w:r>
    <w:r>
      <w:rPr>
        <w:sz w:val="17"/>
      </w:rPr>
      <w:t>2</w:t>
    </w:r>
    <w:r>
      <w:rPr>
        <w:sz w:val="17"/>
      </w:rPr>
      <w:fldChar w:fldCharType="end"/>
    </w:r>
    <w:r>
      <w:rPr>
        <w:sz w:val="17"/>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E7DC4" w14:textId="77777777" w:rsidR="00FB6B49" w:rsidRDefault="00FB6B49">
    <w:pPr>
      <w:spacing w:after="160" w:line="259" w:lineRule="auto"/>
      <w:ind w:left="0" w:firstLine="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C2E6F" w14:textId="77777777" w:rsidR="00FB6B49" w:rsidRDefault="00FB6B49">
    <w:pPr>
      <w:spacing w:after="160" w:line="259" w:lineRule="auto"/>
      <w:ind w:left="0" w:firstLine="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469A3" w14:textId="77777777" w:rsidR="00FB6B49" w:rsidRDefault="00FB6B49">
    <w:pPr>
      <w:spacing w:after="160" w:line="259" w:lineRule="auto"/>
      <w:ind w:left="0" w:firstLine="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498BF" w14:textId="77777777" w:rsidR="00FB6B49" w:rsidRDefault="00FB6B49">
    <w:pPr>
      <w:spacing w:after="160" w:line="259" w:lineRule="auto"/>
      <w:ind w:left="0" w:firstLine="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C9F01" w14:textId="77777777" w:rsidR="00FB6B49" w:rsidRDefault="00FB6B49">
    <w:pPr>
      <w:spacing w:after="160" w:line="259" w:lineRule="auto"/>
      <w:ind w:left="0" w:firstLine="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9887C" w14:textId="77777777" w:rsidR="00FB6B49" w:rsidRDefault="00FB6B49">
    <w:pPr>
      <w:spacing w:after="16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C4893" w14:textId="77777777" w:rsidR="00851597" w:rsidRDefault="00851597">
      <w:pPr>
        <w:spacing w:after="0" w:line="286" w:lineRule="auto"/>
        <w:ind w:left="0" w:firstLine="0"/>
      </w:pPr>
      <w:r>
        <w:separator/>
      </w:r>
    </w:p>
  </w:footnote>
  <w:footnote w:type="continuationSeparator" w:id="0">
    <w:p w14:paraId="68350D55" w14:textId="77777777" w:rsidR="00851597" w:rsidRDefault="00851597">
      <w:pPr>
        <w:spacing w:after="0" w:line="286" w:lineRule="auto"/>
        <w:ind w:left="0" w:firstLine="0"/>
      </w:pPr>
      <w:r>
        <w:continuationSeparator/>
      </w:r>
    </w:p>
  </w:footnote>
  <w:footnote w:id="1">
    <w:p w14:paraId="5C95FA41" w14:textId="771DDF4C" w:rsidR="004E075A" w:rsidRPr="004E075A" w:rsidRDefault="004E075A">
      <w:pPr>
        <w:pStyle w:val="FootnoteText"/>
      </w:pPr>
      <w:ins w:id="21" w:author="Foteini Papazoglou" w:date="2024-01-15T17:00:00Z">
        <w:r>
          <w:rPr>
            <w:rStyle w:val="FootnoteReference"/>
          </w:rPr>
          <w:footnoteRef/>
        </w:r>
        <w:r>
          <w:t xml:space="preserve"> IKB add same comment as </w:t>
        </w:r>
        <w:proofErr w:type="gramStart"/>
        <w:r>
          <w:t>TOR</w:t>
        </w:r>
        <w:proofErr w:type="gramEnd"/>
        <w:r>
          <w:t xml:space="preserve"> </w:t>
        </w:r>
      </w:ins>
    </w:p>
  </w:footnote>
  <w:footnote w:id="2">
    <w:p w14:paraId="278CFF45" w14:textId="77777777" w:rsidR="00FB6B49" w:rsidRDefault="00022218">
      <w:pPr>
        <w:pStyle w:val="footnotedescription"/>
        <w:spacing w:line="286" w:lineRule="auto"/>
      </w:pPr>
      <w:r>
        <w:rPr>
          <w:rStyle w:val="footnotemark"/>
        </w:rPr>
        <w:footnoteRef/>
      </w:r>
      <w:r>
        <w:t xml:space="preserve"> Column headings and additional columns need to be considered </w:t>
      </w:r>
      <w:proofErr w:type="gramStart"/>
      <w:r>
        <w:t>in light of</w:t>
      </w:r>
      <w:proofErr w:type="gramEnd"/>
      <w:r>
        <w:t xml:space="preserve"> the implementation process the group wish to follow. For example using the terminology: ‘Result’ or ‘Target’; ‘Indicators/means of verification’ etc.) </w:t>
      </w:r>
    </w:p>
  </w:footnote>
  <w:footnote w:id="3">
    <w:p w14:paraId="6729C07F" w14:textId="77777777" w:rsidR="00FB6B49" w:rsidRDefault="00022218">
      <w:pPr>
        <w:pStyle w:val="footnotedescription"/>
      </w:pPr>
      <w:r>
        <w:rPr>
          <w:rStyle w:val="footnotemark"/>
        </w:rPr>
        <w:footnoteRef/>
      </w:r>
      <w:r>
        <w:t xml:space="preserve"> Activities need further development and agreement at a future workshop)</w:t>
      </w:r>
      <w:r>
        <w:rPr>
          <w:sz w:val="20"/>
        </w:rPr>
        <w:t xml:space="preserve"> </w:t>
      </w:r>
    </w:p>
  </w:footnote>
  <w:footnote w:id="4">
    <w:p w14:paraId="47CABE73" w14:textId="77777777" w:rsidR="00FB6B49" w:rsidRDefault="00022218">
      <w:pPr>
        <w:pStyle w:val="footnotedescription"/>
        <w:jc w:val="both"/>
      </w:pPr>
      <w:r>
        <w:rPr>
          <w:rStyle w:val="footnotemark"/>
        </w:rPr>
        <w:footnoteRef/>
      </w:r>
      <w:r>
        <w:rPr>
          <w:sz w:val="20"/>
        </w:rPr>
        <w:t xml:space="preserve"> https://cites.org/sites/default/files/common/resources/pub/ICCWC_Toolkit_v2_english.pdf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A6012" w14:textId="77777777" w:rsidR="00FB6B49" w:rsidRDefault="00022218">
    <w:pPr>
      <w:spacing w:after="0" w:line="259" w:lineRule="auto"/>
      <w:ind w:left="-1872" w:right="10368" w:firstLine="0"/>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1030EC80" wp14:editId="3FED93B6">
              <wp:simplePos x="0" y="0"/>
              <wp:positionH relativeFrom="page">
                <wp:posOffset>1171956</wp:posOffset>
              </wp:positionH>
              <wp:positionV relativeFrom="page">
                <wp:posOffset>563880</wp:posOffset>
              </wp:positionV>
              <wp:extent cx="5422392" cy="6096"/>
              <wp:effectExtent l="0" t="0" r="0" b="0"/>
              <wp:wrapSquare wrapText="bothSides"/>
              <wp:docPr id="12555" name="Group 12555"/>
              <wp:cNvGraphicFramePr/>
              <a:graphic xmlns:a="http://schemas.openxmlformats.org/drawingml/2006/main">
                <a:graphicData uri="http://schemas.microsoft.com/office/word/2010/wordprocessingGroup">
                  <wpg:wgp>
                    <wpg:cNvGrpSpPr/>
                    <wpg:grpSpPr>
                      <a:xfrm>
                        <a:off x="0" y="0"/>
                        <a:ext cx="5422392" cy="6096"/>
                        <a:chOff x="0" y="0"/>
                        <a:chExt cx="5422392" cy="6096"/>
                      </a:xfrm>
                    </wpg:grpSpPr>
                    <wps:wsp>
                      <wps:cNvPr id="13206" name="Shape 13206"/>
                      <wps:cNvSpPr/>
                      <wps:spPr>
                        <a:xfrm>
                          <a:off x="0" y="0"/>
                          <a:ext cx="5422392" cy="9144"/>
                        </a:xfrm>
                        <a:custGeom>
                          <a:avLst/>
                          <a:gdLst/>
                          <a:ahLst/>
                          <a:cxnLst/>
                          <a:rect l="0" t="0" r="0" b="0"/>
                          <a:pathLst>
                            <a:path w="5422392" h="9144">
                              <a:moveTo>
                                <a:pt x="0" y="0"/>
                              </a:moveTo>
                              <a:lnTo>
                                <a:pt x="5422392" y="0"/>
                              </a:lnTo>
                              <a:lnTo>
                                <a:pt x="54223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555" style="width:426.96pt;height:0.48pt;position:absolute;mso-position-horizontal-relative:page;mso-position-horizontal:absolute;margin-left:92.28pt;mso-position-vertical-relative:page;margin-top:44.4pt;" coordsize="54223,60">
              <v:shape id="Shape 13207" style="position:absolute;width:54223;height:91;left:0;top:0;" coordsize="5422392,9144" path="m0,0l5422392,0l5422392,9144l0,9144l0,0">
                <v:stroke weight="0pt" endcap="flat" joinstyle="miter" miterlimit="10" on="false" color="#000000" opacity="0"/>
                <v:fill on="true" color="#000000"/>
              </v:shape>
              <w10:wrap type="squar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45267" w14:textId="77777777" w:rsidR="00FB6B49" w:rsidRDefault="00022218">
    <w:pPr>
      <w:spacing w:after="0" w:line="259" w:lineRule="auto"/>
      <w:ind w:left="-1872" w:right="10368" w:firstLine="0"/>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18488336" wp14:editId="30DE7D25">
              <wp:simplePos x="0" y="0"/>
              <wp:positionH relativeFrom="page">
                <wp:posOffset>1171956</wp:posOffset>
              </wp:positionH>
              <wp:positionV relativeFrom="page">
                <wp:posOffset>563880</wp:posOffset>
              </wp:positionV>
              <wp:extent cx="5422392" cy="6096"/>
              <wp:effectExtent l="0" t="0" r="0" b="0"/>
              <wp:wrapSquare wrapText="bothSides"/>
              <wp:docPr id="12542" name="Group 12542"/>
              <wp:cNvGraphicFramePr/>
              <a:graphic xmlns:a="http://schemas.openxmlformats.org/drawingml/2006/main">
                <a:graphicData uri="http://schemas.microsoft.com/office/word/2010/wordprocessingGroup">
                  <wpg:wgp>
                    <wpg:cNvGrpSpPr/>
                    <wpg:grpSpPr>
                      <a:xfrm>
                        <a:off x="0" y="0"/>
                        <a:ext cx="5422392" cy="6096"/>
                        <a:chOff x="0" y="0"/>
                        <a:chExt cx="5422392" cy="6096"/>
                      </a:xfrm>
                    </wpg:grpSpPr>
                    <wps:wsp>
                      <wps:cNvPr id="13204" name="Shape 13204"/>
                      <wps:cNvSpPr/>
                      <wps:spPr>
                        <a:xfrm>
                          <a:off x="0" y="0"/>
                          <a:ext cx="5422392" cy="9144"/>
                        </a:xfrm>
                        <a:custGeom>
                          <a:avLst/>
                          <a:gdLst/>
                          <a:ahLst/>
                          <a:cxnLst/>
                          <a:rect l="0" t="0" r="0" b="0"/>
                          <a:pathLst>
                            <a:path w="5422392" h="9144">
                              <a:moveTo>
                                <a:pt x="0" y="0"/>
                              </a:moveTo>
                              <a:lnTo>
                                <a:pt x="5422392" y="0"/>
                              </a:lnTo>
                              <a:lnTo>
                                <a:pt x="54223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542" style="width:426.96pt;height:0.48pt;position:absolute;mso-position-horizontal-relative:page;mso-position-horizontal:absolute;margin-left:92.28pt;mso-position-vertical-relative:page;margin-top:44.4pt;" coordsize="54223,60">
              <v:shape id="Shape 13205" style="position:absolute;width:54223;height:91;left:0;top:0;" coordsize="5422392,9144" path="m0,0l5422392,0l5422392,9144l0,9144l0,0">
                <v:stroke weight="0pt" endcap="flat" joinstyle="miter" miterlimit="10" on="false" color="#000000" opacity="0"/>
                <v:fill on="true" color="#000000"/>
              </v:shape>
              <w10:wrap type="squar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A078D" w14:textId="77777777" w:rsidR="00FB6B49" w:rsidRDefault="00022218">
    <w:pPr>
      <w:spacing w:after="0" w:line="259" w:lineRule="auto"/>
      <w:ind w:left="-1872" w:right="10368" w:firstLine="0"/>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6273B5B4" wp14:editId="0C0E9C40">
              <wp:simplePos x="0" y="0"/>
              <wp:positionH relativeFrom="page">
                <wp:posOffset>1171956</wp:posOffset>
              </wp:positionH>
              <wp:positionV relativeFrom="page">
                <wp:posOffset>563880</wp:posOffset>
              </wp:positionV>
              <wp:extent cx="5422392" cy="6096"/>
              <wp:effectExtent l="0" t="0" r="0" b="0"/>
              <wp:wrapSquare wrapText="bothSides"/>
              <wp:docPr id="12529" name="Group 12529"/>
              <wp:cNvGraphicFramePr/>
              <a:graphic xmlns:a="http://schemas.openxmlformats.org/drawingml/2006/main">
                <a:graphicData uri="http://schemas.microsoft.com/office/word/2010/wordprocessingGroup">
                  <wpg:wgp>
                    <wpg:cNvGrpSpPr/>
                    <wpg:grpSpPr>
                      <a:xfrm>
                        <a:off x="0" y="0"/>
                        <a:ext cx="5422392" cy="6096"/>
                        <a:chOff x="0" y="0"/>
                        <a:chExt cx="5422392" cy="6096"/>
                      </a:xfrm>
                    </wpg:grpSpPr>
                    <wps:wsp>
                      <wps:cNvPr id="13202" name="Shape 13202"/>
                      <wps:cNvSpPr/>
                      <wps:spPr>
                        <a:xfrm>
                          <a:off x="0" y="0"/>
                          <a:ext cx="5422392" cy="9144"/>
                        </a:xfrm>
                        <a:custGeom>
                          <a:avLst/>
                          <a:gdLst/>
                          <a:ahLst/>
                          <a:cxnLst/>
                          <a:rect l="0" t="0" r="0" b="0"/>
                          <a:pathLst>
                            <a:path w="5422392" h="9144">
                              <a:moveTo>
                                <a:pt x="0" y="0"/>
                              </a:moveTo>
                              <a:lnTo>
                                <a:pt x="5422392" y="0"/>
                              </a:lnTo>
                              <a:lnTo>
                                <a:pt x="54223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529" style="width:426.96pt;height:0.48pt;position:absolute;mso-position-horizontal-relative:page;mso-position-horizontal:absolute;margin-left:92.28pt;mso-position-vertical-relative:page;margin-top:44.4pt;" coordsize="54223,60">
              <v:shape id="Shape 13203" style="position:absolute;width:54223;height:91;left:0;top:0;" coordsize="5422392,9144" path="m0,0l5422392,0l5422392,9144l0,9144l0,0">
                <v:stroke weight="0pt" endcap="flat" joinstyle="miter" miterlimit="10" on="false" color="#000000" opacity="0"/>
                <v:fill on="true" color="#000000"/>
              </v:shape>
              <w10:wrap type="square"/>
            </v:group>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4BF8E" w14:textId="77777777" w:rsidR="00FB6B49" w:rsidRDefault="00FB6B49">
    <w:pPr>
      <w:spacing w:after="160" w:line="259" w:lineRule="auto"/>
      <w:ind w:left="0" w:firstLine="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C82E6" w14:textId="77777777" w:rsidR="00FB6B49" w:rsidRDefault="00FB6B49">
    <w:pPr>
      <w:spacing w:after="160" w:line="259" w:lineRule="auto"/>
      <w:ind w:left="0" w:firstLin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4D30A" w14:textId="77777777" w:rsidR="00FB6B49" w:rsidRDefault="00FB6B49">
    <w:pPr>
      <w:spacing w:after="160" w:line="259" w:lineRule="auto"/>
      <w:ind w:left="0" w:firstLine="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1E76B" w14:textId="77777777" w:rsidR="00FB6B49" w:rsidRDefault="00FB6B49">
    <w:pPr>
      <w:spacing w:after="160" w:line="259" w:lineRule="auto"/>
      <w:ind w:left="0" w:firstLine="0"/>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0A27E" w14:textId="77777777" w:rsidR="00FB6B49" w:rsidRDefault="00FB6B49">
    <w:pPr>
      <w:spacing w:after="160" w:line="259" w:lineRule="auto"/>
      <w:ind w:left="0" w:firstLine="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B09CE" w14:textId="77777777" w:rsidR="00FB6B49" w:rsidRDefault="00FB6B49">
    <w:pPr>
      <w:spacing w:after="160" w:line="259" w:lineRule="auto"/>
      <w:ind w:left="0" w:firstLine="0"/>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Ximena Victoria Cancino Ordenes">
    <w15:presenceInfo w15:providerId="AD" w15:userId="S::ximena.cancino@un.org::1ab0c983-ab0d-47b4-b689-8982d0a3e8ec"/>
  </w15:person>
  <w15:person w15:author="Foteini Papazoglou">
    <w15:presenceInfo w15:providerId="AD" w15:userId="S::foteini.papazoglou@cms.int::6a519e8f-2295-455a-8ad7-b4a01bdbb94a"/>
  </w15:person>
  <w15:person w15:author="vision event">
    <w15:presenceInfo w15:providerId="Windows Live" w15:userId="72ce81a7a6954e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6B49"/>
    <w:rsid w:val="00022218"/>
    <w:rsid w:val="0005631A"/>
    <w:rsid w:val="00134DFE"/>
    <w:rsid w:val="001404DA"/>
    <w:rsid w:val="001B4624"/>
    <w:rsid w:val="001C0576"/>
    <w:rsid w:val="001E077D"/>
    <w:rsid w:val="001F3EB4"/>
    <w:rsid w:val="00242773"/>
    <w:rsid w:val="00272717"/>
    <w:rsid w:val="00343D13"/>
    <w:rsid w:val="004E075A"/>
    <w:rsid w:val="00506CA2"/>
    <w:rsid w:val="0062209A"/>
    <w:rsid w:val="00730A9A"/>
    <w:rsid w:val="007C1771"/>
    <w:rsid w:val="007D78C2"/>
    <w:rsid w:val="00851597"/>
    <w:rsid w:val="008E5B5F"/>
    <w:rsid w:val="009039B0"/>
    <w:rsid w:val="00966287"/>
    <w:rsid w:val="00A67115"/>
    <w:rsid w:val="00A76958"/>
    <w:rsid w:val="00AF28CA"/>
    <w:rsid w:val="00B026BE"/>
    <w:rsid w:val="00B92C36"/>
    <w:rsid w:val="00D51BB7"/>
    <w:rsid w:val="00D878B8"/>
    <w:rsid w:val="00E24F24"/>
    <w:rsid w:val="00E26DE2"/>
    <w:rsid w:val="00E4006B"/>
    <w:rsid w:val="00FB6B49"/>
    <w:rsid w:val="00FE66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7345A"/>
  <w15:docId w15:val="{96387B76-D663-4F56-AF8B-7AABCBB5B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48" w:lineRule="auto"/>
      <w:ind w:left="10" w:hanging="10"/>
    </w:pPr>
    <w:rPr>
      <w:rFonts w:ascii="Times New Roman" w:eastAsia="Times New Roman" w:hAnsi="Times New Roman" w:cs="Times New Roman"/>
      <w:color w:val="000000"/>
      <w:sz w:val="21"/>
    </w:rPr>
  </w:style>
  <w:style w:type="paragraph" w:styleId="Heading1">
    <w:name w:val="heading 1"/>
    <w:next w:val="Normal"/>
    <w:link w:val="Heading1Char"/>
    <w:uiPriority w:val="9"/>
    <w:qFormat/>
    <w:pPr>
      <w:keepNext/>
      <w:keepLines/>
      <w:spacing w:after="0" w:line="259" w:lineRule="auto"/>
      <w:ind w:left="10" w:hanging="10"/>
      <w:outlineLvl w:val="0"/>
    </w:pPr>
    <w:rPr>
      <w:rFonts w:ascii="Times New Roman" w:eastAsia="Times New Roman" w:hAnsi="Times New Roman" w:cs="Times New Roman"/>
      <w:color w:val="000000"/>
      <w:sz w:val="22"/>
    </w:rPr>
  </w:style>
  <w:style w:type="paragraph" w:styleId="Heading2">
    <w:name w:val="heading 2"/>
    <w:next w:val="Normal"/>
    <w:link w:val="Heading2Char"/>
    <w:uiPriority w:val="9"/>
    <w:unhideWhenUsed/>
    <w:qFormat/>
    <w:pPr>
      <w:keepNext/>
      <w:keepLines/>
      <w:spacing w:after="0" w:line="265" w:lineRule="auto"/>
      <w:ind w:left="10" w:hanging="10"/>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2"/>
    </w:rPr>
  </w:style>
  <w:style w:type="paragraph" w:customStyle="1" w:styleId="footnotedescription">
    <w:name w:val="footnote description"/>
    <w:next w:val="Normal"/>
    <w:link w:val="footnotedescriptionChar"/>
    <w:hidden/>
    <w:pPr>
      <w:spacing w:after="0" w:line="259" w:lineRule="auto"/>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Pr>
      <w:rFonts w:ascii="Times New Roman" w:eastAsia="Times New Roman" w:hAnsi="Times New Roman" w:cs="Times New Roman"/>
      <w:color w:val="000000"/>
      <w:sz w:val="18"/>
    </w:rPr>
  </w:style>
  <w:style w:type="character" w:customStyle="1" w:styleId="footnotemark">
    <w:name w:val="footnote mark"/>
    <w:hidden/>
    <w:rPr>
      <w:rFonts w:ascii="Times New Roman" w:eastAsia="Times New Roman" w:hAnsi="Times New Roman" w:cs="Times New Roman"/>
      <w:color w:val="000000"/>
      <w:sz w:val="18"/>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A769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6958"/>
    <w:rPr>
      <w:rFonts w:ascii="Segoe UI" w:eastAsia="Times New Roman" w:hAnsi="Segoe UI" w:cs="Segoe UI"/>
      <w:color w:val="000000"/>
      <w:sz w:val="18"/>
      <w:szCs w:val="18"/>
    </w:rPr>
  </w:style>
  <w:style w:type="character" w:styleId="CommentReference">
    <w:name w:val="annotation reference"/>
    <w:basedOn w:val="DefaultParagraphFont"/>
    <w:uiPriority w:val="99"/>
    <w:semiHidden/>
    <w:unhideWhenUsed/>
    <w:rsid w:val="00FE66FC"/>
    <w:rPr>
      <w:sz w:val="16"/>
      <w:szCs w:val="16"/>
    </w:rPr>
  </w:style>
  <w:style w:type="paragraph" w:styleId="CommentText">
    <w:name w:val="annotation text"/>
    <w:basedOn w:val="Normal"/>
    <w:link w:val="CommentTextChar"/>
    <w:uiPriority w:val="99"/>
    <w:semiHidden/>
    <w:unhideWhenUsed/>
    <w:rsid w:val="00FE66FC"/>
    <w:pPr>
      <w:spacing w:line="240" w:lineRule="auto"/>
    </w:pPr>
    <w:rPr>
      <w:sz w:val="20"/>
      <w:szCs w:val="20"/>
    </w:rPr>
  </w:style>
  <w:style w:type="character" w:customStyle="1" w:styleId="CommentTextChar">
    <w:name w:val="Comment Text Char"/>
    <w:basedOn w:val="DefaultParagraphFont"/>
    <w:link w:val="CommentText"/>
    <w:uiPriority w:val="99"/>
    <w:semiHidden/>
    <w:rsid w:val="00FE66FC"/>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FE66FC"/>
    <w:rPr>
      <w:b/>
      <w:bCs/>
    </w:rPr>
  </w:style>
  <w:style w:type="character" w:customStyle="1" w:styleId="CommentSubjectChar">
    <w:name w:val="Comment Subject Char"/>
    <w:basedOn w:val="CommentTextChar"/>
    <w:link w:val="CommentSubject"/>
    <w:uiPriority w:val="99"/>
    <w:semiHidden/>
    <w:rsid w:val="00FE66FC"/>
    <w:rPr>
      <w:rFonts w:ascii="Times New Roman" w:eastAsia="Times New Roman" w:hAnsi="Times New Roman" w:cs="Times New Roman"/>
      <w:b/>
      <w:bCs/>
      <w:color w:val="000000"/>
      <w:sz w:val="20"/>
      <w:szCs w:val="20"/>
    </w:rPr>
  </w:style>
  <w:style w:type="paragraph" w:styleId="Revision">
    <w:name w:val="Revision"/>
    <w:hidden/>
    <w:uiPriority w:val="99"/>
    <w:semiHidden/>
    <w:rsid w:val="00966287"/>
    <w:pPr>
      <w:spacing w:after="0" w:line="240" w:lineRule="auto"/>
    </w:pPr>
    <w:rPr>
      <w:rFonts w:ascii="Times New Roman" w:eastAsia="Times New Roman" w:hAnsi="Times New Roman" w:cs="Times New Roman"/>
      <w:color w:val="000000"/>
      <w:sz w:val="21"/>
    </w:rPr>
  </w:style>
  <w:style w:type="paragraph" w:styleId="FootnoteText">
    <w:name w:val="footnote text"/>
    <w:basedOn w:val="Normal"/>
    <w:link w:val="FootnoteTextChar"/>
    <w:uiPriority w:val="99"/>
    <w:semiHidden/>
    <w:unhideWhenUsed/>
    <w:rsid w:val="004E075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E075A"/>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4E07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7.jpg"/><Relationship Id="rId18" Type="http://schemas.openxmlformats.org/officeDocument/2006/relationships/comments" Target="comments.xml"/><Relationship Id="rId26" Type="http://schemas.openxmlformats.org/officeDocument/2006/relationships/header" Target="header3.xml"/><Relationship Id="rId39" Type="http://schemas.openxmlformats.org/officeDocument/2006/relationships/footer" Target="footer9.xml"/><Relationship Id="rId21" Type="http://schemas.microsoft.com/office/2018/08/relationships/commentsExtensible" Target="commentsExtensible.xml"/><Relationship Id="rId34" Type="http://schemas.openxmlformats.org/officeDocument/2006/relationships/header" Target="header7.xml"/><Relationship Id="rId42" Type="http://schemas.openxmlformats.org/officeDocument/2006/relationships/theme" Target="theme/theme1.xml"/><Relationship Id="rId7" Type="http://schemas.openxmlformats.org/officeDocument/2006/relationships/image" Target="media/image1.jpg"/><Relationship Id="rId2" Type="http://schemas.openxmlformats.org/officeDocument/2006/relationships/styles" Target="styles.xml"/><Relationship Id="rId16" Type="http://schemas.openxmlformats.org/officeDocument/2006/relationships/image" Target="media/image10.jpg"/><Relationship Id="rId20" Type="http://schemas.microsoft.com/office/2016/09/relationships/commentsIds" Target="commentsIds.xml"/><Relationship Id="rId29" Type="http://schemas.openxmlformats.org/officeDocument/2006/relationships/header" Target="header5.xm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oter" Target="footer1.xml"/><Relationship Id="rId32" Type="http://schemas.openxmlformats.org/officeDocument/2006/relationships/header" Target="header6.xml"/><Relationship Id="rId37" Type="http://schemas.openxmlformats.org/officeDocument/2006/relationships/footer" Target="footer8.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g"/><Relationship Id="rId23" Type="http://schemas.openxmlformats.org/officeDocument/2006/relationships/header" Target="header2.xml"/><Relationship Id="rId28" Type="http://schemas.openxmlformats.org/officeDocument/2006/relationships/header" Target="header4.xml"/><Relationship Id="rId36" Type="http://schemas.openxmlformats.org/officeDocument/2006/relationships/footer" Target="footer7.xml"/><Relationship Id="rId10" Type="http://schemas.openxmlformats.org/officeDocument/2006/relationships/image" Target="media/image4.jpg"/><Relationship Id="rId19" Type="http://schemas.microsoft.com/office/2011/relationships/commentsExtended" Target="commentsExtended.xml"/><Relationship Id="rId31"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jpg"/><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footer" Target="footer4.xml"/><Relationship Id="rId35" Type="http://schemas.openxmlformats.org/officeDocument/2006/relationships/header" Target="header8.xml"/><Relationship Id="rId8" Type="http://schemas.openxmlformats.org/officeDocument/2006/relationships/image" Target="media/image2.jpg"/><Relationship Id="rId3" Type="http://schemas.openxmlformats.org/officeDocument/2006/relationships/settings" Target="settings.xml"/><Relationship Id="rId12" Type="http://schemas.openxmlformats.org/officeDocument/2006/relationships/image" Target="media/image6.jpg"/><Relationship Id="rId17" Type="http://schemas.openxmlformats.org/officeDocument/2006/relationships/image" Target="media/image11.jpg"/><Relationship Id="rId25" Type="http://schemas.openxmlformats.org/officeDocument/2006/relationships/footer" Target="footer2.xml"/><Relationship Id="rId33" Type="http://schemas.openxmlformats.org/officeDocument/2006/relationships/footer" Target="footer6.xml"/><Relationship Id="rId38"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1452BC-09AC-4E74-A535-862981D50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2327</Words>
  <Characters>13269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Microsoft Word - cms_SWAIKB_doc.4 Annex 1</vt:lpstr>
    </vt:vector>
  </TitlesOfParts>
  <Company/>
  <LinksUpToDate>false</LinksUpToDate>
  <CharactersWithSpaces>15565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cms_SWAIKB_doc.4 Annex 1</dc:title>
  <dc:subject/>
  <dc:creator>Umberto Gallo Orsi</dc:creator>
  <cp:keywords/>
  <cp:lastModifiedBy>Ximena Victoria Cancino Ordenes</cp:lastModifiedBy>
  <cp:revision>2</cp:revision>
  <dcterms:created xsi:type="dcterms:W3CDTF">2024-01-15T15:57:00Z</dcterms:created>
  <dcterms:modified xsi:type="dcterms:W3CDTF">2024-01-15T15:57:00Z</dcterms:modified>
</cp:coreProperties>
</file>