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comments.xml" ContentType="application/vnd.openxmlformats-officedocument.wordprocessingml.comments+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00F" w:rsidRPr="005F3989" w:rsidRDefault="0081600F" w:rsidP="000C21B1">
      <w:pPr>
        <w:tabs>
          <w:tab w:val="left" w:pos="-1057"/>
          <w:tab w:val="left" w:pos="-720"/>
          <w:tab w:val="left" w:pos="0"/>
        </w:tabs>
        <w:rPr>
          <w:sz w:val="22"/>
          <w:szCs w:val="22"/>
          <w:lang w:val="en-GB"/>
        </w:rPr>
      </w:pPr>
      <w:r w:rsidRPr="005F3989">
        <w:rPr>
          <w:sz w:val="22"/>
          <w:szCs w:val="22"/>
          <w:lang w:val="en-GB"/>
        </w:rPr>
        <w:t>1</w:t>
      </w:r>
      <w:r w:rsidR="009F450E" w:rsidRPr="005F3989">
        <w:rPr>
          <w:sz w:val="22"/>
          <w:szCs w:val="22"/>
          <w:lang w:val="en-GB"/>
        </w:rPr>
        <w:t>8</w:t>
      </w:r>
      <w:r w:rsidR="005F3989" w:rsidRPr="005F3989">
        <w:rPr>
          <w:sz w:val="22"/>
          <w:szCs w:val="22"/>
          <w:vertAlign w:val="superscript"/>
          <w:lang w:val="en-GB"/>
        </w:rPr>
        <w:t>th</w:t>
      </w:r>
      <w:r w:rsidRPr="005F3989">
        <w:rPr>
          <w:sz w:val="22"/>
          <w:szCs w:val="22"/>
          <w:lang w:val="en-GB"/>
        </w:rPr>
        <w:t xml:space="preserve"> MEETING OF THE</w:t>
      </w:r>
      <w:r w:rsidR="00F7503A">
        <w:rPr>
          <w:sz w:val="22"/>
          <w:szCs w:val="22"/>
          <w:lang w:val="en-GB"/>
        </w:rPr>
        <w:t xml:space="preserve"> </w:t>
      </w:r>
      <w:r w:rsidRPr="005F3989">
        <w:rPr>
          <w:sz w:val="22"/>
          <w:szCs w:val="22"/>
          <w:lang w:val="en-GB"/>
        </w:rPr>
        <w:t>SCIENTIFIC COUNCIL</w:t>
      </w:r>
    </w:p>
    <w:p w:rsidR="0081600F" w:rsidRPr="002E7CC2" w:rsidRDefault="0081600F" w:rsidP="000C21B1">
      <w:pPr>
        <w:pStyle w:val="Heading2"/>
        <w:keepNext w:val="0"/>
        <w:spacing w:line="228" w:lineRule="auto"/>
        <w:rPr>
          <w:b w:val="0"/>
          <w:bCs w:val="0"/>
          <w:sz w:val="22"/>
        </w:rPr>
      </w:pPr>
      <w:bookmarkStart w:id="0" w:name="_Toc392025038"/>
      <w:r w:rsidRPr="002E7CC2">
        <w:rPr>
          <w:b w:val="0"/>
          <w:sz w:val="22"/>
          <w:szCs w:val="22"/>
        </w:rPr>
        <w:t>B</w:t>
      </w:r>
      <w:r w:rsidR="009F450E">
        <w:rPr>
          <w:b w:val="0"/>
          <w:sz w:val="22"/>
          <w:szCs w:val="22"/>
        </w:rPr>
        <w:t>onn</w:t>
      </w:r>
      <w:r w:rsidRPr="002E7CC2">
        <w:rPr>
          <w:b w:val="0"/>
          <w:sz w:val="22"/>
          <w:szCs w:val="22"/>
        </w:rPr>
        <w:t xml:space="preserve">, </w:t>
      </w:r>
      <w:r w:rsidR="00F7503A">
        <w:rPr>
          <w:b w:val="0"/>
          <w:sz w:val="22"/>
          <w:szCs w:val="22"/>
        </w:rPr>
        <w:t xml:space="preserve">Germany, </w:t>
      </w:r>
      <w:r w:rsidR="005F3989">
        <w:rPr>
          <w:b w:val="0"/>
          <w:sz w:val="22"/>
          <w:szCs w:val="22"/>
        </w:rPr>
        <w:t>1</w:t>
      </w:r>
      <w:r w:rsidR="009F450E">
        <w:rPr>
          <w:b w:val="0"/>
          <w:sz w:val="22"/>
          <w:szCs w:val="22"/>
        </w:rPr>
        <w:t>-3 July 2014</w:t>
      </w:r>
      <w:bookmarkEnd w:id="0"/>
    </w:p>
    <w:p w:rsidR="0081600F" w:rsidRPr="009F450E" w:rsidRDefault="0081600F" w:rsidP="000C21B1">
      <w:pPr>
        <w:spacing w:line="228" w:lineRule="auto"/>
        <w:rPr>
          <w:iCs/>
          <w:sz w:val="24"/>
        </w:rPr>
      </w:pPr>
      <w:r w:rsidRPr="009F450E">
        <w:rPr>
          <w:iCs/>
          <w:sz w:val="22"/>
        </w:rPr>
        <w:t xml:space="preserve">Agenda Item </w:t>
      </w:r>
      <w:r w:rsidR="00752F37">
        <w:rPr>
          <w:iCs/>
          <w:sz w:val="22"/>
        </w:rPr>
        <w:t>10.10</w:t>
      </w:r>
    </w:p>
    <w:tbl>
      <w:tblPr>
        <w:tblpPr w:leftFromText="180" w:rightFromText="180" w:horzAnchor="margin" w:tblpY="-401"/>
        <w:tblW w:w="9468" w:type="dxa"/>
        <w:tblLayout w:type="fixed"/>
        <w:tblCellMar>
          <w:top w:w="198" w:type="dxa"/>
        </w:tblCellMar>
        <w:tblLook w:val="0000" w:firstRow="0" w:lastRow="0" w:firstColumn="0" w:lastColumn="0" w:noHBand="0" w:noVBand="0"/>
      </w:tblPr>
      <w:tblGrid>
        <w:gridCol w:w="1526"/>
        <w:gridCol w:w="4394"/>
        <w:gridCol w:w="3548"/>
      </w:tblGrid>
      <w:tr w:rsidR="0081600F" w:rsidRPr="00E74D1C" w:rsidTr="00805D42">
        <w:trPr>
          <w:trHeight w:val="725"/>
        </w:trPr>
        <w:tc>
          <w:tcPr>
            <w:tcW w:w="9468" w:type="dxa"/>
            <w:gridSpan w:val="3"/>
            <w:tcBorders>
              <w:top w:val="nil"/>
              <w:left w:val="nil"/>
              <w:bottom w:val="single" w:sz="12" w:space="0" w:color="auto"/>
              <w:right w:val="nil"/>
            </w:tcBorders>
            <w:tcMar>
              <w:top w:w="85" w:type="dxa"/>
              <w:left w:w="108" w:type="dxa"/>
              <w:bottom w:w="0" w:type="dxa"/>
              <w:right w:w="108" w:type="dxa"/>
            </w:tcMar>
          </w:tcPr>
          <w:p w:rsidR="0081600F" w:rsidRPr="00E74D1C" w:rsidRDefault="009C6A86" w:rsidP="005F3989">
            <w:pPr>
              <w:tabs>
                <w:tab w:val="left" w:pos="-1057"/>
                <w:tab w:val="left" w:pos="-720"/>
                <w:tab w:val="left" w:pos="0"/>
                <w:tab w:val="left" w:pos="141"/>
                <w:tab w:val="left" w:pos="720"/>
                <w:tab w:val="right" w:pos="9072"/>
              </w:tabs>
              <w:rPr>
                <w:sz w:val="24"/>
                <w:lang w:val="en-GB"/>
              </w:rPr>
            </w:pPr>
            <w:r>
              <w:rPr>
                <w:noProof/>
                <w:sz w:val="24"/>
              </w:rPr>
              <w:drawing>
                <wp:inline distT="0" distB="0" distL="0" distR="0" wp14:anchorId="75AAE2DE" wp14:editId="37CE6033">
                  <wp:extent cx="314325" cy="3429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l="-3822" t="-2544" r="-3822" b="-2544"/>
                          <a:stretch>
                            <a:fillRect/>
                          </a:stretch>
                        </pic:blipFill>
                        <pic:spPr bwMode="auto">
                          <a:xfrm>
                            <a:off x="0" y="0"/>
                            <a:ext cx="314325" cy="342900"/>
                          </a:xfrm>
                          <a:prstGeom prst="rect">
                            <a:avLst/>
                          </a:prstGeom>
                          <a:noFill/>
                          <a:ln>
                            <a:noFill/>
                          </a:ln>
                        </pic:spPr>
                      </pic:pic>
                    </a:graphicData>
                  </a:graphic>
                </wp:inline>
              </w:drawing>
            </w:r>
            <w:r w:rsidR="0081600F" w:rsidRPr="00E74D1C">
              <w:rPr>
                <w:sz w:val="24"/>
                <w:lang w:val="en-GB"/>
              </w:rPr>
              <w:t xml:space="preserve"> </w:t>
            </w:r>
            <w:r>
              <w:rPr>
                <w:noProof/>
                <w:sz w:val="24"/>
              </w:rPr>
              <w:drawing>
                <wp:inline distT="0" distB="0" distL="0" distR="0" wp14:anchorId="034D609E" wp14:editId="4A8049F1">
                  <wp:extent cx="361950" cy="371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l="2766" t="-1331" r="60167" b="48776"/>
                          <a:stretch>
                            <a:fillRect/>
                          </a:stretch>
                        </pic:blipFill>
                        <pic:spPr bwMode="auto">
                          <a:xfrm>
                            <a:off x="0" y="0"/>
                            <a:ext cx="361950" cy="371475"/>
                          </a:xfrm>
                          <a:prstGeom prst="rect">
                            <a:avLst/>
                          </a:prstGeom>
                          <a:noFill/>
                          <a:ln>
                            <a:noFill/>
                          </a:ln>
                        </pic:spPr>
                      </pic:pic>
                    </a:graphicData>
                  </a:graphic>
                </wp:inline>
              </w:drawing>
            </w:r>
            <w:r w:rsidR="0081600F" w:rsidRPr="00E74D1C">
              <w:rPr>
                <w:sz w:val="24"/>
                <w:lang w:val="en-GB"/>
              </w:rPr>
              <w:tab/>
            </w:r>
            <w:r w:rsidR="0081600F" w:rsidRPr="00F05AA0">
              <w:rPr>
                <w:rFonts w:ascii="Arial" w:hAnsi="Arial" w:cs="Arial"/>
                <w:b/>
                <w:sz w:val="36"/>
                <w:szCs w:val="36"/>
                <w:lang w:val="en-GB"/>
              </w:rPr>
              <w:t>CMS</w:t>
            </w:r>
          </w:p>
        </w:tc>
      </w:tr>
      <w:tr w:rsidR="0081600F" w:rsidRPr="00E74D1C" w:rsidTr="007934B8">
        <w:trPr>
          <w:trHeight w:val="1518"/>
        </w:trPr>
        <w:tc>
          <w:tcPr>
            <w:tcW w:w="1526" w:type="dxa"/>
            <w:tcBorders>
              <w:top w:val="single" w:sz="12" w:space="0" w:color="auto"/>
              <w:left w:val="nil"/>
              <w:bottom w:val="single" w:sz="12" w:space="0" w:color="auto"/>
              <w:right w:val="nil"/>
            </w:tcBorders>
            <w:tcMar>
              <w:top w:w="85" w:type="dxa"/>
              <w:left w:w="108" w:type="dxa"/>
              <w:bottom w:w="0" w:type="dxa"/>
              <w:right w:w="108" w:type="dxa"/>
            </w:tcMar>
          </w:tcPr>
          <w:p w:rsidR="0081600F" w:rsidRPr="00E74D1C" w:rsidRDefault="009C6A86">
            <w:pPr>
              <w:rPr>
                <w:sz w:val="24"/>
                <w:lang w:val="en-GB"/>
              </w:rPr>
            </w:pPr>
            <w:r>
              <w:rPr>
                <w:noProof/>
                <w:sz w:val="24"/>
              </w:rPr>
              <w:drawing>
                <wp:inline distT="0" distB="0" distL="0" distR="0" wp14:anchorId="36A17367" wp14:editId="6AD50085">
                  <wp:extent cx="752475" cy="7715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l="-2533" t="-726" r="-2533" b="-726"/>
                          <a:stretch>
                            <a:fillRect/>
                          </a:stretch>
                        </pic:blipFill>
                        <pic:spPr bwMode="auto">
                          <a:xfrm>
                            <a:off x="0" y="0"/>
                            <a:ext cx="752475" cy="771525"/>
                          </a:xfrm>
                          <a:prstGeom prst="rect">
                            <a:avLst/>
                          </a:prstGeom>
                          <a:noFill/>
                          <a:ln>
                            <a:noFill/>
                          </a:ln>
                        </pic:spPr>
                      </pic:pic>
                    </a:graphicData>
                  </a:graphic>
                </wp:inline>
              </w:drawing>
            </w:r>
          </w:p>
          <w:p w:rsidR="0081600F" w:rsidRPr="00E74D1C" w:rsidRDefault="0081600F">
            <w:pPr>
              <w:rPr>
                <w:sz w:val="24"/>
                <w:lang w:val="en-GB"/>
              </w:rPr>
            </w:pPr>
          </w:p>
        </w:tc>
        <w:tc>
          <w:tcPr>
            <w:tcW w:w="4394" w:type="dxa"/>
            <w:tcBorders>
              <w:top w:val="single" w:sz="12" w:space="0" w:color="auto"/>
              <w:left w:val="nil"/>
              <w:bottom w:val="single" w:sz="12" w:space="0" w:color="auto"/>
              <w:right w:val="nil"/>
            </w:tcBorders>
            <w:tcMar>
              <w:top w:w="85" w:type="dxa"/>
              <w:left w:w="108" w:type="dxa"/>
              <w:bottom w:w="0" w:type="dxa"/>
              <w:right w:w="108" w:type="dxa"/>
            </w:tcMar>
          </w:tcPr>
          <w:p w:rsidR="0081600F" w:rsidRPr="00752F37" w:rsidRDefault="0081600F" w:rsidP="007934B8">
            <w:pPr>
              <w:pStyle w:val="Heading2"/>
              <w:pBdr>
                <w:top w:val="none" w:sz="0" w:space="0" w:color="auto"/>
                <w:left w:val="none" w:sz="0" w:space="0" w:color="auto"/>
                <w:bottom w:val="none" w:sz="0" w:space="0" w:color="auto"/>
                <w:right w:val="none" w:sz="0" w:space="0" w:color="auto"/>
              </w:pBdr>
              <w:ind w:left="-108"/>
              <w:rPr>
                <w:rFonts w:ascii="Arial" w:hAnsi="Arial" w:cs="Arial"/>
                <w:bCs w:val="0"/>
                <w:sz w:val="44"/>
                <w:szCs w:val="44"/>
              </w:rPr>
            </w:pPr>
            <w:bookmarkStart w:id="1" w:name="_Toc392025039"/>
            <w:r w:rsidRPr="00752F37">
              <w:rPr>
                <w:rFonts w:ascii="Arial" w:hAnsi="Arial" w:cs="Arial"/>
                <w:bCs w:val="0"/>
                <w:sz w:val="44"/>
                <w:szCs w:val="44"/>
              </w:rPr>
              <w:t>CONVENTION ON</w:t>
            </w:r>
            <w:bookmarkEnd w:id="1"/>
          </w:p>
          <w:p w:rsidR="0081600F" w:rsidRPr="00752F37" w:rsidRDefault="0081600F" w:rsidP="007934B8">
            <w:pPr>
              <w:pStyle w:val="Heading2"/>
              <w:pBdr>
                <w:top w:val="none" w:sz="0" w:space="0" w:color="auto"/>
                <w:left w:val="none" w:sz="0" w:space="0" w:color="auto"/>
                <w:bottom w:val="none" w:sz="0" w:space="0" w:color="auto"/>
                <w:right w:val="none" w:sz="0" w:space="0" w:color="auto"/>
              </w:pBdr>
              <w:ind w:left="-108"/>
              <w:rPr>
                <w:rFonts w:ascii="Arial" w:hAnsi="Arial" w:cs="Arial"/>
                <w:bCs w:val="0"/>
                <w:sz w:val="44"/>
                <w:szCs w:val="44"/>
              </w:rPr>
            </w:pPr>
            <w:bookmarkStart w:id="2" w:name="_Toc392025040"/>
            <w:r w:rsidRPr="00752F37">
              <w:rPr>
                <w:rFonts w:ascii="Arial" w:hAnsi="Arial" w:cs="Arial"/>
                <w:bCs w:val="0"/>
                <w:sz w:val="44"/>
                <w:szCs w:val="44"/>
              </w:rPr>
              <w:t>MIGRATORY</w:t>
            </w:r>
            <w:bookmarkEnd w:id="2"/>
          </w:p>
          <w:p w:rsidR="0081600F" w:rsidRPr="00752F37" w:rsidRDefault="0081600F" w:rsidP="007934B8">
            <w:pPr>
              <w:pStyle w:val="Heading2"/>
              <w:pBdr>
                <w:top w:val="none" w:sz="0" w:space="0" w:color="auto"/>
                <w:left w:val="none" w:sz="0" w:space="0" w:color="auto"/>
                <w:bottom w:val="none" w:sz="0" w:space="0" w:color="auto"/>
                <w:right w:val="none" w:sz="0" w:space="0" w:color="auto"/>
              </w:pBdr>
              <w:ind w:left="-108"/>
              <w:rPr>
                <w:rFonts w:ascii="Arial" w:hAnsi="Arial" w:cs="Arial"/>
                <w:b w:val="0"/>
                <w:bCs w:val="0"/>
                <w:sz w:val="44"/>
                <w:szCs w:val="44"/>
                <w:lang w:val="en-GB"/>
              </w:rPr>
            </w:pPr>
            <w:bookmarkStart w:id="3" w:name="_Toc392025041"/>
            <w:r w:rsidRPr="00752F37">
              <w:rPr>
                <w:rFonts w:ascii="Arial" w:hAnsi="Arial" w:cs="Arial"/>
                <w:bCs w:val="0"/>
                <w:sz w:val="44"/>
                <w:szCs w:val="44"/>
              </w:rPr>
              <w:t>SPECIES</w:t>
            </w:r>
            <w:bookmarkEnd w:id="3"/>
          </w:p>
        </w:tc>
        <w:tc>
          <w:tcPr>
            <w:tcW w:w="3548" w:type="dxa"/>
            <w:tcBorders>
              <w:top w:val="single" w:sz="12" w:space="0" w:color="auto"/>
              <w:left w:val="nil"/>
              <w:bottom w:val="single" w:sz="12" w:space="0" w:color="auto"/>
              <w:right w:val="nil"/>
            </w:tcBorders>
            <w:tcMar>
              <w:top w:w="85" w:type="dxa"/>
              <w:left w:w="108" w:type="dxa"/>
              <w:bottom w:w="0" w:type="dxa"/>
              <w:right w:w="108" w:type="dxa"/>
            </w:tcMar>
          </w:tcPr>
          <w:p w:rsidR="0081600F" w:rsidRPr="00752F37" w:rsidRDefault="0081600F" w:rsidP="000C21B1">
            <w:pPr>
              <w:tabs>
                <w:tab w:val="left" w:pos="5040"/>
                <w:tab w:val="left" w:pos="5760"/>
                <w:tab w:val="left" w:pos="6008"/>
                <w:tab w:val="left" w:pos="6480"/>
                <w:tab w:val="left" w:pos="7200"/>
                <w:tab w:val="left" w:pos="7920"/>
                <w:tab w:val="left" w:pos="8640"/>
              </w:tabs>
              <w:rPr>
                <w:rFonts w:ascii="Arial" w:hAnsi="Arial" w:cs="Arial"/>
                <w:sz w:val="22"/>
                <w:lang w:val="en-GB"/>
              </w:rPr>
            </w:pPr>
            <w:r w:rsidRPr="00752F37">
              <w:rPr>
                <w:rFonts w:ascii="Arial" w:hAnsi="Arial" w:cs="Arial"/>
                <w:sz w:val="22"/>
                <w:szCs w:val="22"/>
                <w:lang w:val="en-GB"/>
              </w:rPr>
              <w:t>Distribution: General</w:t>
            </w:r>
          </w:p>
          <w:p w:rsidR="0081600F" w:rsidRPr="00752F37" w:rsidRDefault="0081600F" w:rsidP="000C21B1">
            <w:pPr>
              <w:tabs>
                <w:tab w:val="left" w:pos="-1057"/>
                <w:tab w:val="left" w:pos="-720"/>
                <w:tab w:val="left" w:pos="5040"/>
                <w:tab w:val="left" w:pos="5760"/>
                <w:tab w:val="left" w:pos="6008"/>
                <w:tab w:val="left" w:pos="6480"/>
                <w:tab w:val="left" w:pos="7200"/>
                <w:tab w:val="left" w:pos="7920"/>
                <w:tab w:val="left" w:pos="8640"/>
              </w:tabs>
              <w:rPr>
                <w:rFonts w:ascii="Arial" w:hAnsi="Arial" w:cs="Arial"/>
                <w:sz w:val="22"/>
                <w:lang w:val="en-GB"/>
              </w:rPr>
            </w:pPr>
          </w:p>
          <w:p w:rsidR="0081600F" w:rsidRPr="00752F37" w:rsidRDefault="009F450E" w:rsidP="000C21B1">
            <w:pPr>
              <w:tabs>
                <w:tab w:val="left" w:pos="5040"/>
                <w:tab w:val="left" w:pos="5760"/>
                <w:tab w:val="left" w:pos="6008"/>
                <w:tab w:val="left" w:pos="6480"/>
                <w:tab w:val="left" w:pos="7200"/>
                <w:tab w:val="left" w:pos="7920"/>
                <w:tab w:val="left" w:pos="8640"/>
              </w:tabs>
              <w:rPr>
                <w:rFonts w:ascii="Arial" w:hAnsi="Arial" w:cs="Arial"/>
                <w:sz w:val="22"/>
                <w:lang w:val="en-GB"/>
              </w:rPr>
            </w:pPr>
            <w:r w:rsidRPr="00752F37">
              <w:rPr>
                <w:rFonts w:ascii="Arial" w:hAnsi="Arial" w:cs="Arial"/>
                <w:sz w:val="22"/>
                <w:szCs w:val="22"/>
                <w:lang w:val="en-GB"/>
              </w:rPr>
              <w:t>CMS/ScC18</w:t>
            </w:r>
            <w:r w:rsidR="0081600F" w:rsidRPr="00752F37">
              <w:rPr>
                <w:rFonts w:ascii="Arial" w:hAnsi="Arial" w:cs="Arial"/>
                <w:sz w:val="22"/>
                <w:szCs w:val="22"/>
                <w:lang w:val="en-GB"/>
              </w:rPr>
              <w:t>/Doc</w:t>
            </w:r>
            <w:r w:rsidR="00752F37">
              <w:rPr>
                <w:rFonts w:ascii="Arial" w:hAnsi="Arial" w:cs="Arial"/>
                <w:sz w:val="22"/>
                <w:szCs w:val="22"/>
                <w:lang w:val="en-GB"/>
              </w:rPr>
              <w:t>.</w:t>
            </w:r>
            <w:r w:rsidR="00752F37" w:rsidRPr="00752F37">
              <w:rPr>
                <w:rFonts w:ascii="Arial" w:hAnsi="Arial" w:cs="Arial"/>
                <w:sz w:val="22"/>
                <w:szCs w:val="22"/>
                <w:lang w:val="en-GB"/>
              </w:rPr>
              <w:t>10.10</w:t>
            </w:r>
            <w:r w:rsidR="007934B8">
              <w:rPr>
                <w:rFonts w:ascii="Arial" w:hAnsi="Arial" w:cs="Arial"/>
                <w:sz w:val="22"/>
                <w:szCs w:val="22"/>
                <w:lang w:val="en-GB"/>
              </w:rPr>
              <w:t>/Rev.1</w:t>
            </w:r>
          </w:p>
          <w:p w:rsidR="0081600F" w:rsidRPr="00752F37" w:rsidRDefault="00752F37" w:rsidP="000C21B1">
            <w:pPr>
              <w:tabs>
                <w:tab w:val="left" w:pos="5040"/>
                <w:tab w:val="left" w:pos="5760"/>
                <w:tab w:val="left" w:pos="6008"/>
                <w:tab w:val="left" w:pos="6480"/>
                <w:tab w:val="left" w:pos="7200"/>
                <w:tab w:val="left" w:pos="7920"/>
                <w:tab w:val="left" w:pos="8640"/>
              </w:tabs>
              <w:rPr>
                <w:rFonts w:ascii="Arial" w:hAnsi="Arial" w:cs="Arial"/>
                <w:sz w:val="22"/>
                <w:lang w:val="en-GB"/>
              </w:rPr>
            </w:pPr>
            <w:del w:id="4" w:author="Mundkur, Taej" w:date="2014-07-02T01:40:00Z">
              <w:r w:rsidRPr="00752F37" w:rsidDel="00271BFF">
                <w:rPr>
                  <w:rFonts w:ascii="Arial" w:hAnsi="Arial" w:cs="Arial"/>
                  <w:sz w:val="22"/>
                  <w:szCs w:val="22"/>
                  <w:lang w:val="en-GB"/>
                </w:rPr>
                <w:delText>14</w:delText>
              </w:r>
              <w:r w:rsidR="009F450E" w:rsidRPr="00752F37" w:rsidDel="00271BFF">
                <w:rPr>
                  <w:rFonts w:ascii="Arial" w:hAnsi="Arial" w:cs="Arial"/>
                  <w:sz w:val="22"/>
                  <w:szCs w:val="22"/>
                  <w:lang w:val="en-GB"/>
                </w:rPr>
                <w:delText xml:space="preserve"> </w:delText>
              </w:r>
              <w:r w:rsidDel="00271BFF">
                <w:rPr>
                  <w:rFonts w:ascii="Arial" w:hAnsi="Arial" w:cs="Arial"/>
                  <w:sz w:val="22"/>
                  <w:szCs w:val="22"/>
                  <w:lang w:val="en-GB"/>
                </w:rPr>
                <w:delText>May</w:delText>
              </w:r>
            </w:del>
            <w:ins w:id="5" w:author="Mundkur, Taej" w:date="2014-07-02T01:40:00Z">
              <w:r w:rsidR="00271BFF">
                <w:rPr>
                  <w:rFonts w:ascii="Arial" w:hAnsi="Arial" w:cs="Arial"/>
                  <w:sz w:val="22"/>
                  <w:szCs w:val="22"/>
                  <w:lang w:val="en-GB"/>
                </w:rPr>
                <w:t>1 July</w:t>
              </w:r>
            </w:ins>
            <w:r w:rsidR="0081600F" w:rsidRPr="00752F37">
              <w:rPr>
                <w:rFonts w:ascii="Arial" w:hAnsi="Arial" w:cs="Arial"/>
                <w:sz w:val="22"/>
                <w:szCs w:val="22"/>
                <w:lang w:val="en-GB"/>
              </w:rPr>
              <w:t xml:space="preserve"> </w:t>
            </w:r>
            <w:r w:rsidR="009F450E" w:rsidRPr="00752F37">
              <w:rPr>
                <w:rFonts w:ascii="Arial" w:hAnsi="Arial" w:cs="Arial"/>
                <w:sz w:val="22"/>
                <w:szCs w:val="22"/>
                <w:lang w:val="en-GB"/>
              </w:rPr>
              <w:t>2014</w:t>
            </w:r>
          </w:p>
          <w:p w:rsidR="0081600F" w:rsidRPr="00752F37" w:rsidRDefault="0081600F" w:rsidP="000C21B1">
            <w:pPr>
              <w:tabs>
                <w:tab w:val="left" w:pos="5040"/>
                <w:tab w:val="left" w:pos="5760"/>
                <w:tab w:val="left" w:pos="6008"/>
                <w:tab w:val="left" w:pos="6480"/>
                <w:tab w:val="left" w:pos="7200"/>
                <w:tab w:val="left" w:pos="7920"/>
                <w:tab w:val="left" w:pos="8640"/>
              </w:tabs>
              <w:rPr>
                <w:rFonts w:ascii="Arial" w:hAnsi="Arial" w:cs="Arial"/>
                <w:sz w:val="22"/>
                <w:lang w:val="en-GB"/>
              </w:rPr>
            </w:pPr>
            <w:bookmarkStart w:id="6" w:name="_GoBack"/>
            <w:bookmarkEnd w:id="6"/>
          </w:p>
          <w:p w:rsidR="0081600F" w:rsidRPr="00752F37" w:rsidRDefault="0081600F" w:rsidP="000C21B1">
            <w:pPr>
              <w:tabs>
                <w:tab w:val="left" w:pos="5040"/>
                <w:tab w:val="left" w:pos="5760"/>
                <w:tab w:val="left" w:pos="6008"/>
                <w:tab w:val="left" w:pos="6480"/>
                <w:tab w:val="left" w:pos="7200"/>
                <w:tab w:val="left" w:pos="7920"/>
                <w:tab w:val="left" w:pos="8640"/>
              </w:tabs>
              <w:rPr>
                <w:rFonts w:ascii="Arial" w:hAnsi="Arial" w:cs="Arial"/>
                <w:sz w:val="22"/>
                <w:lang w:val="en-GB"/>
              </w:rPr>
            </w:pPr>
          </w:p>
          <w:p w:rsidR="0081600F" w:rsidRPr="00752F37" w:rsidRDefault="0081600F" w:rsidP="000C21B1">
            <w:pPr>
              <w:rPr>
                <w:rFonts w:ascii="Arial" w:hAnsi="Arial" w:cs="Arial"/>
                <w:sz w:val="22"/>
                <w:lang w:val="en-GB"/>
              </w:rPr>
            </w:pPr>
            <w:r w:rsidRPr="00752F37">
              <w:rPr>
                <w:rFonts w:ascii="Arial" w:hAnsi="Arial" w:cs="Arial"/>
                <w:sz w:val="22"/>
                <w:szCs w:val="22"/>
                <w:lang w:val="en-GB"/>
              </w:rPr>
              <w:t>Original: English</w:t>
            </w:r>
          </w:p>
        </w:tc>
      </w:tr>
    </w:tbl>
    <w:p w:rsidR="00BC5607" w:rsidRPr="00A93C52" w:rsidRDefault="00BC5607" w:rsidP="00A93C52">
      <w:pPr>
        <w:pStyle w:val="Heading2"/>
        <w:keepNext w:val="0"/>
        <w:jc w:val="center"/>
        <w:rPr>
          <w:b w:val="0"/>
          <w:bCs w:val="0"/>
          <w:caps/>
          <w:sz w:val="24"/>
        </w:rPr>
      </w:pPr>
    </w:p>
    <w:p w:rsidR="00BC5607" w:rsidRPr="00A93C52" w:rsidRDefault="00BC5607" w:rsidP="00A93C52">
      <w:pPr>
        <w:pStyle w:val="Heading2"/>
        <w:keepNext w:val="0"/>
        <w:jc w:val="center"/>
        <w:rPr>
          <w:b w:val="0"/>
          <w:bCs w:val="0"/>
          <w:caps/>
          <w:sz w:val="24"/>
        </w:rPr>
      </w:pPr>
    </w:p>
    <w:p w:rsidR="00752F37" w:rsidRPr="00752F37" w:rsidRDefault="00752F37" w:rsidP="00752F37">
      <w:pPr>
        <w:pStyle w:val="Heading2"/>
        <w:jc w:val="center"/>
        <w:rPr>
          <w:caps/>
          <w:sz w:val="24"/>
        </w:rPr>
      </w:pPr>
      <w:bookmarkStart w:id="7" w:name="_Toc392025042"/>
      <w:r w:rsidRPr="00752F37">
        <w:rPr>
          <w:caps/>
          <w:sz w:val="24"/>
        </w:rPr>
        <w:t>PROGRAMME OF WORK ON migratory BIRDS AND FLYWAYS</w:t>
      </w:r>
      <w:bookmarkEnd w:id="7"/>
    </w:p>
    <w:p w:rsidR="0081600F" w:rsidRDefault="0081600F" w:rsidP="00A93C52">
      <w:pPr>
        <w:pStyle w:val="Heading2"/>
        <w:keepNext w:val="0"/>
        <w:jc w:val="center"/>
        <w:rPr>
          <w:bCs w:val="0"/>
          <w:caps/>
          <w:sz w:val="24"/>
        </w:rPr>
      </w:pPr>
    </w:p>
    <w:p w:rsidR="001764E6" w:rsidRPr="001764E6" w:rsidRDefault="001764E6" w:rsidP="001764E6">
      <w:pPr>
        <w:jc w:val="both"/>
        <w:rPr>
          <w:sz w:val="24"/>
        </w:rPr>
      </w:pPr>
    </w:p>
    <w:p w:rsidR="001764E6" w:rsidRPr="001764E6" w:rsidRDefault="001764E6" w:rsidP="001764E6">
      <w:pPr>
        <w:jc w:val="both"/>
        <w:rPr>
          <w:sz w:val="24"/>
        </w:rPr>
      </w:pPr>
    </w:p>
    <w:p w:rsidR="001764E6" w:rsidRPr="001764E6" w:rsidRDefault="001764E6" w:rsidP="001764E6">
      <w:pPr>
        <w:jc w:val="both"/>
        <w:rPr>
          <w:sz w:val="24"/>
        </w:rPr>
      </w:pPr>
    </w:p>
    <w:p w:rsidR="001764E6" w:rsidRPr="001764E6" w:rsidRDefault="001764E6" w:rsidP="001764E6">
      <w:pPr>
        <w:jc w:val="both"/>
        <w:rPr>
          <w:sz w:val="24"/>
        </w:rPr>
      </w:pPr>
    </w:p>
    <w:p w:rsidR="001764E6" w:rsidRPr="001764E6" w:rsidRDefault="001764E6" w:rsidP="001764E6">
      <w:pPr>
        <w:jc w:val="both"/>
        <w:rPr>
          <w:sz w:val="24"/>
        </w:rPr>
      </w:pPr>
    </w:p>
    <w:p w:rsidR="001764E6" w:rsidRPr="001764E6" w:rsidRDefault="009C6A86" w:rsidP="001764E6">
      <w:pPr>
        <w:jc w:val="both"/>
        <w:rPr>
          <w:sz w:val="24"/>
        </w:rPr>
      </w:pPr>
      <w:r>
        <w:rPr>
          <w:noProof/>
          <w:sz w:val="24"/>
        </w:rPr>
        <mc:AlternateContent>
          <mc:Choice Requires="wps">
            <w:drawing>
              <wp:anchor distT="0" distB="0" distL="114300" distR="114300" simplePos="0" relativeHeight="251657728" behindDoc="0" locked="0" layoutInCell="1" allowOverlap="1" wp14:anchorId="5D68AEAE" wp14:editId="140231AA">
                <wp:simplePos x="0" y="0"/>
                <wp:positionH relativeFrom="column">
                  <wp:posOffset>775970</wp:posOffset>
                </wp:positionH>
                <wp:positionV relativeFrom="paragraph">
                  <wp:posOffset>58420</wp:posOffset>
                </wp:positionV>
                <wp:extent cx="4305300" cy="2779395"/>
                <wp:effectExtent l="0" t="0" r="19050" b="2095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2779395"/>
                        </a:xfrm>
                        <a:prstGeom prst="rect">
                          <a:avLst/>
                        </a:prstGeom>
                        <a:solidFill>
                          <a:srgbClr val="FFFFFF"/>
                        </a:solidFill>
                        <a:ln w="25400">
                          <a:solidFill>
                            <a:srgbClr val="000000"/>
                          </a:solidFill>
                          <a:miter lim="800000"/>
                          <a:headEnd/>
                          <a:tailEnd/>
                        </a:ln>
                      </wps:spPr>
                      <wps:txbx>
                        <w:txbxContent>
                          <w:p w:rsidR="007934B8" w:rsidRPr="00AE7B21" w:rsidRDefault="007934B8" w:rsidP="001764E6">
                            <w:pPr>
                              <w:rPr>
                                <w:sz w:val="24"/>
                              </w:rPr>
                            </w:pPr>
                            <w:r w:rsidRPr="00AE7B21">
                              <w:rPr>
                                <w:sz w:val="24"/>
                              </w:rPr>
                              <w:t>Summary</w:t>
                            </w:r>
                            <w:r>
                              <w:rPr>
                                <w:sz w:val="24"/>
                              </w:rPr>
                              <w:t>:</w:t>
                            </w:r>
                          </w:p>
                          <w:p w:rsidR="007934B8" w:rsidRPr="002371F9" w:rsidRDefault="007934B8" w:rsidP="002371F9">
                            <w:pPr>
                              <w:rPr>
                                <w:sz w:val="24"/>
                              </w:rPr>
                            </w:pPr>
                          </w:p>
                          <w:p w:rsidR="007934B8" w:rsidRPr="002371F9" w:rsidRDefault="007934B8" w:rsidP="00722C58">
                            <w:pPr>
                              <w:jc w:val="both"/>
                              <w:rPr>
                                <w:sz w:val="24"/>
                              </w:rPr>
                            </w:pPr>
                            <w:r w:rsidRPr="002371F9">
                              <w:rPr>
                                <w:sz w:val="24"/>
                              </w:rPr>
                              <w:t xml:space="preserve">Pursuant to Resolution 10.10 on Flyways, this document includes a cover note, a draft resolution, a </w:t>
                            </w:r>
                            <w:proofErr w:type="spellStart"/>
                            <w:r w:rsidRPr="002371F9">
                              <w:rPr>
                                <w:sz w:val="24"/>
                              </w:rPr>
                              <w:t>Programme</w:t>
                            </w:r>
                            <w:proofErr w:type="spellEnd"/>
                            <w:r w:rsidRPr="002371F9">
                              <w:rPr>
                                <w:sz w:val="24"/>
                              </w:rPr>
                              <w:t xml:space="preserve"> of Work on Migratory Birds and Flyways and </w:t>
                            </w:r>
                            <w:proofErr w:type="gramStart"/>
                            <w:r w:rsidRPr="002371F9">
                              <w:rPr>
                                <w:sz w:val="24"/>
                              </w:rPr>
                              <w:t>a Flyways</w:t>
                            </w:r>
                            <w:proofErr w:type="gramEnd"/>
                            <w:r w:rsidRPr="002371F9">
                              <w:rPr>
                                <w:sz w:val="24"/>
                              </w:rPr>
                              <w:t xml:space="preserve"> for the Americas Conservation Framework. These documents have been discussed during a CMS/WHMSI workshop that took place in Jamaica in March 2014 and subsequent meetings held in Washington DC and Bonn. </w:t>
                            </w:r>
                          </w:p>
                          <w:p w:rsidR="007934B8" w:rsidRPr="002371F9" w:rsidRDefault="007934B8" w:rsidP="00722C58">
                            <w:pPr>
                              <w:jc w:val="both"/>
                              <w:rPr>
                                <w:sz w:val="24"/>
                              </w:rPr>
                            </w:pPr>
                          </w:p>
                          <w:p w:rsidR="007934B8" w:rsidRPr="002371F9" w:rsidRDefault="007934B8" w:rsidP="00722C58">
                            <w:pPr>
                              <w:jc w:val="both"/>
                              <w:rPr>
                                <w:sz w:val="24"/>
                              </w:rPr>
                            </w:pPr>
                            <w:r w:rsidRPr="002371F9">
                              <w:rPr>
                                <w:sz w:val="24"/>
                              </w:rPr>
                              <w:t xml:space="preserve">The ongoing CMS work on flyways is part of the Scientific Council Work </w:t>
                            </w:r>
                            <w:proofErr w:type="spellStart"/>
                            <w:r w:rsidRPr="002371F9">
                              <w:rPr>
                                <w:sz w:val="24"/>
                              </w:rPr>
                              <w:t>Programme</w:t>
                            </w:r>
                            <w:proofErr w:type="spellEnd"/>
                            <w:r w:rsidRPr="002371F9">
                              <w:rPr>
                                <w:sz w:val="24"/>
                              </w:rPr>
                              <w:t>, the Strategic Plan 2006-2014 and the upcoming Strategic Plan for Migratory Species 2015-2023.</w:t>
                            </w:r>
                          </w:p>
                          <w:p w:rsidR="007934B8" w:rsidRPr="002371F9" w:rsidRDefault="007934B8" w:rsidP="00722C58">
                            <w:pPr>
                              <w:jc w:val="both"/>
                              <w:rPr>
                                <w:sz w:val="24"/>
                              </w:rPr>
                            </w:pPr>
                          </w:p>
                          <w:p w:rsidR="007934B8" w:rsidRPr="00AE7B21" w:rsidRDefault="007934B8" w:rsidP="001764E6">
                            <w:pPr>
                              <w:rPr>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61.1pt;margin-top:4.6pt;width:339pt;height:218.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" strokeweight="2pt">
                <v:textbox>
                  <w:txbxContent>
                    <w:p w:rsidR="007934B8" w:rsidRPr="00AE7B21" w:rsidRDefault="007934B8" w:rsidP="001764E6">
                      <w:pPr>
                        <w:rPr>
                          <w:sz w:val="24"/>
                        </w:rPr>
                      </w:pPr>
                      <w:r w:rsidRPr="00AE7B21">
                        <w:rPr>
                          <w:sz w:val="24"/>
                        </w:rPr>
                        <w:t>Summary</w:t>
                      </w:r>
                      <w:r>
                        <w:rPr>
                          <w:sz w:val="24"/>
                        </w:rPr>
                        <w:t>:</w:t>
                      </w:r>
                    </w:p>
                    <w:p w:rsidR="007934B8" w:rsidRPr="002371F9" w:rsidRDefault="007934B8" w:rsidP="002371F9">
                      <w:pPr>
                        <w:rPr>
                          <w:sz w:val="24"/>
                        </w:rPr>
                      </w:pPr>
                    </w:p>
                    <w:p w:rsidR="007934B8" w:rsidRPr="002371F9" w:rsidRDefault="007934B8" w:rsidP="00722C58">
                      <w:pPr>
                        <w:jc w:val="both"/>
                        <w:rPr>
                          <w:sz w:val="24"/>
                        </w:rPr>
                      </w:pPr>
                      <w:r w:rsidRPr="002371F9">
                        <w:rPr>
                          <w:sz w:val="24"/>
                        </w:rPr>
                        <w:t xml:space="preserve">Pursuant to Resolution 10.10 on Flyways, this document includes a cover note, a draft resolution, a </w:t>
                      </w:r>
                      <w:proofErr w:type="spellStart"/>
                      <w:r w:rsidRPr="002371F9">
                        <w:rPr>
                          <w:sz w:val="24"/>
                        </w:rPr>
                        <w:t>Programme</w:t>
                      </w:r>
                      <w:proofErr w:type="spellEnd"/>
                      <w:r w:rsidRPr="002371F9">
                        <w:rPr>
                          <w:sz w:val="24"/>
                        </w:rPr>
                        <w:t xml:space="preserve"> of Work on Migratory Birds and Flyways and </w:t>
                      </w:r>
                      <w:proofErr w:type="gramStart"/>
                      <w:r w:rsidRPr="002371F9">
                        <w:rPr>
                          <w:sz w:val="24"/>
                        </w:rPr>
                        <w:t>a Flyways</w:t>
                      </w:r>
                      <w:proofErr w:type="gramEnd"/>
                      <w:r w:rsidRPr="002371F9">
                        <w:rPr>
                          <w:sz w:val="24"/>
                        </w:rPr>
                        <w:t xml:space="preserve"> for the Americas Conservation Framework. These documents have been discussed during a CMS/WHMSI workshop that took place in Jamaica in March 2014 and subsequent meetings held in Washington DC and Bonn. </w:t>
                      </w:r>
                    </w:p>
                    <w:p w:rsidR="007934B8" w:rsidRPr="002371F9" w:rsidRDefault="007934B8" w:rsidP="00722C58">
                      <w:pPr>
                        <w:jc w:val="both"/>
                        <w:rPr>
                          <w:sz w:val="24"/>
                        </w:rPr>
                      </w:pPr>
                    </w:p>
                    <w:p w:rsidR="007934B8" w:rsidRPr="002371F9" w:rsidRDefault="007934B8" w:rsidP="00722C58">
                      <w:pPr>
                        <w:jc w:val="both"/>
                        <w:rPr>
                          <w:sz w:val="24"/>
                        </w:rPr>
                      </w:pPr>
                      <w:r w:rsidRPr="002371F9">
                        <w:rPr>
                          <w:sz w:val="24"/>
                        </w:rPr>
                        <w:t xml:space="preserve">The ongoing CMS work on flyways is part of the Scientific Council Work </w:t>
                      </w:r>
                      <w:proofErr w:type="spellStart"/>
                      <w:r w:rsidRPr="002371F9">
                        <w:rPr>
                          <w:sz w:val="24"/>
                        </w:rPr>
                        <w:t>Programme</w:t>
                      </w:r>
                      <w:proofErr w:type="spellEnd"/>
                      <w:r w:rsidRPr="002371F9">
                        <w:rPr>
                          <w:sz w:val="24"/>
                        </w:rPr>
                        <w:t>, the Strategic Plan 2006-2014 and the upcoming Strategic Plan for Migratory Species 2015-2023.</w:t>
                      </w:r>
                    </w:p>
                    <w:p w:rsidR="007934B8" w:rsidRPr="002371F9" w:rsidRDefault="007934B8" w:rsidP="00722C58">
                      <w:pPr>
                        <w:jc w:val="both"/>
                        <w:rPr>
                          <w:sz w:val="24"/>
                        </w:rPr>
                      </w:pPr>
                    </w:p>
                    <w:p w:rsidR="007934B8" w:rsidRPr="00AE7B21" w:rsidRDefault="007934B8" w:rsidP="001764E6">
                      <w:pPr>
                        <w:rPr>
                          <w:sz w:val="24"/>
                        </w:rPr>
                      </w:pPr>
                    </w:p>
                  </w:txbxContent>
                </v:textbox>
              </v:shape>
            </w:pict>
          </mc:Fallback>
        </mc:AlternateContent>
      </w:r>
    </w:p>
    <w:p w:rsidR="001764E6" w:rsidRPr="001764E6" w:rsidRDefault="001764E6" w:rsidP="001764E6">
      <w:pPr>
        <w:jc w:val="both"/>
        <w:rPr>
          <w:sz w:val="24"/>
        </w:rPr>
      </w:pPr>
    </w:p>
    <w:p w:rsidR="001764E6" w:rsidRPr="001764E6" w:rsidRDefault="001764E6" w:rsidP="001764E6">
      <w:pPr>
        <w:jc w:val="both"/>
        <w:rPr>
          <w:sz w:val="24"/>
        </w:rPr>
      </w:pPr>
    </w:p>
    <w:p w:rsidR="001764E6" w:rsidRPr="001764E6" w:rsidRDefault="001764E6" w:rsidP="001764E6">
      <w:pPr>
        <w:jc w:val="both"/>
        <w:rPr>
          <w:sz w:val="24"/>
        </w:rPr>
      </w:pPr>
    </w:p>
    <w:p w:rsidR="001764E6" w:rsidRPr="001764E6" w:rsidRDefault="001764E6" w:rsidP="001764E6">
      <w:pPr>
        <w:jc w:val="both"/>
        <w:rPr>
          <w:sz w:val="24"/>
        </w:rPr>
      </w:pPr>
    </w:p>
    <w:p w:rsidR="001764E6" w:rsidRDefault="001764E6" w:rsidP="001764E6">
      <w:pPr>
        <w:jc w:val="both"/>
        <w:rPr>
          <w:sz w:val="24"/>
        </w:rPr>
      </w:pPr>
    </w:p>
    <w:p w:rsidR="001764E6" w:rsidRDefault="001764E6" w:rsidP="001764E6">
      <w:pPr>
        <w:jc w:val="both"/>
        <w:rPr>
          <w:sz w:val="24"/>
        </w:rPr>
      </w:pPr>
    </w:p>
    <w:p w:rsidR="001764E6" w:rsidRDefault="001764E6" w:rsidP="001764E6">
      <w:pPr>
        <w:jc w:val="both"/>
        <w:rPr>
          <w:sz w:val="24"/>
        </w:rPr>
      </w:pPr>
    </w:p>
    <w:p w:rsidR="001764E6" w:rsidRDefault="001764E6" w:rsidP="001764E6">
      <w:pPr>
        <w:jc w:val="both"/>
        <w:rPr>
          <w:sz w:val="24"/>
        </w:rPr>
      </w:pPr>
    </w:p>
    <w:p w:rsidR="001764E6" w:rsidRDefault="001764E6" w:rsidP="001764E6">
      <w:pPr>
        <w:jc w:val="both"/>
        <w:rPr>
          <w:sz w:val="24"/>
        </w:rPr>
      </w:pPr>
    </w:p>
    <w:p w:rsidR="001764E6" w:rsidRDefault="001764E6" w:rsidP="001764E6">
      <w:pPr>
        <w:jc w:val="both"/>
        <w:rPr>
          <w:sz w:val="24"/>
        </w:rPr>
      </w:pPr>
    </w:p>
    <w:p w:rsidR="001764E6" w:rsidRPr="001764E6" w:rsidRDefault="001764E6" w:rsidP="001764E6">
      <w:pPr>
        <w:jc w:val="both"/>
        <w:rPr>
          <w:sz w:val="24"/>
        </w:rPr>
      </w:pPr>
    </w:p>
    <w:p w:rsidR="001764E6" w:rsidRPr="001764E6" w:rsidRDefault="001764E6" w:rsidP="001764E6">
      <w:pPr>
        <w:jc w:val="both"/>
        <w:rPr>
          <w:sz w:val="24"/>
        </w:rPr>
      </w:pPr>
    </w:p>
    <w:p w:rsidR="001764E6" w:rsidRPr="001764E6" w:rsidRDefault="001764E6" w:rsidP="001764E6">
      <w:pPr>
        <w:jc w:val="both"/>
        <w:rPr>
          <w:sz w:val="24"/>
        </w:rPr>
      </w:pPr>
    </w:p>
    <w:p w:rsidR="001764E6" w:rsidRPr="001764E6" w:rsidRDefault="001764E6" w:rsidP="001764E6">
      <w:pPr>
        <w:jc w:val="both"/>
        <w:rPr>
          <w:sz w:val="24"/>
        </w:rPr>
      </w:pPr>
    </w:p>
    <w:p w:rsidR="001764E6" w:rsidRPr="001764E6" w:rsidRDefault="001764E6" w:rsidP="001764E6">
      <w:pPr>
        <w:jc w:val="both"/>
        <w:rPr>
          <w:sz w:val="24"/>
        </w:rPr>
      </w:pPr>
    </w:p>
    <w:p w:rsidR="001764E6" w:rsidRPr="001764E6" w:rsidRDefault="001764E6" w:rsidP="001764E6">
      <w:pPr>
        <w:jc w:val="both"/>
        <w:rPr>
          <w:sz w:val="24"/>
        </w:rPr>
      </w:pPr>
    </w:p>
    <w:p w:rsidR="001764E6" w:rsidRPr="001764E6" w:rsidRDefault="001764E6" w:rsidP="001764E6">
      <w:pPr>
        <w:jc w:val="both"/>
        <w:rPr>
          <w:sz w:val="24"/>
        </w:rPr>
      </w:pPr>
    </w:p>
    <w:p w:rsidR="001764E6" w:rsidRPr="001764E6" w:rsidRDefault="001764E6" w:rsidP="001764E6">
      <w:pPr>
        <w:jc w:val="both"/>
        <w:rPr>
          <w:sz w:val="24"/>
        </w:rPr>
      </w:pPr>
    </w:p>
    <w:p w:rsidR="001764E6" w:rsidRPr="001764E6" w:rsidRDefault="001764E6" w:rsidP="001764E6">
      <w:pPr>
        <w:jc w:val="both"/>
        <w:rPr>
          <w:sz w:val="24"/>
        </w:rPr>
      </w:pPr>
    </w:p>
    <w:p w:rsidR="001764E6" w:rsidRPr="001764E6" w:rsidRDefault="001764E6" w:rsidP="001764E6">
      <w:pPr>
        <w:jc w:val="both"/>
        <w:rPr>
          <w:sz w:val="24"/>
        </w:rPr>
      </w:pPr>
    </w:p>
    <w:p w:rsidR="001764E6" w:rsidRDefault="001764E6" w:rsidP="001764E6">
      <w:pPr>
        <w:jc w:val="both"/>
        <w:rPr>
          <w:sz w:val="24"/>
        </w:rPr>
        <w:sectPr w:rsidR="001764E6" w:rsidSect="00060156">
          <w:headerReference w:type="even" r:id="rId12"/>
          <w:headerReference w:type="default" r:id="rId13"/>
          <w:footerReference w:type="even" r:id="rId14"/>
          <w:footerReference w:type="default" r:id="rId15"/>
          <w:footerReference w:type="first" r:id="rId16"/>
          <w:endnotePr>
            <w:numFmt w:val="decimal"/>
          </w:endnotePr>
          <w:pgSz w:w="11905" w:h="16837" w:code="9"/>
          <w:pgMar w:top="1134" w:right="1418" w:bottom="1418" w:left="1418" w:header="510" w:footer="510" w:gutter="0"/>
          <w:cols w:space="720"/>
          <w:noEndnote/>
          <w:titlePg/>
        </w:sectPr>
      </w:pPr>
    </w:p>
    <w:p w:rsidR="000D5B87" w:rsidRPr="000D5B87" w:rsidRDefault="000D5B87" w:rsidP="000D5B87">
      <w:pPr>
        <w:pStyle w:val="Heading2"/>
        <w:jc w:val="center"/>
        <w:rPr>
          <w:caps/>
          <w:sz w:val="24"/>
        </w:rPr>
      </w:pPr>
      <w:bookmarkStart w:id="8" w:name="_Toc392025043"/>
      <w:r w:rsidRPr="000D5B87">
        <w:rPr>
          <w:caps/>
          <w:sz w:val="24"/>
        </w:rPr>
        <w:lastRenderedPageBreak/>
        <w:t>PROGRAMME OF WORK ON migratory BIRDS AND FLYWAYS</w:t>
      </w:r>
      <w:bookmarkEnd w:id="8"/>
    </w:p>
    <w:p w:rsidR="000D5B87" w:rsidRPr="000D5B87" w:rsidRDefault="000D5B87" w:rsidP="000D5B87">
      <w:pPr>
        <w:rPr>
          <w:i/>
          <w:sz w:val="24"/>
          <w:lang w:val="en-GB"/>
        </w:rPr>
      </w:pPr>
    </w:p>
    <w:p w:rsidR="000D5B87" w:rsidRPr="000D5B87" w:rsidRDefault="000D5B87" w:rsidP="000D5B87">
      <w:pPr>
        <w:jc w:val="center"/>
        <w:rPr>
          <w:i/>
          <w:sz w:val="24"/>
          <w:lang w:val="en-GB"/>
        </w:rPr>
      </w:pPr>
      <w:r w:rsidRPr="000D5B87">
        <w:rPr>
          <w:i/>
          <w:sz w:val="24"/>
          <w:lang w:val="en-GB"/>
        </w:rPr>
        <w:t>(Prepared by the UNEP/CMS Secretariat)</w:t>
      </w:r>
    </w:p>
    <w:p w:rsidR="00CC57AD" w:rsidRPr="000D5B87" w:rsidRDefault="00CC57AD" w:rsidP="00CC57AD">
      <w:pPr>
        <w:jc w:val="center"/>
        <w:rPr>
          <w:i/>
          <w:sz w:val="24"/>
          <w:lang w:val="en-GB"/>
        </w:rPr>
      </w:pPr>
    </w:p>
    <w:p w:rsidR="00CC57AD" w:rsidRPr="00C35393" w:rsidRDefault="00CC57AD" w:rsidP="00CC57AD">
      <w:pPr>
        <w:jc w:val="both"/>
        <w:rPr>
          <w:sz w:val="24"/>
          <w:lang w:val="en-GB"/>
        </w:rPr>
      </w:pPr>
    </w:p>
    <w:p w:rsidR="00CC57AD" w:rsidRDefault="00CC57AD" w:rsidP="00DC0DCE">
      <w:pPr>
        <w:pStyle w:val="ListParagraph"/>
        <w:ind w:left="0"/>
        <w:jc w:val="both"/>
      </w:pPr>
    </w:p>
    <w:p w:rsidR="00DC0DCE" w:rsidRPr="00DC0DCE" w:rsidRDefault="00DC0DCE" w:rsidP="00605E4B">
      <w:pPr>
        <w:pStyle w:val="ListParagraph"/>
        <w:numPr>
          <w:ilvl w:val="0"/>
          <w:numId w:val="3"/>
        </w:numPr>
        <w:ind w:left="0" w:firstLine="0"/>
        <w:jc w:val="both"/>
        <w:rPr>
          <w:sz w:val="24"/>
        </w:rPr>
      </w:pPr>
      <w:r w:rsidRPr="00DC0DCE">
        <w:rPr>
          <w:sz w:val="24"/>
        </w:rPr>
        <w:t xml:space="preserve">For the first time, CMS has a strong basis for development of a Global </w:t>
      </w:r>
      <w:proofErr w:type="spellStart"/>
      <w:r w:rsidRPr="00DC0DCE">
        <w:rPr>
          <w:sz w:val="24"/>
        </w:rPr>
        <w:t>Programme</w:t>
      </w:r>
      <w:proofErr w:type="spellEnd"/>
      <w:r w:rsidRPr="00DC0DCE">
        <w:rPr>
          <w:sz w:val="24"/>
        </w:rPr>
        <w:t xml:space="preserve"> of Work on Migratory Birds (POW) based on the comprehensive CMS Resolution 10.10 on Guidance on Global Flyway Conservation and Options for Policy Arrangements that was unanimously approved by COP10 in Bergen (November 2011);</w:t>
      </w:r>
    </w:p>
    <w:p w:rsidR="00DC0DCE" w:rsidRPr="00DC0DCE" w:rsidRDefault="00DC0DCE" w:rsidP="00DC0DCE">
      <w:pPr>
        <w:pStyle w:val="ListParagraph"/>
        <w:ind w:left="0"/>
        <w:jc w:val="both"/>
        <w:rPr>
          <w:sz w:val="24"/>
        </w:rPr>
      </w:pPr>
    </w:p>
    <w:p w:rsidR="00DC0DCE" w:rsidRPr="00DC0DCE" w:rsidRDefault="00DC0DCE" w:rsidP="00605E4B">
      <w:pPr>
        <w:pStyle w:val="ListParagraph"/>
        <w:numPr>
          <w:ilvl w:val="0"/>
          <w:numId w:val="3"/>
        </w:numPr>
        <w:ind w:left="0" w:firstLine="0"/>
        <w:jc w:val="both"/>
        <w:rPr>
          <w:sz w:val="24"/>
        </w:rPr>
      </w:pPr>
      <w:r w:rsidRPr="00DC0DCE">
        <w:rPr>
          <w:sz w:val="24"/>
        </w:rPr>
        <w:t>The POW has been prepared by the Flyways Working Group in order to provide  Parties and stakeholders with a clear road map with timelines, priorities and indicators for the conservation of flyways and migratory birds;</w:t>
      </w:r>
    </w:p>
    <w:p w:rsidR="00DC0DCE" w:rsidRPr="00DC0DCE" w:rsidRDefault="00DC0DCE" w:rsidP="00DC0DCE">
      <w:pPr>
        <w:pStyle w:val="ListParagraph"/>
        <w:ind w:left="0"/>
        <w:jc w:val="both"/>
        <w:rPr>
          <w:sz w:val="24"/>
        </w:rPr>
      </w:pPr>
    </w:p>
    <w:p w:rsidR="00DC0DCE" w:rsidRPr="00DC0DCE" w:rsidRDefault="00DC0DCE" w:rsidP="00605E4B">
      <w:pPr>
        <w:pStyle w:val="ListParagraph"/>
        <w:numPr>
          <w:ilvl w:val="0"/>
          <w:numId w:val="3"/>
        </w:numPr>
        <w:ind w:left="0" w:firstLine="0"/>
        <w:jc w:val="both"/>
        <w:rPr>
          <w:sz w:val="24"/>
        </w:rPr>
      </w:pPr>
      <w:r w:rsidRPr="00DC0DCE">
        <w:rPr>
          <w:sz w:val="24"/>
        </w:rPr>
        <w:t>In addition to CMS Resolution 10.10, a number of other CMS resolutions, directly or indirectly, are linked to supporting conservation and management actions for migratory birds and their habitats, monitoring, reducing threats and increasing resources for these activities. The aim is to bring together all the actions needed for migratory species and habitat conservation into one POW;</w:t>
      </w:r>
    </w:p>
    <w:p w:rsidR="00DC0DCE" w:rsidRPr="00DC0DCE" w:rsidRDefault="00DC0DCE" w:rsidP="00DC0DCE">
      <w:pPr>
        <w:pStyle w:val="ListParagraph"/>
        <w:ind w:left="0"/>
        <w:jc w:val="both"/>
        <w:rPr>
          <w:sz w:val="24"/>
        </w:rPr>
      </w:pPr>
    </w:p>
    <w:p w:rsidR="00DC0DCE" w:rsidRPr="00DC0DCE" w:rsidRDefault="00DC0DCE" w:rsidP="00605E4B">
      <w:pPr>
        <w:pStyle w:val="ListParagraph"/>
        <w:numPr>
          <w:ilvl w:val="0"/>
          <w:numId w:val="3"/>
        </w:numPr>
        <w:ind w:left="0" w:firstLine="0"/>
        <w:jc w:val="both"/>
        <w:rPr>
          <w:sz w:val="24"/>
        </w:rPr>
      </w:pPr>
      <w:r w:rsidRPr="00DC0DCE">
        <w:rPr>
          <w:sz w:val="24"/>
        </w:rPr>
        <w:t xml:space="preserve">Resolution 10.10  also requested Parties to work in close partnership with existing flyway organizations and initiatives in the Americas, and in particular the Western Hemisphere Migratory Species Initiative (WHMSI), to develop an overarching conservation Action Plan for migratory birds in the Americas, the Flyways of the Americas Framework, recognizing especially the established </w:t>
      </w:r>
      <w:proofErr w:type="spellStart"/>
      <w:r w:rsidRPr="00DC0DCE">
        <w:rPr>
          <w:sz w:val="24"/>
        </w:rPr>
        <w:t>programmes</w:t>
      </w:r>
      <w:proofErr w:type="spellEnd"/>
      <w:r w:rsidRPr="00DC0DCE">
        <w:rPr>
          <w:sz w:val="24"/>
        </w:rPr>
        <w:t xml:space="preserve"> of work and taking into account existing instruments;</w:t>
      </w:r>
    </w:p>
    <w:p w:rsidR="00DC0DCE" w:rsidRPr="00DC0DCE" w:rsidRDefault="00DC0DCE" w:rsidP="00DC0DCE">
      <w:pPr>
        <w:pStyle w:val="ListParagraph"/>
        <w:ind w:left="0"/>
        <w:jc w:val="both"/>
        <w:rPr>
          <w:sz w:val="24"/>
        </w:rPr>
      </w:pPr>
    </w:p>
    <w:p w:rsidR="00DC0DCE" w:rsidRPr="00DC0DCE" w:rsidRDefault="00DC0DCE" w:rsidP="00605E4B">
      <w:pPr>
        <w:pStyle w:val="ListParagraph"/>
        <w:numPr>
          <w:ilvl w:val="0"/>
          <w:numId w:val="3"/>
        </w:numPr>
        <w:ind w:left="0" w:firstLine="0"/>
        <w:jc w:val="both"/>
        <w:rPr>
          <w:sz w:val="24"/>
        </w:rPr>
      </w:pPr>
      <w:r w:rsidRPr="00DC0DCE">
        <w:rPr>
          <w:sz w:val="24"/>
        </w:rPr>
        <w:t>A number of meetings have taken place to discuss the POW and the Americas Framework, in particular a CMS/WHMSI experts meeting that took place in Jamaica on 11-14 March 2014 and subsequent meetings held in Washington DC and Bonn. A meeting of the Flyways Working Group is foreseen on the 30</w:t>
      </w:r>
      <w:r w:rsidRPr="00DC0DCE">
        <w:rPr>
          <w:sz w:val="24"/>
          <w:vertAlign w:val="superscript"/>
        </w:rPr>
        <w:t>th</w:t>
      </w:r>
      <w:r w:rsidRPr="00DC0DCE">
        <w:rPr>
          <w:sz w:val="24"/>
        </w:rPr>
        <w:t xml:space="preserve"> of June 2014, back to back with the Scientific Council meeting.</w:t>
      </w:r>
    </w:p>
    <w:p w:rsidR="00DC0DCE" w:rsidRPr="00DC0DCE" w:rsidRDefault="00DC0DCE" w:rsidP="00DC0DCE">
      <w:pPr>
        <w:pStyle w:val="ListParagraph"/>
        <w:ind w:left="0"/>
        <w:jc w:val="both"/>
        <w:rPr>
          <w:sz w:val="24"/>
        </w:rPr>
      </w:pPr>
    </w:p>
    <w:p w:rsidR="00DC0DCE" w:rsidRPr="00DC0DCE" w:rsidRDefault="00DC0DCE" w:rsidP="00DC0DCE">
      <w:pPr>
        <w:pStyle w:val="ListParagraph"/>
        <w:ind w:left="0"/>
        <w:jc w:val="both"/>
        <w:rPr>
          <w:sz w:val="24"/>
        </w:rPr>
      </w:pPr>
    </w:p>
    <w:p w:rsidR="00DC0DCE" w:rsidRPr="00DC0DCE" w:rsidRDefault="00DC0DCE" w:rsidP="00DC0DCE">
      <w:pPr>
        <w:pStyle w:val="ListParagraph"/>
        <w:ind w:left="0"/>
        <w:jc w:val="both"/>
        <w:rPr>
          <w:b/>
          <w:i/>
          <w:sz w:val="24"/>
          <w:u w:val="single"/>
        </w:rPr>
      </w:pPr>
      <w:r w:rsidRPr="00DC0DCE">
        <w:rPr>
          <w:b/>
          <w:i/>
          <w:sz w:val="24"/>
          <w:u w:val="single"/>
        </w:rPr>
        <w:t>Action requested:</w:t>
      </w:r>
    </w:p>
    <w:p w:rsidR="00DC0DCE" w:rsidRPr="00DC0DCE" w:rsidRDefault="00DC0DCE" w:rsidP="00DC0DCE">
      <w:pPr>
        <w:pStyle w:val="ListParagraph"/>
        <w:ind w:left="0"/>
        <w:jc w:val="both"/>
        <w:rPr>
          <w:sz w:val="24"/>
        </w:rPr>
      </w:pPr>
    </w:p>
    <w:p w:rsidR="00DC0DCE" w:rsidRPr="00DC0DCE" w:rsidRDefault="00DC0DCE" w:rsidP="00DC0DCE">
      <w:pPr>
        <w:pStyle w:val="ListParagraph"/>
        <w:ind w:left="0"/>
        <w:jc w:val="both"/>
        <w:rPr>
          <w:sz w:val="24"/>
        </w:rPr>
      </w:pPr>
      <w:r w:rsidRPr="00DC0DCE">
        <w:rPr>
          <w:sz w:val="24"/>
        </w:rPr>
        <w:t>The 18</w:t>
      </w:r>
      <w:r w:rsidRPr="00DC0DCE">
        <w:rPr>
          <w:sz w:val="24"/>
          <w:vertAlign w:val="superscript"/>
        </w:rPr>
        <w:t>th</w:t>
      </w:r>
      <w:r w:rsidRPr="00DC0DCE">
        <w:rPr>
          <w:sz w:val="24"/>
        </w:rPr>
        <w:t xml:space="preserve"> Meeting of the Scientific Council is invited to:</w:t>
      </w:r>
    </w:p>
    <w:p w:rsidR="00DC0DCE" w:rsidRPr="00DC0DCE" w:rsidRDefault="00DC0DCE" w:rsidP="00DC0DCE">
      <w:pPr>
        <w:pStyle w:val="ListParagraph"/>
        <w:ind w:left="0"/>
        <w:jc w:val="both"/>
        <w:rPr>
          <w:sz w:val="24"/>
        </w:rPr>
      </w:pPr>
    </w:p>
    <w:p w:rsidR="00DC0DCE" w:rsidRPr="00DC0DCE" w:rsidRDefault="00DC0DCE" w:rsidP="00605E4B">
      <w:pPr>
        <w:pStyle w:val="ListParagraph"/>
        <w:numPr>
          <w:ilvl w:val="0"/>
          <w:numId w:val="2"/>
        </w:numPr>
        <w:ind w:left="0" w:firstLine="0"/>
        <w:jc w:val="both"/>
        <w:rPr>
          <w:sz w:val="24"/>
          <w:lang w:val="en-GB"/>
        </w:rPr>
      </w:pPr>
      <w:r w:rsidRPr="00DC0DCE">
        <w:rPr>
          <w:sz w:val="24"/>
          <w:lang w:val="en-GB"/>
        </w:rPr>
        <w:t xml:space="preserve">Review and endorse the draft resolution included as an Annex to this cover note, the Programme of Work on Migratory Birds and Flyways included as Annex 1 to the draft resolution and the Flyways of the Americas Framework included as Annex 2, and agree on its submission to COP11 for discussion and adoption. </w:t>
      </w:r>
    </w:p>
    <w:p w:rsidR="00DC0DCE" w:rsidRPr="00DC0DCE" w:rsidRDefault="00DC0DCE" w:rsidP="00DC0DCE">
      <w:pPr>
        <w:pStyle w:val="ListParagraph"/>
        <w:ind w:left="0"/>
        <w:jc w:val="both"/>
        <w:rPr>
          <w:sz w:val="24"/>
          <w:lang w:val="en-GB"/>
        </w:rPr>
      </w:pPr>
    </w:p>
    <w:p w:rsidR="00DC0DCE" w:rsidRPr="00DC0DCE" w:rsidRDefault="00DC0DCE" w:rsidP="00605E4B">
      <w:pPr>
        <w:pStyle w:val="ListParagraph"/>
        <w:numPr>
          <w:ilvl w:val="0"/>
          <w:numId w:val="2"/>
        </w:numPr>
        <w:ind w:left="0" w:firstLine="0"/>
        <w:jc w:val="both"/>
        <w:rPr>
          <w:sz w:val="24"/>
          <w:lang w:val="en-GB"/>
        </w:rPr>
      </w:pPr>
      <w:r w:rsidRPr="00DC0DCE">
        <w:rPr>
          <w:sz w:val="24"/>
          <w:lang w:val="en-GB"/>
        </w:rPr>
        <w:t>Provide advice on scientific and technical issues relating to the draft resolution and its annexes and recommend priority research to address gaps in existing knowledge.</w:t>
      </w:r>
    </w:p>
    <w:p w:rsidR="00E304B1" w:rsidRDefault="00E304B1" w:rsidP="008940D9">
      <w:pPr>
        <w:jc w:val="right"/>
        <w:rPr>
          <w:b/>
          <w:sz w:val="24"/>
        </w:rPr>
        <w:sectPr w:rsidR="00E304B1" w:rsidSect="00E304B1">
          <w:headerReference w:type="default" r:id="rId17"/>
          <w:headerReference w:type="first" r:id="rId18"/>
          <w:footerReference w:type="first" r:id="rId19"/>
          <w:endnotePr>
            <w:numFmt w:val="decimal"/>
          </w:endnotePr>
          <w:pgSz w:w="11905" w:h="16837" w:code="9"/>
          <w:pgMar w:top="1418" w:right="1418" w:bottom="1418" w:left="1418" w:header="510" w:footer="0" w:gutter="0"/>
          <w:cols w:space="720"/>
          <w:noEndnote/>
          <w:titlePg/>
        </w:sectPr>
      </w:pPr>
    </w:p>
    <w:p w:rsidR="00A6314E" w:rsidRPr="00AA6C29" w:rsidRDefault="00A6314E" w:rsidP="008940D9">
      <w:pPr>
        <w:jc w:val="right"/>
        <w:rPr>
          <w:b/>
          <w:sz w:val="24"/>
        </w:rPr>
      </w:pPr>
      <w:r w:rsidRPr="00AA6C29">
        <w:rPr>
          <w:b/>
          <w:sz w:val="24"/>
        </w:rPr>
        <w:lastRenderedPageBreak/>
        <w:t>A</w:t>
      </w:r>
      <w:r w:rsidR="008940D9" w:rsidRPr="00AA6C29">
        <w:rPr>
          <w:b/>
          <w:sz w:val="24"/>
        </w:rPr>
        <w:t>NNEX</w:t>
      </w:r>
    </w:p>
    <w:p w:rsidR="00A6314E" w:rsidRPr="00A6314E" w:rsidRDefault="00A6314E" w:rsidP="00A6314E">
      <w:pPr>
        <w:jc w:val="both"/>
        <w:rPr>
          <w:sz w:val="24"/>
        </w:rPr>
      </w:pPr>
    </w:p>
    <w:p w:rsidR="00A6314E" w:rsidRPr="00A6314E" w:rsidRDefault="00A6314E" w:rsidP="008940D9">
      <w:pPr>
        <w:jc w:val="center"/>
        <w:rPr>
          <w:b/>
          <w:bCs/>
          <w:sz w:val="24"/>
        </w:rPr>
      </w:pPr>
      <w:r w:rsidRPr="00A6314E">
        <w:rPr>
          <w:b/>
          <w:bCs/>
          <w:sz w:val="24"/>
        </w:rPr>
        <w:t>DRAFT RESOLUTION</w:t>
      </w:r>
    </w:p>
    <w:p w:rsidR="00A6314E" w:rsidRPr="00A6314E" w:rsidRDefault="00A6314E" w:rsidP="008940D9">
      <w:pPr>
        <w:jc w:val="center"/>
        <w:rPr>
          <w:b/>
          <w:bCs/>
          <w:sz w:val="24"/>
        </w:rPr>
      </w:pPr>
    </w:p>
    <w:p w:rsidR="00A6314E" w:rsidRPr="00A6314E" w:rsidRDefault="008940D9" w:rsidP="008940D9">
      <w:pPr>
        <w:jc w:val="center"/>
        <w:rPr>
          <w:sz w:val="24"/>
        </w:rPr>
      </w:pPr>
      <w:r>
        <w:rPr>
          <w:b/>
          <w:bCs/>
          <w:sz w:val="24"/>
        </w:rPr>
        <w:t>PROGRAMME OF WORK</w:t>
      </w:r>
      <w:r w:rsidR="00A6314E" w:rsidRPr="00A6314E">
        <w:rPr>
          <w:b/>
          <w:bCs/>
          <w:sz w:val="24"/>
        </w:rPr>
        <w:t xml:space="preserve"> ON MIGRATORY </w:t>
      </w:r>
      <w:r>
        <w:rPr>
          <w:b/>
          <w:bCs/>
          <w:sz w:val="24"/>
        </w:rPr>
        <w:t>BIRDS AND FLYWAYS</w:t>
      </w:r>
    </w:p>
    <w:p w:rsidR="00A6314E" w:rsidRPr="00A6314E" w:rsidRDefault="00A6314E" w:rsidP="00A6314E">
      <w:pPr>
        <w:jc w:val="both"/>
        <w:rPr>
          <w:sz w:val="24"/>
        </w:rPr>
      </w:pPr>
    </w:p>
    <w:p w:rsidR="00A6314E" w:rsidRPr="00A6314E" w:rsidRDefault="00A6314E" w:rsidP="00A6314E">
      <w:pPr>
        <w:jc w:val="both"/>
        <w:rPr>
          <w:i/>
          <w:sz w:val="24"/>
        </w:rPr>
      </w:pPr>
    </w:p>
    <w:p w:rsidR="00A6314E" w:rsidRPr="00A6314E" w:rsidRDefault="00A6314E" w:rsidP="00AA6C29">
      <w:pPr>
        <w:ind w:firstLine="720"/>
        <w:jc w:val="both"/>
        <w:rPr>
          <w:sz w:val="24"/>
        </w:rPr>
      </w:pPr>
      <w:r w:rsidRPr="00A6314E">
        <w:rPr>
          <w:i/>
          <w:sz w:val="24"/>
        </w:rPr>
        <w:t xml:space="preserve">Recognizing </w:t>
      </w:r>
      <w:r w:rsidRPr="00A6314E">
        <w:rPr>
          <w:sz w:val="24"/>
        </w:rPr>
        <w:t xml:space="preserve">that a flyways approach is necessary to ensure adequate conservation and sustainable use of migratory birds throughout their ranges, combining species- and ecosystem-based approaches and promoting international cooperation and coordination among states, the private sector, </w:t>
      </w:r>
      <w:ins w:id="9" w:author="Mundkur, Taej" w:date="2014-07-02T01:23:00Z">
        <w:r w:rsidR="00D2201D">
          <w:rPr>
            <w:sz w:val="24"/>
          </w:rPr>
          <w:t>,</w:t>
        </w:r>
        <w:r w:rsidR="00D2201D" w:rsidRPr="00A6314E">
          <w:rPr>
            <w:sz w:val="24"/>
          </w:rPr>
          <w:t xml:space="preserve"> </w:t>
        </w:r>
        <w:r w:rsidR="00D2201D">
          <w:rPr>
            <w:sz w:val="23"/>
            <w:szCs w:val="23"/>
          </w:rPr>
          <w:t>Multilateral Environmental Agreements, UN institutions, Non-Governmental Organizations</w:t>
        </w:r>
        <w:r w:rsidR="00D2201D">
          <w:rPr>
            <w:sz w:val="24"/>
          </w:rPr>
          <w:t xml:space="preserve">, </w:t>
        </w:r>
      </w:ins>
      <w:r w:rsidRPr="00A6314E">
        <w:rPr>
          <w:sz w:val="24"/>
        </w:rPr>
        <w:t xml:space="preserve">local communities and other stakeholders; </w:t>
      </w:r>
      <w:r w:rsidRPr="00A6314E">
        <w:rPr>
          <w:sz w:val="24"/>
        </w:rPr>
        <w:tab/>
      </w:r>
    </w:p>
    <w:p w:rsidR="00A6314E" w:rsidRPr="00A6314E" w:rsidRDefault="00A6314E" w:rsidP="00A6314E">
      <w:pPr>
        <w:jc w:val="both"/>
        <w:rPr>
          <w:i/>
          <w:iCs/>
          <w:sz w:val="24"/>
        </w:rPr>
      </w:pPr>
    </w:p>
    <w:p w:rsidR="00A6314E" w:rsidRPr="00A6314E" w:rsidRDefault="00A6314E" w:rsidP="00AA6C29">
      <w:pPr>
        <w:ind w:firstLine="720"/>
        <w:jc w:val="both"/>
        <w:rPr>
          <w:sz w:val="24"/>
        </w:rPr>
      </w:pPr>
      <w:r w:rsidRPr="00A6314E">
        <w:rPr>
          <w:i/>
          <w:iCs/>
          <w:sz w:val="24"/>
        </w:rPr>
        <w:t xml:space="preserve">Also recognizing </w:t>
      </w:r>
      <w:r w:rsidRPr="00A6314E">
        <w:rPr>
          <w:iCs/>
          <w:sz w:val="24"/>
        </w:rPr>
        <w:t xml:space="preserve">that there are </w:t>
      </w:r>
      <w:r w:rsidRPr="00A6314E">
        <w:rPr>
          <w:sz w:val="24"/>
        </w:rPr>
        <w:t xml:space="preserve">specific threats of particular significance to migratory birds along flyways that continue to have an impact on these species and their habitats including: inland wetland reclamation; destruction of coastal and inter-tidal habitats; loss of forests and grasslands; agricultural intensification and habitat modification through desertification and overgrazing; inappropriate wind turbine development; collisions with power lines and electrocutions; illegal and/or unsustainable </w:t>
      </w:r>
      <w:ins w:id="10" w:author="Mundkur, Taej" w:date="2014-07-02T01:23:00Z">
        <w:r w:rsidR="00D2201D">
          <w:rPr>
            <w:sz w:val="24"/>
          </w:rPr>
          <w:t xml:space="preserve">killing, </w:t>
        </w:r>
        <w:r w:rsidR="00D2201D" w:rsidRPr="00A6314E">
          <w:rPr>
            <w:sz w:val="24"/>
          </w:rPr>
          <w:t>t</w:t>
        </w:r>
        <w:r w:rsidR="00D2201D">
          <w:rPr>
            <w:sz w:val="24"/>
          </w:rPr>
          <w:t>aking</w:t>
        </w:r>
        <w:r w:rsidR="00D2201D" w:rsidRPr="00A6314E">
          <w:rPr>
            <w:sz w:val="24"/>
          </w:rPr>
          <w:t xml:space="preserve"> and </w:t>
        </w:r>
        <w:r w:rsidR="00D2201D">
          <w:rPr>
            <w:sz w:val="24"/>
          </w:rPr>
          <w:t>trade</w:t>
        </w:r>
      </w:ins>
      <w:del w:id="11" w:author="Mundkur, Taej" w:date="2014-07-02T01:23:00Z">
        <w:r w:rsidRPr="00A6314E" w:rsidDel="00D2201D">
          <w:rPr>
            <w:sz w:val="24"/>
          </w:rPr>
          <w:delText>trapping  and shooting</w:delText>
        </w:r>
      </w:del>
      <w:r w:rsidRPr="00A6314E">
        <w:rPr>
          <w:sz w:val="24"/>
        </w:rPr>
        <w:t xml:space="preserve">; overfishing and the </w:t>
      </w:r>
      <w:proofErr w:type="spellStart"/>
      <w:r w:rsidRPr="00A6314E">
        <w:rPr>
          <w:sz w:val="24"/>
        </w:rPr>
        <w:t>bycatch</w:t>
      </w:r>
      <w:proofErr w:type="spellEnd"/>
      <w:r w:rsidRPr="00A6314E">
        <w:rPr>
          <w:sz w:val="24"/>
        </w:rPr>
        <w:t xml:space="preserve"> of seabirds; lead shot and other poisoning ; invasive alien species and avian influenza and other disease; and marine debris;</w:t>
      </w:r>
    </w:p>
    <w:p w:rsidR="00A6314E" w:rsidRPr="00A6314E" w:rsidRDefault="00A6314E" w:rsidP="00A6314E">
      <w:pPr>
        <w:jc w:val="both"/>
        <w:rPr>
          <w:i/>
          <w:sz w:val="24"/>
        </w:rPr>
      </w:pPr>
    </w:p>
    <w:p w:rsidR="00A6314E" w:rsidRPr="00A6314E" w:rsidRDefault="00A6314E" w:rsidP="00AA6C29">
      <w:pPr>
        <w:ind w:firstLine="720"/>
        <w:jc w:val="both"/>
        <w:rPr>
          <w:sz w:val="24"/>
        </w:rPr>
      </w:pPr>
      <w:r w:rsidRPr="00A6314E">
        <w:rPr>
          <w:i/>
          <w:sz w:val="24"/>
        </w:rPr>
        <w:t xml:space="preserve">Acknowledging </w:t>
      </w:r>
      <w:r w:rsidRPr="00A6314E">
        <w:rPr>
          <w:sz w:val="24"/>
        </w:rPr>
        <w:t xml:space="preserve">that the very broad and comprehensive mandate of Resolution 10.10 on Guidance on Global Flyway Conservation and Options for Policy Arrangements needs to be streamlined and focused into a more detailed </w:t>
      </w:r>
      <w:proofErr w:type="spellStart"/>
      <w:r w:rsidRPr="00A6314E">
        <w:rPr>
          <w:sz w:val="24"/>
        </w:rPr>
        <w:t>Programme</w:t>
      </w:r>
      <w:proofErr w:type="spellEnd"/>
      <w:r w:rsidRPr="00A6314E">
        <w:rPr>
          <w:sz w:val="24"/>
        </w:rPr>
        <w:t xml:space="preserve"> of Work in order to provide  Parties and stakeholders with a clear road map with timelines, priorities and indicators for the conservation of flyways and migratory birds; </w:t>
      </w:r>
    </w:p>
    <w:p w:rsidR="00A6314E" w:rsidRPr="00A6314E" w:rsidRDefault="00A6314E" w:rsidP="00A6314E">
      <w:pPr>
        <w:jc w:val="both"/>
        <w:rPr>
          <w:sz w:val="24"/>
        </w:rPr>
      </w:pPr>
    </w:p>
    <w:p w:rsidR="00A6314E" w:rsidRPr="00A6314E" w:rsidRDefault="00A6314E" w:rsidP="00AA6C29">
      <w:pPr>
        <w:ind w:firstLine="720"/>
        <w:jc w:val="both"/>
        <w:rPr>
          <w:sz w:val="24"/>
        </w:rPr>
      </w:pPr>
      <w:r w:rsidRPr="00A6314E">
        <w:rPr>
          <w:i/>
          <w:sz w:val="24"/>
        </w:rPr>
        <w:t xml:space="preserve">Recalling </w:t>
      </w:r>
      <w:r w:rsidRPr="00A6314E">
        <w:rPr>
          <w:sz w:val="24"/>
        </w:rPr>
        <w:t xml:space="preserve">that Resolution 10.10 requested CMS to work in close partnership with existing flyway organizations and initiatives in the Americas, and in particular the Western Hemisphere Migratory Species Initiative (WHMSI), to develop an overarching conservation Action Plan for migratory birds in the Americas, recognizing especially the established </w:t>
      </w:r>
      <w:proofErr w:type="spellStart"/>
      <w:r w:rsidRPr="00A6314E">
        <w:rPr>
          <w:sz w:val="24"/>
        </w:rPr>
        <w:t>programmes</w:t>
      </w:r>
      <w:proofErr w:type="spellEnd"/>
      <w:r w:rsidRPr="00A6314E">
        <w:rPr>
          <w:sz w:val="24"/>
        </w:rPr>
        <w:t xml:space="preserve"> of work and taking into account existing instruments; </w:t>
      </w:r>
    </w:p>
    <w:p w:rsidR="00A6314E" w:rsidRPr="00A6314E" w:rsidRDefault="00A6314E" w:rsidP="00A6314E">
      <w:pPr>
        <w:jc w:val="both"/>
        <w:rPr>
          <w:sz w:val="24"/>
        </w:rPr>
      </w:pPr>
    </w:p>
    <w:p w:rsidR="00A6314E" w:rsidRPr="00A6314E" w:rsidRDefault="00A6314E" w:rsidP="00AA6C29">
      <w:pPr>
        <w:ind w:firstLine="720"/>
        <w:jc w:val="both"/>
        <w:rPr>
          <w:sz w:val="24"/>
        </w:rPr>
      </w:pPr>
      <w:r w:rsidRPr="00A6314E">
        <w:rPr>
          <w:i/>
          <w:sz w:val="24"/>
        </w:rPr>
        <w:t>Acknowledging</w:t>
      </w:r>
      <w:r w:rsidRPr="00A6314E">
        <w:rPr>
          <w:sz w:val="24"/>
        </w:rPr>
        <w:t xml:space="preserve"> that Parties that are also Parties to the Convention on Biological Diversity have endorsed its Strategic Plan 2011-2020 and the Aichi Biodiversity Targets that commit them to </w:t>
      </w:r>
      <w:r w:rsidRPr="00A6314E">
        <w:rPr>
          <w:i/>
          <w:sz w:val="24"/>
        </w:rPr>
        <w:t>inter alia</w:t>
      </w:r>
      <w:r w:rsidRPr="00A6314E">
        <w:rPr>
          <w:sz w:val="24"/>
        </w:rPr>
        <w:t xml:space="preserve"> preventing extinction of threatened species, increasing the overall area and improving the habitat quality of protected areas of terrestrial, coastal and marine habitats, as well other effective area-based conservation measures, integrated into the wider landscapes and seascapes (Targets 11 &amp; Target 12 respectively); </w:t>
      </w:r>
    </w:p>
    <w:p w:rsidR="00A6314E" w:rsidRPr="00A6314E" w:rsidRDefault="00A6314E" w:rsidP="00A6314E">
      <w:pPr>
        <w:jc w:val="both"/>
        <w:rPr>
          <w:sz w:val="24"/>
        </w:rPr>
      </w:pPr>
    </w:p>
    <w:p w:rsidR="00A6314E" w:rsidRPr="00A6314E" w:rsidRDefault="00A6314E" w:rsidP="00AA6C29">
      <w:pPr>
        <w:ind w:firstLine="720"/>
        <w:jc w:val="both"/>
        <w:rPr>
          <w:sz w:val="24"/>
        </w:rPr>
      </w:pPr>
      <w:r w:rsidRPr="00A6314E">
        <w:rPr>
          <w:i/>
          <w:sz w:val="24"/>
        </w:rPr>
        <w:t xml:space="preserve">Also acknowledging </w:t>
      </w:r>
      <w:r w:rsidRPr="00A6314E">
        <w:rPr>
          <w:sz w:val="24"/>
        </w:rPr>
        <w:t>the 2013</w:t>
      </w:r>
      <w:r w:rsidR="00ED065B">
        <w:rPr>
          <w:sz w:val="24"/>
        </w:rPr>
        <w:t xml:space="preserve"> Resolution of Cooperation</w:t>
      </w:r>
      <w:r w:rsidRPr="008940D9">
        <w:rPr>
          <w:sz w:val="24"/>
        </w:rPr>
        <w:t xml:space="preserve"> signed between the Secretariats of CMS and the </w:t>
      </w:r>
      <w:hyperlink r:id="rId20" w:tgtFrame="_self" w:history="1">
        <w:r w:rsidRPr="00ED065B">
          <w:rPr>
            <w:rStyle w:val="Hyperlink"/>
            <w:color w:val="auto"/>
            <w:sz w:val="24"/>
            <w:u w:val="none"/>
          </w:rPr>
          <w:t>Conservation of Arctic Flora and Fauna</w:t>
        </w:r>
      </w:hyperlink>
      <w:r w:rsidRPr="00A6314E">
        <w:rPr>
          <w:sz w:val="24"/>
        </w:rPr>
        <w:t xml:space="preserve"> Working Group (CAFF) of the Arctic Council and tripartite CAFF/CMS/AEWA joint work plan 2013-2015 to encourage information sharing to assist in the conservation of migratory species along all the world’s flyways and to assist cooperation with non-Arctic countries on these issues, and </w:t>
      </w:r>
      <w:r w:rsidRPr="00A6314E">
        <w:rPr>
          <w:i/>
          <w:sz w:val="24"/>
        </w:rPr>
        <w:t xml:space="preserve">welcoming </w:t>
      </w:r>
      <w:r w:rsidRPr="00A6314E">
        <w:rPr>
          <w:sz w:val="24"/>
        </w:rPr>
        <w:t>the Arctic Migratory Bird Initiative and its associated Work Plan;</w:t>
      </w:r>
    </w:p>
    <w:p w:rsidR="00A6314E" w:rsidRPr="00A6314E" w:rsidRDefault="00A6314E" w:rsidP="00A6314E">
      <w:pPr>
        <w:jc w:val="both"/>
        <w:rPr>
          <w:sz w:val="24"/>
        </w:rPr>
      </w:pPr>
    </w:p>
    <w:p w:rsidR="00A6314E" w:rsidRPr="00A6314E" w:rsidRDefault="00A6314E" w:rsidP="00AA6C29">
      <w:pPr>
        <w:ind w:firstLine="720"/>
        <w:jc w:val="both"/>
        <w:rPr>
          <w:sz w:val="24"/>
        </w:rPr>
      </w:pPr>
      <w:r w:rsidRPr="00A6314E">
        <w:rPr>
          <w:i/>
          <w:iCs/>
          <w:sz w:val="24"/>
        </w:rPr>
        <w:t xml:space="preserve">Noting with gratitude </w:t>
      </w:r>
      <w:r w:rsidRPr="00A6314E">
        <w:rPr>
          <w:sz w:val="24"/>
        </w:rPr>
        <w:t xml:space="preserve">the work undertaken by the Working Group on Flyways at its meetings in Jamaica (11-14 March 2014) and Bonn (30 June 2014) and during the whole </w:t>
      </w:r>
      <w:proofErr w:type="spellStart"/>
      <w:r w:rsidRPr="00A6314E">
        <w:rPr>
          <w:sz w:val="24"/>
        </w:rPr>
        <w:t>intersessional</w:t>
      </w:r>
      <w:proofErr w:type="spellEnd"/>
      <w:r w:rsidRPr="00A6314E">
        <w:rPr>
          <w:sz w:val="24"/>
        </w:rPr>
        <w:t xml:space="preserve"> period and </w:t>
      </w:r>
      <w:r w:rsidRPr="00A6314E">
        <w:rPr>
          <w:i/>
          <w:iCs/>
          <w:sz w:val="24"/>
        </w:rPr>
        <w:t xml:space="preserve">acknowledging </w:t>
      </w:r>
      <w:r w:rsidRPr="00A6314E">
        <w:rPr>
          <w:sz w:val="24"/>
        </w:rPr>
        <w:t>the generous financial contributions provided by the Government of Switzerland as well as the contribution of Working Group members towards the successful completion of these meetings and their outputs;</w:t>
      </w:r>
    </w:p>
    <w:p w:rsidR="00A6314E" w:rsidRPr="00A6314E" w:rsidRDefault="00A6314E" w:rsidP="00A6314E">
      <w:pPr>
        <w:jc w:val="both"/>
        <w:rPr>
          <w:sz w:val="24"/>
        </w:rPr>
      </w:pPr>
    </w:p>
    <w:p w:rsidR="00A6314E" w:rsidRPr="00A6314E" w:rsidRDefault="00A6314E" w:rsidP="00AA6C29">
      <w:pPr>
        <w:ind w:firstLine="720"/>
        <w:jc w:val="both"/>
        <w:rPr>
          <w:sz w:val="24"/>
        </w:rPr>
      </w:pPr>
      <w:r w:rsidRPr="00A6314E">
        <w:rPr>
          <w:i/>
          <w:iCs/>
          <w:sz w:val="24"/>
        </w:rPr>
        <w:t xml:space="preserve">Thanking </w:t>
      </w:r>
      <w:r w:rsidRPr="00A6314E">
        <w:rPr>
          <w:iCs/>
          <w:sz w:val="24"/>
        </w:rPr>
        <w:t xml:space="preserve">the Government of Jamaica for hosting the Flyways Meetings held on 11-14 March 2014 in </w:t>
      </w:r>
      <w:proofErr w:type="spellStart"/>
      <w:r w:rsidRPr="00A6314E">
        <w:rPr>
          <w:iCs/>
          <w:sz w:val="24"/>
        </w:rPr>
        <w:t>Trelawny</w:t>
      </w:r>
      <w:proofErr w:type="spellEnd"/>
      <w:r w:rsidRPr="00A6314E">
        <w:rPr>
          <w:iCs/>
          <w:sz w:val="24"/>
        </w:rPr>
        <w:t>, and the Governments of Canada and Switzerland, the Organization of American States (OAS), WHMSI and the CMS Secretariat for co-organizing and sponsoring these meetings</w:t>
      </w:r>
      <w:r w:rsidRPr="00A6314E">
        <w:rPr>
          <w:sz w:val="24"/>
        </w:rPr>
        <w:t>;</w:t>
      </w:r>
    </w:p>
    <w:p w:rsidR="00A6314E" w:rsidRDefault="00A6314E" w:rsidP="00A6314E">
      <w:pPr>
        <w:jc w:val="both"/>
        <w:rPr>
          <w:sz w:val="24"/>
        </w:rPr>
      </w:pPr>
    </w:p>
    <w:p w:rsidR="00ED065B" w:rsidRPr="00A6314E" w:rsidRDefault="00ED065B" w:rsidP="00A6314E">
      <w:pPr>
        <w:jc w:val="both"/>
        <w:rPr>
          <w:sz w:val="24"/>
        </w:rPr>
      </w:pPr>
    </w:p>
    <w:p w:rsidR="00A6314E" w:rsidRPr="00A6314E" w:rsidRDefault="00A6314E" w:rsidP="00A6314E">
      <w:pPr>
        <w:jc w:val="center"/>
        <w:rPr>
          <w:i/>
          <w:iCs/>
          <w:sz w:val="24"/>
          <w:lang w:val="en-GB"/>
        </w:rPr>
      </w:pPr>
      <w:r w:rsidRPr="00A6314E">
        <w:rPr>
          <w:i/>
          <w:iCs/>
          <w:sz w:val="24"/>
          <w:lang w:val="en-GB"/>
        </w:rPr>
        <w:t>The Conference of the Parties to the</w:t>
      </w:r>
    </w:p>
    <w:p w:rsidR="00A6314E" w:rsidRPr="00A6314E" w:rsidRDefault="00A6314E" w:rsidP="00A6314E">
      <w:pPr>
        <w:jc w:val="center"/>
        <w:rPr>
          <w:i/>
          <w:iCs/>
          <w:sz w:val="24"/>
          <w:lang w:val="en-GB"/>
        </w:rPr>
      </w:pPr>
      <w:r w:rsidRPr="00A6314E">
        <w:rPr>
          <w:i/>
          <w:iCs/>
          <w:sz w:val="24"/>
          <w:lang w:val="en-GB"/>
        </w:rPr>
        <w:t>Convention on the Conservation of Migratory Species of Wild Animals</w:t>
      </w:r>
    </w:p>
    <w:p w:rsidR="00A6314E" w:rsidRDefault="00A6314E" w:rsidP="00A6314E">
      <w:pPr>
        <w:jc w:val="center"/>
        <w:rPr>
          <w:i/>
          <w:iCs/>
          <w:sz w:val="24"/>
          <w:lang w:val="en-GB"/>
        </w:rPr>
      </w:pPr>
    </w:p>
    <w:p w:rsidR="007E1CD9" w:rsidRPr="00A6314E" w:rsidRDefault="007E1CD9" w:rsidP="00A6314E">
      <w:pPr>
        <w:jc w:val="center"/>
        <w:rPr>
          <w:i/>
          <w:iCs/>
          <w:sz w:val="24"/>
          <w:lang w:val="en-GB"/>
        </w:rPr>
      </w:pPr>
    </w:p>
    <w:p w:rsidR="00A6314E" w:rsidRPr="00A6314E" w:rsidRDefault="00A6314E" w:rsidP="00605E4B">
      <w:pPr>
        <w:numPr>
          <w:ilvl w:val="0"/>
          <w:numId w:val="4"/>
        </w:numPr>
        <w:ind w:left="0" w:firstLine="0"/>
        <w:jc w:val="both"/>
        <w:rPr>
          <w:sz w:val="24"/>
          <w:lang w:val="en-GB"/>
        </w:rPr>
      </w:pPr>
      <w:r w:rsidRPr="00A6314E">
        <w:rPr>
          <w:i/>
          <w:iCs/>
          <w:sz w:val="24"/>
          <w:lang w:val="en-GB"/>
        </w:rPr>
        <w:t>Adopts</w:t>
      </w:r>
      <w:r w:rsidRPr="00A6314E">
        <w:rPr>
          <w:sz w:val="24"/>
          <w:lang w:val="en-GB"/>
        </w:rPr>
        <w:t xml:space="preserve"> the “Programme of Work on Migratory Birds and Flyways 2014-2020” (the POW) included as Annex 1 to this Resolution and </w:t>
      </w:r>
      <w:r w:rsidRPr="00A6314E">
        <w:rPr>
          <w:i/>
          <w:iCs/>
          <w:sz w:val="24"/>
          <w:lang w:val="en-GB"/>
        </w:rPr>
        <w:t>urges</w:t>
      </w:r>
      <w:r w:rsidRPr="00A6314E">
        <w:rPr>
          <w:sz w:val="24"/>
          <w:lang w:val="en-GB"/>
        </w:rPr>
        <w:t xml:space="preserve"> Parties and signatories to CMS instruments, and </w:t>
      </w:r>
      <w:r w:rsidRPr="00A6314E">
        <w:rPr>
          <w:i/>
          <w:iCs/>
          <w:sz w:val="24"/>
          <w:lang w:val="en-GB"/>
        </w:rPr>
        <w:t>encourages</w:t>
      </w:r>
      <w:r w:rsidRPr="00A6314E">
        <w:rPr>
          <w:sz w:val="24"/>
          <w:lang w:val="en-GB"/>
        </w:rPr>
        <w:t xml:space="preserve"> non-Parties organizations and stakeholders to implement the POW as a rolling Programme of the Convention as a matter of priority;</w:t>
      </w:r>
    </w:p>
    <w:p w:rsidR="00A6314E" w:rsidRPr="00A6314E" w:rsidRDefault="00A6314E" w:rsidP="00A6314E">
      <w:pPr>
        <w:jc w:val="both"/>
        <w:rPr>
          <w:sz w:val="24"/>
          <w:lang w:val="en-GB"/>
        </w:rPr>
      </w:pPr>
    </w:p>
    <w:p w:rsidR="00A6314E" w:rsidRPr="00A6314E" w:rsidRDefault="00A6314E" w:rsidP="00605E4B">
      <w:pPr>
        <w:numPr>
          <w:ilvl w:val="0"/>
          <w:numId w:val="4"/>
        </w:numPr>
        <w:ind w:left="0" w:firstLine="0"/>
        <w:jc w:val="both"/>
        <w:rPr>
          <w:sz w:val="24"/>
          <w:lang w:val="en-GB"/>
        </w:rPr>
      </w:pPr>
      <w:r w:rsidRPr="00A6314E">
        <w:rPr>
          <w:i/>
          <w:sz w:val="24"/>
          <w:lang w:val="en-GB"/>
        </w:rPr>
        <w:t>Adopts</w:t>
      </w:r>
      <w:r w:rsidRPr="00A6314E">
        <w:rPr>
          <w:sz w:val="24"/>
          <w:lang w:val="en-GB"/>
        </w:rPr>
        <w:t xml:space="preserve"> the “</w:t>
      </w:r>
      <w:del w:id="12" w:author="Mundkur, Taej" w:date="2014-07-02T01:24:00Z">
        <w:r w:rsidRPr="00A6314E" w:rsidDel="00D2201D">
          <w:rPr>
            <w:sz w:val="24"/>
            <w:lang w:val="en-GB"/>
          </w:rPr>
          <w:delText xml:space="preserve">Flyways of the </w:delText>
        </w:r>
      </w:del>
      <w:r w:rsidRPr="00A6314E">
        <w:rPr>
          <w:sz w:val="24"/>
          <w:lang w:val="en-GB"/>
        </w:rPr>
        <w:t xml:space="preserve">Americas  </w:t>
      </w:r>
      <w:ins w:id="13" w:author="Mundkur, Taej" w:date="2014-07-02T01:24:00Z">
        <w:r w:rsidR="00D2201D" w:rsidRPr="00A6314E">
          <w:rPr>
            <w:sz w:val="24"/>
            <w:lang w:val="en-GB"/>
          </w:rPr>
          <w:t xml:space="preserve">Flyways </w:t>
        </w:r>
      </w:ins>
      <w:r w:rsidRPr="00A6314E">
        <w:rPr>
          <w:sz w:val="24"/>
          <w:lang w:val="en-GB"/>
        </w:rPr>
        <w:t xml:space="preserve">Framework” </w:t>
      </w:r>
      <w:del w:id="14" w:author="Mundkur, Taej" w:date="2014-07-02T01:24:00Z">
        <w:r w:rsidRPr="00A6314E" w:rsidDel="00D2201D">
          <w:rPr>
            <w:sz w:val="24"/>
            <w:lang w:val="en-GB"/>
          </w:rPr>
          <w:delText xml:space="preserve">(the Americas Framework) </w:delText>
        </w:r>
      </w:del>
      <w:r w:rsidRPr="00A6314E">
        <w:rPr>
          <w:sz w:val="24"/>
          <w:lang w:val="en-GB"/>
        </w:rPr>
        <w:t xml:space="preserve">included as Annex 2 to this Resolution and </w:t>
      </w:r>
      <w:r w:rsidRPr="00A6314E">
        <w:rPr>
          <w:i/>
          <w:sz w:val="24"/>
          <w:lang w:val="en-GB"/>
        </w:rPr>
        <w:t>urges</w:t>
      </w:r>
      <w:r w:rsidRPr="00A6314E">
        <w:rPr>
          <w:sz w:val="24"/>
          <w:lang w:val="en-GB"/>
        </w:rPr>
        <w:t xml:space="preserve"> CMS Parties and signatories to CMS instruments in the Americas, and </w:t>
      </w:r>
      <w:r w:rsidRPr="00A6314E">
        <w:rPr>
          <w:i/>
          <w:sz w:val="24"/>
          <w:lang w:val="en-GB"/>
        </w:rPr>
        <w:t xml:space="preserve">invites </w:t>
      </w:r>
      <w:r w:rsidRPr="00A6314E">
        <w:rPr>
          <w:sz w:val="24"/>
          <w:lang w:val="en-GB"/>
        </w:rPr>
        <w:t xml:space="preserve">non-Parties, organizations and stakeholders to implement the Framework in collaboration with WHMSI to protect migratory birds </w:t>
      </w:r>
      <w:ins w:id="15" w:author="Mundkur, Taej" w:date="2014-07-02T01:24:00Z">
        <w:r w:rsidR="00D2201D">
          <w:rPr>
            <w:sz w:val="24"/>
            <w:lang w:val="en-GB"/>
          </w:rPr>
          <w:t>and their habitats</w:t>
        </w:r>
        <w:r w:rsidR="00D2201D" w:rsidRPr="00A6314E">
          <w:rPr>
            <w:sz w:val="24"/>
            <w:lang w:val="en-GB"/>
          </w:rPr>
          <w:t xml:space="preserve"> </w:t>
        </w:r>
      </w:ins>
      <w:r w:rsidRPr="00A6314E">
        <w:rPr>
          <w:sz w:val="24"/>
          <w:lang w:val="en-GB"/>
        </w:rPr>
        <w:t>throughout the Western Hemisphere;</w:t>
      </w:r>
    </w:p>
    <w:p w:rsidR="00A6314E" w:rsidRPr="00A6314E" w:rsidRDefault="00A6314E" w:rsidP="00A6314E">
      <w:pPr>
        <w:jc w:val="both"/>
        <w:rPr>
          <w:sz w:val="24"/>
          <w:lang w:val="en-GB"/>
        </w:rPr>
      </w:pPr>
    </w:p>
    <w:p w:rsidR="00A6314E" w:rsidRPr="00A6314E" w:rsidRDefault="00A6314E" w:rsidP="00605E4B">
      <w:pPr>
        <w:numPr>
          <w:ilvl w:val="0"/>
          <w:numId w:val="4"/>
        </w:numPr>
        <w:ind w:left="0" w:firstLine="0"/>
        <w:jc w:val="both"/>
        <w:rPr>
          <w:sz w:val="24"/>
          <w:lang w:val="en-GB"/>
        </w:rPr>
      </w:pPr>
      <w:r w:rsidRPr="00A6314E">
        <w:rPr>
          <w:i/>
          <w:iCs/>
          <w:sz w:val="24"/>
          <w:lang w:val="en-GB"/>
        </w:rPr>
        <w:t>Instructs</w:t>
      </w:r>
      <w:r w:rsidRPr="00A6314E">
        <w:rPr>
          <w:sz w:val="24"/>
          <w:lang w:val="en-GB"/>
        </w:rPr>
        <w:t xml:space="preserve"> the Secretariat, in collaboration with Parties and relevant stakeholders and  subject to the availability of resources, to implement those activities assigned to it in the POW, e.g. organizing regional or thematic workshops to address specific issues and promote the implementation of the POW and the Americas </w:t>
      </w:r>
      <w:ins w:id="16" w:author="Mundkur, Taej" w:date="2014-07-02T01:25:00Z">
        <w:r w:rsidR="00D2201D">
          <w:rPr>
            <w:sz w:val="24"/>
            <w:lang w:val="en-GB"/>
          </w:rPr>
          <w:t>Flyways</w:t>
        </w:r>
        <w:r w:rsidR="00D2201D" w:rsidRPr="00A6314E">
          <w:rPr>
            <w:sz w:val="24"/>
            <w:lang w:val="en-GB"/>
          </w:rPr>
          <w:t xml:space="preserve"> </w:t>
        </w:r>
      </w:ins>
      <w:r w:rsidRPr="00A6314E">
        <w:rPr>
          <w:sz w:val="24"/>
          <w:lang w:val="en-GB"/>
        </w:rPr>
        <w:t>Framework, and sharing best practice and lessons learnt in the effective conservation of flyways and migratory birds and their habitats;</w:t>
      </w:r>
    </w:p>
    <w:p w:rsidR="00A6314E" w:rsidRPr="00A6314E" w:rsidRDefault="00A6314E" w:rsidP="00A6314E">
      <w:pPr>
        <w:jc w:val="both"/>
        <w:rPr>
          <w:sz w:val="24"/>
          <w:lang w:val="en-GB"/>
        </w:rPr>
      </w:pPr>
    </w:p>
    <w:p w:rsidR="00A6314E" w:rsidRPr="00A6314E" w:rsidRDefault="00A6314E" w:rsidP="00BE4737">
      <w:pPr>
        <w:numPr>
          <w:ilvl w:val="0"/>
          <w:numId w:val="4"/>
        </w:numPr>
        <w:ind w:left="0" w:firstLine="0"/>
        <w:jc w:val="both"/>
        <w:rPr>
          <w:sz w:val="24"/>
          <w:lang w:val="en-GB"/>
        </w:rPr>
      </w:pPr>
      <w:r w:rsidRPr="00A6314E">
        <w:rPr>
          <w:i/>
          <w:iCs/>
          <w:sz w:val="24"/>
          <w:lang w:val="en-GB"/>
        </w:rPr>
        <w:t>Calls on</w:t>
      </w:r>
      <w:r w:rsidRPr="00A6314E">
        <w:rPr>
          <w:sz w:val="24"/>
          <w:lang w:val="en-GB"/>
        </w:rPr>
        <w:t xml:space="preserve"> Parties to develop national action plans for implementation of the POW and </w:t>
      </w:r>
      <w:r w:rsidRPr="00A6314E">
        <w:rPr>
          <w:i/>
          <w:iCs/>
          <w:sz w:val="24"/>
          <w:lang w:val="en-GB"/>
        </w:rPr>
        <w:t>invites</w:t>
      </w:r>
      <w:r w:rsidRPr="00A6314E">
        <w:rPr>
          <w:sz w:val="24"/>
          <w:lang w:val="en-GB"/>
        </w:rPr>
        <w:t xml:space="preserve"> non-Parties and other stakeholders, with the support of the Secretariat, to strengthen national and local capacity for flyway conservation including, </w:t>
      </w:r>
      <w:r w:rsidRPr="00A6314E">
        <w:rPr>
          <w:i/>
          <w:iCs/>
          <w:sz w:val="24"/>
          <w:lang w:val="en-GB"/>
        </w:rPr>
        <w:t>inter alia</w:t>
      </w:r>
      <w:r w:rsidRPr="00A6314E">
        <w:rPr>
          <w:sz w:val="24"/>
          <w:lang w:val="en-GB"/>
        </w:rPr>
        <w:t xml:space="preserve">, by developing partnerships with key stakeholders and organizing training courses; translating and disseminating documents, sharing protocols and regulations; transferring technology; designating and improving management of </w:t>
      </w:r>
      <w:ins w:id="17" w:author="Mundkur, Taej" w:date="2014-07-02T01:26:00Z">
        <w:r w:rsidR="00D2201D">
          <w:rPr>
            <w:sz w:val="24"/>
            <w:lang w:val="en-GB"/>
          </w:rPr>
          <w:t>critically and</w:t>
        </w:r>
        <w:r w:rsidR="00D2201D" w:rsidRPr="00A6314E">
          <w:rPr>
            <w:sz w:val="24"/>
            <w:lang w:val="en-GB"/>
          </w:rPr>
          <w:t xml:space="preserve"> </w:t>
        </w:r>
      </w:ins>
      <w:r w:rsidRPr="00A6314E">
        <w:rPr>
          <w:sz w:val="24"/>
          <w:lang w:val="en-GB"/>
        </w:rPr>
        <w:t xml:space="preserve">internationally important sites; understanding  the ecological functionality of flyways through research of migratory birds and their habitats; strengthening monitoring programmes; and promoting the conservation </w:t>
      </w:r>
      <w:ins w:id="18" w:author="Mundkur, Taej" w:date="2014-07-02T01:26:00Z">
        <w:r w:rsidR="00D2201D" w:rsidRPr="00A6314E">
          <w:rPr>
            <w:sz w:val="24"/>
            <w:lang w:val="en-GB"/>
          </w:rPr>
          <w:t xml:space="preserve">of migratory birds and </w:t>
        </w:r>
        <w:r w:rsidR="00D2201D">
          <w:rPr>
            <w:sz w:val="24"/>
            <w:lang w:val="en-GB"/>
          </w:rPr>
          <w:t xml:space="preserve">ensuring </w:t>
        </w:r>
        <w:r w:rsidR="00D2201D">
          <w:rPr>
            <w:rStyle w:val="CommentReference"/>
            <w:vanish/>
          </w:rPr>
          <w:commentReference w:id="19"/>
        </w:r>
        <w:r w:rsidR="00D2201D">
          <w:rPr>
            <w:sz w:val="24"/>
            <w:lang w:val="en-GB"/>
          </w:rPr>
          <w:t>all use</w:t>
        </w:r>
        <w:r w:rsidR="00D2201D" w:rsidRPr="00A6314E">
          <w:rPr>
            <w:sz w:val="24"/>
            <w:lang w:val="en-GB"/>
          </w:rPr>
          <w:t xml:space="preserve"> </w:t>
        </w:r>
      </w:ins>
      <w:r w:rsidR="00D2201D" w:rsidRPr="00A6314E">
        <w:rPr>
          <w:sz w:val="24"/>
          <w:lang w:val="en-GB"/>
        </w:rPr>
        <w:t xml:space="preserve">of migratory birds </w:t>
      </w:r>
      <w:ins w:id="20" w:author="Mundkur, Taej" w:date="2014-07-02T01:26:00Z">
        <w:r w:rsidR="00D2201D">
          <w:rPr>
            <w:sz w:val="24"/>
            <w:lang w:val="en-GB"/>
          </w:rPr>
          <w:t xml:space="preserve">is sustainable </w:t>
        </w:r>
        <w:commentRangeStart w:id="21"/>
        <w:r w:rsidR="00D2201D" w:rsidRPr="00A6314E">
          <w:rPr>
            <w:sz w:val="24"/>
            <w:lang w:val="en-GB"/>
          </w:rPr>
          <w:t>as a basis for sustainable development and poverty alleviation</w:t>
        </w:r>
        <w:commentRangeEnd w:id="21"/>
        <w:r w:rsidR="00D2201D">
          <w:rPr>
            <w:rStyle w:val="CommentReference"/>
          </w:rPr>
          <w:commentReference w:id="21"/>
        </w:r>
        <w:r w:rsidR="00D2201D" w:rsidRPr="00A6314E">
          <w:rPr>
            <w:sz w:val="24"/>
            <w:lang w:val="en-GB"/>
          </w:rPr>
          <w:t>;</w:t>
        </w:r>
      </w:ins>
    </w:p>
    <w:p w:rsidR="00A6314E" w:rsidRPr="00A6314E" w:rsidRDefault="00A6314E" w:rsidP="00A6314E">
      <w:pPr>
        <w:jc w:val="both"/>
        <w:rPr>
          <w:sz w:val="24"/>
          <w:lang w:val="en-GB"/>
        </w:rPr>
      </w:pPr>
    </w:p>
    <w:p w:rsidR="00A6314E" w:rsidRPr="00A6314E" w:rsidRDefault="00A6314E" w:rsidP="00BE4737">
      <w:pPr>
        <w:numPr>
          <w:ilvl w:val="0"/>
          <w:numId w:val="4"/>
        </w:numPr>
        <w:ind w:left="0" w:firstLine="0"/>
        <w:jc w:val="both"/>
        <w:rPr>
          <w:sz w:val="24"/>
          <w:lang w:val="en-GB"/>
        </w:rPr>
      </w:pPr>
      <w:r w:rsidRPr="00A6314E">
        <w:rPr>
          <w:i/>
          <w:iCs/>
          <w:sz w:val="24"/>
        </w:rPr>
        <w:t xml:space="preserve">Requests </w:t>
      </w:r>
      <w:r w:rsidRPr="00A6314E">
        <w:rPr>
          <w:sz w:val="24"/>
        </w:rPr>
        <w:t xml:space="preserve">Parties, GEF, UNEP and other UN organizations, bilateral and multilateral donors, </w:t>
      </w:r>
      <w:r w:rsidRPr="0059589F">
        <w:rPr>
          <w:sz w:val="24"/>
          <w:lang w:val="en-GB"/>
        </w:rPr>
        <w:t>the</w:t>
      </w:r>
      <w:r w:rsidRPr="00A6314E">
        <w:rPr>
          <w:sz w:val="24"/>
        </w:rPr>
        <w:t xml:space="preserve"> private sector and others to provide financial assistance for the implementation of this Resolution, the POW and the Americas </w:t>
      </w:r>
      <w:ins w:id="22" w:author="Mundkur, Taej" w:date="2014-07-02T01:25:00Z">
        <w:r w:rsidR="00D2201D">
          <w:rPr>
            <w:sz w:val="24"/>
            <w:lang w:val="en-GB"/>
          </w:rPr>
          <w:t>Flyways</w:t>
        </w:r>
        <w:r w:rsidR="00D2201D" w:rsidRPr="00A6314E">
          <w:rPr>
            <w:sz w:val="24"/>
          </w:rPr>
          <w:t xml:space="preserve"> </w:t>
        </w:r>
      </w:ins>
      <w:r w:rsidRPr="00A6314E">
        <w:rPr>
          <w:sz w:val="24"/>
        </w:rPr>
        <w:t xml:space="preserve">Framework including </w:t>
      </w:r>
      <w:r w:rsidRPr="00A6314E">
        <w:rPr>
          <w:sz w:val="24"/>
          <w:lang w:val="en-GB"/>
        </w:rPr>
        <w:t xml:space="preserve">to developing countries for relevant capacity building and conservation action; </w:t>
      </w:r>
    </w:p>
    <w:p w:rsidR="00A6314E" w:rsidRPr="00A6314E" w:rsidRDefault="00A6314E" w:rsidP="00A6314E">
      <w:pPr>
        <w:jc w:val="both"/>
        <w:rPr>
          <w:sz w:val="24"/>
          <w:lang w:val="en-GB"/>
        </w:rPr>
      </w:pPr>
    </w:p>
    <w:p w:rsidR="00A6314E" w:rsidRDefault="00A6314E" w:rsidP="00BE4737">
      <w:pPr>
        <w:numPr>
          <w:ilvl w:val="0"/>
          <w:numId w:val="4"/>
        </w:numPr>
        <w:ind w:left="0" w:firstLine="0"/>
        <w:jc w:val="both"/>
        <w:rPr>
          <w:sz w:val="24"/>
          <w:lang w:val="en-GB"/>
        </w:rPr>
      </w:pPr>
      <w:r w:rsidRPr="00A6314E">
        <w:rPr>
          <w:i/>
          <w:sz w:val="24"/>
          <w:lang w:val="en-GB"/>
        </w:rPr>
        <w:t xml:space="preserve">Further requests </w:t>
      </w:r>
      <w:r w:rsidRPr="00A6314E">
        <w:rPr>
          <w:sz w:val="24"/>
          <w:lang w:val="en-GB"/>
        </w:rPr>
        <w:t xml:space="preserve">the continuation of the open-ended Flyways Working Group to (a) monitor the implementation of the POW and the Americas </w:t>
      </w:r>
      <w:ins w:id="23" w:author="Mundkur, Taej" w:date="2014-07-02T01:28:00Z">
        <w:r w:rsidR="00BE4737">
          <w:rPr>
            <w:sz w:val="24"/>
            <w:lang w:val="en-GB"/>
          </w:rPr>
          <w:t xml:space="preserve">Flyways </w:t>
        </w:r>
      </w:ins>
      <w:r w:rsidRPr="00A6314E">
        <w:rPr>
          <w:sz w:val="24"/>
          <w:lang w:val="en-GB"/>
        </w:rPr>
        <w:t xml:space="preserve">Framework (b) review relevant scientific and technical issues, international initiatives and processes, (c)  provide guidance on and input into the conservation and management of flyways at global and flyway level during the </w:t>
      </w:r>
      <w:proofErr w:type="spellStart"/>
      <w:r w:rsidRPr="00A6314E">
        <w:rPr>
          <w:sz w:val="24"/>
          <w:lang w:val="en-GB"/>
        </w:rPr>
        <w:t>intersessional</w:t>
      </w:r>
      <w:proofErr w:type="spellEnd"/>
      <w:r w:rsidRPr="00A6314E">
        <w:rPr>
          <w:sz w:val="24"/>
          <w:lang w:val="en-GB"/>
        </w:rPr>
        <w:t xml:space="preserve"> period until COP12 and (d) review and update the POW, as a basis for the continued prioritization of the CMS activities on flyways;</w:t>
      </w:r>
    </w:p>
    <w:p w:rsidR="00ED065B" w:rsidRDefault="00ED065B" w:rsidP="00ED065B">
      <w:pPr>
        <w:pStyle w:val="ListParagraph"/>
        <w:rPr>
          <w:sz w:val="24"/>
          <w:lang w:val="en-GB"/>
        </w:rPr>
      </w:pPr>
    </w:p>
    <w:p w:rsidR="00A6314E" w:rsidRPr="00A6314E" w:rsidRDefault="00A6314E" w:rsidP="00BE4737">
      <w:pPr>
        <w:numPr>
          <w:ilvl w:val="0"/>
          <w:numId w:val="4"/>
        </w:numPr>
        <w:ind w:left="0" w:firstLine="0"/>
        <w:jc w:val="both"/>
        <w:rPr>
          <w:sz w:val="24"/>
          <w:lang w:val="en-GB"/>
        </w:rPr>
      </w:pPr>
      <w:r w:rsidRPr="00A6314E">
        <w:rPr>
          <w:i/>
          <w:sz w:val="24"/>
          <w:lang w:val="en-GB"/>
        </w:rPr>
        <w:t xml:space="preserve">Encourages </w:t>
      </w:r>
      <w:r w:rsidRPr="00A6314E">
        <w:rPr>
          <w:sz w:val="24"/>
          <w:lang w:val="en-GB"/>
        </w:rPr>
        <w:t xml:space="preserve">Parties to promote the POW and the Americas </w:t>
      </w:r>
      <w:ins w:id="24" w:author="Mundkur, Taej" w:date="2014-07-02T01:34:00Z">
        <w:r w:rsidR="00C71A3F">
          <w:rPr>
            <w:sz w:val="24"/>
            <w:lang w:val="en-GB"/>
          </w:rPr>
          <w:t xml:space="preserve">Flyways </w:t>
        </w:r>
      </w:ins>
      <w:r w:rsidRPr="00A6314E">
        <w:rPr>
          <w:sz w:val="24"/>
          <w:lang w:val="en-GB"/>
        </w:rPr>
        <w:t>Framework as a global tool to contribute to achieving the Aichi Targets in relation to conservation of migratory species and their habitats and to ensure a strong level of support for its implementation by working closely with the Convention on Biological Diversity;</w:t>
      </w:r>
    </w:p>
    <w:p w:rsidR="00A6314E" w:rsidRPr="00A6314E" w:rsidRDefault="00A6314E" w:rsidP="00A6314E">
      <w:pPr>
        <w:jc w:val="both"/>
        <w:rPr>
          <w:sz w:val="24"/>
          <w:lang w:val="en-GB"/>
        </w:rPr>
      </w:pPr>
    </w:p>
    <w:p w:rsidR="00A6314E" w:rsidRPr="00A6314E" w:rsidRDefault="00A6314E" w:rsidP="00BE4737">
      <w:pPr>
        <w:numPr>
          <w:ilvl w:val="0"/>
          <w:numId w:val="4"/>
        </w:numPr>
        <w:ind w:left="0" w:firstLine="0"/>
        <w:jc w:val="both"/>
        <w:rPr>
          <w:sz w:val="24"/>
          <w:lang w:val="en-GB"/>
        </w:rPr>
      </w:pPr>
      <w:r w:rsidRPr="00A6314E">
        <w:rPr>
          <w:i/>
          <w:sz w:val="24"/>
          <w:lang w:val="en-GB"/>
        </w:rPr>
        <w:t xml:space="preserve">Requests </w:t>
      </w:r>
      <w:r w:rsidRPr="00A6314E">
        <w:rPr>
          <w:sz w:val="24"/>
          <w:lang w:val="en-GB"/>
        </w:rPr>
        <w:t>the Secretariat to liaise with the secretariats of CMS instruments, relevant MEAs, international organizations, international conservation initiatives, NGOs and the private sector to promote synergies and coordinate activities related to the conservation of flyways and migratory birds including, where appropriate, the organization of back-to-back meetings and joint activities;</w:t>
      </w:r>
    </w:p>
    <w:p w:rsidR="00A6314E" w:rsidRPr="00A6314E" w:rsidRDefault="00A6314E" w:rsidP="00A6314E">
      <w:pPr>
        <w:jc w:val="both"/>
        <w:rPr>
          <w:sz w:val="24"/>
          <w:lang w:val="en-GB"/>
        </w:rPr>
      </w:pPr>
    </w:p>
    <w:p w:rsidR="00A6314E" w:rsidRPr="00A6314E" w:rsidRDefault="00A6314E" w:rsidP="00BE4737">
      <w:pPr>
        <w:numPr>
          <w:ilvl w:val="0"/>
          <w:numId w:val="4"/>
        </w:numPr>
        <w:ind w:left="0" w:firstLine="0"/>
        <w:jc w:val="both"/>
        <w:rPr>
          <w:sz w:val="24"/>
          <w:lang w:val="en-GB"/>
        </w:rPr>
      </w:pPr>
      <w:r w:rsidRPr="00A6314E">
        <w:rPr>
          <w:i/>
          <w:sz w:val="24"/>
          <w:lang w:val="en-GB"/>
        </w:rPr>
        <w:t xml:space="preserve">Further requests </w:t>
      </w:r>
      <w:r w:rsidRPr="00A6314E">
        <w:rPr>
          <w:sz w:val="24"/>
          <w:lang w:val="en-GB"/>
        </w:rPr>
        <w:t xml:space="preserve">the Secretariat to strengthen links with the Secretariat of the Arctic Council's Working Group on the Conservation of Arctic Flora and Fauna (CAFF), in the framework of the existing Resolution of Cooperation, especially to ensure that the CAFF Arctic Migratory Bird Initiative (AMBI) has maximum synergies with the POW to capitalize on the flyway approach in gaining global support for the conservation of the arctic environment;  </w:t>
      </w:r>
    </w:p>
    <w:p w:rsidR="00A6314E" w:rsidRPr="00A6314E" w:rsidRDefault="00A6314E" w:rsidP="00A6314E">
      <w:pPr>
        <w:jc w:val="both"/>
        <w:rPr>
          <w:sz w:val="24"/>
          <w:lang w:val="en-GB"/>
        </w:rPr>
      </w:pPr>
    </w:p>
    <w:p w:rsidR="00A6314E" w:rsidRPr="00A6314E" w:rsidRDefault="00A6314E" w:rsidP="00BE4737">
      <w:pPr>
        <w:numPr>
          <w:ilvl w:val="0"/>
          <w:numId w:val="4"/>
        </w:numPr>
        <w:ind w:left="0" w:firstLine="0"/>
        <w:jc w:val="both"/>
        <w:rPr>
          <w:sz w:val="24"/>
          <w:lang w:val="en-GB"/>
        </w:rPr>
      </w:pPr>
      <w:r w:rsidRPr="00A6314E">
        <w:rPr>
          <w:i/>
          <w:iCs/>
          <w:sz w:val="24"/>
          <w:lang w:val="en-GB"/>
        </w:rPr>
        <w:t>Calls on</w:t>
      </w:r>
      <w:r w:rsidRPr="00A6314E">
        <w:rPr>
          <w:sz w:val="24"/>
          <w:lang w:val="en-GB"/>
        </w:rPr>
        <w:t xml:space="preserve"> Parties and the Scientific Council to report progress in implementing this resolution, including monitoring and efficacy of measures taken, to COP12 in 2017. </w:t>
      </w:r>
    </w:p>
    <w:p w:rsidR="00A6314E" w:rsidRPr="00A6314E" w:rsidRDefault="00A6314E" w:rsidP="00A6314E">
      <w:pPr>
        <w:jc w:val="both"/>
        <w:rPr>
          <w:sz w:val="24"/>
          <w:lang w:val="en-GB"/>
        </w:rPr>
      </w:pPr>
    </w:p>
    <w:p w:rsidR="00A6314E" w:rsidRPr="00A6314E" w:rsidRDefault="00A6314E" w:rsidP="00A6314E">
      <w:pPr>
        <w:jc w:val="both"/>
        <w:rPr>
          <w:sz w:val="24"/>
        </w:rPr>
      </w:pPr>
    </w:p>
    <w:p w:rsidR="00A6314E" w:rsidRDefault="00A6314E" w:rsidP="00A6314E">
      <w:pPr>
        <w:jc w:val="both"/>
        <w:rPr>
          <w:sz w:val="24"/>
        </w:rPr>
      </w:pPr>
    </w:p>
    <w:p w:rsidR="00ED065B" w:rsidRDefault="00ED065B" w:rsidP="00A6314E">
      <w:pPr>
        <w:jc w:val="both"/>
        <w:rPr>
          <w:sz w:val="24"/>
        </w:rPr>
      </w:pPr>
    </w:p>
    <w:p w:rsidR="00ED065B" w:rsidRDefault="00ED065B" w:rsidP="00A6314E">
      <w:pPr>
        <w:jc w:val="both"/>
        <w:rPr>
          <w:sz w:val="24"/>
        </w:rPr>
      </w:pPr>
    </w:p>
    <w:p w:rsidR="00ED065B" w:rsidRDefault="00ED065B" w:rsidP="00A6314E">
      <w:pPr>
        <w:jc w:val="both"/>
        <w:rPr>
          <w:sz w:val="24"/>
        </w:rPr>
      </w:pPr>
    </w:p>
    <w:p w:rsidR="00ED065B" w:rsidRDefault="00ED065B" w:rsidP="00A6314E">
      <w:pPr>
        <w:jc w:val="both"/>
        <w:rPr>
          <w:sz w:val="24"/>
        </w:rPr>
      </w:pPr>
    </w:p>
    <w:p w:rsidR="00ED065B" w:rsidRDefault="00ED065B" w:rsidP="00A6314E">
      <w:pPr>
        <w:jc w:val="both"/>
        <w:rPr>
          <w:sz w:val="24"/>
        </w:rPr>
      </w:pPr>
    </w:p>
    <w:p w:rsidR="00ED065B" w:rsidRDefault="00ED065B" w:rsidP="00A6314E">
      <w:pPr>
        <w:jc w:val="both"/>
        <w:rPr>
          <w:sz w:val="24"/>
        </w:rPr>
      </w:pPr>
    </w:p>
    <w:p w:rsidR="00ED065B" w:rsidRDefault="00ED065B" w:rsidP="00A6314E">
      <w:pPr>
        <w:jc w:val="both"/>
        <w:rPr>
          <w:sz w:val="24"/>
        </w:rPr>
      </w:pPr>
    </w:p>
    <w:p w:rsidR="00ED065B" w:rsidRDefault="00ED065B" w:rsidP="00A6314E">
      <w:pPr>
        <w:jc w:val="both"/>
        <w:rPr>
          <w:sz w:val="24"/>
        </w:rPr>
      </w:pPr>
    </w:p>
    <w:p w:rsidR="00ED065B" w:rsidRDefault="00ED065B" w:rsidP="00A6314E">
      <w:pPr>
        <w:jc w:val="both"/>
        <w:rPr>
          <w:sz w:val="24"/>
        </w:rPr>
      </w:pPr>
    </w:p>
    <w:p w:rsidR="00ED065B" w:rsidRDefault="00ED065B" w:rsidP="00A6314E">
      <w:pPr>
        <w:jc w:val="both"/>
        <w:rPr>
          <w:sz w:val="24"/>
        </w:rPr>
      </w:pPr>
    </w:p>
    <w:p w:rsidR="00ED065B" w:rsidRDefault="00ED065B" w:rsidP="00A6314E">
      <w:pPr>
        <w:jc w:val="both"/>
        <w:rPr>
          <w:sz w:val="24"/>
        </w:rPr>
      </w:pPr>
    </w:p>
    <w:p w:rsidR="00ED065B" w:rsidRDefault="00ED065B" w:rsidP="00A6314E">
      <w:pPr>
        <w:jc w:val="both"/>
        <w:rPr>
          <w:sz w:val="24"/>
        </w:rPr>
      </w:pPr>
    </w:p>
    <w:p w:rsidR="00ED065B" w:rsidRDefault="00ED065B" w:rsidP="00A6314E">
      <w:pPr>
        <w:jc w:val="both"/>
        <w:rPr>
          <w:sz w:val="24"/>
        </w:rPr>
      </w:pPr>
    </w:p>
    <w:p w:rsidR="00ED065B" w:rsidRDefault="00ED065B" w:rsidP="00A6314E">
      <w:pPr>
        <w:jc w:val="both"/>
        <w:rPr>
          <w:sz w:val="24"/>
        </w:rPr>
      </w:pPr>
    </w:p>
    <w:p w:rsidR="00ED065B" w:rsidRDefault="00ED065B" w:rsidP="00A6314E">
      <w:pPr>
        <w:jc w:val="both"/>
        <w:rPr>
          <w:sz w:val="24"/>
        </w:rPr>
      </w:pPr>
    </w:p>
    <w:p w:rsidR="00ED065B" w:rsidRDefault="00ED065B" w:rsidP="00A6314E">
      <w:pPr>
        <w:jc w:val="both"/>
        <w:rPr>
          <w:sz w:val="24"/>
        </w:rPr>
      </w:pPr>
    </w:p>
    <w:p w:rsidR="00610C63" w:rsidRDefault="00610C63" w:rsidP="00A6314E">
      <w:pPr>
        <w:jc w:val="both"/>
        <w:rPr>
          <w:sz w:val="24"/>
        </w:rPr>
        <w:sectPr w:rsidR="00610C63" w:rsidSect="00E304B1">
          <w:headerReference w:type="even" r:id="rId22"/>
          <w:headerReference w:type="default" r:id="rId23"/>
          <w:footerReference w:type="even" r:id="rId24"/>
          <w:headerReference w:type="first" r:id="rId25"/>
          <w:endnotePr>
            <w:numFmt w:val="decimal"/>
          </w:endnotePr>
          <w:pgSz w:w="11905" w:h="16837" w:code="9"/>
          <w:pgMar w:top="1418" w:right="1418" w:bottom="1418" w:left="1418" w:header="510" w:footer="0" w:gutter="0"/>
          <w:cols w:space="720"/>
          <w:noEndnote/>
          <w:titlePg/>
        </w:sectPr>
      </w:pPr>
    </w:p>
    <w:p w:rsidR="001C4DF4" w:rsidRPr="007E1CD9" w:rsidRDefault="001C4DF4" w:rsidP="00ED065B">
      <w:pPr>
        <w:jc w:val="right"/>
        <w:rPr>
          <w:b/>
          <w:sz w:val="24"/>
        </w:rPr>
      </w:pPr>
      <w:r w:rsidRPr="007E1CD9">
        <w:rPr>
          <w:b/>
          <w:sz w:val="24"/>
        </w:rPr>
        <w:t xml:space="preserve">Annex 1 </w:t>
      </w:r>
    </w:p>
    <w:p w:rsidR="001C4DF4" w:rsidRPr="001C4DF4" w:rsidRDefault="001C4DF4" w:rsidP="001C4DF4">
      <w:pPr>
        <w:jc w:val="both"/>
        <w:rPr>
          <w:sz w:val="24"/>
        </w:rPr>
      </w:pPr>
    </w:p>
    <w:p w:rsidR="00480EC2" w:rsidRDefault="001C4DF4" w:rsidP="00480EC2">
      <w:pPr>
        <w:jc w:val="center"/>
        <w:rPr>
          <w:b/>
          <w:bCs/>
          <w:sz w:val="24"/>
          <w:lang w:val="en-GB"/>
        </w:rPr>
      </w:pPr>
      <w:r w:rsidRPr="001C4DF4">
        <w:rPr>
          <w:b/>
          <w:bCs/>
          <w:sz w:val="24"/>
          <w:lang w:val="en-GB"/>
        </w:rPr>
        <w:t xml:space="preserve">CMS PROGRAMME OF WORK ON MIGRATORY BIRDS </w:t>
      </w:r>
    </w:p>
    <w:p w:rsidR="001C4DF4" w:rsidRDefault="001C4DF4" w:rsidP="00480EC2">
      <w:pPr>
        <w:jc w:val="center"/>
        <w:rPr>
          <w:b/>
          <w:bCs/>
          <w:sz w:val="24"/>
          <w:lang w:val="en-GB"/>
        </w:rPr>
      </w:pPr>
      <w:r w:rsidRPr="001C4DF4">
        <w:rPr>
          <w:b/>
          <w:bCs/>
          <w:sz w:val="24"/>
          <w:lang w:val="en-GB"/>
        </w:rPr>
        <w:t>AND FLYWAYS (</w:t>
      </w:r>
      <w:commentRangeStart w:id="25"/>
      <w:r w:rsidRPr="001C4DF4">
        <w:rPr>
          <w:b/>
          <w:bCs/>
          <w:sz w:val="24"/>
          <w:lang w:val="en-GB"/>
        </w:rPr>
        <w:t>2014-202</w:t>
      </w:r>
      <w:ins w:id="26" w:author="Mundkur, Taej" w:date="2014-07-01T00:11:00Z">
        <w:r w:rsidR="00DD36EC">
          <w:rPr>
            <w:b/>
            <w:bCs/>
            <w:sz w:val="24"/>
            <w:lang w:val="en-GB"/>
          </w:rPr>
          <w:t>3</w:t>
        </w:r>
      </w:ins>
      <w:del w:id="27" w:author="Mundkur, Taej" w:date="2014-07-01T00:11:00Z">
        <w:r w:rsidRPr="001C4DF4" w:rsidDel="00DD36EC">
          <w:rPr>
            <w:b/>
            <w:bCs/>
            <w:sz w:val="24"/>
            <w:lang w:val="en-GB"/>
          </w:rPr>
          <w:delText>0</w:delText>
        </w:r>
      </w:del>
      <w:commentRangeEnd w:id="25"/>
      <w:r w:rsidR="00DD36EC">
        <w:rPr>
          <w:rStyle w:val="CommentReference"/>
        </w:rPr>
        <w:commentReference w:id="25"/>
      </w:r>
      <w:r w:rsidRPr="001C4DF4">
        <w:rPr>
          <w:b/>
          <w:bCs/>
          <w:sz w:val="24"/>
          <w:lang w:val="en-GB"/>
        </w:rPr>
        <w:t>)</w:t>
      </w:r>
    </w:p>
    <w:p w:rsidR="00480EC2" w:rsidRPr="001C4DF4" w:rsidRDefault="00480EC2" w:rsidP="00480EC2">
      <w:pPr>
        <w:jc w:val="center"/>
        <w:rPr>
          <w:b/>
          <w:bCs/>
          <w:sz w:val="24"/>
          <w:lang w:val="en-GB"/>
        </w:rPr>
      </w:pPr>
    </w:p>
    <w:p w:rsidR="001C4DF4" w:rsidRPr="001C4DF4" w:rsidRDefault="00480EC2" w:rsidP="00CE27C3">
      <w:pPr>
        <w:jc w:val="center"/>
        <w:rPr>
          <w:i/>
          <w:sz w:val="24"/>
          <w:lang w:val="en-GB"/>
        </w:rPr>
      </w:pPr>
      <w:r>
        <w:rPr>
          <w:i/>
          <w:sz w:val="24"/>
          <w:lang w:val="en-GB"/>
        </w:rPr>
        <w:t>(</w:t>
      </w:r>
      <w:r w:rsidR="001C4DF4" w:rsidRPr="001C4DF4">
        <w:rPr>
          <w:i/>
          <w:sz w:val="24"/>
          <w:lang w:val="en-GB"/>
        </w:rPr>
        <w:t>Prepared by the Flyways Working Group</w:t>
      </w:r>
      <w:r w:rsidR="00CE27C3">
        <w:rPr>
          <w:i/>
          <w:sz w:val="24"/>
          <w:lang w:val="en-GB"/>
        </w:rPr>
        <w:t xml:space="preserve">, </w:t>
      </w:r>
      <w:r w:rsidR="00CE27C3" w:rsidRPr="001C4DF4">
        <w:rPr>
          <w:i/>
          <w:sz w:val="24"/>
          <w:lang w:val="en-GB"/>
        </w:rPr>
        <w:t xml:space="preserve">Version </w:t>
      </w:r>
      <w:del w:id="28" w:author="Mundkur, Taej" w:date="2014-07-02T01:31:00Z">
        <w:r w:rsidR="00CE27C3" w:rsidRPr="001C4DF4" w:rsidDel="001371E7">
          <w:rPr>
            <w:i/>
            <w:sz w:val="24"/>
            <w:lang w:val="en-GB"/>
          </w:rPr>
          <w:delText>4</w:delText>
        </w:r>
      </w:del>
      <w:ins w:id="29" w:author="Mundkur, Taej" w:date="2014-07-02T01:31:00Z">
        <w:r w:rsidR="001371E7">
          <w:rPr>
            <w:i/>
            <w:sz w:val="24"/>
            <w:lang w:val="en-GB"/>
          </w:rPr>
          <w:t>5</w:t>
        </w:r>
      </w:ins>
      <w:r w:rsidR="00CE27C3" w:rsidRPr="001C4DF4">
        <w:rPr>
          <w:i/>
          <w:sz w:val="24"/>
          <w:lang w:val="en-GB"/>
        </w:rPr>
        <w:t xml:space="preserve">: </w:t>
      </w:r>
      <w:del w:id="30" w:author="Mundkur, Taej" w:date="2014-07-02T01:31:00Z">
        <w:r w:rsidR="00CE27C3" w:rsidRPr="001C4DF4" w:rsidDel="001371E7">
          <w:rPr>
            <w:i/>
            <w:sz w:val="24"/>
            <w:lang w:val="en-GB"/>
          </w:rPr>
          <w:delText xml:space="preserve">1May </w:delText>
        </w:r>
      </w:del>
      <w:ins w:id="31" w:author="Mundkur, Taej" w:date="2014-07-02T01:31:00Z">
        <w:r w:rsidR="001371E7">
          <w:rPr>
            <w:i/>
            <w:sz w:val="24"/>
            <w:lang w:val="en-GB"/>
          </w:rPr>
          <w:t>1 July</w:t>
        </w:r>
        <w:r w:rsidR="001371E7" w:rsidRPr="001C4DF4">
          <w:rPr>
            <w:i/>
            <w:sz w:val="24"/>
            <w:lang w:val="en-GB"/>
          </w:rPr>
          <w:t xml:space="preserve"> </w:t>
        </w:r>
      </w:ins>
      <w:r w:rsidR="00CE27C3" w:rsidRPr="001C4DF4">
        <w:rPr>
          <w:i/>
          <w:sz w:val="24"/>
          <w:lang w:val="en-GB"/>
        </w:rPr>
        <w:t>2014</w:t>
      </w:r>
      <w:r>
        <w:rPr>
          <w:i/>
          <w:sz w:val="24"/>
          <w:lang w:val="en-GB"/>
        </w:rPr>
        <w:t>)</w:t>
      </w:r>
    </w:p>
    <w:p w:rsidR="001C4DF4" w:rsidRPr="001C4DF4" w:rsidRDefault="001C4DF4" w:rsidP="001C4DF4">
      <w:pPr>
        <w:jc w:val="both"/>
        <w:rPr>
          <w:sz w:val="24"/>
          <w:lang w:val="en-GB"/>
        </w:rPr>
      </w:pPr>
    </w:p>
    <w:p w:rsidR="001C4DF4" w:rsidRPr="001C4DF4" w:rsidRDefault="001C4DF4" w:rsidP="001C4DF4">
      <w:pPr>
        <w:jc w:val="both"/>
        <w:rPr>
          <w:sz w:val="24"/>
          <w:lang w:val="en-GB"/>
        </w:rPr>
      </w:pPr>
    </w:p>
    <w:p w:rsidR="001C4DF4" w:rsidRPr="001C4DF4" w:rsidRDefault="001C4DF4" w:rsidP="001C4DF4">
      <w:pPr>
        <w:jc w:val="both"/>
        <w:rPr>
          <w:b/>
          <w:bCs/>
          <w:sz w:val="24"/>
          <w:lang w:val="en-GB"/>
        </w:rPr>
      </w:pPr>
      <w:r w:rsidRPr="001C4DF4">
        <w:rPr>
          <w:b/>
          <w:bCs/>
          <w:sz w:val="24"/>
          <w:lang w:val="en-GB"/>
        </w:rPr>
        <w:t>Table of Contents</w:t>
      </w:r>
    </w:p>
    <w:p w:rsidR="001C4DF4" w:rsidRPr="001C4DF4" w:rsidRDefault="001C4DF4" w:rsidP="001C4DF4">
      <w:pPr>
        <w:jc w:val="both"/>
        <w:rPr>
          <w:b/>
          <w:sz w:val="24"/>
          <w:lang w:val="en-GB"/>
        </w:rPr>
      </w:pPr>
    </w:p>
    <w:p w:rsidR="001C4DF4" w:rsidRPr="00480EC2" w:rsidRDefault="001C4DF4" w:rsidP="00605E4B">
      <w:pPr>
        <w:pStyle w:val="ListParagraph"/>
        <w:numPr>
          <w:ilvl w:val="0"/>
          <w:numId w:val="22"/>
        </w:numPr>
        <w:jc w:val="both"/>
        <w:rPr>
          <w:sz w:val="24"/>
          <w:lang w:val="en-GB"/>
        </w:rPr>
      </w:pPr>
      <w:r w:rsidRPr="00480EC2">
        <w:rPr>
          <w:sz w:val="24"/>
          <w:lang w:val="en-GB"/>
        </w:rPr>
        <w:t>Introduction</w:t>
      </w:r>
    </w:p>
    <w:p w:rsidR="001C4DF4" w:rsidRPr="00480EC2" w:rsidRDefault="001C4DF4" w:rsidP="00605E4B">
      <w:pPr>
        <w:pStyle w:val="ListParagraph"/>
        <w:numPr>
          <w:ilvl w:val="0"/>
          <w:numId w:val="22"/>
        </w:numPr>
        <w:jc w:val="both"/>
        <w:rPr>
          <w:sz w:val="24"/>
          <w:lang w:val="en-GB"/>
        </w:rPr>
      </w:pPr>
      <w:r w:rsidRPr="00480EC2">
        <w:rPr>
          <w:sz w:val="24"/>
          <w:lang w:val="en-GB"/>
        </w:rPr>
        <w:t>Purpose</w:t>
      </w:r>
    </w:p>
    <w:p w:rsidR="001C4DF4" w:rsidRPr="00480EC2" w:rsidRDefault="001C4DF4" w:rsidP="00605E4B">
      <w:pPr>
        <w:pStyle w:val="ListParagraph"/>
        <w:numPr>
          <w:ilvl w:val="0"/>
          <w:numId w:val="22"/>
        </w:numPr>
        <w:jc w:val="both"/>
        <w:rPr>
          <w:sz w:val="24"/>
          <w:lang w:val="en-GB"/>
        </w:rPr>
      </w:pPr>
      <w:r w:rsidRPr="00480EC2">
        <w:rPr>
          <w:sz w:val="24"/>
          <w:lang w:val="en-GB"/>
        </w:rPr>
        <w:t>Main Themes</w:t>
      </w:r>
    </w:p>
    <w:p w:rsidR="001C4DF4" w:rsidRPr="00480EC2" w:rsidRDefault="001C4DF4" w:rsidP="00605E4B">
      <w:pPr>
        <w:pStyle w:val="ListParagraph"/>
        <w:numPr>
          <w:ilvl w:val="0"/>
          <w:numId w:val="22"/>
        </w:numPr>
        <w:jc w:val="both"/>
        <w:rPr>
          <w:sz w:val="24"/>
          <w:lang w:val="en-GB"/>
        </w:rPr>
      </w:pPr>
      <w:r w:rsidRPr="00480EC2">
        <w:rPr>
          <w:sz w:val="24"/>
          <w:lang w:val="en-GB"/>
        </w:rPr>
        <w:t>Outcome Targets</w:t>
      </w:r>
    </w:p>
    <w:p w:rsidR="001C4DF4" w:rsidRPr="00480EC2" w:rsidRDefault="001C4DF4" w:rsidP="00605E4B">
      <w:pPr>
        <w:pStyle w:val="ListParagraph"/>
        <w:numPr>
          <w:ilvl w:val="0"/>
          <w:numId w:val="22"/>
        </w:numPr>
        <w:jc w:val="both"/>
        <w:rPr>
          <w:sz w:val="24"/>
          <w:lang w:val="en-GB"/>
        </w:rPr>
      </w:pPr>
      <w:r w:rsidRPr="00480EC2">
        <w:rPr>
          <w:sz w:val="24"/>
          <w:lang w:val="en-GB"/>
        </w:rPr>
        <w:t>Annex I: Details of Programme of Work</w:t>
      </w:r>
    </w:p>
    <w:p w:rsidR="001C4DF4" w:rsidRPr="00480EC2" w:rsidRDefault="001C4DF4" w:rsidP="00605E4B">
      <w:pPr>
        <w:pStyle w:val="ListParagraph"/>
        <w:numPr>
          <w:ilvl w:val="0"/>
          <w:numId w:val="22"/>
        </w:numPr>
        <w:jc w:val="both"/>
        <w:rPr>
          <w:sz w:val="24"/>
          <w:lang w:val="en-GB"/>
        </w:rPr>
      </w:pPr>
      <w:r w:rsidRPr="00480EC2">
        <w:rPr>
          <w:sz w:val="24"/>
          <w:lang w:val="en-GB"/>
        </w:rPr>
        <w:t xml:space="preserve">Annex II: Acronyms and Definitions </w:t>
      </w:r>
    </w:p>
    <w:p w:rsidR="001C4DF4" w:rsidRPr="00480EC2" w:rsidRDefault="001C4DF4" w:rsidP="00605E4B">
      <w:pPr>
        <w:pStyle w:val="ListParagraph"/>
        <w:numPr>
          <w:ilvl w:val="0"/>
          <w:numId w:val="22"/>
        </w:numPr>
        <w:jc w:val="both"/>
        <w:rPr>
          <w:sz w:val="24"/>
          <w:lang w:val="en-GB"/>
        </w:rPr>
      </w:pPr>
      <w:r w:rsidRPr="00480EC2">
        <w:rPr>
          <w:sz w:val="24"/>
          <w:lang w:val="en-GB"/>
        </w:rPr>
        <w:t xml:space="preserve">Annex III: List of CMS bird instruments and processes </w:t>
      </w:r>
    </w:p>
    <w:p w:rsidR="00A6314E" w:rsidRPr="00480EC2" w:rsidDel="001371E7" w:rsidRDefault="001C4DF4" w:rsidP="001371E7">
      <w:pPr>
        <w:pStyle w:val="ListParagraph"/>
        <w:numPr>
          <w:ilvl w:val="0"/>
          <w:numId w:val="22"/>
        </w:numPr>
        <w:jc w:val="both"/>
        <w:rPr>
          <w:del w:id="32" w:author="Mundkur, Taej" w:date="2014-07-02T01:32:00Z"/>
          <w:sz w:val="24"/>
          <w:lang w:val="en-GB"/>
        </w:rPr>
      </w:pPr>
      <w:r w:rsidRPr="001371E7">
        <w:rPr>
          <w:sz w:val="24"/>
          <w:lang w:val="en-GB"/>
        </w:rPr>
        <w:t>Diagram representation of all CMS family avian-related instruments, including the COP, Scientific Council and its Birds Group, Standing Committee, AEWA, ACAP, Raptor MOU and single SP MOUs, Working Groups, Task Forces</w:t>
      </w:r>
      <w:del w:id="33" w:author="Mundkur, Taej" w:date="2014-07-02T01:32:00Z">
        <w:r w:rsidRPr="00480EC2" w:rsidDel="001371E7">
          <w:rPr>
            <w:sz w:val="24"/>
            <w:lang w:val="en-GB"/>
          </w:rPr>
          <w:delText>, other relevant groups like the taxonomy WG (diagram to be developed).  </w:delText>
        </w:r>
      </w:del>
    </w:p>
    <w:p w:rsidR="001C4DF4" w:rsidRPr="001371E7" w:rsidRDefault="001C4DF4" w:rsidP="001371E7">
      <w:pPr>
        <w:jc w:val="both"/>
        <w:rPr>
          <w:sz w:val="24"/>
          <w:lang w:val="en-GB"/>
        </w:rPr>
      </w:pPr>
    </w:p>
    <w:p w:rsidR="001C4DF4" w:rsidRPr="00480EC2" w:rsidRDefault="001C4DF4" w:rsidP="00605E4B">
      <w:pPr>
        <w:pStyle w:val="ListParagraph"/>
        <w:numPr>
          <w:ilvl w:val="0"/>
          <w:numId w:val="23"/>
        </w:numPr>
        <w:ind w:hanging="720"/>
        <w:jc w:val="both"/>
        <w:rPr>
          <w:b/>
          <w:bCs/>
          <w:sz w:val="24"/>
          <w:lang w:val="en-GB"/>
        </w:rPr>
      </w:pPr>
      <w:r w:rsidRPr="00480EC2">
        <w:rPr>
          <w:b/>
          <w:bCs/>
          <w:sz w:val="24"/>
          <w:lang w:val="en-GB"/>
        </w:rPr>
        <w:t xml:space="preserve">Introduction </w:t>
      </w:r>
    </w:p>
    <w:p w:rsidR="001C4DF4" w:rsidRPr="001C4DF4" w:rsidRDefault="001C4DF4" w:rsidP="001C4DF4">
      <w:pPr>
        <w:jc w:val="both"/>
        <w:rPr>
          <w:b/>
          <w:bCs/>
          <w:iCs/>
          <w:sz w:val="24"/>
          <w:lang w:val="en-GB"/>
        </w:rPr>
      </w:pPr>
    </w:p>
    <w:p w:rsidR="001C4DF4" w:rsidRPr="001C4DF4" w:rsidRDefault="001C4DF4" w:rsidP="001C4DF4">
      <w:pPr>
        <w:jc w:val="both"/>
        <w:rPr>
          <w:bCs/>
          <w:iCs/>
          <w:sz w:val="24"/>
          <w:lang w:val="en-GB"/>
        </w:rPr>
      </w:pPr>
      <w:r w:rsidRPr="001C4DF4">
        <w:rPr>
          <w:bCs/>
          <w:iCs/>
          <w:sz w:val="24"/>
          <w:lang w:val="en-GB"/>
        </w:rPr>
        <w:t>Migratory birds represent one of the great elements of world’s biodiversity and genetic diversity. They are found in all terrestrial and marine ecosystems around the world and are adapted to using natural and manmade habitats. Migratory bird species are exposed to a range of different factors, both natural and anthropogenic, in their annual cycles and throughout their flyways. As a consequence, a significant proportion of migratory species are declining, with some species increasingly threatened with extinction. Besides their amazing beauty and variety, they also provide a wide range of ecosystem services.  Their multidimensional connectedness gives them a special role as ecological keystone species and indicators of the linkages between ecosystems and of ecological change.</w:t>
      </w:r>
    </w:p>
    <w:p w:rsidR="001C4DF4" w:rsidRPr="001C4DF4" w:rsidRDefault="001C4DF4" w:rsidP="001C4DF4">
      <w:pPr>
        <w:jc w:val="both"/>
        <w:rPr>
          <w:bCs/>
          <w:iCs/>
          <w:sz w:val="24"/>
          <w:lang w:val="en-GB"/>
        </w:rPr>
      </w:pPr>
    </w:p>
    <w:p w:rsidR="001C4DF4" w:rsidRPr="001C4DF4" w:rsidRDefault="001C4DF4" w:rsidP="001C4DF4">
      <w:pPr>
        <w:jc w:val="both"/>
        <w:rPr>
          <w:sz w:val="24"/>
          <w:lang w:val="en-GB"/>
        </w:rPr>
      </w:pPr>
      <w:r w:rsidRPr="001C4DF4">
        <w:rPr>
          <w:bCs/>
          <w:iCs/>
          <w:sz w:val="24"/>
          <w:lang w:val="en-GB"/>
        </w:rPr>
        <w:t xml:space="preserve">It is widely recognised that the completion of the annual cycle of these birds strongly depends on national action that can be supported and strengthened by international cooperation. Ensuring their conservation worldwide is a major focus of the Convention on Migratory Species. </w:t>
      </w:r>
      <w:r w:rsidRPr="001C4DF4">
        <w:rPr>
          <w:sz w:val="24"/>
          <w:lang w:val="en-GB"/>
        </w:rPr>
        <w:t xml:space="preserve">CMS Resolution 10.10 on </w:t>
      </w:r>
      <w:r w:rsidRPr="001C4DF4">
        <w:rPr>
          <w:i/>
          <w:sz w:val="24"/>
          <w:lang w:val="en-GB"/>
        </w:rPr>
        <w:t>Guidance on Global Flyway Conservation and Options for Policy Arrangements</w:t>
      </w:r>
      <w:r w:rsidRPr="001C4DF4">
        <w:rPr>
          <w:sz w:val="24"/>
          <w:lang w:val="en-GB"/>
        </w:rPr>
        <w:t xml:space="preserve"> and a number of other CMS resolutions, directly or indirectly are linked to supporting/achieving conservation and management action for the migratory birds and their habitats, monitoring, reducing threats and increasing resources to implement these activities. </w:t>
      </w:r>
    </w:p>
    <w:p w:rsidR="001C4DF4" w:rsidRPr="001C4DF4" w:rsidRDefault="001C4DF4" w:rsidP="001C4DF4">
      <w:pPr>
        <w:jc w:val="both"/>
        <w:rPr>
          <w:bCs/>
          <w:iCs/>
          <w:sz w:val="24"/>
          <w:lang w:val="en-GB"/>
        </w:rPr>
      </w:pPr>
    </w:p>
    <w:p w:rsidR="001C4DF4" w:rsidRPr="001C4DF4" w:rsidRDefault="001C4DF4" w:rsidP="001C4DF4">
      <w:pPr>
        <w:jc w:val="both"/>
        <w:rPr>
          <w:bCs/>
          <w:iCs/>
          <w:sz w:val="24"/>
          <w:lang w:val="en-GB"/>
        </w:rPr>
      </w:pPr>
      <w:r w:rsidRPr="001C4DF4">
        <w:rPr>
          <w:bCs/>
          <w:iCs/>
          <w:sz w:val="24"/>
          <w:lang w:val="en-GB"/>
        </w:rPr>
        <w:t>Moreover, to promote action for migratory birds and other migratory species, t</w:t>
      </w:r>
      <w:r w:rsidRPr="001C4DF4">
        <w:rPr>
          <w:sz w:val="24"/>
          <w:lang w:val="en-GB"/>
        </w:rPr>
        <w:t xml:space="preserve">he CMS is </w:t>
      </w:r>
      <w:r w:rsidR="00480EC2" w:rsidRPr="001C4DF4">
        <w:rPr>
          <w:bCs/>
          <w:iCs/>
          <w:sz w:val="24"/>
          <w:lang w:val="en-GB"/>
        </w:rPr>
        <w:t>developing a</w:t>
      </w:r>
      <w:r w:rsidRPr="001C4DF4">
        <w:rPr>
          <w:bCs/>
          <w:iCs/>
          <w:sz w:val="24"/>
          <w:lang w:val="en-GB"/>
        </w:rPr>
        <w:t xml:space="preserve"> Strategic Plan for Migratory Species 2015-2023 with these following five goals:</w:t>
      </w:r>
    </w:p>
    <w:p w:rsidR="001C4DF4" w:rsidRPr="001C4DF4" w:rsidRDefault="001C4DF4" w:rsidP="001C4DF4">
      <w:pPr>
        <w:jc w:val="both"/>
        <w:rPr>
          <w:bCs/>
          <w:iCs/>
          <w:sz w:val="24"/>
          <w:lang w:val="en-GB"/>
        </w:rPr>
      </w:pPr>
    </w:p>
    <w:p w:rsidR="001C4DF4" w:rsidRPr="001C4DF4" w:rsidRDefault="001C4DF4" w:rsidP="001C4DF4">
      <w:pPr>
        <w:jc w:val="both"/>
        <w:rPr>
          <w:sz w:val="24"/>
          <w:lang w:val="en-GB"/>
        </w:rPr>
      </w:pPr>
      <w:r w:rsidRPr="001F4A86">
        <w:rPr>
          <w:bCs/>
          <w:iCs/>
          <w:sz w:val="24"/>
          <w:u w:val="single"/>
          <w:lang w:val="en-GB"/>
        </w:rPr>
        <w:t>Goal 1</w:t>
      </w:r>
      <w:r w:rsidRPr="001C4DF4">
        <w:rPr>
          <w:bCs/>
          <w:iCs/>
          <w:sz w:val="24"/>
          <w:lang w:val="en-GB"/>
        </w:rPr>
        <w:t>: Address the underlying causes of decline of migratory species by mainstreaming relevant</w:t>
      </w:r>
      <w:r w:rsidRPr="001C4DF4">
        <w:rPr>
          <w:sz w:val="24"/>
          <w:lang w:val="en-GB"/>
        </w:rPr>
        <w:t xml:space="preserve"> conservation and sustainable use priorities across government and society</w:t>
      </w:r>
    </w:p>
    <w:p w:rsidR="001C4DF4" w:rsidRPr="001C4DF4" w:rsidRDefault="001C4DF4" w:rsidP="001C4DF4">
      <w:pPr>
        <w:jc w:val="both"/>
        <w:rPr>
          <w:sz w:val="24"/>
          <w:lang w:val="en-GB"/>
        </w:rPr>
      </w:pPr>
      <w:r w:rsidRPr="001F4A86">
        <w:rPr>
          <w:sz w:val="24"/>
          <w:u w:val="single"/>
          <w:lang w:val="en-GB"/>
        </w:rPr>
        <w:t>Goal 2</w:t>
      </w:r>
      <w:r w:rsidRPr="001C4DF4">
        <w:rPr>
          <w:sz w:val="24"/>
          <w:lang w:val="en-GB"/>
        </w:rPr>
        <w:t xml:space="preserve">: Reduce the direct pressures on migratory species and their habitats </w:t>
      </w:r>
    </w:p>
    <w:p w:rsidR="001C4DF4" w:rsidRPr="001C4DF4" w:rsidRDefault="001C4DF4" w:rsidP="001C4DF4">
      <w:pPr>
        <w:jc w:val="both"/>
        <w:rPr>
          <w:sz w:val="24"/>
          <w:lang w:val="en-GB"/>
        </w:rPr>
      </w:pPr>
      <w:r w:rsidRPr="001F4A86">
        <w:rPr>
          <w:sz w:val="24"/>
          <w:u w:val="single"/>
          <w:lang w:val="en-GB"/>
        </w:rPr>
        <w:t>Goal 3</w:t>
      </w:r>
      <w:r w:rsidRPr="001C4DF4">
        <w:rPr>
          <w:sz w:val="24"/>
          <w:lang w:val="en-GB"/>
        </w:rPr>
        <w:t>: Improve the conservation status of migratory species and the ecological connectivity and resilience of their habitats</w:t>
      </w:r>
    </w:p>
    <w:p w:rsidR="001C4DF4" w:rsidRPr="001C4DF4" w:rsidRDefault="001C4DF4" w:rsidP="001C4DF4">
      <w:pPr>
        <w:jc w:val="both"/>
        <w:rPr>
          <w:sz w:val="24"/>
          <w:lang w:val="en-GB"/>
        </w:rPr>
      </w:pPr>
      <w:r w:rsidRPr="001F4A86">
        <w:rPr>
          <w:sz w:val="24"/>
          <w:u w:val="single"/>
          <w:lang w:val="en-GB"/>
        </w:rPr>
        <w:t>Goal 4</w:t>
      </w:r>
      <w:r w:rsidRPr="001C4DF4">
        <w:rPr>
          <w:sz w:val="24"/>
          <w:lang w:val="en-GB"/>
        </w:rPr>
        <w:t>:  Enhance the benefits to all from the favourable conservation status of migratory species</w:t>
      </w:r>
    </w:p>
    <w:p w:rsidR="001C4DF4" w:rsidRPr="001C4DF4" w:rsidRDefault="001C4DF4" w:rsidP="001C4DF4">
      <w:pPr>
        <w:jc w:val="both"/>
        <w:rPr>
          <w:sz w:val="24"/>
          <w:lang w:val="en-GB"/>
        </w:rPr>
      </w:pPr>
      <w:bookmarkStart w:id="34" w:name="GoalD"/>
      <w:bookmarkEnd w:id="34"/>
      <w:r w:rsidRPr="001F4A86">
        <w:rPr>
          <w:sz w:val="24"/>
          <w:u w:val="single"/>
          <w:lang w:val="en-GB"/>
        </w:rPr>
        <w:t>Goal 5</w:t>
      </w:r>
      <w:r w:rsidRPr="001C4DF4">
        <w:rPr>
          <w:sz w:val="24"/>
          <w:lang w:val="en-GB"/>
        </w:rPr>
        <w:t>:  Enhance implementation through participatory planning, knowledge management and capacity building</w:t>
      </w:r>
    </w:p>
    <w:p w:rsidR="001C4DF4" w:rsidRPr="001C4DF4" w:rsidRDefault="001C4DF4" w:rsidP="001C4DF4">
      <w:pPr>
        <w:jc w:val="both"/>
        <w:rPr>
          <w:sz w:val="24"/>
          <w:lang w:val="en-GB"/>
        </w:rPr>
      </w:pPr>
    </w:p>
    <w:p w:rsidR="001C4DF4" w:rsidRPr="001C4DF4" w:rsidRDefault="001C4DF4" w:rsidP="001C4DF4">
      <w:pPr>
        <w:jc w:val="both"/>
        <w:rPr>
          <w:bCs/>
          <w:iCs/>
          <w:sz w:val="24"/>
          <w:lang w:val="en-GB"/>
        </w:rPr>
      </w:pPr>
      <w:r w:rsidRPr="001C4DF4">
        <w:rPr>
          <w:bCs/>
          <w:iCs/>
          <w:sz w:val="24"/>
          <w:lang w:val="en-GB"/>
        </w:rPr>
        <w:t xml:space="preserve">These goals are based on the Strategic Plan for Biodiversity and its Aichi Targets approved by Parties of the Convention on Biological Diversity; and of these, two targets are particularly relevant to migratory birds: </w:t>
      </w:r>
    </w:p>
    <w:p w:rsidR="001C4DF4" w:rsidRPr="001C4DF4" w:rsidRDefault="001C4DF4" w:rsidP="001C4DF4">
      <w:pPr>
        <w:jc w:val="both"/>
        <w:rPr>
          <w:bCs/>
          <w:iCs/>
          <w:sz w:val="24"/>
          <w:lang w:val="en-GB"/>
        </w:rPr>
      </w:pPr>
    </w:p>
    <w:p w:rsidR="001C4DF4" w:rsidRPr="001C4DF4" w:rsidRDefault="001C4DF4" w:rsidP="001C4DF4">
      <w:pPr>
        <w:jc w:val="both"/>
        <w:rPr>
          <w:sz w:val="24"/>
          <w:lang w:val="en-GB"/>
        </w:rPr>
      </w:pPr>
      <w:r w:rsidRPr="001C4DF4">
        <w:rPr>
          <w:b/>
          <w:bCs/>
          <w:sz w:val="24"/>
          <w:lang w:val="en-GB"/>
        </w:rPr>
        <w:t xml:space="preserve">Target 11 - </w:t>
      </w:r>
      <w:r w:rsidRPr="001C4DF4">
        <w:rPr>
          <w:sz w:val="24"/>
          <w:lang w:val="en-GB"/>
        </w:rPr>
        <w:t>By 2020, at least 17 per cent of terrestrial and inland water, and 10 per cent of coastal and marine areas, especially areas of particular importance for biodiversity and ecosystem services, are conserved through effectively and equitably managed, ecologically representative and well-connected systems of protected areas and other effective area-based conservation measures, and integrated into the wider</w:t>
      </w:r>
      <w:r w:rsidR="00713E80">
        <w:rPr>
          <w:sz w:val="24"/>
          <w:lang w:val="en-GB"/>
        </w:rPr>
        <w:t xml:space="preserve"> landscapes and seascapes.</w:t>
      </w:r>
    </w:p>
    <w:p w:rsidR="00713E80" w:rsidRDefault="00713E80" w:rsidP="001C4DF4">
      <w:pPr>
        <w:jc w:val="both"/>
        <w:rPr>
          <w:b/>
          <w:bCs/>
          <w:sz w:val="24"/>
          <w:lang w:val="en-GB"/>
        </w:rPr>
      </w:pPr>
    </w:p>
    <w:p w:rsidR="001C4DF4" w:rsidRPr="001C4DF4" w:rsidRDefault="001C4DF4" w:rsidP="001C4DF4">
      <w:pPr>
        <w:jc w:val="both"/>
        <w:rPr>
          <w:sz w:val="24"/>
          <w:lang w:val="en-GB"/>
        </w:rPr>
      </w:pPr>
      <w:r w:rsidRPr="001C4DF4">
        <w:rPr>
          <w:b/>
          <w:bCs/>
          <w:sz w:val="24"/>
          <w:lang w:val="en-GB"/>
        </w:rPr>
        <w:t>Target 12</w:t>
      </w:r>
      <w:r w:rsidRPr="001C4DF4">
        <w:rPr>
          <w:sz w:val="24"/>
          <w:lang w:val="en-GB"/>
        </w:rPr>
        <w:t xml:space="preserve"> - By 2020 the extinction of known threatened species has been prevented and their conservation status, particularly of those most in decline, has been improved and sustained.</w:t>
      </w:r>
    </w:p>
    <w:p w:rsidR="001C4DF4" w:rsidRPr="001C4DF4" w:rsidRDefault="001C4DF4" w:rsidP="001C4DF4">
      <w:pPr>
        <w:jc w:val="both"/>
        <w:rPr>
          <w:b/>
          <w:bCs/>
          <w:iCs/>
          <w:sz w:val="24"/>
          <w:lang w:val="en-GB"/>
        </w:rPr>
      </w:pPr>
    </w:p>
    <w:p w:rsidR="001C4DF4" w:rsidRPr="001C4DF4" w:rsidRDefault="001C4DF4" w:rsidP="001C4DF4">
      <w:pPr>
        <w:jc w:val="both"/>
        <w:rPr>
          <w:sz w:val="24"/>
          <w:lang w:val="en-GB"/>
        </w:rPr>
      </w:pPr>
      <w:r w:rsidRPr="001C4DF4">
        <w:rPr>
          <w:sz w:val="24"/>
          <w:lang w:val="en-GB"/>
        </w:rPr>
        <w:t>The aim here is to bring together all the major actions required to promote the conservation of migratory birds and their habitats into a single Programme of Work for the world’s flyways. This POW aims to focus on the migratory birds rather than on the Convention itself, in keeping with the aim of the new Strategic Plan of Migratory Species.</w:t>
      </w:r>
      <w:r w:rsidRPr="001C4DF4">
        <w:rPr>
          <w:bCs/>
          <w:iCs/>
          <w:sz w:val="24"/>
          <w:lang w:val="en-GB"/>
        </w:rPr>
        <w:t xml:space="preserve"> The aim is also to encourage cooperation and streamlining of actions as well to </w:t>
      </w:r>
      <w:r w:rsidRPr="001C4DF4">
        <w:rPr>
          <w:sz w:val="24"/>
          <w:lang w:val="en-GB"/>
        </w:rPr>
        <w:t>avoid unnecessary duplication with existing thematic work programmes and other ongoing/planned initiatives within and outside of the CMS family.</w:t>
      </w:r>
    </w:p>
    <w:p w:rsidR="00480EC2" w:rsidRDefault="00480EC2" w:rsidP="001C4DF4">
      <w:pPr>
        <w:jc w:val="both"/>
        <w:rPr>
          <w:b/>
          <w:bCs/>
          <w:sz w:val="24"/>
          <w:lang w:val="en-GB"/>
        </w:rPr>
      </w:pPr>
    </w:p>
    <w:p w:rsidR="001C4DF4" w:rsidRPr="00480EC2" w:rsidRDefault="001C4DF4" w:rsidP="00605E4B">
      <w:pPr>
        <w:pStyle w:val="ListParagraph"/>
        <w:numPr>
          <w:ilvl w:val="0"/>
          <w:numId w:val="23"/>
        </w:numPr>
        <w:ind w:hanging="720"/>
        <w:jc w:val="both"/>
        <w:rPr>
          <w:b/>
          <w:bCs/>
          <w:sz w:val="24"/>
          <w:lang w:val="en-GB"/>
        </w:rPr>
      </w:pPr>
      <w:r w:rsidRPr="00480EC2">
        <w:rPr>
          <w:b/>
          <w:bCs/>
          <w:sz w:val="24"/>
          <w:lang w:val="en-GB"/>
        </w:rPr>
        <w:t>Purpose</w:t>
      </w:r>
    </w:p>
    <w:p w:rsidR="001C4DF4" w:rsidRPr="001C4DF4" w:rsidRDefault="001C4DF4" w:rsidP="001C4DF4">
      <w:pPr>
        <w:jc w:val="both"/>
        <w:rPr>
          <w:bCs/>
          <w:iCs/>
          <w:sz w:val="24"/>
          <w:lang w:val="en-GB"/>
        </w:rPr>
      </w:pPr>
    </w:p>
    <w:p w:rsidR="001C4DF4" w:rsidRPr="001C4DF4" w:rsidRDefault="001C4DF4" w:rsidP="001C4DF4">
      <w:pPr>
        <w:jc w:val="both"/>
        <w:rPr>
          <w:sz w:val="24"/>
          <w:lang w:val="en-GB"/>
        </w:rPr>
      </w:pPr>
      <w:r w:rsidRPr="001C4DF4">
        <w:rPr>
          <w:bCs/>
          <w:iCs/>
          <w:sz w:val="24"/>
          <w:lang w:val="en-GB"/>
        </w:rPr>
        <w:t>The overall purpose of the POW is to identify and promote implementation of activities at the international and national levels that will effectively contribute to an improvement in the status of migratory birds and their habitats worldwide. This should also achieve an improvement in migratory bird species throughout the world’s flyways by:</w:t>
      </w:r>
      <w:r w:rsidRPr="001C4DF4">
        <w:rPr>
          <w:sz w:val="24"/>
          <w:lang w:val="en-GB"/>
        </w:rPr>
        <w:t xml:space="preserve"> </w:t>
      </w:r>
    </w:p>
    <w:p w:rsidR="001C4DF4" w:rsidRPr="001C4DF4" w:rsidRDefault="001C4DF4" w:rsidP="001C4DF4">
      <w:pPr>
        <w:jc w:val="both"/>
        <w:rPr>
          <w:bCs/>
          <w:iCs/>
          <w:sz w:val="24"/>
          <w:lang w:val="en-GB"/>
        </w:rPr>
      </w:pPr>
      <w:r w:rsidRPr="001C4DF4">
        <w:rPr>
          <w:bCs/>
          <w:iCs/>
          <w:sz w:val="24"/>
          <w:lang w:val="en-GB"/>
        </w:rPr>
        <w:t xml:space="preserve">(a) </w:t>
      </w:r>
      <w:r w:rsidR="003833EB" w:rsidRPr="001C4DF4">
        <w:rPr>
          <w:bCs/>
          <w:iCs/>
          <w:sz w:val="24"/>
          <w:lang w:val="en-GB"/>
        </w:rPr>
        <w:t>Providing</w:t>
      </w:r>
      <w:r w:rsidRPr="001C4DF4">
        <w:rPr>
          <w:bCs/>
          <w:iCs/>
          <w:sz w:val="24"/>
          <w:lang w:val="en-GB"/>
        </w:rPr>
        <w:t xml:space="preserve"> a framework for effective protection of migratory birds throughout their life-cycles,</w:t>
      </w:r>
    </w:p>
    <w:p w:rsidR="001C4DF4" w:rsidRPr="001C4DF4" w:rsidRDefault="001C4DF4" w:rsidP="001C4DF4">
      <w:pPr>
        <w:jc w:val="both"/>
        <w:rPr>
          <w:bCs/>
          <w:iCs/>
          <w:sz w:val="24"/>
          <w:lang w:val="en-GB"/>
        </w:rPr>
      </w:pPr>
      <w:r w:rsidRPr="001C4DF4">
        <w:rPr>
          <w:bCs/>
          <w:iCs/>
          <w:sz w:val="24"/>
          <w:lang w:val="en-GB"/>
        </w:rPr>
        <w:t xml:space="preserve">(b) </w:t>
      </w:r>
      <w:r w:rsidR="003833EB" w:rsidRPr="001C4DF4">
        <w:rPr>
          <w:bCs/>
          <w:iCs/>
          <w:sz w:val="24"/>
          <w:lang w:val="en-GB"/>
        </w:rPr>
        <w:t>Enhancing</w:t>
      </w:r>
      <w:r w:rsidRPr="001C4DF4">
        <w:rPr>
          <w:bCs/>
          <w:iCs/>
          <w:sz w:val="24"/>
          <w:lang w:val="en-GB"/>
        </w:rPr>
        <w:t xml:space="preserve"> synergies among relevant flyway-rela</w:t>
      </w:r>
      <w:r w:rsidR="00713E80">
        <w:rPr>
          <w:bCs/>
          <w:iCs/>
          <w:sz w:val="24"/>
          <w:lang w:val="en-GB"/>
        </w:rPr>
        <w:t>ted instruments and programmes.</w:t>
      </w:r>
    </w:p>
    <w:p w:rsidR="001C4DF4" w:rsidRPr="001C4DF4" w:rsidRDefault="001C4DF4" w:rsidP="001C4DF4">
      <w:pPr>
        <w:jc w:val="both"/>
        <w:rPr>
          <w:bCs/>
          <w:iCs/>
          <w:sz w:val="24"/>
          <w:lang w:val="en-GB"/>
        </w:rPr>
      </w:pPr>
    </w:p>
    <w:p w:rsidR="001C4DF4" w:rsidRPr="001C4DF4" w:rsidRDefault="001C4DF4" w:rsidP="001C4DF4">
      <w:pPr>
        <w:jc w:val="both"/>
        <w:rPr>
          <w:sz w:val="24"/>
          <w:lang w:val="en-GB"/>
        </w:rPr>
      </w:pPr>
      <w:r w:rsidRPr="001C4DF4">
        <w:rPr>
          <w:bCs/>
          <w:iCs/>
          <w:sz w:val="24"/>
          <w:lang w:val="en-GB"/>
        </w:rPr>
        <w:t xml:space="preserve">The POW is </w:t>
      </w:r>
      <w:r w:rsidRPr="001C4DF4">
        <w:rPr>
          <w:sz w:val="24"/>
          <w:lang w:val="en-GB"/>
        </w:rPr>
        <w:t xml:space="preserve">intended to assist Parties (and non-Parties) in establishing national programmes of work (action plans) through identifying priority actions, indicators, key stakeholders and time frames. At a national level, Parties may select from, adapt, and/or add to the activities suggested in the POW according to particular national and local conditions and their level of development. </w:t>
      </w:r>
    </w:p>
    <w:p w:rsidR="001C4DF4" w:rsidRPr="001C4DF4" w:rsidRDefault="001C4DF4" w:rsidP="001C4DF4">
      <w:pPr>
        <w:jc w:val="both"/>
        <w:rPr>
          <w:sz w:val="24"/>
          <w:lang w:val="en-GB"/>
        </w:rPr>
      </w:pPr>
    </w:p>
    <w:p w:rsidR="001C4DF4" w:rsidRPr="001C4DF4" w:rsidRDefault="001C4DF4" w:rsidP="001C4DF4">
      <w:pPr>
        <w:jc w:val="both"/>
        <w:rPr>
          <w:sz w:val="24"/>
          <w:lang w:val="en-GB"/>
        </w:rPr>
      </w:pPr>
      <w:r w:rsidRPr="001C4DF4">
        <w:rPr>
          <w:sz w:val="24"/>
          <w:lang w:val="en-GB"/>
        </w:rPr>
        <w:t xml:space="preserve">The POW also aims to promote synergies and coordination with relevant programmes of various international organizations, NGOs and the wider public. It therefore </w:t>
      </w:r>
      <w:r w:rsidRPr="001C4DF4">
        <w:rPr>
          <w:bCs/>
          <w:iCs/>
          <w:sz w:val="24"/>
          <w:lang w:val="en-GB"/>
        </w:rPr>
        <w:t xml:space="preserve">outlines priority activities directed at a range of various stakeholders according to their responsibilities/mandates and interests to work in collaboration for achieving the required outcomes. </w:t>
      </w:r>
    </w:p>
    <w:p w:rsidR="001C4DF4" w:rsidRPr="001C4DF4" w:rsidRDefault="001C4DF4" w:rsidP="001C4DF4">
      <w:pPr>
        <w:jc w:val="both"/>
        <w:rPr>
          <w:sz w:val="24"/>
          <w:lang w:val="en-GB"/>
        </w:rPr>
      </w:pPr>
    </w:p>
    <w:p w:rsidR="001C4DF4" w:rsidRDefault="001C4DF4" w:rsidP="001C4DF4">
      <w:pPr>
        <w:jc w:val="both"/>
        <w:rPr>
          <w:sz w:val="24"/>
          <w:lang w:val="en-GB"/>
        </w:rPr>
      </w:pPr>
      <w:r w:rsidRPr="001C4DF4">
        <w:rPr>
          <w:sz w:val="24"/>
          <w:lang w:val="en-GB"/>
        </w:rPr>
        <w:t>Planning and implementation of actions require close communication and consultation with local communities to ensure the plans and actions adequately take into consideration local needs and priorities and benefit to local livelihoods.</w:t>
      </w:r>
    </w:p>
    <w:p w:rsidR="00480EC2" w:rsidRPr="001C4DF4" w:rsidRDefault="00480EC2" w:rsidP="001C4DF4">
      <w:pPr>
        <w:jc w:val="both"/>
        <w:rPr>
          <w:sz w:val="24"/>
          <w:lang w:val="en-GB"/>
        </w:rPr>
      </w:pPr>
    </w:p>
    <w:p w:rsidR="001C4DF4" w:rsidRDefault="001C4DF4" w:rsidP="00605E4B">
      <w:pPr>
        <w:pStyle w:val="ListParagraph"/>
        <w:numPr>
          <w:ilvl w:val="0"/>
          <w:numId w:val="23"/>
        </w:numPr>
        <w:ind w:hanging="720"/>
        <w:jc w:val="both"/>
        <w:rPr>
          <w:b/>
          <w:bCs/>
          <w:sz w:val="24"/>
          <w:lang w:val="en-ZA"/>
        </w:rPr>
      </w:pPr>
      <w:r w:rsidRPr="00480EC2">
        <w:rPr>
          <w:b/>
          <w:bCs/>
          <w:sz w:val="24"/>
          <w:lang w:val="en-ZA"/>
        </w:rPr>
        <w:t xml:space="preserve">Main themes </w:t>
      </w:r>
    </w:p>
    <w:p w:rsidR="00480EC2" w:rsidRPr="00480EC2" w:rsidRDefault="00480EC2" w:rsidP="00480EC2">
      <w:pPr>
        <w:pStyle w:val="ListParagraph"/>
        <w:jc w:val="both"/>
        <w:rPr>
          <w:b/>
          <w:bCs/>
          <w:sz w:val="24"/>
          <w:lang w:val="en-ZA"/>
        </w:rPr>
      </w:pPr>
    </w:p>
    <w:p w:rsidR="001C4DF4" w:rsidRPr="001C4DF4" w:rsidRDefault="001C4DF4" w:rsidP="001C4DF4">
      <w:pPr>
        <w:jc w:val="both"/>
        <w:rPr>
          <w:sz w:val="24"/>
          <w:lang w:val="en-GB"/>
        </w:rPr>
      </w:pPr>
      <w:r w:rsidRPr="001C4DF4">
        <w:rPr>
          <w:sz w:val="24"/>
          <w:lang w:val="en-GB"/>
        </w:rPr>
        <w:t>The POW is presented as six main themes; the first four themes are centred on improving conservation of birds and their habitats, while the latter two are to support their implementation.</w:t>
      </w:r>
    </w:p>
    <w:p w:rsidR="001C4DF4" w:rsidRPr="001C4DF4" w:rsidRDefault="001C4DF4" w:rsidP="001C4DF4">
      <w:pPr>
        <w:jc w:val="both"/>
        <w:rPr>
          <w:sz w:val="24"/>
          <w:lang w:val="en-GB"/>
        </w:rPr>
      </w:pPr>
    </w:p>
    <w:p w:rsidR="001C4DF4" w:rsidRPr="001C4DF4" w:rsidRDefault="001C4DF4" w:rsidP="001C4DF4">
      <w:pPr>
        <w:jc w:val="both"/>
        <w:rPr>
          <w:sz w:val="24"/>
          <w:lang w:val="en-GB"/>
        </w:rPr>
      </w:pPr>
      <w:r w:rsidRPr="001C4DF4">
        <w:rPr>
          <w:sz w:val="24"/>
          <w:lang w:val="en-GB"/>
        </w:rPr>
        <w:t xml:space="preserve">A. Ensuring Migratory Bird Conservation through Flyway/ Ecological Networks and Critical Sites and </w:t>
      </w:r>
      <w:r w:rsidR="000F23A2">
        <w:rPr>
          <w:sz w:val="24"/>
          <w:lang w:val="en-GB"/>
        </w:rPr>
        <w:t xml:space="preserve">Habitats and </w:t>
      </w:r>
      <w:r w:rsidRPr="001C4DF4">
        <w:rPr>
          <w:sz w:val="24"/>
          <w:lang w:val="en-GB"/>
        </w:rPr>
        <w:t xml:space="preserve">Addressing Key Threats </w:t>
      </w:r>
    </w:p>
    <w:p w:rsidR="001C4DF4" w:rsidRPr="001C4DF4" w:rsidRDefault="001C4DF4" w:rsidP="001C4DF4">
      <w:pPr>
        <w:jc w:val="both"/>
        <w:rPr>
          <w:sz w:val="24"/>
          <w:lang w:val="en-GB"/>
        </w:rPr>
      </w:pPr>
      <w:r w:rsidRPr="001C4DF4">
        <w:rPr>
          <w:sz w:val="24"/>
          <w:lang w:val="en-GB"/>
        </w:rPr>
        <w:t xml:space="preserve">B. Flyway-specific Actions </w:t>
      </w:r>
    </w:p>
    <w:p w:rsidR="001C4DF4" w:rsidRPr="001C4DF4" w:rsidRDefault="001C4DF4" w:rsidP="001C4DF4">
      <w:pPr>
        <w:jc w:val="both"/>
        <w:rPr>
          <w:sz w:val="24"/>
          <w:lang w:val="en-GB"/>
        </w:rPr>
      </w:pPr>
      <w:r w:rsidRPr="001C4DF4">
        <w:rPr>
          <w:sz w:val="24"/>
          <w:lang w:val="en-GB"/>
        </w:rPr>
        <w:t>C. Enhancing knowledge to support flyway conservation</w:t>
      </w:r>
    </w:p>
    <w:p w:rsidR="001C4DF4" w:rsidRPr="001C4DF4" w:rsidRDefault="001C4DF4" w:rsidP="001C4DF4">
      <w:pPr>
        <w:jc w:val="both"/>
        <w:rPr>
          <w:sz w:val="24"/>
          <w:lang w:val="en-GB"/>
        </w:rPr>
      </w:pPr>
      <w:r w:rsidRPr="001C4DF4">
        <w:rPr>
          <w:sz w:val="24"/>
          <w:lang w:val="en-GB"/>
        </w:rPr>
        <w:t xml:space="preserve">D. Awareness </w:t>
      </w:r>
      <w:proofErr w:type="gramStart"/>
      <w:r w:rsidRPr="001C4DF4">
        <w:rPr>
          <w:sz w:val="24"/>
          <w:lang w:val="en-GB"/>
        </w:rPr>
        <w:t>raising</w:t>
      </w:r>
      <w:proofErr w:type="gramEnd"/>
      <w:r w:rsidRPr="001C4DF4">
        <w:rPr>
          <w:sz w:val="24"/>
          <w:lang w:val="en-GB"/>
        </w:rPr>
        <w:tab/>
      </w:r>
    </w:p>
    <w:p w:rsidR="001C4DF4" w:rsidRPr="001C4DF4" w:rsidRDefault="001C4DF4" w:rsidP="001C4DF4">
      <w:pPr>
        <w:jc w:val="both"/>
        <w:rPr>
          <w:sz w:val="24"/>
          <w:lang w:val="en-GB"/>
        </w:rPr>
      </w:pPr>
      <w:r w:rsidRPr="001C4DF4">
        <w:rPr>
          <w:sz w:val="24"/>
          <w:lang w:val="en-GB"/>
        </w:rPr>
        <w:t>E. Monitoring and reporting</w:t>
      </w:r>
    </w:p>
    <w:p w:rsidR="001C4DF4" w:rsidRPr="001C4DF4" w:rsidRDefault="001C4DF4" w:rsidP="001C4DF4">
      <w:pPr>
        <w:jc w:val="both"/>
        <w:rPr>
          <w:sz w:val="24"/>
          <w:lang w:val="en-GB"/>
        </w:rPr>
      </w:pPr>
      <w:r w:rsidRPr="001C4DF4">
        <w:rPr>
          <w:sz w:val="24"/>
          <w:lang w:val="en-GB"/>
        </w:rPr>
        <w:t>F. Resourcing implementation</w:t>
      </w:r>
      <w:r w:rsidRPr="001C4DF4">
        <w:rPr>
          <w:sz w:val="24"/>
          <w:lang w:val="en-GB"/>
        </w:rPr>
        <w:tab/>
      </w:r>
    </w:p>
    <w:p w:rsidR="001C4DF4" w:rsidRPr="001C4DF4" w:rsidRDefault="001C4DF4" w:rsidP="001C4DF4">
      <w:pPr>
        <w:jc w:val="both"/>
        <w:rPr>
          <w:sz w:val="24"/>
          <w:lang w:val="en-GB"/>
        </w:rPr>
      </w:pPr>
    </w:p>
    <w:p w:rsidR="001C4DF4" w:rsidRPr="001C4DF4" w:rsidRDefault="001C4DF4" w:rsidP="001C4DF4">
      <w:pPr>
        <w:jc w:val="both"/>
        <w:rPr>
          <w:sz w:val="24"/>
          <w:lang w:val="en-GB"/>
        </w:rPr>
      </w:pPr>
      <w:r w:rsidRPr="001C4DF4">
        <w:rPr>
          <w:sz w:val="24"/>
          <w:lang w:val="en-GB"/>
        </w:rPr>
        <w:t xml:space="preserve">The accompanying Annex I </w:t>
      </w:r>
      <w:proofErr w:type="gramStart"/>
      <w:r w:rsidRPr="001C4DF4">
        <w:rPr>
          <w:sz w:val="24"/>
          <w:lang w:val="en-GB"/>
        </w:rPr>
        <w:t>provides</w:t>
      </w:r>
      <w:proofErr w:type="gramEnd"/>
      <w:r w:rsidRPr="001C4DF4">
        <w:rPr>
          <w:sz w:val="24"/>
          <w:lang w:val="en-GB"/>
        </w:rPr>
        <w:t xml:space="preserve"> details of the priority actions, indicators, key stakeholders, CMS family instruments (Agreements, MOUs, Action Plans and Working Groups) and proposed time frames.</w:t>
      </w:r>
    </w:p>
    <w:p w:rsidR="00480EC2" w:rsidRDefault="00480EC2" w:rsidP="001C4DF4">
      <w:pPr>
        <w:jc w:val="both"/>
        <w:rPr>
          <w:b/>
          <w:bCs/>
          <w:sz w:val="24"/>
          <w:lang w:val="en-GB"/>
        </w:rPr>
      </w:pPr>
    </w:p>
    <w:p w:rsidR="001C4DF4" w:rsidRPr="00480EC2" w:rsidRDefault="001C4DF4" w:rsidP="00605E4B">
      <w:pPr>
        <w:pStyle w:val="ListParagraph"/>
        <w:numPr>
          <w:ilvl w:val="0"/>
          <w:numId w:val="23"/>
        </w:numPr>
        <w:ind w:hanging="720"/>
        <w:jc w:val="both"/>
        <w:rPr>
          <w:b/>
          <w:bCs/>
          <w:sz w:val="24"/>
          <w:lang w:val="en-GB"/>
        </w:rPr>
      </w:pPr>
      <w:r w:rsidRPr="00480EC2">
        <w:rPr>
          <w:b/>
          <w:bCs/>
          <w:sz w:val="24"/>
          <w:lang w:val="en-GB"/>
        </w:rPr>
        <w:t>Outcome targets – by 202</w:t>
      </w:r>
      <w:ins w:id="35" w:author="Mundkur, Taej" w:date="2014-07-01T00:14:00Z">
        <w:r w:rsidR="00DD36EC">
          <w:rPr>
            <w:b/>
            <w:bCs/>
            <w:sz w:val="24"/>
            <w:lang w:val="en-GB"/>
          </w:rPr>
          <w:t>3</w:t>
        </w:r>
      </w:ins>
      <w:del w:id="36" w:author="Mundkur, Taej" w:date="2014-07-01T00:14:00Z">
        <w:r w:rsidRPr="00480EC2" w:rsidDel="00DD36EC">
          <w:rPr>
            <w:b/>
            <w:bCs/>
            <w:sz w:val="24"/>
            <w:lang w:val="en-GB"/>
          </w:rPr>
          <w:delText>0</w:delText>
        </w:r>
      </w:del>
    </w:p>
    <w:p w:rsidR="001C4DF4" w:rsidRPr="001C4DF4" w:rsidRDefault="001C4DF4" w:rsidP="001C4DF4">
      <w:pPr>
        <w:jc w:val="both"/>
        <w:rPr>
          <w:sz w:val="24"/>
          <w:lang w:val="en-GB"/>
        </w:rPr>
      </w:pPr>
    </w:p>
    <w:p w:rsidR="001C4DF4" w:rsidRPr="001C4DF4" w:rsidRDefault="001C4DF4" w:rsidP="001C4DF4">
      <w:pPr>
        <w:jc w:val="both"/>
        <w:rPr>
          <w:b/>
          <w:sz w:val="24"/>
          <w:lang w:val="en-GB"/>
        </w:rPr>
      </w:pPr>
      <w:r w:rsidRPr="001C4DF4">
        <w:rPr>
          <w:b/>
          <w:sz w:val="24"/>
          <w:lang w:val="en-GB"/>
        </w:rPr>
        <w:t>All flyway range states have:</w:t>
      </w:r>
    </w:p>
    <w:p w:rsidR="001C4DF4" w:rsidRPr="001C4DF4" w:rsidRDefault="001C4DF4" w:rsidP="00605E4B">
      <w:pPr>
        <w:numPr>
          <w:ilvl w:val="0"/>
          <w:numId w:val="6"/>
        </w:numPr>
        <w:jc w:val="both"/>
        <w:rPr>
          <w:sz w:val="24"/>
          <w:lang w:val="en-GB"/>
        </w:rPr>
      </w:pPr>
      <w:r w:rsidRPr="001C4DF4">
        <w:rPr>
          <w:sz w:val="24"/>
          <w:lang w:val="en-GB"/>
        </w:rPr>
        <w:t>Become signatories to  MOUs and Agreements relevant to the POW in their flyways</w:t>
      </w:r>
    </w:p>
    <w:p w:rsidR="001C4DF4" w:rsidRPr="001C4DF4" w:rsidRDefault="001C4DF4" w:rsidP="00605E4B">
      <w:pPr>
        <w:numPr>
          <w:ilvl w:val="0"/>
          <w:numId w:val="6"/>
        </w:numPr>
        <w:jc w:val="both"/>
        <w:rPr>
          <w:sz w:val="24"/>
          <w:lang w:val="en-GB"/>
        </w:rPr>
      </w:pPr>
      <w:r w:rsidRPr="001C4DF4">
        <w:rPr>
          <w:sz w:val="24"/>
          <w:lang w:val="en-GB"/>
        </w:rPr>
        <w:t xml:space="preserve">Strengthened capacity to implement the POW  </w:t>
      </w:r>
    </w:p>
    <w:p w:rsidR="001C4DF4" w:rsidRPr="001C4DF4" w:rsidRDefault="001C4DF4" w:rsidP="00605E4B">
      <w:pPr>
        <w:numPr>
          <w:ilvl w:val="0"/>
          <w:numId w:val="6"/>
        </w:numPr>
        <w:jc w:val="both"/>
        <w:rPr>
          <w:sz w:val="24"/>
          <w:lang w:val="en-GB"/>
        </w:rPr>
      </w:pPr>
      <w:r w:rsidRPr="001C4DF4">
        <w:rPr>
          <w:sz w:val="24"/>
          <w:lang w:val="en-GB"/>
        </w:rPr>
        <w:t xml:space="preserve">Raised awareness of target audiences on the importance of conservation measures for migratory birds and their habitats </w:t>
      </w:r>
    </w:p>
    <w:p w:rsidR="001C4DF4" w:rsidRPr="001C4DF4" w:rsidRDefault="001C4DF4" w:rsidP="00605E4B">
      <w:pPr>
        <w:numPr>
          <w:ilvl w:val="0"/>
          <w:numId w:val="6"/>
        </w:numPr>
        <w:jc w:val="both"/>
        <w:rPr>
          <w:sz w:val="24"/>
          <w:lang w:val="en-GB"/>
        </w:rPr>
      </w:pPr>
      <w:r w:rsidRPr="001C4DF4">
        <w:rPr>
          <w:sz w:val="24"/>
          <w:lang w:val="en-GB"/>
        </w:rPr>
        <w:t xml:space="preserve">Developed plans to put the POW into effect (according to their national circumstances and needs) and incorporated these into National Biodiversity Strategies and Action Plans </w:t>
      </w:r>
    </w:p>
    <w:p w:rsidR="001C4DF4" w:rsidRPr="001C4DF4" w:rsidRDefault="001C4DF4" w:rsidP="00605E4B">
      <w:pPr>
        <w:numPr>
          <w:ilvl w:val="0"/>
          <w:numId w:val="6"/>
        </w:numPr>
        <w:jc w:val="both"/>
        <w:rPr>
          <w:sz w:val="24"/>
          <w:lang w:val="en-GB"/>
        </w:rPr>
      </w:pPr>
      <w:r w:rsidRPr="001C4DF4">
        <w:rPr>
          <w:sz w:val="24"/>
          <w:lang w:val="en-GB"/>
        </w:rPr>
        <w:t>Secured the necessary finance and made substantial progress in POW implementation</w:t>
      </w:r>
    </w:p>
    <w:p w:rsidR="001C4DF4" w:rsidRPr="001C4DF4" w:rsidRDefault="001C4DF4" w:rsidP="001C4DF4">
      <w:pPr>
        <w:jc w:val="both"/>
        <w:rPr>
          <w:sz w:val="24"/>
          <w:lang w:val="en-GB"/>
        </w:rPr>
      </w:pPr>
    </w:p>
    <w:p w:rsidR="001C4DF4" w:rsidRPr="001C4DF4" w:rsidRDefault="001C4DF4" w:rsidP="001C4DF4">
      <w:pPr>
        <w:jc w:val="both"/>
        <w:rPr>
          <w:b/>
          <w:sz w:val="24"/>
          <w:lang w:val="en-GB"/>
        </w:rPr>
      </w:pPr>
      <w:r w:rsidRPr="001C4DF4">
        <w:rPr>
          <w:b/>
          <w:sz w:val="24"/>
          <w:lang w:val="en-GB"/>
        </w:rPr>
        <w:t>CMS Secretariat has:</w:t>
      </w:r>
    </w:p>
    <w:p w:rsidR="001C4DF4" w:rsidRPr="00DB5BBC" w:rsidRDefault="001C4DF4" w:rsidP="00DB5BBC">
      <w:pPr>
        <w:pStyle w:val="ListParagraph"/>
        <w:numPr>
          <w:ilvl w:val="0"/>
          <w:numId w:val="25"/>
        </w:numPr>
        <w:ind w:left="360"/>
        <w:jc w:val="both"/>
        <w:rPr>
          <w:sz w:val="24"/>
          <w:lang w:val="en-GB"/>
        </w:rPr>
      </w:pPr>
      <w:r w:rsidRPr="00DB5BBC">
        <w:rPr>
          <w:sz w:val="24"/>
          <w:lang w:val="en-GB"/>
        </w:rPr>
        <w:t>Organized capacity building workshops to strengthen the Parties’ capacity to implement the POW</w:t>
      </w:r>
    </w:p>
    <w:p w:rsidR="001C4DF4" w:rsidRPr="00DB5BBC" w:rsidRDefault="001C4DF4" w:rsidP="00DB5BBC">
      <w:pPr>
        <w:pStyle w:val="ListParagraph"/>
        <w:numPr>
          <w:ilvl w:val="0"/>
          <w:numId w:val="25"/>
        </w:numPr>
        <w:ind w:left="360"/>
        <w:jc w:val="both"/>
        <w:rPr>
          <w:sz w:val="24"/>
          <w:lang w:val="en-GB"/>
        </w:rPr>
      </w:pPr>
      <w:r w:rsidRPr="00DB5BBC">
        <w:rPr>
          <w:sz w:val="24"/>
          <w:lang w:val="en-GB"/>
        </w:rPr>
        <w:t>Facilitated securing of financial resources to enable Parties and other implementing partners to implement the POW</w:t>
      </w:r>
    </w:p>
    <w:p w:rsidR="001C4DF4" w:rsidRPr="00C61604" w:rsidRDefault="001C4DF4" w:rsidP="00DB5BBC">
      <w:pPr>
        <w:pStyle w:val="ListParagraph"/>
        <w:numPr>
          <w:ilvl w:val="0"/>
          <w:numId w:val="25"/>
        </w:numPr>
        <w:ind w:left="360"/>
        <w:jc w:val="both"/>
        <w:rPr>
          <w:sz w:val="24"/>
          <w:lang w:val="en-GB"/>
        </w:rPr>
      </w:pPr>
      <w:r w:rsidRPr="00C61604">
        <w:rPr>
          <w:sz w:val="24"/>
          <w:lang w:val="en-GB"/>
        </w:rPr>
        <w:t>Facilitated synergies with Secretariats/bodies of other Conventions and other partners and stakeholders to implement the PO</w:t>
      </w:r>
      <w:r w:rsidR="00C61604">
        <w:rPr>
          <w:sz w:val="24"/>
          <w:lang w:val="en-GB"/>
        </w:rPr>
        <w:t>W at flyway and national levels</w:t>
      </w:r>
    </w:p>
    <w:p w:rsidR="001C4DF4" w:rsidRDefault="001C4DF4" w:rsidP="001C4DF4">
      <w:pPr>
        <w:jc w:val="both"/>
        <w:rPr>
          <w:sz w:val="24"/>
          <w:lang w:val="en-GB"/>
        </w:rPr>
      </w:pPr>
    </w:p>
    <w:p w:rsidR="001C4DF4" w:rsidRDefault="001C4DF4" w:rsidP="001C4DF4">
      <w:pPr>
        <w:jc w:val="both"/>
        <w:rPr>
          <w:sz w:val="24"/>
          <w:lang w:val="en-GB"/>
        </w:rPr>
      </w:pPr>
    </w:p>
    <w:p w:rsidR="00C61604" w:rsidRDefault="00C61604" w:rsidP="001C4DF4">
      <w:pPr>
        <w:jc w:val="both"/>
        <w:rPr>
          <w:sz w:val="24"/>
          <w:lang w:val="en-GB"/>
        </w:rPr>
      </w:pPr>
    </w:p>
    <w:p w:rsidR="00C61604" w:rsidRDefault="00C61604" w:rsidP="001C4DF4">
      <w:pPr>
        <w:jc w:val="both"/>
        <w:rPr>
          <w:sz w:val="24"/>
          <w:lang w:val="en-GB"/>
        </w:rPr>
      </w:pPr>
    </w:p>
    <w:p w:rsidR="00C61604" w:rsidRDefault="00C61604" w:rsidP="001C4DF4">
      <w:pPr>
        <w:jc w:val="both"/>
        <w:rPr>
          <w:sz w:val="24"/>
          <w:lang w:val="en-GB"/>
        </w:rPr>
      </w:pPr>
    </w:p>
    <w:p w:rsidR="002D5FFD" w:rsidRDefault="002D5FFD" w:rsidP="001C4DF4">
      <w:pPr>
        <w:jc w:val="both"/>
        <w:rPr>
          <w:sz w:val="24"/>
          <w:lang w:val="en-GB"/>
        </w:rPr>
      </w:pPr>
    </w:p>
    <w:p w:rsidR="00C61604" w:rsidRDefault="00C61604" w:rsidP="001C4DF4">
      <w:pPr>
        <w:jc w:val="both"/>
        <w:rPr>
          <w:sz w:val="24"/>
          <w:lang w:val="en-GB"/>
        </w:rPr>
      </w:pPr>
    </w:p>
    <w:p w:rsidR="00C61604" w:rsidRDefault="00C61604" w:rsidP="001C4DF4">
      <w:pPr>
        <w:jc w:val="both"/>
        <w:rPr>
          <w:sz w:val="24"/>
          <w:lang w:val="en-GB"/>
        </w:rPr>
      </w:pPr>
    </w:p>
    <w:p w:rsidR="00C61604" w:rsidRDefault="00C61604" w:rsidP="001C4DF4">
      <w:pPr>
        <w:jc w:val="both"/>
        <w:rPr>
          <w:sz w:val="24"/>
          <w:lang w:val="en-GB"/>
        </w:rPr>
      </w:pPr>
    </w:p>
    <w:p w:rsidR="00C61604" w:rsidRPr="00C61604" w:rsidRDefault="00C61604" w:rsidP="001C4DF4">
      <w:pPr>
        <w:jc w:val="both"/>
        <w:rPr>
          <w:sz w:val="24"/>
          <w:lang w:val="en-GB"/>
        </w:rPr>
      </w:pPr>
    </w:p>
    <w:p w:rsidR="00A6314E" w:rsidRPr="00A6314E" w:rsidRDefault="00A6314E" w:rsidP="00A6314E">
      <w:pPr>
        <w:jc w:val="both"/>
        <w:rPr>
          <w:sz w:val="24"/>
        </w:rPr>
      </w:pPr>
    </w:p>
    <w:p w:rsidR="001C4DF4" w:rsidRPr="00713E80" w:rsidRDefault="001C4DF4" w:rsidP="00605E4B">
      <w:pPr>
        <w:pStyle w:val="ListParagraph"/>
        <w:numPr>
          <w:ilvl w:val="0"/>
          <w:numId w:val="23"/>
        </w:numPr>
        <w:ind w:hanging="720"/>
        <w:jc w:val="both"/>
        <w:rPr>
          <w:sz w:val="24"/>
          <w:lang w:val="en-GB"/>
        </w:rPr>
      </w:pPr>
      <w:r w:rsidRPr="00713E80">
        <w:rPr>
          <w:b/>
          <w:sz w:val="24"/>
          <w:lang w:val="en-GB"/>
        </w:rPr>
        <w:t>Annex I: Details of the Programme of Work on Migratory Birds and Flyways</w:t>
      </w:r>
      <w:r w:rsidRPr="00713E80">
        <w:rPr>
          <w:sz w:val="24"/>
          <w:lang w:val="en-GB"/>
        </w:rPr>
        <w:t xml:space="preserve"> </w:t>
      </w:r>
    </w:p>
    <w:p w:rsidR="001C4DF4" w:rsidRPr="001C4DF4" w:rsidRDefault="001C4DF4" w:rsidP="001C4DF4">
      <w:pPr>
        <w:jc w:val="both"/>
        <w:rPr>
          <w:sz w:val="24"/>
          <w:lang w:val="en-GB"/>
        </w:rPr>
      </w:pPr>
    </w:p>
    <w:p w:rsidR="001C4DF4" w:rsidRPr="00C61604" w:rsidRDefault="001C4DF4" w:rsidP="001C4DF4">
      <w:pPr>
        <w:jc w:val="both"/>
        <w:rPr>
          <w:sz w:val="24"/>
          <w:u w:val="single"/>
          <w:lang w:val="en-GB"/>
        </w:rPr>
      </w:pPr>
      <w:r w:rsidRPr="00C61604">
        <w:rPr>
          <w:sz w:val="24"/>
          <w:u w:val="single"/>
          <w:lang w:val="en-GB"/>
        </w:rPr>
        <w:t>Table of Contents</w:t>
      </w:r>
    </w:p>
    <w:p w:rsidR="001C4DF4" w:rsidRPr="001C4DF4" w:rsidRDefault="001C4DF4" w:rsidP="001C4DF4">
      <w:pPr>
        <w:jc w:val="both"/>
        <w:rPr>
          <w:sz w:val="24"/>
          <w:lang w:val="en-GB"/>
        </w:rPr>
      </w:pPr>
    </w:p>
    <w:p w:rsidR="00385871" w:rsidRDefault="001C4DF4" w:rsidP="00385871">
      <w:pPr>
        <w:pStyle w:val="TOC2"/>
        <w:rPr>
          <w:rFonts w:asciiTheme="minorHAnsi" w:eastAsiaTheme="minorEastAsia" w:hAnsiTheme="minorHAnsi" w:cstheme="minorBidi"/>
          <w:noProof/>
          <w:lang w:eastAsia="en-GB"/>
        </w:rPr>
      </w:pPr>
      <w:r w:rsidRPr="001C4DF4">
        <w:rPr>
          <w:sz w:val="24"/>
        </w:rPr>
        <w:fldChar w:fldCharType="begin"/>
      </w:r>
      <w:r w:rsidRPr="001C4DF4">
        <w:rPr>
          <w:sz w:val="24"/>
        </w:rPr>
        <w:instrText xml:space="preserve"> TOC \o "1-3" \h \z \u </w:instrText>
      </w:r>
      <w:r w:rsidRPr="001C4DF4">
        <w:rPr>
          <w:sz w:val="24"/>
        </w:rPr>
        <w:fldChar w:fldCharType="separate"/>
      </w:r>
    </w:p>
    <w:p w:rsidR="00385871" w:rsidRDefault="007934B8">
      <w:pPr>
        <w:pStyle w:val="TOC2"/>
        <w:rPr>
          <w:rFonts w:asciiTheme="minorHAnsi" w:eastAsiaTheme="minorEastAsia" w:hAnsiTheme="minorHAnsi" w:cstheme="minorBidi"/>
          <w:noProof/>
          <w:lang w:eastAsia="en-GB"/>
        </w:rPr>
      </w:pPr>
      <w:hyperlink w:anchor="_Toc392025044" w:history="1">
        <w:r w:rsidR="00385871" w:rsidRPr="009D486C">
          <w:rPr>
            <w:rStyle w:val="Hyperlink"/>
            <w:rFonts w:ascii="Cambria" w:hAnsi="Cambria"/>
            <w:b/>
            <w:bCs/>
            <w:noProof/>
            <w:lang w:eastAsia="en-GB"/>
          </w:rPr>
          <w:t>A.</w:t>
        </w:r>
        <w:r w:rsidR="00385871">
          <w:rPr>
            <w:rFonts w:asciiTheme="minorHAnsi" w:eastAsiaTheme="minorEastAsia" w:hAnsiTheme="minorHAnsi" w:cstheme="minorBidi"/>
            <w:noProof/>
            <w:lang w:eastAsia="en-GB"/>
          </w:rPr>
          <w:tab/>
        </w:r>
        <w:r w:rsidR="00385871" w:rsidRPr="009D486C">
          <w:rPr>
            <w:rStyle w:val="Hyperlink"/>
            <w:rFonts w:ascii="Cambria" w:hAnsi="Cambria"/>
            <w:b/>
            <w:bCs/>
            <w:noProof/>
            <w:lang w:eastAsia="en-GB"/>
          </w:rPr>
          <w:t>Ensuring Migratory Bird Conservation through Flyway/ Ecological Networks and Critical Sites and Habitats and Addressing Key Threats</w:t>
        </w:r>
        <w:r w:rsidR="00385871">
          <w:rPr>
            <w:noProof/>
            <w:webHidden/>
          </w:rPr>
          <w:tab/>
        </w:r>
        <w:r w:rsidR="00385871">
          <w:rPr>
            <w:noProof/>
            <w:webHidden/>
          </w:rPr>
          <w:fldChar w:fldCharType="begin"/>
        </w:r>
        <w:r w:rsidR="00385871">
          <w:rPr>
            <w:noProof/>
            <w:webHidden/>
          </w:rPr>
          <w:instrText xml:space="preserve"> PAGEREF _Toc392025044 \h </w:instrText>
        </w:r>
        <w:r w:rsidR="00385871">
          <w:rPr>
            <w:noProof/>
            <w:webHidden/>
          </w:rPr>
        </w:r>
        <w:r w:rsidR="00385871">
          <w:rPr>
            <w:noProof/>
            <w:webHidden/>
          </w:rPr>
          <w:fldChar w:fldCharType="separate"/>
        </w:r>
        <w:r w:rsidR="00385871">
          <w:rPr>
            <w:noProof/>
            <w:webHidden/>
          </w:rPr>
          <w:t>11</w:t>
        </w:r>
        <w:r w:rsidR="00385871">
          <w:rPr>
            <w:noProof/>
            <w:webHidden/>
          </w:rPr>
          <w:fldChar w:fldCharType="end"/>
        </w:r>
      </w:hyperlink>
    </w:p>
    <w:p w:rsidR="00385871" w:rsidRDefault="007934B8">
      <w:pPr>
        <w:pStyle w:val="TOC3"/>
        <w:rPr>
          <w:rFonts w:asciiTheme="minorHAnsi" w:eastAsiaTheme="minorEastAsia" w:hAnsiTheme="minorHAnsi" w:cstheme="minorBidi"/>
          <w:noProof/>
          <w:lang w:eastAsia="en-GB"/>
        </w:rPr>
      </w:pPr>
      <w:hyperlink w:anchor="_Toc392025045" w:history="1">
        <w:r w:rsidR="00385871" w:rsidRPr="009D486C">
          <w:rPr>
            <w:rStyle w:val="Hyperlink"/>
            <w:rFonts w:ascii="Cambria" w:hAnsi="Cambria"/>
            <w:b/>
            <w:bCs/>
            <w:noProof/>
            <w:lang w:eastAsia="en-GB"/>
          </w:rPr>
          <w:t>Landscape/habitat-based conservation</w:t>
        </w:r>
        <w:r w:rsidR="00385871">
          <w:rPr>
            <w:noProof/>
            <w:webHidden/>
          </w:rPr>
          <w:tab/>
        </w:r>
        <w:r w:rsidR="00385871">
          <w:rPr>
            <w:noProof/>
            <w:webHidden/>
          </w:rPr>
          <w:fldChar w:fldCharType="begin"/>
        </w:r>
        <w:r w:rsidR="00385871">
          <w:rPr>
            <w:noProof/>
            <w:webHidden/>
          </w:rPr>
          <w:instrText xml:space="preserve"> PAGEREF _Toc392025045 \h </w:instrText>
        </w:r>
        <w:r w:rsidR="00385871">
          <w:rPr>
            <w:noProof/>
            <w:webHidden/>
          </w:rPr>
        </w:r>
        <w:r w:rsidR="00385871">
          <w:rPr>
            <w:noProof/>
            <w:webHidden/>
          </w:rPr>
          <w:fldChar w:fldCharType="separate"/>
        </w:r>
        <w:r w:rsidR="00385871">
          <w:rPr>
            <w:noProof/>
            <w:webHidden/>
          </w:rPr>
          <w:t>11</w:t>
        </w:r>
        <w:r w:rsidR="00385871">
          <w:rPr>
            <w:noProof/>
            <w:webHidden/>
          </w:rPr>
          <w:fldChar w:fldCharType="end"/>
        </w:r>
      </w:hyperlink>
    </w:p>
    <w:p w:rsidR="00385871" w:rsidRDefault="007934B8">
      <w:pPr>
        <w:pStyle w:val="TOC3"/>
        <w:rPr>
          <w:rFonts w:asciiTheme="minorHAnsi" w:eastAsiaTheme="minorEastAsia" w:hAnsiTheme="minorHAnsi" w:cstheme="minorBidi"/>
          <w:noProof/>
          <w:lang w:eastAsia="en-GB"/>
        </w:rPr>
      </w:pPr>
      <w:hyperlink w:anchor="_Toc392025046" w:history="1">
        <w:r w:rsidR="00385871" w:rsidRPr="009D486C">
          <w:rPr>
            <w:rStyle w:val="Hyperlink"/>
            <w:rFonts w:ascii="Cambria" w:hAnsi="Cambria"/>
            <w:b/>
            <w:bCs/>
            <w:noProof/>
            <w:lang w:eastAsia="en-GB"/>
          </w:rPr>
          <w:t>Conservation of Flyway/ Ecological Networks and Critical Sites</w:t>
        </w:r>
        <w:r w:rsidR="00385871">
          <w:rPr>
            <w:noProof/>
            <w:webHidden/>
          </w:rPr>
          <w:tab/>
        </w:r>
        <w:r w:rsidR="00385871">
          <w:rPr>
            <w:noProof/>
            <w:webHidden/>
          </w:rPr>
          <w:fldChar w:fldCharType="begin"/>
        </w:r>
        <w:r w:rsidR="00385871">
          <w:rPr>
            <w:noProof/>
            <w:webHidden/>
          </w:rPr>
          <w:instrText xml:space="preserve"> PAGEREF _Toc392025046 \h </w:instrText>
        </w:r>
        <w:r w:rsidR="00385871">
          <w:rPr>
            <w:noProof/>
            <w:webHidden/>
          </w:rPr>
        </w:r>
        <w:r w:rsidR="00385871">
          <w:rPr>
            <w:noProof/>
            <w:webHidden/>
          </w:rPr>
          <w:fldChar w:fldCharType="separate"/>
        </w:r>
        <w:r w:rsidR="00385871">
          <w:rPr>
            <w:noProof/>
            <w:webHidden/>
          </w:rPr>
          <w:t>12</w:t>
        </w:r>
        <w:r w:rsidR="00385871">
          <w:rPr>
            <w:noProof/>
            <w:webHidden/>
          </w:rPr>
          <w:fldChar w:fldCharType="end"/>
        </w:r>
      </w:hyperlink>
    </w:p>
    <w:p w:rsidR="00385871" w:rsidRDefault="007934B8">
      <w:pPr>
        <w:pStyle w:val="TOC3"/>
        <w:rPr>
          <w:rFonts w:asciiTheme="minorHAnsi" w:eastAsiaTheme="minorEastAsia" w:hAnsiTheme="minorHAnsi" w:cstheme="minorBidi"/>
          <w:noProof/>
          <w:lang w:eastAsia="en-GB"/>
        </w:rPr>
      </w:pPr>
      <w:hyperlink w:anchor="_Toc392025047" w:history="1">
        <w:r w:rsidR="00385871" w:rsidRPr="009D486C">
          <w:rPr>
            <w:rStyle w:val="Hyperlink"/>
            <w:rFonts w:ascii="Cambria" w:hAnsi="Cambria"/>
            <w:b/>
            <w:bCs/>
            <w:noProof/>
            <w:lang w:eastAsia="en-GB"/>
          </w:rPr>
          <w:t>Species-specific Conservation Actions</w:t>
        </w:r>
        <w:r w:rsidR="00385871">
          <w:rPr>
            <w:noProof/>
            <w:webHidden/>
          </w:rPr>
          <w:tab/>
        </w:r>
        <w:r w:rsidR="00385871">
          <w:rPr>
            <w:noProof/>
            <w:webHidden/>
          </w:rPr>
          <w:fldChar w:fldCharType="begin"/>
        </w:r>
        <w:r w:rsidR="00385871">
          <w:rPr>
            <w:noProof/>
            <w:webHidden/>
          </w:rPr>
          <w:instrText xml:space="preserve"> PAGEREF _Toc392025047 \h </w:instrText>
        </w:r>
        <w:r w:rsidR="00385871">
          <w:rPr>
            <w:noProof/>
            <w:webHidden/>
          </w:rPr>
        </w:r>
        <w:r w:rsidR="00385871">
          <w:rPr>
            <w:noProof/>
            <w:webHidden/>
          </w:rPr>
          <w:fldChar w:fldCharType="separate"/>
        </w:r>
        <w:r w:rsidR="00385871">
          <w:rPr>
            <w:noProof/>
            <w:webHidden/>
          </w:rPr>
          <w:t>14</w:t>
        </w:r>
        <w:r w:rsidR="00385871">
          <w:rPr>
            <w:noProof/>
            <w:webHidden/>
          </w:rPr>
          <w:fldChar w:fldCharType="end"/>
        </w:r>
      </w:hyperlink>
    </w:p>
    <w:p w:rsidR="00385871" w:rsidRDefault="007934B8">
      <w:pPr>
        <w:pStyle w:val="TOC3"/>
        <w:rPr>
          <w:rFonts w:asciiTheme="minorHAnsi" w:eastAsiaTheme="minorEastAsia" w:hAnsiTheme="minorHAnsi" w:cstheme="minorBidi"/>
          <w:noProof/>
          <w:lang w:eastAsia="en-GB"/>
        </w:rPr>
      </w:pPr>
      <w:hyperlink w:anchor="_Toc392025048" w:history="1">
        <w:r w:rsidR="00385871" w:rsidRPr="009D486C">
          <w:rPr>
            <w:rStyle w:val="Hyperlink"/>
            <w:rFonts w:ascii="Cambria" w:hAnsi="Cambria"/>
            <w:b/>
            <w:bCs/>
            <w:noProof/>
            <w:lang w:eastAsia="en-GB"/>
          </w:rPr>
          <w:t>Removing Barriers to Migration</w:t>
        </w:r>
        <w:r w:rsidR="00385871">
          <w:rPr>
            <w:noProof/>
            <w:webHidden/>
          </w:rPr>
          <w:tab/>
        </w:r>
        <w:r w:rsidR="00385871">
          <w:rPr>
            <w:noProof/>
            <w:webHidden/>
          </w:rPr>
          <w:fldChar w:fldCharType="begin"/>
        </w:r>
        <w:r w:rsidR="00385871">
          <w:rPr>
            <w:noProof/>
            <w:webHidden/>
          </w:rPr>
          <w:instrText xml:space="preserve"> PAGEREF _Toc392025048 \h </w:instrText>
        </w:r>
        <w:r w:rsidR="00385871">
          <w:rPr>
            <w:noProof/>
            <w:webHidden/>
          </w:rPr>
        </w:r>
        <w:r w:rsidR="00385871">
          <w:rPr>
            <w:noProof/>
            <w:webHidden/>
          </w:rPr>
          <w:fldChar w:fldCharType="separate"/>
        </w:r>
        <w:r w:rsidR="00385871">
          <w:rPr>
            <w:noProof/>
            <w:webHidden/>
          </w:rPr>
          <w:t>16</w:t>
        </w:r>
        <w:r w:rsidR="00385871">
          <w:rPr>
            <w:noProof/>
            <w:webHidden/>
          </w:rPr>
          <w:fldChar w:fldCharType="end"/>
        </w:r>
      </w:hyperlink>
    </w:p>
    <w:p w:rsidR="00385871" w:rsidRDefault="007934B8">
      <w:pPr>
        <w:pStyle w:val="TOC3"/>
        <w:rPr>
          <w:rFonts w:asciiTheme="minorHAnsi" w:eastAsiaTheme="minorEastAsia" w:hAnsiTheme="minorHAnsi" w:cstheme="minorBidi"/>
          <w:noProof/>
          <w:lang w:eastAsia="en-GB"/>
        </w:rPr>
      </w:pPr>
      <w:hyperlink w:anchor="_Toc392025050" w:history="1">
        <w:r w:rsidR="00385871" w:rsidRPr="009D486C">
          <w:rPr>
            <w:rStyle w:val="Hyperlink"/>
            <w:rFonts w:ascii="Cambria" w:hAnsi="Cambria"/>
            <w:b/>
            <w:bCs/>
            <w:noProof/>
            <w:lang w:eastAsia="en-GB"/>
          </w:rPr>
          <w:t>Preventing risk of poisoning</w:t>
        </w:r>
        <w:r w:rsidR="00385871">
          <w:rPr>
            <w:noProof/>
            <w:webHidden/>
          </w:rPr>
          <w:tab/>
        </w:r>
        <w:r w:rsidR="00385871">
          <w:rPr>
            <w:noProof/>
            <w:webHidden/>
          </w:rPr>
          <w:fldChar w:fldCharType="begin"/>
        </w:r>
        <w:r w:rsidR="00385871">
          <w:rPr>
            <w:noProof/>
            <w:webHidden/>
          </w:rPr>
          <w:instrText xml:space="preserve"> PAGEREF _Toc392025050 \h </w:instrText>
        </w:r>
        <w:r w:rsidR="00385871">
          <w:rPr>
            <w:noProof/>
            <w:webHidden/>
          </w:rPr>
        </w:r>
        <w:r w:rsidR="00385871">
          <w:rPr>
            <w:noProof/>
            <w:webHidden/>
          </w:rPr>
          <w:fldChar w:fldCharType="separate"/>
        </w:r>
        <w:r w:rsidR="00385871">
          <w:rPr>
            <w:noProof/>
            <w:webHidden/>
          </w:rPr>
          <w:t>16</w:t>
        </w:r>
        <w:r w:rsidR="00385871">
          <w:rPr>
            <w:noProof/>
            <w:webHidden/>
          </w:rPr>
          <w:fldChar w:fldCharType="end"/>
        </w:r>
      </w:hyperlink>
    </w:p>
    <w:p w:rsidR="00385871" w:rsidRDefault="007934B8">
      <w:pPr>
        <w:pStyle w:val="TOC3"/>
        <w:rPr>
          <w:rFonts w:asciiTheme="minorHAnsi" w:eastAsiaTheme="minorEastAsia" w:hAnsiTheme="minorHAnsi" w:cstheme="minorBidi"/>
          <w:noProof/>
          <w:lang w:eastAsia="en-GB"/>
        </w:rPr>
      </w:pPr>
      <w:hyperlink w:anchor="_Toc392025051" w:history="1">
        <w:r w:rsidR="00385871" w:rsidRPr="009D486C">
          <w:rPr>
            <w:rStyle w:val="Hyperlink"/>
            <w:rFonts w:ascii="Cambria" w:hAnsi="Cambria"/>
            <w:b/>
            <w:bCs/>
            <w:noProof/>
          </w:rPr>
          <w:t>Preventing illegal bird killing, taking and trade</w:t>
        </w:r>
        <w:r w:rsidR="00385871">
          <w:rPr>
            <w:noProof/>
            <w:webHidden/>
          </w:rPr>
          <w:tab/>
        </w:r>
        <w:r w:rsidR="00385871">
          <w:rPr>
            <w:noProof/>
            <w:webHidden/>
          </w:rPr>
          <w:fldChar w:fldCharType="begin"/>
        </w:r>
        <w:r w:rsidR="00385871">
          <w:rPr>
            <w:noProof/>
            <w:webHidden/>
          </w:rPr>
          <w:instrText xml:space="preserve"> PAGEREF _Toc392025051 \h </w:instrText>
        </w:r>
        <w:r w:rsidR="00385871">
          <w:rPr>
            <w:noProof/>
            <w:webHidden/>
          </w:rPr>
        </w:r>
        <w:r w:rsidR="00385871">
          <w:rPr>
            <w:noProof/>
            <w:webHidden/>
          </w:rPr>
          <w:fldChar w:fldCharType="separate"/>
        </w:r>
        <w:r w:rsidR="00385871">
          <w:rPr>
            <w:noProof/>
            <w:webHidden/>
          </w:rPr>
          <w:t>17</w:t>
        </w:r>
        <w:r w:rsidR="00385871">
          <w:rPr>
            <w:noProof/>
            <w:webHidden/>
          </w:rPr>
          <w:fldChar w:fldCharType="end"/>
        </w:r>
      </w:hyperlink>
    </w:p>
    <w:p w:rsidR="00385871" w:rsidRDefault="007934B8">
      <w:pPr>
        <w:pStyle w:val="TOC3"/>
        <w:rPr>
          <w:rFonts w:asciiTheme="minorHAnsi" w:eastAsiaTheme="minorEastAsia" w:hAnsiTheme="minorHAnsi" w:cstheme="minorBidi"/>
          <w:noProof/>
          <w:lang w:eastAsia="en-GB"/>
        </w:rPr>
      </w:pPr>
      <w:hyperlink w:anchor="_Toc392025053" w:history="1">
        <w:r w:rsidR="00385871" w:rsidRPr="009D486C">
          <w:rPr>
            <w:rStyle w:val="Hyperlink"/>
            <w:rFonts w:ascii="Cambria" w:hAnsi="Cambria"/>
            <w:b/>
            <w:bCs/>
            <w:noProof/>
          </w:rPr>
          <w:t>Ensuring harvesting of migratory birds</w:t>
        </w:r>
        <w:r w:rsidR="00385871" w:rsidRPr="009D486C">
          <w:rPr>
            <w:rStyle w:val="Hyperlink"/>
            <w:rFonts w:ascii="Cambria" w:hAnsi="Cambria"/>
            <w:b/>
            <w:bCs/>
            <w:noProof/>
            <w:lang w:eastAsia="en-GB"/>
          </w:rPr>
          <w:t xml:space="preserve"> is </w:t>
        </w:r>
        <w:r w:rsidR="00385871" w:rsidRPr="009D486C">
          <w:rPr>
            <w:rStyle w:val="Hyperlink"/>
            <w:rFonts w:ascii="Cambria" w:hAnsi="Cambria"/>
            <w:b/>
            <w:bCs/>
            <w:noProof/>
          </w:rPr>
          <w:t>sustainable</w:t>
        </w:r>
        <w:r w:rsidR="00385871">
          <w:rPr>
            <w:noProof/>
            <w:webHidden/>
          </w:rPr>
          <w:tab/>
        </w:r>
        <w:r w:rsidR="00385871">
          <w:rPr>
            <w:noProof/>
            <w:webHidden/>
          </w:rPr>
          <w:fldChar w:fldCharType="begin"/>
        </w:r>
        <w:r w:rsidR="00385871">
          <w:rPr>
            <w:noProof/>
            <w:webHidden/>
          </w:rPr>
          <w:instrText xml:space="preserve"> PAGEREF _Toc392025053 \h </w:instrText>
        </w:r>
        <w:r w:rsidR="00385871">
          <w:rPr>
            <w:noProof/>
            <w:webHidden/>
          </w:rPr>
        </w:r>
        <w:r w:rsidR="00385871">
          <w:rPr>
            <w:noProof/>
            <w:webHidden/>
          </w:rPr>
          <w:fldChar w:fldCharType="separate"/>
        </w:r>
        <w:r w:rsidR="00385871">
          <w:rPr>
            <w:noProof/>
            <w:webHidden/>
          </w:rPr>
          <w:t>18</w:t>
        </w:r>
        <w:r w:rsidR="00385871">
          <w:rPr>
            <w:noProof/>
            <w:webHidden/>
          </w:rPr>
          <w:fldChar w:fldCharType="end"/>
        </w:r>
      </w:hyperlink>
    </w:p>
    <w:p w:rsidR="00385871" w:rsidRDefault="007934B8">
      <w:pPr>
        <w:pStyle w:val="TOC3"/>
        <w:rPr>
          <w:rFonts w:asciiTheme="minorHAnsi" w:eastAsiaTheme="minorEastAsia" w:hAnsiTheme="minorHAnsi" w:cstheme="minorBidi"/>
          <w:noProof/>
          <w:lang w:eastAsia="en-GB"/>
        </w:rPr>
      </w:pPr>
      <w:hyperlink w:anchor="_Toc392025054" w:history="1">
        <w:r w:rsidR="00385871" w:rsidRPr="009D486C">
          <w:rPr>
            <w:rStyle w:val="Hyperlink"/>
            <w:rFonts w:ascii="Cambria" w:hAnsi="Cambria"/>
            <w:b/>
            <w:bCs/>
            <w:noProof/>
          </w:rPr>
          <w:t>General</w:t>
        </w:r>
        <w:r w:rsidR="00385871">
          <w:rPr>
            <w:noProof/>
            <w:webHidden/>
          </w:rPr>
          <w:tab/>
        </w:r>
        <w:r w:rsidR="00385871">
          <w:rPr>
            <w:noProof/>
            <w:webHidden/>
          </w:rPr>
          <w:fldChar w:fldCharType="begin"/>
        </w:r>
        <w:r w:rsidR="00385871">
          <w:rPr>
            <w:noProof/>
            <w:webHidden/>
          </w:rPr>
          <w:instrText xml:space="preserve"> PAGEREF _Toc392025054 \h </w:instrText>
        </w:r>
        <w:r w:rsidR="00385871">
          <w:rPr>
            <w:noProof/>
            <w:webHidden/>
          </w:rPr>
        </w:r>
        <w:r w:rsidR="00385871">
          <w:rPr>
            <w:noProof/>
            <w:webHidden/>
          </w:rPr>
          <w:fldChar w:fldCharType="separate"/>
        </w:r>
        <w:r w:rsidR="00385871">
          <w:rPr>
            <w:noProof/>
            <w:webHidden/>
          </w:rPr>
          <w:t>19</w:t>
        </w:r>
        <w:r w:rsidR="00385871">
          <w:rPr>
            <w:noProof/>
            <w:webHidden/>
          </w:rPr>
          <w:fldChar w:fldCharType="end"/>
        </w:r>
      </w:hyperlink>
    </w:p>
    <w:p w:rsidR="00385871" w:rsidRDefault="007934B8">
      <w:pPr>
        <w:pStyle w:val="TOC2"/>
        <w:rPr>
          <w:rFonts w:asciiTheme="minorHAnsi" w:eastAsiaTheme="minorEastAsia" w:hAnsiTheme="minorHAnsi" w:cstheme="minorBidi"/>
          <w:noProof/>
          <w:lang w:eastAsia="en-GB"/>
        </w:rPr>
      </w:pPr>
      <w:hyperlink w:anchor="_Toc392025055" w:history="1">
        <w:r w:rsidR="00385871" w:rsidRPr="009D486C">
          <w:rPr>
            <w:rStyle w:val="Hyperlink"/>
            <w:rFonts w:ascii="Cambria" w:hAnsi="Cambria"/>
            <w:b/>
            <w:bCs/>
            <w:noProof/>
            <w:lang w:eastAsia="en-GB"/>
          </w:rPr>
          <w:t>B. Flyway-specific Actions</w:t>
        </w:r>
        <w:r w:rsidR="00385871">
          <w:rPr>
            <w:noProof/>
            <w:webHidden/>
          </w:rPr>
          <w:tab/>
        </w:r>
        <w:r w:rsidR="00385871">
          <w:rPr>
            <w:noProof/>
            <w:webHidden/>
          </w:rPr>
          <w:fldChar w:fldCharType="begin"/>
        </w:r>
        <w:r w:rsidR="00385871">
          <w:rPr>
            <w:noProof/>
            <w:webHidden/>
          </w:rPr>
          <w:instrText xml:space="preserve"> PAGEREF _Toc392025055 \h </w:instrText>
        </w:r>
        <w:r w:rsidR="00385871">
          <w:rPr>
            <w:noProof/>
            <w:webHidden/>
          </w:rPr>
        </w:r>
        <w:r w:rsidR="00385871">
          <w:rPr>
            <w:noProof/>
            <w:webHidden/>
          </w:rPr>
          <w:fldChar w:fldCharType="separate"/>
        </w:r>
        <w:r w:rsidR="00385871">
          <w:rPr>
            <w:noProof/>
            <w:webHidden/>
          </w:rPr>
          <w:t>19</w:t>
        </w:r>
        <w:r w:rsidR="00385871">
          <w:rPr>
            <w:noProof/>
            <w:webHidden/>
          </w:rPr>
          <w:fldChar w:fldCharType="end"/>
        </w:r>
      </w:hyperlink>
    </w:p>
    <w:p w:rsidR="00385871" w:rsidRDefault="007934B8">
      <w:pPr>
        <w:pStyle w:val="TOC3"/>
        <w:rPr>
          <w:rFonts w:asciiTheme="minorHAnsi" w:eastAsiaTheme="minorEastAsia" w:hAnsiTheme="minorHAnsi" w:cstheme="minorBidi"/>
          <w:noProof/>
          <w:lang w:eastAsia="en-GB"/>
        </w:rPr>
      </w:pPr>
      <w:hyperlink w:anchor="_Toc392025056" w:history="1">
        <w:r w:rsidR="00385871" w:rsidRPr="009D486C">
          <w:rPr>
            <w:rStyle w:val="Hyperlink"/>
            <w:rFonts w:ascii="Cambria" w:hAnsi="Cambria"/>
            <w:b/>
            <w:bCs/>
            <w:noProof/>
            <w:lang w:eastAsia="en-GB"/>
          </w:rPr>
          <w:t>African-Eurasian Flyways region:</w:t>
        </w:r>
        <w:r w:rsidR="00385871">
          <w:rPr>
            <w:noProof/>
            <w:webHidden/>
          </w:rPr>
          <w:tab/>
        </w:r>
        <w:r w:rsidR="00385871">
          <w:rPr>
            <w:noProof/>
            <w:webHidden/>
          </w:rPr>
          <w:fldChar w:fldCharType="begin"/>
        </w:r>
        <w:r w:rsidR="00385871">
          <w:rPr>
            <w:noProof/>
            <w:webHidden/>
          </w:rPr>
          <w:instrText xml:space="preserve"> PAGEREF _Toc392025056 \h </w:instrText>
        </w:r>
        <w:r w:rsidR="00385871">
          <w:rPr>
            <w:noProof/>
            <w:webHidden/>
          </w:rPr>
        </w:r>
        <w:r w:rsidR="00385871">
          <w:rPr>
            <w:noProof/>
            <w:webHidden/>
          </w:rPr>
          <w:fldChar w:fldCharType="separate"/>
        </w:r>
        <w:r w:rsidR="00385871">
          <w:rPr>
            <w:noProof/>
            <w:webHidden/>
          </w:rPr>
          <w:t>19</w:t>
        </w:r>
        <w:r w:rsidR="00385871">
          <w:rPr>
            <w:noProof/>
            <w:webHidden/>
          </w:rPr>
          <w:fldChar w:fldCharType="end"/>
        </w:r>
      </w:hyperlink>
    </w:p>
    <w:p w:rsidR="00385871" w:rsidRDefault="007934B8">
      <w:pPr>
        <w:pStyle w:val="TOC3"/>
        <w:rPr>
          <w:rFonts w:asciiTheme="minorHAnsi" w:eastAsiaTheme="minorEastAsia" w:hAnsiTheme="minorHAnsi" w:cstheme="minorBidi"/>
          <w:noProof/>
          <w:lang w:eastAsia="en-GB"/>
        </w:rPr>
      </w:pPr>
      <w:hyperlink w:anchor="_Toc392025057" w:history="1">
        <w:r w:rsidR="00385871" w:rsidRPr="009D486C">
          <w:rPr>
            <w:rStyle w:val="Hyperlink"/>
            <w:rFonts w:ascii="Cambria" w:hAnsi="Cambria"/>
            <w:b/>
            <w:bCs/>
            <w:noProof/>
            <w:lang w:eastAsia="en-GB"/>
          </w:rPr>
          <w:t>Central Asian Flyway region:</w:t>
        </w:r>
        <w:r w:rsidR="00385871">
          <w:rPr>
            <w:noProof/>
            <w:webHidden/>
          </w:rPr>
          <w:tab/>
        </w:r>
        <w:r w:rsidR="00385871">
          <w:rPr>
            <w:noProof/>
            <w:webHidden/>
          </w:rPr>
          <w:fldChar w:fldCharType="begin"/>
        </w:r>
        <w:r w:rsidR="00385871">
          <w:rPr>
            <w:noProof/>
            <w:webHidden/>
          </w:rPr>
          <w:instrText xml:space="preserve"> PAGEREF _Toc392025057 \h </w:instrText>
        </w:r>
        <w:r w:rsidR="00385871">
          <w:rPr>
            <w:noProof/>
            <w:webHidden/>
          </w:rPr>
        </w:r>
        <w:r w:rsidR="00385871">
          <w:rPr>
            <w:noProof/>
            <w:webHidden/>
          </w:rPr>
          <w:fldChar w:fldCharType="separate"/>
        </w:r>
        <w:r w:rsidR="00385871">
          <w:rPr>
            <w:noProof/>
            <w:webHidden/>
          </w:rPr>
          <w:t>20</w:t>
        </w:r>
        <w:r w:rsidR="00385871">
          <w:rPr>
            <w:noProof/>
            <w:webHidden/>
          </w:rPr>
          <w:fldChar w:fldCharType="end"/>
        </w:r>
      </w:hyperlink>
    </w:p>
    <w:p w:rsidR="00385871" w:rsidRDefault="007934B8">
      <w:pPr>
        <w:pStyle w:val="TOC3"/>
        <w:rPr>
          <w:rFonts w:asciiTheme="minorHAnsi" w:eastAsiaTheme="minorEastAsia" w:hAnsiTheme="minorHAnsi" w:cstheme="minorBidi"/>
          <w:noProof/>
          <w:lang w:eastAsia="en-GB"/>
        </w:rPr>
      </w:pPr>
      <w:hyperlink w:anchor="_Toc392025058" w:history="1">
        <w:r w:rsidR="00385871" w:rsidRPr="009D486C">
          <w:rPr>
            <w:rStyle w:val="Hyperlink"/>
            <w:rFonts w:ascii="Cambria" w:hAnsi="Cambria"/>
            <w:b/>
            <w:bCs/>
            <w:noProof/>
            <w:lang w:eastAsia="en-GB"/>
          </w:rPr>
          <w:t>East Asian - Australasian Flyway region:</w:t>
        </w:r>
        <w:r w:rsidR="00385871">
          <w:rPr>
            <w:noProof/>
            <w:webHidden/>
          </w:rPr>
          <w:tab/>
        </w:r>
        <w:r w:rsidR="00385871">
          <w:rPr>
            <w:noProof/>
            <w:webHidden/>
          </w:rPr>
          <w:fldChar w:fldCharType="begin"/>
        </w:r>
        <w:r w:rsidR="00385871">
          <w:rPr>
            <w:noProof/>
            <w:webHidden/>
          </w:rPr>
          <w:instrText xml:space="preserve"> PAGEREF _Toc392025058 \h </w:instrText>
        </w:r>
        <w:r w:rsidR="00385871">
          <w:rPr>
            <w:noProof/>
            <w:webHidden/>
          </w:rPr>
        </w:r>
        <w:r w:rsidR="00385871">
          <w:rPr>
            <w:noProof/>
            <w:webHidden/>
          </w:rPr>
          <w:fldChar w:fldCharType="separate"/>
        </w:r>
        <w:r w:rsidR="00385871">
          <w:rPr>
            <w:noProof/>
            <w:webHidden/>
          </w:rPr>
          <w:t>21</w:t>
        </w:r>
        <w:r w:rsidR="00385871">
          <w:rPr>
            <w:noProof/>
            <w:webHidden/>
          </w:rPr>
          <w:fldChar w:fldCharType="end"/>
        </w:r>
      </w:hyperlink>
    </w:p>
    <w:p w:rsidR="00385871" w:rsidRDefault="007934B8">
      <w:pPr>
        <w:pStyle w:val="TOC3"/>
        <w:rPr>
          <w:rFonts w:asciiTheme="minorHAnsi" w:eastAsiaTheme="minorEastAsia" w:hAnsiTheme="minorHAnsi" w:cstheme="minorBidi"/>
          <w:noProof/>
          <w:lang w:eastAsia="en-GB"/>
        </w:rPr>
      </w:pPr>
      <w:hyperlink w:anchor="_Toc392025059" w:history="1">
        <w:r w:rsidR="00385871" w:rsidRPr="009D486C">
          <w:rPr>
            <w:rStyle w:val="Hyperlink"/>
            <w:rFonts w:ascii="Cambria" w:hAnsi="Cambria"/>
            <w:b/>
            <w:bCs/>
            <w:noProof/>
            <w:lang w:eastAsia="en-GB"/>
          </w:rPr>
          <w:t>Pacific Flyway region:</w:t>
        </w:r>
        <w:r w:rsidR="00385871">
          <w:rPr>
            <w:noProof/>
            <w:webHidden/>
          </w:rPr>
          <w:tab/>
        </w:r>
        <w:r w:rsidR="00385871">
          <w:rPr>
            <w:noProof/>
            <w:webHidden/>
          </w:rPr>
          <w:fldChar w:fldCharType="begin"/>
        </w:r>
        <w:r w:rsidR="00385871">
          <w:rPr>
            <w:noProof/>
            <w:webHidden/>
          </w:rPr>
          <w:instrText xml:space="preserve"> PAGEREF _Toc392025059 \h </w:instrText>
        </w:r>
        <w:r w:rsidR="00385871">
          <w:rPr>
            <w:noProof/>
            <w:webHidden/>
          </w:rPr>
        </w:r>
        <w:r w:rsidR="00385871">
          <w:rPr>
            <w:noProof/>
            <w:webHidden/>
          </w:rPr>
          <w:fldChar w:fldCharType="separate"/>
        </w:r>
        <w:r w:rsidR="00385871">
          <w:rPr>
            <w:noProof/>
            <w:webHidden/>
          </w:rPr>
          <w:t>23</w:t>
        </w:r>
        <w:r w:rsidR="00385871">
          <w:rPr>
            <w:noProof/>
            <w:webHidden/>
          </w:rPr>
          <w:fldChar w:fldCharType="end"/>
        </w:r>
      </w:hyperlink>
    </w:p>
    <w:p w:rsidR="00385871" w:rsidRDefault="007934B8">
      <w:pPr>
        <w:pStyle w:val="TOC3"/>
        <w:rPr>
          <w:rFonts w:asciiTheme="minorHAnsi" w:eastAsiaTheme="minorEastAsia" w:hAnsiTheme="minorHAnsi" w:cstheme="minorBidi"/>
          <w:noProof/>
          <w:lang w:eastAsia="en-GB"/>
        </w:rPr>
      </w:pPr>
      <w:hyperlink w:anchor="_Toc392025060" w:history="1">
        <w:r w:rsidR="00385871" w:rsidRPr="009D486C">
          <w:rPr>
            <w:rStyle w:val="Hyperlink"/>
            <w:rFonts w:ascii="Cambria" w:hAnsi="Cambria"/>
            <w:b/>
            <w:bCs/>
            <w:noProof/>
            <w:lang w:eastAsia="en-GB"/>
          </w:rPr>
          <w:t>Americas Flyways region:</w:t>
        </w:r>
        <w:r w:rsidR="00385871">
          <w:rPr>
            <w:noProof/>
            <w:webHidden/>
          </w:rPr>
          <w:tab/>
        </w:r>
        <w:r w:rsidR="00385871">
          <w:rPr>
            <w:noProof/>
            <w:webHidden/>
          </w:rPr>
          <w:fldChar w:fldCharType="begin"/>
        </w:r>
        <w:r w:rsidR="00385871">
          <w:rPr>
            <w:noProof/>
            <w:webHidden/>
          </w:rPr>
          <w:instrText xml:space="preserve"> PAGEREF _Toc392025060 \h </w:instrText>
        </w:r>
        <w:r w:rsidR="00385871">
          <w:rPr>
            <w:noProof/>
            <w:webHidden/>
          </w:rPr>
        </w:r>
        <w:r w:rsidR="00385871">
          <w:rPr>
            <w:noProof/>
            <w:webHidden/>
          </w:rPr>
          <w:fldChar w:fldCharType="separate"/>
        </w:r>
        <w:r w:rsidR="00385871">
          <w:rPr>
            <w:noProof/>
            <w:webHidden/>
          </w:rPr>
          <w:t>23</w:t>
        </w:r>
        <w:r w:rsidR="00385871">
          <w:rPr>
            <w:noProof/>
            <w:webHidden/>
          </w:rPr>
          <w:fldChar w:fldCharType="end"/>
        </w:r>
      </w:hyperlink>
    </w:p>
    <w:p w:rsidR="00385871" w:rsidRDefault="007934B8">
      <w:pPr>
        <w:pStyle w:val="TOC3"/>
        <w:rPr>
          <w:rFonts w:asciiTheme="minorHAnsi" w:eastAsiaTheme="minorEastAsia" w:hAnsiTheme="minorHAnsi" w:cstheme="minorBidi"/>
          <w:noProof/>
          <w:lang w:eastAsia="en-GB"/>
        </w:rPr>
      </w:pPr>
      <w:hyperlink w:anchor="_Toc392025061" w:history="1">
        <w:r w:rsidR="00385871" w:rsidRPr="009D486C">
          <w:rPr>
            <w:rStyle w:val="Hyperlink"/>
            <w:rFonts w:ascii="Cambria" w:hAnsi="Cambria"/>
            <w:b/>
            <w:bCs/>
            <w:noProof/>
            <w:lang w:eastAsia="en-GB"/>
          </w:rPr>
          <w:t>Seabird Flyways</w:t>
        </w:r>
        <w:r w:rsidR="00385871">
          <w:rPr>
            <w:noProof/>
            <w:webHidden/>
          </w:rPr>
          <w:tab/>
        </w:r>
        <w:r w:rsidR="00385871">
          <w:rPr>
            <w:noProof/>
            <w:webHidden/>
          </w:rPr>
          <w:fldChar w:fldCharType="begin"/>
        </w:r>
        <w:r w:rsidR="00385871">
          <w:rPr>
            <w:noProof/>
            <w:webHidden/>
          </w:rPr>
          <w:instrText xml:space="preserve"> PAGEREF _Toc392025061 \h </w:instrText>
        </w:r>
        <w:r w:rsidR="00385871">
          <w:rPr>
            <w:noProof/>
            <w:webHidden/>
          </w:rPr>
        </w:r>
        <w:r w:rsidR="00385871">
          <w:rPr>
            <w:noProof/>
            <w:webHidden/>
          </w:rPr>
          <w:fldChar w:fldCharType="separate"/>
        </w:r>
        <w:r w:rsidR="00385871">
          <w:rPr>
            <w:noProof/>
            <w:webHidden/>
          </w:rPr>
          <w:t>25</w:t>
        </w:r>
        <w:r w:rsidR="00385871">
          <w:rPr>
            <w:noProof/>
            <w:webHidden/>
          </w:rPr>
          <w:fldChar w:fldCharType="end"/>
        </w:r>
      </w:hyperlink>
    </w:p>
    <w:p w:rsidR="00385871" w:rsidRDefault="007934B8">
      <w:pPr>
        <w:pStyle w:val="TOC2"/>
        <w:rPr>
          <w:rFonts w:asciiTheme="minorHAnsi" w:eastAsiaTheme="minorEastAsia" w:hAnsiTheme="minorHAnsi" w:cstheme="minorBidi"/>
          <w:noProof/>
          <w:lang w:eastAsia="en-GB"/>
        </w:rPr>
      </w:pPr>
      <w:hyperlink w:anchor="_Toc392025062" w:history="1">
        <w:r w:rsidR="00385871" w:rsidRPr="009D486C">
          <w:rPr>
            <w:rStyle w:val="Hyperlink"/>
            <w:rFonts w:ascii="Cambria" w:hAnsi="Cambria"/>
            <w:b/>
            <w:bCs/>
            <w:noProof/>
            <w:lang w:eastAsia="en-GB"/>
          </w:rPr>
          <w:t>C. Enhancing knowledge to support flyway conservation</w:t>
        </w:r>
        <w:r w:rsidR="00385871">
          <w:rPr>
            <w:noProof/>
            <w:webHidden/>
          </w:rPr>
          <w:tab/>
        </w:r>
        <w:r w:rsidR="00385871">
          <w:rPr>
            <w:noProof/>
            <w:webHidden/>
          </w:rPr>
          <w:fldChar w:fldCharType="begin"/>
        </w:r>
        <w:r w:rsidR="00385871">
          <w:rPr>
            <w:noProof/>
            <w:webHidden/>
          </w:rPr>
          <w:instrText xml:space="preserve"> PAGEREF _Toc392025062 \h </w:instrText>
        </w:r>
        <w:r w:rsidR="00385871">
          <w:rPr>
            <w:noProof/>
            <w:webHidden/>
          </w:rPr>
        </w:r>
        <w:r w:rsidR="00385871">
          <w:rPr>
            <w:noProof/>
            <w:webHidden/>
          </w:rPr>
          <w:fldChar w:fldCharType="separate"/>
        </w:r>
        <w:r w:rsidR="00385871">
          <w:rPr>
            <w:noProof/>
            <w:webHidden/>
          </w:rPr>
          <w:t>26</w:t>
        </w:r>
        <w:r w:rsidR="00385871">
          <w:rPr>
            <w:noProof/>
            <w:webHidden/>
          </w:rPr>
          <w:fldChar w:fldCharType="end"/>
        </w:r>
      </w:hyperlink>
    </w:p>
    <w:p w:rsidR="00385871" w:rsidRDefault="007934B8">
      <w:pPr>
        <w:pStyle w:val="TOC2"/>
        <w:rPr>
          <w:rFonts w:asciiTheme="minorHAnsi" w:eastAsiaTheme="minorEastAsia" w:hAnsiTheme="minorHAnsi" w:cstheme="minorBidi"/>
          <w:noProof/>
          <w:lang w:eastAsia="en-GB"/>
        </w:rPr>
      </w:pPr>
      <w:hyperlink w:anchor="_Toc392025063" w:history="1">
        <w:r w:rsidR="00385871" w:rsidRPr="009D486C">
          <w:rPr>
            <w:rStyle w:val="Hyperlink"/>
            <w:rFonts w:ascii="Cambria" w:hAnsi="Cambria"/>
            <w:b/>
            <w:bCs/>
            <w:noProof/>
            <w:lang w:eastAsia="en-GB"/>
          </w:rPr>
          <w:t>D. Awareness raising</w:t>
        </w:r>
        <w:r w:rsidR="00385871">
          <w:rPr>
            <w:noProof/>
            <w:webHidden/>
          </w:rPr>
          <w:tab/>
        </w:r>
        <w:r w:rsidR="00385871">
          <w:rPr>
            <w:noProof/>
            <w:webHidden/>
          </w:rPr>
          <w:fldChar w:fldCharType="begin"/>
        </w:r>
        <w:r w:rsidR="00385871">
          <w:rPr>
            <w:noProof/>
            <w:webHidden/>
          </w:rPr>
          <w:instrText xml:space="preserve"> PAGEREF _Toc392025063 \h </w:instrText>
        </w:r>
        <w:r w:rsidR="00385871">
          <w:rPr>
            <w:noProof/>
            <w:webHidden/>
          </w:rPr>
        </w:r>
        <w:r w:rsidR="00385871">
          <w:rPr>
            <w:noProof/>
            <w:webHidden/>
          </w:rPr>
          <w:fldChar w:fldCharType="separate"/>
        </w:r>
        <w:r w:rsidR="00385871">
          <w:rPr>
            <w:noProof/>
            <w:webHidden/>
          </w:rPr>
          <w:t>29</w:t>
        </w:r>
        <w:r w:rsidR="00385871">
          <w:rPr>
            <w:noProof/>
            <w:webHidden/>
          </w:rPr>
          <w:fldChar w:fldCharType="end"/>
        </w:r>
      </w:hyperlink>
    </w:p>
    <w:p w:rsidR="00385871" w:rsidRDefault="007934B8">
      <w:pPr>
        <w:pStyle w:val="TOC2"/>
        <w:rPr>
          <w:rFonts w:asciiTheme="minorHAnsi" w:eastAsiaTheme="minorEastAsia" w:hAnsiTheme="minorHAnsi" w:cstheme="minorBidi"/>
          <w:noProof/>
          <w:lang w:eastAsia="en-GB"/>
        </w:rPr>
      </w:pPr>
      <w:hyperlink w:anchor="_Toc392025064" w:history="1">
        <w:r w:rsidR="00385871" w:rsidRPr="009D486C">
          <w:rPr>
            <w:rStyle w:val="Hyperlink"/>
            <w:rFonts w:ascii="Cambria" w:hAnsi="Cambria"/>
            <w:b/>
            <w:bCs/>
            <w:noProof/>
            <w:lang w:eastAsia="en-GB"/>
          </w:rPr>
          <w:t>E. Monitoring and reporting</w:t>
        </w:r>
        <w:r w:rsidR="00385871">
          <w:rPr>
            <w:noProof/>
            <w:webHidden/>
          </w:rPr>
          <w:tab/>
        </w:r>
        <w:r w:rsidR="00385871">
          <w:rPr>
            <w:noProof/>
            <w:webHidden/>
          </w:rPr>
          <w:fldChar w:fldCharType="begin"/>
        </w:r>
        <w:r w:rsidR="00385871">
          <w:rPr>
            <w:noProof/>
            <w:webHidden/>
          </w:rPr>
          <w:instrText xml:space="preserve"> PAGEREF _Toc392025064 \h </w:instrText>
        </w:r>
        <w:r w:rsidR="00385871">
          <w:rPr>
            <w:noProof/>
            <w:webHidden/>
          </w:rPr>
        </w:r>
        <w:r w:rsidR="00385871">
          <w:rPr>
            <w:noProof/>
            <w:webHidden/>
          </w:rPr>
          <w:fldChar w:fldCharType="separate"/>
        </w:r>
        <w:r w:rsidR="00385871">
          <w:rPr>
            <w:noProof/>
            <w:webHidden/>
          </w:rPr>
          <w:t>30</w:t>
        </w:r>
        <w:r w:rsidR="00385871">
          <w:rPr>
            <w:noProof/>
            <w:webHidden/>
          </w:rPr>
          <w:fldChar w:fldCharType="end"/>
        </w:r>
      </w:hyperlink>
    </w:p>
    <w:p w:rsidR="00385871" w:rsidRDefault="007934B8">
      <w:pPr>
        <w:pStyle w:val="TOC2"/>
        <w:rPr>
          <w:rFonts w:asciiTheme="minorHAnsi" w:eastAsiaTheme="minorEastAsia" w:hAnsiTheme="minorHAnsi" w:cstheme="minorBidi"/>
          <w:noProof/>
          <w:lang w:eastAsia="en-GB"/>
        </w:rPr>
      </w:pPr>
      <w:hyperlink w:anchor="_Toc392025065" w:history="1">
        <w:r w:rsidR="00385871" w:rsidRPr="009D486C">
          <w:rPr>
            <w:rStyle w:val="Hyperlink"/>
            <w:rFonts w:ascii="Cambria" w:hAnsi="Cambria"/>
            <w:b/>
            <w:bCs/>
            <w:noProof/>
            <w:lang w:eastAsia="en-GB"/>
          </w:rPr>
          <w:t>F. Resourcing implementation</w:t>
        </w:r>
        <w:r w:rsidR="00385871">
          <w:rPr>
            <w:noProof/>
            <w:webHidden/>
          </w:rPr>
          <w:tab/>
        </w:r>
        <w:r w:rsidR="00385871">
          <w:rPr>
            <w:noProof/>
            <w:webHidden/>
          </w:rPr>
          <w:fldChar w:fldCharType="begin"/>
        </w:r>
        <w:r w:rsidR="00385871">
          <w:rPr>
            <w:noProof/>
            <w:webHidden/>
          </w:rPr>
          <w:instrText xml:space="preserve"> PAGEREF _Toc392025065 \h </w:instrText>
        </w:r>
        <w:r w:rsidR="00385871">
          <w:rPr>
            <w:noProof/>
            <w:webHidden/>
          </w:rPr>
        </w:r>
        <w:r w:rsidR="00385871">
          <w:rPr>
            <w:noProof/>
            <w:webHidden/>
          </w:rPr>
          <w:fldChar w:fldCharType="separate"/>
        </w:r>
        <w:r w:rsidR="00385871">
          <w:rPr>
            <w:noProof/>
            <w:webHidden/>
          </w:rPr>
          <w:t>31</w:t>
        </w:r>
        <w:r w:rsidR="00385871">
          <w:rPr>
            <w:noProof/>
            <w:webHidden/>
          </w:rPr>
          <w:fldChar w:fldCharType="end"/>
        </w:r>
      </w:hyperlink>
    </w:p>
    <w:p w:rsidR="00385871" w:rsidRDefault="007934B8">
      <w:pPr>
        <w:pStyle w:val="TOC3"/>
        <w:rPr>
          <w:rFonts w:asciiTheme="minorHAnsi" w:eastAsiaTheme="minorEastAsia" w:hAnsiTheme="minorHAnsi" w:cstheme="minorBidi"/>
          <w:noProof/>
          <w:lang w:eastAsia="en-GB"/>
        </w:rPr>
      </w:pPr>
      <w:hyperlink w:anchor="_Toc392025066" w:history="1">
        <w:r w:rsidR="00385871" w:rsidRPr="009D486C">
          <w:rPr>
            <w:rStyle w:val="Hyperlink"/>
            <w:rFonts w:ascii="Cambria" w:hAnsi="Cambria"/>
            <w:b/>
            <w:bCs/>
            <w:noProof/>
            <w:lang w:eastAsia="en-GB"/>
          </w:rPr>
          <w:t>Financial resources</w:t>
        </w:r>
        <w:r w:rsidR="00385871">
          <w:rPr>
            <w:noProof/>
            <w:webHidden/>
          </w:rPr>
          <w:tab/>
        </w:r>
        <w:r w:rsidR="00385871">
          <w:rPr>
            <w:noProof/>
            <w:webHidden/>
          </w:rPr>
          <w:fldChar w:fldCharType="begin"/>
        </w:r>
        <w:r w:rsidR="00385871">
          <w:rPr>
            <w:noProof/>
            <w:webHidden/>
          </w:rPr>
          <w:instrText xml:space="preserve"> PAGEREF _Toc392025066 \h </w:instrText>
        </w:r>
        <w:r w:rsidR="00385871">
          <w:rPr>
            <w:noProof/>
            <w:webHidden/>
          </w:rPr>
        </w:r>
        <w:r w:rsidR="00385871">
          <w:rPr>
            <w:noProof/>
            <w:webHidden/>
          </w:rPr>
          <w:fldChar w:fldCharType="separate"/>
        </w:r>
        <w:r w:rsidR="00385871">
          <w:rPr>
            <w:noProof/>
            <w:webHidden/>
          </w:rPr>
          <w:t>31</w:t>
        </w:r>
        <w:r w:rsidR="00385871">
          <w:rPr>
            <w:noProof/>
            <w:webHidden/>
          </w:rPr>
          <w:fldChar w:fldCharType="end"/>
        </w:r>
      </w:hyperlink>
    </w:p>
    <w:p w:rsidR="00385871" w:rsidRDefault="007934B8">
      <w:pPr>
        <w:pStyle w:val="TOC3"/>
        <w:rPr>
          <w:rFonts w:asciiTheme="minorHAnsi" w:eastAsiaTheme="minorEastAsia" w:hAnsiTheme="minorHAnsi" w:cstheme="minorBidi"/>
          <w:noProof/>
          <w:lang w:eastAsia="en-GB"/>
        </w:rPr>
      </w:pPr>
      <w:hyperlink w:anchor="_Toc392025068" w:history="1">
        <w:r w:rsidR="00385871" w:rsidRPr="009D486C">
          <w:rPr>
            <w:rStyle w:val="Hyperlink"/>
            <w:rFonts w:ascii="Cambria" w:hAnsi="Cambria"/>
            <w:b/>
            <w:bCs/>
            <w:noProof/>
            <w:lang w:eastAsia="en-GB"/>
          </w:rPr>
          <w:t>Networks and partnerships</w:t>
        </w:r>
        <w:r w:rsidR="00385871">
          <w:rPr>
            <w:noProof/>
            <w:webHidden/>
          </w:rPr>
          <w:tab/>
        </w:r>
        <w:r w:rsidR="00385871">
          <w:rPr>
            <w:noProof/>
            <w:webHidden/>
          </w:rPr>
          <w:fldChar w:fldCharType="begin"/>
        </w:r>
        <w:r w:rsidR="00385871">
          <w:rPr>
            <w:noProof/>
            <w:webHidden/>
          </w:rPr>
          <w:instrText xml:space="preserve"> PAGEREF _Toc392025068 \h </w:instrText>
        </w:r>
        <w:r w:rsidR="00385871">
          <w:rPr>
            <w:noProof/>
            <w:webHidden/>
          </w:rPr>
        </w:r>
        <w:r w:rsidR="00385871">
          <w:rPr>
            <w:noProof/>
            <w:webHidden/>
          </w:rPr>
          <w:fldChar w:fldCharType="separate"/>
        </w:r>
        <w:r w:rsidR="00385871">
          <w:rPr>
            <w:noProof/>
            <w:webHidden/>
          </w:rPr>
          <w:t>32</w:t>
        </w:r>
        <w:r w:rsidR="00385871">
          <w:rPr>
            <w:noProof/>
            <w:webHidden/>
          </w:rPr>
          <w:fldChar w:fldCharType="end"/>
        </w:r>
      </w:hyperlink>
    </w:p>
    <w:p w:rsidR="00A6314E" w:rsidRDefault="001C4DF4" w:rsidP="00713E80">
      <w:pPr>
        <w:tabs>
          <w:tab w:val="center" w:pos="4534"/>
        </w:tabs>
        <w:jc w:val="both"/>
        <w:rPr>
          <w:sz w:val="24"/>
        </w:rPr>
      </w:pPr>
      <w:r w:rsidRPr="001C4DF4">
        <w:rPr>
          <w:sz w:val="24"/>
        </w:rPr>
        <w:fldChar w:fldCharType="end"/>
      </w:r>
      <w:r w:rsidR="00713E80">
        <w:rPr>
          <w:sz w:val="24"/>
        </w:rPr>
        <w:tab/>
      </w:r>
    </w:p>
    <w:p w:rsidR="001C4DF4" w:rsidRDefault="001C4DF4">
      <w:pPr>
        <w:widowControl/>
        <w:autoSpaceDE/>
        <w:autoSpaceDN/>
        <w:adjustRightInd/>
        <w:rPr>
          <w:sz w:val="24"/>
        </w:rPr>
      </w:pPr>
    </w:p>
    <w:p w:rsidR="001C4DF4" w:rsidRDefault="001C4DF4" w:rsidP="001C4DF4">
      <w:pPr>
        <w:jc w:val="both"/>
        <w:rPr>
          <w:sz w:val="24"/>
        </w:rPr>
      </w:pPr>
    </w:p>
    <w:p w:rsidR="00713E80" w:rsidRDefault="00713E80" w:rsidP="001C4DF4">
      <w:pPr>
        <w:jc w:val="both"/>
        <w:rPr>
          <w:sz w:val="24"/>
        </w:rPr>
        <w:sectPr w:rsidR="00713E80" w:rsidSect="00E304B1">
          <w:headerReference w:type="even" r:id="rId26"/>
          <w:headerReference w:type="default" r:id="rId27"/>
          <w:headerReference w:type="first" r:id="rId28"/>
          <w:endnotePr>
            <w:numFmt w:val="decimal"/>
          </w:endnotePr>
          <w:pgSz w:w="11905" w:h="16837" w:code="9"/>
          <w:pgMar w:top="1418" w:right="1418" w:bottom="1418" w:left="1418" w:header="510" w:footer="0" w:gutter="0"/>
          <w:cols w:space="720"/>
          <w:noEndnote/>
          <w:titlePg/>
        </w:sectPr>
      </w:pPr>
    </w:p>
    <w:tbl>
      <w:tblPr>
        <w:tblW w:w="153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560"/>
        <w:gridCol w:w="3522"/>
        <w:gridCol w:w="140"/>
        <w:gridCol w:w="2966"/>
        <w:gridCol w:w="114"/>
        <w:gridCol w:w="33"/>
        <w:gridCol w:w="831"/>
        <w:gridCol w:w="533"/>
        <w:gridCol w:w="620"/>
        <w:gridCol w:w="7"/>
        <w:gridCol w:w="66"/>
        <w:gridCol w:w="616"/>
        <w:gridCol w:w="27"/>
        <w:gridCol w:w="1841"/>
        <w:gridCol w:w="1128"/>
        <w:gridCol w:w="9"/>
        <w:gridCol w:w="139"/>
        <w:gridCol w:w="570"/>
        <w:gridCol w:w="284"/>
        <w:gridCol w:w="82"/>
        <w:gridCol w:w="1149"/>
        <w:gridCol w:w="12"/>
        <w:gridCol w:w="12"/>
        <w:gridCol w:w="7"/>
        <w:gridCol w:w="27"/>
        <w:gridCol w:w="6"/>
        <w:gridCol w:w="46"/>
      </w:tblGrid>
      <w:tr w:rsidR="00713E80" w:rsidRPr="00713E80" w:rsidTr="009B7465">
        <w:trPr>
          <w:gridAfter w:val="1"/>
          <w:wAfter w:w="46" w:type="dxa"/>
          <w:cantSplit/>
          <w:trHeight w:val="343"/>
          <w:tblHeader/>
        </w:trPr>
        <w:tc>
          <w:tcPr>
            <w:tcW w:w="560" w:type="dxa"/>
            <w:tcBorders>
              <w:bottom w:val="nil"/>
            </w:tcBorders>
            <w:vAlign w:val="bottom"/>
          </w:tcPr>
          <w:p w:rsidR="00713E80" w:rsidRPr="00713E80" w:rsidRDefault="00713E80" w:rsidP="00713E80">
            <w:pPr>
              <w:widowControl/>
              <w:autoSpaceDE/>
              <w:autoSpaceDN/>
              <w:adjustRightInd/>
              <w:jc w:val="center"/>
              <w:rPr>
                <w:rFonts w:ascii="Calibri" w:eastAsia="Calibri" w:hAnsi="Calibri" w:cs="Arial"/>
                <w:b/>
                <w:bCs/>
                <w:szCs w:val="20"/>
                <w:lang w:val="en-GB" w:eastAsia="en-GB"/>
              </w:rPr>
            </w:pPr>
            <w:r w:rsidRPr="00713E80">
              <w:rPr>
                <w:rFonts w:ascii="Calibri" w:eastAsia="Calibri" w:hAnsi="Calibri" w:cs="Arial"/>
                <w:b/>
                <w:bCs/>
                <w:szCs w:val="20"/>
                <w:lang w:val="en-GB" w:eastAsia="en-GB"/>
              </w:rPr>
              <w:t>No</w:t>
            </w:r>
          </w:p>
        </w:tc>
        <w:tc>
          <w:tcPr>
            <w:tcW w:w="3522" w:type="dxa"/>
            <w:tcBorders>
              <w:bottom w:val="nil"/>
            </w:tcBorders>
            <w:vAlign w:val="bottom"/>
          </w:tcPr>
          <w:p w:rsidR="00713E80" w:rsidRPr="00713E80" w:rsidRDefault="00713E80" w:rsidP="00713E80">
            <w:pPr>
              <w:widowControl/>
              <w:autoSpaceDE/>
              <w:autoSpaceDN/>
              <w:adjustRightInd/>
              <w:jc w:val="center"/>
              <w:rPr>
                <w:rFonts w:ascii="Calibri" w:eastAsia="Calibri" w:hAnsi="Calibri" w:cs="Arial"/>
                <w:b/>
                <w:bCs/>
                <w:szCs w:val="20"/>
                <w:lang w:val="en-GB" w:eastAsia="en-GB"/>
              </w:rPr>
            </w:pPr>
            <w:r w:rsidRPr="00713E80">
              <w:rPr>
                <w:rFonts w:ascii="Calibri" w:eastAsia="Calibri" w:hAnsi="Calibri" w:cs="Arial"/>
                <w:b/>
                <w:bCs/>
                <w:szCs w:val="20"/>
                <w:lang w:val="en-GB" w:eastAsia="en-GB"/>
              </w:rPr>
              <w:t>Actions Needed</w:t>
            </w:r>
            <w:ins w:id="37" w:author="Mundkur, Taej" w:date="2014-07-01T14:57:00Z">
              <w:r w:rsidR="004B520A" w:rsidRPr="00805517">
                <w:rPr>
                  <w:rStyle w:val="FootnoteReference"/>
                  <w:rFonts w:ascii="Calibri" w:eastAsia="Calibri" w:hAnsi="Calibri"/>
                  <w:b/>
                  <w:bCs/>
                  <w:szCs w:val="20"/>
                  <w:vertAlign w:val="superscript"/>
                  <w:lang w:val="en-GB" w:eastAsia="en-GB"/>
                </w:rPr>
                <w:footnoteReference w:id="1"/>
              </w:r>
            </w:ins>
            <w:r w:rsidRPr="00805517">
              <w:rPr>
                <w:rFonts w:ascii="Calibri" w:eastAsia="Calibri" w:hAnsi="Calibri" w:cs="Arial"/>
                <w:b/>
                <w:bCs/>
                <w:szCs w:val="20"/>
                <w:vertAlign w:val="superscript"/>
                <w:lang w:val="en-GB" w:eastAsia="en-GB"/>
              </w:rPr>
              <w:t xml:space="preserve"> </w:t>
            </w:r>
          </w:p>
        </w:tc>
        <w:tc>
          <w:tcPr>
            <w:tcW w:w="3106" w:type="dxa"/>
            <w:gridSpan w:val="2"/>
            <w:tcBorders>
              <w:bottom w:val="nil"/>
            </w:tcBorders>
            <w:vAlign w:val="bottom"/>
          </w:tcPr>
          <w:p w:rsidR="00713E80" w:rsidRPr="00713E80" w:rsidRDefault="00713E80" w:rsidP="00713E80">
            <w:pPr>
              <w:widowControl/>
              <w:autoSpaceDE/>
              <w:autoSpaceDN/>
              <w:adjustRightInd/>
              <w:jc w:val="center"/>
              <w:rPr>
                <w:rFonts w:ascii="Calibri" w:eastAsia="Calibri" w:hAnsi="Calibri" w:cs="Arial"/>
                <w:b/>
                <w:bCs/>
                <w:szCs w:val="20"/>
                <w:lang w:val="en-GB" w:eastAsia="en-GB"/>
              </w:rPr>
            </w:pPr>
            <w:commentRangeStart w:id="39"/>
            <w:r w:rsidRPr="00713E80">
              <w:rPr>
                <w:rFonts w:ascii="Calibri" w:eastAsia="Calibri" w:hAnsi="Calibri" w:cs="Arial"/>
                <w:b/>
                <w:bCs/>
                <w:szCs w:val="20"/>
                <w:lang w:val="en-GB" w:eastAsia="en-GB"/>
              </w:rPr>
              <w:t>Indicators</w:t>
            </w:r>
            <w:commentRangeEnd w:id="39"/>
            <w:r w:rsidR="001B6EED">
              <w:rPr>
                <w:rStyle w:val="CommentReference"/>
              </w:rPr>
              <w:commentReference w:id="39"/>
            </w:r>
          </w:p>
        </w:tc>
        <w:tc>
          <w:tcPr>
            <w:tcW w:w="978" w:type="dxa"/>
            <w:gridSpan w:val="3"/>
            <w:tcBorders>
              <w:bottom w:val="nil"/>
            </w:tcBorders>
            <w:noWrap/>
            <w:vAlign w:val="bottom"/>
          </w:tcPr>
          <w:p w:rsidR="00713E80" w:rsidRPr="00713E80" w:rsidRDefault="00713E80" w:rsidP="00713E80">
            <w:pPr>
              <w:widowControl/>
              <w:autoSpaceDE/>
              <w:autoSpaceDN/>
              <w:adjustRightInd/>
              <w:jc w:val="center"/>
              <w:rPr>
                <w:rFonts w:ascii="Calibri" w:eastAsia="Calibri" w:hAnsi="Calibri" w:cs="Arial"/>
                <w:b/>
                <w:bCs/>
                <w:szCs w:val="20"/>
                <w:lang w:val="en-GB" w:eastAsia="en-GB"/>
              </w:rPr>
            </w:pPr>
            <w:r w:rsidRPr="00713E80">
              <w:rPr>
                <w:rFonts w:ascii="Calibri" w:eastAsia="Calibri" w:hAnsi="Calibri" w:cs="Arial"/>
                <w:b/>
                <w:bCs/>
                <w:szCs w:val="20"/>
                <w:lang w:val="en-GB" w:eastAsia="en-GB"/>
              </w:rPr>
              <w:t>Timing</w:t>
            </w:r>
            <w:ins w:id="40" w:author="Mundkur, Taej" w:date="2014-07-01T00:09:00Z">
              <w:r w:rsidR="00DD36EC">
                <w:rPr>
                  <w:rStyle w:val="FootnoteReference"/>
                  <w:rFonts w:ascii="Calibri" w:eastAsia="Calibri" w:hAnsi="Calibri"/>
                  <w:b/>
                  <w:bCs/>
                  <w:szCs w:val="20"/>
                  <w:lang w:val="en-GB" w:eastAsia="en-GB"/>
                </w:rPr>
                <w:footnoteReference w:id="2"/>
              </w:r>
            </w:ins>
          </w:p>
        </w:tc>
        <w:tc>
          <w:tcPr>
            <w:tcW w:w="4847" w:type="dxa"/>
            <w:gridSpan w:val="9"/>
            <w:noWrap/>
            <w:vAlign w:val="bottom"/>
          </w:tcPr>
          <w:p w:rsidR="00713E80" w:rsidRPr="00713E80" w:rsidRDefault="00713E80" w:rsidP="00713E80">
            <w:pPr>
              <w:widowControl/>
              <w:autoSpaceDE/>
              <w:autoSpaceDN/>
              <w:adjustRightInd/>
              <w:jc w:val="center"/>
              <w:rPr>
                <w:rFonts w:ascii="Calibri" w:eastAsia="Calibri" w:hAnsi="Calibri" w:cs="Arial"/>
                <w:b/>
                <w:bCs/>
                <w:szCs w:val="20"/>
                <w:lang w:val="en-GB" w:eastAsia="en-GB"/>
              </w:rPr>
            </w:pPr>
            <w:r w:rsidRPr="00713E80">
              <w:rPr>
                <w:rFonts w:ascii="Calibri" w:eastAsia="Calibri" w:hAnsi="Calibri" w:cs="Arial"/>
                <w:b/>
                <w:bCs/>
                <w:szCs w:val="20"/>
                <w:lang w:val="en-GB" w:eastAsia="en-GB"/>
              </w:rPr>
              <w:t>Stakeholders</w:t>
            </w:r>
            <w:r w:rsidRPr="00713E80">
              <w:rPr>
                <w:rFonts w:ascii="Calibri" w:eastAsia="Calibri" w:hAnsi="Calibri"/>
                <w:b/>
                <w:bCs/>
                <w:szCs w:val="20"/>
                <w:vertAlign w:val="superscript"/>
                <w:lang w:val="en-GB" w:eastAsia="en-GB"/>
              </w:rPr>
              <w:footnoteReference w:id="3"/>
            </w:r>
          </w:p>
        </w:tc>
        <w:tc>
          <w:tcPr>
            <w:tcW w:w="993" w:type="dxa"/>
            <w:gridSpan w:val="3"/>
            <w:tcBorders>
              <w:bottom w:val="nil"/>
            </w:tcBorders>
            <w:vAlign w:val="bottom"/>
          </w:tcPr>
          <w:p w:rsidR="00713E80" w:rsidRPr="00713E80" w:rsidRDefault="00713E80" w:rsidP="00713E80">
            <w:pPr>
              <w:widowControl/>
              <w:autoSpaceDE/>
              <w:autoSpaceDN/>
              <w:adjustRightInd/>
              <w:jc w:val="center"/>
              <w:rPr>
                <w:rFonts w:ascii="Calibri" w:eastAsia="Calibri" w:hAnsi="Calibri" w:cs="Arial"/>
                <w:b/>
                <w:bCs/>
                <w:szCs w:val="20"/>
                <w:lang w:val="en-GB" w:eastAsia="en-GB"/>
              </w:rPr>
            </w:pPr>
            <w:r w:rsidRPr="00713E80">
              <w:rPr>
                <w:rFonts w:ascii="Calibri" w:eastAsia="Calibri" w:hAnsi="Calibri" w:cs="Arial"/>
                <w:b/>
                <w:bCs/>
                <w:szCs w:val="20"/>
                <w:lang w:val="en-GB" w:eastAsia="en-GB"/>
              </w:rPr>
              <w:t>Priority</w:t>
            </w:r>
            <w:r w:rsidRPr="00713E80">
              <w:rPr>
                <w:rFonts w:ascii="Calibri" w:eastAsia="Calibri" w:hAnsi="Calibri"/>
                <w:b/>
                <w:bCs/>
                <w:szCs w:val="20"/>
                <w:vertAlign w:val="superscript"/>
                <w:lang w:val="en-GB" w:eastAsia="en-GB"/>
              </w:rPr>
              <w:footnoteReference w:id="4"/>
            </w:r>
          </w:p>
        </w:tc>
        <w:tc>
          <w:tcPr>
            <w:tcW w:w="1295" w:type="dxa"/>
            <w:gridSpan w:val="7"/>
            <w:tcBorders>
              <w:bottom w:val="nil"/>
            </w:tcBorders>
            <w:vAlign w:val="bottom"/>
          </w:tcPr>
          <w:p w:rsidR="00713E80" w:rsidRPr="00713E80" w:rsidRDefault="00713E80" w:rsidP="00713E80">
            <w:pPr>
              <w:widowControl/>
              <w:autoSpaceDE/>
              <w:autoSpaceDN/>
              <w:adjustRightInd/>
              <w:jc w:val="center"/>
              <w:rPr>
                <w:rFonts w:ascii="Calibri" w:eastAsia="Calibri" w:hAnsi="Calibri" w:cs="Arial"/>
                <w:b/>
                <w:bCs/>
                <w:szCs w:val="20"/>
                <w:lang w:val="en-GB" w:eastAsia="en-GB"/>
              </w:rPr>
            </w:pPr>
            <w:r w:rsidRPr="00713E80">
              <w:rPr>
                <w:rFonts w:ascii="Calibri" w:eastAsia="Calibri" w:hAnsi="Calibri" w:cs="Arial"/>
                <w:b/>
                <w:bCs/>
                <w:szCs w:val="20"/>
                <w:lang w:val="en-GB" w:eastAsia="en-GB"/>
              </w:rPr>
              <w:t>CMS bodies/</w:t>
            </w:r>
          </w:p>
        </w:tc>
      </w:tr>
      <w:tr w:rsidR="00713E80" w:rsidRPr="00713E80" w:rsidTr="009B7465">
        <w:trPr>
          <w:gridAfter w:val="1"/>
          <w:wAfter w:w="46" w:type="dxa"/>
          <w:cantSplit/>
          <w:trHeight w:val="422"/>
          <w:tblHeader/>
        </w:trPr>
        <w:tc>
          <w:tcPr>
            <w:tcW w:w="560" w:type="dxa"/>
            <w:tcBorders>
              <w:top w:val="nil"/>
              <w:bottom w:val="double" w:sz="6" w:space="0" w:color="auto"/>
            </w:tcBorders>
            <w:vAlign w:val="center"/>
          </w:tcPr>
          <w:p w:rsidR="00713E80" w:rsidRPr="00713E80" w:rsidRDefault="00713E80" w:rsidP="00713E80">
            <w:pPr>
              <w:widowControl/>
              <w:autoSpaceDE/>
              <w:autoSpaceDN/>
              <w:adjustRightInd/>
              <w:rPr>
                <w:rFonts w:ascii="Calibri" w:eastAsia="Calibri" w:hAnsi="Calibri" w:cs="Arial"/>
                <w:b/>
                <w:bCs/>
                <w:szCs w:val="20"/>
                <w:lang w:val="en-GB" w:eastAsia="en-GB"/>
              </w:rPr>
            </w:pPr>
          </w:p>
        </w:tc>
        <w:tc>
          <w:tcPr>
            <w:tcW w:w="3522" w:type="dxa"/>
            <w:tcBorders>
              <w:top w:val="nil"/>
              <w:bottom w:val="double" w:sz="6" w:space="0" w:color="auto"/>
            </w:tcBorders>
          </w:tcPr>
          <w:p w:rsidR="00713E80" w:rsidRPr="00713E80" w:rsidRDefault="00713E80" w:rsidP="00DD36EC">
            <w:pPr>
              <w:widowControl/>
              <w:autoSpaceDE/>
              <w:autoSpaceDN/>
              <w:adjustRightInd/>
              <w:jc w:val="center"/>
              <w:rPr>
                <w:rFonts w:ascii="Calibri" w:eastAsia="Calibri" w:hAnsi="Calibri" w:cs="Arial"/>
                <w:b/>
                <w:bCs/>
                <w:szCs w:val="20"/>
                <w:lang w:val="en-GB" w:eastAsia="en-GB"/>
              </w:rPr>
            </w:pPr>
            <w:r w:rsidRPr="00713E80">
              <w:rPr>
                <w:rFonts w:ascii="Calibri" w:eastAsia="Calibri" w:hAnsi="Calibri" w:cs="Arial"/>
                <w:b/>
                <w:bCs/>
                <w:szCs w:val="20"/>
                <w:lang w:val="en-GB" w:eastAsia="en-GB"/>
              </w:rPr>
              <w:t xml:space="preserve">(Dec 2014 - Dec </w:t>
            </w:r>
            <w:del w:id="55" w:author="Mundkur, Taej" w:date="2014-07-01T00:14:00Z">
              <w:r w:rsidRPr="00713E80" w:rsidDel="00DD36EC">
                <w:rPr>
                  <w:rFonts w:ascii="Calibri" w:eastAsia="Calibri" w:hAnsi="Calibri" w:cs="Arial"/>
                  <w:b/>
                  <w:bCs/>
                  <w:szCs w:val="20"/>
                  <w:lang w:val="en-GB" w:eastAsia="en-GB"/>
                </w:rPr>
                <w:delText>2020</w:delText>
              </w:r>
            </w:del>
            <w:ins w:id="56" w:author="Mundkur, Taej" w:date="2014-07-01T00:14:00Z">
              <w:r w:rsidR="00DD36EC" w:rsidRPr="00713E80">
                <w:rPr>
                  <w:rFonts w:ascii="Calibri" w:eastAsia="Calibri" w:hAnsi="Calibri" w:cs="Arial"/>
                  <w:b/>
                  <w:bCs/>
                  <w:szCs w:val="20"/>
                  <w:lang w:val="en-GB" w:eastAsia="en-GB"/>
                </w:rPr>
                <w:t>202</w:t>
              </w:r>
              <w:r w:rsidR="00DD36EC">
                <w:rPr>
                  <w:rFonts w:ascii="Calibri" w:eastAsia="Calibri" w:hAnsi="Calibri" w:cs="Arial"/>
                  <w:b/>
                  <w:bCs/>
                  <w:szCs w:val="20"/>
                  <w:lang w:val="en-GB" w:eastAsia="en-GB"/>
                </w:rPr>
                <w:t>3</w:t>
              </w:r>
            </w:ins>
            <w:r w:rsidRPr="00713E80">
              <w:rPr>
                <w:rFonts w:ascii="Calibri" w:eastAsia="Calibri" w:hAnsi="Calibri" w:cs="Arial"/>
                <w:b/>
                <w:bCs/>
                <w:szCs w:val="20"/>
                <w:lang w:val="en-GB" w:eastAsia="en-GB"/>
              </w:rPr>
              <w:t>)</w:t>
            </w:r>
            <w:r w:rsidRPr="00713E80">
              <w:rPr>
                <w:rFonts w:ascii="Calibri" w:eastAsia="Calibri" w:hAnsi="Calibri"/>
                <w:b/>
                <w:bCs/>
                <w:szCs w:val="20"/>
                <w:vertAlign w:val="superscript"/>
                <w:lang w:val="en-GB" w:eastAsia="en-GB"/>
              </w:rPr>
              <w:footnoteReference w:id="5"/>
            </w:r>
          </w:p>
        </w:tc>
        <w:tc>
          <w:tcPr>
            <w:tcW w:w="3106" w:type="dxa"/>
            <w:gridSpan w:val="2"/>
            <w:tcBorders>
              <w:top w:val="nil"/>
              <w:bottom w:val="double" w:sz="6" w:space="0" w:color="auto"/>
            </w:tcBorders>
            <w:vAlign w:val="center"/>
          </w:tcPr>
          <w:p w:rsidR="00713E80" w:rsidRPr="00713E80" w:rsidRDefault="00713E80" w:rsidP="00713E80">
            <w:pPr>
              <w:widowControl/>
              <w:autoSpaceDE/>
              <w:autoSpaceDN/>
              <w:adjustRightInd/>
              <w:rPr>
                <w:rFonts w:ascii="Calibri" w:eastAsia="Calibri" w:hAnsi="Calibri" w:cs="Arial"/>
                <w:b/>
                <w:bCs/>
                <w:szCs w:val="20"/>
                <w:lang w:val="en-GB" w:eastAsia="en-GB"/>
              </w:rPr>
            </w:pPr>
          </w:p>
        </w:tc>
        <w:tc>
          <w:tcPr>
            <w:tcW w:w="978" w:type="dxa"/>
            <w:gridSpan w:val="3"/>
            <w:tcBorders>
              <w:top w:val="nil"/>
              <w:bottom w:val="double" w:sz="6" w:space="0" w:color="auto"/>
            </w:tcBorders>
            <w:noWrap/>
            <w:vAlign w:val="center"/>
          </w:tcPr>
          <w:p w:rsidR="00713E80" w:rsidRPr="00713E80" w:rsidRDefault="00713E80" w:rsidP="00713E80">
            <w:pPr>
              <w:widowControl/>
              <w:autoSpaceDE/>
              <w:autoSpaceDN/>
              <w:adjustRightInd/>
              <w:rPr>
                <w:rFonts w:ascii="Calibri" w:eastAsia="Calibri" w:hAnsi="Calibri" w:cs="Arial"/>
                <w:b/>
                <w:bCs/>
                <w:szCs w:val="20"/>
                <w:lang w:val="en-GB" w:eastAsia="en-GB"/>
              </w:rPr>
            </w:pPr>
          </w:p>
        </w:tc>
        <w:tc>
          <w:tcPr>
            <w:tcW w:w="533" w:type="dxa"/>
            <w:tcBorders>
              <w:bottom w:val="double" w:sz="6" w:space="0" w:color="auto"/>
            </w:tcBorders>
            <w:noWrap/>
            <w:vAlign w:val="center"/>
          </w:tcPr>
          <w:p w:rsidR="00713E80" w:rsidRPr="00713E80" w:rsidRDefault="00713E80" w:rsidP="00713E80">
            <w:pPr>
              <w:widowControl/>
              <w:autoSpaceDE/>
              <w:autoSpaceDN/>
              <w:adjustRightInd/>
              <w:jc w:val="center"/>
              <w:rPr>
                <w:rFonts w:ascii="Calibri" w:eastAsia="Calibri" w:hAnsi="Calibri" w:cs="Arial"/>
                <w:b/>
                <w:bCs/>
                <w:szCs w:val="20"/>
                <w:lang w:val="en-GB" w:eastAsia="en-GB"/>
              </w:rPr>
            </w:pPr>
            <w:r w:rsidRPr="00713E80">
              <w:rPr>
                <w:rFonts w:ascii="Calibri" w:eastAsia="Calibri" w:hAnsi="Calibri" w:cs="Arial"/>
                <w:b/>
                <w:bCs/>
                <w:szCs w:val="20"/>
                <w:lang w:val="en-GB" w:eastAsia="en-GB"/>
              </w:rPr>
              <w:t>CPs</w:t>
            </w:r>
          </w:p>
        </w:tc>
        <w:tc>
          <w:tcPr>
            <w:tcW w:w="693" w:type="dxa"/>
            <w:gridSpan w:val="3"/>
            <w:tcBorders>
              <w:bottom w:val="double" w:sz="6" w:space="0" w:color="auto"/>
            </w:tcBorders>
            <w:vAlign w:val="center"/>
          </w:tcPr>
          <w:p w:rsidR="00713E80" w:rsidRPr="00713E80" w:rsidRDefault="00713E80" w:rsidP="00713E80">
            <w:pPr>
              <w:widowControl/>
              <w:autoSpaceDE/>
              <w:autoSpaceDN/>
              <w:adjustRightInd/>
              <w:jc w:val="center"/>
              <w:rPr>
                <w:rFonts w:ascii="Calibri" w:eastAsia="Calibri" w:hAnsi="Calibri" w:cs="Arial"/>
                <w:b/>
                <w:bCs/>
                <w:szCs w:val="20"/>
                <w:lang w:val="en-GB" w:eastAsia="en-GB"/>
              </w:rPr>
            </w:pPr>
            <w:proofErr w:type="spellStart"/>
            <w:r w:rsidRPr="00713E80">
              <w:rPr>
                <w:rFonts w:ascii="Calibri" w:eastAsia="Calibri" w:hAnsi="Calibri" w:cs="Arial"/>
                <w:b/>
                <w:bCs/>
                <w:szCs w:val="20"/>
                <w:lang w:val="en-GB" w:eastAsia="en-GB"/>
              </w:rPr>
              <w:t>ScC</w:t>
            </w:r>
            <w:proofErr w:type="spellEnd"/>
          </w:p>
        </w:tc>
        <w:tc>
          <w:tcPr>
            <w:tcW w:w="643" w:type="dxa"/>
            <w:gridSpan w:val="2"/>
            <w:tcBorders>
              <w:bottom w:val="double" w:sz="6" w:space="0" w:color="auto"/>
            </w:tcBorders>
            <w:noWrap/>
            <w:vAlign w:val="center"/>
          </w:tcPr>
          <w:p w:rsidR="00713E80" w:rsidRPr="00713E80" w:rsidRDefault="00713E80" w:rsidP="00713E80">
            <w:pPr>
              <w:widowControl/>
              <w:autoSpaceDE/>
              <w:autoSpaceDN/>
              <w:adjustRightInd/>
              <w:jc w:val="center"/>
              <w:rPr>
                <w:rFonts w:ascii="Calibri" w:eastAsia="Calibri" w:hAnsi="Calibri" w:cs="Arial"/>
                <w:b/>
                <w:bCs/>
                <w:szCs w:val="20"/>
                <w:lang w:val="en-GB" w:eastAsia="en-GB"/>
              </w:rPr>
            </w:pPr>
            <w:r w:rsidRPr="00713E80">
              <w:rPr>
                <w:rFonts w:ascii="Calibri" w:eastAsia="Calibri" w:hAnsi="Calibri" w:cs="Arial"/>
                <w:b/>
                <w:bCs/>
                <w:szCs w:val="20"/>
                <w:lang w:val="en-GB" w:eastAsia="en-GB"/>
              </w:rPr>
              <w:t>FWG</w:t>
            </w:r>
          </w:p>
        </w:tc>
        <w:tc>
          <w:tcPr>
            <w:tcW w:w="1841" w:type="dxa"/>
            <w:tcBorders>
              <w:bottom w:val="double" w:sz="6" w:space="0" w:color="auto"/>
            </w:tcBorders>
            <w:noWrap/>
            <w:vAlign w:val="center"/>
          </w:tcPr>
          <w:p w:rsidR="00713E80" w:rsidRPr="00713E80" w:rsidRDefault="00713E80" w:rsidP="00713E80">
            <w:pPr>
              <w:widowControl/>
              <w:autoSpaceDE/>
              <w:autoSpaceDN/>
              <w:adjustRightInd/>
              <w:jc w:val="center"/>
              <w:rPr>
                <w:rFonts w:ascii="Calibri" w:eastAsia="Calibri" w:hAnsi="Calibri" w:cs="Arial"/>
                <w:b/>
                <w:bCs/>
                <w:szCs w:val="20"/>
                <w:lang w:val="en-GB" w:eastAsia="en-GB"/>
              </w:rPr>
            </w:pPr>
            <w:r w:rsidRPr="00713E80">
              <w:rPr>
                <w:rFonts w:ascii="Calibri" w:eastAsia="Calibri" w:hAnsi="Calibri" w:cs="Arial"/>
                <w:b/>
                <w:bCs/>
                <w:szCs w:val="20"/>
                <w:lang w:val="en-GB" w:eastAsia="en-GB"/>
              </w:rPr>
              <w:t>Others</w:t>
            </w:r>
          </w:p>
        </w:tc>
        <w:tc>
          <w:tcPr>
            <w:tcW w:w="1137" w:type="dxa"/>
            <w:gridSpan w:val="2"/>
            <w:tcBorders>
              <w:bottom w:val="double" w:sz="6" w:space="0" w:color="auto"/>
            </w:tcBorders>
            <w:vAlign w:val="center"/>
          </w:tcPr>
          <w:p w:rsidR="00713E80" w:rsidRPr="00713E80" w:rsidRDefault="00713E80" w:rsidP="00713E80">
            <w:pPr>
              <w:widowControl/>
              <w:autoSpaceDE/>
              <w:autoSpaceDN/>
              <w:adjustRightInd/>
              <w:jc w:val="center"/>
              <w:rPr>
                <w:rFonts w:ascii="Calibri" w:eastAsia="Calibri" w:hAnsi="Calibri" w:cs="Arial"/>
                <w:b/>
                <w:bCs/>
                <w:szCs w:val="20"/>
                <w:lang w:val="en-GB" w:eastAsia="en-GB"/>
              </w:rPr>
            </w:pPr>
            <w:r w:rsidRPr="00713E80">
              <w:rPr>
                <w:rFonts w:ascii="Calibri" w:eastAsia="Calibri" w:hAnsi="Calibri" w:cs="Arial"/>
                <w:b/>
                <w:bCs/>
                <w:szCs w:val="20"/>
                <w:lang w:val="en-GB" w:eastAsia="en-GB"/>
              </w:rPr>
              <w:t>CMS Secretariat</w:t>
            </w:r>
          </w:p>
        </w:tc>
        <w:tc>
          <w:tcPr>
            <w:tcW w:w="709" w:type="dxa"/>
            <w:gridSpan w:val="2"/>
            <w:tcBorders>
              <w:top w:val="nil"/>
              <w:bottom w:val="double" w:sz="6" w:space="0" w:color="auto"/>
              <w:right w:val="nil"/>
            </w:tcBorders>
            <w:vAlign w:val="center"/>
          </w:tcPr>
          <w:p w:rsidR="00713E80" w:rsidRPr="00713E80" w:rsidRDefault="00713E80" w:rsidP="00713E80">
            <w:pPr>
              <w:widowControl/>
              <w:autoSpaceDE/>
              <w:autoSpaceDN/>
              <w:adjustRightInd/>
              <w:rPr>
                <w:rFonts w:ascii="Calibri" w:eastAsia="Calibri" w:hAnsi="Calibri" w:cs="Arial"/>
                <w:b/>
                <w:bCs/>
                <w:szCs w:val="20"/>
                <w:lang w:val="en-GB" w:eastAsia="en-GB"/>
              </w:rPr>
            </w:pPr>
          </w:p>
        </w:tc>
        <w:tc>
          <w:tcPr>
            <w:tcW w:w="284" w:type="dxa"/>
            <w:tcBorders>
              <w:top w:val="nil"/>
              <w:left w:val="nil"/>
              <w:bottom w:val="double" w:sz="6" w:space="0" w:color="auto"/>
            </w:tcBorders>
            <w:vAlign w:val="center"/>
          </w:tcPr>
          <w:p w:rsidR="00713E80" w:rsidRPr="00713E80" w:rsidRDefault="00713E80" w:rsidP="00713E80">
            <w:pPr>
              <w:widowControl/>
              <w:autoSpaceDE/>
              <w:autoSpaceDN/>
              <w:adjustRightInd/>
              <w:rPr>
                <w:rFonts w:ascii="Calibri" w:eastAsia="Calibri" w:hAnsi="Calibri" w:cs="Arial"/>
                <w:b/>
                <w:bCs/>
                <w:szCs w:val="20"/>
                <w:lang w:val="en-GB" w:eastAsia="en-GB"/>
              </w:rPr>
            </w:pPr>
          </w:p>
        </w:tc>
        <w:tc>
          <w:tcPr>
            <w:tcW w:w="1295" w:type="dxa"/>
            <w:gridSpan w:val="7"/>
            <w:tcBorders>
              <w:top w:val="nil"/>
              <w:bottom w:val="double" w:sz="6" w:space="0" w:color="auto"/>
            </w:tcBorders>
          </w:tcPr>
          <w:p w:rsidR="00713E80" w:rsidRPr="00713E80" w:rsidRDefault="00713E80" w:rsidP="00713E80">
            <w:pPr>
              <w:widowControl/>
              <w:autoSpaceDE/>
              <w:autoSpaceDN/>
              <w:adjustRightInd/>
              <w:jc w:val="center"/>
              <w:rPr>
                <w:rFonts w:ascii="Calibri" w:eastAsia="Calibri" w:hAnsi="Calibri" w:cs="Arial"/>
                <w:b/>
                <w:bCs/>
                <w:szCs w:val="20"/>
                <w:lang w:val="en-GB" w:eastAsia="en-GB"/>
              </w:rPr>
            </w:pPr>
            <w:r w:rsidRPr="00713E80">
              <w:rPr>
                <w:rFonts w:ascii="Calibri" w:eastAsia="Calibri" w:hAnsi="Calibri" w:cs="Arial"/>
                <w:b/>
                <w:bCs/>
                <w:szCs w:val="20"/>
                <w:lang w:val="en-GB" w:eastAsia="en-GB"/>
              </w:rPr>
              <w:t>instruments</w:t>
            </w:r>
            <w:r w:rsidRPr="00713E80">
              <w:rPr>
                <w:rFonts w:ascii="Calibri" w:eastAsia="Calibri" w:hAnsi="Calibri"/>
                <w:b/>
                <w:bCs/>
                <w:szCs w:val="20"/>
                <w:vertAlign w:val="superscript"/>
                <w:lang w:val="en-GB" w:eastAsia="en-GB"/>
              </w:rPr>
              <w:footnoteReference w:id="6"/>
            </w:r>
          </w:p>
        </w:tc>
      </w:tr>
      <w:tr w:rsidR="00713E80" w:rsidRPr="00713E80" w:rsidTr="009B7465">
        <w:trPr>
          <w:gridAfter w:val="2"/>
          <w:wAfter w:w="52" w:type="dxa"/>
          <w:trHeight w:val="1072"/>
        </w:trPr>
        <w:tc>
          <w:tcPr>
            <w:tcW w:w="560" w:type="dxa"/>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p>
        </w:tc>
        <w:tc>
          <w:tcPr>
            <w:tcW w:w="14735" w:type="dxa"/>
            <w:gridSpan w:val="24"/>
            <w:vAlign w:val="center"/>
          </w:tcPr>
          <w:p w:rsidR="00713E80" w:rsidRPr="00713E80" w:rsidRDefault="00713E80" w:rsidP="00605E4B">
            <w:pPr>
              <w:keepNext/>
              <w:keepLines/>
              <w:widowControl/>
              <w:numPr>
                <w:ilvl w:val="0"/>
                <w:numId w:val="19"/>
              </w:numPr>
              <w:autoSpaceDE/>
              <w:autoSpaceDN/>
              <w:adjustRightInd/>
              <w:spacing w:before="200" w:after="200" w:line="276" w:lineRule="auto"/>
              <w:outlineLvl w:val="1"/>
              <w:rPr>
                <w:rFonts w:ascii="Cambria" w:hAnsi="Cambria"/>
                <w:b/>
                <w:bCs/>
                <w:color w:val="4F81BD"/>
                <w:sz w:val="26"/>
                <w:szCs w:val="26"/>
                <w:lang w:val="en-GB" w:eastAsia="en-GB"/>
              </w:rPr>
            </w:pPr>
            <w:bookmarkStart w:id="57" w:name="_Toc392025044"/>
            <w:r w:rsidRPr="00713E80">
              <w:rPr>
                <w:rFonts w:ascii="Cambria" w:hAnsi="Cambria"/>
                <w:b/>
                <w:bCs/>
                <w:color w:val="4F81BD"/>
                <w:sz w:val="26"/>
                <w:szCs w:val="26"/>
                <w:lang w:val="en-GB" w:eastAsia="en-GB"/>
              </w:rPr>
              <w:t>Ensuring Migratory Bird Conservation through Flyway/ Ecological Networks and Critical Sites</w:t>
            </w:r>
            <w:ins w:id="58" w:author="CMS-USER" w:date="2014-06-30T13:04:00Z">
              <w:r w:rsidR="00F30051">
                <w:rPr>
                  <w:rFonts w:ascii="Cambria" w:hAnsi="Cambria"/>
                  <w:b/>
                  <w:bCs/>
                  <w:color w:val="4F81BD"/>
                  <w:sz w:val="26"/>
                  <w:szCs w:val="26"/>
                  <w:lang w:val="en-GB" w:eastAsia="en-GB"/>
                </w:rPr>
                <w:t xml:space="preserve"> and Habitats</w:t>
              </w:r>
            </w:ins>
            <w:r w:rsidRPr="00713E80">
              <w:rPr>
                <w:rFonts w:ascii="Cambria" w:hAnsi="Cambria"/>
                <w:b/>
                <w:bCs/>
                <w:color w:val="4F81BD"/>
                <w:sz w:val="26"/>
                <w:szCs w:val="26"/>
                <w:lang w:val="en-GB" w:eastAsia="en-GB"/>
              </w:rPr>
              <w:t xml:space="preserve"> and Addressing Key Threats</w:t>
            </w:r>
            <w:bookmarkEnd w:id="57"/>
          </w:p>
          <w:p w:rsidR="00713E80" w:rsidRPr="00713E80" w:rsidRDefault="00713E80" w:rsidP="00713E80">
            <w:pPr>
              <w:widowControl/>
              <w:autoSpaceDE/>
              <w:autoSpaceDN/>
              <w:adjustRightInd/>
              <w:rPr>
                <w:rFonts w:ascii="Calibri" w:eastAsia="Calibri" w:hAnsi="Calibri" w:cs="Arial"/>
                <w:szCs w:val="20"/>
                <w:lang w:val="en-GB" w:eastAsia="en-GB"/>
              </w:rPr>
            </w:pPr>
          </w:p>
          <w:p w:rsidR="00713E80" w:rsidRPr="00713E80" w:rsidRDefault="00713E80" w:rsidP="00713E80">
            <w:pPr>
              <w:widowControl/>
              <w:autoSpaceDE/>
              <w:autoSpaceDN/>
              <w:adjustRightInd/>
              <w:rPr>
                <w:rFonts w:ascii="Calibri" w:eastAsia="Calibri" w:hAnsi="Calibri" w:cs="Arial"/>
                <w:b/>
                <w:i/>
                <w:szCs w:val="20"/>
                <w:lang w:val="en-GB" w:eastAsia="en-GB"/>
              </w:rPr>
            </w:pPr>
            <w:r w:rsidRPr="00713E80">
              <w:rPr>
                <w:rFonts w:ascii="Calibri" w:eastAsia="Calibri" w:hAnsi="Calibri" w:cs="Arial"/>
                <w:b/>
                <w:i/>
                <w:szCs w:val="20"/>
                <w:lang w:val="en-GB" w:eastAsia="en-GB"/>
              </w:rPr>
              <w:t>Objectives:</w:t>
            </w:r>
          </w:p>
          <w:p w:rsidR="00713E80" w:rsidRPr="00713E80" w:rsidRDefault="00713E80" w:rsidP="00605E4B">
            <w:pPr>
              <w:widowControl/>
              <w:numPr>
                <w:ilvl w:val="3"/>
                <w:numId w:val="7"/>
              </w:numPr>
              <w:autoSpaceDE/>
              <w:autoSpaceDN/>
              <w:adjustRightInd/>
              <w:spacing w:after="200" w:line="276" w:lineRule="auto"/>
              <w:ind w:left="425" w:hanging="284"/>
              <w:contextualSpacing/>
              <w:rPr>
                <w:rFonts w:ascii="Calibri" w:eastAsia="Calibri" w:hAnsi="Calibri" w:cs="Arial"/>
                <w:szCs w:val="20"/>
                <w:lang w:val="en-GB" w:eastAsia="en-GB"/>
              </w:rPr>
            </w:pPr>
            <w:r w:rsidRPr="00713E80">
              <w:rPr>
                <w:rFonts w:ascii="Calibri" w:eastAsia="Calibri" w:hAnsi="Calibri" w:cs="Arial"/>
                <w:szCs w:val="20"/>
                <w:lang w:val="en-GB" w:eastAsia="en-GB"/>
              </w:rPr>
              <w:t>Enhance effective management of important habitats and critical sites in the world’s flyways to ensure life cycle conservation of all migratory birds</w:t>
            </w:r>
          </w:p>
          <w:p w:rsidR="00713E80" w:rsidRPr="00713E80" w:rsidRDefault="00713E80" w:rsidP="00605E4B">
            <w:pPr>
              <w:widowControl/>
              <w:numPr>
                <w:ilvl w:val="3"/>
                <w:numId w:val="7"/>
              </w:numPr>
              <w:autoSpaceDE/>
              <w:autoSpaceDN/>
              <w:adjustRightInd/>
              <w:spacing w:after="200" w:line="276" w:lineRule="auto"/>
              <w:ind w:left="425" w:hanging="284"/>
              <w:contextualSpacing/>
              <w:rPr>
                <w:rFonts w:ascii="Calibri" w:eastAsia="Calibri" w:hAnsi="Calibri" w:cs="Arial"/>
                <w:szCs w:val="20"/>
                <w:lang w:val="en-GB" w:eastAsia="en-GB"/>
              </w:rPr>
            </w:pPr>
            <w:r w:rsidRPr="00713E80">
              <w:rPr>
                <w:rFonts w:ascii="Calibri" w:eastAsia="Calibri" w:hAnsi="Calibri" w:cs="Arial"/>
                <w:szCs w:val="20"/>
                <w:lang w:val="en-GB" w:eastAsia="en-GB"/>
              </w:rPr>
              <w:t>Promote stakeholders participation in implementing/supporting collaborative conservation action from within and outside the UN system</w:t>
            </w:r>
          </w:p>
          <w:p w:rsidR="00713E80" w:rsidRPr="00713E80" w:rsidRDefault="00713E80" w:rsidP="00605E4B">
            <w:pPr>
              <w:widowControl/>
              <w:numPr>
                <w:ilvl w:val="3"/>
                <w:numId w:val="7"/>
              </w:numPr>
              <w:autoSpaceDE/>
              <w:autoSpaceDN/>
              <w:adjustRightInd/>
              <w:spacing w:after="200" w:line="276" w:lineRule="auto"/>
              <w:ind w:left="425" w:hanging="284"/>
              <w:contextualSpacing/>
              <w:rPr>
                <w:rFonts w:ascii="Calibri" w:eastAsia="Calibri" w:hAnsi="Calibri" w:cs="Arial"/>
                <w:szCs w:val="20"/>
                <w:lang w:val="en-GB" w:eastAsia="en-GB"/>
              </w:rPr>
            </w:pPr>
            <w:r w:rsidRPr="00713E80">
              <w:rPr>
                <w:rFonts w:ascii="Calibri" w:eastAsia="Calibri" w:hAnsi="Calibri" w:cs="Arial"/>
                <w:szCs w:val="20"/>
                <w:lang w:val="en-GB" w:eastAsia="en-GB"/>
              </w:rPr>
              <w:t>Implement actions in response to specific threats to migratory birds</w:t>
            </w:r>
          </w:p>
          <w:p w:rsidR="00713E80" w:rsidRPr="00713E80" w:rsidRDefault="00713E80" w:rsidP="00713E80">
            <w:pPr>
              <w:widowControl/>
              <w:autoSpaceDE/>
              <w:autoSpaceDN/>
              <w:adjustRightInd/>
              <w:ind w:left="425"/>
              <w:contextualSpacing/>
              <w:rPr>
                <w:rFonts w:ascii="Calibri" w:eastAsia="Calibri" w:hAnsi="Calibri" w:cs="Arial"/>
                <w:szCs w:val="20"/>
                <w:lang w:val="en-GB" w:eastAsia="en-GB"/>
              </w:rPr>
            </w:pPr>
          </w:p>
          <w:p w:rsidR="00713E80" w:rsidRPr="00713E80" w:rsidRDefault="00713E80" w:rsidP="00713E80">
            <w:pPr>
              <w:widowControl/>
              <w:autoSpaceDE/>
              <w:autoSpaceDN/>
              <w:adjustRightInd/>
              <w:rPr>
                <w:rFonts w:ascii="Calibri" w:eastAsia="Calibri" w:hAnsi="Calibri" w:cs="Arial"/>
                <w:szCs w:val="20"/>
                <w:lang w:val="en-GB" w:eastAsia="en-GB"/>
              </w:rPr>
            </w:pPr>
            <w:commentRangeStart w:id="59"/>
            <w:r w:rsidRPr="00713E80">
              <w:rPr>
                <w:rFonts w:ascii="Calibri" w:eastAsia="Calibri" w:hAnsi="Calibri" w:cs="Arial"/>
                <w:szCs w:val="20"/>
                <w:lang w:val="en-GB" w:eastAsia="en-GB"/>
              </w:rPr>
              <w:t xml:space="preserve">(Cross-references to </w:t>
            </w:r>
            <w:ins w:id="60" w:author="Mundkur, Taej" w:date="2014-07-01T14:32:00Z">
              <w:r w:rsidR="00845232">
                <w:rPr>
                  <w:rFonts w:ascii="Calibri" w:eastAsia="Calibri" w:hAnsi="Calibri" w:cs="Arial"/>
                  <w:szCs w:val="20"/>
                  <w:lang w:val="en-GB" w:eastAsia="en-GB"/>
                </w:rPr>
                <w:t xml:space="preserve">CMS </w:t>
              </w:r>
            </w:ins>
            <w:r w:rsidRPr="00713E80">
              <w:rPr>
                <w:rFonts w:ascii="Calibri" w:eastAsia="Calibri" w:hAnsi="Calibri" w:cs="Arial"/>
                <w:szCs w:val="20"/>
                <w:lang w:val="en-GB" w:eastAsia="en-GB"/>
              </w:rPr>
              <w:t>Res 10.10 operatives 1,2, 3, 4, 5, 7, 8, 9, 15 and CMS Res 10.3</w:t>
            </w:r>
            <w:ins w:id="61" w:author="Mundkur, Taej" w:date="2014-07-01T17:47:00Z">
              <w:r w:rsidR="004B3C36">
                <w:rPr>
                  <w:rFonts w:ascii="Calibri" w:eastAsia="Calibri" w:hAnsi="Calibri" w:cs="Arial"/>
                  <w:szCs w:val="20"/>
                  <w:lang w:val="en-GB" w:eastAsia="en-GB"/>
                </w:rPr>
                <w:t xml:space="preserve"> and DR</w:t>
              </w:r>
            </w:ins>
            <w:ins w:id="62" w:author="Mundkur, Taej" w:date="2014-07-01T17:49:00Z">
              <w:r w:rsidR="004B3C36">
                <w:rPr>
                  <w:rFonts w:ascii="Calibri" w:eastAsia="Calibri" w:hAnsi="Calibri" w:cs="Arial"/>
                  <w:szCs w:val="20"/>
                  <w:lang w:val="en-GB" w:eastAsia="en-GB"/>
                </w:rPr>
                <w:t>11</w:t>
              </w:r>
            </w:ins>
            <w:ins w:id="63" w:author="Mundkur, Taej" w:date="2014-07-01T17:47:00Z">
              <w:r w:rsidR="004B3C36">
                <w:rPr>
                  <w:rFonts w:ascii="Calibri" w:eastAsia="Calibri" w:hAnsi="Calibri" w:cs="Arial"/>
                  <w:szCs w:val="20"/>
                  <w:lang w:val="en-GB" w:eastAsia="en-GB"/>
                </w:rPr>
                <w:t xml:space="preserve"> on ecological networks</w:t>
              </w:r>
            </w:ins>
            <w:r w:rsidRPr="00713E80">
              <w:rPr>
                <w:rFonts w:ascii="Calibri" w:eastAsia="Calibri" w:hAnsi="Calibri" w:cs="Arial"/>
                <w:szCs w:val="20"/>
                <w:lang w:val="en-GB" w:eastAsia="en-GB"/>
              </w:rPr>
              <w:t>)</w:t>
            </w:r>
            <w:commentRangeEnd w:id="59"/>
            <w:r w:rsidR="00F30051">
              <w:rPr>
                <w:rStyle w:val="CommentReference"/>
              </w:rPr>
              <w:commentReference w:id="59"/>
            </w:r>
          </w:p>
        </w:tc>
      </w:tr>
      <w:tr w:rsidR="00713E80" w:rsidRPr="00713E80" w:rsidTr="009B7465">
        <w:trPr>
          <w:gridAfter w:val="2"/>
          <w:wAfter w:w="52" w:type="dxa"/>
          <w:trHeight w:val="515"/>
        </w:trPr>
        <w:tc>
          <w:tcPr>
            <w:tcW w:w="560" w:type="dxa"/>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p>
        </w:tc>
        <w:tc>
          <w:tcPr>
            <w:tcW w:w="14735" w:type="dxa"/>
            <w:gridSpan w:val="24"/>
            <w:vAlign w:val="center"/>
          </w:tcPr>
          <w:p w:rsidR="00713E80" w:rsidRPr="00713E80" w:rsidDel="00EB2521" w:rsidRDefault="00713E80" w:rsidP="00713E80">
            <w:pPr>
              <w:keepNext/>
              <w:keepLines/>
              <w:widowControl/>
              <w:autoSpaceDE/>
              <w:autoSpaceDN/>
              <w:adjustRightInd/>
              <w:spacing w:before="200" w:line="276" w:lineRule="auto"/>
              <w:outlineLvl w:val="2"/>
              <w:rPr>
                <w:rFonts w:ascii="Cambria" w:hAnsi="Cambria"/>
                <w:b/>
                <w:bCs/>
                <w:color w:val="4F81BD"/>
                <w:sz w:val="22"/>
                <w:szCs w:val="22"/>
                <w:lang w:val="en-GB" w:eastAsia="en-GB"/>
              </w:rPr>
            </w:pPr>
            <w:bookmarkStart w:id="64" w:name="_Toc392025045"/>
            <w:r w:rsidRPr="00713E80">
              <w:rPr>
                <w:rFonts w:ascii="Cambria" w:hAnsi="Cambria"/>
                <w:b/>
                <w:bCs/>
                <w:color w:val="4F81BD"/>
                <w:sz w:val="22"/>
                <w:szCs w:val="22"/>
                <w:lang w:val="en-GB" w:eastAsia="en-GB"/>
              </w:rPr>
              <w:t>Landscape/habitat-based conservation</w:t>
            </w:r>
            <w:bookmarkEnd w:id="64"/>
          </w:p>
        </w:tc>
      </w:tr>
      <w:tr w:rsidR="00713E80" w:rsidRPr="00713E80" w:rsidTr="009B7465">
        <w:trPr>
          <w:gridAfter w:val="2"/>
          <w:wAfter w:w="52" w:type="dxa"/>
          <w:trHeight w:val="199"/>
        </w:trPr>
        <w:tc>
          <w:tcPr>
            <w:tcW w:w="560" w:type="dxa"/>
            <w:vAlign w:val="center"/>
          </w:tcPr>
          <w:p w:rsidR="00713E80" w:rsidRPr="00713E80" w:rsidRDefault="00713E80" w:rsidP="00713E80">
            <w:pPr>
              <w:widowControl/>
              <w:tabs>
                <w:tab w:val="left" w:pos="253"/>
              </w:tabs>
              <w:autoSpaceDE/>
              <w:autoSpaceDN/>
              <w:adjustRightInd/>
              <w:contextualSpacing/>
              <w:rPr>
                <w:rFonts w:ascii="Calibri" w:eastAsia="Calibri" w:hAnsi="Calibri" w:cs="Arial"/>
                <w:szCs w:val="20"/>
                <w:lang w:val="en-GB" w:eastAsia="en-GB"/>
              </w:rPr>
            </w:pPr>
            <w:r w:rsidRPr="00713E80">
              <w:rPr>
                <w:rFonts w:ascii="Calibri" w:eastAsia="Calibri" w:hAnsi="Calibri" w:cs="Arial"/>
                <w:szCs w:val="20"/>
                <w:lang w:val="en-GB" w:eastAsia="en-GB"/>
              </w:rPr>
              <w:t>1</w:t>
            </w:r>
          </w:p>
        </w:tc>
        <w:tc>
          <w:tcPr>
            <w:tcW w:w="3522" w:type="dxa"/>
            <w:vAlign w:val="center"/>
          </w:tcPr>
          <w:p w:rsidR="00713E80" w:rsidRPr="00713E80" w:rsidRDefault="00713E80" w:rsidP="00713E80">
            <w:pPr>
              <w:widowControl/>
              <w:tabs>
                <w:tab w:val="left" w:pos="253"/>
              </w:tabs>
              <w:autoSpaceDE/>
              <w:autoSpaceDN/>
              <w:adjustRightInd/>
              <w:contextualSpacing/>
              <w:rPr>
                <w:rFonts w:ascii="Calibri" w:eastAsia="Calibri" w:hAnsi="Calibri"/>
                <w:sz w:val="22"/>
                <w:szCs w:val="22"/>
                <w:lang w:val="en-GB"/>
              </w:rPr>
            </w:pPr>
          </w:p>
          <w:p w:rsidR="00713E80" w:rsidRPr="00713E80" w:rsidRDefault="00713E80" w:rsidP="00E51D2E">
            <w:pPr>
              <w:widowControl/>
              <w:tabs>
                <w:tab w:val="left" w:pos="253"/>
              </w:tabs>
              <w:autoSpaceDE/>
              <w:autoSpaceDN/>
              <w:adjustRightInd/>
              <w:contextualSpacing/>
              <w:rPr>
                <w:rFonts w:ascii="Calibri" w:eastAsia="Calibri" w:hAnsi="Calibri" w:cs="Arial"/>
                <w:szCs w:val="20"/>
                <w:lang w:val="en-GB" w:eastAsia="en-GB"/>
              </w:rPr>
            </w:pPr>
            <w:r w:rsidRPr="00713E80">
              <w:rPr>
                <w:rFonts w:ascii="Calibri" w:eastAsia="Calibri" w:hAnsi="Calibri" w:cs="Arial"/>
                <w:szCs w:val="20"/>
                <w:lang w:val="en-GB" w:eastAsia="en-GB"/>
              </w:rPr>
              <w:t xml:space="preserve">Implement actions to </w:t>
            </w:r>
            <w:r w:rsidRPr="00713E80">
              <w:rPr>
                <w:rFonts w:ascii="Calibri" w:eastAsia="Calibri" w:hAnsi="Calibri" w:cs="Arial"/>
                <w:b/>
                <w:szCs w:val="20"/>
                <w:lang w:val="en-GB" w:eastAsia="en-GB"/>
              </w:rPr>
              <w:t xml:space="preserve">manage </w:t>
            </w:r>
            <w:proofErr w:type="spellStart"/>
            <w:r w:rsidRPr="00713E80">
              <w:rPr>
                <w:rFonts w:ascii="Calibri" w:eastAsia="Calibri" w:hAnsi="Calibri" w:cs="Arial"/>
                <w:b/>
                <w:szCs w:val="20"/>
                <w:lang w:val="en-GB" w:eastAsia="en-GB"/>
              </w:rPr>
              <w:t>landscapes</w:t>
            </w:r>
            <w:del w:id="65" w:author="Mundkur, Taej" w:date="2014-07-01T19:31:00Z">
              <w:r w:rsidRPr="00713E80" w:rsidDel="00E51D2E">
                <w:rPr>
                  <w:rFonts w:ascii="Calibri" w:eastAsia="Calibri" w:hAnsi="Calibri" w:cs="Arial"/>
                  <w:b/>
                  <w:szCs w:val="20"/>
                  <w:lang w:val="en-GB" w:eastAsia="en-GB"/>
                </w:rPr>
                <w:delText xml:space="preserve"> </w:delText>
              </w:r>
            </w:del>
            <w:r w:rsidRPr="00713E80">
              <w:rPr>
                <w:rFonts w:ascii="Calibri" w:eastAsia="Calibri" w:hAnsi="Calibri" w:cs="Arial"/>
                <w:szCs w:val="20"/>
                <w:lang w:val="en-GB" w:eastAsia="en-GB"/>
              </w:rPr>
              <w:t>to</w:t>
            </w:r>
            <w:proofErr w:type="spellEnd"/>
            <w:r w:rsidRPr="00713E80">
              <w:rPr>
                <w:rFonts w:ascii="Calibri" w:eastAsia="Calibri" w:hAnsi="Calibri" w:cs="Arial"/>
                <w:szCs w:val="20"/>
                <w:lang w:val="en-GB" w:eastAsia="en-GB"/>
              </w:rPr>
              <w:t xml:space="preserve"> meet requirements of migratory birds, including through </w:t>
            </w:r>
            <w:r w:rsidRPr="00713E80">
              <w:rPr>
                <w:rFonts w:ascii="Calibri" w:eastAsia="Calibri" w:hAnsi="Calibri" w:cs="Arial"/>
                <w:b/>
                <w:szCs w:val="20"/>
                <w:lang w:val="en-GB" w:eastAsia="en-GB"/>
              </w:rPr>
              <w:t>integration</w:t>
            </w:r>
            <w:ins w:id="66" w:author="CMS-USER" w:date="2014-06-30T10:44:00Z">
              <w:r w:rsidR="00906836">
                <w:rPr>
                  <w:rFonts w:ascii="Calibri" w:eastAsia="Calibri" w:hAnsi="Calibri" w:cs="Arial"/>
                  <w:b/>
                  <w:szCs w:val="20"/>
                  <w:lang w:val="en-GB" w:eastAsia="en-GB"/>
                </w:rPr>
                <w:t xml:space="preserve"> of the</w:t>
              </w:r>
            </w:ins>
            <w:ins w:id="67" w:author="CMS-USER" w:date="2014-06-30T10:45:00Z">
              <w:r w:rsidR="00906836">
                <w:rPr>
                  <w:rFonts w:ascii="Calibri" w:eastAsia="Calibri" w:hAnsi="Calibri" w:cs="Arial"/>
                  <w:b/>
                  <w:szCs w:val="20"/>
                  <w:lang w:val="en-GB" w:eastAsia="en-GB"/>
                </w:rPr>
                <w:t>se requirements</w:t>
              </w:r>
            </w:ins>
            <w:r w:rsidRPr="00713E80">
              <w:rPr>
                <w:rFonts w:ascii="Calibri" w:eastAsia="Calibri" w:hAnsi="Calibri" w:cs="Arial"/>
                <w:b/>
                <w:szCs w:val="20"/>
                <w:lang w:val="en-GB" w:eastAsia="en-GB"/>
              </w:rPr>
              <w:t xml:space="preserve"> into land-use policies, </w:t>
            </w:r>
            <w:r w:rsidRPr="00713E80">
              <w:rPr>
                <w:rFonts w:ascii="Calibri" w:eastAsia="Calibri" w:hAnsi="Calibri" w:cs="Arial"/>
                <w:szCs w:val="20"/>
                <w:lang w:val="en-GB" w:eastAsia="en-GB"/>
              </w:rPr>
              <w:t xml:space="preserve">designation of </w:t>
            </w:r>
            <w:r w:rsidRPr="00713E80">
              <w:rPr>
                <w:rFonts w:ascii="Calibri" w:eastAsia="Calibri" w:hAnsi="Calibri" w:cs="Arial"/>
                <w:b/>
                <w:szCs w:val="20"/>
                <w:lang w:val="en-GB" w:eastAsia="en-GB"/>
              </w:rPr>
              <w:t>protected trans-boundary habitat corridors and ecological networks</w:t>
            </w:r>
            <w:r w:rsidRPr="00713E80">
              <w:rPr>
                <w:rFonts w:ascii="Calibri" w:eastAsia="Calibri" w:hAnsi="Calibri" w:cs="Arial"/>
                <w:szCs w:val="20"/>
                <w:lang w:val="en-GB" w:eastAsia="en-GB"/>
              </w:rPr>
              <w:t>.</w:t>
            </w:r>
          </w:p>
        </w:tc>
        <w:tc>
          <w:tcPr>
            <w:tcW w:w="3106" w:type="dxa"/>
            <w:gridSpan w:val="2"/>
            <w:vAlign w:val="center"/>
          </w:tcPr>
          <w:p w:rsidR="00713E80" w:rsidRPr="00713E80"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bCs/>
                <w:szCs w:val="20"/>
                <w:lang w:val="en-GB" w:eastAsia="en-GB"/>
              </w:rPr>
            </w:pPr>
            <w:r w:rsidRPr="00713E80">
              <w:rPr>
                <w:rFonts w:ascii="Calibri" w:eastAsia="Calibri" w:hAnsi="Calibri" w:cs="Arial"/>
                <w:bCs/>
                <w:szCs w:val="20"/>
                <w:lang w:val="en-GB" w:eastAsia="en-GB"/>
              </w:rPr>
              <w:t>Preparation of a review to identify critically important landscapes that require management within each flyway for all species groups</w:t>
            </w:r>
          </w:p>
          <w:p w:rsidR="00713E80" w:rsidRPr="00222F2C"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bCs/>
                <w:szCs w:val="20"/>
                <w:lang w:val="en-GB" w:eastAsia="en-GB"/>
              </w:rPr>
            </w:pPr>
            <w:r w:rsidRPr="001B6EED">
              <w:rPr>
                <w:rFonts w:ascii="Calibri" w:eastAsia="Calibri" w:hAnsi="Calibri" w:cs="Arial"/>
                <w:bCs/>
                <w:i/>
                <w:szCs w:val="20"/>
                <w:lang w:val="en-GB" w:eastAsia="en-GB"/>
              </w:rPr>
              <w:t xml:space="preserve">Establish a Task Force </w:t>
            </w:r>
            <w:ins w:id="68" w:author="CMS-USER" w:date="2014-06-30T10:44:00Z">
              <w:r w:rsidR="00906836">
                <w:rPr>
                  <w:rFonts w:ascii="Calibri" w:eastAsia="Calibri" w:hAnsi="Calibri" w:cs="Arial"/>
                  <w:bCs/>
                  <w:i/>
                  <w:szCs w:val="20"/>
                  <w:lang w:val="en-GB" w:eastAsia="en-GB"/>
                </w:rPr>
                <w:t xml:space="preserve">under the </w:t>
              </w:r>
              <w:del w:id="69" w:author="Mundkur, Taej" w:date="2014-07-01T14:05:00Z">
                <w:r w:rsidR="00906836" w:rsidDel="001B6EED">
                  <w:rPr>
                    <w:rFonts w:ascii="Calibri" w:eastAsia="Calibri" w:hAnsi="Calibri" w:cs="Arial"/>
                    <w:bCs/>
                    <w:i/>
                    <w:szCs w:val="20"/>
                    <w:lang w:val="en-GB" w:eastAsia="en-GB"/>
                  </w:rPr>
                  <w:delText>landbird action plan</w:delText>
                </w:r>
              </w:del>
            </w:ins>
            <w:ins w:id="70" w:author="Mundkur, Taej" w:date="2014-07-01T14:05:00Z">
              <w:r w:rsidR="001B6EED">
                <w:rPr>
                  <w:rFonts w:ascii="Calibri" w:eastAsia="Calibri" w:hAnsi="Calibri" w:cs="Arial"/>
                  <w:bCs/>
                  <w:i/>
                  <w:szCs w:val="20"/>
                  <w:lang w:val="en-GB" w:eastAsia="en-GB"/>
                </w:rPr>
                <w:t>AEMLAP</w:t>
              </w:r>
            </w:ins>
            <w:ins w:id="71" w:author="CMS-USER" w:date="2014-06-30T10:44:00Z">
              <w:r w:rsidR="00906836">
                <w:rPr>
                  <w:rFonts w:ascii="Calibri" w:eastAsia="Calibri" w:hAnsi="Calibri" w:cs="Arial"/>
                  <w:bCs/>
                  <w:i/>
                  <w:szCs w:val="20"/>
                  <w:lang w:val="en-GB" w:eastAsia="en-GB"/>
                </w:rPr>
                <w:t xml:space="preserve"> </w:t>
              </w:r>
            </w:ins>
            <w:r w:rsidRPr="0059589F">
              <w:rPr>
                <w:rFonts w:ascii="Calibri" w:eastAsia="Calibri" w:hAnsi="Calibri" w:cs="Arial"/>
                <w:bCs/>
                <w:i/>
                <w:szCs w:val="20"/>
                <w:lang w:val="en-GB" w:eastAsia="en-GB"/>
              </w:rPr>
              <w:t xml:space="preserve">to </w:t>
            </w:r>
            <w:ins w:id="72" w:author="Mundkur, Taej" w:date="2014-07-01T14:10:00Z">
              <w:r w:rsidR="001B6EED">
                <w:rPr>
                  <w:rFonts w:ascii="Calibri" w:eastAsia="Calibri" w:hAnsi="Calibri" w:cs="Arial"/>
                  <w:bCs/>
                  <w:i/>
                  <w:szCs w:val="20"/>
                  <w:lang w:val="en-GB" w:eastAsia="en-GB"/>
                </w:rPr>
                <w:t xml:space="preserve">identify mechanisms to address </w:t>
              </w:r>
            </w:ins>
            <w:del w:id="73" w:author="Mundkur, Taej" w:date="2014-07-01T14:10:00Z">
              <w:r w:rsidRPr="00047B39" w:rsidDel="001B6EED">
                <w:rPr>
                  <w:rFonts w:ascii="Calibri" w:eastAsia="Calibri" w:hAnsi="Calibri" w:cs="Arial"/>
                  <w:bCs/>
                  <w:i/>
                  <w:szCs w:val="20"/>
                  <w:lang w:val="en-GB" w:eastAsia="en-GB"/>
                </w:rPr>
                <w:delText xml:space="preserve">tackle </w:delText>
              </w:r>
            </w:del>
            <w:r w:rsidRPr="00047B39">
              <w:rPr>
                <w:rFonts w:ascii="Calibri" w:eastAsia="Calibri" w:hAnsi="Calibri" w:cs="Arial"/>
                <w:bCs/>
                <w:i/>
                <w:szCs w:val="20"/>
                <w:lang w:val="en-GB" w:eastAsia="en-GB"/>
              </w:rPr>
              <w:t>land use change</w:t>
            </w:r>
            <w:ins w:id="74" w:author="Mundkur, Taej" w:date="2014-07-01T14:09:00Z">
              <w:r w:rsidR="001B6EED">
                <w:rPr>
                  <w:rFonts w:ascii="Calibri" w:eastAsia="Calibri" w:hAnsi="Calibri" w:cs="Arial"/>
                  <w:bCs/>
                  <w:i/>
                  <w:szCs w:val="20"/>
                  <w:lang w:val="en-GB" w:eastAsia="en-GB"/>
                </w:rPr>
                <w:t xml:space="preserve"> </w:t>
              </w:r>
            </w:ins>
            <w:ins w:id="75" w:author="Mundkur, Taej" w:date="2014-07-01T14:11:00Z">
              <w:r w:rsidR="001B6EED">
                <w:rPr>
                  <w:rFonts w:ascii="Calibri" w:eastAsia="Calibri" w:hAnsi="Calibri" w:cs="Arial"/>
                  <w:bCs/>
                  <w:i/>
                  <w:szCs w:val="20"/>
                  <w:lang w:val="en-GB" w:eastAsia="en-GB"/>
                </w:rPr>
                <w:t xml:space="preserve">jointly </w:t>
              </w:r>
              <w:r w:rsidR="001B6EED" w:rsidRPr="00F322A3">
                <w:rPr>
                  <w:rFonts w:ascii="Calibri" w:eastAsia="Calibri" w:hAnsi="Calibri" w:cs="Arial"/>
                  <w:bCs/>
                  <w:i/>
                  <w:szCs w:val="20"/>
                  <w:lang w:val="en-GB" w:eastAsia="en-GB"/>
                </w:rPr>
                <w:t>with the development aid community</w:t>
              </w:r>
              <w:r w:rsidR="001B6EED">
                <w:rPr>
                  <w:rFonts w:ascii="Calibri" w:eastAsia="Calibri" w:hAnsi="Calibri" w:cs="Arial"/>
                  <w:bCs/>
                  <w:i/>
                  <w:szCs w:val="20"/>
                  <w:lang w:val="en-GB" w:eastAsia="en-GB"/>
                </w:rPr>
                <w:t xml:space="preserve"> and others, </w:t>
              </w:r>
            </w:ins>
            <w:ins w:id="76" w:author="Mundkur, Taej" w:date="2014-07-01T14:09:00Z">
              <w:r w:rsidR="001B6EED">
                <w:rPr>
                  <w:rFonts w:ascii="Calibri" w:eastAsia="Calibri" w:hAnsi="Calibri" w:cs="Arial"/>
                  <w:bCs/>
                  <w:i/>
                  <w:szCs w:val="20"/>
                  <w:lang w:val="en-GB" w:eastAsia="en-GB"/>
                </w:rPr>
                <w:t xml:space="preserve">initially </w:t>
              </w:r>
            </w:ins>
            <w:del w:id="77" w:author="Mundkur, Taej" w:date="2014-07-01T14:09:00Z">
              <w:r w:rsidRPr="00047B39" w:rsidDel="001B6EED">
                <w:rPr>
                  <w:rFonts w:ascii="Calibri" w:eastAsia="Calibri" w:hAnsi="Calibri" w:cs="Arial"/>
                  <w:bCs/>
                  <w:i/>
                  <w:szCs w:val="20"/>
                  <w:lang w:val="en-GB" w:eastAsia="en-GB"/>
                </w:rPr>
                <w:delText xml:space="preserve"> </w:delText>
              </w:r>
            </w:del>
            <w:r w:rsidRPr="00047B39">
              <w:rPr>
                <w:rFonts w:ascii="Calibri" w:eastAsia="Calibri" w:hAnsi="Calibri" w:cs="Arial"/>
                <w:bCs/>
                <w:i/>
                <w:szCs w:val="20"/>
                <w:lang w:val="en-GB" w:eastAsia="en-GB"/>
              </w:rPr>
              <w:t>in Africa</w:t>
            </w:r>
            <w:ins w:id="78" w:author="Mundkur, Taej" w:date="2014-07-01T14:11:00Z">
              <w:r w:rsidR="001B6EED">
                <w:rPr>
                  <w:rFonts w:ascii="Calibri" w:eastAsia="Calibri" w:hAnsi="Calibri" w:cs="Arial"/>
                  <w:bCs/>
                  <w:i/>
                  <w:szCs w:val="20"/>
                  <w:lang w:val="en-GB" w:eastAsia="en-GB"/>
                </w:rPr>
                <w:t>.</w:t>
              </w:r>
            </w:ins>
            <w:r w:rsidRPr="00047B39">
              <w:rPr>
                <w:rFonts w:ascii="Calibri" w:eastAsia="Calibri" w:hAnsi="Calibri" w:cs="Arial"/>
                <w:bCs/>
                <w:i/>
                <w:szCs w:val="20"/>
                <w:lang w:val="en-GB" w:eastAsia="en-GB"/>
              </w:rPr>
              <w:t xml:space="preserve"> </w:t>
            </w:r>
            <w:del w:id="79" w:author="Mundkur, Taej" w:date="2014-07-01T14:11:00Z">
              <w:r w:rsidRPr="00047B39" w:rsidDel="001B6EED">
                <w:rPr>
                  <w:rFonts w:ascii="Calibri" w:eastAsia="Calibri" w:hAnsi="Calibri" w:cs="Arial"/>
                  <w:bCs/>
                  <w:i/>
                  <w:szCs w:val="20"/>
                  <w:lang w:val="en-GB" w:eastAsia="en-GB"/>
                </w:rPr>
                <w:delText>jointly with the development aid community</w:delText>
              </w:r>
            </w:del>
            <w:r w:rsidRPr="00047B39">
              <w:rPr>
                <w:rFonts w:ascii="Calibri" w:eastAsia="Calibri" w:hAnsi="Calibri" w:cs="Arial"/>
                <w:bCs/>
                <w:i/>
                <w:szCs w:val="20"/>
                <w:lang w:val="en-GB" w:eastAsia="en-GB"/>
              </w:rPr>
              <w:t>.</w:t>
            </w:r>
          </w:p>
          <w:p w:rsidR="00713E80" w:rsidRPr="00713E80"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bCs/>
                <w:szCs w:val="20"/>
                <w:lang w:val="en-GB" w:eastAsia="en-GB"/>
              </w:rPr>
            </w:pPr>
            <w:commentRangeStart w:id="80"/>
            <w:r w:rsidRPr="00713E80">
              <w:rPr>
                <w:rFonts w:ascii="Calibri" w:eastAsia="Calibri" w:hAnsi="Calibri" w:cs="Arial"/>
                <w:bCs/>
                <w:szCs w:val="20"/>
                <w:lang w:val="en-GB" w:eastAsia="en-GB"/>
              </w:rPr>
              <w:t>No reduction over 30</w:t>
            </w:r>
            <w:del w:id="81" w:author="Mundkur, Taej" w:date="2014-07-02T01:46:00Z">
              <w:r w:rsidRPr="00713E80" w:rsidDel="00047B39">
                <w:rPr>
                  <w:rFonts w:ascii="Calibri" w:eastAsia="Calibri" w:hAnsi="Calibri" w:cs="Arial"/>
                  <w:bCs/>
                  <w:szCs w:val="20"/>
                  <w:lang w:val="en-GB" w:eastAsia="en-GB"/>
                </w:rPr>
                <w:delText>-50</w:delText>
              </w:r>
            </w:del>
            <w:r w:rsidRPr="00713E80">
              <w:rPr>
                <w:rFonts w:ascii="Calibri" w:eastAsia="Calibri" w:hAnsi="Calibri" w:cs="Arial"/>
                <w:bCs/>
                <w:szCs w:val="20"/>
                <w:lang w:val="en-GB" w:eastAsia="en-GB"/>
              </w:rPr>
              <w:t>% of the present baseline of habitats used by migratory species (% will depend on habitat types) by 2020.</w:t>
            </w:r>
            <w:commentRangeEnd w:id="80"/>
            <w:r w:rsidR="0080377C">
              <w:rPr>
                <w:rStyle w:val="CommentReference"/>
              </w:rPr>
              <w:commentReference w:id="80"/>
            </w:r>
          </w:p>
          <w:p w:rsidR="00713E80" w:rsidRPr="00602211" w:rsidRDefault="00713E80" w:rsidP="00605E4B">
            <w:pPr>
              <w:widowControl/>
              <w:numPr>
                <w:ilvl w:val="0"/>
                <w:numId w:val="9"/>
              </w:numPr>
              <w:autoSpaceDE/>
              <w:autoSpaceDN/>
              <w:adjustRightInd/>
              <w:spacing w:after="200" w:line="276" w:lineRule="auto"/>
              <w:ind w:left="38" w:hanging="142"/>
              <w:contextualSpacing/>
              <w:rPr>
                <w:ins w:id="82" w:author="Mundkur, Taej" w:date="2014-07-01T19:33:00Z"/>
                <w:rFonts w:ascii="Calibri" w:eastAsia="Calibri" w:hAnsi="Calibri" w:cs="Arial"/>
                <w:bCs/>
                <w:szCs w:val="20"/>
                <w:lang w:val="en-GB" w:eastAsia="en-GB"/>
              </w:rPr>
            </w:pPr>
            <w:commentRangeStart w:id="83"/>
            <w:r w:rsidRPr="00713E80">
              <w:rPr>
                <w:rFonts w:ascii="Calibri" w:eastAsia="Calibri" w:hAnsi="Calibri" w:cs="Arial"/>
                <w:bCs/>
                <w:szCs w:val="20"/>
                <w:lang w:val="en-GB" w:eastAsia="en-GB"/>
              </w:rPr>
              <w:t>No reduction in area</w:t>
            </w:r>
            <w:r w:rsidRPr="00713E80">
              <w:rPr>
                <w:rFonts w:ascii="Calibri" w:eastAsia="Calibri" w:hAnsi="Calibri" w:cs="Arial"/>
                <w:szCs w:val="20"/>
                <w:lang w:val="en-GB" w:eastAsia="en-GB"/>
              </w:rPr>
              <w:t xml:space="preserve"> of critical habitat types</w:t>
            </w:r>
            <w:commentRangeEnd w:id="83"/>
            <w:r w:rsidR="0080377C">
              <w:rPr>
                <w:rStyle w:val="CommentReference"/>
              </w:rPr>
              <w:commentReference w:id="83"/>
            </w:r>
          </w:p>
          <w:p w:rsidR="00602211" w:rsidRPr="00713E80" w:rsidRDefault="00602211" w:rsidP="00047B39">
            <w:pPr>
              <w:widowControl/>
              <w:numPr>
                <w:ilvl w:val="0"/>
                <w:numId w:val="9"/>
              </w:numPr>
              <w:autoSpaceDE/>
              <w:autoSpaceDN/>
              <w:adjustRightInd/>
              <w:spacing w:after="200" w:line="276" w:lineRule="auto"/>
              <w:ind w:left="38" w:hanging="142"/>
              <w:contextualSpacing/>
              <w:rPr>
                <w:rFonts w:ascii="Calibri" w:eastAsia="Calibri" w:hAnsi="Calibri" w:cs="Arial"/>
                <w:bCs/>
                <w:szCs w:val="20"/>
                <w:lang w:val="en-GB" w:eastAsia="en-GB"/>
              </w:rPr>
            </w:pPr>
            <w:ins w:id="84" w:author="Mundkur, Taej" w:date="2014-07-01T19:33:00Z">
              <w:r>
                <w:rPr>
                  <w:rFonts w:ascii="Calibri" w:eastAsia="Calibri" w:hAnsi="Calibri" w:cs="Arial"/>
                  <w:szCs w:val="20"/>
                  <w:lang w:val="en-GB" w:eastAsia="en-GB"/>
                </w:rPr>
                <w:t xml:space="preserve">Global initiative </w:t>
              </w:r>
            </w:ins>
            <w:ins w:id="85" w:author="Mundkur, Taej" w:date="2014-07-01T19:34:00Z">
              <w:r>
                <w:rPr>
                  <w:rFonts w:ascii="Calibri" w:eastAsia="Calibri" w:hAnsi="Calibri" w:cs="Arial"/>
                  <w:szCs w:val="20"/>
                  <w:lang w:val="en-GB" w:eastAsia="en-GB"/>
                </w:rPr>
                <w:t xml:space="preserve">established </w:t>
              </w:r>
            </w:ins>
            <w:ins w:id="86" w:author="Mundkur, Taej" w:date="2014-07-01T19:35:00Z">
              <w:r>
                <w:rPr>
                  <w:rFonts w:ascii="Calibri" w:eastAsia="Calibri" w:hAnsi="Calibri" w:cs="Arial"/>
                  <w:szCs w:val="20"/>
                  <w:lang w:val="en-GB" w:eastAsia="en-GB"/>
                </w:rPr>
                <w:t xml:space="preserve">for </w:t>
              </w:r>
            </w:ins>
            <w:ins w:id="87" w:author="Mundkur, Taej" w:date="2014-07-01T19:33:00Z">
              <w:r>
                <w:rPr>
                  <w:rFonts w:ascii="Calibri" w:eastAsia="Calibri" w:hAnsi="Calibri" w:cs="Arial"/>
                  <w:szCs w:val="20"/>
                  <w:lang w:val="en-GB" w:eastAsia="en-GB"/>
                </w:rPr>
                <w:t xml:space="preserve">coastal wetland restoration </w:t>
              </w:r>
            </w:ins>
            <w:ins w:id="88" w:author="Mundkur, Taej" w:date="2014-07-01T19:36:00Z">
              <w:r>
                <w:rPr>
                  <w:rFonts w:ascii="Calibri" w:eastAsia="Calibri" w:hAnsi="Calibri" w:cs="Arial"/>
                  <w:szCs w:val="20"/>
                  <w:lang w:val="en-GB" w:eastAsia="en-GB"/>
                </w:rPr>
                <w:t xml:space="preserve">and management </w:t>
              </w:r>
            </w:ins>
            <w:ins w:id="89" w:author="Mundkur, Taej" w:date="2014-07-01T19:33:00Z">
              <w:r>
                <w:rPr>
                  <w:rFonts w:ascii="Calibri" w:eastAsia="Calibri" w:hAnsi="Calibri" w:cs="Arial"/>
                  <w:szCs w:val="20"/>
                  <w:lang w:val="en-GB" w:eastAsia="en-GB"/>
                </w:rPr>
                <w:t>promoted through CBD</w:t>
              </w:r>
            </w:ins>
            <w:ins w:id="90" w:author="Mundkur, Taej" w:date="2014-07-01T19:34:00Z">
              <w:r>
                <w:rPr>
                  <w:rFonts w:ascii="Calibri" w:eastAsia="Calibri" w:hAnsi="Calibri" w:cs="Arial"/>
                  <w:szCs w:val="20"/>
                  <w:lang w:val="en-GB" w:eastAsia="en-GB"/>
                </w:rPr>
                <w:t xml:space="preserve"> and Ramsar</w:t>
              </w:r>
            </w:ins>
            <w:ins w:id="91" w:author="Mundkur, Taej" w:date="2014-07-01T19:33:00Z">
              <w:r>
                <w:rPr>
                  <w:rFonts w:ascii="Calibri" w:eastAsia="Calibri" w:hAnsi="Calibri" w:cs="Arial"/>
                  <w:szCs w:val="20"/>
                  <w:lang w:val="en-GB" w:eastAsia="en-GB"/>
                </w:rPr>
                <w:t xml:space="preserve"> </w:t>
              </w:r>
            </w:ins>
          </w:p>
        </w:tc>
        <w:tc>
          <w:tcPr>
            <w:tcW w:w="978" w:type="dxa"/>
            <w:gridSpan w:val="3"/>
            <w:vAlign w:val="center"/>
          </w:tcPr>
          <w:p w:rsidR="00C56BB3" w:rsidRDefault="00C56BB3" w:rsidP="00713E80">
            <w:pPr>
              <w:widowControl/>
              <w:autoSpaceDE/>
              <w:autoSpaceDN/>
              <w:adjustRightInd/>
              <w:rPr>
                <w:ins w:id="92" w:author="CMS-USER" w:date="2014-06-30T12:03:00Z"/>
                <w:rFonts w:ascii="Calibri" w:eastAsia="Calibri" w:hAnsi="Calibri" w:cs="Arial"/>
                <w:szCs w:val="20"/>
                <w:lang w:val="en-GB" w:eastAsia="en-GB"/>
              </w:rPr>
            </w:pPr>
            <w:ins w:id="93" w:author="CMS-USER" w:date="2014-06-30T12:03:00Z">
              <w:r>
                <w:rPr>
                  <w:rFonts w:ascii="Calibri" w:eastAsia="Calibri" w:hAnsi="Calibri" w:cs="Arial"/>
                  <w:szCs w:val="20"/>
                  <w:lang w:val="en-GB" w:eastAsia="en-GB"/>
                </w:rPr>
                <w:t>L</w:t>
              </w:r>
            </w:ins>
          </w:p>
          <w:p w:rsidR="00713E80" w:rsidRPr="00713E80" w:rsidRDefault="00713E80" w:rsidP="00713E80">
            <w:pPr>
              <w:widowControl/>
              <w:autoSpaceDE/>
              <w:autoSpaceDN/>
              <w:adjustRightInd/>
              <w:rPr>
                <w:rFonts w:ascii="Calibri" w:eastAsia="Calibri" w:hAnsi="Calibri" w:cs="Arial"/>
                <w:szCs w:val="20"/>
                <w:lang w:val="en-GB" w:eastAsia="en-GB"/>
              </w:rPr>
            </w:pPr>
            <w:del w:id="94" w:author="CMS-USER" w:date="2014-06-30T12:03:00Z">
              <w:r w:rsidRPr="00713E80" w:rsidDel="00C56BB3">
                <w:rPr>
                  <w:rFonts w:ascii="Calibri" w:eastAsia="Calibri" w:hAnsi="Calibri" w:cs="Arial"/>
                  <w:szCs w:val="20"/>
                  <w:lang w:val="en-GB" w:eastAsia="en-GB"/>
                </w:rPr>
                <w:delText>2014-2020</w:delText>
              </w:r>
            </w:del>
          </w:p>
        </w:tc>
        <w:tc>
          <w:tcPr>
            <w:tcW w:w="533" w:type="dxa"/>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szCs w:val="20"/>
                <w:lang w:val="en-GB" w:eastAsia="en-GB"/>
              </w:rPr>
              <w:t>XX</w:t>
            </w:r>
          </w:p>
        </w:tc>
        <w:tc>
          <w:tcPr>
            <w:tcW w:w="62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689"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1868"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i/>
                <w:szCs w:val="20"/>
                <w:lang w:val="en-GB" w:eastAsia="en-GB"/>
              </w:rPr>
              <w:t>Inter alia</w:t>
            </w:r>
            <w:r w:rsidRPr="00713E80">
              <w:rPr>
                <w:rFonts w:ascii="Calibri" w:eastAsia="Calibri" w:hAnsi="Calibri" w:cs="Arial"/>
                <w:szCs w:val="20"/>
                <w:lang w:val="en-GB" w:eastAsia="en-GB"/>
              </w:rPr>
              <w:t xml:space="preserve"> </w:t>
            </w:r>
            <w:proofErr w:type="spellStart"/>
            <w:r w:rsidRPr="00713E80">
              <w:rPr>
                <w:rFonts w:ascii="Calibri" w:eastAsia="Calibri" w:hAnsi="Calibri" w:cs="Arial"/>
                <w:szCs w:val="20"/>
                <w:lang w:val="en-GB" w:eastAsia="en-GB"/>
              </w:rPr>
              <w:t>BirdLife</w:t>
            </w:r>
            <w:proofErr w:type="spellEnd"/>
            <w:r w:rsidRPr="00713E80">
              <w:rPr>
                <w:rFonts w:ascii="Calibri" w:eastAsia="Calibri" w:hAnsi="Calibri" w:cs="Arial"/>
                <w:szCs w:val="20"/>
                <w:lang w:val="en-GB" w:eastAsia="en-GB"/>
              </w:rPr>
              <w:t xml:space="preserve"> International, development aid community</w:t>
            </w:r>
            <w:ins w:id="95" w:author="Mundkur, Taej" w:date="2014-07-01T14:11:00Z">
              <w:r w:rsidR="00845232">
                <w:rPr>
                  <w:rFonts w:ascii="Calibri" w:eastAsia="Calibri" w:hAnsi="Calibri" w:cs="Arial"/>
                  <w:szCs w:val="20"/>
                  <w:lang w:val="en-GB" w:eastAsia="en-GB"/>
                </w:rPr>
                <w:t>, IUCN Ecosystem Red</w:t>
              </w:r>
            </w:ins>
            <w:ins w:id="96" w:author="Mundkur, Taej" w:date="2014-07-01T14:33:00Z">
              <w:r w:rsidR="00845232">
                <w:rPr>
                  <w:rFonts w:ascii="Calibri" w:eastAsia="Calibri" w:hAnsi="Calibri" w:cs="Arial"/>
                  <w:szCs w:val="20"/>
                  <w:lang w:val="en-GB" w:eastAsia="en-GB"/>
                </w:rPr>
                <w:t xml:space="preserve"> L</w:t>
              </w:r>
            </w:ins>
            <w:ins w:id="97" w:author="Mundkur, Taej" w:date="2014-07-01T14:11:00Z">
              <w:r w:rsidR="001B6EED">
                <w:rPr>
                  <w:rFonts w:ascii="Calibri" w:eastAsia="Calibri" w:hAnsi="Calibri" w:cs="Arial"/>
                  <w:szCs w:val="20"/>
                  <w:lang w:val="en-GB" w:eastAsia="en-GB"/>
                </w:rPr>
                <w:t>ist</w:t>
              </w:r>
            </w:ins>
            <w:ins w:id="98" w:author="Mundkur, Taej" w:date="2014-07-01T19:35:00Z">
              <w:r w:rsidR="00602211">
                <w:rPr>
                  <w:rFonts w:ascii="Calibri" w:eastAsia="Calibri" w:hAnsi="Calibri" w:cs="Arial"/>
                  <w:szCs w:val="20"/>
                  <w:lang w:val="en-GB" w:eastAsia="en-GB"/>
                </w:rPr>
                <w:t>, Ramsar, CBD</w:t>
              </w:r>
            </w:ins>
          </w:p>
          <w:p w:rsidR="00713E80" w:rsidRPr="00713E80" w:rsidRDefault="00713E80" w:rsidP="00713E80">
            <w:pPr>
              <w:widowControl/>
              <w:autoSpaceDE/>
              <w:autoSpaceDN/>
              <w:adjustRightInd/>
              <w:rPr>
                <w:rFonts w:ascii="Calibri" w:eastAsia="Calibri" w:hAnsi="Calibri" w:cs="Arial"/>
                <w:szCs w:val="20"/>
                <w:lang w:val="en-GB" w:eastAsia="en-GB"/>
              </w:rPr>
            </w:pPr>
          </w:p>
        </w:tc>
        <w:tc>
          <w:tcPr>
            <w:tcW w:w="1276"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854"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289" w:type="dxa"/>
            <w:gridSpan w:val="6"/>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p w:rsidR="00713E80" w:rsidRPr="00713E80" w:rsidRDefault="00713E80" w:rsidP="00713E80">
            <w:pPr>
              <w:widowControl/>
              <w:autoSpaceDE/>
              <w:autoSpaceDN/>
              <w:adjustRightInd/>
              <w:rPr>
                <w:rFonts w:ascii="Calibri" w:eastAsia="Calibri" w:hAnsi="Calibri" w:cs="Arial"/>
                <w:szCs w:val="20"/>
                <w:lang w:val="en-GB" w:eastAsia="en-GB"/>
              </w:rPr>
            </w:pPr>
          </w:p>
          <w:p w:rsidR="00713E80" w:rsidRPr="00713E80" w:rsidRDefault="00713E80" w:rsidP="00713E80">
            <w:pPr>
              <w:widowControl/>
              <w:autoSpaceDE/>
              <w:autoSpaceDN/>
              <w:adjustRightInd/>
              <w:rPr>
                <w:rFonts w:ascii="Calibri" w:eastAsia="Calibri" w:hAnsi="Calibri" w:cs="Arial"/>
                <w:szCs w:val="20"/>
                <w:lang w:val="en-GB" w:eastAsia="en-GB"/>
              </w:rPr>
            </w:pPr>
          </w:p>
          <w:p w:rsidR="00713E80" w:rsidRPr="00713E80" w:rsidRDefault="00713E80" w:rsidP="00713E80">
            <w:pPr>
              <w:widowControl/>
              <w:autoSpaceDE/>
              <w:autoSpaceDN/>
              <w:adjustRightInd/>
              <w:rPr>
                <w:rFonts w:ascii="Calibri" w:eastAsia="Calibri" w:hAnsi="Calibri" w:cs="Arial"/>
                <w:szCs w:val="20"/>
                <w:lang w:val="en-GB" w:eastAsia="en-GB"/>
              </w:rPr>
            </w:pPr>
          </w:p>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AEMLAP, AEWA, Raptors MOU</w:t>
            </w:r>
          </w:p>
        </w:tc>
      </w:tr>
      <w:tr w:rsidR="00713E80" w:rsidRPr="00713E80" w:rsidTr="009B7465">
        <w:trPr>
          <w:gridAfter w:val="5"/>
          <w:wAfter w:w="98" w:type="dxa"/>
          <w:trHeight w:val="515"/>
        </w:trPr>
        <w:tc>
          <w:tcPr>
            <w:tcW w:w="560" w:type="dxa"/>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p>
        </w:tc>
        <w:tc>
          <w:tcPr>
            <w:tcW w:w="14689" w:type="dxa"/>
            <w:gridSpan w:val="21"/>
            <w:vAlign w:val="center"/>
          </w:tcPr>
          <w:p w:rsidR="00713E80" w:rsidRPr="00713E80" w:rsidRDefault="00713E80" w:rsidP="00713E80">
            <w:pPr>
              <w:keepNext/>
              <w:keepLines/>
              <w:widowControl/>
              <w:autoSpaceDE/>
              <w:autoSpaceDN/>
              <w:adjustRightInd/>
              <w:spacing w:before="200" w:line="276" w:lineRule="auto"/>
              <w:outlineLvl w:val="2"/>
              <w:rPr>
                <w:rFonts w:ascii="Calibri" w:hAnsi="Calibri" w:cs="Arial"/>
                <w:b/>
                <w:bCs/>
                <w:color w:val="4F81BD"/>
                <w:szCs w:val="20"/>
                <w:lang w:val="en-GB" w:eastAsia="en-GB"/>
              </w:rPr>
            </w:pPr>
            <w:bookmarkStart w:id="99" w:name="_Toc392025046"/>
            <w:r w:rsidRPr="00713E80">
              <w:rPr>
                <w:rFonts w:ascii="Cambria" w:hAnsi="Cambria"/>
                <w:b/>
                <w:bCs/>
                <w:color w:val="4F81BD"/>
                <w:sz w:val="22"/>
                <w:szCs w:val="22"/>
                <w:lang w:val="en-GB" w:eastAsia="en-GB"/>
              </w:rPr>
              <w:t>Conservation of Flyway/ Ecological Networks and Critical Sites</w:t>
            </w:r>
            <w:bookmarkEnd w:id="99"/>
            <w:r w:rsidRPr="00713E80">
              <w:rPr>
                <w:rFonts w:ascii="Cambria" w:hAnsi="Cambria"/>
                <w:b/>
                <w:bCs/>
                <w:color w:val="4F81BD"/>
                <w:sz w:val="22"/>
                <w:szCs w:val="22"/>
                <w:lang w:val="en-GB" w:eastAsia="en-GB"/>
              </w:rPr>
              <w:t xml:space="preserve"> </w:t>
            </w:r>
          </w:p>
        </w:tc>
      </w:tr>
      <w:tr w:rsidR="00713E80" w:rsidRPr="00713E80" w:rsidTr="009B7465">
        <w:trPr>
          <w:gridAfter w:val="6"/>
          <w:wAfter w:w="110" w:type="dxa"/>
          <w:trHeight w:val="591"/>
        </w:trPr>
        <w:tc>
          <w:tcPr>
            <w:tcW w:w="56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2</w:t>
            </w:r>
          </w:p>
        </w:tc>
        <w:tc>
          <w:tcPr>
            <w:tcW w:w="3522"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commentRangeStart w:id="100"/>
            <w:r w:rsidRPr="00713E80">
              <w:rPr>
                <w:rFonts w:ascii="Calibri" w:eastAsia="Calibri" w:hAnsi="Calibri" w:cs="Arial"/>
                <w:szCs w:val="20"/>
                <w:lang w:val="en-GB" w:eastAsia="en-GB"/>
              </w:rPr>
              <w:t xml:space="preserve">Promotion of formal </w:t>
            </w:r>
            <w:r w:rsidRPr="00713E80">
              <w:rPr>
                <w:rFonts w:ascii="Calibri" w:eastAsia="Calibri" w:hAnsi="Calibri" w:cs="Arial"/>
                <w:b/>
                <w:szCs w:val="20"/>
                <w:lang w:val="en-GB" w:eastAsia="en-GB"/>
              </w:rPr>
              <w:t xml:space="preserve">designations </w:t>
            </w:r>
            <w:r w:rsidRPr="00713E80">
              <w:rPr>
                <w:rFonts w:ascii="Calibri" w:eastAsia="Calibri" w:hAnsi="Calibri" w:cs="Arial"/>
                <w:szCs w:val="20"/>
                <w:lang w:val="en-GB" w:eastAsia="en-GB"/>
              </w:rPr>
              <w:t xml:space="preserve">(national protection categories, international site networks, Ramsar Sites, World Heritage Sites) and voluntary measures to </w:t>
            </w:r>
            <w:ins w:id="101" w:author="CMS-USER" w:date="2014-06-30T12:24:00Z">
              <w:r w:rsidR="00340F90">
                <w:rPr>
                  <w:rFonts w:ascii="Calibri" w:eastAsia="Calibri" w:hAnsi="Calibri" w:cs="Arial"/>
                  <w:szCs w:val="20"/>
                  <w:lang w:val="en-GB" w:eastAsia="en-GB"/>
                </w:rPr>
                <w:t xml:space="preserve">effectively conserve and </w:t>
              </w:r>
            </w:ins>
            <w:r w:rsidRPr="00713E80">
              <w:rPr>
                <w:rFonts w:ascii="Calibri" w:eastAsia="Calibri" w:hAnsi="Calibri" w:cs="Arial"/>
                <w:szCs w:val="20"/>
                <w:lang w:val="en-GB" w:eastAsia="en-GB"/>
              </w:rPr>
              <w:t xml:space="preserve">afford high priority to the conservation of sites and habitats of international importance to migratory birds. </w:t>
            </w:r>
            <w:commentRangeEnd w:id="100"/>
            <w:r w:rsidR="005F73A6">
              <w:rPr>
                <w:rStyle w:val="CommentReference"/>
              </w:rPr>
              <w:commentReference w:id="100"/>
            </w:r>
          </w:p>
        </w:tc>
        <w:tc>
          <w:tcPr>
            <w:tcW w:w="3106" w:type="dxa"/>
            <w:gridSpan w:val="2"/>
            <w:vAlign w:val="center"/>
          </w:tcPr>
          <w:p w:rsidR="00713E80" w:rsidRPr="00B13E44" w:rsidRDefault="002F5E1A" w:rsidP="002F5E1A">
            <w:pPr>
              <w:widowControl/>
              <w:numPr>
                <w:ilvl w:val="0"/>
                <w:numId w:val="9"/>
              </w:numPr>
              <w:autoSpaceDE/>
              <w:autoSpaceDN/>
              <w:adjustRightInd/>
              <w:spacing w:after="200" w:line="276" w:lineRule="auto"/>
              <w:ind w:left="38" w:hanging="142"/>
              <w:contextualSpacing/>
              <w:rPr>
                <w:ins w:id="102" w:author="Mundkur, Taej" w:date="2014-07-01T14:26:00Z"/>
                <w:rFonts w:ascii="Calibri" w:eastAsia="Calibri" w:hAnsi="Calibri" w:cs="Arial"/>
                <w:bCs/>
                <w:sz w:val="24"/>
                <w:szCs w:val="20"/>
                <w:lang w:val="en-GB" w:eastAsia="en-GB"/>
              </w:rPr>
            </w:pPr>
            <w:ins w:id="103" w:author="Mundkur, Taej" w:date="2014-07-01T14:12:00Z">
              <w:r>
                <w:rPr>
                  <w:rFonts w:ascii="Calibri" w:eastAsia="Calibri" w:hAnsi="Calibri" w:cs="Arial"/>
                  <w:szCs w:val="20"/>
                  <w:lang w:val="en-GB" w:eastAsia="en-GB"/>
                </w:rPr>
                <w:t>All s</w:t>
              </w:r>
            </w:ins>
            <w:del w:id="104" w:author="Mundkur, Taej" w:date="2014-07-01T14:12:00Z">
              <w:r w:rsidR="00713E80" w:rsidRPr="00713E80" w:rsidDel="002F5E1A">
                <w:rPr>
                  <w:rFonts w:ascii="Calibri" w:eastAsia="Calibri" w:hAnsi="Calibri" w:cs="Arial"/>
                  <w:szCs w:val="20"/>
                  <w:lang w:val="en-GB" w:eastAsia="en-GB"/>
                </w:rPr>
                <w:delText>S</w:delText>
              </w:r>
            </w:del>
            <w:r w:rsidR="00713E80" w:rsidRPr="00713E80">
              <w:rPr>
                <w:rFonts w:ascii="Calibri" w:eastAsia="Calibri" w:hAnsi="Calibri" w:cs="Arial"/>
                <w:szCs w:val="20"/>
                <w:lang w:val="en-GB" w:eastAsia="en-GB"/>
              </w:rPr>
              <w:t xml:space="preserve">ites </w:t>
            </w:r>
            <w:del w:id="105" w:author="CMS-USER" w:date="2014-06-30T12:22:00Z">
              <w:r w:rsidR="00713E80" w:rsidRPr="00713E80" w:rsidDel="00C21C95">
                <w:rPr>
                  <w:rFonts w:ascii="Calibri" w:eastAsia="Calibri" w:hAnsi="Calibri" w:cs="Arial"/>
                  <w:szCs w:val="20"/>
                  <w:lang w:val="en-GB" w:eastAsia="en-GB"/>
                </w:rPr>
                <w:delText xml:space="preserve">- 30-50% of sites </w:delText>
              </w:r>
            </w:del>
            <w:r w:rsidR="00713E80" w:rsidRPr="00713E80">
              <w:rPr>
                <w:rFonts w:ascii="Calibri" w:eastAsia="Calibri" w:hAnsi="Calibri" w:cs="Arial"/>
                <w:szCs w:val="20"/>
                <w:lang w:val="en-GB" w:eastAsia="en-GB"/>
              </w:rPr>
              <w:t xml:space="preserve">of critical importance for migratory </w:t>
            </w:r>
            <w:r w:rsidR="00713E80" w:rsidRPr="00713E80">
              <w:rPr>
                <w:rFonts w:ascii="Calibri" w:eastAsia="Calibri" w:hAnsi="Calibri" w:cs="Arial"/>
                <w:bCs/>
                <w:szCs w:val="20"/>
                <w:lang w:val="en-GB" w:eastAsia="en-GB"/>
              </w:rPr>
              <w:t xml:space="preserve">birds </w:t>
            </w:r>
            <w:ins w:id="106" w:author="CMS-USER" w:date="2014-06-30T12:22:00Z">
              <w:del w:id="107" w:author="Mundkur, Taej" w:date="2014-07-01T14:30:00Z">
                <w:r w:rsidR="00C21C95" w:rsidDel="00B13E44">
                  <w:rPr>
                    <w:rFonts w:ascii="Calibri" w:eastAsia="Calibri" w:hAnsi="Calibri" w:cs="Arial"/>
                    <w:bCs/>
                    <w:szCs w:val="20"/>
                    <w:lang w:val="en-GB" w:eastAsia="en-GB"/>
                  </w:rPr>
                  <w:delText xml:space="preserve">are effectively conserved and </w:delText>
                </w:r>
              </w:del>
            </w:ins>
            <w:r w:rsidR="00713E80" w:rsidRPr="00713E80">
              <w:rPr>
                <w:rFonts w:ascii="Calibri" w:eastAsia="Calibri" w:hAnsi="Calibri" w:cs="Arial"/>
                <w:bCs/>
                <w:szCs w:val="20"/>
                <w:lang w:val="en-GB" w:eastAsia="en-GB"/>
              </w:rPr>
              <w:t xml:space="preserve">have formal designations </w:t>
            </w:r>
            <w:ins w:id="108" w:author="Mundkur, Taej" w:date="2014-07-01T14:27:00Z">
              <w:r w:rsidR="00B13E44">
                <w:rPr>
                  <w:rFonts w:ascii="Calibri" w:eastAsia="Calibri" w:hAnsi="Calibri" w:cs="Arial"/>
                  <w:bCs/>
                  <w:szCs w:val="20"/>
                  <w:lang w:val="en-GB" w:eastAsia="en-GB"/>
                </w:rPr>
                <w:t xml:space="preserve">or have voluntary measures in place </w:t>
              </w:r>
            </w:ins>
            <w:r w:rsidR="00713E80" w:rsidRPr="00713E80">
              <w:rPr>
                <w:rFonts w:ascii="Calibri" w:eastAsia="Calibri" w:hAnsi="Calibri" w:cs="Arial"/>
                <w:bCs/>
                <w:szCs w:val="20"/>
                <w:lang w:val="en-GB" w:eastAsia="en-GB"/>
              </w:rPr>
              <w:t>by 2020</w:t>
            </w:r>
          </w:p>
          <w:p w:rsidR="00B13E44" w:rsidRPr="00B13E44" w:rsidRDefault="00B13E44" w:rsidP="00B13E44">
            <w:pPr>
              <w:widowControl/>
              <w:numPr>
                <w:ilvl w:val="0"/>
                <w:numId w:val="9"/>
              </w:numPr>
              <w:autoSpaceDE/>
              <w:autoSpaceDN/>
              <w:adjustRightInd/>
              <w:spacing w:after="200" w:line="276" w:lineRule="auto"/>
              <w:ind w:left="38" w:hanging="142"/>
              <w:contextualSpacing/>
              <w:rPr>
                <w:ins w:id="109" w:author="Mundkur, Taej" w:date="2014-07-01T14:31:00Z"/>
                <w:rFonts w:ascii="Calibri" w:eastAsia="Calibri" w:hAnsi="Calibri" w:cs="Arial"/>
                <w:bCs/>
                <w:sz w:val="24"/>
                <w:szCs w:val="20"/>
                <w:lang w:val="en-GB" w:eastAsia="en-GB"/>
              </w:rPr>
            </w:pPr>
            <w:ins w:id="110" w:author="Mundkur, Taej" w:date="2014-07-01T14:26:00Z">
              <w:r w:rsidRPr="00713E80">
                <w:rPr>
                  <w:rFonts w:ascii="Calibri" w:eastAsia="Calibri" w:hAnsi="Calibri" w:cs="Arial"/>
                  <w:szCs w:val="20"/>
                  <w:lang w:val="en-GB" w:eastAsia="en-GB"/>
                </w:rPr>
                <w:t xml:space="preserve">Strengthen implementation of existing </w:t>
              </w:r>
              <w:r w:rsidRPr="00713E80">
                <w:rPr>
                  <w:rFonts w:ascii="Calibri" w:eastAsia="Calibri" w:hAnsi="Calibri" w:cs="Arial"/>
                  <w:b/>
                  <w:szCs w:val="20"/>
                  <w:lang w:val="en-GB" w:eastAsia="en-GB"/>
                </w:rPr>
                <w:t>management plans</w:t>
              </w:r>
              <w:r w:rsidRPr="00713E80">
                <w:rPr>
                  <w:rFonts w:ascii="Calibri" w:eastAsia="Calibri" w:hAnsi="Calibri" w:cs="Arial"/>
                  <w:szCs w:val="20"/>
                  <w:lang w:val="en-GB" w:eastAsia="en-GB"/>
                </w:rPr>
                <w:t xml:space="preserve"> for </w:t>
              </w:r>
              <w:r>
                <w:rPr>
                  <w:rFonts w:ascii="Calibri" w:eastAsia="Calibri" w:hAnsi="Calibri" w:cs="Arial"/>
                  <w:szCs w:val="20"/>
                  <w:lang w:val="en-GB" w:eastAsia="en-GB"/>
                </w:rPr>
                <w:t>critical</w:t>
              </w:r>
              <w:r w:rsidRPr="00713E80">
                <w:rPr>
                  <w:rFonts w:ascii="Calibri" w:eastAsia="Calibri" w:hAnsi="Calibri" w:cs="Arial"/>
                  <w:szCs w:val="20"/>
                  <w:lang w:val="en-GB" w:eastAsia="en-GB"/>
                </w:rPr>
                <w:t xml:space="preserve"> </w:t>
              </w:r>
              <w:r>
                <w:rPr>
                  <w:rFonts w:ascii="Calibri" w:eastAsia="Calibri" w:hAnsi="Calibri" w:cs="Arial"/>
                  <w:szCs w:val="20"/>
                  <w:lang w:val="en-GB" w:eastAsia="en-GB"/>
                </w:rPr>
                <w:t>sites</w:t>
              </w:r>
            </w:ins>
            <w:ins w:id="111" w:author="Mundkur, Taej" w:date="2014-07-01T14:31:00Z">
              <w:r>
                <w:rPr>
                  <w:rFonts w:ascii="Calibri" w:eastAsia="Calibri" w:hAnsi="Calibri" w:cs="Arial"/>
                  <w:szCs w:val="20"/>
                  <w:lang w:val="en-GB" w:eastAsia="en-GB"/>
                </w:rPr>
                <w:t xml:space="preserve"> </w:t>
              </w:r>
              <w:r w:rsidRPr="00713E80">
                <w:rPr>
                  <w:rFonts w:ascii="Calibri" w:eastAsia="Calibri" w:hAnsi="Calibri" w:cs="Arial"/>
                  <w:szCs w:val="20"/>
                  <w:lang w:val="en-GB" w:eastAsia="en-GB"/>
                </w:rPr>
                <w:t xml:space="preserve">that </w:t>
              </w:r>
              <w:r>
                <w:rPr>
                  <w:rFonts w:ascii="Calibri" w:eastAsia="Calibri" w:hAnsi="Calibri" w:cs="Arial"/>
                  <w:szCs w:val="20"/>
                  <w:lang w:val="en-GB" w:eastAsia="en-GB"/>
                </w:rPr>
                <w:t>address</w:t>
              </w:r>
              <w:r w:rsidRPr="00713E80">
                <w:rPr>
                  <w:rFonts w:ascii="Calibri" w:eastAsia="Calibri" w:hAnsi="Calibri" w:cs="Arial"/>
                  <w:szCs w:val="20"/>
                  <w:lang w:val="en-GB" w:eastAsia="en-GB"/>
                </w:rPr>
                <w:t xml:space="preserve"> the needs of migratory birds</w:t>
              </w:r>
              <w:r>
                <w:rPr>
                  <w:rFonts w:ascii="Calibri" w:eastAsia="Calibri" w:hAnsi="Calibri" w:cs="Arial"/>
                  <w:szCs w:val="20"/>
                  <w:lang w:val="en-GB" w:eastAsia="en-GB"/>
                </w:rPr>
                <w:t>.</w:t>
              </w:r>
            </w:ins>
          </w:p>
          <w:p w:rsidR="00B13E44" w:rsidRPr="00713E80" w:rsidRDefault="00B13E44" w:rsidP="00B13E44">
            <w:pPr>
              <w:widowControl/>
              <w:numPr>
                <w:ilvl w:val="0"/>
                <w:numId w:val="9"/>
              </w:numPr>
              <w:autoSpaceDE/>
              <w:autoSpaceDN/>
              <w:adjustRightInd/>
              <w:spacing w:after="200" w:line="276" w:lineRule="auto"/>
              <w:ind w:left="38" w:hanging="142"/>
              <w:contextualSpacing/>
              <w:rPr>
                <w:rFonts w:ascii="Calibri" w:eastAsia="Calibri" w:hAnsi="Calibri" w:cs="Arial"/>
                <w:bCs/>
                <w:sz w:val="24"/>
                <w:szCs w:val="20"/>
                <w:lang w:val="en-GB" w:eastAsia="en-GB"/>
              </w:rPr>
            </w:pPr>
            <w:ins w:id="112" w:author="Mundkur, Taej" w:date="2014-07-01T14:31:00Z">
              <w:r>
                <w:rPr>
                  <w:rFonts w:ascii="Calibri" w:eastAsia="Calibri" w:hAnsi="Calibri" w:cs="Arial"/>
                  <w:szCs w:val="20"/>
                  <w:lang w:val="en-GB" w:eastAsia="en-GB"/>
                </w:rPr>
                <w:t>D</w:t>
              </w:r>
            </w:ins>
            <w:ins w:id="113" w:author="Mundkur, Taej" w:date="2014-07-01T14:26:00Z">
              <w:r w:rsidRPr="00713E80">
                <w:rPr>
                  <w:rFonts w:ascii="Calibri" w:eastAsia="Calibri" w:hAnsi="Calibri" w:cs="Arial"/>
                  <w:szCs w:val="20"/>
                  <w:lang w:val="en-GB" w:eastAsia="en-GB"/>
                </w:rPr>
                <w:t xml:space="preserve">evelopment and implementation of management plans for </w:t>
              </w:r>
            </w:ins>
            <w:ins w:id="114" w:author="Mundkur, Taej" w:date="2014-07-01T14:31:00Z">
              <w:r>
                <w:rPr>
                  <w:rFonts w:ascii="Calibri" w:eastAsia="Calibri" w:hAnsi="Calibri" w:cs="Arial"/>
                  <w:szCs w:val="20"/>
                  <w:lang w:val="en-GB" w:eastAsia="en-GB"/>
                </w:rPr>
                <w:t xml:space="preserve">all </w:t>
              </w:r>
            </w:ins>
            <w:ins w:id="115" w:author="Mundkur, Taej" w:date="2014-07-01T14:26:00Z">
              <w:r w:rsidRPr="00713E80">
                <w:rPr>
                  <w:rFonts w:ascii="Calibri" w:eastAsia="Calibri" w:hAnsi="Calibri" w:cs="Arial"/>
                  <w:szCs w:val="20"/>
                  <w:lang w:val="en-GB" w:eastAsia="en-GB"/>
                </w:rPr>
                <w:t xml:space="preserve">other </w:t>
              </w:r>
            </w:ins>
            <w:ins w:id="116" w:author="Mundkur, Taej" w:date="2014-07-01T14:31:00Z">
              <w:r>
                <w:rPr>
                  <w:rFonts w:ascii="Calibri" w:eastAsia="Calibri" w:hAnsi="Calibri" w:cs="Arial"/>
                  <w:szCs w:val="20"/>
                  <w:lang w:val="en-GB" w:eastAsia="en-GB"/>
                </w:rPr>
                <w:t xml:space="preserve">Critical </w:t>
              </w:r>
            </w:ins>
            <w:ins w:id="117" w:author="Mundkur, Taej" w:date="2014-07-01T14:26:00Z">
              <w:r w:rsidRPr="00713E80">
                <w:rPr>
                  <w:rFonts w:ascii="Calibri" w:eastAsia="Calibri" w:hAnsi="Calibri" w:cs="Arial"/>
                  <w:szCs w:val="20"/>
                  <w:lang w:val="en-GB" w:eastAsia="en-GB"/>
                </w:rPr>
                <w:t xml:space="preserve">sites that </w:t>
              </w:r>
            </w:ins>
            <w:ins w:id="118" w:author="Mundkur, Taej" w:date="2014-07-01T14:31:00Z">
              <w:r>
                <w:rPr>
                  <w:rFonts w:ascii="Calibri" w:eastAsia="Calibri" w:hAnsi="Calibri" w:cs="Arial"/>
                  <w:szCs w:val="20"/>
                  <w:lang w:val="en-GB" w:eastAsia="en-GB"/>
                </w:rPr>
                <w:t>address</w:t>
              </w:r>
            </w:ins>
            <w:ins w:id="119" w:author="Mundkur, Taej" w:date="2014-07-01T14:26:00Z">
              <w:r w:rsidRPr="00713E80">
                <w:rPr>
                  <w:rFonts w:ascii="Calibri" w:eastAsia="Calibri" w:hAnsi="Calibri" w:cs="Arial"/>
                  <w:szCs w:val="20"/>
                  <w:lang w:val="en-GB" w:eastAsia="en-GB"/>
                </w:rPr>
                <w:t xml:space="preserve"> the needs of migratory birds.</w:t>
              </w:r>
            </w:ins>
          </w:p>
        </w:tc>
        <w:tc>
          <w:tcPr>
            <w:tcW w:w="978" w:type="dxa"/>
            <w:gridSpan w:val="3"/>
            <w:vAlign w:val="center"/>
          </w:tcPr>
          <w:p w:rsidR="00340F90" w:rsidRDefault="00340F90" w:rsidP="00713E80">
            <w:pPr>
              <w:widowControl/>
              <w:autoSpaceDE/>
              <w:autoSpaceDN/>
              <w:adjustRightInd/>
              <w:rPr>
                <w:ins w:id="120" w:author="CMS-USER" w:date="2014-06-30T12:24:00Z"/>
                <w:rFonts w:ascii="Calibri" w:eastAsia="Calibri" w:hAnsi="Calibri" w:cs="Arial"/>
                <w:szCs w:val="20"/>
                <w:lang w:val="en-GB" w:eastAsia="en-GB"/>
              </w:rPr>
            </w:pPr>
            <w:ins w:id="121" w:author="CMS-USER" w:date="2014-06-30T12:24:00Z">
              <w:r>
                <w:rPr>
                  <w:rFonts w:ascii="Calibri" w:eastAsia="Calibri" w:hAnsi="Calibri" w:cs="Arial"/>
                  <w:szCs w:val="20"/>
                  <w:lang w:val="en-GB" w:eastAsia="en-GB"/>
                </w:rPr>
                <w:t>M</w:t>
              </w:r>
            </w:ins>
          </w:p>
          <w:p w:rsidR="00713E80" w:rsidRPr="00713E80" w:rsidRDefault="00713E80" w:rsidP="00713E80">
            <w:pPr>
              <w:widowControl/>
              <w:autoSpaceDE/>
              <w:autoSpaceDN/>
              <w:adjustRightInd/>
              <w:rPr>
                <w:rFonts w:ascii="Calibri" w:eastAsia="Calibri" w:hAnsi="Calibri" w:cs="Arial"/>
                <w:szCs w:val="20"/>
                <w:lang w:val="en-GB" w:eastAsia="en-GB"/>
              </w:rPr>
            </w:pPr>
            <w:del w:id="122" w:author="CMS-USER" w:date="2014-06-30T12:24:00Z">
              <w:r w:rsidRPr="00713E80" w:rsidDel="00340F90">
                <w:rPr>
                  <w:rFonts w:ascii="Calibri" w:eastAsia="Calibri" w:hAnsi="Calibri" w:cs="Arial"/>
                  <w:szCs w:val="20"/>
                  <w:lang w:val="en-GB" w:eastAsia="en-GB"/>
                </w:rPr>
                <w:delText>2014-2020</w:delText>
              </w:r>
            </w:del>
          </w:p>
        </w:tc>
        <w:tc>
          <w:tcPr>
            <w:tcW w:w="533"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b/>
                <w:szCs w:val="20"/>
                <w:lang w:val="en-GB" w:eastAsia="en-GB"/>
              </w:rPr>
              <w:t>XX</w:t>
            </w:r>
          </w:p>
        </w:tc>
        <w:tc>
          <w:tcPr>
            <w:tcW w:w="62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689"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1868"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i/>
                <w:szCs w:val="20"/>
                <w:lang w:val="en-GB" w:eastAsia="en-GB"/>
              </w:rPr>
              <w:t>Inter alia</w:t>
            </w:r>
            <w:r w:rsidRPr="00713E80" w:rsidDel="006E4332">
              <w:rPr>
                <w:rFonts w:ascii="Calibri" w:eastAsia="Calibri" w:hAnsi="Calibri" w:cs="Arial"/>
                <w:szCs w:val="20"/>
                <w:lang w:val="en-GB" w:eastAsia="en-GB"/>
              </w:rPr>
              <w:t xml:space="preserve"> </w:t>
            </w:r>
            <w:r w:rsidRPr="00713E80">
              <w:rPr>
                <w:rFonts w:ascii="Calibri" w:eastAsia="Calibri" w:hAnsi="Calibri" w:cs="Arial"/>
                <w:szCs w:val="20"/>
                <w:lang w:val="en-GB" w:eastAsia="en-GB"/>
              </w:rPr>
              <w:t>, BLI</w:t>
            </w:r>
          </w:p>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Ramsar, World Heritage Convention, EAAFP</w:t>
            </w:r>
            <w:ins w:id="123" w:author="Mundkur, Taej" w:date="2014-07-01T14:14:00Z">
              <w:r w:rsidR="002F5E1A">
                <w:rPr>
                  <w:rFonts w:ascii="Calibri" w:eastAsia="Calibri" w:hAnsi="Calibri" w:cs="Arial"/>
                  <w:szCs w:val="20"/>
                  <w:lang w:val="en-GB" w:eastAsia="en-GB"/>
                </w:rPr>
                <w:t>, WHSRN</w:t>
              </w:r>
            </w:ins>
            <w:ins w:id="124" w:author="Mundkur, Taej" w:date="2014-07-01T14:34:00Z">
              <w:r w:rsidR="00845232">
                <w:rPr>
                  <w:rFonts w:ascii="Calibri" w:eastAsia="Calibri" w:hAnsi="Calibri" w:cs="Arial"/>
                  <w:szCs w:val="20"/>
                  <w:lang w:val="en-GB" w:eastAsia="en-GB"/>
                </w:rPr>
                <w:t xml:space="preserve">, CBD </w:t>
              </w:r>
              <w:r w:rsidR="00845232" w:rsidRPr="00713E80">
                <w:rPr>
                  <w:rFonts w:ascii="Calibri" w:eastAsia="Calibri" w:hAnsi="Calibri" w:cs="Arial"/>
                  <w:szCs w:val="20"/>
                  <w:lang w:val="en-GB" w:eastAsia="en-GB"/>
                </w:rPr>
                <w:t>POWPA </w:t>
              </w:r>
            </w:ins>
          </w:p>
        </w:tc>
        <w:tc>
          <w:tcPr>
            <w:tcW w:w="1276"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854" w:type="dxa"/>
            <w:gridSpan w:val="2"/>
            <w:vAlign w:val="center"/>
          </w:tcPr>
          <w:p w:rsidR="00713E80" w:rsidRPr="00713E80" w:rsidRDefault="00C811D4" w:rsidP="00713E80">
            <w:pPr>
              <w:widowControl/>
              <w:autoSpaceDE/>
              <w:autoSpaceDN/>
              <w:adjustRightInd/>
              <w:rPr>
                <w:rFonts w:ascii="Calibri" w:eastAsia="Calibri" w:hAnsi="Calibri" w:cs="Arial"/>
                <w:szCs w:val="20"/>
                <w:lang w:val="en-GB" w:eastAsia="en-GB"/>
              </w:rPr>
            </w:pPr>
            <w:ins w:id="125" w:author="CMS-USER" w:date="2014-06-30T12:25:00Z">
              <w:del w:id="126" w:author="Mundkur, Taej" w:date="2014-07-01T14:35:00Z">
                <w:r w:rsidDel="00845232">
                  <w:rPr>
                    <w:rFonts w:ascii="Calibri" w:eastAsia="Calibri" w:hAnsi="Calibri" w:cs="Arial"/>
                    <w:szCs w:val="20"/>
                    <w:lang w:val="en-GB" w:eastAsia="en-GB"/>
                  </w:rPr>
                  <w:delText>E</w:delText>
                </w:r>
              </w:del>
            </w:ins>
            <w:ins w:id="127" w:author="CMS-USER" w:date="2014-06-30T12:27:00Z">
              <w:del w:id="128" w:author="Mundkur, Taej" w:date="2014-07-01T14:35:00Z">
                <w:r w:rsidDel="00845232">
                  <w:rPr>
                    <w:rFonts w:ascii="Calibri" w:eastAsia="Calibri" w:hAnsi="Calibri" w:cs="Arial"/>
                    <w:szCs w:val="20"/>
                    <w:lang w:val="en-GB" w:eastAsia="en-GB"/>
                  </w:rPr>
                  <w:delText>mergency (</w:delText>
                </w:r>
              </w:del>
              <w:r>
                <w:rPr>
                  <w:rFonts w:ascii="Calibri" w:eastAsia="Calibri" w:hAnsi="Calibri" w:cs="Arial"/>
                  <w:szCs w:val="20"/>
                  <w:lang w:val="en-GB" w:eastAsia="en-GB"/>
                </w:rPr>
                <w:t>E</w:t>
              </w:r>
              <w:del w:id="129" w:author="Mundkur, Taej" w:date="2014-07-01T14:35:00Z">
                <w:r w:rsidDel="00845232">
                  <w:rPr>
                    <w:rFonts w:ascii="Calibri" w:eastAsia="Calibri" w:hAnsi="Calibri" w:cs="Arial"/>
                    <w:szCs w:val="20"/>
                    <w:lang w:val="en-GB" w:eastAsia="en-GB"/>
                  </w:rPr>
                  <w:delText>)</w:delText>
                </w:r>
              </w:del>
            </w:ins>
          </w:p>
        </w:tc>
        <w:tc>
          <w:tcPr>
            <w:tcW w:w="1231" w:type="dxa"/>
            <w:gridSpan w:val="2"/>
            <w:vAlign w:val="center"/>
          </w:tcPr>
          <w:p w:rsidR="00713E80" w:rsidRPr="00713E80" w:rsidRDefault="000E0645" w:rsidP="00713E80">
            <w:pPr>
              <w:widowControl/>
              <w:autoSpaceDE/>
              <w:autoSpaceDN/>
              <w:adjustRightInd/>
              <w:rPr>
                <w:rFonts w:ascii="Calibri" w:eastAsia="Calibri" w:hAnsi="Calibri" w:cs="Arial"/>
                <w:szCs w:val="20"/>
                <w:lang w:val="en-GB" w:eastAsia="en-GB"/>
              </w:rPr>
            </w:pPr>
            <w:ins w:id="130" w:author="CMS-USER" w:date="2014-06-30T12:27:00Z">
              <w:r>
                <w:rPr>
                  <w:rFonts w:ascii="Calibri" w:eastAsia="Calibri" w:hAnsi="Calibri" w:cs="Arial"/>
                  <w:szCs w:val="20"/>
                  <w:lang w:val="en-GB" w:eastAsia="en-GB"/>
                </w:rPr>
                <w:t xml:space="preserve">AEWA, Raptors </w:t>
              </w:r>
              <w:proofErr w:type="spellStart"/>
              <w:r>
                <w:rPr>
                  <w:rFonts w:ascii="Calibri" w:eastAsia="Calibri" w:hAnsi="Calibri" w:cs="Arial"/>
                  <w:szCs w:val="20"/>
                  <w:lang w:val="en-GB" w:eastAsia="en-GB"/>
                </w:rPr>
                <w:t>MoU</w:t>
              </w:r>
            </w:ins>
            <w:proofErr w:type="spellEnd"/>
            <w:ins w:id="131" w:author="CMS-USER" w:date="2014-06-30T12:28:00Z">
              <w:r>
                <w:rPr>
                  <w:rFonts w:ascii="Calibri" w:eastAsia="Calibri" w:hAnsi="Calibri" w:cs="Arial"/>
                  <w:szCs w:val="20"/>
                  <w:lang w:val="en-GB" w:eastAsia="en-GB"/>
                </w:rPr>
                <w:t>, AEMLAP</w:t>
              </w:r>
            </w:ins>
          </w:p>
        </w:tc>
      </w:tr>
      <w:tr w:rsidR="00713E80" w:rsidRPr="00713E80" w:rsidTr="009B7465">
        <w:trPr>
          <w:gridAfter w:val="6"/>
          <w:wAfter w:w="110" w:type="dxa"/>
          <w:trHeight w:val="308"/>
        </w:trPr>
        <w:tc>
          <w:tcPr>
            <w:tcW w:w="56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3</w:t>
            </w:r>
          </w:p>
        </w:tc>
        <w:tc>
          <w:tcPr>
            <w:tcW w:w="3522"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b/>
                <w:szCs w:val="20"/>
                <w:lang w:val="en-GB" w:eastAsia="en-GB"/>
              </w:rPr>
              <w:t>Identification of internationally important sites</w:t>
            </w:r>
            <w:r w:rsidRPr="00713E80">
              <w:rPr>
                <w:rFonts w:ascii="Calibri" w:eastAsia="Calibri" w:hAnsi="Calibri" w:cs="Arial"/>
                <w:szCs w:val="20"/>
                <w:lang w:val="en-GB" w:eastAsia="en-GB"/>
              </w:rPr>
              <w:t xml:space="preserve"> for </w:t>
            </w:r>
            <w:ins w:id="132" w:author="CMS-USER" w:date="2014-06-30T12:40:00Z">
              <w:r w:rsidR="00A442E2">
                <w:rPr>
                  <w:rFonts w:ascii="Calibri" w:eastAsia="Calibri" w:hAnsi="Calibri" w:cs="Arial"/>
                  <w:szCs w:val="20"/>
                  <w:lang w:val="en-GB" w:eastAsia="en-GB"/>
                </w:rPr>
                <w:t>priority species</w:t>
              </w:r>
            </w:ins>
            <w:ins w:id="133" w:author="Mundkur, Taej" w:date="2014-07-01T14:16:00Z">
              <w:r w:rsidR="002F5E1A">
                <w:rPr>
                  <w:rFonts w:ascii="Calibri" w:eastAsia="Calibri" w:hAnsi="Calibri" w:cs="Arial"/>
                  <w:szCs w:val="20"/>
                  <w:lang w:val="en-GB" w:eastAsia="en-GB"/>
                </w:rPr>
                <w:t>/populations</w:t>
              </w:r>
            </w:ins>
            <w:ins w:id="134" w:author="CMS-USER" w:date="2014-06-30T12:40:00Z">
              <w:r w:rsidR="00A442E2">
                <w:rPr>
                  <w:rFonts w:ascii="Calibri" w:eastAsia="Calibri" w:hAnsi="Calibri" w:cs="Arial"/>
                  <w:szCs w:val="20"/>
                  <w:lang w:val="en-GB" w:eastAsia="en-GB"/>
                </w:rPr>
                <w:t xml:space="preserve"> of </w:t>
              </w:r>
            </w:ins>
            <w:r w:rsidRPr="00713E80">
              <w:rPr>
                <w:rFonts w:ascii="Calibri" w:eastAsia="Calibri" w:hAnsi="Calibri" w:cs="Arial"/>
                <w:szCs w:val="20"/>
                <w:lang w:val="en-GB" w:eastAsia="en-GB"/>
              </w:rPr>
              <w:t>migratory birds</w:t>
            </w:r>
          </w:p>
          <w:p w:rsidR="00713E80" w:rsidRPr="00713E80" w:rsidRDefault="00713E80" w:rsidP="00713E80">
            <w:pPr>
              <w:widowControl/>
              <w:autoSpaceDE/>
              <w:autoSpaceDN/>
              <w:adjustRightInd/>
              <w:rPr>
                <w:rFonts w:ascii="Calibri" w:eastAsia="Calibri" w:hAnsi="Calibri" w:cs="Arial"/>
                <w:szCs w:val="20"/>
                <w:lang w:val="en-GB" w:eastAsia="en-GB"/>
              </w:rPr>
            </w:pPr>
          </w:p>
        </w:tc>
        <w:tc>
          <w:tcPr>
            <w:tcW w:w="3106" w:type="dxa"/>
            <w:gridSpan w:val="2"/>
            <w:vAlign w:val="center"/>
          </w:tcPr>
          <w:p w:rsidR="00713E80" w:rsidRPr="00713E80" w:rsidRDefault="006F3924" w:rsidP="002F5E1A">
            <w:pPr>
              <w:widowControl/>
              <w:numPr>
                <w:ilvl w:val="0"/>
                <w:numId w:val="9"/>
              </w:numPr>
              <w:autoSpaceDE/>
              <w:autoSpaceDN/>
              <w:adjustRightInd/>
              <w:spacing w:after="200" w:line="276" w:lineRule="auto"/>
              <w:ind w:left="38" w:hanging="142"/>
              <w:contextualSpacing/>
              <w:rPr>
                <w:rFonts w:ascii="Calibri" w:eastAsia="Calibri" w:hAnsi="Calibri" w:cs="Arial"/>
                <w:bCs/>
                <w:sz w:val="24"/>
                <w:szCs w:val="20"/>
                <w:lang w:val="en-GB" w:eastAsia="en-GB"/>
              </w:rPr>
            </w:pPr>
            <w:ins w:id="135" w:author="CMS-USER" w:date="2014-06-30T12:32:00Z">
              <w:r>
                <w:rPr>
                  <w:rFonts w:ascii="Calibri" w:eastAsia="Calibri" w:hAnsi="Calibri" w:cs="Arial"/>
                  <w:bCs/>
                  <w:szCs w:val="20"/>
                  <w:lang w:val="en-GB" w:eastAsia="en-GB"/>
                </w:rPr>
                <w:t>Map</w:t>
              </w:r>
            </w:ins>
            <w:ins w:id="136" w:author="CMS-USER" w:date="2014-06-30T12:34:00Z">
              <w:r w:rsidR="00E57555">
                <w:rPr>
                  <w:rFonts w:ascii="Calibri" w:eastAsia="Calibri" w:hAnsi="Calibri" w:cs="Arial"/>
                  <w:bCs/>
                  <w:szCs w:val="20"/>
                  <w:lang w:val="en-GB" w:eastAsia="en-GB"/>
                </w:rPr>
                <w:t xml:space="preserve">ped </w:t>
              </w:r>
            </w:ins>
            <w:ins w:id="137" w:author="CMS-USER" w:date="2014-06-30T12:32:00Z">
              <w:r>
                <w:rPr>
                  <w:rFonts w:ascii="Calibri" w:eastAsia="Calibri" w:hAnsi="Calibri" w:cs="Arial"/>
                  <w:bCs/>
                  <w:szCs w:val="20"/>
                  <w:lang w:val="en-GB" w:eastAsia="en-GB"/>
                </w:rPr>
                <w:t xml:space="preserve"> the n</w:t>
              </w:r>
            </w:ins>
            <w:ins w:id="138" w:author="CMS-USER" w:date="2014-06-30T12:31:00Z">
              <w:r>
                <w:rPr>
                  <w:rFonts w:ascii="Calibri" w:eastAsia="Calibri" w:hAnsi="Calibri" w:cs="Arial"/>
                  <w:bCs/>
                  <w:szCs w:val="20"/>
                  <w:lang w:val="en-GB" w:eastAsia="en-GB"/>
                </w:rPr>
                <w:t xml:space="preserve">etwork of sites </w:t>
              </w:r>
            </w:ins>
            <w:ins w:id="139" w:author="CMS-USER" w:date="2014-06-30T12:32:00Z">
              <w:r>
                <w:rPr>
                  <w:rFonts w:ascii="Calibri" w:eastAsia="Calibri" w:hAnsi="Calibri" w:cs="Arial"/>
                  <w:bCs/>
                  <w:szCs w:val="20"/>
                  <w:lang w:val="en-GB" w:eastAsia="en-GB"/>
                </w:rPr>
                <w:t>through surveys of</w:t>
              </w:r>
            </w:ins>
            <w:ins w:id="140" w:author="Mundkur, Taej" w:date="2014-07-01T14:15:00Z">
              <w:r w:rsidR="002F5E1A">
                <w:rPr>
                  <w:rFonts w:ascii="Calibri" w:eastAsia="Calibri" w:hAnsi="Calibri" w:cs="Arial"/>
                  <w:bCs/>
                  <w:szCs w:val="20"/>
                  <w:lang w:val="en-GB" w:eastAsia="en-GB"/>
                </w:rPr>
                <w:t xml:space="preserve"> </w:t>
              </w:r>
            </w:ins>
            <w:del w:id="141" w:author="CMS-USER" w:date="2014-06-30T12:32:00Z">
              <w:r w:rsidR="00713E80" w:rsidRPr="00713E80" w:rsidDel="006F3924">
                <w:rPr>
                  <w:rFonts w:ascii="Calibri" w:eastAsia="Calibri" w:hAnsi="Calibri" w:cs="Arial"/>
                  <w:bCs/>
                  <w:szCs w:val="20"/>
                  <w:lang w:val="en-GB" w:eastAsia="en-GB"/>
                </w:rPr>
                <w:delText xml:space="preserve"># </w:delText>
              </w:r>
            </w:del>
            <w:r w:rsidR="00713E80" w:rsidRPr="00713E80">
              <w:rPr>
                <w:rFonts w:ascii="Calibri" w:eastAsia="Calibri" w:hAnsi="Calibri" w:cs="Arial"/>
                <w:bCs/>
                <w:szCs w:val="20"/>
                <w:lang w:val="en-GB" w:eastAsia="en-GB"/>
              </w:rPr>
              <w:t>under</w:t>
            </w:r>
            <w:ins w:id="142" w:author="Mundkur, Taej" w:date="2014-07-01T14:15:00Z">
              <w:r w:rsidR="002F5E1A">
                <w:rPr>
                  <w:rFonts w:ascii="Calibri" w:eastAsia="Calibri" w:hAnsi="Calibri" w:cs="Arial"/>
                  <w:bCs/>
                  <w:szCs w:val="20"/>
                  <w:lang w:val="en-GB" w:eastAsia="en-GB"/>
                </w:rPr>
                <w:t>-</w:t>
              </w:r>
            </w:ins>
            <w:r w:rsidR="00713E80" w:rsidRPr="00713E80">
              <w:rPr>
                <w:rFonts w:ascii="Calibri" w:eastAsia="Calibri" w:hAnsi="Calibri" w:cs="Arial"/>
                <w:bCs/>
                <w:szCs w:val="20"/>
                <w:lang w:val="en-GB" w:eastAsia="en-GB"/>
              </w:rPr>
              <w:t xml:space="preserve">reported areas </w:t>
            </w:r>
            <w:del w:id="143" w:author="CMS-USER" w:date="2014-06-30T12:32:00Z">
              <w:r w:rsidR="00713E80" w:rsidRPr="00713E80" w:rsidDel="006F3924">
                <w:rPr>
                  <w:rFonts w:ascii="Calibri" w:eastAsia="Calibri" w:hAnsi="Calibri" w:cs="Arial"/>
                  <w:bCs/>
                  <w:szCs w:val="20"/>
                  <w:lang w:val="en-GB" w:eastAsia="en-GB"/>
                </w:rPr>
                <w:delText xml:space="preserve">have been surveyed </w:delText>
              </w:r>
            </w:del>
            <w:ins w:id="144" w:author="CMS-USER" w:date="2014-06-30T12:33:00Z">
              <w:r w:rsidR="00E57555">
                <w:rPr>
                  <w:rFonts w:ascii="Calibri" w:eastAsia="Calibri" w:hAnsi="Calibri" w:cs="Arial"/>
                  <w:bCs/>
                  <w:szCs w:val="20"/>
                  <w:lang w:val="en-GB" w:eastAsia="en-GB"/>
                </w:rPr>
                <w:t xml:space="preserve">, </w:t>
              </w:r>
            </w:ins>
            <w:r w:rsidR="00713E80" w:rsidRPr="00713E80">
              <w:rPr>
                <w:rFonts w:ascii="Calibri" w:eastAsia="Calibri" w:hAnsi="Calibri" w:cs="Arial"/>
                <w:bCs/>
                <w:szCs w:val="20"/>
                <w:lang w:val="en-GB" w:eastAsia="en-GB"/>
              </w:rPr>
              <w:t xml:space="preserve">and </w:t>
            </w:r>
            <w:del w:id="145" w:author="CMS-USER" w:date="2014-06-30T12:33:00Z">
              <w:r w:rsidR="00713E80" w:rsidRPr="00713E80" w:rsidDel="00E57555">
                <w:rPr>
                  <w:rFonts w:ascii="Calibri" w:eastAsia="Calibri" w:hAnsi="Calibri" w:cs="Arial"/>
                  <w:bCs/>
                  <w:szCs w:val="20"/>
                  <w:lang w:val="en-GB" w:eastAsia="en-GB"/>
                </w:rPr>
                <w:delText>#</w:delText>
              </w:r>
            </w:del>
            <w:r w:rsidR="00713E80" w:rsidRPr="00713E80">
              <w:rPr>
                <w:rFonts w:ascii="Calibri" w:eastAsia="Calibri" w:hAnsi="Calibri" w:cs="Arial"/>
                <w:bCs/>
                <w:szCs w:val="20"/>
                <w:lang w:val="en-GB" w:eastAsia="en-GB"/>
              </w:rPr>
              <w:t xml:space="preserve"> tracking studies of </w:t>
            </w:r>
            <w:ins w:id="146" w:author="Mundkur, Taej" w:date="2014-07-01T14:16:00Z">
              <w:r w:rsidR="002F5E1A">
                <w:rPr>
                  <w:rFonts w:ascii="Calibri" w:eastAsia="Calibri" w:hAnsi="Calibri" w:cs="Arial"/>
                  <w:bCs/>
                  <w:szCs w:val="20"/>
                  <w:lang w:val="en-GB" w:eastAsia="en-GB"/>
                </w:rPr>
                <w:t>priority species/</w:t>
              </w:r>
            </w:ins>
            <w:r w:rsidR="00713E80" w:rsidRPr="00713E80">
              <w:rPr>
                <w:rFonts w:ascii="Calibri" w:eastAsia="Calibri" w:hAnsi="Calibri" w:cs="Arial"/>
                <w:bCs/>
                <w:szCs w:val="20"/>
                <w:lang w:val="en-GB" w:eastAsia="en-GB"/>
              </w:rPr>
              <w:t xml:space="preserve">populations with unknown staging areas/breeding/non-breeding (wintering) areas have been undertaken </w:t>
            </w:r>
          </w:p>
        </w:tc>
        <w:tc>
          <w:tcPr>
            <w:tcW w:w="978"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del w:id="147" w:author="CMS-USER" w:date="2014-06-30T12:33:00Z">
              <w:r w:rsidRPr="00713E80" w:rsidDel="00E57555">
                <w:rPr>
                  <w:rFonts w:ascii="Calibri" w:eastAsia="Calibri" w:hAnsi="Calibri" w:cs="Arial"/>
                  <w:szCs w:val="20"/>
                  <w:lang w:val="en-GB" w:eastAsia="en-GB"/>
                </w:rPr>
                <w:delText>Ongoing</w:delText>
              </w:r>
            </w:del>
            <w:ins w:id="148" w:author="CMS-USER" w:date="2014-06-30T12:33:00Z">
              <w:r w:rsidR="00E57555">
                <w:rPr>
                  <w:rFonts w:ascii="Calibri" w:eastAsia="Calibri" w:hAnsi="Calibri" w:cs="Arial"/>
                  <w:szCs w:val="20"/>
                  <w:lang w:val="en-GB" w:eastAsia="en-GB"/>
                </w:rPr>
                <w:t>M</w:t>
              </w:r>
            </w:ins>
          </w:p>
        </w:tc>
        <w:tc>
          <w:tcPr>
            <w:tcW w:w="533"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62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689"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868" w:type="dxa"/>
            <w:gridSpan w:val="2"/>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i/>
                <w:szCs w:val="20"/>
                <w:lang w:val="en-GB" w:eastAsia="en-GB"/>
              </w:rPr>
              <w:t xml:space="preserve">Inter alia </w:t>
            </w:r>
            <w:r w:rsidRPr="00713E80">
              <w:rPr>
                <w:rFonts w:ascii="Calibri" w:eastAsia="Calibri" w:hAnsi="Calibri" w:cs="Arial"/>
                <w:b/>
                <w:szCs w:val="20"/>
                <w:lang w:val="en-GB" w:eastAsia="en-GB"/>
              </w:rPr>
              <w:t>BLI,</w:t>
            </w:r>
          </w:p>
          <w:p w:rsidR="00713E80" w:rsidRPr="00713E80" w:rsidRDefault="00713E80" w:rsidP="00713E80">
            <w:pPr>
              <w:widowControl/>
              <w:autoSpaceDE/>
              <w:autoSpaceDN/>
              <w:adjustRightInd/>
              <w:rPr>
                <w:rFonts w:ascii="Calibri" w:eastAsia="Calibri" w:hAnsi="Calibri" w:cs="Arial"/>
                <w:b/>
                <w:i/>
                <w:szCs w:val="20"/>
                <w:lang w:val="en-GB" w:eastAsia="en-GB"/>
              </w:rPr>
            </w:pPr>
            <w:r w:rsidRPr="00713E80">
              <w:rPr>
                <w:rFonts w:ascii="Calibri" w:eastAsia="Calibri" w:hAnsi="Calibri" w:cs="Arial"/>
                <w:b/>
                <w:szCs w:val="20"/>
                <w:lang w:val="en-GB" w:eastAsia="en-GB"/>
              </w:rPr>
              <w:t>IUCN SSC and WI/IUCN SSC Specialist Groups, GFN, WI, and other research consortiums, universities, NGOs</w:t>
            </w:r>
            <w:ins w:id="149" w:author="Mundkur, Taej" w:date="2014-07-01T14:17:00Z">
              <w:r w:rsidR="002F5E1A">
                <w:rPr>
                  <w:rFonts w:ascii="Calibri" w:eastAsia="Calibri" w:hAnsi="Calibri" w:cs="Arial"/>
                  <w:b/>
                  <w:szCs w:val="20"/>
                  <w:lang w:val="en-GB" w:eastAsia="en-GB"/>
                </w:rPr>
                <w:t>, WHSRN</w:t>
              </w:r>
            </w:ins>
          </w:p>
        </w:tc>
        <w:tc>
          <w:tcPr>
            <w:tcW w:w="1276"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854" w:type="dxa"/>
            <w:gridSpan w:val="2"/>
            <w:vAlign w:val="center"/>
          </w:tcPr>
          <w:p w:rsidR="00713E80" w:rsidRPr="00713E80" w:rsidRDefault="00B34565" w:rsidP="00713E80">
            <w:pPr>
              <w:widowControl/>
              <w:autoSpaceDE/>
              <w:autoSpaceDN/>
              <w:adjustRightInd/>
              <w:rPr>
                <w:rFonts w:ascii="Calibri" w:eastAsia="Calibri" w:hAnsi="Calibri" w:cs="Arial"/>
                <w:szCs w:val="20"/>
                <w:lang w:val="en-GB" w:eastAsia="en-GB"/>
              </w:rPr>
            </w:pPr>
            <w:ins w:id="150" w:author="CMS-USER" w:date="2014-06-30T12:41:00Z">
              <w:r>
                <w:rPr>
                  <w:rFonts w:ascii="Calibri" w:eastAsia="Calibri" w:hAnsi="Calibri" w:cs="Arial"/>
                  <w:szCs w:val="20"/>
                  <w:lang w:val="en-GB" w:eastAsia="en-GB"/>
                </w:rPr>
                <w:t>E</w:t>
              </w:r>
            </w:ins>
          </w:p>
        </w:tc>
        <w:tc>
          <w:tcPr>
            <w:tcW w:w="1231" w:type="dxa"/>
            <w:gridSpan w:val="2"/>
            <w:vAlign w:val="center"/>
          </w:tcPr>
          <w:p w:rsidR="00713E80" w:rsidRPr="00713E80" w:rsidRDefault="000E0645" w:rsidP="00713E80">
            <w:pPr>
              <w:widowControl/>
              <w:autoSpaceDE/>
              <w:autoSpaceDN/>
              <w:adjustRightInd/>
              <w:rPr>
                <w:rFonts w:ascii="Calibri" w:eastAsia="Calibri" w:hAnsi="Calibri" w:cs="Arial"/>
                <w:szCs w:val="20"/>
                <w:lang w:val="en-GB" w:eastAsia="en-GB"/>
              </w:rPr>
            </w:pPr>
            <w:ins w:id="151" w:author="CMS-USER" w:date="2014-06-30T12:28:00Z">
              <w:r>
                <w:rPr>
                  <w:rFonts w:ascii="Calibri" w:eastAsia="Calibri" w:hAnsi="Calibri" w:cs="Arial"/>
                  <w:szCs w:val="20"/>
                  <w:lang w:val="en-GB" w:eastAsia="en-GB"/>
                </w:rPr>
                <w:t xml:space="preserve">AEWA, Raptors </w:t>
              </w:r>
              <w:proofErr w:type="spellStart"/>
              <w:r>
                <w:rPr>
                  <w:rFonts w:ascii="Calibri" w:eastAsia="Calibri" w:hAnsi="Calibri" w:cs="Arial"/>
                  <w:szCs w:val="20"/>
                  <w:lang w:val="en-GB" w:eastAsia="en-GB"/>
                </w:rPr>
                <w:t>MoU</w:t>
              </w:r>
              <w:proofErr w:type="spellEnd"/>
              <w:r>
                <w:rPr>
                  <w:rFonts w:ascii="Calibri" w:eastAsia="Calibri" w:hAnsi="Calibri" w:cs="Arial"/>
                  <w:szCs w:val="20"/>
                  <w:lang w:val="en-GB" w:eastAsia="en-GB"/>
                </w:rPr>
                <w:t>, AEMLAP</w:t>
              </w:r>
            </w:ins>
            <w:ins w:id="152" w:author="CMS-USER" w:date="2014-06-30T12:34:00Z">
              <w:r w:rsidR="00A442E2">
                <w:rPr>
                  <w:rFonts w:ascii="Calibri" w:eastAsia="Calibri" w:hAnsi="Calibri" w:cs="Arial"/>
                  <w:szCs w:val="20"/>
                  <w:lang w:val="en-GB" w:eastAsia="en-GB"/>
                </w:rPr>
                <w:t>, ACAP</w:t>
              </w:r>
            </w:ins>
          </w:p>
        </w:tc>
      </w:tr>
      <w:tr w:rsidR="00713E80" w:rsidRPr="00713E80" w:rsidTr="009B7465">
        <w:trPr>
          <w:gridAfter w:val="6"/>
          <w:wAfter w:w="110" w:type="dxa"/>
          <w:trHeight w:val="308"/>
        </w:trPr>
        <w:tc>
          <w:tcPr>
            <w:tcW w:w="56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4</w:t>
            </w:r>
          </w:p>
        </w:tc>
        <w:tc>
          <w:tcPr>
            <w:tcW w:w="3522"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xml:space="preserve">Identify and promote </w:t>
            </w:r>
            <w:r w:rsidRPr="00713E80">
              <w:rPr>
                <w:rFonts w:ascii="Calibri" w:eastAsia="Calibri" w:hAnsi="Calibri" w:cs="Arial"/>
                <w:b/>
                <w:szCs w:val="20"/>
                <w:lang w:val="en-GB" w:eastAsia="en-GB"/>
              </w:rPr>
              <w:t>designation and management of all critically important areas in the Arctic</w:t>
            </w:r>
            <w:r w:rsidRPr="00713E80">
              <w:rPr>
                <w:rFonts w:ascii="Calibri" w:eastAsia="Calibri" w:hAnsi="Calibri" w:cs="Arial"/>
                <w:szCs w:val="20"/>
                <w:lang w:val="en-GB" w:eastAsia="en-GB"/>
              </w:rPr>
              <w:t xml:space="preserve"> linking to existing flyway site networks. </w:t>
            </w:r>
          </w:p>
        </w:tc>
        <w:tc>
          <w:tcPr>
            <w:tcW w:w="3106" w:type="dxa"/>
            <w:gridSpan w:val="2"/>
            <w:vAlign w:val="center"/>
          </w:tcPr>
          <w:p w:rsidR="00713E80" w:rsidRPr="00713E80"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bCs/>
                <w:szCs w:val="20"/>
                <w:lang w:val="en-GB" w:eastAsia="en-GB"/>
              </w:rPr>
            </w:pPr>
            <w:del w:id="153" w:author="CMS-USER" w:date="2014-06-30T12:45:00Z">
              <w:r w:rsidRPr="00713E80" w:rsidDel="00EE3864">
                <w:rPr>
                  <w:rFonts w:ascii="Calibri" w:eastAsia="Calibri" w:hAnsi="Calibri" w:cs="Arial"/>
                  <w:bCs/>
                  <w:szCs w:val="20"/>
                  <w:lang w:val="en-GB" w:eastAsia="en-GB"/>
                </w:rPr>
                <w:delText>30% of s</w:delText>
              </w:r>
            </w:del>
            <w:ins w:id="154" w:author="Mundkur, Taej" w:date="2014-07-01T14:18:00Z">
              <w:r w:rsidR="002F5E1A">
                <w:rPr>
                  <w:rFonts w:ascii="Calibri" w:eastAsia="Calibri" w:hAnsi="Calibri" w:cs="Arial"/>
                  <w:bCs/>
                  <w:szCs w:val="20"/>
                  <w:lang w:val="en-GB" w:eastAsia="en-GB"/>
                </w:rPr>
                <w:t>All s</w:t>
              </w:r>
            </w:ins>
            <w:ins w:id="155" w:author="CMS-USER" w:date="2014-06-30T12:45:00Z">
              <w:del w:id="156" w:author="Mundkur, Taej" w:date="2014-07-01T14:18:00Z">
                <w:r w:rsidR="00EE3864" w:rsidDel="002F5E1A">
                  <w:rPr>
                    <w:rFonts w:ascii="Calibri" w:eastAsia="Calibri" w:hAnsi="Calibri" w:cs="Arial"/>
                    <w:bCs/>
                    <w:szCs w:val="20"/>
                    <w:lang w:val="en-GB" w:eastAsia="en-GB"/>
                  </w:rPr>
                  <w:delText>S</w:delText>
                </w:r>
              </w:del>
            </w:ins>
            <w:r w:rsidRPr="00713E80">
              <w:rPr>
                <w:rFonts w:ascii="Calibri" w:eastAsia="Calibri" w:hAnsi="Calibri" w:cs="Arial"/>
                <w:bCs/>
                <w:szCs w:val="20"/>
                <w:lang w:val="en-GB" w:eastAsia="en-GB"/>
              </w:rPr>
              <w:t xml:space="preserve">ites of critical importance in the Arctic for migratory birds have formal designations and are </w:t>
            </w:r>
            <w:del w:id="157" w:author="CMS-USER" w:date="2014-06-30T12:41:00Z">
              <w:r w:rsidRPr="00713E80" w:rsidDel="00820C77">
                <w:rPr>
                  <w:rFonts w:ascii="Calibri" w:eastAsia="Calibri" w:hAnsi="Calibri" w:cs="Arial"/>
                  <w:bCs/>
                  <w:szCs w:val="20"/>
                  <w:lang w:val="en-GB" w:eastAsia="en-GB"/>
                </w:rPr>
                <w:delText xml:space="preserve">appropriately </w:delText>
              </w:r>
            </w:del>
            <w:ins w:id="158" w:author="CMS-USER" w:date="2014-06-30T12:41:00Z">
              <w:r w:rsidR="00820C77">
                <w:rPr>
                  <w:rFonts w:ascii="Calibri" w:eastAsia="Calibri" w:hAnsi="Calibri" w:cs="Arial"/>
                  <w:bCs/>
                  <w:szCs w:val="20"/>
                  <w:lang w:val="en-GB" w:eastAsia="en-GB"/>
                </w:rPr>
                <w:t>effective</w:t>
              </w:r>
              <w:r w:rsidR="00820C77" w:rsidRPr="00713E80">
                <w:rPr>
                  <w:rFonts w:ascii="Calibri" w:eastAsia="Calibri" w:hAnsi="Calibri" w:cs="Arial"/>
                  <w:bCs/>
                  <w:szCs w:val="20"/>
                  <w:lang w:val="en-GB" w:eastAsia="en-GB"/>
                </w:rPr>
                <w:t xml:space="preserve">ly </w:t>
              </w:r>
            </w:ins>
            <w:r w:rsidRPr="00713E80">
              <w:rPr>
                <w:rFonts w:ascii="Calibri" w:eastAsia="Calibri" w:hAnsi="Calibri" w:cs="Arial"/>
                <w:bCs/>
                <w:szCs w:val="20"/>
                <w:lang w:val="en-GB" w:eastAsia="en-GB"/>
              </w:rPr>
              <w:t>managed by 2020</w:t>
            </w:r>
          </w:p>
          <w:p w:rsidR="00713E80" w:rsidRPr="00713E80"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bCs/>
                <w:szCs w:val="20"/>
                <w:lang w:val="en-GB" w:eastAsia="en-GB"/>
              </w:rPr>
            </w:pPr>
            <w:r w:rsidRPr="00713E80">
              <w:rPr>
                <w:rFonts w:ascii="Calibri" w:eastAsia="Calibri" w:hAnsi="Calibri" w:cs="Arial"/>
                <w:bCs/>
                <w:szCs w:val="20"/>
                <w:lang w:val="en-GB" w:eastAsia="en-GB"/>
              </w:rPr>
              <w:t>Designation of combination of</w:t>
            </w:r>
            <w:ins w:id="159" w:author="CMS-USER" w:date="2014-06-30T12:47:00Z">
              <w:r w:rsidR="00EE3864">
                <w:rPr>
                  <w:rFonts w:ascii="Calibri" w:eastAsia="Calibri" w:hAnsi="Calibri" w:cs="Arial"/>
                  <w:bCs/>
                  <w:szCs w:val="20"/>
                  <w:lang w:val="en-GB" w:eastAsia="en-GB"/>
                </w:rPr>
                <w:t xml:space="preserve"> </w:t>
              </w:r>
            </w:ins>
            <w:ins w:id="160" w:author="CMS-USER" w:date="2014-06-30T12:45:00Z">
              <w:r w:rsidR="00EE3864">
                <w:rPr>
                  <w:rFonts w:ascii="Calibri" w:eastAsia="Calibri" w:hAnsi="Calibri" w:cs="Arial"/>
                  <w:bCs/>
                  <w:szCs w:val="20"/>
                  <w:lang w:val="en-GB" w:eastAsia="en-GB"/>
                </w:rPr>
                <w:t>all</w:t>
              </w:r>
            </w:ins>
            <w:r w:rsidRPr="00713E80">
              <w:rPr>
                <w:rFonts w:ascii="Calibri" w:eastAsia="Calibri" w:hAnsi="Calibri" w:cs="Arial"/>
                <w:bCs/>
                <w:szCs w:val="20"/>
                <w:lang w:val="en-GB" w:eastAsia="en-GB"/>
              </w:rPr>
              <w:t xml:space="preserve"> sites of current importance and those of potential importance in the future (in response to changes in climate)</w:t>
            </w:r>
          </w:p>
        </w:tc>
        <w:tc>
          <w:tcPr>
            <w:tcW w:w="978" w:type="dxa"/>
            <w:gridSpan w:val="3"/>
            <w:vAlign w:val="center"/>
          </w:tcPr>
          <w:p w:rsidR="00713E80" w:rsidRDefault="00713E80" w:rsidP="00713E80">
            <w:pPr>
              <w:widowControl/>
              <w:autoSpaceDE/>
              <w:autoSpaceDN/>
              <w:adjustRightInd/>
              <w:rPr>
                <w:ins w:id="161" w:author="CMS-USER" w:date="2014-06-30T12:47:00Z"/>
                <w:rFonts w:ascii="Calibri" w:eastAsia="Calibri" w:hAnsi="Calibri" w:cs="Arial"/>
                <w:szCs w:val="20"/>
                <w:lang w:val="en-GB" w:eastAsia="en-GB"/>
              </w:rPr>
            </w:pPr>
            <w:del w:id="162" w:author="CMS-USER" w:date="2014-06-30T12:47:00Z">
              <w:r w:rsidRPr="00713E80" w:rsidDel="00EE3864">
                <w:rPr>
                  <w:rFonts w:ascii="Calibri" w:eastAsia="Calibri" w:hAnsi="Calibri" w:cs="Arial"/>
                  <w:szCs w:val="20"/>
                  <w:lang w:val="en-GB" w:eastAsia="en-GB"/>
                </w:rPr>
                <w:delText>2014-2020</w:delText>
              </w:r>
            </w:del>
          </w:p>
          <w:p w:rsidR="00EE3864" w:rsidRPr="00713E80" w:rsidRDefault="00EE3864" w:rsidP="00713E80">
            <w:pPr>
              <w:widowControl/>
              <w:autoSpaceDE/>
              <w:autoSpaceDN/>
              <w:adjustRightInd/>
              <w:rPr>
                <w:rFonts w:ascii="Calibri" w:eastAsia="Calibri" w:hAnsi="Calibri" w:cs="Arial"/>
                <w:szCs w:val="20"/>
                <w:lang w:val="en-GB" w:eastAsia="en-GB"/>
              </w:rPr>
            </w:pPr>
            <w:ins w:id="163" w:author="CMS-USER" w:date="2014-06-30T12:47:00Z">
              <w:r>
                <w:rPr>
                  <w:rFonts w:ascii="Calibri" w:eastAsia="Calibri" w:hAnsi="Calibri" w:cs="Arial"/>
                  <w:szCs w:val="20"/>
                  <w:lang w:val="en-GB" w:eastAsia="en-GB"/>
                </w:rPr>
                <w:t>M</w:t>
              </w:r>
            </w:ins>
          </w:p>
        </w:tc>
        <w:tc>
          <w:tcPr>
            <w:tcW w:w="533" w:type="dxa"/>
            <w:vAlign w:val="center"/>
          </w:tcPr>
          <w:p w:rsidR="00713E80" w:rsidRPr="00713E80" w:rsidRDefault="00713E80" w:rsidP="00713E80">
            <w:pPr>
              <w:widowControl/>
              <w:autoSpaceDE/>
              <w:autoSpaceDN/>
              <w:adjustRightInd/>
              <w:rPr>
                <w:rFonts w:ascii="Calibri" w:eastAsia="Calibri" w:hAnsi="Calibri" w:cs="Arial"/>
                <w:szCs w:val="20"/>
                <w:highlight w:val="yellow"/>
                <w:lang w:val="en-GB" w:eastAsia="en-GB"/>
              </w:rPr>
            </w:pPr>
            <w:r w:rsidRPr="00713E80">
              <w:rPr>
                <w:rFonts w:ascii="Calibri" w:eastAsia="Calibri" w:hAnsi="Calibri" w:cs="Arial"/>
                <w:b/>
                <w:szCs w:val="20"/>
                <w:lang w:val="en-GB" w:eastAsia="en-GB"/>
              </w:rPr>
              <w:t>XX</w:t>
            </w:r>
          </w:p>
        </w:tc>
        <w:tc>
          <w:tcPr>
            <w:tcW w:w="62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w:t>
            </w:r>
          </w:p>
        </w:tc>
        <w:tc>
          <w:tcPr>
            <w:tcW w:w="689" w:type="dxa"/>
            <w:gridSpan w:val="3"/>
            <w:vAlign w:val="center"/>
          </w:tcPr>
          <w:p w:rsidR="00713E80" w:rsidRPr="00713E80" w:rsidRDefault="00713E80" w:rsidP="00713E80">
            <w:pPr>
              <w:widowControl/>
              <w:autoSpaceDE/>
              <w:autoSpaceDN/>
              <w:adjustRightInd/>
              <w:rPr>
                <w:rFonts w:ascii="Calibri" w:eastAsia="Calibri" w:hAnsi="Calibri" w:cs="Arial"/>
                <w:i/>
                <w:szCs w:val="20"/>
                <w:lang w:val="en-GB" w:eastAsia="en-GB"/>
              </w:rPr>
            </w:pPr>
            <w:r w:rsidRPr="00713E80">
              <w:rPr>
                <w:rFonts w:ascii="Calibri" w:eastAsia="Calibri" w:hAnsi="Calibri" w:cs="Arial"/>
                <w:szCs w:val="20"/>
                <w:lang w:val="en-GB" w:eastAsia="en-GB"/>
              </w:rPr>
              <w:t> </w:t>
            </w:r>
          </w:p>
        </w:tc>
        <w:tc>
          <w:tcPr>
            <w:tcW w:w="1868"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i/>
                <w:szCs w:val="20"/>
                <w:lang w:val="en-GB" w:eastAsia="en-GB"/>
              </w:rPr>
              <w:t>Inter alia</w:t>
            </w:r>
            <w:r w:rsidRPr="00713E80">
              <w:rPr>
                <w:rFonts w:ascii="Calibri" w:eastAsia="Calibri" w:hAnsi="Calibri" w:cs="Arial"/>
                <w:szCs w:val="20"/>
                <w:lang w:val="en-GB" w:eastAsia="en-GB"/>
              </w:rPr>
              <w:t xml:space="preserve"> </w:t>
            </w:r>
            <w:proofErr w:type="spellStart"/>
            <w:r w:rsidRPr="00713E80">
              <w:rPr>
                <w:rFonts w:ascii="Calibri" w:eastAsia="Calibri" w:hAnsi="Calibri" w:cs="Arial"/>
                <w:szCs w:val="20"/>
                <w:lang w:val="en-GB" w:eastAsia="en-GB"/>
              </w:rPr>
              <w:t>BirdLife</w:t>
            </w:r>
            <w:proofErr w:type="spellEnd"/>
            <w:r w:rsidRPr="00713E80">
              <w:rPr>
                <w:rFonts w:ascii="Calibri" w:eastAsia="Calibri" w:hAnsi="Calibri" w:cs="Arial"/>
                <w:szCs w:val="20"/>
                <w:lang w:val="en-GB" w:eastAsia="en-GB"/>
              </w:rPr>
              <w:t xml:space="preserve"> International</w:t>
            </w:r>
          </w:p>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UNEP,  CAFF</w:t>
            </w:r>
          </w:p>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AMBI project</w:t>
            </w:r>
            <w:ins w:id="164" w:author="Mundkur, Taej" w:date="2014-07-01T14:20:00Z">
              <w:r w:rsidR="002F5E1A">
                <w:rPr>
                  <w:rFonts w:ascii="Calibri" w:eastAsia="Calibri" w:hAnsi="Calibri" w:cs="Arial"/>
                  <w:szCs w:val="20"/>
                  <w:lang w:val="en-GB" w:eastAsia="en-GB"/>
                </w:rPr>
                <w:t>, ICF</w:t>
              </w:r>
            </w:ins>
            <w:ins w:id="165" w:author="Mundkur, Taej" w:date="2014-07-01T14:21:00Z">
              <w:r w:rsidR="002F5E1A">
                <w:rPr>
                  <w:rFonts w:ascii="Calibri" w:eastAsia="Calibri" w:hAnsi="Calibri" w:cs="Arial"/>
                  <w:szCs w:val="20"/>
                  <w:lang w:val="en-GB" w:eastAsia="en-GB"/>
                </w:rPr>
                <w:t>, WHSRN</w:t>
              </w:r>
            </w:ins>
          </w:p>
        </w:tc>
        <w:tc>
          <w:tcPr>
            <w:tcW w:w="1276"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w:t>
            </w:r>
          </w:p>
        </w:tc>
        <w:tc>
          <w:tcPr>
            <w:tcW w:w="854"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231" w:type="dxa"/>
            <w:gridSpan w:val="2"/>
            <w:vAlign w:val="center"/>
          </w:tcPr>
          <w:p w:rsidR="00713E80" w:rsidRPr="00713E80" w:rsidRDefault="000E0645" w:rsidP="00713E80">
            <w:pPr>
              <w:widowControl/>
              <w:autoSpaceDE/>
              <w:autoSpaceDN/>
              <w:adjustRightInd/>
              <w:rPr>
                <w:rFonts w:ascii="Calibri" w:eastAsia="Calibri" w:hAnsi="Calibri" w:cs="Arial"/>
                <w:szCs w:val="20"/>
                <w:lang w:val="en-GB" w:eastAsia="en-GB"/>
              </w:rPr>
            </w:pPr>
            <w:ins w:id="166" w:author="CMS-USER" w:date="2014-06-30T12:28:00Z">
              <w:r>
                <w:rPr>
                  <w:rFonts w:ascii="Calibri" w:eastAsia="Calibri" w:hAnsi="Calibri" w:cs="Arial"/>
                  <w:szCs w:val="20"/>
                  <w:lang w:val="en-GB" w:eastAsia="en-GB"/>
                </w:rPr>
                <w:t xml:space="preserve">AEWA, Raptors </w:t>
              </w:r>
              <w:proofErr w:type="spellStart"/>
              <w:r>
                <w:rPr>
                  <w:rFonts w:ascii="Calibri" w:eastAsia="Calibri" w:hAnsi="Calibri" w:cs="Arial"/>
                  <w:szCs w:val="20"/>
                  <w:lang w:val="en-GB" w:eastAsia="en-GB"/>
                </w:rPr>
                <w:t>MoU</w:t>
              </w:r>
              <w:proofErr w:type="spellEnd"/>
              <w:r>
                <w:rPr>
                  <w:rFonts w:ascii="Calibri" w:eastAsia="Calibri" w:hAnsi="Calibri" w:cs="Arial"/>
                  <w:szCs w:val="20"/>
                  <w:lang w:val="en-GB" w:eastAsia="en-GB"/>
                </w:rPr>
                <w:t>, AEMLAP</w:t>
              </w:r>
            </w:ins>
          </w:p>
        </w:tc>
      </w:tr>
      <w:tr w:rsidR="00713E80" w:rsidRPr="00713E80" w:rsidTr="009B7465">
        <w:trPr>
          <w:gridAfter w:val="6"/>
          <w:wAfter w:w="110" w:type="dxa"/>
          <w:trHeight w:val="291"/>
        </w:trPr>
        <w:tc>
          <w:tcPr>
            <w:tcW w:w="56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5</w:t>
            </w:r>
          </w:p>
        </w:tc>
        <w:tc>
          <w:tcPr>
            <w:tcW w:w="3522"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xml:space="preserve">Support further development of </w:t>
            </w:r>
            <w:r w:rsidRPr="00713E80">
              <w:rPr>
                <w:rFonts w:ascii="Calibri" w:eastAsia="Calibri" w:hAnsi="Calibri" w:cs="Arial"/>
                <w:b/>
                <w:szCs w:val="20"/>
                <w:lang w:val="en-GB" w:eastAsia="en-GB"/>
              </w:rPr>
              <w:t xml:space="preserve">existing flyway site networks </w:t>
            </w:r>
            <w:r w:rsidRPr="00713E80">
              <w:rPr>
                <w:rFonts w:ascii="Calibri" w:eastAsia="Calibri" w:hAnsi="Calibri" w:cs="Arial"/>
                <w:szCs w:val="20"/>
                <w:lang w:val="en-GB" w:eastAsia="en-GB"/>
              </w:rPr>
              <w:t>(incl. East Asian - Australasian Flyway Site Network, West/Central Asian Flyway Site Network and Western Hemisphere Shorebird Reserve Network)</w:t>
            </w:r>
          </w:p>
        </w:tc>
        <w:tc>
          <w:tcPr>
            <w:tcW w:w="3106" w:type="dxa"/>
            <w:gridSpan w:val="2"/>
            <w:vAlign w:val="center"/>
          </w:tcPr>
          <w:p w:rsidR="00713E80" w:rsidRPr="00713E80"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bCs/>
                <w:szCs w:val="20"/>
                <w:lang w:val="en-GB" w:eastAsia="en-GB"/>
              </w:rPr>
            </w:pPr>
            <w:r w:rsidRPr="00713E80">
              <w:rPr>
                <w:rFonts w:ascii="Calibri" w:eastAsia="Calibri" w:hAnsi="Calibri" w:cs="Arial"/>
                <w:bCs/>
                <w:szCs w:val="20"/>
                <w:lang w:val="en-GB" w:eastAsia="en-GB"/>
              </w:rPr>
              <w:t xml:space="preserve">Support to implementation of existing site networks is enhanced.  </w:t>
            </w:r>
          </w:p>
          <w:p w:rsidR="00713E80" w:rsidRPr="00713E80" w:rsidRDefault="00713E80" w:rsidP="002F5E1A">
            <w:pPr>
              <w:widowControl/>
              <w:numPr>
                <w:ilvl w:val="0"/>
                <w:numId w:val="9"/>
              </w:numPr>
              <w:autoSpaceDE/>
              <w:autoSpaceDN/>
              <w:adjustRightInd/>
              <w:spacing w:after="200" w:line="276" w:lineRule="auto"/>
              <w:ind w:left="38" w:hanging="142"/>
              <w:contextualSpacing/>
              <w:rPr>
                <w:rFonts w:ascii="Calibri" w:eastAsia="Calibri" w:hAnsi="Calibri" w:cs="Arial"/>
                <w:bCs/>
                <w:sz w:val="24"/>
                <w:szCs w:val="20"/>
                <w:lang w:val="en-GB" w:eastAsia="en-GB"/>
              </w:rPr>
            </w:pPr>
            <w:del w:id="167" w:author="CMS-USER" w:date="2014-06-30T12:48:00Z">
              <w:r w:rsidRPr="00713E80" w:rsidDel="007547E2">
                <w:rPr>
                  <w:rFonts w:ascii="Calibri" w:eastAsia="Calibri" w:hAnsi="Calibri" w:cs="Arial"/>
                  <w:bCs/>
                  <w:szCs w:val="20"/>
                  <w:lang w:val="en-GB" w:eastAsia="en-GB"/>
                </w:rPr>
                <w:delText>30% of s</w:delText>
              </w:r>
            </w:del>
            <w:ins w:id="168" w:author="CMS-USER" w:date="2014-06-30T12:48:00Z">
              <w:del w:id="169" w:author="Mundkur, Taej" w:date="2014-07-01T14:18:00Z">
                <w:r w:rsidR="007547E2" w:rsidDel="002F5E1A">
                  <w:rPr>
                    <w:rFonts w:ascii="Calibri" w:eastAsia="Calibri" w:hAnsi="Calibri" w:cs="Arial"/>
                    <w:bCs/>
                    <w:szCs w:val="20"/>
                    <w:lang w:val="en-GB" w:eastAsia="en-GB"/>
                  </w:rPr>
                  <w:delText>S</w:delText>
                </w:r>
              </w:del>
            </w:ins>
            <w:ins w:id="170" w:author="Mundkur, Taej" w:date="2014-07-01T14:18:00Z">
              <w:r w:rsidR="002F5E1A">
                <w:rPr>
                  <w:rFonts w:ascii="Calibri" w:eastAsia="Calibri" w:hAnsi="Calibri" w:cs="Arial"/>
                  <w:bCs/>
                  <w:szCs w:val="20"/>
                  <w:lang w:val="en-GB" w:eastAsia="en-GB"/>
                </w:rPr>
                <w:t>All s</w:t>
              </w:r>
            </w:ins>
            <w:r w:rsidRPr="00713E80">
              <w:rPr>
                <w:rFonts w:ascii="Calibri" w:eastAsia="Calibri" w:hAnsi="Calibri" w:cs="Arial"/>
                <w:bCs/>
                <w:szCs w:val="20"/>
                <w:lang w:val="en-GB" w:eastAsia="en-GB"/>
              </w:rPr>
              <w:t xml:space="preserve">ites of critical importance are included within site networks and are </w:t>
            </w:r>
            <w:del w:id="171" w:author="CMS-USER" w:date="2014-06-30T12:48:00Z">
              <w:r w:rsidRPr="00713E80" w:rsidDel="007547E2">
                <w:rPr>
                  <w:rFonts w:ascii="Calibri" w:eastAsia="Calibri" w:hAnsi="Calibri" w:cs="Arial"/>
                  <w:bCs/>
                  <w:szCs w:val="20"/>
                  <w:lang w:val="en-GB" w:eastAsia="en-GB"/>
                </w:rPr>
                <w:delText xml:space="preserve">appropriately </w:delText>
              </w:r>
            </w:del>
            <w:ins w:id="172" w:author="CMS-USER" w:date="2014-06-30T12:48:00Z">
              <w:r w:rsidR="007547E2">
                <w:rPr>
                  <w:rFonts w:ascii="Calibri" w:eastAsia="Calibri" w:hAnsi="Calibri" w:cs="Arial"/>
                  <w:bCs/>
                  <w:szCs w:val="20"/>
                  <w:lang w:val="en-GB" w:eastAsia="en-GB"/>
                </w:rPr>
                <w:t>effectively</w:t>
              </w:r>
              <w:r w:rsidR="007547E2" w:rsidRPr="00713E80">
                <w:rPr>
                  <w:rFonts w:ascii="Calibri" w:eastAsia="Calibri" w:hAnsi="Calibri" w:cs="Arial"/>
                  <w:bCs/>
                  <w:szCs w:val="20"/>
                  <w:lang w:val="en-GB" w:eastAsia="en-GB"/>
                </w:rPr>
                <w:t xml:space="preserve"> </w:t>
              </w:r>
            </w:ins>
            <w:r w:rsidRPr="00713E80">
              <w:rPr>
                <w:rFonts w:ascii="Calibri" w:eastAsia="Calibri" w:hAnsi="Calibri" w:cs="Arial"/>
                <w:bCs/>
                <w:szCs w:val="20"/>
                <w:lang w:val="en-GB" w:eastAsia="en-GB"/>
              </w:rPr>
              <w:t>managed by 2020</w:t>
            </w:r>
          </w:p>
        </w:tc>
        <w:tc>
          <w:tcPr>
            <w:tcW w:w="978" w:type="dxa"/>
            <w:gridSpan w:val="3"/>
            <w:vAlign w:val="center"/>
          </w:tcPr>
          <w:p w:rsidR="007547E2" w:rsidRDefault="00713E80" w:rsidP="00713E80">
            <w:pPr>
              <w:widowControl/>
              <w:autoSpaceDE/>
              <w:autoSpaceDN/>
              <w:adjustRightInd/>
              <w:rPr>
                <w:ins w:id="173" w:author="CMS-USER" w:date="2014-06-30T12:48:00Z"/>
                <w:rFonts w:ascii="Calibri" w:eastAsia="Calibri" w:hAnsi="Calibri" w:cs="Arial"/>
                <w:szCs w:val="20"/>
                <w:lang w:val="en-GB" w:eastAsia="en-GB"/>
              </w:rPr>
            </w:pPr>
            <w:del w:id="174" w:author="CMS-USER" w:date="2014-06-30T12:48:00Z">
              <w:r w:rsidRPr="00713E80" w:rsidDel="007547E2">
                <w:rPr>
                  <w:rFonts w:ascii="Calibri" w:eastAsia="Calibri" w:hAnsi="Calibri" w:cs="Arial"/>
                  <w:szCs w:val="20"/>
                  <w:lang w:val="en-GB" w:eastAsia="en-GB"/>
                </w:rPr>
                <w:delText>2014-2020</w:delText>
              </w:r>
            </w:del>
          </w:p>
          <w:p w:rsidR="00713E80" w:rsidRPr="00713E80" w:rsidRDefault="007547E2" w:rsidP="00713E80">
            <w:pPr>
              <w:widowControl/>
              <w:autoSpaceDE/>
              <w:autoSpaceDN/>
              <w:adjustRightInd/>
              <w:rPr>
                <w:rFonts w:ascii="Calibri" w:eastAsia="Calibri" w:hAnsi="Calibri" w:cs="Arial"/>
                <w:szCs w:val="20"/>
                <w:lang w:val="en-GB" w:eastAsia="en-GB"/>
              </w:rPr>
            </w:pPr>
            <w:ins w:id="175" w:author="CMS-USER" w:date="2014-06-30T12:48:00Z">
              <w:r>
                <w:rPr>
                  <w:rFonts w:ascii="Calibri" w:eastAsia="Calibri" w:hAnsi="Calibri" w:cs="Arial"/>
                  <w:szCs w:val="20"/>
                  <w:lang w:val="en-GB" w:eastAsia="en-GB"/>
                </w:rPr>
                <w:t>M</w:t>
              </w:r>
            </w:ins>
          </w:p>
        </w:tc>
        <w:tc>
          <w:tcPr>
            <w:tcW w:w="533" w:type="dxa"/>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szCs w:val="20"/>
                <w:lang w:val="en-GB" w:eastAsia="en-GB"/>
              </w:rPr>
              <w:t>XX</w:t>
            </w:r>
          </w:p>
        </w:tc>
        <w:tc>
          <w:tcPr>
            <w:tcW w:w="62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w:t>
            </w:r>
          </w:p>
        </w:tc>
        <w:tc>
          <w:tcPr>
            <w:tcW w:w="689"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w:t>
            </w:r>
          </w:p>
        </w:tc>
        <w:tc>
          <w:tcPr>
            <w:tcW w:w="1868"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i/>
                <w:szCs w:val="20"/>
                <w:lang w:val="en-GB" w:eastAsia="en-GB"/>
              </w:rPr>
              <w:t>Inter alia</w:t>
            </w:r>
            <w:r w:rsidRPr="00713E80" w:rsidDel="006E4332">
              <w:rPr>
                <w:rFonts w:ascii="Calibri" w:eastAsia="Calibri" w:hAnsi="Calibri" w:cs="Arial"/>
                <w:szCs w:val="20"/>
                <w:lang w:val="en-GB" w:eastAsia="en-GB"/>
              </w:rPr>
              <w:t xml:space="preserve"> </w:t>
            </w:r>
            <w:r w:rsidRPr="00713E80">
              <w:rPr>
                <w:rFonts w:ascii="Calibri" w:eastAsia="Calibri" w:hAnsi="Calibri" w:cs="Arial"/>
                <w:szCs w:val="20"/>
                <w:lang w:val="en-GB" w:eastAsia="en-GB"/>
              </w:rPr>
              <w:t>BLI, </w:t>
            </w:r>
          </w:p>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EAAFP, WHRSN</w:t>
            </w:r>
            <w:ins w:id="176" w:author="CMS-USER" w:date="2014-06-30T12:48:00Z">
              <w:r w:rsidR="007547E2">
                <w:rPr>
                  <w:rFonts w:ascii="Calibri" w:eastAsia="Calibri" w:hAnsi="Calibri" w:cs="Arial"/>
                  <w:szCs w:val="20"/>
                  <w:lang w:val="en-GB" w:eastAsia="en-GB"/>
                </w:rPr>
                <w:t>, ICF</w:t>
              </w:r>
            </w:ins>
          </w:p>
        </w:tc>
        <w:tc>
          <w:tcPr>
            <w:tcW w:w="1276"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w:t>
            </w:r>
          </w:p>
        </w:tc>
        <w:tc>
          <w:tcPr>
            <w:tcW w:w="854"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231"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AEWA</w:t>
            </w:r>
          </w:p>
        </w:tc>
      </w:tr>
      <w:tr w:rsidR="00713E80" w:rsidRPr="00713E80" w:rsidTr="009B7465">
        <w:trPr>
          <w:gridAfter w:val="6"/>
          <w:wAfter w:w="110" w:type="dxa"/>
          <w:trHeight w:val="346"/>
        </w:trPr>
        <w:tc>
          <w:tcPr>
            <w:tcW w:w="560" w:type="dxa"/>
            <w:vAlign w:val="center"/>
          </w:tcPr>
          <w:p w:rsidR="00713E80" w:rsidRPr="00713E80" w:rsidRDefault="00713E80" w:rsidP="00713E80">
            <w:pPr>
              <w:widowControl/>
              <w:tabs>
                <w:tab w:val="left" w:pos="253"/>
              </w:tabs>
              <w:autoSpaceDE/>
              <w:autoSpaceDN/>
              <w:adjustRightInd/>
              <w:contextualSpacing/>
              <w:rPr>
                <w:rFonts w:ascii="Calibri" w:eastAsia="Calibri" w:hAnsi="Calibri" w:cs="Arial"/>
                <w:szCs w:val="20"/>
                <w:lang w:val="en-GB" w:eastAsia="en-GB"/>
              </w:rPr>
            </w:pPr>
            <w:r w:rsidRPr="00713E80">
              <w:rPr>
                <w:rFonts w:ascii="Calibri" w:eastAsia="Calibri" w:hAnsi="Calibri" w:cs="Arial"/>
                <w:szCs w:val="20"/>
                <w:lang w:val="en-GB" w:eastAsia="en-GB"/>
              </w:rPr>
              <w:t>6</w:t>
            </w:r>
          </w:p>
        </w:tc>
        <w:tc>
          <w:tcPr>
            <w:tcW w:w="3522" w:type="dxa"/>
            <w:vAlign w:val="center"/>
          </w:tcPr>
          <w:p w:rsidR="00713E80" w:rsidRPr="00713E80" w:rsidRDefault="00713E80" w:rsidP="00713E80">
            <w:pPr>
              <w:widowControl/>
              <w:tabs>
                <w:tab w:val="left" w:pos="253"/>
              </w:tabs>
              <w:autoSpaceDE/>
              <w:autoSpaceDN/>
              <w:adjustRightInd/>
              <w:contextualSpacing/>
              <w:rPr>
                <w:rFonts w:ascii="Calibri" w:eastAsia="Calibri" w:hAnsi="Calibri" w:cs="Arial"/>
                <w:szCs w:val="20"/>
                <w:lang w:val="en-GB" w:eastAsia="en-GB"/>
              </w:rPr>
            </w:pPr>
            <w:r w:rsidRPr="00713E80">
              <w:rPr>
                <w:rFonts w:ascii="Calibri" w:eastAsia="Calibri" w:hAnsi="Calibri" w:cs="Arial"/>
                <w:szCs w:val="20"/>
                <w:lang w:val="en-GB" w:eastAsia="en-GB"/>
              </w:rPr>
              <w:t xml:space="preserve">Prepare a </w:t>
            </w:r>
            <w:r w:rsidRPr="008135A5">
              <w:rPr>
                <w:rFonts w:ascii="Calibri" w:eastAsia="Calibri" w:hAnsi="Calibri" w:cs="Arial"/>
                <w:b/>
                <w:szCs w:val="20"/>
                <w:lang w:val="en-GB" w:eastAsia="en-GB"/>
              </w:rPr>
              <w:t>comprehensive review of</w:t>
            </w:r>
            <w:r w:rsidRPr="00713E80">
              <w:rPr>
                <w:rFonts w:ascii="Calibri" w:eastAsia="Calibri" w:hAnsi="Calibri" w:cs="Arial"/>
                <w:b/>
                <w:szCs w:val="20"/>
                <w:lang w:val="en-GB" w:eastAsia="en-GB"/>
              </w:rPr>
              <w:t xml:space="preserve"> </w:t>
            </w:r>
            <w:r w:rsidR="008135A5" w:rsidRPr="008135A5">
              <w:rPr>
                <w:rFonts w:ascii="Calibri" w:eastAsia="Calibri" w:hAnsi="Calibri" w:cs="Arial"/>
                <w:szCs w:val="20"/>
                <w:lang w:val="en-GB" w:eastAsia="en-GB"/>
              </w:rPr>
              <w:t>(a)</w:t>
            </w:r>
            <w:r w:rsidR="008135A5">
              <w:rPr>
                <w:rFonts w:ascii="Calibri" w:eastAsia="Calibri" w:hAnsi="Calibri" w:cs="Arial"/>
                <w:b/>
                <w:szCs w:val="20"/>
                <w:lang w:val="en-GB" w:eastAsia="en-GB"/>
              </w:rPr>
              <w:t xml:space="preserve"> </w:t>
            </w:r>
            <w:r w:rsidRPr="00713E80">
              <w:rPr>
                <w:rFonts w:ascii="Calibri" w:eastAsia="Calibri" w:hAnsi="Calibri" w:cs="Arial"/>
                <w:b/>
                <w:szCs w:val="20"/>
                <w:lang w:val="en-GB" w:eastAsia="en-GB"/>
              </w:rPr>
              <w:t>the current coverage and protection status of existing international site networks</w:t>
            </w:r>
            <w:r w:rsidRPr="00713E80">
              <w:rPr>
                <w:rFonts w:ascii="Calibri" w:eastAsia="Calibri" w:hAnsi="Calibri" w:cs="Arial"/>
                <w:szCs w:val="20"/>
                <w:lang w:val="en-GB" w:eastAsia="en-GB"/>
              </w:rPr>
              <w:t xml:space="preserve"> (incl. EAAFSN, W/C Asian Site Network, WHSRN, </w:t>
            </w:r>
            <w:proofErr w:type="spellStart"/>
            <w:r w:rsidRPr="00713E80">
              <w:rPr>
                <w:rFonts w:ascii="Calibri" w:eastAsia="Calibri" w:hAnsi="Calibri" w:cs="Arial"/>
                <w:szCs w:val="20"/>
                <w:lang w:val="en-GB" w:eastAsia="en-GB"/>
              </w:rPr>
              <w:t>Ramsar</w:t>
            </w:r>
            <w:proofErr w:type="spellEnd"/>
            <w:r w:rsidRPr="00713E80">
              <w:rPr>
                <w:rFonts w:ascii="Calibri" w:eastAsia="Calibri" w:hAnsi="Calibri" w:cs="Arial"/>
                <w:szCs w:val="20"/>
                <w:lang w:val="en-GB" w:eastAsia="en-GB"/>
              </w:rPr>
              <w:t xml:space="preserve">, Emerald, </w:t>
            </w:r>
            <w:proofErr w:type="spellStart"/>
            <w:r w:rsidRPr="00713E80">
              <w:rPr>
                <w:rFonts w:ascii="Calibri" w:eastAsia="Calibri" w:hAnsi="Calibri" w:cs="Arial"/>
                <w:szCs w:val="20"/>
                <w:lang w:val="en-GB" w:eastAsia="en-GB"/>
              </w:rPr>
              <w:t>Natura</w:t>
            </w:r>
            <w:proofErr w:type="spellEnd"/>
            <w:r w:rsidRPr="00713E80">
              <w:rPr>
                <w:rFonts w:ascii="Calibri" w:eastAsia="Calibri" w:hAnsi="Calibri" w:cs="Arial"/>
                <w:szCs w:val="20"/>
                <w:lang w:val="en-GB" w:eastAsia="en-GB"/>
              </w:rPr>
              <w:t xml:space="preserve"> 2000, WHS) and sites designated through national legislation (links to CBD Target 12) for management of migratory birds; and (b) </w:t>
            </w:r>
            <w:r w:rsidRPr="008135A5">
              <w:rPr>
                <w:rFonts w:ascii="Calibri" w:eastAsia="Calibri" w:hAnsi="Calibri" w:cs="Arial"/>
                <w:b/>
                <w:szCs w:val="20"/>
                <w:lang w:val="en-GB" w:eastAsia="en-GB"/>
              </w:rPr>
              <w:t>priorities for expansion of site networks</w:t>
            </w:r>
            <w:r w:rsidRPr="00713E80">
              <w:rPr>
                <w:rFonts w:ascii="Calibri" w:eastAsia="Calibri" w:hAnsi="Calibri" w:cs="Arial"/>
                <w:szCs w:val="20"/>
                <w:lang w:val="en-GB" w:eastAsia="en-GB"/>
              </w:rPr>
              <w:t xml:space="preserve"> to deal with current/future environment changes.</w:t>
            </w:r>
          </w:p>
        </w:tc>
        <w:tc>
          <w:tcPr>
            <w:tcW w:w="3106" w:type="dxa"/>
            <w:gridSpan w:val="2"/>
            <w:vAlign w:val="center"/>
          </w:tcPr>
          <w:p w:rsidR="00713E80" w:rsidRPr="00713E80"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bCs/>
                <w:szCs w:val="20"/>
                <w:lang w:val="en-GB" w:eastAsia="en-GB"/>
              </w:rPr>
            </w:pPr>
            <w:r w:rsidRPr="00713E80">
              <w:rPr>
                <w:rFonts w:ascii="Calibri" w:eastAsia="Calibri" w:hAnsi="Calibri" w:cs="Arial"/>
                <w:bCs/>
                <w:szCs w:val="20"/>
                <w:lang w:val="en-GB" w:eastAsia="en-GB"/>
              </w:rPr>
              <w:t>Preparation of review and recommendations to the Parties of priorities for expansion of site networks as well as enhancing their legal and management status.</w:t>
            </w:r>
          </w:p>
          <w:p w:rsidR="00713E80" w:rsidRPr="00713E80" w:rsidRDefault="00713E80" w:rsidP="00713E80">
            <w:pPr>
              <w:widowControl/>
              <w:autoSpaceDE/>
              <w:autoSpaceDN/>
              <w:adjustRightInd/>
              <w:contextualSpacing/>
              <w:rPr>
                <w:rFonts w:ascii="Calibri" w:eastAsia="Calibri" w:hAnsi="Calibri" w:cs="Arial"/>
                <w:bCs/>
                <w:szCs w:val="20"/>
                <w:lang w:val="en-GB" w:eastAsia="en-GB"/>
              </w:rPr>
            </w:pPr>
          </w:p>
        </w:tc>
        <w:tc>
          <w:tcPr>
            <w:tcW w:w="978" w:type="dxa"/>
            <w:gridSpan w:val="3"/>
            <w:vAlign w:val="center"/>
          </w:tcPr>
          <w:p w:rsidR="00713E80" w:rsidRDefault="00713E80" w:rsidP="00713E80">
            <w:pPr>
              <w:widowControl/>
              <w:autoSpaceDE/>
              <w:autoSpaceDN/>
              <w:adjustRightInd/>
              <w:rPr>
                <w:ins w:id="177" w:author="CMS-USER" w:date="2014-06-30T12:51:00Z"/>
                <w:rFonts w:ascii="Calibri" w:eastAsia="Calibri" w:hAnsi="Calibri" w:cs="Arial"/>
                <w:szCs w:val="20"/>
                <w:lang w:val="en-GB" w:eastAsia="en-GB"/>
              </w:rPr>
            </w:pPr>
            <w:del w:id="178" w:author="CMS-USER" w:date="2014-06-30T12:51:00Z">
              <w:r w:rsidRPr="00713E80" w:rsidDel="0057408A">
                <w:rPr>
                  <w:rFonts w:ascii="Calibri" w:eastAsia="Calibri" w:hAnsi="Calibri" w:cs="Arial"/>
                  <w:szCs w:val="20"/>
                  <w:lang w:val="en-GB" w:eastAsia="en-GB"/>
                </w:rPr>
                <w:delText>2016</w:delText>
              </w:r>
            </w:del>
          </w:p>
          <w:p w:rsidR="0057408A" w:rsidRPr="00713E80" w:rsidRDefault="0057408A" w:rsidP="00713E80">
            <w:pPr>
              <w:widowControl/>
              <w:autoSpaceDE/>
              <w:autoSpaceDN/>
              <w:adjustRightInd/>
              <w:rPr>
                <w:rFonts w:ascii="Calibri" w:eastAsia="Calibri" w:hAnsi="Calibri" w:cs="Arial"/>
                <w:szCs w:val="20"/>
                <w:lang w:val="en-GB" w:eastAsia="en-GB"/>
              </w:rPr>
            </w:pPr>
            <w:ins w:id="179" w:author="CMS-USER" w:date="2014-06-30T12:51:00Z">
              <w:r>
                <w:rPr>
                  <w:rFonts w:ascii="Calibri" w:eastAsia="Calibri" w:hAnsi="Calibri" w:cs="Arial"/>
                  <w:szCs w:val="20"/>
                  <w:lang w:val="en-GB" w:eastAsia="en-GB"/>
                </w:rPr>
                <w:t>S</w:t>
              </w:r>
            </w:ins>
          </w:p>
        </w:tc>
        <w:tc>
          <w:tcPr>
            <w:tcW w:w="533"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XX</w:t>
            </w:r>
          </w:p>
        </w:tc>
        <w:tc>
          <w:tcPr>
            <w:tcW w:w="62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w:t>
            </w:r>
          </w:p>
        </w:tc>
        <w:tc>
          <w:tcPr>
            <w:tcW w:w="689"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1868" w:type="dxa"/>
            <w:gridSpan w:val="2"/>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i/>
                <w:szCs w:val="20"/>
                <w:lang w:val="en-GB" w:eastAsia="en-GB"/>
              </w:rPr>
              <w:t>Inter alia</w:t>
            </w:r>
            <w:r w:rsidRPr="00713E80">
              <w:rPr>
                <w:rFonts w:ascii="Calibri" w:eastAsia="Calibri" w:hAnsi="Calibri" w:cs="Arial"/>
                <w:b/>
                <w:szCs w:val="20"/>
                <w:lang w:val="en-GB" w:eastAsia="en-GB"/>
              </w:rPr>
              <w:t xml:space="preserve">  </w:t>
            </w:r>
            <w:proofErr w:type="spellStart"/>
            <w:r w:rsidRPr="00713E80">
              <w:rPr>
                <w:rFonts w:ascii="Calibri" w:eastAsia="Calibri" w:hAnsi="Calibri" w:cs="Arial"/>
                <w:b/>
                <w:szCs w:val="20"/>
                <w:lang w:val="en-GB" w:eastAsia="en-GB"/>
              </w:rPr>
              <w:t>BirdLife</w:t>
            </w:r>
            <w:proofErr w:type="spellEnd"/>
            <w:r w:rsidRPr="00713E80">
              <w:rPr>
                <w:rFonts w:ascii="Calibri" w:eastAsia="Calibri" w:hAnsi="Calibri" w:cs="Arial"/>
                <w:b/>
                <w:szCs w:val="20"/>
                <w:lang w:val="en-GB" w:eastAsia="en-GB"/>
              </w:rPr>
              <w:t xml:space="preserve"> International</w:t>
            </w:r>
          </w:p>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szCs w:val="20"/>
                <w:lang w:val="en-GB" w:eastAsia="en-GB"/>
              </w:rPr>
              <w:t>Ramsar, EAAFP, WHSRN, WI, EU</w:t>
            </w:r>
          </w:p>
        </w:tc>
        <w:tc>
          <w:tcPr>
            <w:tcW w:w="1276"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w:t>
            </w:r>
          </w:p>
        </w:tc>
        <w:tc>
          <w:tcPr>
            <w:tcW w:w="854"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231"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AEWA</w:t>
            </w:r>
          </w:p>
        </w:tc>
      </w:tr>
      <w:tr w:rsidR="00713E80" w:rsidRPr="00713E80" w:rsidTr="009B7465">
        <w:trPr>
          <w:gridAfter w:val="6"/>
          <w:wAfter w:w="110" w:type="dxa"/>
          <w:trHeight w:val="1391"/>
        </w:trPr>
        <w:tc>
          <w:tcPr>
            <w:tcW w:w="56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7</w:t>
            </w:r>
          </w:p>
        </w:tc>
        <w:tc>
          <w:tcPr>
            <w:tcW w:w="3522" w:type="dxa"/>
            <w:tcBorders>
              <w:top w:val="single" w:sz="4" w:space="0" w:color="auto"/>
            </w:tcBorders>
            <w:vAlign w:val="center"/>
          </w:tcPr>
          <w:p w:rsidR="00713E80" w:rsidRPr="00713E80" w:rsidRDefault="00713E80" w:rsidP="005B1685">
            <w:pPr>
              <w:widowControl/>
              <w:autoSpaceDE/>
              <w:autoSpaceDN/>
              <w:adjustRightInd/>
              <w:rPr>
                <w:rFonts w:ascii="Calibri" w:eastAsia="Calibri" w:hAnsi="Calibri" w:cs="Arial"/>
                <w:i/>
                <w:szCs w:val="20"/>
                <w:lang w:val="en-GB" w:eastAsia="en-GB"/>
              </w:rPr>
            </w:pPr>
            <w:r w:rsidRPr="00713E80">
              <w:rPr>
                <w:rFonts w:ascii="Calibri" w:eastAsia="Calibri" w:hAnsi="Calibri" w:cs="Arial"/>
                <w:szCs w:val="20"/>
                <w:lang w:val="en-GB" w:eastAsia="en-GB"/>
              </w:rPr>
              <w:t xml:space="preserve">Pilot development of schemes for flyway-scale </w:t>
            </w:r>
            <w:commentRangeStart w:id="180"/>
            <w:r w:rsidRPr="00713E80">
              <w:rPr>
                <w:rFonts w:ascii="Calibri" w:eastAsia="Calibri" w:hAnsi="Calibri" w:cs="Arial"/>
                <w:b/>
                <w:szCs w:val="20"/>
                <w:lang w:val="en-GB" w:eastAsia="en-GB"/>
              </w:rPr>
              <w:t xml:space="preserve">Net Positive Impact </w:t>
            </w:r>
            <w:commentRangeEnd w:id="180"/>
            <w:r w:rsidR="005B1685">
              <w:rPr>
                <w:rStyle w:val="CommentReference"/>
              </w:rPr>
              <w:commentReference w:id="180"/>
            </w:r>
            <w:del w:id="181" w:author="CMS-USER" w:date="2014-06-30T12:59:00Z">
              <w:r w:rsidRPr="00713E80" w:rsidDel="005B1685">
                <w:rPr>
                  <w:rFonts w:ascii="Calibri" w:eastAsia="Calibri" w:hAnsi="Calibri" w:cs="Arial"/>
                  <w:b/>
                  <w:szCs w:val="20"/>
                  <w:lang w:val="en-GB" w:eastAsia="en-GB"/>
                </w:rPr>
                <w:delText xml:space="preserve">and </w:delText>
              </w:r>
            </w:del>
            <w:ins w:id="182" w:author="CMS-USER" w:date="2014-06-30T12:59:00Z">
              <w:r w:rsidR="005B1685">
                <w:rPr>
                  <w:rFonts w:ascii="Calibri" w:eastAsia="Calibri" w:hAnsi="Calibri" w:cs="Arial"/>
                  <w:b/>
                  <w:szCs w:val="20"/>
                  <w:lang w:val="en-GB" w:eastAsia="en-GB"/>
                </w:rPr>
                <w:t>including</w:t>
              </w:r>
              <w:r w:rsidR="005B1685" w:rsidRPr="00713E80">
                <w:rPr>
                  <w:rFonts w:ascii="Calibri" w:eastAsia="Calibri" w:hAnsi="Calibri" w:cs="Arial"/>
                  <w:b/>
                  <w:szCs w:val="20"/>
                  <w:lang w:val="en-GB" w:eastAsia="en-GB"/>
                </w:rPr>
                <w:t xml:space="preserve"> </w:t>
              </w:r>
            </w:ins>
            <w:r w:rsidRPr="00713E80">
              <w:rPr>
                <w:rFonts w:ascii="Calibri" w:eastAsia="Calibri" w:hAnsi="Calibri" w:cs="Arial"/>
                <w:b/>
                <w:szCs w:val="20"/>
                <w:lang w:val="en-GB" w:eastAsia="en-GB"/>
              </w:rPr>
              <w:t>offsetting</w:t>
            </w:r>
            <w:r w:rsidRPr="00713E80">
              <w:rPr>
                <w:rFonts w:ascii="Calibri" w:eastAsia="Calibri" w:hAnsi="Calibri" w:cs="Arial"/>
                <w:szCs w:val="20"/>
                <w:lang w:val="en-GB" w:eastAsia="en-GB"/>
              </w:rPr>
              <w:t xml:space="preserve"> approaches that involve corporates and governments</w:t>
            </w:r>
            <w:del w:id="183" w:author="CMS-USER" w:date="2014-06-30T12:59:00Z">
              <w:r w:rsidRPr="00713E80" w:rsidDel="005B1685">
                <w:rPr>
                  <w:rFonts w:ascii="Calibri" w:eastAsia="Calibri" w:hAnsi="Calibri" w:cs="Arial"/>
                  <w:szCs w:val="20"/>
                  <w:lang w:val="en-GB" w:eastAsia="en-GB"/>
                </w:rPr>
                <w:delText xml:space="preserve"> to strengthen cooperation with the private sector</w:delText>
              </w:r>
            </w:del>
            <w:r w:rsidRPr="00713E80">
              <w:rPr>
                <w:rFonts w:ascii="Calibri" w:eastAsia="Calibri" w:hAnsi="Calibri" w:cs="Arial"/>
                <w:szCs w:val="20"/>
                <w:lang w:val="en-GB" w:eastAsia="en-GB"/>
              </w:rPr>
              <w:t>.</w:t>
            </w:r>
          </w:p>
        </w:tc>
        <w:tc>
          <w:tcPr>
            <w:tcW w:w="3106" w:type="dxa"/>
            <w:gridSpan w:val="2"/>
            <w:tcBorders>
              <w:top w:val="single" w:sz="4" w:space="0" w:color="auto"/>
            </w:tcBorders>
            <w:vAlign w:val="center"/>
          </w:tcPr>
          <w:p w:rsidR="005B1685" w:rsidRDefault="005B1685" w:rsidP="00605E4B">
            <w:pPr>
              <w:widowControl/>
              <w:numPr>
                <w:ilvl w:val="0"/>
                <w:numId w:val="9"/>
              </w:numPr>
              <w:autoSpaceDE/>
              <w:autoSpaceDN/>
              <w:adjustRightInd/>
              <w:spacing w:after="200" w:line="276" w:lineRule="auto"/>
              <w:ind w:left="38" w:hanging="142"/>
              <w:contextualSpacing/>
              <w:rPr>
                <w:ins w:id="184" w:author="CMS-USER" w:date="2014-06-30T13:00:00Z"/>
                <w:rFonts w:ascii="Calibri" w:eastAsia="Calibri" w:hAnsi="Calibri" w:cs="Arial"/>
                <w:bCs/>
                <w:szCs w:val="20"/>
                <w:lang w:val="en-GB" w:eastAsia="en-GB"/>
              </w:rPr>
            </w:pPr>
            <w:ins w:id="185" w:author="CMS-USER" w:date="2014-06-30T13:00:00Z">
              <w:r>
                <w:rPr>
                  <w:rFonts w:ascii="Calibri" w:eastAsia="Calibri" w:hAnsi="Calibri" w:cs="Arial"/>
                  <w:bCs/>
                  <w:szCs w:val="20"/>
                  <w:lang w:val="en-GB" w:eastAsia="en-GB"/>
                </w:rPr>
                <w:t>Investigate the feasibility and develop a proposal for international NPI approaches</w:t>
              </w:r>
            </w:ins>
          </w:p>
          <w:p w:rsidR="00713E80" w:rsidRDefault="00713E80" w:rsidP="00605E4B">
            <w:pPr>
              <w:widowControl/>
              <w:numPr>
                <w:ilvl w:val="0"/>
                <w:numId w:val="9"/>
              </w:numPr>
              <w:autoSpaceDE/>
              <w:autoSpaceDN/>
              <w:adjustRightInd/>
              <w:spacing w:after="200" w:line="276" w:lineRule="auto"/>
              <w:ind w:left="38" w:hanging="142"/>
              <w:contextualSpacing/>
              <w:rPr>
                <w:ins w:id="186" w:author="CMS-USER" w:date="2014-06-30T12:59:00Z"/>
                <w:rFonts w:ascii="Calibri" w:eastAsia="Calibri" w:hAnsi="Calibri" w:cs="Arial"/>
                <w:bCs/>
                <w:szCs w:val="20"/>
                <w:lang w:val="en-GB" w:eastAsia="en-GB"/>
              </w:rPr>
            </w:pPr>
            <w:r w:rsidRPr="00713E80">
              <w:rPr>
                <w:rFonts w:ascii="Calibri" w:eastAsia="Calibri" w:hAnsi="Calibri" w:cs="Arial"/>
                <w:bCs/>
                <w:szCs w:val="20"/>
                <w:lang w:val="en-GB" w:eastAsia="en-GB"/>
              </w:rPr>
              <w:t xml:space="preserve">Undertake and evaluate pilot schemes in 2-3 flyways </w:t>
            </w:r>
          </w:p>
          <w:p w:rsidR="005B1685" w:rsidRPr="00713E80" w:rsidRDefault="005B1685" w:rsidP="0059589F">
            <w:pPr>
              <w:widowControl/>
              <w:autoSpaceDE/>
              <w:autoSpaceDN/>
              <w:adjustRightInd/>
              <w:spacing w:after="200" w:line="276" w:lineRule="auto"/>
              <w:ind w:left="38"/>
              <w:contextualSpacing/>
              <w:rPr>
                <w:rFonts w:ascii="Calibri" w:eastAsia="Calibri" w:hAnsi="Calibri" w:cs="Arial"/>
                <w:bCs/>
                <w:szCs w:val="20"/>
                <w:lang w:val="en-GB" w:eastAsia="en-GB"/>
              </w:rPr>
            </w:pPr>
          </w:p>
        </w:tc>
        <w:tc>
          <w:tcPr>
            <w:tcW w:w="978" w:type="dxa"/>
            <w:gridSpan w:val="3"/>
            <w:tcBorders>
              <w:top w:val="single" w:sz="4" w:space="0" w:color="auto"/>
            </w:tcBorders>
            <w:vAlign w:val="center"/>
          </w:tcPr>
          <w:p w:rsidR="00713E80" w:rsidRDefault="00713E80" w:rsidP="00713E80">
            <w:pPr>
              <w:widowControl/>
              <w:autoSpaceDE/>
              <w:autoSpaceDN/>
              <w:adjustRightInd/>
              <w:rPr>
                <w:ins w:id="187" w:author="CMS-USER" w:date="2014-06-30T13:01:00Z"/>
                <w:rFonts w:ascii="Calibri" w:eastAsia="Calibri" w:hAnsi="Calibri" w:cs="Arial"/>
                <w:szCs w:val="20"/>
                <w:lang w:val="en-GB" w:eastAsia="en-GB"/>
              </w:rPr>
            </w:pPr>
            <w:del w:id="188" w:author="CMS-USER" w:date="2014-06-30T13:01:00Z">
              <w:r w:rsidRPr="00713E80" w:rsidDel="009244FB">
                <w:rPr>
                  <w:rFonts w:ascii="Calibri" w:eastAsia="Calibri" w:hAnsi="Calibri" w:cs="Arial"/>
                  <w:szCs w:val="20"/>
                  <w:lang w:val="en-GB" w:eastAsia="en-GB"/>
                </w:rPr>
                <w:delText>2015</w:delText>
              </w:r>
            </w:del>
          </w:p>
          <w:p w:rsidR="009244FB" w:rsidRPr="00713E80" w:rsidRDefault="00504005" w:rsidP="00713E80">
            <w:pPr>
              <w:widowControl/>
              <w:autoSpaceDE/>
              <w:autoSpaceDN/>
              <w:adjustRightInd/>
              <w:rPr>
                <w:rFonts w:ascii="Calibri" w:eastAsia="Calibri" w:hAnsi="Calibri" w:cs="Arial"/>
                <w:szCs w:val="20"/>
                <w:lang w:val="en-GB" w:eastAsia="en-GB"/>
              </w:rPr>
            </w:pPr>
            <w:ins w:id="189" w:author="CMS-USER" w:date="2014-06-30T13:03:00Z">
              <w:r>
                <w:rPr>
                  <w:rFonts w:ascii="Calibri" w:eastAsia="Calibri" w:hAnsi="Calibri" w:cs="Arial"/>
                  <w:szCs w:val="20"/>
                  <w:lang w:val="en-GB" w:eastAsia="en-GB"/>
                </w:rPr>
                <w:t>M</w:t>
              </w:r>
            </w:ins>
          </w:p>
        </w:tc>
        <w:tc>
          <w:tcPr>
            <w:tcW w:w="533" w:type="dxa"/>
            <w:tcBorders>
              <w:top w:val="single" w:sz="4" w:space="0" w:color="auto"/>
            </w:tcBorders>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szCs w:val="20"/>
                <w:lang w:val="en-GB" w:eastAsia="en-GB"/>
              </w:rPr>
              <w:t>XX</w:t>
            </w:r>
          </w:p>
        </w:tc>
        <w:tc>
          <w:tcPr>
            <w:tcW w:w="620" w:type="dxa"/>
            <w:tcBorders>
              <w:top w:val="single" w:sz="4" w:space="0" w:color="auto"/>
            </w:tcBorders>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w:t>
            </w:r>
          </w:p>
        </w:tc>
        <w:tc>
          <w:tcPr>
            <w:tcW w:w="689" w:type="dxa"/>
            <w:gridSpan w:val="3"/>
            <w:tcBorders>
              <w:top w:val="single" w:sz="4" w:space="0" w:color="auto"/>
            </w:tcBorders>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1868" w:type="dxa"/>
            <w:gridSpan w:val="2"/>
            <w:tcBorders>
              <w:top w:val="single" w:sz="4" w:space="0" w:color="auto"/>
            </w:tcBorders>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i/>
                <w:szCs w:val="20"/>
                <w:lang w:val="en-GB" w:eastAsia="en-GB"/>
              </w:rPr>
              <w:t xml:space="preserve">Inter alia </w:t>
            </w:r>
            <w:r w:rsidRPr="00713E80">
              <w:rPr>
                <w:rFonts w:ascii="Calibri" w:eastAsia="Calibri" w:hAnsi="Calibri" w:cs="Arial"/>
                <w:szCs w:val="20"/>
                <w:lang w:val="en-GB" w:eastAsia="en-GB"/>
              </w:rPr>
              <w:t>BLI,</w:t>
            </w:r>
          </w:p>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xml:space="preserve">Wetlands International, corporate sector, consultancies </w:t>
            </w:r>
          </w:p>
        </w:tc>
        <w:tc>
          <w:tcPr>
            <w:tcW w:w="1276" w:type="dxa"/>
            <w:gridSpan w:val="3"/>
            <w:tcBorders>
              <w:top w:val="single" w:sz="4" w:space="0" w:color="auto"/>
            </w:tcBorders>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w:t>
            </w:r>
          </w:p>
        </w:tc>
        <w:tc>
          <w:tcPr>
            <w:tcW w:w="854" w:type="dxa"/>
            <w:gridSpan w:val="2"/>
            <w:tcBorders>
              <w:top w:val="single" w:sz="4" w:space="0" w:color="auto"/>
            </w:tcBorders>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231" w:type="dxa"/>
            <w:gridSpan w:val="2"/>
            <w:tcBorders>
              <w:top w:val="single" w:sz="4" w:space="0" w:color="auto"/>
            </w:tcBorders>
            <w:vAlign w:val="center"/>
          </w:tcPr>
          <w:p w:rsidR="00713E80" w:rsidRPr="00713E80" w:rsidRDefault="00B13E44" w:rsidP="00713E80">
            <w:pPr>
              <w:widowControl/>
              <w:autoSpaceDE/>
              <w:autoSpaceDN/>
              <w:adjustRightInd/>
              <w:rPr>
                <w:rFonts w:ascii="Calibri" w:eastAsia="Calibri" w:hAnsi="Calibri" w:cs="Arial"/>
                <w:szCs w:val="20"/>
                <w:lang w:val="en-GB" w:eastAsia="en-GB"/>
              </w:rPr>
            </w:pPr>
            <w:ins w:id="190" w:author="Mundkur, Taej" w:date="2014-07-01T14:24:00Z">
              <w:r>
                <w:rPr>
                  <w:rFonts w:ascii="Calibri" w:eastAsia="Calibri" w:hAnsi="Calibri" w:cs="Arial"/>
                  <w:szCs w:val="20"/>
                  <w:lang w:val="en-GB" w:eastAsia="en-GB"/>
                </w:rPr>
                <w:t>AEWA</w:t>
              </w:r>
            </w:ins>
          </w:p>
        </w:tc>
      </w:tr>
      <w:tr w:rsidR="00713E80" w:rsidRPr="00713E80" w:rsidTr="009B7465">
        <w:trPr>
          <w:gridAfter w:val="6"/>
          <w:wAfter w:w="110" w:type="dxa"/>
          <w:trHeight w:val="1537"/>
        </w:trPr>
        <w:tc>
          <w:tcPr>
            <w:tcW w:w="56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del w:id="191" w:author="Mundkur, Taej" w:date="2014-07-01T14:35:00Z">
              <w:r w:rsidRPr="00713E80" w:rsidDel="00845232">
                <w:rPr>
                  <w:rFonts w:ascii="Calibri" w:eastAsia="Calibri" w:hAnsi="Calibri" w:cs="Arial"/>
                  <w:szCs w:val="20"/>
                  <w:lang w:val="en-GB" w:eastAsia="en-GB"/>
                </w:rPr>
                <w:delText>8</w:delText>
              </w:r>
            </w:del>
          </w:p>
        </w:tc>
        <w:tc>
          <w:tcPr>
            <w:tcW w:w="3522" w:type="dxa"/>
            <w:vAlign w:val="center"/>
          </w:tcPr>
          <w:p w:rsidR="00713E80" w:rsidRPr="00713E80" w:rsidRDefault="00713E80" w:rsidP="005439E4">
            <w:pPr>
              <w:widowControl/>
              <w:autoSpaceDE/>
              <w:autoSpaceDN/>
              <w:adjustRightInd/>
              <w:rPr>
                <w:rFonts w:ascii="Calibri" w:eastAsia="Calibri" w:hAnsi="Calibri" w:cs="Arial"/>
                <w:i/>
                <w:szCs w:val="20"/>
                <w:lang w:val="en-GB" w:eastAsia="en-GB"/>
              </w:rPr>
            </w:pPr>
            <w:commentRangeStart w:id="192"/>
            <w:del w:id="193" w:author="Mundkur, Taej" w:date="2014-07-01T14:35:00Z">
              <w:r w:rsidRPr="00713E80" w:rsidDel="00845232">
                <w:rPr>
                  <w:rFonts w:ascii="Calibri" w:eastAsia="Calibri" w:hAnsi="Calibri" w:cs="Arial"/>
                  <w:szCs w:val="20"/>
                  <w:lang w:val="en-GB" w:eastAsia="en-GB"/>
                </w:rPr>
                <w:delText xml:space="preserve">Strengthen implementation of existing </w:delText>
              </w:r>
              <w:r w:rsidRPr="00713E80" w:rsidDel="00845232">
                <w:rPr>
                  <w:rFonts w:ascii="Calibri" w:eastAsia="Calibri" w:hAnsi="Calibri" w:cs="Arial"/>
                  <w:b/>
                  <w:szCs w:val="20"/>
                  <w:lang w:val="en-GB" w:eastAsia="en-GB"/>
                </w:rPr>
                <w:delText>management plans</w:delText>
              </w:r>
              <w:r w:rsidRPr="00713E80" w:rsidDel="00845232">
                <w:rPr>
                  <w:rFonts w:ascii="Calibri" w:eastAsia="Calibri" w:hAnsi="Calibri" w:cs="Arial"/>
                  <w:szCs w:val="20"/>
                  <w:lang w:val="en-GB" w:eastAsia="en-GB"/>
                </w:rPr>
                <w:delText xml:space="preserve"> for key </w:delText>
              </w:r>
            </w:del>
            <w:ins w:id="194" w:author="CMS-USER" w:date="2014-06-30T13:07:00Z">
              <w:del w:id="195" w:author="Mundkur, Taej" w:date="2014-07-01T14:35:00Z">
                <w:r w:rsidR="005439E4" w:rsidDel="00845232">
                  <w:rPr>
                    <w:rFonts w:ascii="Calibri" w:eastAsia="Calibri" w:hAnsi="Calibri" w:cs="Arial"/>
                    <w:szCs w:val="20"/>
                    <w:lang w:val="en-GB" w:eastAsia="en-GB"/>
                  </w:rPr>
                  <w:delText>critical</w:delText>
                </w:r>
                <w:r w:rsidR="005439E4" w:rsidRPr="00713E80" w:rsidDel="00845232">
                  <w:rPr>
                    <w:rFonts w:ascii="Calibri" w:eastAsia="Calibri" w:hAnsi="Calibri" w:cs="Arial"/>
                    <w:szCs w:val="20"/>
                    <w:lang w:val="en-GB" w:eastAsia="en-GB"/>
                  </w:rPr>
                  <w:delText xml:space="preserve"> </w:delText>
                </w:r>
              </w:del>
            </w:ins>
            <w:del w:id="196" w:author="Mundkur, Taej" w:date="2014-07-01T14:35:00Z">
              <w:r w:rsidRPr="00713E80" w:rsidDel="00845232">
                <w:rPr>
                  <w:rFonts w:ascii="Calibri" w:eastAsia="Calibri" w:hAnsi="Calibri" w:cs="Arial"/>
                  <w:szCs w:val="20"/>
                  <w:lang w:val="en-GB" w:eastAsia="en-GB"/>
                </w:rPr>
                <w:delText>sites and development and implementation of management plans for other important sites that meet the needs of migratory birds.</w:delText>
              </w:r>
            </w:del>
            <w:commentRangeEnd w:id="192"/>
            <w:r w:rsidR="007E730A">
              <w:rPr>
                <w:rStyle w:val="CommentReference"/>
              </w:rPr>
              <w:commentReference w:id="192"/>
            </w:r>
          </w:p>
        </w:tc>
        <w:tc>
          <w:tcPr>
            <w:tcW w:w="3106" w:type="dxa"/>
            <w:gridSpan w:val="2"/>
            <w:vAlign w:val="center"/>
          </w:tcPr>
          <w:p w:rsidR="00713E80" w:rsidRPr="00713E80" w:rsidDel="00845232" w:rsidRDefault="00F20EA6" w:rsidP="00605E4B">
            <w:pPr>
              <w:widowControl/>
              <w:numPr>
                <w:ilvl w:val="0"/>
                <w:numId w:val="9"/>
              </w:numPr>
              <w:autoSpaceDE/>
              <w:autoSpaceDN/>
              <w:adjustRightInd/>
              <w:spacing w:after="200" w:line="276" w:lineRule="auto"/>
              <w:ind w:left="38" w:hanging="142"/>
              <w:contextualSpacing/>
              <w:rPr>
                <w:del w:id="197" w:author="Mundkur, Taej" w:date="2014-07-01T14:35:00Z"/>
                <w:rFonts w:ascii="Calibri" w:eastAsia="Calibri" w:hAnsi="Calibri" w:cs="Arial"/>
                <w:bCs/>
                <w:szCs w:val="20"/>
                <w:lang w:val="en-GB" w:eastAsia="en-GB"/>
              </w:rPr>
            </w:pPr>
            <w:ins w:id="198" w:author="CMS-USER" w:date="2014-06-30T13:57:00Z">
              <w:del w:id="199" w:author="Mundkur, Taej" w:date="2014-07-01T14:35:00Z">
                <w:r w:rsidDel="00845232">
                  <w:rPr>
                    <w:rFonts w:ascii="Calibri" w:eastAsia="Calibri" w:hAnsi="Calibri" w:cs="Arial"/>
                    <w:bCs/>
                    <w:szCs w:val="20"/>
                    <w:lang w:val="en-GB" w:eastAsia="en-GB"/>
                  </w:rPr>
                  <w:delText xml:space="preserve"> </w:delText>
                </w:r>
              </w:del>
            </w:ins>
            <w:del w:id="200" w:author="Mundkur, Taej" w:date="2014-07-01T14:35:00Z">
              <w:r w:rsidR="00713E80" w:rsidRPr="00713E80" w:rsidDel="00845232">
                <w:rPr>
                  <w:rFonts w:ascii="Calibri" w:eastAsia="Calibri" w:hAnsi="Calibri" w:cs="Arial"/>
                  <w:bCs/>
                  <w:szCs w:val="20"/>
                  <w:lang w:val="en-GB" w:eastAsia="en-GB"/>
                </w:rPr>
                <w:delText xml:space="preserve">% of key/critical sites have effective management </w:delText>
              </w:r>
            </w:del>
          </w:p>
          <w:p w:rsidR="00713E80" w:rsidRPr="00713E80" w:rsidRDefault="00713E80" w:rsidP="00713E80">
            <w:pPr>
              <w:widowControl/>
              <w:autoSpaceDE/>
              <w:autoSpaceDN/>
              <w:adjustRightInd/>
              <w:contextualSpacing/>
              <w:rPr>
                <w:rFonts w:ascii="Calibri" w:eastAsia="Calibri" w:hAnsi="Calibri" w:cs="Arial"/>
                <w:bCs/>
                <w:szCs w:val="20"/>
                <w:lang w:val="en-GB" w:eastAsia="en-GB"/>
              </w:rPr>
            </w:pPr>
          </w:p>
        </w:tc>
        <w:tc>
          <w:tcPr>
            <w:tcW w:w="978"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del w:id="201" w:author="Mundkur, Taej" w:date="2014-07-01T14:35:00Z">
              <w:r w:rsidRPr="00713E80" w:rsidDel="00845232">
                <w:rPr>
                  <w:rFonts w:ascii="Calibri" w:eastAsia="Calibri" w:hAnsi="Calibri" w:cs="Arial"/>
                  <w:szCs w:val="20"/>
                  <w:lang w:val="en-GB" w:eastAsia="en-GB"/>
                </w:rPr>
                <w:delText> 2015</w:delText>
              </w:r>
            </w:del>
          </w:p>
        </w:tc>
        <w:tc>
          <w:tcPr>
            <w:tcW w:w="533"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del w:id="202" w:author="Mundkur, Taej" w:date="2014-07-01T14:35:00Z">
              <w:r w:rsidRPr="00713E80" w:rsidDel="00845232">
                <w:rPr>
                  <w:rFonts w:ascii="Calibri" w:eastAsia="Calibri" w:hAnsi="Calibri" w:cs="Arial"/>
                  <w:b/>
                  <w:szCs w:val="20"/>
                  <w:lang w:val="en-GB" w:eastAsia="en-GB"/>
                </w:rPr>
                <w:delText>XX</w:delText>
              </w:r>
            </w:del>
          </w:p>
        </w:tc>
        <w:tc>
          <w:tcPr>
            <w:tcW w:w="62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del w:id="203" w:author="Mundkur, Taej" w:date="2014-07-01T14:35:00Z">
              <w:r w:rsidRPr="00713E80" w:rsidDel="00845232">
                <w:rPr>
                  <w:rFonts w:ascii="Calibri" w:eastAsia="Calibri" w:hAnsi="Calibri" w:cs="Arial"/>
                  <w:szCs w:val="20"/>
                  <w:lang w:val="en-GB" w:eastAsia="en-GB"/>
                </w:rPr>
                <w:delText> XX</w:delText>
              </w:r>
            </w:del>
          </w:p>
        </w:tc>
        <w:tc>
          <w:tcPr>
            <w:tcW w:w="689"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del w:id="204" w:author="Mundkur, Taej" w:date="2014-07-01T14:35:00Z">
              <w:r w:rsidRPr="00713E80" w:rsidDel="00845232">
                <w:rPr>
                  <w:rFonts w:ascii="Calibri" w:eastAsia="Calibri" w:hAnsi="Calibri" w:cs="Arial"/>
                  <w:szCs w:val="20"/>
                  <w:lang w:val="en-GB" w:eastAsia="en-GB"/>
                </w:rPr>
                <w:delText>XX</w:delText>
              </w:r>
            </w:del>
          </w:p>
        </w:tc>
        <w:tc>
          <w:tcPr>
            <w:tcW w:w="1868" w:type="dxa"/>
            <w:gridSpan w:val="2"/>
            <w:vAlign w:val="center"/>
          </w:tcPr>
          <w:p w:rsidR="00713E80" w:rsidRPr="00713E80" w:rsidDel="00845232" w:rsidRDefault="00713E80" w:rsidP="00713E80">
            <w:pPr>
              <w:widowControl/>
              <w:autoSpaceDE/>
              <w:autoSpaceDN/>
              <w:adjustRightInd/>
              <w:rPr>
                <w:del w:id="205" w:author="Mundkur, Taej" w:date="2014-07-01T14:35:00Z"/>
                <w:rFonts w:ascii="Calibri" w:eastAsia="Calibri" w:hAnsi="Calibri" w:cs="Arial"/>
                <w:szCs w:val="20"/>
                <w:lang w:val="en-GB" w:eastAsia="en-GB"/>
              </w:rPr>
            </w:pPr>
            <w:del w:id="206" w:author="Mundkur, Taej" w:date="2014-07-01T14:35:00Z">
              <w:r w:rsidRPr="00713E80" w:rsidDel="00845232">
                <w:rPr>
                  <w:rFonts w:ascii="Calibri" w:eastAsia="Calibri" w:hAnsi="Calibri" w:cs="Arial"/>
                  <w:i/>
                  <w:szCs w:val="20"/>
                  <w:lang w:val="en-GB" w:eastAsia="en-GB"/>
                </w:rPr>
                <w:delText xml:space="preserve">Inter alia </w:delText>
              </w:r>
              <w:r w:rsidRPr="00713E80" w:rsidDel="00845232">
                <w:rPr>
                  <w:rFonts w:ascii="Calibri" w:eastAsia="Calibri" w:hAnsi="Calibri" w:cs="Arial"/>
                  <w:szCs w:val="20"/>
                  <w:lang w:val="en-GB" w:eastAsia="en-GB"/>
                </w:rPr>
                <w:delText>BirdLife International,</w:delText>
              </w:r>
            </w:del>
          </w:p>
          <w:p w:rsidR="00713E80" w:rsidRPr="00713E80" w:rsidRDefault="00713E80" w:rsidP="00713E80">
            <w:pPr>
              <w:widowControl/>
              <w:autoSpaceDE/>
              <w:autoSpaceDN/>
              <w:adjustRightInd/>
              <w:rPr>
                <w:rFonts w:ascii="Calibri" w:eastAsia="Calibri" w:hAnsi="Calibri" w:cs="Arial"/>
                <w:szCs w:val="20"/>
                <w:lang w:val="en-GB" w:eastAsia="en-GB"/>
              </w:rPr>
            </w:pPr>
            <w:del w:id="207" w:author="Mundkur, Taej" w:date="2014-07-01T14:35:00Z">
              <w:r w:rsidRPr="00713E80" w:rsidDel="00845232">
                <w:rPr>
                  <w:rFonts w:ascii="Calibri" w:eastAsia="Calibri" w:hAnsi="Calibri" w:cs="Arial"/>
                  <w:szCs w:val="20"/>
                  <w:lang w:val="en-GB" w:eastAsia="en-GB"/>
                </w:rPr>
                <w:delText>Ramsar, IUCN</w:delText>
              </w:r>
            </w:del>
            <w:ins w:id="208" w:author="CMS-USER" w:date="2014-06-30T13:05:00Z">
              <w:del w:id="209" w:author="Mundkur, Taej" w:date="2014-07-01T14:35:00Z">
                <w:r w:rsidR="005439E4" w:rsidDel="00845232">
                  <w:rPr>
                    <w:rFonts w:ascii="Calibri" w:eastAsia="Calibri" w:hAnsi="Calibri" w:cs="Arial"/>
                    <w:szCs w:val="20"/>
                    <w:lang w:val="en-GB" w:eastAsia="en-GB"/>
                  </w:rPr>
                  <w:delText>,</w:delText>
                </w:r>
              </w:del>
            </w:ins>
            <w:del w:id="210" w:author="Mundkur, Taej" w:date="2014-07-01T14:35:00Z">
              <w:r w:rsidRPr="00713E80" w:rsidDel="00845232">
                <w:rPr>
                  <w:rFonts w:ascii="Calibri" w:eastAsia="Calibri" w:hAnsi="Calibri" w:cs="Arial"/>
                  <w:szCs w:val="20"/>
                  <w:lang w:val="en-GB" w:eastAsia="en-GB"/>
                </w:rPr>
                <w:delText xml:space="preserve"> </w:delText>
              </w:r>
            </w:del>
            <w:ins w:id="211" w:author="CMS-USER" w:date="2014-06-30T13:05:00Z">
              <w:del w:id="212" w:author="Mundkur, Taej" w:date="2014-07-01T14:35:00Z">
                <w:r w:rsidR="005439E4" w:rsidDel="00845232">
                  <w:rPr>
                    <w:rFonts w:ascii="Calibri" w:eastAsia="Calibri" w:hAnsi="Calibri" w:cs="Arial"/>
                    <w:szCs w:val="20"/>
                    <w:lang w:val="en-GB" w:eastAsia="en-GB"/>
                  </w:rPr>
                  <w:delText xml:space="preserve">CBD </w:delText>
                </w:r>
              </w:del>
            </w:ins>
            <w:del w:id="213" w:author="Mundkur, Taej" w:date="2014-07-01T14:35:00Z">
              <w:r w:rsidRPr="00713E80" w:rsidDel="00845232">
                <w:rPr>
                  <w:rFonts w:ascii="Calibri" w:eastAsia="Calibri" w:hAnsi="Calibri" w:cs="Arial"/>
                  <w:szCs w:val="20"/>
                  <w:lang w:val="en-GB" w:eastAsia="en-GB"/>
                </w:rPr>
                <w:delText>POWPA </w:delText>
              </w:r>
            </w:del>
          </w:p>
        </w:tc>
        <w:tc>
          <w:tcPr>
            <w:tcW w:w="1276"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del w:id="214" w:author="Mundkur, Taej" w:date="2014-07-01T14:35:00Z">
              <w:r w:rsidRPr="00713E80" w:rsidDel="00845232">
                <w:rPr>
                  <w:rFonts w:ascii="Calibri" w:eastAsia="Calibri" w:hAnsi="Calibri" w:cs="Arial"/>
                  <w:szCs w:val="20"/>
                  <w:lang w:val="en-GB" w:eastAsia="en-GB"/>
                </w:rPr>
                <w:delText> </w:delText>
              </w:r>
            </w:del>
          </w:p>
        </w:tc>
        <w:tc>
          <w:tcPr>
            <w:tcW w:w="854"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231" w:type="dxa"/>
            <w:gridSpan w:val="2"/>
            <w:vAlign w:val="center"/>
          </w:tcPr>
          <w:p w:rsidR="00713E80" w:rsidRPr="00713E80" w:rsidRDefault="005439E4" w:rsidP="00713E80">
            <w:pPr>
              <w:widowControl/>
              <w:autoSpaceDE/>
              <w:autoSpaceDN/>
              <w:adjustRightInd/>
              <w:rPr>
                <w:rFonts w:ascii="Calibri" w:eastAsia="Calibri" w:hAnsi="Calibri" w:cs="Arial"/>
                <w:szCs w:val="20"/>
                <w:lang w:val="en-GB" w:eastAsia="en-GB"/>
              </w:rPr>
            </w:pPr>
            <w:ins w:id="215" w:author="CMS-USER" w:date="2014-06-30T13:06:00Z">
              <w:del w:id="216" w:author="Mundkur, Taej" w:date="2014-07-01T14:35:00Z">
                <w:r w:rsidDel="00845232">
                  <w:rPr>
                    <w:rFonts w:ascii="Calibri" w:eastAsia="Calibri" w:hAnsi="Calibri" w:cs="Arial"/>
                    <w:szCs w:val="20"/>
                    <w:lang w:val="en-GB" w:eastAsia="en-GB"/>
                  </w:rPr>
                  <w:delText>Ramsar, Raptors MoU</w:delText>
                </w:r>
              </w:del>
            </w:ins>
          </w:p>
        </w:tc>
      </w:tr>
      <w:tr w:rsidR="00713E80" w:rsidRPr="00713E80" w:rsidTr="009B7465">
        <w:trPr>
          <w:gridAfter w:val="5"/>
          <w:wAfter w:w="98" w:type="dxa"/>
          <w:trHeight w:val="515"/>
        </w:trPr>
        <w:tc>
          <w:tcPr>
            <w:tcW w:w="560" w:type="dxa"/>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p>
        </w:tc>
        <w:tc>
          <w:tcPr>
            <w:tcW w:w="14689" w:type="dxa"/>
            <w:gridSpan w:val="21"/>
            <w:vAlign w:val="center"/>
          </w:tcPr>
          <w:p w:rsidR="004B3C36" w:rsidRPr="00713E80" w:rsidRDefault="00713E80" w:rsidP="00713E80">
            <w:pPr>
              <w:keepNext/>
              <w:keepLines/>
              <w:widowControl/>
              <w:autoSpaceDE/>
              <w:autoSpaceDN/>
              <w:adjustRightInd/>
              <w:spacing w:before="200" w:line="276" w:lineRule="auto"/>
              <w:outlineLvl w:val="2"/>
              <w:rPr>
                <w:rFonts w:ascii="Cambria" w:hAnsi="Cambria"/>
                <w:b/>
                <w:bCs/>
                <w:color w:val="4F81BD"/>
                <w:sz w:val="22"/>
                <w:szCs w:val="22"/>
                <w:lang w:val="en-GB" w:eastAsia="en-GB"/>
              </w:rPr>
            </w:pPr>
            <w:bookmarkStart w:id="217" w:name="_Toc392025047"/>
            <w:r w:rsidRPr="00713E80">
              <w:rPr>
                <w:rFonts w:ascii="Cambria" w:hAnsi="Cambria"/>
                <w:b/>
                <w:bCs/>
                <w:color w:val="4F81BD"/>
                <w:sz w:val="22"/>
                <w:szCs w:val="22"/>
                <w:lang w:val="en-GB" w:eastAsia="en-GB"/>
              </w:rPr>
              <w:t>Species-specific Conservation Actions</w:t>
            </w:r>
            <w:bookmarkEnd w:id="217"/>
          </w:p>
        </w:tc>
      </w:tr>
      <w:tr w:rsidR="00713E80" w:rsidRPr="00713E80" w:rsidTr="009B7465">
        <w:trPr>
          <w:gridAfter w:val="2"/>
          <w:wAfter w:w="52" w:type="dxa"/>
          <w:trHeight w:val="277"/>
        </w:trPr>
        <w:tc>
          <w:tcPr>
            <w:tcW w:w="560" w:type="dxa"/>
            <w:tcBorders>
              <w:bottom w:val="single" w:sz="4" w:space="0" w:color="auto"/>
            </w:tcBorders>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9</w:t>
            </w:r>
          </w:p>
        </w:tc>
        <w:tc>
          <w:tcPr>
            <w:tcW w:w="3522" w:type="dxa"/>
            <w:tcBorders>
              <w:bottom w:val="single" w:sz="4" w:space="0" w:color="auto"/>
            </w:tcBorders>
            <w:vAlign w:val="center"/>
          </w:tcPr>
          <w:p w:rsidR="00713E80" w:rsidRPr="00713E80" w:rsidDel="00357061" w:rsidRDefault="00713E80" w:rsidP="00357061">
            <w:pPr>
              <w:widowControl/>
              <w:autoSpaceDE/>
              <w:autoSpaceDN/>
              <w:adjustRightInd/>
              <w:rPr>
                <w:del w:id="218" w:author="CMS-USER" w:date="2014-06-30T14:18:00Z"/>
                <w:rFonts w:ascii="Calibri" w:eastAsia="Calibri" w:hAnsi="Calibri" w:cs="Arial"/>
                <w:szCs w:val="20"/>
                <w:lang w:val="en-GB" w:eastAsia="en-GB"/>
              </w:rPr>
            </w:pPr>
            <w:r w:rsidRPr="00713E80">
              <w:rPr>
                <w:rFonts w:ascii="Calibri" w:eastAsia="Calibri" w:hAnsi="Calibri" w:cs="Arial"/>
                <w:szCs w:val="20"/>
                <w:lang w:val="en-GB" w:eastAsia="en-GB"/>
              </w:rPr>
              <w:t xml:space="preserve">Ensure improvement of species </w:t>
            </w:r>
            <w:ins w:id="219" w:author="Mundkur, Taej" w:date="2014-07-01T14:37:00Z">
              <w:r w:rsidR="00845232">
                <w:rPr>
                  <w:rFonts w:ascii="Calibri" w:eastAsia="Calibri" w:hAnsi="Calibri" w:cs="Arial"/>
                  <w:szCs w:val="20"/>
                  <w:lang w:val="en-GB" w:eastAsia="en-GB"/>
                </w:rPr>
                <w:t xml:space="preserve">conservation </w:t>
              </w:r>
            </w:ins>
            <w:r w:rsidRPr="00713E80">
              <w:rPr>
                <w:rFonts w:ascii="Calibri" w:eastAsia="Calibri" w:hAnsi="Calibri" w:cs="Arial"/>
                <w:szCs w:val="20"/>
                <w:lang w:val="en-GB" w:eastAsia="en-GB"/>
              </w:rPr>
              <w:t xml:space="preserve">status through continued implementation, and sharing of best practice between </w:t>
            </w:r>
            <w:r w:rsidRPr="00713E80">
              <w:rPr>
                <w:rFonts w:ascii="Calibri" w:eastAsia="Calibri" w:hAnsi="Calibri" w:cs="Arial"/>
                <w:b/>
                <w:szCs w:val="20"/>
                <w:lang w:val="en-GB" w:eastAsia="en-GB"/>
              </w:rPr>
              <w:t>single species action plans (SSAP) and MOUs</w:t>
            </w:r>
            <w:ins w:id="220" w:author="Mundkur, Taej" w:date="2014-07-01T14:37:00Z">
              <w:r w:rsidR="00845232">
                <w:rPr>
                  <w:rFonts w:ascii="Calibri" w:eastAsia="Calibri" w:hAnsi="Calibri" w:cs="Arial"/>
                  <w:b/>
                  <w:szCs w:val="20"/>
                  <w:lang w:val="en-GB" w:eastAsia="en-GB"/>
                </w:rPr>
                <w:t xml:space="preserve"> (</w:t>
              </w:r>
              <w:commentRangeStart w:id="221"/>
              <w:r w:rsidR="00845232">
                <w:rPr>
                  <w:rFonts w:ascii="Calibri" w:eastAsia="Calibri" w:hAnsi="Calibri" w:cs="Arial"/>
                  <w:b/>
                  <w:szCs w:val="20"/>
                  <w:lang w:val="en-GB" w:eastAsia="en-GB"/>
                </w:rPr>
                <w:t>see Annex II</w:t>
              </w:r>
            </w:ins>
            <w:commentRangeEnd w:id="221"/>
            <w:ins w:id="222" w:author="Mundkur, Taej" w:date="2014-07-01T18:07:00Z">
              <w:r w:rsidR="00D70450">
                <w:rPr>
                  <w:rStyle w:val="CommentReference"/>
                </w:rPr>
                <w:commentReference w:id="221"/>
              </w:r>
            </w:ins>
            <w:ins w:id="223" w:author="Mundkur, Taej" w:date="2014-07-01T14:37:00Z">
              <w:r w:rsidR="00845232">
                <w:rPr>
                  <w:rFonts w:ascii="Calibri" w:eastAsia="Calibri" w:hAnsi="Calibri" w:cs="Arial"/>
                  <w:b/>
                  <w:szCs w:val="20"/>
                  <w:lang w:val="en-GB" w:eastAsia="en-GB"/>
                </w:rPr>
                <w:t>)</w:t>
              </w:r>
            </w:ins>
            <w:del w:id="224" w:author="CMS-USER" w:date="2014-06-30T14:18:00Z">
              <w:r w:rsidRPr="00713E80" w:rsidDel="00357061">
                <w:rPr>
                  <w:rFonts w:ascii="Calibri" w:eastAsia="Calibri" w:hAnsi="Calibri" w:cs="Arial"/>
                  <w:szCs w:val="20"/>
                  <w:lang w:val="en-GB" w:eastAsia="en-GB"/>
                </w:rPr>
                <w:delText xml:space="preserve">, </w:delText>
              </w:r>
              <w:commentRangeStart w:id="225"/>
              <w:r w:rsidRPr="00713E80" w:rsidDel="00357061">
                <w:rPr>
                  <w:rFonts w:ascii="Calibri" w:eastAsia="Calibri" w:hAnsi="Calibri" w:cs="Arial"/>
                  <w:szCs w:val="20"/>
                  <w:lang w:val="en-GB" w:eastAsia="en-GB"/>
                </w:rPr>
                <w:delText>includin</w:delText>
              </w:r>
              <w:commentRangeEnd w:id="225"/>
              <w:r w:rsidR="00F77356" w:rsidDel="00357061">
                <w:rPr>
                  <w:rStyle w:val="CommentReference"/>
                </w:rPr>
                <w:commentReference w:id="225"/>
              </w:r>
              <w:r w:rsidRPr="00713E80" w:rsidDel="00357061">
                <w:rPr>
                  <w:rFonts w:ascii="Calibri" w:eastAsia="Calibri" w:hAnsi="Calibri" w:cs="Arial"/>
                  <w:szCs w:val="20"/>
                  <w:lang w:val="en-GB" w:eastAsia="en-GB"/>
                </w:rPr>
                <w:delText xml:space="preserve">g: </w:delText>
              </w:r>
            </w:del>
          </w:p>
          <w:p w:rsidR="00713E80" w:rsidRPr="00713E80" w:rsidDel="00357061" w:rsidRDefault="00713E80" w:rsidP="00A032AF">
            <w:pPr>
              <w:widowControl/>
              <w:autoSpaceDE/>
              <w:autoSpaceDN/>
              <w:adjustRightInd/>
              <w:rPr>
                <w:del w:id="226" w:author="CMS-USER" w:date="2014-06-30T14:18:00Z"/>
                <w:rFonts w:ascii="Calibri" w:eastAsia="Calibri" w:hAnsi="Calibri" w:cs="Arial"/>
                <w:szCs w:val="20"/>
                <w:lang w:val="en-GB" w:eastAsia="en-GB"/>
              </w:rPr>
            </w:pPr>
            <w:del w:id="227" w:author="CMS-USER" w:date="2014-06-30T14:18:00Z">
              <w:r w:rsidRPr="00713E80" w:rsidDel="00357061">
                <w:rPr>
                  <w:rFonts w:ascii="Calibri" w:eastAsia="Calibri" w:hAnsi="Calibri" w:cs="Arial"/>
                  <w:szCs w:val="20"/>
                  <w:lang w:val="en-GB" w:eastAsia="en-GB"/>
                </w:rPr>
                <w:delText>a) High Andean Flamingos, Ruddy-headed Goose, Grasslands MOUs</w:delText>
              </w:r>
            </w:del>
          </w:p>
          <w:p w:rsidR="00713E80" w:rsidRPr="00713E80" w:rsidDel="00357061" w:rsidRDefault="00713E80" w:rsidP="00A032AF">
            <w:pPr>
              <w:widowControl/>
              <w:autoSpaceDE/>
              <w:autoSpaceDN/>
              <w:adjustRightInd/>
              <w:rPr>
                <w:del w:id="228" w:author="CMS-USER" w:date="2014-06-30T14:18:00Z"/>
                <w:rFonts w:ascii="Calibri" w:eastAsia="Calibri" w:hAnsi="Calibri" w:cs="Arial"/>
                <w:szCs w:val="20"/>
                <w:lang w:val="en-GB" w:eastAsia="en-GB"/>
              </w:rPr>
            </w:pPr>
            <w:del w:id="229" w:author="CMS-USER" w:date="2014-06-30T14:18:00Z">
              <w:r w:rsidRPr="00713E80" w:rsidDel="00357061">
                <w:rPr>
                  <w:rFonts w:ascii="Calibri" w:eastAsia="Calibri" w:hAnsi="Calibri" w:cs="Arial"/>
                  <w:szCs w:val="20"/>
                  <w:lang w:val="en-GB" w:eastAsia="en-GB"/>
                </w:rPr>
                <w:delText xml:space="preserve">b) Chinese Crested Tern, Black-faced Spoonbill, Spoon-billed Sandpiper SSAPs </w:delText>
              </w:r>
            </w:del>
          </w:p>
          <w:p w:rsidR="00713E80" w:rsidRPr="00713E80" w:rsidDel="00357061" w:rsidRDefault="00713E80" w:rsidP="0051601D">
            <w:pPr>
              <w:widowControl/>
              <w:autoSpaceDE/>
              <w:autoSpaceDN/>
              <w:adjustRightInd/>
              <w:rPr>
                <w:del w:id="230" w:author="CMS-USER" w:date="2014-06-30T14:18:00Z"/>
                <w:rFonts w:ascii="Calibri" w:eastAsia="Calibri" w:hAnsi="Calibri" w:cs="Arial"/>
                <w:szCs w:val="20"/>
                <w:lang w:val="en-GB" w:eastAsia="en-GB"/>
              </w:rPr>
            </w:pPr>
            <w:del w:id="231" w:author="CMS-USER" w:date="2014-06-30T14:18:00Z">
              <w:r w:rsidRPr="00713E80" w:rsidDel="00357061">
                <w:rPr>
                  <w:rFonts w:ascii="Calibri" w:eastAsia="Calibri" w:hAnsi="Calibri" w:cs="Arial"/>
                  <w:szCs w:val="20"/>
                  <w:lang w:val="en-GB" w:eastAsia="en-GB"/>
                </w:rPr>
                <w:delText>c) Siberian Crane, Great Bustard, Aquatic Warbler and Slender-billed Curlew MOUs</w:delText>
              </w:r>
            </w:del>
          </w:p>
          <w:p w:rsidR="00713E80" w:rsidRPr="00713E80" w:rsidDel="00357061" w:rsidRDefault="00713E80">
            <w:pPr>
              <w:widowControl/>
              <w:autoSpaceDE/>
              <w:autoSpaceDN/>
              <w:adjustRightInd/>
              <w:rPr>
                <w:del w:id="232" w:author="CMS-USER" w:date="2014-06-30T14:18:00Z"/>
                <w:rFonts w:ascii="Calibri" w:eastAsia="Calibri" w:hAnsi="Calibri" w:cs="Arial"/>
                <w:szCs w:val="20"/>
                <w:lang w:val="en-GB" w:eastAsia="en-GB"/>
              </w:rPr>
            </w:pPr>
            <w:del w:id="233" w:author="CMS-USER" w:date="2014-06-30T14:18:00Z">
              <w:r w:rsidRPr="00713E80" w:rsidDel="00357061">
                <w:rPr>
                  <w:rFonts w:ascii="Calibri" w:eastAsia="Calibri" w:hAnsi="Calibri" w:cs="Arial"/>
                  <w:szCs w:val="20"/>
                  <w:lang w:val="en-GB" w:eastAsia="en-GB"/>
                </w:rPr>
                <w:delText xml:space="preserve">d) joint AEWA/CMS SSAPs: Sociable Lapwing, Madagascar Pond Heron, White-winged Flufftail, Lesser Flamingo, White-headed Duck, Ferruginous Duck and additional AEWA SAPs </w:delText>
              </w:r>
            </w:del>
          </w:p>
          <w:p w:rsidR="00713E80" w:rsidRPr="00713E80" w:rsidDel="00F040DA" w:rsidRDefault="00713E80">
            <w:pPr>
              <w:widowControl/>
              <w:autoSpaceDE/>
              <w:autoSpaceDN/>
              <w:adjustRightInd/>
              <w:rPr>
                <w:rFonts w:ascii="Calibri" w:eastAsia="Calibri" w:hAnsi="Calibri" w:cs="Arial"/>
                <w:szCs w:val="20"/>
                <w:lang w:val="en-GB" w:eastAsia="en-GB"/>
              </w:rPr>
            </w:pPr>
            <w:del w:id="234" w:author="CMS-USER" w:date="2014-06-30T14:18:00Z">
              <w:r w:rsidRPr="00713E80" w:rsidDel="00357061">
                <w:rPr>
                  <w:rFonts w:ascii="Calibri" w:eastAsia="Calibri" w:hAnsi="Calibri" w:cs="Arial"/>
                  <w:szCs w:val="20"/>
                  <w:lang w:val="en-GB" w:eastAsia="en-GB"/>
                </w:rPr>
                <w:delText>e) Asian Houbara Bustard and Saker Falcon SSAPs (CMS Res 10.28 and Draft Res. 11.13)</w:delText>
              </w:r>
            </w:del>
          </w:p>
        </w:tc>
        <w:tc>
          <w:tcPr>
            <w:tcW w:w="3106" w:type="dxa"/>
            <w:gridSpan w:val="2"/>
            <w:tcBorders>
              <w:bottom w:val="single" w:sz="4" w:space="0" w:color="auto"/>
            </w:tcBorders>
            <w:vAlign w:val="center"/>
          </w:tcPr>
          <w:p w:rsidR="00713E80" w:rsidRPr="00713E80"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bCs/>
                <w:szCs w:val="20"/>
                <w:lang w:val="en-GB" w:eastAsia="en-GB"/>
              </w:rPr>
            </w:pPr>
            <w:r w:rsidRPr="00713E80">
              <w:rPr>
                <w:rFonts w:ascii="Calibri" w:eastAsia="Calibri" w:hAnsi="Calibri" w:cs="Arial"/>
                <w:bCs/>
                <w:szCs w:val="20"/>
                <w:lang w:val="en-GB" w:eastAsia="en-GB"/>
              </w:rPr>
              <w:t>Conservation status of all SAP species improved</w:t>
            </w:r>
          </w:p>
        </w:tc>
        <w:tc>
          <w:tcPr>
            <w:tcW w:w="978" w:type="dxa"/>
            <w:gridSpan w:val="3"/>
            <w:tcBorders>
              <w:bottom w:val="single" w:sz="4" w:space="0" w:color="auto"/>
            </w:tcBorders>
            <w:vAlign w:val="center"/>
          </w:tcPr>
          <w:p w:rsidR="00357061" w:rsidRDefault="00713E80" w:rsidP="00713E80">
            <w:pPr>
              <w:widowControl/>
              <w:autoSpaceDE/>
              <w:autoSpaceDN/>
              <w:adjustRightInd/>
              <w:rPr>
                <w:ins w:id="235" w:author="CMS-USER" w:date="2014-06-30T14:21:00Z"/>
                <w:rFonts w:ascii="Calibri" w:eastAsia="Calibri" w:hAnsi="Calibri" w:cs="Arial"/>
                <w:szCs w:val="20"/>
                <w:lang w:val="en-GB" w:eastAsia="en-GB"/>
              </w:rPr>
            </w:pPr>
            <w:del w:id="236" w:author="CMS-USER" w:date="2014-06-30T14:21:00Z">
              <w:r w:rsidRPr="00713E80" w:rsidDel="00357061">
                <w:rPr>
                  <w:rFonts w:ascii="Calibri" w:eastAsia="Calibri" w:hAnsi="Calibri" w:cs="Arial"/>
                  <w:szCs w:val="20"/>
                  <w:lang w:val="en-GB" w:eastAsia="en-GB"/>
                </w:rPr>
                <w:delText>2020</w:delText>
              </w:r>
            </w:del>
          </w:p>
          <w:p w:rsidR="00713E80" w:rsidRPr="00713E80" w:rsidRDefault="00357061" w:rsidP="00713E80">
            <w:pPr>
              <w:widowControl/>
              <w:autoSpaceDE/>
              <w:autoSpaceDN/>
              <w:adjustRightInd/>
              <w:rPr>
                <w:rFonts w:ascii="Calibri" w:eastAsia="Calibri" w:hAnsi="Calibri" w:cs="Arial"/>
                <w:szCs w:val="20"/>
                <w:lang w:val="en-GB" w:eastAsia="en-GB"/>
              </w:rPr>
            </w:pPr>
            <w:ins w:id="237" w:author="CMS-USER" w:date="2014-06-30T14:21:00Z">
              <w:r>
                <w:rPr>
                  <w:rFonts w:ascii="Calibri" w:eastAsia="Calibri" w:hAnsi="Calibri" w:cs="Arial"/>
                  <w:szCs w:val="20"/>
                  <w:lang w:val="en-GB" w:eastAsia="en-GB"/>
                </w:rPr>
                <w:t>L</w:t>
              </w:r>
            </w:ins>
          </w:p>
        </w:tc>
        <w:tc>
          <w:tcPr>
            <w:tcW w:w="533" w:type="dxa"/>
            <w:tcBorders>
              <w:bottom w:val="single" w:sz="4" w:space="0" w:color="auto"/>
            </w:tcBorders>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b/>
                <w:szCs w:val="20"/>
                <w:lang w:val="en-GB" w:eastAsia="en-GB"/>
              </w:rPr>
              <w:t>XX</w:t>
            </w:r>
          </w:p>
        </w:tc>
        <w:tc>
          <w:tcPr>
            <w:tcW w:w="620" w:type="dxa"/>
            <w:tcBorders>
              <w:bottom w:val="single" w:sz="4" w:space="0" w:color="auto"/>
            </w:tcBorders>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XX</w:t>
            </w:r>
          </w:p>
        </w:tc>
        <w:tc>
          <w:tcPr>
            <w:tcW w:w="689" w:type="dxa"/>
            <w:gridSpan w:val="3"/>
            <w:tcBorders>
              <w:bottom w:val="single" w:sz="4" w:space="0" w:color="auto"/>
            </w:tcBorders>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1868" w:type="dxa"/>
            <w:gridSpan w:val="2"/>
            <w:tcBorders>
              <w:bottom w:val="single" w:sz="4" w:space="0" w:color="auto"/>
            </w:tcBorders>
            <w:vAlign w:val="center"/>
          </w:tcPr>
          <w:p w:rsidR="00713E80" w:rsidRPr="00713E80" w:rsidDel="00FC3A54"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i/>
                <w:szCs w:val="20"/>
                <w:lang w:val="en-GB" w:eastAsia="en-GB"/>
              </w:rPr>
              <w:t>Inter alia</w:t>
            </w:r>
            <w:r w:rsidRPr="00713E80">
              <w:rPr>
                <w:rFonts w:ascii="Calibri" w:eastAsia="Calibri" w:hAnsi="Calibri" w:cs="Arial"/>
                <w:szCs w:val="20"/>
                <w:lang w:val="en-GB" w:eastAsia="en-GB"/>
              </w:rPr>
              <w:t xml:space="preserve"> BLI, Wildfowl &amp; Wetlands Trust</w:t>
            </w:r>
          </w:p>
          <w:p w:rsidR="0052585E" w:rsidRPr="00713E80" w:rsidRDefault="00713E80" w:rsidP="0052585E">
            <w:pPr>
              <w:widowControl/>
              <w:autoSpaceDE/>
              <w:autoSpaceDN/>
              <w:adjustRightInd/>
              <w:rPr>
                <w:ins w:id="238" w:author="CMS-USER" w:date="2014-06-30T17:43:00Z"/>
                <w:rFonts w:ascii="Calibri" w:eastAsia="Calibri" w:hAnsi="Calibri" w:cs="Arial"/>
                <w:szCs w:val="20"/>
                <w:lang w:val="en-GB" w:eastAsia="en-GB"/>
              </w:rPr>
            </w:pPr>
            <w:r w:rsidRPr="00713E80">
              <w:rPr>
                <w:rFonts w:ascii="Calibri" w:eastAsia="Calibri" w:hAnsi="Calibri" w:cs="Arial"/>
                <w:szCs w:val="20"/>
                <w:lang w:val="en-GB" w:eastAsia="en-GB"/>
              </w:rPr>
              <w:t>IUCN SSC</w:t>
            </w:r>
            <w:ins w:id="239" w:author="Mundkur, Taej" w:date="2014-07-01T14:39:00Z">
              <w:r w:rsidR="00845232">
                <w:rPr>
                  <w:rFonts w:ascii="Calibri" w:eastAsia="Calibri" w:hAnsi="Calibri" w:cs="Arial"/>
                  <w:szCs w:val="20"/>
                  <w:lang w:val="en-GB" w:eastAsia="en-GB"/>
                </w:rPr>
                <w:t xml:space="preserve"> Specialist Groups</w:t>
              </w:r>
            </w:ins>
            <w:r w:rsidRPr="00713E80">
              <w:rPr>
                <w:rFonts w:ascii="Calibri" w:eastAsia="Calibri" w:hAnsi="Calibri" w:cs="Arial"/>
                <w:szCs w:val="20"/>
                <w:lang w:val="en-GB" w:eastAsia="en-GB"/>
              </w:rPr>
              <w:t>,</w:t>
            </w:r>
            <w:ins w:id="240" w:author="Mundkur, Taej" w:date="2014-07-02T01:47:00Z">
              <w:r w:rsidR="00047B39">
                <w:rPr>
                  <w:rFonts w:ascii="Calibri" w:eastAsia="Calibri" w:hAnsi="Calibri" w:cs="Arial"/>
                  <w:szCs w:val="20"/>
                  <w:lang w:val="en-GB" w:eastAsia="en-GB"/>
                </w:rPr>
                <w:t xml:space="preserve"> </w:t>
              </w:r>
            </w:ins>
            <w:ins w:id="241" w:author="Mundkur, Taej" w:date="2014-07-01T14:40:00Z">
              <w:r w:rsidR="00845232">
                <w:rPr>
                  <w:rFonts w:ascii="Calibri" w:eastAsia="Calibri" w:hAnsi="Calibri" w:cs="Arial"/>
                  <w:szCs w:val="20"/>
                  <w:lang w:val="en-GB" w:eastAsia="en-GB"/>
                </w:rPr>
                <w:t>WI/</w:t>
              </w:r>
            </w:ins>
            <w:r w:rsidRPr="00713E80">
              <w:rPr>
                <w:rFonts w:ascii="Calibri" w:eastAsia="Calibri" w:hAnsi="Calibri" w:cs="Arial"/>
                <w:szCs w:val="20"/>
                <w:lang w:val="en-GB" w:eastAsia="en-GB"/>
              </w:rPr>
              <w:t xml:space="preserve"> </w:t>
            </w:r>
            <w:ins w:id="242" w:author="Mundkur, Taej" w:date="2014-07-01T14:39:00Z">
              <w:r w:rsidR="00845232">
                <w:rPr>
                  <w:rFonts w:ascii="Calibri" w:eastAsia="Calibri" w:hAnsi="Calibri" w:cs="Arial"/>
                  <w:szCs w:val="20"/>
                  <w:lang w:val="en-GB" w:eastAsia="en-GB"/>
                </w:rPr>
                <w:t>IUCN SSC</w:t>
              </w:r>
            </w:ins>
            <w:ins w:id="243" w:author="Mundkur, Taej" w:date="2014-07-01T14:40:00Z">
              <w:r w:rsidR="00845232">
                <w:rPr>
                  <w:rFonts w:ascii="Calibri" w:eastAsia="Calibri" w:hAnsi="Calibri" w:cs="Arial"/>
                  <w:szCs w:val="20"/>
                  <w:lang w:val="en-GB" w:eastAsia="en-GB"/>
                </w:rPr>
                <w:t xml:space="preserve"> </w:t>
              </w:r>
            </w:ins>
            <w:ins w:id="244" w:author="Mundkur, Taej" w:date="2014-07-01T14:39:00Z">
              <w:r w:rsidR="00845232">
                <w:rPr>
                  <w:rFonts w:ascii="Calibri" w:eastAsia="Calibri" w:hAnsi="Calibri" w:cs="Arial"/>
                  <w:szCs w:val="20"/>
                  <w:lang w:val="en-GB" w:eastAsia="en-GB"/>
                </w:rPr>
                <w:t>Specialist Groups</w:t>
              </w:r>
            </w:ins>
            <w:ins w:id="245" w:author="Mundkur, Taej" w:date="2014-07-01T14:45:00Z">
              <w:r w:rsidR="00131197">
                <w:rPr>
                  <w:rFonts w:ascii="Calibri" w:eastAsia="Calibri" w:hAnsi="Calibri" w:cs="Arial"/>
                  <w:szCs w:val="20"/>
                  <w:lang w:val="en-GB" w:eastAsia="en-GB"/>
                </w:rPr>
                <w:t>,</w:t>
              </w:r>
            </w:ins>
            <w:ins w:id="246" w:author="Mundkur, Taej" w:date="2014-07-01T14:39:00Z">
              <w:r w:rsidR="00845232">
                <w:rPr>
                  <w:rFonts w:ascii="Calibri" w:eastAsia="Calibri" w:hAnsi="Calibri" w:cs="Arial"/>
                  <w:szCs w:val="20"/>
                  <w:lang w:val="en-GB" w:eastAsia="en-GB"/>
                </w:rPr>
                <w:t xml:space="preserve"> </w:t>
              </w:r>
            </w:ins>
            <w:r w:rsidRPr="00713E80">
              <w:rPr>
                <w:rFonts w:ascii="Calibri" w:eastAsia="Calibri" w:hAnsi="Calibri" w:cs="Arial"/>
                <w:szCs w:val="20"/>
                <w:lang w:val="en-GB" w:eastAsia="en-GB"/>
              </w:rPr>
              <w:t>ICF</w:t>
            </w:r>
            <w:ins w:id="247" w:author="CMS-USER" w:date="2014-06-30T17:07:00Z">
              <w:r w:rsidR="00F466E0">
                <w:rPr>
                  <w:rFonts w:ascii="Calibri" w:eastAsia="Calibri" w:hAnsi="Calibri" w:cs="Arial"/>
                  <w:szCs w:val="20"/>
                  <w:lang w:val="en-GB" w:eastAsia="en-GB"/>
                </w:rPr>
                <w:t>, EU and Bern Conventions</w:t>
              </w:r>
            </w:ins>
            <w:ins w:id="248" w:author="CMS-USER" w:date="2014-06-30T17:43:00Z">
              <w:r w:rsidR="0052585E">
                <w:rPr>
                  <w:rFonts w:ascii="Calibri" w:eastAsia="Calibri" w:hAnsi="Calibri" w:cs="Arial"/>
                  <w:szCs w:val="20"/>
                  <w:lang w:val="en-GB" w:eastAsia="en-GB"/>
                </w:rPr>
                <w:t xml:space="preserve">, </w:t>
              </w:r>
              <w:r w:rsidR="0052585E" w:rsidRPr="00713E80">
                <w:rPr>
                  <w:rFonts w:ascii="Calibri" w:eastAsia="Calibri" w:hAnsi="Calibri" w:cs="Arial"/>
                  <w:szCs w:val="20"/>
                  <w:lang w:val="en-GB" w:eastAsia="en-GB"/>
                </w:rPr>
                <w:t xml:space="preserve">BLI, </w:t>
              </w:r>
            </w:ins>
          </w:p>
          <w:p w:rsidR="00713E80" w:rsidRPr="00713E80" w:rsidRDefault="0052585E" w:rsidP="0052585E">
            <w:pPr>
              <w:widowControl/>
              <w:autoSpaceDE/>
              <w:autoSpaceDN/>
              <w:adjustRightInd/>
              <w:rPr>
                <w:rFonts w:ascii="Calibri" w:eastAsia="Calibri" w:hAnsi="Calibri" w:cs="Arial"/>
                <w:szCs w:val="20"/>
                <w:lang w:val="en-GB" w:eastAsia="en-GB"/>
              </w:rPr>
            </w:pPr>
            <w:ins w:id="249" w:author="CMS-USER" w:date="2014-06-30T17:43:00Z">
              <w:r w:rsidRPr="00713E80">
                <w:rPr>
                  <w:rFonts w:ascii="Calibri" w:eastAsia="Calibri" w:hAnsi="Calibri" w:cs="Arial"/>
                  <w:szCs w:val="20"/>
                  <w:lang w:val="en-GB" w:eastAsia="en-GB"/>
                </w:rPr>
                <w:t>EAAFP Secretariat, bilateral migratory bird agreements</w:t>
              </w:r>
            </w:ins>
          </w:p>
        </w:tc>
        <w:tc>
          <w:tcPr>
            <w:tcW w:w="1276" w:type="dxa"/>
            <w:gridSpan w:val="3"/>
            <w:tcBorders>
              <w:bottom w:val="single" w:sz="4" w:space="0" w:color="auto"/>
            </w:tcBorders>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854" w:type="dxa"/>
            <w:gridSpan w:val="2"/>
            <w:tcBorders>
              <w:bottom w:val="single" w:sz="4" w:space="0" w:color="auto"/>
            </w:tcBorders>
            <w:vAlign w:val="center"/>
          </w:tcPr>
          <w:p w:rsidR="00713E80" w:rsidRPr="00713E80" w:rsidRDefault="00357061" w:rsidP="00713E80">
            <w:pPr>
              <w:widowControl/>
              <w:autoSpaceDE/>
              <w:autoSpaceDN/>
              <w:adjustRightInd/>
              <w:rPr>
                <w:rFonts w:ascii="Calibri" w:eastAsia="Calibri" w:hAnsi="Calibri" w:cs="Arial"/>
                <w:szCs w:val="20"/>
                <w:lang w:val="en-GB" w:eastAsia="en-GB"/>
              </w:rPr>
            </w:pPr>
            <w:ins w:id="250" w:author="CMS-USER" w:date="2014-06-30T14:21:00Z">
              <w:r>
                <w:rPr>
                  <w:rFonts w:ascii="Calibri" w:eastAsia="Calibri" w:hAnsi="Calibri" w:cs="Arial"/>
                  <w:szCs w:val="20"/>
                  <w:lang w:val="en-GB" w:eastAsia="en-GB"/>
                </w:rPr>
                <w:t>E</w:t>
              </w:r>
            </w:ins>
          </w:p>
        </w:tc>
        <w:tc>
          <w:tcPr>
            <w:tcW w:w="1289" w:type="dxa"/>
            <w:gridSpan w:val="6"/>
            <w:tcBorders>
              <w:bottom w:val="single" w:sz="4" w:space="0" w:color="auto"/>
            </w:tcBorders>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AEWA, AEMLAP, Raptors,</w:t>
            </w:r>
          </w:p>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High Andean Flamingos, Ruddy-headed Goose, Grasslands, Siberian Crane, Great Bustard, Aquatic Warbler and Slender-billed Curlew MOUs</w:t>
            </w:r>
          </w:p>
        </w:tc>
      </w:tr>
      <w:tr w:rsidR="00713E80" w:rsidRPr="00713E80" w:rsidTr="009B74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52" w:type="dxa"/>
          <w:trHeight w:val="1776"/>
        </w:trPr>
        <w:tc>
          <w:tcPr>
            <w:tcW w:w="560" w:type="dxa"/>
            <w:tcBorders>
              <w:top w:val="single" w:sz="4" w:space="0" w:color="auto"/>
              <w:left w:val="single" w:sz="4" w:space="0" w:color="auto"/>
              <w:bottom w:val="single" w:sz="4" w:space="0" w:color="auto"/>
              <w:right w:val="single" w:sz="4" w:space="0" w:color="auto"/>
            </w:tcBorders>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10</w:t>
            </w:r>
          </w:p>
        </w:tc>
        <w:tc>
          <w:tcPr>
            <w:tcW w:w="3522" w:type="dxa"/>
            <w:tcBorders>
              <w:top w:val="single" w:sz="4" w:space="0" w:color="auto"/>
              <w:left w:val="single" w:sz="4" w:space="0" w:color="auto"/>
              <w:bottom w:val="single" w:sz="4" w:space="0" w:color="auto"/>
              <w:right w:val="single" w:sz="4" w:space="0" w:color="auto"/>
            </w:tcBorders>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xml:space="preserve">Promote the development, adoption and implementation of species action plans for </w:t>
            </w:r>
            <w:commentRangeStart w:id="251"/>
            <w:r w:rsidRPr="00713E80">
              <w:rPr>
                <w:rFonts w:ascii="Calibri" w:eastAsia="Calibri" w:hAnsi="Calibri" w:cs="Arial"/>
                <w:b/>
                <w:szCs w:val="20"/>
                <w:lang w:val="en-GB" w:eastAsia="en-GB"/>
              </w:rPr>
              <w:t xml:space="preserve">priority species </w:t>
            </w:r>
            <w:commentRangeEnd w:id="251"/>
            <w:r w:rsidR="005C432C">
              <w:rPr>
                <w:rStyle w:val="CommentReference"/>
              </w:rPr>
              <w:commentReference w:id="251"/>
            </w:r>
            <w:del w:id="252" w:author="Mundkur, Taej" w:date="2014-07-01T14:45:00Z">
              <w:r w:rsidRPr="00713E80" w:rsidDel="00131197">
                <w:rPr>
                  <w:rFonts w:ascii="Calibri" w:eastAsia="Calibri" w:hAnsi="Calibri" w:cs="Arial"/>
                  <w:szCs w:val="20"/>
                  <w:lang w:val="en-GB" w:eastAsia="en-GB"/>
                </w:rPr>
                <w:delText>including</w:delText>
              </w:r>
            </w:del>
            <w:ins w:id="253" w:author="Mundkur, Taej" w:date="2014-07-01T14:43:00Z">
              <w:r w:rsidR="00131197">
                <w:rPr>
                  <w:rFonts w:ascii="Calibri" w:eastAsia="Calibri" w:hAnsi="Calibri" w:cs="Arial"/>
                  <w:szCs w:val="20"/>
                  <w:lang w:val="en-GB" w:eastAsia="en-GB"/>
                </w:rPr>
                <w:t xml:space="preserve"> in line with CMS </w:t>
              </w:r>
            </w:ins>
            <w:ins w:id="254" w:author="Mundkur, Taej" w:date="2014-07-01T14:44:00Z">
              <w:r w:rsidR="00131197">
                <w:rPr>
                  <w:rFonts w:ascii="Calibri" w:eastAsia="Calibri" w:hAnsi="Calibri" w:cs="Arial"/>
                  <w:szCs w:val="20"/>
                  <w:lang w:val="en-GB" w:eastAsia="en-GB"/>
                </w:rPr>
                <w:t xml:space="preserve">priorities for </w:t>
              </w:r>
            </w:ins>
            <w:ins w:id="255" w:author="Mundkur, Taej" w:date="2014-07-01T14:43:00Z">
              <w:r w:rsidR="00131197">
                <w:rPr>
                  <w:rFonts w:ascii="Calibri" w:eastAsia="Calibri" w:hAnsi="Calibri" w:cs="Arial"/>
                  <w:szCs w:val="20"/>
                  <w:lang w:val="en-GB" w:eastAsia="en-GB"/>
                </w:rPr>
                <w:t xml:space="preserve">concerted </w:t>
              </w:r>
            </w:ins>
            <w:ins w:id="256" w:author="Mundkur, Taej" w:date="2014-07-01T14:44:00Z">
              <w:r w:rsidR="00131197">
                <w:rPr>
                  <w:rFonts w:ascii="Calibri" w:eastAsia="Calibri" w:hAnsi="Calibri" w:cs="Arial"/>
                  <w:szCs w:val="20"/>
                  <w:lang w:val="en-GB" w:eastAsia="en-GB"/>
                </w:rPr>
                <w:t xml:space="preserve">and cooperative </w:t>
              </w:r>
            </w:ins>
            <w:ins w:id="257" w:author="Mundkur, Taej" w:date="2014-07-01T14:43:00Z">
              <w:r w:rsidR="00131197">
                <w:rPr>
                  <w:rFonts w:ascii="Calibri" w:eastAsia="Calibri" w:hAnsi="Calibri" w:cs="Arial"/>
                  <w:szCs w:val="20"/>
                  <w:lang w:val="en-GB" w:eastAsia="en-GB"/>
                </w:rPr>
                <w:t>action</w:t>
              </w:r>
            </w:ins>
            <w:ins w:id="258" w:author="Mundkur, Taej" w:date="2014-07-01T14:45:00Z">
              <w:r w:rsidR="00131197">
                <w:rPr>
                  <w:rFonts w:ascii="Calibri" w:eastAsia="Calibri" w:hAnsi="Calibri" w:cs="Arial"/>
                  <w:szCs w:val="20"/>
                  <w:lang w:val="en-GB" w:eastAsia="en-GB"/>
                </w:rPr>
                <w:t>,</w:t>
              </w:r>
            </w:ins>
            <w:ins w:id="259" w:author="Mundkur, Taej" w:date="2014-07-01T14:43:00Z">
              <w:r w:rsidR="00131197">
                <w:rPr>
                  <w:rFonts w:ascii="Calibri" w:eastAsia="Calibri" w:hAnsi="Calibri" w:cs="Arial"/>
                  <w:szCs w:val="20"/>
                  <w:lang w:val="en-GB" w:eastAsia="en-GB"/>
                </w:rPr>
                <w:t xml:space="preserve"> </w:t>
              </w:r>
            </w:ins>
            <w:ins w:id="260" w:author="Mundkur, Taej" w:date="2014-07-01T14:45:00Z">
              <w:r w:rsidR="00131197" w:rsidRPr="00713E80">
                <w:rPr>
                  <w:rFonts w:ascii="Calibri" w:eastAsia="Calibri" w:hAnsi="Calibri" w:cs="Arial"/>
                  <w:szCs w:val="20"/>
                  <w:lang w:val="en-GB" w:eastAsia="en-GB"/>
                </w:rPr>
                <w:t>including</w:t>
              </w:r>
            </w:ins>
            <w:r w:rsidRPr="00713E80">
              <w:rPr>
                <w:rFonts w:ascii="Calibri" w:eastAsia="Calibri" w:hAnsi="Calibri" w:cs="Arial"/>
                <w:b/>
                <w:szCs w:val="20"/>
                <w:lang w:val="en-GB" w:eastAsia="en-GB"/>
              </w:rPr>
              <w:t xml:space="preserve">: </w:t>
            </w:r>
            <w:r w:rsidRPr="00713E80">
              <w:rPr>
                <w:rFonts w:ascii="Calibri" w:eastAsia="Calibri" w:hAnsi="Calibri" w:cs="Arial"/>
                <w:szCs w:val="20"/>
                <w:lang w:val="en-GB" w:eastAsia="en-GB"/>
              </w:rPr>
              <w:br/>
              <w:t>a) Yellow-breasted Bunting in Asia</w:t>
            </w:r>
          </w:p>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xml:space="preserve">b) Baer’s </w:t>
            </w:r>
            <w:proofErr w:type="spellStart"/>
            <w:r w:rsidRPr="00713E80">
              <w:rPr>
                <w:rFonts w:ascii="Calibri" w:eastAsia="Calibri" w:hAnsi="Calibri" w:cs="Arial"/>
                <w:szCs w:val="20"/>
                <w:lang w:val="en-GB" w:eastAsia="en-GB"/>
              </w:rPr>
              <w:t>Pochard</w:t>
            </w:r>
            <w:proofErr w:type="spellEnd"/>
            <w:r w:rsidRPr="00713E80">
              <w:rPr>
                <w:rFonts w:ascii="Calibri" w:eastAsia="Calibri" w:hAnsi="Calibri" w:cs="Arial"/>
                <w:szCs w:val="20"/>
                <w:lang w:val="en-GB" w:eastAsia="en-GB"/>
              </w:rPr>
              <w:t xml:space="preserve"> in Asia, with EAAFP </w:t>
            </w:r>
          </w:p>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c) Far-eastern Curlew in EAAF</w:t>
            </w:r>
          </w:p>
          <w:p w:rsidR="00713E80" w:rsidRPr="00713E80" w:rsidDel="00F040DA"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d) all African-Eurasian Vultures (except Palm Nut Vulture) via Raptors MOU</w:t>
            </w:r>
          </w:p>
        </w:tc>
        <w:tc>
          <w:tcPr>
            <w:tcW w:w="3106" w:type="dxa"/>
            <w:gridSpan w:val="2"/>
            <w:tcBorders>
              <w:top w:val="single" w:sz="4" w:space="0" w:color="auto"/>
              <w:left w:val="single" w:sz="4" w:space="0" w:color="auto"/>
              <w:bottom w:val="single" w:sz="4" w:space="0" w:color="auto"/>
              <w:right w:val="single" w:sz="4" w:space="0" w:color="auto"/>
            </w:tcBorders>
          </w:tcPr>
          <w:p w:rsidR="00713E80" w:rsidRPr="00713E80" w:rsidRDefault="00713E80" w:rsidP="00605E4B">
            <w:pPr>
              <w:widowControl/>
              <w:numPr>
                <w:ilvl w:val="0"/>
                <w:numId w:val="9"/>
              </w:numPr>
              <w:autoSpaceDE/>
              <w:autoSpaceDN/>
              <w:adjustRightInd/>
              <w:spacing w:before="100" w:beforeAutospacing="1" w:after="200" w:afterAutospacing="1" w:line="276" w:lineRule="auto"/>
              <w:ind w:left="38" w:hanging="142"/>
              <w:contextualSpacing/>
              <w:rPr>
                <w:rFonts w:ascii="Calibri" w:eastAsia="Calibri" w:hAnsi="Calibri" w:cs="Arial"/>
                <w:bCs/>
                <w:szCs w:val="20"/>
                <w:lang w:val="en-GB" w:eastAsia="en-GB"/>
              </w:rPr>
            </w:pPr>
            <w:r w:rsidRPr="00713E80">
              <w:rPr>
                <w:rFonts w:ascii="Calibri" w:eastAsia="Calibri" w:hAnsi="Calibri" w:cs="Arial"/>
                <w:bCs/>
                <w:szCs w:val="20"/>
                <w:lang w:val="en-GB" w:eastAsia="en-GB"/>
              </w:rPr>
              <w:t>Action plans adopted at COP12</w:t>
            </w:r>
          </w:p>
          <w:p w:rsidR="00713E80" w:rsidRPr="00713E80" w:rsidRDefault="00713E80" w:rsidP="00713E80">
            <w:pPr>
              <w:widowControl/>
              <w:autoSpaceDE/>
              <w:autoSpaceDN/>
              <w:adjustRightInd/>
              <w:spacing w:before="100" w:beforeAutospacing="1" w:afterAutospacing="1"/>
              <w:ind w:left="38"/>
              <w:contextualSpacing/>
              <w:rPr>
                <w:rFonts w:ascii="Calibri" w:eastAsia="Calibri" w:hAnsi="Calibri" w:cs="Arial"/>
                <w:bCs/>
                <w:szCs w:val="20"/>
                <w:lang w:val="en-GB" w:eastAsia="en-GB"/>
              </w:rPr>
            </w:pPr>
          </w:p>
        </w:tc>
        <w:tc>
          <w:tcPr>
            <w:tcW w:w="978" w:type="dxa"/>
            <w:gridSpan w:val="3"/>
            <w:tcBorders>
              <w:top w:val="single" w:sz="4" w:space="0" w:color="auto"/>
              <w:left w:val="single" w:sz="4" w:space="0" w:color="auto"/>
              <w:bottom w:val="single" w:sz="4" w:space="0" w:color="auto"/>
              <w:right w:val="single" w:sz="4" w:space="0" w:color="auto"/>
            </w:tcBorders>
          </w:tcPr>
          <w:p w:rsidR="00713E80" w:rsidRDefault="00713E80" w:rsidP="00713E80">
            <w:pPr>
              <w:widowControl/>
              <w:autoSpaceDE/>
              <w:autoSpaceDN/>
              <w:adjustRightInd/>
              <w:rPr>
                <w:ins w:id="261" w:author="CMS-USER" w:date="2014-06-30T14:28:00Z"/>
                <w:rFonts w:ascii="Calibri" w:eastAsia="Calibri" w:hAnsi="Calibri" w:cs="Arial"/>
                <w:szCs w:val="20"/>
                <w:lang w:val="en-GB" w:eastAsia="en-GB"/>
              </w:rPr>
            </w:pPr>
            <w:del w:id="262" w:author="CMS-USER" w:date="2014-06-30T14:28:00Z">
              <w:r w:rsidRPr="00713E80" w:rsidDel="005C432C">
                <w:rPr>
                  <w:rFonts w:ascii="Calibri" w:eastAsia="Calibri" w:hAnsi="Calibri" w:cs="Arial"/>
                  <w:szCs w:val="20"/>
                  <w:lang w:val="en-GB" w:eastAsia="en-GB"/>
                </w:rPr>
                <w:delText>2017</w:delText>
              </w:r>
            </w:del>
          </w:p>
          <w:p w:rsidR="005C432C" w:rsidRDefault="005C432C" w:rsidP="00713E80">
            <w:pPr>
              <w:widowControl/>
              <w:autoSpaceDE/>
              <w:autoSpaceDN/>
              <w:adjustRightInd/>
              <w:rPr>
                <w:ins w:id="263" w:author="CMS-USER" w:date="2014-06-30T14:28:00Z"/>
                <w:rFonts w:ascii="Calibri" w:eastAsia="Calibri" w:hAnsi="Calibri" w:cs="Arial"/>
                <w:szCs w:val="20"/>
                <w:lang w:val="en-GB" w:eastAsia="en-GB"/>
              </w:rPr>
            </w:pPr>
          </w:p>
          <w:p w:rsidR="005C432C" w:rsidRDefault="005C432C" w:rsidP="00713E80">
            <w:pPr>
              <w:widowControl/>
              <w:autoSpaceDE/>
              <w:autoSpaceDN/>
              <w:adjustRightInd/>
              <w:rPr>
                <w:ins w:id="264" w:author="CMS-USER" w:date="2014-06-30T14:28:00Z"/>
                <w:rFonts w:ascii="Calibri" w:eastAsia="Calibri" w:hAnsi="Calibri" w:cs="Arial"/>
                <w:szCs w:val="20"/>
                <w:lang w:val="en-GB" w:eastAsia="en-GB"/>
              </w:rPr>
            </w:pPr>
          </w:p>
          <w:p w:rsidR="005C432C" w:rsidRPr="00713E80" w:rsidRDefault="005C432C" w:rsidP="00713E80">
            <w:pPr>
              <w:widowControl/>
              <w:autoSpaceDE/>
              <w:autoSpaceDN/>
              <w:adjustRightInd/>
              <w:rPr>
                <w:rFonts w:ascii="Calibri" w:eastAsia="Calibri" w:hAnsi="Calibri" w:cs="Arial"/>
                <w:szCs w:val="20"/>
                <w:lang w:val="en-GB" w:eastAsia="en-GB"/>
              </w:rPr>
            </w:pPr>
            <w:ins w:id="265" w:author="CMS-USER" w:date="2014-06-30T14:28:00Z">
              <w:r>
                <w:rPr>
                  <w:rFonts w:ascii="Calibri" w:eastAsia="Calibri" w:hAnsi="Calibri" w:cs="Arial"/>
                  <w:szCs w:val="20"/>
                  <w:lang w:val="en-GB" w:eastAsia="en-GB"/>
                </w:rPr>
                <w:t>S</w:t>
              </w:r>
            </w:ins>
          </w:p>
        </w:tc>
        <w:tc>
          <w:tcPr>
            <w:tcW w:w="533" w:type="dxa"/>
            <w:tcBorders>
              <w:top w:val="single" w:sz="4" w:space="0" w:color="auto"/>
              <w:left w:val="single" w:sz="4" w:space="0" w:color="auto"/>
              <w:bottom w:val="single" w:sz="4" w:space="0" w:color="auto"/>
              <w:right w:val="single" w:sz="4" w:space="0" w:color="auto"/>
            </w:tcBorders>
          </w:tcPr>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szCs w:val="20"/>
                <w:lang w:val="en-GB" w:eastAsia="en-GB"/>
              </w:rPr>
              <w:t>XX</w:t>
            </w:r>
          </w:p>
        </w:tc>
        <w:tc>
          <w:tcPr>
            <w:tcW w:w="620" w:type="dxa"/>
            <w:tcBorders>
              <w:top w:val="single" w:sz="4" w:space="0" w:color="auto"/>
              <w:left w:val="single" w:sz="4" w:space="0" w:color="auto"/>
              <w:bottom w:val="single" w:sz="4" w:space="0" w:color="auto"/>
              <w:right w:val="single" w:sz="4" w:space="0" w:color="auto"/>
            </w:tcBorders>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p w:rsidR="00713E80" w:rsidRPr="00713E80" w:rsidRDefault="00713E80" w:rsidP="00713E80">
            <w:pPr>
              <w:widowControl/>
              <w:autoSpaceDE/>
              <w:autoSpaceDN/>
              <w:adjustRightInd/>
              <w:rPr>
                <w:rFonts w:ascii="Calibri" w:eastAsia="Calibri" w:hAnsi="Calibri" w:cs="Arial"/>
                <w:szCs w:val="20"/>
                <w:lang w:val="en-GB" w:eastAsia="en-GB"/>
              </w:rPr>
            </w:pPr>
          </w:p>
          <w:p w:rsidR="00713E80" w:rsidRPr="00713E80" w:rsidRDefault="00713E80" w:rsidP="00713E80">
            <w:pPr>
              <w:widowControl/>
              <w:autoSpaceDE/>
              <w:autoSpaceDN/>
              <w:adjustRightInd/>
              <w:rPr>
                <w:rFonts w:ascii="Calibri" w:eastAsia="Calibri" w:hAnsi="Calibri" w:cs="Arial"/>
                <w:szCs w:val="20"/>
                <w:lang w:val="en-GB" w:eastAsia="en-GB"/>
              </w:rPr>
            </w:pPr>
          </w:p>
          <w:p w:rsidR="00713E80" w:rsidRPr="00713E80" w:rsidRDefault="00713E80" w:rsidP="00713E80">
            <w:pPr>
              <w:widowControl/>
              <w:autoSpaceDE/>
              <w:autoSpaceDN/>
              <w:adjustRightInd/>
              <w:rPr>
                <w:rFonts w:ascii="Calibri" w:eastAsia="Calibri" w:hAnsi="Calibri" w:cs="Arial"/>
                <w:color w:val="000000"/>
                <w:szCs w:val="20"/>
                <w:lang w:val="en-GB" w:eastAsia="en-GB"/>
              </w:rPr>
            </w:pPr>
          </w:p>
        </w:tc>
        <w:tc>
          <w:tcPr>
            <w:tcW w:w="689" w:type="dxa"/>
            <w:gridSpan w:val="3"/>
            <w:tcBorders>
              <w:top w:val="single" w:sz="4" w:space="0" w:color="auto"/>
              <w:left w:val="single" w:sz="4" w:space="0" w:color="auto"/>
              <w:bottom w:val="single" w:sz="4" w:space="0" w:color="auto"/>
              <w:right w:val="single" w:sz="4" w:space="0" w:color="auto"/>
            </w:tcBorders>
          </w:tcPr>
          <w:p w:rsidR="00713E80" w:rsidRPr="00713E80" w:rsidRDefault="00713E80" w:rsidP="00713E80">
            <w:pPr>
              <w:widowControl/>
              <w:autoSpaceDE/>
              <w:autoSpaceDN/>
              <w:adjustRightInd/>
              <w:rPr>
                <w:rFonts w:ascii="Calibri" w:eastAsia="Calibri" w:hAnsi="Calibri" w:cs="Arial"/>
                <w:szCs w:val="20"/>
                <w:lang w:val="en-GB" w:eastAsia="en-GB"/>
              </w:rPr>
            </w:pPr>
          </w:p>
          <w:p w:rsidR="00713E80" w:rsidRPr="00713E80" w:rsidRDefault="00713E80" w:rsidP="00713E80">
            <w:pPr>
              <w:widowControl/>
              <w:autoSpaceDE/>
              <w:autoSpaceDN/>
              <w:adjustRightInd/>
              <w:rPr>
                <w:rFonts w:ascii="Calibri" w:eastAsia="Calibri" w:hAnsi="Calibri" w:cs="Arial"/>
                <w:szCs w:val="20"/>
                <w:lang w:val="en-GB" w:eastAsia="en-GB"/>
              </w:rPr>
            </w:pPr>
          </w:p>
          <w:p w:rsidR="00713E80" w:rsidRPr="00713E80" w:rsidRDefault="00713E80" w:rsidP="00713E80">
            <w:pPr>
              <w:widowControl/>
              <w:autoSpaceDE/>
              <w:autoSpaceDN/>
              <w:adjustRightInd/>
              <w:rPr>
                <w:rFonts w:ascii="Calibri" w:eastAsia="Calibri" w:hAnsi="Calibri" w:cs="Arial"/>
                <w:szCs w:val="20"/>
                <w:lang w:val="en-GB" w:eastAsia="en-GB"/>
              </w:rPr>
            </w:pPr>
          </w:p>
          <w:p w:rsidR="00713E80" w:rsidRPr="00713E80" w:rsidRDefault="00713E80" w:rsidP="00713E80">
            <w:pPr>
              <w:widowControl/>
              <w:autoSpaceDE/>
              <w:autoSpaceDN/>
              <w:adjustRightInd/>
              <w:rPr>
                <w:rFonts w:ascii="Calibri" w:eastAsia="Calibri" w:hAnsi="Calibri" w:cs="Arial"/>
                <w:szCs w:val="20"/>
                <w:lang w:val="en-GB" w:eastAsia="en-GB"/>
              </w:rPr>
            </w:pPr>
          </w:p>
          <w:p w:rsidR="00713E80" w:rsidRPr="00713E80" w:rsidRDefault="00713E80" w:rsidP="00713E80">
            <w:pPr>
              <w:widowControl/>
              <w:autoSpaceDE/>
              <w:autoSpaceDN/>
              <w:adjustRightInd/>
              <w:rPr>
                <w:rFonts w:ascii="Calibri" w:eastAsia="Calibri" w:hAnsi="Calibri" w:cs="Arial"/>
                <w:szCs w:val="20"/>
                <w:lang w:val="en-GB" w:eastAsia="en-GB"/>
              </w:rPr>
            </w:pPr>
          </w:p>
          <w:p w:rsidR="00713E80" w:rsidRPr="00713E80" w:rsidRDefault="00713E80" w:rsidP="00713E80">
            <w:pPr>
              <w:widowControl/>
              <w:autoSpaceDE/>
              <w:autoSpaceDN/>
              <w:adjustRightInd/>
              <w:rPr>
                <w:rFonts w:ascii="Calibri" w:eastAsia="Calibri" w:hAnsi="Calibri" w:cs="Arial"/>
                <w:szCs w:val="20"/>
                <w:lang w:val="en-GB" w:eastAsia="en-GB"/>
              </w:rPr>
            </w:pPr>
          </w:p>
          <w:p w:rsidR="00713E80" w:rsidRPr="00713E80" w:rsidRDefault="00713E80" w:rsidP="00713E80">
            <w:pPr>
              <w:widowControl/>
              <w:autoSpaceDE/>
              <w:autoSpaceDN/>
              <w:adjustRightInd/>
              <w:rPr>
                <w:rFonts w:ascii="Calibri" w:eastAsia="Calibri" w:hAnsi="Calibri" w:cs="Arial"/>
                <w:szCs w:val="20"/>
                <w:lang w:val="en-GB" w:eastAsia="en-GB"/>
              </w:rPr>
            </w:pPr>
          </w:p>
        </w:tc>
        <w:tc>
          <w:tcPr>
            <w:tcW w:w="1868" w:type="dxa"/>
            <w:gridSpan w:val="2"/>
            <w:tcBorders>
              <w:top w:val="single" w:sz="4" w:space="0" w:color="auto"/>
              <w:left w:val="single" w:sz="4" w:space="0" w:color="auto"/>
              <w:bottom w:val="single" w:sz="4" w:space="0" w:color="auto"/>
              <w:right w:val="single" w:sz="4" w:space="0" w:color="auto"/>
            </w:tcBorders>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i/>
                <w:szCs w:val="20"/>
                <w:lang w:val="en-GB" w:eastAsia="en-GB"/>
              </w:rPr>
              <w:t>Inter alia</w:t>
            </w:r>
            <w:r w:rsidRPr="00713E80">
              <w:rPr>
                <w:rFonts w:ascii="Calibri" w:eastAsia="Calibri" w:hAnsi="Calibri" w:cs="Arial"/>
                <w:szCs w:val="20"/>
                <w:lang w:val="en-GB" w:eastAsia="en-GB"/>
              </w:rPr>
              <w:t xml:space="preserve"> BLI,</w:t>
            </w:r>
          </w:p>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EAAFP, WWT, IUCN SSC, EAAFP, WHSRN</w:t>
            </w:r>
            <w:ins w:id="266" w:author="Mundkur, Taej" w:date="2014-07-01T14:46:00Z">
              <w:r w:rsidR="00131197">
                <w:rPr>
                  <w:rFonts w:ascii="Calibri" w:eastAsia="Calibri" w:hAnsi="Calibri" w:cs="Arial"/>
                  <w:szCs w:val="20"/>
                  <w:lang w:val="en-GB" w:eastAsia="en-GB"/>
                </w:rPr>
                <w:t xml:space="preserve">, </w:t>
              </w:r>
              <w:r w:rsidR="00131197" w:rsidRPr="00713E80">
                <w:rPr>
                  <w:rFonts w:ascii="Calibri" w:eastAsia="Calibri" w:hAnsi="Calibri" w:cs="Arial"/>
                  <w:szCs w:val="20"/>
                  <w:lang w:val="en-GB" w:eastAsia="en-GB"/>
                </w:rPr>
                <w:t>IUCN SSC</w:t>
              </w:r>
              <w:r w:rsidR="00131197">
                <w:rPr>
                  <w:rFonts w:ascii="Calibri" w:eastAsia="Calibri" w:hAnsi="Calibri" w:cs="Arial"/>
                  <w:szCs w:val="20"/>
                  <w:lang w:val="en-GB" w:eastAsia="en-GB"/>
                </w:rPr>
                <w:t xml:space="preserve"> Specialist Groups</w:t>
              </w:r>
              <w:r w:rsidR="00131197" w:rsidRPr="00713E80">
                <w:rPr>
                  <w:rFonts w:ascii="Calibri" w:eastAsia="Calibri" w:hAnsi="Calibri" w:cs="Arial"/>
                  <w:szCs w:val="20"/>
                  <w:lang w:val="en-GB" w:eastAsia="en-GB"/>
                </w:rPr>
                <w:t>,</w:t>
              </w:r>
            </w:ins>
            <w:ins w:id="267" w:author="Mundkur, Taej" w:date="2014-07-02T01:47:00Z">
              <w:r w:rsidR="00047B39">
                <w:rPr>
                  <w:rFonts w:ascii="Calibri" w:eastAsia="Calibri" w:hAnsi="Calibri" w:cs="Arial"/>
                  <w:szCs w:val="20"/>
                  <w:lang w:val="en-GB" w:eastAsia="en-GB"/>
                </w:rPr>
                <w:t xml:space="preserve"> </w:t>
              </w:r>
            </w:ins>
            <w:ins w:id="268" w:author="Mundkur, Taej" w:date="2014-07-01T14:46:00Z">
              <w:r w:rsidR="00131197">
                <w:rPr>
                  <w:rFonts w:ascii="Calibri" w:eastAsia="Calibri" w:hAnsi="Calibri" w:cs="Arial"/>
                  <w:szCs w:val="20"/>
                  <w:lang w:val="en-GB" w:eastAsia="en-GB"/>
                </w:rPr>
                <w:t>WI/</w:t>
              </w:r>
              <w:r w:rsidR="00131197" w:rsidRPr="00713E80">
                <w:rPr>
                  <w:rFonts w:ascii="Calibri" w:eastAsia="Calibri" w:hAnsi="Calibri" w:cs="Arial"/>
                  <w:szCs w:val="20"/>
                  <w:lang w:val="en-GB" w:eastAsia="en-GB"/>
                </w:rPr>
                <w:t xml:space="preserve"> </w:t>
              </w:r>
              <w:r w:rsidR="00131197">
                <w:rPr>
                  <w:rFonts w:ascii="Calibri" w:eastAsia="Calibri" w:hAnsi="Calibri" w:cs="Arial"/>
                  <w:szCs w:val="20"/>
                  <w:lang w:val="en-GB" w:eastAsia="en-GB"/>
                </w:rPr>
                <w:t xml:space="preserve">IUCN SSC Specialist Groups, </w:t>
              </w:r>
            </w:ins>
            <w:r w:rsidRPr="00713E80">
              <w:rPr>
                <w:rFonts w:ascii="Calibri" w:eastAsia="Calibri" w:hAnsi="Calibri" w:cs="Arial"/>
                <w:szCs w:val="20"/>
                <w:lang w:val="en-GB" w:eastAsia="en-GB"/>
              </w:rPr>
              <w:t xml:space="preserve"> </w:t>
            </w:r>
          </w:p>
        </w:tc>
        <w:tc>
          <w:tcPr>
            <w:tcW w:w="1276" w:type="dxa"/>
            <w:gridSpan w:val="3"/>
            <w:tcBorders>
              <w:top w:val="single" w:sz="4" w:space="0" w:color="auto"/>
              <w:left w:val="single" w:sz="4" w:space="0" w:color="auto"/>
              <w:bottom w:val="single" w:sz="4" w:space="0" w:color="auto"/>
              <w:right w:val="single" w:sz="4" w:space="0" w:color="auto"/>
            </w:tcBorders>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854" w:type="dxa"/>
            <w:gridSpan w:val="2"/>
            <w:tcBorders>
              <w:top w:val="single" w:sz="4" w:space="0" w:color="auto"/>
              <w:left w:val="single" w:sz="4" w:space="0" w:color="auto"/>
              <w:bottom w:val="single" w:sz="4" w:space="0" w:color="auto"/>
              <w:right w:val="single" w:sz="4" w:space="0" w:color="auto"/>
            </w:tcBorders>
          </w:tcPr>
          <w:p w:rsidR="00713E80" w:rsidRDefault="00713E80" w:rsidP="00713E80">
            <w:pPr>
              <w:widowControl/>
              <w:autoSpaceDE/>
              <w:autoSpaceDN/>
              <w:adjustRightInd/>
              <w:rPr>
                <w:ins w:id="269" w:author="CMS-USER" w:date="2014-06-30T14:27:00Z"/>
                <w:rFonts w:ascii="Calibri" w:eastAsia="Calibri" w:hAnsi="Calibri" w:cs="Arial"/>
                <w:szCs w:val="20"/>
                <w:lang w:val="en-GB" w:eastAsia="en-GB"/>
              </w:rPr>
            </w:pPr>
          </w:p>
          <w:p w:rsidR="005C432C" w:rsidRDefault="005C432C" w:rsidP="00713E80">
            <w:pPr>
              <w:widowControl/>
              <w:autoSpaceDE/>
              <w:autoSpaceDN/>
              <w:adjustRightInd/>
              <w:rPr>
                <w:ins w:id="270" w:author="CMS-USER" w:date="2014-06-30T14:27:00Z"/>
                <w:rFonts w:ascii="Calibri" w:eastAsia="Calibri" w:hAnsi="Calibri" w:cs="Arial"/>
                <w:szCs w:val="20"/>
                <w:lang w:val="en-GB" w:eastAsia="en-GB"/>
              </w:rPr>
            </w:pPr>
          </w:p>
          <w:p w:rsidR="005C432C" w:rsidRDefault="005C432C" w:rsidP="00713E80">
            <w:pPr>
              <w:widowControl/>
              <w:autoSpaceDE/>
              <w:autoSpaceDN/>
              <w:adjustRightInd/>
              <w:rPr>
                <w:ins w:id="271" w:author="CMS-USER" w:date="2014-06-30T14:27:00Z"/>
                <w:rFonts w:ascii="Calibri" w:eastAsia="Calibri" w:hAnsi="Calibri" w:cs="Arial"/>
                <w:szCs w:val="20"/>
                <w:lang w:val="en-GB" w:eastAsia="en-GB"/>
              </w:rPr>
            </w:pPr>
          </w:p>
          <w:p w:rsidR="005C432C" w:rsidRPr="00713E80" w:rsidRDefault="005C432C" w:rsidP="00713E80">
            <w:pPr>
              <w:widowControl/>
              <w:autoSpaceDE/>
              <w:autoSpaceDN/>
              <w:adjustRightInd/>
              <w:rPr>
                <w:rFonts w:ascii="Calibri" w:eastAsia="Calibri" w:hAnsi="Calibri" w:cs="Arial"/>
                <w:szCs w:val="20"/>
                <w:lang w:val="en-GB" w:eastAsia="en-GB"/>
              </w:rPr>
            </w:pPr>
            <w:ins w:id="272" w:author="CMS-USER" w:date="2014-06-30T14:27:00Z">
              <w:r>
                <w:rPr>
                  <w:rFonts w:ascii="Calibri" w:eastAsia="Calibri" w:hAnsi="Calibri" w:cs="Arial"/>
                  <w:szCs w:val="20"/>
                  <w:lang w:val="en-GB" w:eastAsia="en-GB"/>
                </w:rPr>
                <w:t>E</w:t>
              </w:r>
            </w:ins>
          </w:p>
        </w:tc>
        <w:tc>
          <w:tcPr>
            <w:tcW w:w="1289" w:type="dxa"/>
            <w:gridSpan w:val="6"/>
            <w:tcBorders>
              <w:top w:val="single" w:sz="4" w:space="0" w:color="auto"/>
              <w:left w:val="single" w:sz="4" w:space="0" w:color="auto"/>
              <w:bottom w:val="single" w:sz="4" w:space="0" w:color="auto"/>
              <w:right w:val="single" w:sz="4" w:space="0" w:color="auto"/>
            </w:tcBorders>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AEWA,</w:t>
            </w:r>
          </w:p>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Raptors MOU, AEMLWG</w:t>
            </w:r>
          </w:p>
        </w:tc>
      </w:tr>
      <w:tr w:rsidR="00713E80" w:rsidRPr="00713E80" w:rsidTr="009B74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52" w:type="dxa"/>
          <w:trHeight w:val="277"/>
        </w:trPr>
        <w:tc>
          <w:tcPr>
            <w:tcW w:w="560" w:type="dxa"/>
            <w:tcBorders>
              <w:top w:val="single" w:sz="4" w:space="0" w:color="auto"/>
              <w:left w:val="single" w:sz="4" w:space="0" w:color="auto"/>
              <w:bottom w:val="single" w:sz="4" w:space="0" w:color="auto"/>
              <w:right w:val="single" w:sz="4" w:space="0" w:color="auto"/>
            </w:tcBorders>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11</w:t>
            </w:r>
          </w:p>
        </w:tc>
        <w:tc>
          <w:tcPr>
            <w:tcW w:w="3522" w:type="dxa"/>
            <w:tcBorders>
              <w:top w:val="single" w:sz="4" w:space="0" w:color="auto"/>
              <w:left w:val="single" w:sz="4" w:space="0" w:color="auto"/>
              <w:bottom w:val="single" w:sz="4" w:space="0" w:color="auto"/>
              <w:right w:val="single" w:sz="4" w:space="0" w:color="auto"/>
            </w:tcBorders>
          </w:tcPr>
          <w:p w:rsidR="00713E80" w:rsidRPr="00713E80" w:rsidRDefault="00713E80" w:rsidP="00713E80">
            <w:pPr>
              <w:widowControl/>
              <w:autoSpaceDE/>
              <w:autoSpaceDN/>
              <w:adjustRightInd/>
              <w:rPr>
                <w:rFonts w:ascii="Calibri" w:eastAsia="Calibri" w:hAnsi="Calibri" w:cs="Arial"/>
                <w:szCs w:val="20"/>
                <w:lang w:val="en-GB" w:eastAsia="en-GB"/>
              </w:rPr>
            </w:pPr>
            <w:commentRangeStart w:id="273"/>
            <w:r w:rsidRPr="00713E80">
              <w:rPr>
                <w:rFonts w:ascii="Calibri" w:eastAsia="Calibri" w:hAnsi="Calibri" w:cs="Arial"/>
                <w:szCs w:val="20"/>
                <w:lang w:val="en-GB" w:eastAsia="en-GB"/>
              </w:rPr>
              <w:t xml:space="preserve">Develop criteria for prioritizing the development of new CMS species action plans for species recovery/conservation and guidelines for standardization </w:t>
            </w:r>
            <w:ins w:id="274" w:author="CMS-USER" w:date="2014-06-30T14:38:00Z">
              <w:r w:rsidR="00961BB0">
                <w:rPr>
                  <w:rFonts w:ascii="Calibri" w:eastAsia="Calibri" w:hAnsi="Calibri" w:cs="Arial"/>
                  <w:szCs w:val="20"/>
                  <w:lang w:val="en-GB" w:eastAsia="en-GB"/>
                </w:rPr>
                <w:t xml:space="preserve">and implementation </w:t>
              </w:r>
            </w:ins>
            <w:r w:rsidRPr="00713E80">
              <w:rPr>
                <w:rFonts w:ascii="Calibri" w:eastAsia="Calibri" w:hAnsi="Calibri" w:cs="Arial"/>
                <w:szCs w:val="20"/>
                <w:lang w:val="en-GB" w:eastAsia="en-GB"/>
              </w:rPr>
              <w:t>of the plans</w:t>
            </w:r>
            <w:commentRangeEnd w:id="273"/>
            <w:r w:rsidR="00131197">
              <w:rPr>
                <w:rStyle w:val="CommentReference"/>
              </w:rPr>
              <w:commentReference w:id="273"/>
            </w:r>
          </w:p>
        </w:tc>
        <w:tc>
          <w:tcPr>
            <w:tcW w:w="3106" w:type="dxa"/>
            <w:gridSpan w:val="2"/>
            <w:tcBorders>
              <w:top w:val="single" w:sz="4" w:space="0" w:color="auto"/>
              <w:left w:val="single" w:sz="4" w:space="0" w:color="auto"/>
              <w:bottom w:val="single" w:sz="4" w:space="0" w:color="auto"/>
              <w:right w:val="single" w:sz="4" w:space="0" w:color="auto"/>
            </w:tcBorders>
          </w:tcPr>
          <w:p w:rsidR="00713E80" w:rsidRPr="00713E80" w:rsidRDefault="00713E80" w:rsidP="009B2365">
            <w:pPr>
              <w:widowControl/>
              <w:numPr>
                <w:ilvl w:val="0"/>
                <w:numId w:val="9"/>
              </w:numPr>
              <w:autoSpaceDE/>
              <w:autoSpaceDN/>
              <w:adjustRightInd/>
              <w:spacing w:after="200" w:line="276" w:lineRule="auto"/>
              <w:ind w:left="38" w:hanging="142"/>
              <w:contextualSpacing/>
              <w:rPr>
                <w:rFonts w:ascii="Calibri" w:eastAsia="Calibri" w:hAnsi="Calibri" w:cs="Arial"/>
                <w:bCs/>
                <w:szCs w:val="20"/>
                <w:lang w:val="en-GB" w:eastAsia="en-GB"/>
              </w:rPr>
            </w:pPr>
            <w:r w:rsidRPr="00713E80">
              <w:rPr>
                <w:rFonts w:ascii="Calibri" w:eastAsia="Calibri" w:hAnsi="Calibri" w:cs="Arial"/>
                <w:szCs w:val="20"/>
                <w:lang w:val="en-GB" w:eastAsia="en-GB"/>
              </w:rPr>
              <w:t xml:space="preserve">Criteria and guidelines for prioritising development of action plans developed and approved by the </w:t>
            </w:r>
            <w:del w:id="275" w:author="CMS-USER" w:date="2014-06-30T14:36:00Z">
              <w:r w:rsidRPr="00713E80" w:rsidDel="009B2365">
                <w:rPr>
                  <w:rFonts w:ascii="Calibri" w:eastAsia="Calibri" w:hAnsi="Calibri" w:cs="Arial"/>
                  <w:szCs w:val="20"/>
                  <w:lang w:val="en-GB" w:eastAsia="en-GB"/>
                </w:rPr>
                <w:delText>Standing Committee</w:delText>
              </w:r>
            </w:del>
            <w:ins w:id="276" w:author="CMS-USER" w:date="2014-06-30T14:36:00Z">
              <w:r w:rsidR="009B2365">
                <w:rPr>
                  <w:rFonts w:ascii="Calibri" w:eastAsia="Calibri" w:hAnsi="Calibri" w:cs="Arial"/>
                  <w:szCs w:val="20"/>
                  <w:lang w:val="en-GB" w:eastAsia="en-GB"/>
                </w:rPr>
                <w:t>Scientific Council</w:t>
              </w:r>
            </w:ins>
          </w:p>
        </w:tc>
        <w:tc>
          <w:tcPr>
            <w:tcW w:w="978" w:type="dxa"/>
            <w:gridSpan w:val="3"/>
            <w:tcBorders>
              <w:top w:val="single" w:sz="4" w:space="0" w:color="auto"/>
              <w:left w:val="single" w:sz="4" w:space="0" w:color="auto"/>
              <w:bottom w:val="single" w:sz="4" w:space="0" w:color="auto"/>
              <w:right w:val="single" w:sz="4" w:space="0" w:color="auto"/>
            </w:tcBorders>
          </w:tcPr>
          <w:p w:rsidR="00713E80" w:rsidRDefault="00713E80" w:rsidP="00713E80">
            <w:pPr>
              <w:widowControl/>
              <w:autoSpaceDE/>
              <w:autoSpaceDN/>
              <w:adjustRightInd/>
              <w:rPr>
                <w:ins w:id="277" w:author="CMS-USER" w:date="2014-06-30T14:36:00Z"/>
                <w:rFonts w:ascii="Calibri" w:eastAsia="Calibri" w:hAnsi="Calibri" w:cs="Arial"/>
                <w:szCs w:val="20"/>
                <w:lang w:val="en-GB" w:eastAsia="en-GB"/>
              </w:rPr>
            </w:pPr>
            <w:del w:id="278" w:author="CMS-USER" w:date="2014-06-30T14:36:00Z">
              <w:r w:rsidRPr="00713E80" w:rsidDel="009B2365">
                <w:rPr>
                  <w:rFonts w:ascii="Calibri" w:eastAsia="Calibri" w:hAnsi="Calibri" w:cs="Arial"/>
                  <w:szCs w:val="20"/>
                  <w:lang w:val="en-GB" w:eastAsia="en-GB"/>
                </w:rPr>
                <w:delText>2015</w:delText>
              </w:r>
            </w:del>
          </w:p>
          <w:p w:rsidR="009B2365" w:rsidRDefault="009B2365" w:rsidP="00713E80">
            <w:pPr>
              <w:widowControl/>
              <w:autoSpaceDE/>
              <w:autoSpaceDN/>
              <w:adjustRightInd/>
              <w:rPr>
                <w:ins w:id="279" w:author="CMS-USER" w:date="2014-06-30T14:36:00Z"/>
                <w:rFonts w:ascii="Calibri" w:eastAsia="Calibri" w:hAnsi="Calibri" w:cs="Arial"/>
                <w:szCs w:val="20"/>
                <w:lang w:val="en-GB" w:eastAsia="en-GB"/>
              </w:rPr>
            </w:pPr>
          </w:p>
          <w:p w:rsidR="009B2365" w:rsidRPr="00713E80" w:rsidRDefault="009B2365" w:rsidP="00713E80">
            <w:pPr>
              <w:widowControl/>
              <w:autoSpaceDE/>
              <w:autoSpaceDN/>
              <w:adjustRightInd/>
              <w:rPr>
                <w:rFonts w:ascii="Calibri" w:eastAsia="Calibri" w:hAnsi="Calibri" w:cs="Arial"/>
                <w:szCs w:val="20"/>
                <w:lang w:val="en-GB" w:eastAsia="en-GB"/>
              </w:rPr>
            </w:pPr>
            <w:ins w:id="280" w:author="CMS-USER" w:date="2014-06-30T14:36:00Z">
              <w:r>
                <w:rPr>
                  <w:rFonts w:ascii="Calibri" w:eastAsia="Calibri" w:hAnsi="Calibri" w:cs="Arial"/>
                  <w:szCs w:val="20"/>
                  <w:lang w:val="en-GB" w:eastAsia="en-GB"/>
                </w:rPr>
                <w:t>S</w:t>
              </w:r>
            </w:ins>
          </w:p>
        </w:tc>
        <w:tc>
          <w:tcPr>
            <w:tcW w:w="533" w:type="dxa"/>
            <w:tcBorders>
              <w:top w:val="single" w:sz="4" w:space="0" w:color="auto"/>
              <w:left w:val="single" w:sz="4" w:space="0" w:color="auto"/>
              <w:bottom w:val="single" w:sz="4" w:space="0" w:color="auto"/>
              <w:right w:val="single" w:sz="4" w:space="0" w:color="auto"/>
            </w:tcBorders>
          </w:tcPr>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szCs w:val="20"/>
                <w:lang w:val="en-GB" w:eastAsia="en-GB"/>
              </w:rPr>
              <w:t>XX</w:t>
            </w:r>
          </w:p>
        </w:tc>
        <w:tc>
          <w:tcPr>
            <w:tcW w:w="620" w:type="dxa"/>
            <w:tcBorders>
              <w:top w:val="single" w:sz="4" w:space="0" w:color="auto"/>
              <w:left w:val="single" w:sz="4" w:space="0" w:color="auto"/>
              <w:bottom w:val="single" w:sz="4" w:space="0" w:color="auto"/>
              <w:right w:val="single" w:sz="4" w:space="0" w:color="auto"/>
            </w:tcBorders>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689" w:type="dxa"/>
            <w:gridSpan w:val="3"/>
            <w:tcBorders>
              <w:top w:val="single" w:sz="4" w:space="0" w:color="auto"/>
              <w:left w:val="single" w:sz="4" w:space="0" w:color="auto"/>
              <w:bottom w:val="single" w:sz="4" w:space="0" w:color="auto"/>
              <w:right w:val="single" w:sz="4" w:space="0" w:color="auto"/>
            </w:tcBorders>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1868" w:type="dxa"/>
            <w:gridSpan w:val="2"/>
            <w:tcBorders>
              <w:top w:val="single" w:sz="4" w:space="0" w:color="auto"/>
              <w:left w:val="single" w:sz="4" w:space="0" w:color="auto"/>
              <w:bottom w:val="single" w:sz="4" w:space="0" w:color="auto"/>
              <w:right w:val="single" w:sz="4" w:space="0" w:color="auto"/>
            </w:tcBorders>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276" w:type="dxa"/>
            <w:gridSpan w:val="3"/>
            <w:tcBorders>
              <w:top w:val="single" w:sz="4" w:space="0" w:color="auto"/>
              <w:left w:val="single" w:sz="4" w:space="0" w:color="auto"/>
              <w:bottom w:val="single" w:sz="4" w:space="0" w:color="auto"/>
              <w:right w:val="single" w:sz="4" w:space="0" w:color="auto"/>
            </w:tcBorders>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854" w:type="dxa"/>
            <w:gridSpan w:val="2"/>
            <w:tcBorders>
              <w:top w:val="single" w:sz="4" w:space="0" w:color="auto"/>
              <w:left w:val="single" w:sz="4" w:space="0" w:color="auto"/>
              <w:bottom w:val="single" w:sz="4" w:space="0" w:color="auto"/>
              <w:right w:val="single" w:sz="4" w:space="0" w:color="auto"/>
            </w:tcBorders>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289" w:type="dxa"/>
            <w:gridSpan w:val="6"/>
            <w:tcBorders>
              <w:top w:val="single" w:sz="4" w:space="0" w:color="auto"/>
              <w:left w:val="single" w:sz="4" w:space="0" w:color="auto"/>
              <w:bottom w:val="single" w:sz="4" w:space="0" w:color="auto"/>
              <w:right w:val="single" w:sz="4" w:space="0" w:color="auto"/>
            </w:tcBorders>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All</w:t>
            </w:r>
          </w:p>
        </w:tc>
      </w:tr>
      <w:tr w:rsidR="00713E80" w:rsidRPr="00713E80" w:rsidTr="009B74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52" w:type="dxa"/>
          <w:trHeight w:val="277"/>
        </w:trPr>
        <w:tc>
          <w:tcPr>
            <w:tcW w:w="560" w:type="dxa"/>
            <w:tcBorders>
              <w:top w:val="single" w:sz="4" w:space="0" w:color="auto"/>
              <w:left w:val="single" w:sz="4" w:space="0" w:color="auto"/>
              <w:bottom w:val="single" w:sz="4" w:space="0" w:color="auto"/>
              <w:right w:val="single" w:sz="4" w:space="0" w:color="auto"/>
            </w:tcBorders>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12</w:t>
            </w:r>
          </w:p>
        </w:tc>
        <w:tc>
          <w:tcPr>
            <w:tcW w:w="3522" w:type="dxa"/>
            <w:tcBorders>
              <w:top w:val="single" w:sz="4" w:space="0" w:color="auto"/>
              <w:left w:val="single" w:sz="4" w:space="0" w:color="auto"/>
              <w:bottom w:val="single" w:sz="4" w:space="0" w:color="auto"/>
              <w:right w:val="single" w:sz="4" w:space="0" w:color="auto"/>
            </w:tcBorders>
          </w:tcPr>
          <w:p w:rsidR="00713E80" w:rsidRPr="00713E80" w:rsidRDefault="00713E80" w:rsidP="004A74D2">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Promote implementation of species</w:t>
            </w:r>
            <w:ins w:id="281" w:author="CMS-USER" w:date="2014-06-30T14:46:00Z">
              <w:r w:rsidR="00DD018F">
                <w:rPr>
                  <w:rFonts w:ascii="Calibri" w:eastAsia="Calibri" w:hAnsi="Calibri" w:cs="Arial"/>
                  <w:szCs w:val="20"/>
                  <w:lang w:val="en-GB" w:eastAsia="en-GB"/>
                </w:rPr>
                <w:t>-</w:t>
              </w:r>
            </w:ins>
            <w:del w:id="282" w:author="CMS-USER" w:date="2014-06-30T14:46:00Z">
              <w:r w:rsidRPr="00713E80" w:rsidDel="00DD018F">
                <w:rPr>
                  <w:rFonts w:ascii="Calibri" w:eastAsia="Calibri" w:hAnsi="Calibri" w:cs="Arial"/>
                  <w:szCs w:val="20"/>
                  <w:lang w:val="en-GB" w:eastAsia="en-GB"/>
                </w:rPr>
                <w:delText xml:space="preserve"> </w:delText>
              </w:r>
            </w:del>
            <w:ins w:id="283" w:author="CMS-USER" w:date="2014-06-30T14:45:00Z">
              <w:r w:rsidR="00777BAF">
                <w:rPr>
                  <w:rFonts w:ascii="Calibri" w:eastAsia="Calibri" w:hAnsi="Calibri" w:cs="Arial"/>
                  <w:szCs w:val="20"/>
                  <w:lang w:val="en-GB" w:eastAsia="en-GB"/>
                </w:rPr>
                <w:t xml:space="preserve">focused </w:t>
              </w:r>
            </w:ins>
            <w:r w:rsidRPr="00713E80">
              <w:rPr>
                <w:rFonts w:ascii="Calibri" w:eastAsia="Calibri" w:hAnsi="Calibri" w:cs="Arial"/>
                <w:szCs w:val="20"/>
                <w:lang w:val="en-GB" w:eastAsia="en-GB"/>
              </w:rPr>
              <w:t xml:space="preserve">action </w:t>
            </w:r>
            <w:del w:id="284" w:author="CMS-USER" w:date="2014-06-30T14:45:00Z">
              <w:r w:rsidRPr="00713E80" w:rsidDel="00777BAF">
                <w:rPr>
                  <w:rFonts w:ascii="Calibri" w:eastAsia="Calibri" w:hAnsi="Calibri" w:cs="Arial"/>
                  <w:szCs w:val="20"/>
                  <w:lang w:val="en-GB" w:eastAsia="en-GB"/>
                </w:rPr>
                <w:delText xml:space="preserve">plans </w:delText>
              </w:r>
            </w:del>
            <w:r w:rsidRPr="00713E80">
              <w:rPr>
                <w:rFonts w:ascii="Calibri" w:eastAsia="Calibri" w:hAnsi="Calibri" w:cs="Arial"/>
                <w:szCs w:val="20"/>
                <w:lang w:val="en-GB" w:eastAsia="en-GB"/>
              </w:rPr>
              <w:t>for CMS priority species developed by partner institutions, including</w:t>
            </w:r>
            <w:del w:id="285" w:author="CMS-USER" w:date="2014-06-30T14:45:00Z">
              <w:r w:rsidRPr="00713E80" w:rsidDel="00777BAF">
                <w:rPr>
                  <w:rFonts w:ascii="Calibri" w:eastAsia="Calibri" w:hAnsi="Calibri" w:cs="Arial"/>
                  <w:szCs w:val="20"/>
                  <w:lang w:val="en-GB" w:eastAsia="en-GB"/>
                </w:rPr>
                <w:delText>:</w:delText>
              </w:r>
            </w:del>
            <w:r w:rsidRPr="00713E80">
              <w:rPr>
                <w:rFonts w:ascii="Calibri" w:eastAsia="Calibri" w:hAnsi="Calibri" w:cs="Arial"/>
                <w:szCs w:val="20"/>
                <w:lang w:val="en-GB" w:eastAsia="en-GB"/>
              </w:rPr>
              <w:t xml:space="preserve">  a suite of concise </w:t>
            </w:r>
            <w:del w:id="286" w:author="CMS-USER" w:date="2014-06-30T14:44:00Z">
              <w:r w:rsidRPr="00713E80" w:rsidDel="00777BAF">
                <w:rPr>
                  <w:rFonts w:ascii="Calibri" w:eastAsia="Calibri" w:hAnsi="Calibri" w:cs="Arial"/>
                  <w:szCs w:val="20"/>
                  <w:lang w:val="en-GB" w:eastAsia="en-GB"/>
                </w:rPr>
                <w:delText>action plans</w:delText>
              </w:r>
            </w:del>
            <w:ins w:id="287" w:author="CMS-USER" w:date="2014-06-30T14:44:00Z">
              <w:r w:rsidR="00777BAF">
                <w:rPr>
                  <w:rFonts w:ascii="Calibri" w:eastAsia="Calibri" w:hAnsi="Calibri" w:cs="Arial"/>
                  <w:szCs w:val="20"/>
                  <w:lang w:val="en-GB" w:eastAsia="en-GB"/>
                </w:rPr>
                <w:t>conservation briefs</w:t>
              </w:r>
            </w:ins>
            <w:r w:rsidRPr="00713E80">
              <w:rPr>
                <w:rFonts w:ascii="Calibri" w:eastAsia="Calibri" w:hAnsi="Calibri" w:cs="Arial"/>
                <w:szCs w:val="20"/>
                <w:lang w:val="en-GB" w:eastAsia="en-GB"/>
              </w:rPr>
              <w:t xml:space="preserve"> of the International Wader Study Group for the world’s 13 species of </w:t>
            </w:r>
            <w:proofErr w:type="spellStart"/>
            <w:r w:rsidRPr="00713E80">
              <w:rPr>
                <w:rFonts w:ascii="Calibri" w:eastAsia="Calibri" w:hAnsi="Calibri" w:cs="Arial"/>
                <w:szCs w:val="20"/>
                <w:lang w:val="en-GB" w:eastAsia="en-GB"/>
              </w:rPr>
              <w:t>Numeniini</w:t>
            </w:r>
            <w:proofErr w:type="spellEnd"/>
            <w:r w:rsidRPr="00713E80">
              <w:rPr>
                <w:rFonts w:ascii="Calibri" w:eastAsia="Calibri" w:hAnsi="Calibri" w:cs="Arial"/>
                <w:szCs w:val="20"/>
                <w:lang w:val="en-GB" w:eastAsia="en-GB"/>
              </w:rPr>
              <w:t xml:space="preserve"> (including CMS Appendix I </w:t>
            </w:r>
            <w:ins w:id="288" w:author="CMS-USER" w:date="2014-06-30T14:51:00Z">
              <w:r w:rsidR="004A74D2">
                <w:rPr>
                  <w:rFonts w:ascii="Calibri" w:eastAsia="Calibri" w:hAnsi="Calibri" w:cs="Arial"/>
                  <w:szCs w:val="20"/>
                  <w:lang w:val="en-GB" w:eastAsia="en-GB"/>
                </w:rPr>
                <w:t xml:space="preserve">and concerted action </w:t>
              </w:r>
            </w:ins>
            <w:r w:rsidRPr="00713E80">
              <w:rPr>
                <w:rFonts w:ascii="Calibri" w:eastAsia="Calibri" w:hAnsi="Calibri" w:cs="Arial"/>
                <w:szCs w:val="20"/>
                <w:lang w:val="en-GB" w:eastAsia="en-GB"/>
              </w:rPr>
              <w:t>species</w:t>
            </w:r>
            <w:ins w:id="289" w:author="CMS-USER" w:date="2014-06-30T14:51:00Z">
              <w:r w:rsidR="004A74D2">
                <w:rPr>
                  <w:rFonts w:ascii="Calibri" w:eastAsia="Calibri" w:hAnsi="Calibri" w:cs="Arial"/>
                  <w:szCs w:val="20"/>
                  <w:lang w:val="en-GB" w:eastAsia="en-GB"/>
                </w:rPr>
                <w:t>)</w:t>
              </w:r>
            </w:ins>
            <w:ins w:id="290" w:author="Mundkur, Taej" w:date="2014-07-01T14:47:00Z">
              <w:r w:rsidR="00131197">
                <w:rPr>
                  <w:rFonts w:ascii="Calibri" w:eastAsia="Calibri" w:hAnsi="Calibri" w:cs="Arial"/>
                  <w:szCs w:val="20"/>
                  <w:lang w:val="en-GB" w:eastAsia="en-GB"/>
                </w:rPr>
                <w:t>.</w:t>
              </w:r>
            </w:ins>
            <w:del w:id="291" w:author="CMS-USER" w:date="2014-06-30T14:51:00Z">
              <w:r w:rsidRPr="00713E80" w:rsidDel="004A74D2">
                <w:rPr>
                  <w:rFonts w:ascii="Calibri" w:eastAsia="Calibri" w:hAnsi="Calibri" w:cs="Arial"/>
                  <w:szCs w:val="20"/>
                  <w:lang w:val="en-GB" w:eastAsia="en-GB"/>
                </w:rPr>
                <w:delText xml:space="preserve"> Slender-billed Curlew (an MOU species), Bristle-thighed Curlew (a concerted action species), Far-eastern Curlew, and Eskimo Curlew) and  AEWA Column A species Black-tailed Godwit and Eurasian Curlew (See Draft Res 11.8)</w:delText>
              </w:r>
            </w:del>
          </w:p>
        </w:tc>
        <w:tc>
          <w:tcPr>
            <w:tcW w:w="3106" w:type="dxa"/>
            <w:gridSpan w:val="2"/>
            <w:tcBorders>
              <w:top w:val="single" w:sz="4" w:space="0" w:color="auto"/>
              <w:left w:val="single" w:sz="4" w:space="0" w:color="auto"/>
              <w:bottom w:val="single" w:sz="4" w:space="0" w:color="auto"/>
              <w:right w:val="single" w:sz="4" w:space="0" w:color="auto"/>
            </w:tcBorders>
          </w:tcPr>
          <w:p w:rsidR="00713E80" w:rsidRPr="00713E80"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bCs/>
                <w:szCs w:val="20"/>
                <w:lang w:val="en-GB" w:eastAsia="en-GB"/>
              </w:rPr>
            </w:pPr>
            <w:r w:rsidRPr="00713E80">
              <w:rPr>
                <w:rFonts w:ascii="Calibri" w:eastAsia="Calibri" w:hAnsi="Calibri" w:cs="Arial"/>
                <w:bCs/>
                <w:szCs w:val="20"/>
                <w:lang w:val="en-GB" w:eastAsia="en-GB"/>
              </w:rPr>
              <w:t xml:space="preserve">Implementation enabling improvement in conservation status of species </w:t>
            </w:r>
          </w:p>
        </w:tc>
        <w:tc>
          <w:tcPr>
            <w:tcW w:w="978" w:type="dxa"/>
            <w:gridSpan w:val="3"/>
            <w:tcBorders>
              <w:top w:val="single" w:sz="4" w:space="0" w:color="auto"/>
              <w:left w:val="single" w:sz="4" w:space="0" w:color="auto"/>
              <w:bottom w:val="single" w:sz="4" w:space="0" w:color="auto"/>
              <w:right w:val="single" w:sz="4" w:space="0" w:color="auto"/>
            </w:tcBorders>
          </w:tcPr>
          <w:p w:rsidR="00713E80" w:rsidRDefault="00713E80" w:rsidP="00713E80">
            <w:pPr>
              <w:widowControl/>
              <w:autoSpaceDE/>
              <w:autoSpaceDN/>
              <w:adjustRightInd/>
              <w:rPr>
                <w:ins w:id="292" w:author="CMS-USER" w:date="2014-06-30T14:51:00Z"/>
                <w:rFonts w:ascii="Calibri" w:eastAsia="Calibri" w:hAnsi="Calibri" w:cs="Arial"/>
                <w:szCs w:val="20"/>
                <w:lang w:val="en-GB" w:eastAsia="en-GB"/>
              </w:rPr>
            </w:pPr>
            <w:del w:id="293" w:author="CMS-USER" w:date="2014-06-30T14:51:00Z">
              <w:r w:rsidRPr="00713E80" w:rsidDel="004A74D2">
                <w:rPr>
                  <w:rFonts w:ascii="Calibri" w:eastAsia="Calibri" w:hAnsi="Calibri" w:cs="Arial"/>
                  <w:szCs w:val="20"/>
                  <w:lang w:val="en-GB" w:eastAsia="en-GB"/>
                </w:rPr>
                <w:delText>2014</w:delText>
              </w:r>
            </w:del>
          </w:p>
          <w:p w:rsidR="004A74D2" w:rsidRDefault="004A74D2" w:rsidP="00713E80">
            <w:pPr>
              <w:widowControl/>
              <w:autoSpaceDE/>
              <w:autoSpaceDN/>
              <w:adjustRightInd/>
              <w:rPr>
                <w:ins w:id="294" w:author="CMS-USER" w:date="2014-06-30T14:51:00Z"/>
                <w:rFonts w:ascii="Calibri" w:eastAsia="Calibri" w:hAnsi="Calibri" w:cs="Arial"/>
                <w:szCs w:val="20"/>
                <w:lang w:val="en-GB" w:eastAsia="en-GB"/>
              </w:rPr>
            </w:pPr>
          </w:p>
          <w:p w:rsidR="004A74D2" w:rsidRDefault="004A74D2" w:rsidP="00713E80">
            <w:pPr>
              <w:widowControl/>
              <w:autoSpaceDE/>
              <w:autoSpaceDN/>
              <w:adjustRightInd/>
              <w:rPr>
                <w:ins w:id="295" w:author="CMS-USER" w:date="2014-06-30T14:51:00Z"/>
                <w:rFonts w:ascii="Calibri" w:eastAsia="Calibri" w:hAnsi="Calibri" w:cs="Arial"/>
                <w:szCs w:val="20"/>
                <w:lang w:val="en-GB" w:eastAsia="en-GB"/>
              </w:rPr>
            </w:pPr>
          </w:p>
          <w:p w:rsidR="004A74D2" w:rsidRDefault="004A74D2" w:rsidP="00713E80">
            <w:pPr>
              <w:widowControl/>
              <w:autoSpaceDE/>
              <w:autoSpaceDN/>
              <w:adjustRightInd/>
              <w:rPr>
                <w:ins w:id="296" w:author="CMS-USER" w:date="2014-06-30T14:51:00Z"/>
                <w:rFonts w:ascii="Calibri" w:eastAsia="Calibri" w:hAnsi="Calibri" w:cs="Arial"/>
                <w:szCs w:val="20"/>
                <w:lang w:val="en-GB" w:eastAsia="en-GB"/>
              </w:rPr>
            </w:pPr>
          </w:p>
          <w:p w:rsidR="004A74D2" w:rsidRPr="00713E80" w:rsidRDefault="004A74D2" w:rsidP="00713E80">
            <w:pPr>
              <w:widowControl/>
              <w:autoSpaceDE/>
              <w:autoSpaceDN/>
              <w:adjustRightInd/>
              <w:rPr>
                <w:rFonts w:ascii="Calibri" w:eastAsia="Calibri" w:hAnsi="Calibri" w:cs="Arial"/>
                <w:szCs w:val="20"/>
                <w:lang w:val="en-GB" w:eastAsia="en-GB"/>
              </w:rPr>
            </w:pPr>
            <w:ins w:id="297" w:author="CMS-USER" w:date="2014-06-30T14:51:00Z">
              <w:r>
                <w:rPr>
                  <w:rFonts w:ascii="Calibri" w:eastAsia="Calibri" w:hAnsi="Calibri" w:cs="Arial"/>
                  <w:szCs w:val="20"/>
                  <w:lang w:val="en-GB" w:eastAsia="en-GB"/>
                </w:rPr>
                <w:t>S</w:t>
              </w:r>
            </w:ins>
          </w:p>
        </w:tc>
        <w:tc>
          <w:tcPr>
            <w:tcW w:w="533" w:type="dxa"/>
            <w:tcBorders>
              <w:top w:val="single" w:sz="4" w:space="0" w:color="auto"/>
              <w:left w:val="single" w:sz="4" w:space="0" w:color="auto"/>
              <w:bottom w:val="single" w:sz="4" w:space="0" w:color="auto"/>
              <w:right w:val="single" w:sz="4" w:space="0" w:color="auto"/>
            </w:tcBorders>
          </w:tcPr>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szCs w:val="20"/>
                <w:lang w:val="en-GB" w:eastAsia="en-GB"/>
              </w:rPr>
              <w:t>XX</w:t>
            </w:r>
          </w:p>
        </w:tc>
        <w:tc>
          <w:tcPr>
            <w:tcW w:w="620" w:type="dxa"/>
            <w:tcBorders>
              <w:top w:val="single" w:sz="4" w:space="0" w:color="auto"/>
              <w:left w:val="single" w:sz="4" w:space="0" w:color="auto"/>
              <w:bottom w:val="single" w:sz="4" w:space="0" w:color="auto"/>
              <w:right w:val="single" w:sz="4" w:space="0" w:color="auto"/>
            </w:tcBorders>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689" w:type="dxa"/>
            <w:gridSpan w:val="3"/>
            <w:tcBorders>
              <w:top w:val="single" w:sz="4" w:space="0" w:color="auto"/>
              <w:left w:val="single" w:sz="4" w:space="0" w:color="auto"/>
              <w:bottom w:val="single" w:sz="4" w:space="0" w:color="auto"/>
              <w:right w:val="single" w:sz="4" w:space="0" w:color="auto"/>
            </w:tcBorders>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1868" w:type="dxa"/>
            <w:gridSpan w:val="2"/>
            <w:tcBorders>
              <w:top w:val="single" w:sz="4" w:space="0" w:color="auto"/>
              <w:left w:val="single" w:sz="4" w:space="0" w:color="auto"/>
              <w:bottom w:val="single" w:sz="4" w:space="0" w:color="auto"/>
              <w:right w:val="single" w:sz="4" w:space="0" w:color="auto"/>
            </w:tcBorders>
          </w:tcPr>
          <w:p w:rsidR="00713E80" w:rsidRPr="00713E80" w:rsidDel="00FC3A54"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i/>
                <w:szCs w:val="20"/>
                <w:lang w:val="en-GB" w:eastAsia="en-GB"/>
              </w:rPr>
              <w:t>Inter alia</w:t>
            </w:r>
            <w:r w:rsidRPr="00713E80">
              <w:rPr>
                <w:rFonts w:ascii="Calibri" w:eastAsia="Calibri" w:hAnsi="Calibri" w:cs="Arial"/>
                <w:szCs w:val="20"/>
                <w:lang w:val="en-GB" w:eastAsia="en-GB"/>
              </w:rPr>
              <w:t xml:space="preserve"> BLI, CAFF AMBI, EAAFP,</w:t>
            </w:r>
          </w:p>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IWSG</w:t>
            </w:r>
          </w:p>
        </w:tc>
        <w:tc>
          <w:tcPr>
            <w:tcW w:w="1276" w:type="dxa"/>
            <w:gridSpan w:val="3"/>
            <w:tcBorders>
              <w:top w:val="single" w:sz="4" w:space="0" w:color="auto"/>
              <w:left w:val="single" w:sz="4" w:space="0" w:color="auto"/>
              <w:bottom w:val="single" w:sz="4" w:space="0" w:color="auto"/>
              <w:right w:val="single" w:sz="4" w:space="0" w:color="auto"/>
            </w:tcBorders>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854" w:type="dxa"/>
            <w:gridSpan w:val="2"/>
            <w:tcBorders>
              <w:top w:val="single" w:sz="4" w:space="0" w:color="auto"/>
              <w:left w:val="single" w:sz="4" w:space="0" w:color="auto"/>
              <w:bottom w:val="single" w:sz="4" w:space="0" w:color="auto"/>
              <w:right w:val="single" w:sz="4" w:space="0" w:color="auto"/>
            </w:tcBorders>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289" w:type="dxa"/>
            <w:gridSpan w:val="6"/>
            <w:tcBorders>
              <w:top w:val="single" w:sz="4" w:space="0" w:color="auto"/>
              <w:left w:val="single" w:sz="4" w:space="0" w:color="auto"/>
              <w:bottom w:val="single" w:sz="4" w:space="0" w:color="auto"/>
              <w:right w:val="single" w:sz="4" w:space="0" w:color="auto"/>
            </w:tcBorders>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AEWA</w:t>
            </w:r>
          </w:p>
        </w:tc>
      </w:tr>
      <w:tr w:rsidR="00713E80" w:rsidRPr="00713E80" w:rsidTr="009B74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52" w:type="dxa"/>
          <w:trHeight w:val="277"/>
        </w:trPr>
        <w:tc>
          <w:tcPr>
            <w:tcW w:w="560" w:type="dxa"/>
            <w:tcBorders>
              <w:top w:val="single" w:sz="4" w:space="0" w:color="auto"/>
              <w:left w:val="single" w:sz="4" w:space="0" w:color="auto"/>
              <w:bottom w:val="single" w:sz="4" w:space="0" w:color="auto"/>
              <w:right w:val="single" w:sz="4" w:space="0" w:color="auto"/>
            </w:tcBorders>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13</w:t>
            </w:r>
          </w:p>
        </w:tc>
        <w:tc>
          <w:tcPr>
            <w:tcW w:w="3522" w:type="dxa"/>
            <w:tcBorders>
              <w:top w:val="single" w:sz="4" w:space="0" w:color="auto"/>
              <w:left w:val="single" w:sz="4" w:space="0" w:color="auto"/>
              <w:bottom w:val="single" w:sz="4" w:space="0" w:color="auto"/>
              <w:right w:val="single" w:sz="4" w:space="0" w:color="auto"/>
            </w:tcBorders>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Promote streamlining of the process to ensure prompt Red List assessment of migratory birds</w:t>
            </w:r>
            <w:ins w:id="298" w:author="CMS-USER" w:date="2014-06-30T14:55:00Z">
              <w:r w:rsidR="003A2EAC">
                <w:rPr>
                  <w:rFonts w:ascii="Calibri" w:eastAsia="Calibri" w:hAnsi="Calibri" w:cs="Arial"/>
                  <w:szCs w:val="20"/>
                  <w:lang w:val="en-GB" w:eastAsia="en-GB"/>
                </w:rPr>
                <w:t xml:space="preserve"> that feeds</w:t>
              </w:r>
            </w:ins>
            <w:ins w:id="299" w:author="CMS-USER" w:date="2014-06-30T14:56:00Z">
              <w:r w:rsidR="003A2EAC">
                <w:rPr>
                  <w:rFonts w:ascii="Calibri" w:eastAsia="Calibri" w:hAnsi="Calibri" w:cs="Arial"/>
                  <w:szCs w:val="20"/>
                  <w:lang w:val="en-GB" w:eastAsia="en-GB"/>
                </w:rPr>
                <w:t xml:space="preserve"> </w:t>
              </w:r>
            </w:ins>
            <w:ins w:id="300" w:author="CMS-USER" w:date="2014-06-30T14:55:00Z">
              <w:r w:rsidR="003A2EAC">
                <w:rPr>
                  <w:rFonts w:ascii="Calibri" w:eastAsia="Calibri" w:hAnsi="Calibri" w:cs="Arial"/>
                  <w:szCs w:val="20"/>
                  <w:lang w:val="en-GB" w:eastAsia="en-GB"/>
                </w:rPr>
                <w:t xml:space="preserve">into the </w:t>
              </w:r>
            </w:ins>
            <w:ins w:id="301" w:author="CMS-USER" w:date="2014-06-30T14:56:00Z">
              <w:r w:rsidR="003A2EAC">
                <w:rPr>
                  <w:rFonts w:ascii="Calibri" w:eastAsia="Calibri" w:hAnsi="Calibri" w:cs="Arial"/>
                  <w:szCs w:val="20"/>
                  <w:lang w:val="en-GB" w:eastAsia="en-GB"/>
                </w:rPr>
                <w:t>prioritization</w:t>
              </w:r>
            </w:ins>
            <w:ins w:id="302" w:author="CMS-USER" w:date="2014-06-30T14:55:00Z">
              <w:r w:rsidR="003A2EAC">
                <w:rPr>
                  <w:rFonts w:ascii="Calibri" w:eastAsia="Calibri" w:hAnsi="Calibri" w:cs="Arial"/>
                  <w:szCs w:val="20"/>
                  <w:lang w:val="en-GB" w:eastAsia="en-GB"/>
                </w:rPr>
                <w:t xml:space="preserve"> </w:t>
              </w:r>
            </w:ins>
            <w:ins w:id="303" w:author="CMS-USER" w:date="2014-06-30T14:56:00Z">
              <w:r w:rsidR="003A2EAC">
                <w:rPr>
                  <w:rFonts w:ascii="Calibri" w:eastAsia="Calibri" w:hAnsi="Calibri" w:cs="Arial"/>
                  <w:szCs w:val="20"/>
                  <w:lang w:val="en-GB" w:eastAsia="en-GB"/>
                </w:rPr>
                <w:t>of CMS listings</w:t>
              </w:r>
            </w:ins>
            <w:r w:rsidRPr="00713E80">
              <w:rPr>
                <w:rFonts w:ascii="Calibri" w:eastAsia="Calibri" w:hAnsi="Calibri" w:cs="Arial"/>
                <w:szCs w:val="20"/>
                <w:lang w:val="en-GB" w:eastAsia="en-GB"/>
              </w:rPr>
              <w:t xml:space="preserve">. </w:t>
            </w:r>
          </w:p>
        </w:tc>
        <w:tc>
          <w:tcPr>
            <w:tcW w:w="3106" w:type="dxa"/>
            <w:gridSpan w:val="2"/>
            <w:tcBorders>
              <w:top w:val="single" w:sz="4" w:space="0" w:color="auto"/>
              <w:left w:val="single" w:sz="4" w:space="0" w:color="auto"/>
              <w:bottom w:val="single" w:sz="4" w:space="0" w:color="auto"/>
              <w:right w:val="single" w:sz="4" w:space="0" w:color="auto"/>
            </w:tcBorders>
          </w:tcPr>
          <w:p w:rsidR="00713E80" w:rsidRPr="00713E80"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bCs/>
                <w:szCs w:val="20"/>
                <w:lang w:val="en-GB" w:eastAsia="en-GB"/>
              </w:rPr>
            </w:pPr>
            <w:r w:rsidRPr="00713E80">
              <w:rPr>
                <w:rFonts w:ascii="Calibri" w:eastAsia="Calibri" w:hAnsi="Calibri" w:cs="Arial"/>
                <w:bCs/>
                <w:szCs w:val="20"/>
                <w:lang w:val="en-GB" w:eastAsia="en-GB"/>
              </w:rPr>
              <w:t>Updated assessments for all migratory birds completed</w:t>
            </w:r>
          </w:p>
        </w:tc>
        <w:tc>
          <w:tcPr>
            <w:tcW w:w="978" w:type="dxa"/>
            <w:gridSpan w:val="3"/>
            <w:tcBorders>
              <w:top w:val="single" w:sz="4" w:space="0" w:color="auto"/>
              <w:left w:val="single" w:sz="4" w:space="0" w:color="auto"/>
              <w:bottom w:val="single" w:sz="4" w:space="0" w:color="auto"/>
              <w:right w:val="single" w:sz="4" w:space="0" w:color="auto"/>
            </w:tcBorders>
          </w:tcPr>
          <w:p w:rsidR="00730319" w:rsidRDefault="00730319" w:rsidP="00713E80">
            <w:pPr>
              <w:widowControl/>
              <w:autoSpaceDE/>
              <w:autoSpaceDN/>
              <w:adjustRightInd/>
              <w:rPr>
                <w:ins w:id="304" w:author="CMS-USER" w:date="2014-06-30T14:54:00Z"/>
                <w:rFonts w:ascii="Calibri" w:eastAsia="Calibri" w:hAnsi="Calibri" w:cs="Arial"/>
                <w:szCs w:val="20"/>
                <w:lang w:val="en-GB" w:eastAsia="en-GB"/>
              </w:rPr>
            </w:pPr>
          </w:p>
          <w:p w:rsidR="00713E80" w:rsidRDefault="00713E80" w:rsidP="00713E80">
            <w:pPr>
              <w:widowControl/>
              <w:autoSpaceDE/>
              <w:autoSpaceDN/>
              <w:adjustRightInd/>
              <w:rPr>
                <w:ins w:id="305" w:author="CMS-USER" w:date="2014-06-30T14:54:00Z"/>
                <w:rFonts w:ascii="Calibri" w:eastAsia="Calibri" w:hAnsi="Calibri" w:cs="Arial"/>
                <w:szCs w:val="20"/>
                <w:lang w:val="en-GB" w:eastAsia="en-GB"/>
              </w:rPr>
            </w:pPr>
            <w:del w:id="306" w:author="CMS-USER" w:date="2014-06-30T14:54:00Z">
              <w:r w:rsidRPr="00713E80" w:rsidDel="00730319">
                <w:rPr>
                  <w:rFonts w:ascii="Calibri" w:eastAsia="Calibri" w:hAnsi="Calibri" w:cs="Arial"/>
                  <w:szCs w:val="20"/>
                  <w:lang w:val="en-GB" w:eastAsia="en-GB"/>
                </w:rPr>
                <w:delText>2017</w:delText>
              </w:r>
            </w:del>
          </w:p>
          <w:p w:rsidR="003A2EAC" w:rsidRPr="00713E80" w:rsidRDefault="003A2EAC" w:rsidP="00713E80">
            <w:pPr>
              <w:widowControl/>
              <w:autoSpaceDE/>
              <w:autoSpaceDN/>
              <w:adjustRightInd/>
              <w:rPr>
                <w:rFonts w:ascii="Calibri" w:eastAsia="Calibri" w:hAnsi="Calibri" w:cs="Arial"/>
                <w:szCs w:val="20"/>
                <w:lang w:val="en-GB" w:eastAsia="en-GB"/>
              </w:rPr>
            </w:pPr>
            <w:ins w:id="307" w:author="CMS-USER" w:date="2014-06-30T14:54:00Z">
              <w:r>
                <w:rPr>
                  <w:rFonts w:ascii="Calibri" w:eastAsia="Calibri" w:hAnsi="Calibri" w:cs="Arial"/>
                  <w:szCs w:val="20"/>
                  <w:lang w:val="en-GB" w:eastAsia="en-GB"/>
                </w:rPr>
                <w:t>S</w:t>
              </w:r>
            </w:ins>
          </w:p>
        </w:tc>
        <w:tc>
          <w:tcPr>
            <w:tcW w:w="533" w:type="dxa"/>
            <w:tcBorders>
              <w:top w:val="single" w:sz="4" w:space="0" w:color="auto"/>
              <w:left w:val="single" w:sz="4" w:space="0" w:color="auto"/>
              <w:bottom w:val="single" w:sz="4" w:space="0" w:color="auto"/>
              <w:right w:val="single" w:sz="4" w:space="0" w:color="auto"/>
            </w:tcBorders>
          </w:tcPr>
          <w:p w:rsidR="00713E80" w:rsidRPr="00713E80" w:rsidRDefault="00713E80" w:rsidP="00713E80">
            <w:pPr>
              <w:widowControl/>
              <w:autoSpaceDE/>
              <w:autoSpaceDN/>
              <w:adjustRightInd/>
              <w:rPr>
                <w:rFonts w:ascii="Calibri" w:eastAsia="Calibri" w:hAnsi="Calibri" w:cs="Arial"/>
                <w:b/>
                <w:szCs w:val="20"/>
                <w:lang w:val="en-GB" w:eastAsia="en-GB"/>
              </w:rPr>
            </w:pPr>
          </w:p>
        </w:tc>
        <w:tc>
          <w:tcPr>
            <w:tcW w:w="620" w:type="dxa"/>
            <w:tcBorders>
              <w:top w:val="single" w:sz="4" w:space="0" w:color="auto"/>
              <w:left w:val="single" w:sz="4" w:space="0" w:color="auto"/>
              <w:bottom w:val="single" w:sz="4" w:space="0" w:color="auto"/>
              <w:right w:val="single" w:sz="4" w:space="0" w:color="auto"/>
            </w:tcBorders>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689" w:type="dxa"/>
            <w:gridSpan w:val="3"/>
            <w:tcBorders>
              <w:top w:val="single" w:sz="4" w:space="0" w:color="auto"/>
              <w:left w:val="single" w:sz="4" w:space="0" w:color="auto"/>
              <w:bottom w:val="single" w:sz="4" w:space="0" w:color="auto"/>
              <w:right w:val="single" w:sz="4" w:space="0" w:color="auto"/>
            </w:tcBorders>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1868" w:type="dxa"/>
            <w:gridSpan w:val="2"/>
            <w:tcBorders>
              <w:top w:val="single" w:sz="4" w:space="0" w:color="auto"/>
              <w:left w:val="single" w:sz="4" w:space="0" w:color="auto"/>
              <w:bottom w:val="single" w:sz="4" w:space="0" w:color="auto"/>
              <w:right w:val="single" w:sz="4" w:space="0" w:color="auto"/>
            </w:tcBorders>
          </w:tcPr>
          <w:p w:rsidR="00713E80" w:rsidRPr="00713E80" w:rsidDel="00FC3A54" w:rsidRDefault="00713E80" w:rsidP="00713E80">
            <w:pPr>
              <w:widowControl/>
              <w:autoSpaceDE/>
              <w:autoSpaceDN/>
              <w:adjustRightInd/>
              <w:rPr>
                <w:rFonts w:ascii="Calibri" w:eastAsia="Calibri" w:hAnsi="Calibri" w:cs="Arial"/>
                <w:b/>
                <w:szCs w:val="20"/>
                <w:lang w:val="es-ES" w:eastAsia="en-GB"/>
              </w:rPr>
            </w:pPr>
            <w:r w:rsidRPr="00713E80">
              <w:rPr>
                <w:rFonts w:ascii="Calibri" w:eastAsia="Calibri" w:hAnsi="Calibri" w:cs="Arial"/>
                <w:b/>
                <w:i/>
                <w:szCs w:val="20"/>
                <w:lang w:val="es-ES" w:eastAsia="en-GB"/>
              </w:rPr>
              <w:t xml:space="preserve">Inter </w:t>
            </w:r>
            <w:proofErr w:type="spellStart"/>
            <w:r w:rsidRPr="00713E80">
              <w:rPr>
                <w:rFonts w:ascii="Calibri" w:eastAsia="Calibri" w:hAnsi="Calibri" w:cs="Arial"/>
                <w:b/>
                <w:i/>
                <w:szCs w:val="20"/>
                <w:lang w:val="es-ES" w:eastAsia="en-GB"/>
              </w:rPr>
              <w:t>alia</w:t>
            </w:r>
            <w:proofErr w:type="spellEnd"/>
            <w:r w:rsidRPr="00713E80">
              <w:rPr>
                <w:rFonts w:ascii="Calibri" w:eastAsia="Calibri" w:hAnsi="Calibri" w:cs="Arial"/>
                <w:b/>
                <w:szCs w:val="20"/>
                <w:lang w:val="es-ES" w:eastAsia="en-GB"/>
              </w:rPr>
              <w:t xml:space="preserve"> BLI, </w:t>
            </w:r>
          </w:p>
          <w:p w:rsidR="00713E80" w:rsidRPr="00713E80" w:rsidRDefault="00713E80" w:rsidP="00713E80">
            <w:pPr>
              <w:widowControl/>
              <w:autoSpaceDE/>
              <w:autoSpaceDN/>
              <w:adjustRightInd/>
              <w:rPr>
                <w:rFonts w:ascii="Calibri" w:eastAsia="Calibri" w:hAnsi="Calibri" w:cs="Arial"/>
                <w:b/>
                <w:szCs w:val="20"/>
                <w:lang w:val="es-ES" w:eastAsia="en-GB"/>
              </w:rPr>
            </w:pPr>
            <w:r w:rsidRPr="00713E80">
              <w:rPr>
                <w:rFonts w:ascii="Calibri" w:eastAsia="Calibri" w:hAnsi="Calibri" w:cs="Arial"/>
                <w:b/>
                <w:szCs w:val="20"/>
                <w:lang w:val="es-ES" w:eastAsia="en-GB"/>
              </w:rPr>
              <w:t>IUCN SSC, EAAFP</w:t>
            </w:r>
          </w:p>
        </w:tc>
        <w:tc>
          <w:tcPr>
            <w:tcW w:w="1276" w:type="dxa"/>
            <w:gridSpan w:val="3"/>
            <w:tcBorders>
              <w:top w:val="single" w:sz="4" w:space="0" w:color="auto"/>
              <w:left w:val="single" w:sz="4" w:space="0" w:color="auto"/>
              <w:bottom w:val="single" w:sz="4" w:space="0" w:color="auto"/>
              <w:right w:val="single" w:sz="4" w:space="0" w:color="auto"/>
            </w:tcBorders>
          </w:tcPr>
          <w:p w:rsidR="00713E80" w:rsidRPr="00713E80" w:rsidRDefault="00713E80" w:rsidP="00713E80">
            <w:pPr>
              <w:widowControl/>
              <w:autoSpaceDE/>
              <w:autoSpaceDN/>
              <w:adjustRightInd/>
              <w:rPr>
                <w:rFonts w:ascii="Calibri" w:eastAsia="Calibri" w:hAnsi="Calibri" w:cs="Arial"/>
                <w:szCs w:val="20"/>
                <w:lang w:val="es-ES" w:eastAsia="en-GB"/>
              </w:rPr>
            </w:pPr>
          </w:p>
        </w:tc>
        <w:tc>
          <w:tcPr>
            <w:tcW w:w="854" w:type="dxa"/>
            <w:gridSpan w:val="2"/>
            <w:tcBorders>
              <w:top w:val="single" w:sz="4" w:space="0" w:color="auto"/>
              <w:left w:val="single" w:sz="4" w:space="0" w:color="auto"/>
              <w:bottom w:val="single" w:sz="4" w:space="0" w:color="auto"/>
              <w:right w:val="single" w:sz="4" w:space="0" w:color="auto"/>
            </w:tcBorders>
          </w:tcPr>
          <w:p w:rsidR="00713E80" w:rsidRPr="00713E80" w:rsidRDefault="00713E80" w:rsidP="00713E80">
            <w:pPr>
              <w:widowControl/>
              <w:autoSpaceDE/>
              <w:autoSpaceDN/>
              <w:adjustRightInd/>
              <w:rPr>
                <w:rFonts w:ascii="Calibri" w:eastAsia="Calibri" w:hAnsi="Calibri" w:cs="Arial"/>
                <w:szCs w:val="20"/>
                <w:lang w:val="es-ES" w:eastAsia="en-GB"/>
              </w:rPr>
            </w:pPr>
          </w:p>
        </w:tc>
        <w:tc>
          <w:tcPr>
            <w:tcW w:w="1289" w:type="dxa"/>
            <w:gridSpan w:val="6"/>
            <w:tcBorders>
              <w:top w:val="single" w:sz="4" w:space="0" w:color="auto"/>
              <w:left w:val="single" w:sz="4" w:space="0" w:color="auto"/>
              <w:bottom w:val="single" w:sz="4" w:space="0" w:color="auto"/>
              <w:right w:val="single" w:sz="4" w:space="0" w:color="auto"/>
            </w:tcBorders>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AEWA</w:t>
            </w:r>
          </w:p>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Raptors MOU</w:t>
            </w:r>
          </w:p>
        </w:tc>
      </w:tr>
      <w:tr w:rsidR="00713E80" w:rsidRPr="00713E80" w:rsidTr="009B7465">
        <w:trPr>
          <w:gridAfter w:val="2"/>
          <w:wAfter w:w="52" w:type="dxa"/>
          <w:trHeight w:val="515"/>
        </w:trPr>
        <w:tc>
          <w:tcPr>
            <w:tcW w:w="560" w:type="dxa"/>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p>
        </w:tc>
        <w:tc>
          <w:tcPr>
            <w:tcW w:w="14735" w:type="dxa"/>
            <w:gridSpan w:val="24"/>
            <w:vAlign w:val="center"/>
          </w:tcPr>
          <w:p w:rsidR="00A032AF" w:rsidRDefault="00713E80" w:rsidP="00713E80">
            <w:pPr>
              <w:keepNext/>
              <w:keepLines/>
              <w:widowControl/>
              <w:autoSpaceDE/>
              <w:autoSpaceDN/>
              <w:adjustRightInd/>
              <w:spacing w:before="200" w:line="276" w:lineRule="auto"/>
              <w:outlineLvl w:val="2"/>
              <w:rPr>
                <w:ins w:id="308" w:author="CMS-USER" w:date="2014-06-30T15:01:00Z"/>
                <w:rFonts w:ascii="Cambria" w:hAnsi="Cambria"/>
                <w:b/>
                <w:bCs/>
                <w:color w:val="4F81BD"/>
                <w:sz w:val="22"/>
                <w:szCs w:val="22"/>
                <w:lang w:val="en-GB" w:eastAsia="en-GB"/>
              </w:rPr>
            </w:pPr>
            <w:bookmarkStart w:id="309" w:name="_Toc392025048"/>
            <w:r w:rsidRPr="00713E80">
              <w:rPr>
                <w:rFonts w:ascii="Cambria" w:hAnsi="Cambria"/>
                <w:b/>
                <w:bCs/>
                <w:color w:val="4F81BD"/>
                <w:sz w:val="22"/>
                <w:szCs w:val="22"/>
                <w:lang w:val="en-GB" w:eastAsia="en-GB"/>
              </w:rPr>
              <w:t>Removing Barriers to Migration</w:t>
            </w:r>
            <w:bookmarkEnd w:id="309"/>
          </w:p>
          <w:p w:rsidR="00713E80" w:rsidRPr="00385871" w:rsidRDefault="00A032AF" w:rsidP="00385871">
            <w:pPr>
              <w:rPr>
                <w:rFonts w:ascii="Cambria" w:hAnsi="Cambria"/>
                <w:bCs/>
                <w:color w:val="4F81BD"/>
                <w:sz w:val="22"/>
                <w:szCs w:val="22"/>
                <w:lang w:val="en-GB" w:eastAsia="en-GB"/>
              </w:rPr>
            </w:pPr>
            <w:bookmarkStart w:id="310" w:name="_Toc392025049"/>
            <w:ins w:id="311" w:author="CMS-USER" w:date="2014-06-30T15:01:00Z">
              <w:r w:rsidRPr="00385871">
                <w:rPr>
                  <w:rFonts w:ascii="Cambria" w:hAnsi="Cambria"/>
                  <w:bCs/>
                  <w:color w:val="4F81BD"/>
                  <w:sz w:val="22"/>
                  <w:szCs w:val="22"/>
                  <w:lang w:val="en-GB" w:eastAsia="en-GB"/>
                </w:rPr>
                <w:t xml:space="preserve">Cross references to </w:t>
              </w:r>
              <w:r w:rsidRPr="00385871">
                <w:rPr>
                  <w:rFonts w:eastAsia="Calibri"/>
                  <w:lang w:val="en-GB" w:eastAsia="en-GB"/>
                </w:rPr>
                <w:t>Draft Res. 11.21, Res 10.11</w:t>
              </w:r>
            </w:ins>
            <w:bookmarkEnd w:id="310"/>
          </w:p>
        </w:tc>
      </w:tr>
      <w:tr w:rsidR="00713E80" w:rsidRPr="00713E80" w:rsidTr="009B7465">
        <w:trPr>
          <w:gridAfter w:val="2"/>
          <w:wAfter w:w="52" w:type="dxa"/>
          <w:trHeight w:val="70"/>
        </w:trPr>
        <w:tc>
          <w:tcPr>
            <w:tcW w:w="56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14</w:t>
            </w:r>
          </w:p>
        </w:tc>
        <w:tc>
          <w:tcPr>
            <w:tcW w:w="3522" w:type="dxa"/>
            <w:vAlign w:val="center"/>
          </w:tcPr>
          <w:p w:rsidR="00713E80" w:rsidRPr="00713E80" w:rsidRDefault="00713E80" w:rsidP="00BE7CB9">
            <w:pPr>
              <w:widowControl/>
              <w:autoSpaceDE/>
              <w:autoSpaceDN/>
              <w:adjustRightInd/>
              <w:spacing w:after="200"/>
              <w:rPr>
                <w:rFonts w:ascii="Calibri" w:eastAsia="Calibri" w:hAnsi="Calibri" w:cs="Arial"/>
                <w:szCs w:val="20"/>
                <w:lang w:val="en-GB" w:eastAsia="en-GB"/>
              </w:rPr>
            </w:pPr>
            <w:r w:rsidRPr="00713E80">
              <w:rPr>
                <w:rFonts w:ascii="Calibri" w:eastAsia="Calibri" w:hAnsi="Calibri" w:cs="Arial"/>
                <w:szCs w:val="20"/>
                <w:lang w:val="en-GB" w:eastAsia="en-GB"/>
              </w:rPr>
              <w:t xml:space="preserve">Implementation of actions to minimize and reconcile the potential impacts of </w:t>
            </w:r>
            <w:del w:id="312" w:author="CMS-USER" w:date="2014-06-30T15:02:00Z">
              <w:r w:rsidRPr="00713E80" w:rsidDel="00BE7CB9">
                <w:rPr>
                  <w:rFonts w:ascii="Calibri" w:eastAsia="Calibri" w:hAnsi="Calibri" w:cs="Arial"/>
                  <w:szCs w:val="20"/>
                  <w:lang w:val="en-GB" w:eastAsia="en-GB"/>
                </w:rPr>
                <w:delText xml:space="preserve">renewable and non-renewable </w:delText>
              </w:r>
            </w:del>
            <w:r w:rsidRPr="00713E80">
              <w:rPr>
                <w:rFonts w:ascii="Calibri" w:eastAsia="Calibri" w:hAnsi="Calibri" w:cs="Arial"/>
                <w:szCs w:val="20"/>
                <w:lang w:val="en-GB" w:eastAsia="en-GB"/>
              </w:rPr>
              <w:t xml:space="preserve">energy developments and related infrastructure on migratory birds, particularly at critical spots and through cumulative impacts of successive developments, along all flyways through promoting the implementation of </w:t>
            </w:r>
            <w:r w:rsidRPr="00713E80">
              <w:rPr>
                <w:rFonts w:ascii="Calibri" w:eastAsia="Calibri" w:hAnsi="Calibri" w:cs="Arial"/>
                <w:b/>
                <w:szCs w:val="20"/>
                <w:lang w:val="en-GB" w:eastAsia="en-GB"/>
              </w:rPr>
              <w:t xml:space="preserve">IRENA/CMS/AEWA guidelines on renewable energy </w:t>
            </w:r>
            <w:del w:id="313" w:author="CMS-USER" w:date="2014-06-30T15:01:00Z">
              <w:r w:rsidRPr="00713E80" w:rsidDel="00A032AF">
                <w:rPr>
                  <w:rFonts w:ascii="Calibri" w:eastAsia="Calibri" w:hAnsi="Calibri" w:cs="Arial"/>
                  <w:szCs w:val="20"/>
                  <w:lang w:val="en-GB" w:eastAsia="en-GB"/>
                </w:rPr>
                <w:delText xml:space="preserve">(Draft Res. 11.21), </w:delText>
              </w:r>
            </w:del>
            <w:r w:rsidRPr="00713E80">
              <w:rPr>
                <w:rFonts w:ascii="Calibri" w:eastAsia="Calibri" w:hAnsi="Calibri" w:cs="Arial"/>
                <w:b/>
                <w:szCs w:val="20"/>
                <w:lang w:val="en-GB" w:eastAsia="en-GB"/>
              </w:rPr>
              <w:t>together with CMS</w:t>
            </w:r>
            <w:ins w:id="314" w:author="CMS-USER" w:date="2014-06-30T15:00:00Z">
              <w:r w:rsidR="00A032AF">
                <w:rPr>
                  <w:rFonts w:ascii="Calibri" w:eastAsia="Calibri" w:hAnsi="Calibri" w:cs="Arial"/>
                  <w:b/>
                  <w:szCs w:val="20"/>
                  <w:lang w:val="en-GB" w:eastAsia="en-GB"/>
                </w:rPr>
                <w:t>/</w:t>
              </w:r>
            </w:ins>
            <w:ins w:id="315" w:author="CMS-USER" w:date="2014-06-30T14:59:00Z">
              <w:r w:rsidR="00A032AF">
                <w:rPr>
                  <w:rFonts w:ascii="Calibri" w:eastAsia="Calibri" w:hAnsi="Calibri" w:cs="Arial"/>
                  <w:b/>
                  <w:szCs w:val="20"/>
                  <w:lang w:val="en-GB" w:eastAsia="en-GB"/>
                </w:rPr>
                <w:t>AEWA/Raptor MOU</w:t>
              </w:r>
            </w:ins>
            <w:r w:rsidRPr="00713E80">
              <w:rPr>
                <w:rFonts w:ascii="Calibri" w:eastAsia="Calibri" w:hAnsi="Calibri" w:cs="Arial"/>
                <w:b/>
                <w:szCs w:val="20"/>
                <w:lang w:val="en-GB" w:eastAsia="en-GB"/>
              </w:rPr>
              <w:t xml:space="preserve"> guidelines on </w:t>
            </w:r>
            <w:proofErr w:type="spellStart"/>
            <w:r w:rsidRPr="00713E80">
              <w:rPr>
                <w:rFonts w:ascii="Calibri" w:eastAsia="Calibri" w:hAnsi="Calibri" w:cs="Arial"/>
                <w:b/>
                <w:szCs w:val="20"/>
                <w:lang w:val="en-GB" w:eastAsia="en-GB"/>
              </w:rPr>
              <w:t>Powerlines</w:t>
            </w:r>
            <w:proofErr w:type="spellEnd"/>
            <w:r w:rsidRPr="00713E80">
              <w:rPr>
                <w:rFonts w:ascii="Calibri" w:eastAsia="Calibri" w:hAnsi="Calibri" w:cs="Arial"/>
                <w:szCs w:val="20"/>
                <w:lang w:val="en-GB" w:eastAsia="en-GB"/>
              </w:rPr>
              <w:t xml:space="preserve"> </w:t>
            </w:r>
            <w:del w:id="316" w:author="CMS-USER" w:date="2014-06-30T15:01:00Z">
              <w:r w:rsidRPr="00713E80" w:rsidDel="00A032AF">
                <w:rPr>
                  <w:rFonts w:ascii="Calibri" w:eastAsia="Calibri" w:hAnsi="Calibri" w:cs="Arial"/>
                  <w:szCs w:val="20"/>
                  <w:lang w:val="en-GB" w:eastAsia="en-GB"/>
                </w:rPr>
                <w:delText xml:space="preserve">(Res 10.11) </w:delText>
              </w:r>
            </w:del>
            <w:r w:rsidRPr="00713E80">
              <w:rPr>
                <w:rFonts w:ascii="Calibri" w:eastAsia="Calibri" w:hAnsi="Calibri" w:cs="Arial"/>
                <w:szCs w:val="20"/>
                <w:lang w:val="en-GB" w:eastAsia="en-GB"/>
              </w:rPr>
              <w:t xml:space="preserve">and other relevant guidance and tools by other MEAs and frameworks and other international best practices. </w:t>
            </w:r>
          </w:p>
        </w:tc>
        <w:tc>
          <w:tcPr>
            <w:tcW w:w="3106" w:type="dxa"/>
            <w:gridSpan w:val="2"/>
            <w:vAlign w:val="center"/>
          </w:tcPr>
          <w:p w:rsidR="0033720C" w:rsidRPr="0059589F" w:rsidRDefault="0033720C" w:rsidP="0033720C">
            <w:pPr>
              <w:widowControl/>
              <w:numPr>
                <w:ilvl w:val="0"/>
                <w:numId w:val="9"/>
              </w:numPr>
              <w:shd w:val="clear" w:color="000000" w:fill="92CDDC"/>
              <w:autoSpaceDE/>
              <w:autoSpaceDN/>
              <w:adjustRightInd/>
              <w:spacing w:before="100" w:beforeAutospacing="1" w:after="200" w:afterAutospacing="1" w:line="276" w:lineRule="auto"/>
              <w:ind w:left="38" w:hanging="142"/>
              <w:contextualSpacing/>
              <w:textAlignment w:val="center"/>
              <w:rPr>
                <w:ins w:id="317" w:author="Mundkur, Taej" w:date="2014-07-01T18:17:00Z"/>
                <w:rFonts w:ascii="Calibri" w:eastAsia="Calibri" w:hAnsi="Calibri" w:cs="Arial"/>
                <w:bCs/>
                <w:szCs w:val="20"/>
                <w:lang w:val="en-GB" w:eastAsia="en-GB"/>
              </w:rPr>
            </w:pPr>
            <w:ins w:id="318" w:author="Mundkur, Taej" w:date="2014-07-01T18:17:00Z">
              <w:r w:rsidRPr="0059589F">
                <w:rPr>
                  <w:rFonts w:ascii="Calibri" w:eastAsia="Calibri" w:hAnsi="Calibri" w:cs="Arial"/>
                  <w:bCs/>
                  <w:szCs w:val="20"/>
                  <w:lang w:val="en-GB" w:eastAsia="en-GB"/>
                </w:rPr>
                <w:t xml:space="preserve">The Energy Task Force is established (Draft Resolution 11.21), its coordination and operations are self-sustainable and it delivers fully in accordance with its Terms of Reference. </w:t>
              </w:r>
            </w:ins>
          </w:p>
          <w:p w:rsidR="00713E80" w:rsidRPr="00713E80" w:rsidDel="0033720C" w:rsidRDefault="00713E80" w:rsidP="00605E4B">
            <w:pPr>
              <w:widowControl/>
              <w:numPr>
                <w:ilvl w:val="0"/>
                <w:numId w:val="9"/>
              </w:numPr>
              <w:autoSpaceDE/>
              <w:autoSpaceDN/>
              <w:adjustRightInd/>
              <w:spacing w:after="200" w:line="276" w:lineRule="auto"/>
              <w:ind w:left="38" w:hanging="142"/>
              <w:contextualSpacing/>
              <w:rPr>
                <w:del w:id="319" w:author="Mundkur, Taej" w:date="2014-07-01T18:17:00Z"/>
                <w:rFonts w:ascii="Calibri" w:eastAsia="Calibri" w:hAnsi="Calibri" w:cs="Arial"/>
                <w:bCs/>
                <w:szCs w:val="20"/>
                <w:lang w:val="en-GB" w:eastAsia="en-GB"/>
              </w:rPr>
            </w:pPr>
            <w:del w:id="320" w:author="Mundkur, Taej" w:date="2014-07-01T18:17:00Z">
              <w:r w:rsidRPr="00713E80" w:rsidDel="0033720C">
                <w:rPr>
                  <w:rFonts w:ascii="Calibri" w:eastAsia="Calibri" w:hAnsi="Calibri" w:cs="Arial"/>
                  <w:bCs/>
                  <w:szCs w:val="20"/>
                  <w:lang w:val="en-GB" w:eastAsia="en-GB"/>
                </w:rPr>
                <w:delText>The Energy Task Force is established as a global TF (Draft Resolution 11.21).</w:delText>
              </w:r>
            </w:del>
          </w:p>
          <w:p w:rsidR="00713E80" w:rsidRPr="00713E80" w:rsidDel="0033720C" w:rsidRDefault="00713E80" w:rsidP="00605E4B">
            <w:pPr>
              <w:widowControl/>
              <w:numPr>
                <w:ilvl w:val="0"/>
                <w:numId w:val="9"/>
              </w:numPr>
              <w:autoSpaceDE/>
              <w:autoSpaceDN/>
              <w:adjustRightInd/>
              <w:spacing w:after="200" w:line="276" w:lineRule="auto"/>
              <w:ind w:left="38" w:hanging="142"/>
              <w:contextualSpacing/>
              <w:rPr>
                <w:del w:id="321" w:author="Mundkur, Taej" w:date="2014-07-01T18:17:00Z"/>
                <w:rFonts w:ascii="Calibri" w:eastAsia="Calibri" w:hAnsi="Calibri" w:cs="Arial"/>
                <w:bCs/>
                <w:szCs w:val="20"/>
                <w:lang w:val="en-GB" w:eastAsia="en-GB"/>
              </w:rPr>
            </w:pPr>
            <w:del w:id="322" w:author="Mundkur, Taej" w:date="2014-07-01T18:17:00Z">
              <w:r w:rsidRPr="00713E80" w:rsidDel="0033720C">
                <w:rPr>
                  <w:rFonts w:ascii="Calibri" w:eastAsia="Calibri" w:hAnsi="Calibri" w:cs="Arial"/>
                  <w:bCs/>
                  <w:szCs w:val="20"/>
                  <w:lang w:val="en-GB" w:eastAsia="en-GB"/>
                </w:rPr>
                <w:delText>Ensure that work of the Energy TF to promote implementation of guidelines in AEWA region is prioritised, with first workshop held in Kenya in 2015</w:delText>
              </w:r>
            </w:del>
          </w:p>
          <w:p w:rsidR="00713E80" w:rsidRPr="00713E80" w:rsidDel="0033720C" w:rsidRDefault="00713E80" w:rsidP="00605E4B">
            <w:pPr>
              <w:widowControl/>
              <w:numPr>
                <w:ilvl w:val="0"/>
                <w:numId w:val="9"/>
              </w:numPr>
              <w:autoSpaceDE/>
              <w:autoSpaceDN/>
              <w:adjustRightInd/>
              <w:spacing w:after="200" w:line="276" w:lineRule="auto"/>
              <w:ind w:left="38" w:hanging="142"/>
              <w:contextualSpacing/>
              <w:rPr>
                <w:del w:id="323" w:author="Mundkur, Taej" w:date="2014-07-01T18:17:00Z"/>
                <w:rFonts w:ascii="Calibri" w:eastAsia="Calibri" w:hAnsi="Calibri" w:cs="Arial"/>
                <w:bCs/>
                <w:szCs w:val="20"/>
                <w:lang w:val="en-GB" w:eastAsia="en-GB"/>
              </w:rPr>
            </w:pPr>
            <w:del w:id="324" w:author="Mundkur, Taej" w:date="2014-07-01T18:17:00Z">
              <w:r w:rsidRPr="00713E80" w:rsidDel="0033720C">
                <w:rPr>
                  <w:rFonts w:ascii="Calibri" w:eastAsia="Calibri" w:hAnsi="Calibri" w:cs="Arial"/>
                  <w:bCs/>
                  <w:szCs w:val="20"/>
                  <w:lang w:val="en-GB" w:eastAsia="en-GB"/>
                </w:rPr>
                <w:delText>TF coordination and operation becomes self-funding</w:delText>
              </w:r>
            </w:del>
          </w:p>
          <w:p w:rsidR="00713E80" w:rsidRPr="00713E80" w:rsidDel="0033720C" w:rsidRDefault="00713E80" w:rsidP="00605E4B">
            <w:pPr>
              <w:widowControl/>
              <w:numPr>
                <w:ilvl w:val="0"/>
                <w:numId w:val="9"/>
              </w:numPr>
              <w:autoSpaceDE/>
              <w:autoSpaceDN/>
              <w:adjustRightInd/>
              <w:spacing w:after="200" w:line="276" w:lineRule="auto"/>
              <w:ind w:left="38" w:hanging="142"/>
              <w:contextualSpacing/>
              <w:rPr>
                <w:del w:id="325" w:author="Mundkur, Taej" w:date="2014-07-01T18:17:00Z"/>
                <w:rFonts w:ascii="Calibri" w:eastAsia="Calibri" w:hAnsi="Calibri" w:cs="Arial"/>
                <w:bCs/>
                <w:szCs w:val="20"/>
                <w:lang w:val="en-GB" w:eastAsia="en-GB"/>
              </w:rPr>
            </w:pPr>
            <w:del w:id="326" w:author="Mundkur, Taej" w:date="2014-07-01T18:17:00Z">
              <w:r w:rsidRPr="00713E80" w:rsidDel="0033720C">
                <w:rPr>
                  <w:rFonts w:ascii="Calibri" w:eastAsia="Calibri" w:hAnsi="Calibri" w:cs="Arial"/>
                  <w:bCs/>
                  <w:szCs w:val="20"/>
                  <w:lang w:val="en-GB" w:eastAsia="en-GB"/>
                </w:rPr>
                <w:delText>Expansion of the Energy TF to take a global responsibility and ultimately potentially expanded to the overall energy sector</w:delText>
              </w:r>
            </w:del>
          </w:p>
          <w:p w:rsidR="00713E80" w:rsidRPr="00713E80"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bCs/>
                <w:szCs w:val="20"/>
                <w:lang w:val="en-GB" w:eastAsia="en-GB"/>
              </w:rPr>
            </w:pPr>
            <w:r w:rsidRPr="00713E80">
              <w:rPr>
                <w:rFonts w:ascii="Calibri" w:eastAsia="Calibri" w:hAnsi="Calibri" w:cs="Arial"/>
                <w:bCs/>
                <w:szCs w:val="20"/>
                <w:lang w:val="en-GB" w:eastAsia="en-GB"/>
              </w:rPr>
              <w:t>Detrimental structures removed/</w:t>
            </w:r>
            <w:ins w:id="327" w:author="Mundkur, Taej" w:date="2014-07-01T18:19:00Z">
              <w:r w:rsidR="004B54B9">
                <w:rPr>
                  <w:rFonts w:ascii="Calibri" w:eastAsia="Calibri" w:hAnsi="Calibri" w:cs="Arial"/>
                  <w:bCs/>
                  <w:szCs w:val="20"/>
                  <w:lang w:val="en-GB" w:eastAsia="en-GB"/>
                </w:rPr>
                <w:t xml:space="preserve"> </w:t>
              </w:r>
            </w:ins>
            <w:r w:rsidRPr="00713E80">
              <w:rPr>
                <w:rFonts w:ascii="Calibri" w:eastAsia="Calibri" w:hAnsi="Calibri" w:cs="Arial"/>
                <w:bCs/>
                <w:szCs w:val="20"/>
                <w:lang w:val="en-GB" w:eastAsia="en-GB"/>
              </w:rPr>
              <w:t xml:space="preserve">impacts mitigated at </w:t>
            </w:r>
            <w:del w:id="328" w:author="Mundkur, Taej" w:date="2014-07-01T18:19:00Z">
              <w:r w:rsidRPr="00713E80" w:rsidDel="004B54B9">
                <w:rPr>
                  <w:rFonts w:ascii="Calibri" w:eastAsia="Calibri" w:hAnsi="Calibri" w:cs="Arial"/>
                  <w:bCs/>
                  <w:szCs w:val="20"/>
                  <w:lang w:val="en-GB" w:eastAsia="en-GB"/>
                </w:rPr>
                <w:delText xml:space="preserve">key </w:delText>
              </w:r>
            </w:del>
            <w:ins w:id="329" w:author="Mundkur, Taej" w:date="2014-07-01T18:19:00Z">
              <w:r w:rsidR="004B54B9">
                <w:rPr>
                  <w:rFonts w:ascii="Calibri" w:eastAsia="Calibri" w:hAnsi="Calibri" w:cs="Arial"/>
                  <w:bCs/>
                  <w:szCs w:val="20"/>
                  <w:lang w:val="en-GB" w:eastAsia="en-GB"/>
                </w:rPr>
                <w:t>critical</w:t>
              </w:r>
              <w:r w:rsidR="004B54B9" w:rsidRPr="00713E80">
                <w:rPr>
                  <w:rFonts w:ascii="Calibri" w:eastAsia="Calibri" w:hAnsi="Calibri" w:cs="Arial"/>
                  <w:bCs/>
                  <w:szCs w:val="20"/>
                  <w:lang w:val="en-GB" w:eastAsia="en-GB"/>
                </w:rPr>
                <w:t xml:space="preserve"> </w:t>
              </w:r>
            </w:ins>
            <w:r w:rsidRPr="00713E80">
              <w:rPr>
                <w:rFonts w:ascii="Calibri" w:eastAsia="Calibri" w:hAnsi="Calibri" w:cs="Arial"/>
                <w:bCs/>
                <w:szCs w:val="20"/>
                <w:lang w:val="en-GB" w:eastAsia="en-GB"/>
              </w:rPr>
              <w:t>sites</w:t>
            </w:r>
          </w:p>
          <w:p w:rsidR="00713E80" w:rsidRPr="00713E80"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bCs/>
                <w:szCs w:val="20"/>
                <w:lang w:val="en-GB" w:eastAsia="en-GB"/>
              </w:rPr>
            </w:pPr>
            <w:del w:id="330" w:author="Mundkur, Taej" w:date="2014-07-01T18:18:00Z">
              <w:r w:rsidRPr="00713E80" w:rsidDel="0033720C">
                <w:rPr>
                  <w:rFonts w:ascii="Calibri" w:eastAsia="Calibri" w:hAnsi="Calibri" w:cs="Arial"/>
                  <w:bCs/>
                  <w:szCs w:val="20"/>
                  <w:lang w:val="en-GB" w:eastAsia="en-GB"/>
                </w:rPr>
                <w:delText xml:space="preserve">No further </w:delText>
              </w:r>
            </w:del>
            <w:ins w:id="331" w:author="Mundkur, Taej" w:date="2014-07-01T18:18:00Z">
              <w:r w:rsidR="0033720C">
                <w:rPr>
                  <w:rFonts w:ascii="Calibri" w:eastAsia="Calibri" w:hAnsi="Calibri" w:cs="Arial"/>
                  <w:bCs/>
                  <w:szCs w:val="20"/>
                  <w:lang w:val="en-GB" w:eastAsia="en-GB"/>
                </w:rPr>
                <w:t xml:space="preserve">Measures </w:t>
              </w:r>
            </w:ins>
            <w:ins w:id="332" w:author="Mundkur, Taej" w:date="2014-07-01T18:19:00Z">
              <w:r w:rsidR="0033720C">
                <w:rPr>
                  <w:rFonts w:ascii="Calibri" w:eastAsia="Calibri" w:hAnsi="Calibri" w:cs="Arial"/>
                  <w:bCs/>
                  <w:szCs w:val="20"/>
                  <w:lang w:val="en-GB" w:eastAsia="en-GB"/>
                </w:rPr>
                <w:t>implemented</w:t>
              </w:r>
            </w:ins>
            <w:ins w:id="333" w:author="Mundkur, Taej" w:date="2014-07-01T18:18:00Z">
              <w:r w:rsidR="0033720C">
                <w:rPr>
                  <w:rFonts w:ascii="Calibri" w:eastAsia="Calibri" w:hAnsi="Calibri" w:cs="Arial"/>
                  <w:bCs/>
                  <w:szCs w:val="20"/>
                  <w:lang w:val="en-GB" w:eastAsia="en-GB"/>
                </w:rPr>
                <w:t xml:space="preserve"> </w:t>
              </w:r>
            </w:ins>
            <w:ins w:id="334" w:author="Mundkur, Taej" w:date="2014-07-01T18:19:00Z">
              <w:r w:rsidR="0033720C">
                <w:rPr>
                  <w:rFonts w:ascii="Calibri" w:eastAsia="Calibri" w:hAnsi="Calibri" w:cs="Arial"/>
                  <w:bCs/>
                  <w:szCs w:val="20"/>
                  <w:lang w:val="en-GB" w:eastAsia="en-GB"/>
                </w:rPr>
                <w:t xml:space="preserve">to ensure that </w:t>
              </w:r>
            </w:ins>
            <w:r w:rsidRPr="00713E80">
              <w:rPr>
                <w:rFonts w:ascii="Calibri" w:eastAsia="Calibri" w:hAnsi="Calibri" w:cs="Arial"/>
                <w:bCs/>
                <w:szCs w:val="20"/>
                <w:lang w:val="en-GB" w:eastAsia="en-GB"/>
              </w:rPr>
              <w:t xml:space="preserve">critical sites </w:t>
            </w:r>
            <w:ins w:id="335" w:author="Mundkur, Taej" w:date="2014-07-01T18:19:00Z">
              <w:r w:rsidR="0033720C">
                <w:rPr>
                  <w:rFonts w:ascii="Calibri" w:eastAsia="Calibri" w:hAnsi="Calibri" w:cs="Arial"/>
                  <w:bCs/>
                  <w:szCs w:val="20"/>
                  <w:lang w:val="en-GB" w:eastAsia="en-GB"/>
                </w:rPr>
                <w:t xml:space="preserve">are not being </w:t>
              </w:r>
            </w:ins>
            <w:r w:rsidRPr="00713E80">
              <w:rPr>
                <w:rFonts w:ascii="Calibri" w:eastAsia="Calibri" w:hAnsi="Calibri" w:cs="Arial"/>
                <w:bCs/>
                <w:szCs w:val="20"/>
                <w:lang w:val="en-GB" w:eastAsia="en-GB"/>
              </w:rPr>
              <w:t xml:space="preserve">negatively impacted by </w:t>
            </w:r>
            <w:proofErr w:type="spellStart"/>
            <w:r w:rsidRPr="00713E80">
              <w:rPr>
                <w:rFonts w:ascii="Calibri" w:eastAsia="Calibri" w:hAnsi="Calibri" w:cs="Arial"/>
                <w:bCs/>
                <w:szCs w:val="20"/>
                <w:lang w:val="en-GB" w:eastAsia="en-GB"/>
              </w:rPr>
              <w:t>powerlines</w:t>
            </w:r>
            <w:proofErr w:type="spellEnd"/>
            <w:r w:rsidRPr="00713E80">
              <w:rPr>
                <w:rFonts w:ascii="Calibri" w:eastAsia="Calibri" w:hAnsi="Calibri" w:cs="Arial"/>
                <w:bCs/>
                <w:szCs w:val="20"/>
                <w:lang w:val="en-GB" w:eastAsia="en-GB"/>
              </w:rPr>
              <w:t xml:space="preserve"> or </w:t>
            </w:r>
            <w:del w:id="336" w:author="Mundkur, Taej" w:date="2014-07-01T18:18:00Z">
              <w:r w:rsidRPr="00713E80" w:rsidDel="0033720C">
                <w:rPr>
                  <w:rFonts w:ascii="Calibri" w:eastAsia="Calibri" w:hAnsi="Calibri" w:cs="Arial"/>
                  <w:bCs/>
                  <w:szCs w:val="20"/>
                  <w:lang w:val="en-GB" w:eastAsia="en-GB"/>
                </w:rPr>
                <w:delText xml:space="preserve">renewable </w:delText>
              </w:r>
            </w:del>
            <w:r w:rsidRPr="00713E80">
              <w:rPr>
                <w:rFonts w:ascii="Calibri" w:eastAsia="Calibri" w:hAnsi="Calibri" w:cs="Arial"/>
                <w:bCs/>
                <w:szCs w:val="20"/>
                <w:lang w:val="en-GB" w:eastAsia="en-GB"/>
              </w:rPr>
              <w:t>energy developments</w:t>
            </w:r>
          </w:p>
          <w:p w:rsidR="006C12B3" w:rsidRPr="004B520A" w:rsidRDefault="006C12B3" w:rsidP="004B520A">
            <w:pPr>
              <w:widowControl/>
              <w:numPr>
                <w:ilvl w:val="0"/>
                <w:numId w:val="9"/>
              </w:numPr>
              <w:autoSpaceDE/>
              <w:autoSpaceDN/>
              <w:adjustRightInd/>
              <w:spacing w:after="200" w:line="276" w:lineRule="auto"/>
              <w:ind w:left="38" w:hanging="142"/>
              <w:contextualSpacing/>
              <w:rPr>
                <w:ins w:id="337" w:author="Mundkur, Taej" w:date="2014-06-30T23:41:00Z"/>
                <w:rFonts w:ascii="Calibri" w:eastAsia="Calibri" w:hAnsi="Calibri" w:cs="Arial"/>
                <w:bCs/>
                <w:szCs w:val="20"/>
                <w:lang w:val="en-GB" w:eastAsia="en-GB"/>
              </w:rPr>
            </w:pPr>
            <w:ins w:id="338" w:author="Mundkur, Taej" w:date="2014-06-30T23:41:00Z">
              <w:r w:rsidRPr="004B520A">
                <w:rPr>
                  <w:rFonts w:ascii="Calibri" w:eastAsia="Calibri" w:hAnsi="Calibri" w:cs="Arial"/>
                  <w:bCs/>
                  <w:szCs w:val="20"/>
                  <w:lang w:val="en-GB" w:eastAsia="en-GB"/>
                </w:rPr>
                <w:t>Sensitivity-mapping tool (as already developed for the Red Sea-Rift Valley flyway) further developed and expanded to indicate risk to migratory birds from potential infrastructure development.</w:t>
              </w:r>
            </w:ins>
          </w:p>
          <w:p w:rsidR="00713E80" w:rsidRPr="00713E80"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bCs/>
                <w:szCs w:val="20"/>
                <w:lang w:val="en-GB" w:eastAsia="en-GB"/>
              </w:rPr>
            </w:pPr>
            <w:del w:id="339" w:author="Mundkur, Taej" w:date="2014-06-30T23:41:00Z">
              <w:r w:rsidRPr="00713E80" w:rsidDel="006C12B3">
                <w:rPr>
                  <w:rFonts w:ascii="Calibri" w:eastAsia="Calibri" w:hAnsi="Calibri" w:cs="Arial"/>
                  <w:bCs/>
                  <w:szCs w:val="20"/>
                  <w:lang w:val="en-GB" w:eastAsia="en-GB"/>
                </w:rPr>
                <w:delText>Sensitivity mapping tool expanded globally from that developed by BirdLife International for the Red Sea-Rift Valley flyway to indicate risk to migratory birds from infrastructure development</w:delText>
              </w:r>
            </w:del>
          </w:p>
        </w:tc>
        <w:tc>
          <w:tcPr>
            <w:tcW w:w="978" w:type="dxa"/>
            <w:gridSpan w:val="3"/>
            <w:vAlign w:val="center"/>
          </w:tcPr>
          <w:p w:rsidR="00713E80" w:rsidRPr="00713E80" w:rsidDel="0033720C" w:rsidRDefault="00713E80" w:rsidP="00713E80">
            <w:pPr>
              <w:widowControl/>
              <w:autoSpaceDE/>
              <w:autoSpaceDN/>
              <w:adjustRightInd/>
              <w:rPr>
                <w:del w:id="340" w:author="Mundkur, Taej" w:date="2014-07-01T18:17:00Z"/>
                <w:rFonts w:ascii="Calibri" w:eastAsia="Calibri" w:hAnsi="Calibri" w:cs="Arial"/>
                <w:szCs w:val="20"/>
                <w:lang w:val="en-GB" w:eastAsia="en-GB"/>
              </w:rPr>
            </w:pPr>
            <w:del w:id="341" w:author="Mundkur, Taej" w:date="2014-07-01T18:17:00Z">
              <w:r w:rsidRPr="00713E80" w:rsidDel="0033720C">
                <w:rPr>
                  <w:rFonts w:ascii="Calibri" w:eastAsia="Calibri" w:hAnsi="Calibri" w:cs="Arial"/>
                  <w:szCs w:val="20"/>
                  <w:lang w:val="en-GB" w:eastAsia="en-GB"/>
                </w:rPr>
                <w:delText>2014, 2015</w:delText>
              </w:r>
            </w:del>
          </w:p>
          <w:p w:rsidR="00713E80" w:rsidRPr="00713E80" w:rsidDel="0033720C" w:rsidRDefault="00713E80" w:rsidP="00713E80">
            <w:pPr>
              <w:widowControl/>
              <w:autoSpaceDE/>
              <w:autoSpaceDN/>
              <w:adjustRightInd/>
              <w:rPr>
                <w:del w:id="342" w:author="Mundkur, Taej" w:date="2014-07-01T18:17:00Z"/>
                <w:rFonts w:ascii="Calibri" w:eastAsia="Calibri" w:hAnsi="Calibri" w:cs="Arial"/>
                <w:szCs w:val="20"/>
                <w:lang w:val="en-GB" w:eastAsia="en-GB"/>
              </w:rPr>
            </w:pPr>
          </w:p>
          <w:p w:rsidR="00713E80" w:rsidRPr="00713E80" w:rsidDel="0033720C" w:rsidRDefault="00713E80" w:rsidP="00713E80">
            <w:pPr>
              <w:widowControl/>
              <w:autoSpaceDE/>
              <w:autoSpaceDN/>
              <w:adjustRightInd/>
              <w:rPr>
                <w:del w:id="343" w:author="Mundkur, Taej" w:date="2014-07-01T18:17:00Z"/>
                <w:rFonts w:ascii="Calibri" w:eastAsia="Calibri" w:hAnsi="Calibri" w:cs="Arial"/>
                <w:szCs w:val="20"/>
                <w:lang w:val="en-GB" w:eastAsia="en-GB"/>
              </w:rPr>
            </w:pPr>
          </w:p>
          <w:p w:rsidR="00713E80" w:rsidRPr="00713E80" w:rsidDel="0033720C" w:rsidRDefault="00713E80" w:rsidP="00713E80">
            <w:pPr>
              <w:widowControl/>
              <w:autoSpaceDE/>
              <w:autoSpaceDN/>
              <w:adjustRightInd/>
              <w:rPr>
                <w:del w:id="344" w:author="Mundkur, Taej" w:date="2014-07-01T18:17:00Z"/>
                <w:rFonts w:ascii="Calibri" w:eastAsia="Calibri" w:hAnsi="Calibri" w:cs="Arial"/>
                <w:szCs w:val="20"/>
                <w:lang w:val="en-GB" w:eastAsia="en-GB"/>
              </w:rPr>
            </w:pPr>
          </w:p>
          <w:p w:rsidR="00713E80" w:rsidRPr="00713E80" w:rsidDel="0033720C" w:rsidRDefault="00713E80" w:rsidP="00713E80">
            <w:pPr>
              <w:widowControl/>
              <w:autoSpaceDE/>
              <w:autoSpaceDN/>
              <w:adjustRightInd/>
              <w:rPr>
                <w:del w:id="345" w:author="Mundkur, Taej" w:date="2014-07-01T18:17:00Z"/>
                <w:rFonts w:ascii="Calibri" w:eastAsia="Calibri" w:hAnsi="Calibri" w:cs="Arial"/>
                <w:szCs w:val="20"/>
                <w:lang w:val="en-GB" w:eastAsia="en-GB"/>
              </w:rPr>
            </w:pPr>
          </w:p>
          <w:p w:rsidR="00713E80" w:rsidRPr="00713E80" w:rsidDel="0033720C" w:rsidRDefault="00713E80" w:rsidP="00713E80">
            <w:pPr>
              <w:widowControl/>
              <w:autoSpaceDE/>
              <w:autoSpaceDN/>
              <w:adjustRightInd/>
              <w:rPr>
                <w:del w:id="346" w:author="Mundkur, Taej" w:date="2014-07-01T18:17:00Z"/>
                <w:rFonts w:ascii="Calibri" w:eastAsia="Calibri" w:hAnsi="Calibri" w:cs="Arial"/>
                <w:szCs w:val="20"/>
                <w:lang w:val="en-GB" w:eastAsia="en-GB"/>
              </w:rPr>
            </w:pPr>
          </w:p>
          <w:p w:rsidR="00713E80" w:rsidRPr="00713E80" w:rsidDel="0033720C" w:rsidRDefault="00713E80" w:rsidP="00713E80">
            <w:pPr>
              <w:widowControl/>
              <w:autoSpaceDE/>
              <w:autoSpaceDN/>
              <w:adjustRightInd/>
              <w:rPr>
                <w:del w:id="347" w:author="Mundkur, Taej" w:date="2014-07-01T18:17:00Z"/>
                <w:rFonts w:ascii="Calibri" w:eastAsia="Calibri" w:hAnsi="Calibri" w:cs="Arial"/>
                <w:szCs w:val="20"/>
                <w:lang w:val="en-GB" w:eastAsia="en-GB"/>
              </w:rPr>
            </w:pPr>
          </w:p>
          <w:p w:rsidR="00713E80" w:rsidRPr="00713E80" w:rsidDel="0033720C" w:rsidRDefault="00713E80" w:rsidP="00713E80">
            <w:pPr>
              <w:widowControl/>
              <w:autoSpaceDE/>
              <w:autoSpaceDN/>
              <w:adjustRightInd/>
              <w:rPr>
                <w:del w:id="348" w:author="Mundkur, Taej" w:date="2014-07-01T18:17:00Z"/>
                <w:rFonts w:ascii="Calibri" w:eastAsia="Calibri" w:hAnsi="Calibri" w:cs="Arial"/>
                <w:szCs w:val="20"/>
                <w:lang w:val="en-GB" w:eastAsia="en-GB"/>
              </w:rPr>
            </w:pPr>
          </w:p>
          <w:p w:rsidR="0033720C" w:rsidRDefault="00713E80" w:rsidP="00713E80">
            <w:pPr>
              <w:widowControl/>
              <w:autoSpaceDE/>
              <w:autoSpaceDN/>
              <w:adjustRightInd/>
              <w:rPr>
                <w:ins w:id="349" w:author="Mundkur, Taej" w:date="2014-07-01T18:17:00Z"/>
                <w:rFonts w:ascii="Calibri" w:eastAsia="Calibri" w:hAnsi="Calibri" w:cs="Arial"/>
                <w:szCs w:val="20"/>
                <w:lang w:val="en-GB" w:eastAsia="en-GB"/>
              </w:rPr>
            </w:pPr>
            <w:del w:id="350" w:author="Mundkur, Taej" w:date="2014-07-01T18:17:00Z">
              <w:r w:rsidRPr="00713E80" w:rsidDel="0033720C">
                <w:rPr>
                  <w:rFonts w:ascii="Calibri" w:eastAsia="Calibri" w:hAnsi="Calibri" w:cs="Arial"/>
                  <w:szCs w:val="20"/>
                  <w:lang w:val="en-GB" w:eastAsia="en-GB"/>
                </w:rPr>
                <w:delText>2020</w:delText>
              </w:r>
            </w:del>
          </w:p>
          <w:p w:rsidR="00713E80" w:rsidRPr="00713E80" w:rsidRDefault="0033720C" w:rsidP="00713E80">
            <w:pPr>
              <w:widowControl/>
              <w:autoSpaceDE/>
              <w:autoSpaceDN/>
              <w:adjustRightInd/>
              <w:rPr>
                <w:rFonts w:ascii="Calibri" w:eastAsia="Calibri" w:hAnsi="Calibri" w:cs="Arial"/>
                <w:szCs w:val="20"/>
                <w:lang w:val="en-GB" w:eastAsia="en-GB"/>
              </w:rPr>
            </w:pPr>
            <w:ins w:id="351" w:author="Mundkur, Taej" w:date="2014-07-01T18:17:00Z">
              <w:r>
                <w:rPr>
                  <w:rFonts w:ascii="Calibri" w:eastAsia="Calibri" w:hAnsi="Calibri" w:cs="Arial"/>
                  <w:szCs w:val="20"/>
                  <w:lang w:val="en-GB" w:eastAsia="en-GB"/>
                </w:rPr>
                <w:t>S</w:t>
              </w:r>
            </w:ins>
          </w:p>
        </w:tc>
        <w:tc>
          <w:tcPr>
            <w:tcW w:w="533" w:type="dxa"/>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szCs w:val="20"/>
                <w:lang w:val="en-GB" w:eastAsia="en-GB"/>
              </w:rPr>
              <w:t>XX</w:t>
            </w:r>
          </w:p>
        </w:tc>
        <w:tc>
          <w:tcPr>
            <w:tcW w:w="62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689"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1868"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i/>
                <w:szCs w:val="20"/>
                <w:lang w:val="en-GB" w:eastAsia="en-GB"/>
              </w:rPr>
              <w:t>Inter alia</w:t>
            </w:r>
            <w:r w:rsidRPr="00713E80">
              <w:rPr>
                <w:rFonts w:ascii="Calibri" w:eastAsia="Calibri" w:hAnsi="Calibri" w:cs="Arial"/>
                <w:szCs w:val="20"/>
                <w:lang w:val="en-GB" w:eastAsia="en-GB"/>
              </w:rPr>
              <w:t xml:space="preserve"> IUCN, BLI, Peregrine Fund, Endangered Wildlife Trust, others?</w:t>
            </w:r>
          </w:p>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i/>
                <w:szCs w:val="20"/>
                <w:lang w:val="en-GB" w:eastAsia="en-GB"/>
              </w:rPr>
              <w:t>Inter alia</w:t>
            </w:r>
            <w:r w:rsidRPr="00713E80">
              <w:rPr>
                <w:rFonts w:ascii="Calibri" w:eastAsia="Calibri" w:hAnsi="Calibri" w:cs="Arial"/>
                <w:szCs w:val="20"/>
                <w:lang w:val="en-GB" w:eastAsia="en-GB"/>
              </w:rPr>
              <w:t xml:space="preserve"> UN instruments, including CBD, UNEP, UNFCC, UNCCD, Ramsar, World Heritage Convention, World Bank, African Bank, Inter American Bank, Asian Development Bank, Regional Seas Programmes, and the private sector, IRENA, IUCN</w:t>
            </w:r>
          </w:p>
        </w:tc>
        <w:tc>
          <w:tcPr>
            <w:tcW w:w="1276"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XX</w:t>
            </w:r>
          </w:p>
        </w:tc>
        <w:tc>
          <w:tcPr>
            <w:tcW w:w="854"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289" w:type="dxa"/>
            <w:gridSpan w:val="6"/>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Proposed CMS Energy Task Force,</w:t>
            </w:r>
          </w:p>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CMS Climate Working Group,</w:t>
            </w:r>
          </w:p>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AEWA,</w:t>
            </w:r>
          </w:p>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Raptors MOU</w:t>
            </w:r>
          </w:p>
        </w:tc>
      </w:tr>
      <w:tr w:rsidR="00713E80" w:rsidRPr="00713E80" w:rsidTr="009B7465">
        <w:trPr>
          <w:gridAfter w:val="5"/>
          <w:wAfter w:w="98" w:type="dxa"/>
          <w:trHeight w:val="515"/>
        </w:trPr>
        <w:tc>
          <w:tcPr>
            <w:tcW w:w="560" w:type="dxa"/>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p>
        </w:tc>
        <w:tc>
          <w:tcPr>
            <w:tcW w:w="14689" w:type="dxa"/>
            <w:gridSpan w:val="21"/>
            <w:vAlign w:val="center"/>
          </w:tcPr>
          <w:p w:rsidR="00713E80" w:rsidRPr="00713E80" w:rsidRDefault="00713E80" w:rsidP="00713E80">
            <w:pPr>
              <w:keepNext/>
              <w:keepLines/>
              <w:widowControl/>
              <w:autoSpaceDE/>
              <w:autoSpaceDN/>
              <w:adjustRightInd/>
              <w:spacing w:before="200" w:line="276" w:lineRule="auto"/>
              <w:outlineLvl w:val="2"/>
              <w:rPr>
                <w:rFonts w:ascii="Cambria" w:hAnsi="Cambria"/>
                <w:b/>
                <w:bCs/>
                <w:color w:val="4F81BD"/>
                <w:sz w:val="22"/>
                <w:szCs w:val="22"/>
                <w:lang w:val="en-GB" w:eastAsia="en-GB"/>
              </w:rPr>
            </w:pPr>
            <w:bookmarkStart w:id="352" w:name="_Toc392025050"/>
            <w:r w:rsidRPr="00713E80">
              <w:rPr>
                <w:rFonts w:ascii="Cambria" w:hAnsi="Cambria"/>
                <w:b/>
                <w:bCs/>
                <w:color w:val="4F81BD"/>
                <w:sz w:val="22"/>
                <w:szCs w:val="22"/>
                <w:lang w:val="en-GB" w:eastAsia="en-GB"/>
              </w:rPr>
              <w:t>Preventing risk of poisoning</w:t>
            </w:r>
            <w:bookmarkEnd w:id="352"/>
          </w:p>
        </w:tc>
      </w:tr>
      <w:tr w:rsidR="00713E80" w:rsidRPr="00713E80" w:rsidTr="009B7465">
        <w:trPr>
          <w:gridAfter w:val="2"/>
          <w:wAfter w:w="52" w:type="dxa"/>
          <w:trHeight w:val="552"/>
        </w:trPr>
        <w:tc>
          <w:tcPr>
            <w:tcW w:w="560" w:type="dxa"/>
            <w:vAlign w:val="center"/>
          </w:tcPr>
          <w:p w:rsidR="00713E80" w:rsidRPr="00713E80" w:rsidRDefault="00713E80" w:rsidP="00713E80">
            <w:pPr>
              <w:widowControl/>
              <w:autoSpaceDE/>
              <w:autoSpaceDN/>
              <w:adjustRightInd/>
              <w:rPr>
                <w:rFonts w:ascii="Calibri" w:eastAsia="Calibri" w:hAnsi="Calibri" w:cs="Arial"/>
                <w:bCs/>
                <w:szCs w:val="20"/>
                <w:lang w:val="en-GB" w:eastAsia="en-GB"/>
              </w:rPr>
            </w:pPr>
            <w:r w:rsidRPr="00713E80">
              <w:rPr>
                <w:rFonts w:ascii="Calibri" w:eastAsia="Calibri" w:hAnsi="Calibri" w:cs="Arial"/>
                <w:bCs/>
                <w:szCs w:val="20"/>
                <w:lang w:val="en-GB" w:eastAsia="en-GB"/>
              </w:rPr>
              <w:t>15</w:t>
            </w:r>
          </w:p>
        </w:tc>
        <w:tc>
          <w:tcPr>
            <w:tcW w:w="3522"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xml:space="preserve">Implement specific actions to prevent poisoning of migratory birds in all flyways as indicated by CMS </w:t>
            </w:r>
            <w:del w:id="353" w:author="CMS-USER" w:date="2014-06-30T15:13:00Z">
              <w:r w:rsidRPr="00713E80" w:rsidDel="00674674">
                <w:rPr>
                  <w:rFonts w:ascii="Calibri" w:eastAsia="Calibri" w:hAnsi="Calibri" w:cs="Arial"/>
                  <w:szCs w:val="20"/>
                  <w:lang w:val="en-GB" w:eastAsia="en-GB"/>
                </w:rPr>
                <w:delText>guidelines to prevent the risk of poisoning of migratory birds (</w:delText>
              </w:r>
            </w:del>
            <w:r w:rsidRPr="00713E80">
              <w:rPr>
                <w:rFonts w:ascii="Calibri" w:eastAsia="Calibri" w:hAnsi="Calibri" w:cs="Arial"/>
                <w:szCs w:val="20"/>
                <w:lang w:val="en-GB" w:eastAsia="en-GB"/>
              </w:rPr>
              <w:t>Draft Res 11.10</w:t>
            </w:r>
            <w:del w:id="354" w:author="CMS-USER" w:date="2014-06-30T15:13:00Z">
              <w:r w:rsidRPr="00713E80" w:rsidDel="00674674">
                <w:rPr>
                  <w:rFonts w:ascii="Calibri" w:eastAsia="Calibri" w:hAnsi="Calibri" w:cs="Arial"/>
                  <w:szCs w:val="20"/>
                  <w:lang w:val="en-GB" w:eastAsia="en-GB"/>
                </w:rPr>
                <w:delText>)</w:delText>
              </w:r>
            </w:del>
          </w:p>
          <w:p w:rsidR="00713E80" w:rsidRPr="00713E80" w:rsidRDefault="00713E80" w:rsidP="00713E80">
            <w:pPr>
              <w:widowControl/>
              <w:autoSpaceDE/>
              <w:autoSpaceDN/>
              <w:adjustRightInd/>
              <w:rPr>
                <w:rFonts w:ascii="Calibri" w:eastAsia="Calibri" w:hAnsi="Calibri" w:cs="Arial"/>
                <w:szCs w:val="20"/>
                <w:lang w:val="en-GB" w:eastAsia="en-GB"/>
              </w:rPr>
            </w:pPr>
          </w:p>
          <w:p w:rsidR="00713E80" w:rsidRPr="00713E80" w:rsidRDefault="00713E80" w:rsidP="00713E80">
            <w:pPr>
              <w:widowControl/>
              <w:autoSpaceDE/>
              <w:autoSpaceDN/>
              <w:adjustRightInd/>
              <w:rPr>
                <w:rFonts w:ascii="Calibri" w:eastAsia="Calibri" w:hAnsi="Calibri" w:cs="Arial"/>
                <w:i/>
                <w:szCs w:val="20"/>
                <w:lang w:val="en-GB" w:eastAsia="en-GB"/>
              </w:rPr>
            </w:pPr>
            <w:r w:rsidRPr="00713E80">
              <w:rPr>
                <w:rFonts w:ascii="Calibri" w:eastAsia="Calibri" w:hAnsi="Calibri" w:cs="Arial"/>
                <w:i/>
                <w:szCs w:val="20"/>
                <w:lang w:val="en-GB" w:eastAsia="en-GB"/>
              </w:rPr>
              <w:t xml:space="preserve"> </w:t>
            </w:r>
          </w:p>
        </w:tc>
        <w:tc>
          <w:tcPr>
            <w:tcW w:w="3106" w:type="dxa"/>
            <w:gridSpan w:val="2"/>
            <w:vAlign w:val="center"/>
          </w:tcPr>
          <w:p w:rsidR="00713E80" w:rsidRPr="00713E80" w:rsidDel="00955BF1" w:rsidRDefault="00713E80" w:rsidP="00605E4B">
            <w:pPr>
              <w:widowControl/>
              <w:numPr>
                <w:ilvl w:val="0"/>
                <w:numId w:val="9"/>
              </w:numPr>
              <w:autoSpaceDE/>
              <w:autoSpaceDN/>
              <w:adjustRightInd/>
              <w:spacing w:after="200" w:line="276" w:lineRule="auto"/>
              <w:ind w:left="38" w:hanging="142"/>
              <w:contextualSpacing/>
              <w:rPr>
                <w:del w:id="355" w:author="CMS-USER" w:date="2014-06-30T15:16:00Z"/>
                <w:rFonts w:ascii="Calibri" w:eastAsia="Calibri" w:hAnsi="Calibri" w:cs="Arial"/>
                <w:bCs/>
                <w:szCs w:val="20"/>
                <w:lang w:val="en-GB" w:eastAsia="en-GB"/>
              </w:rPr>
            </w:pPr>
            <w:del w:id="356" w:author="CMS-USER" w:date="2014-06-30T15:16:00Z">
              <w:r w:rsidRPr="00713E80" w:rsidDel="00955BF1">
                <w:rPr>
                  <w:rFonts w:ascii="Calibri" w:eastAsia="Calibri" w:hAnsi="Calibri" w:cs="Arial"/>
                  <w:bCs/>
                  <w:szCs w:val="20"/>
                  <w:lang w:val="en-GB" w:eastAsia="en-GB"/>
                </w:rPr>
                <w:delText>Poisoning WG facilitates implementation of guidelines, and the coordination becomes self-funding</w:delText>
              </w:r>
            </w:del>
          </w:p>
          <w:p w:rsidR="00713E80" w:rsidRPr="00713E80"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bCs/>
                <w:szCs w:val="20"/>
                <w:lang w:val="en-GB" w:eastAsia="en-GB"/>
              </w:rPr>
            </w:pPr>
            <w:r w:rsidRPr="00713E80">
              <w:rPr>
                <w:rFonts w:ascii="Calibri" w:eastAsia="Calibri" w:hAnsi="Calibri" w:cs="Arial"/>
                <w:szCs w:val="20"/>
                <w:lang w:val="en-GB" w:eastAsia="en-GB"/>
              </w:rPr>
              <w:t xml:space="preserve">Guidelines </w:t>
            </w:r>
            <w:r w:rsidRPr="00713E80">
              <w:rPr>
                <w:rFonts w:ascii="Calibri" w:eastAsia="Calibri" w:hAnsi="Calibri" w:cs="Arial"/>
                <w:bCs/>
                <w:szCs w:val="20"/>
                <w:lang w:val="en-GB" w:eastAsia="en-GB"/>
              </w:rPr>
              <w:t>implemented by Parties and stakeholders</w:t>
            </w:r>
            <w:ins w:id="357" w:author="CMS-USER" w:date="2014-06-30T15:15:00Z">
              <w:r w:rsidR="00955BF1">
                <w:rPr>
                  <w:rFonts w:ascii="Calibri" w:eastAsia="Calibri" w:hAnsi="Calibri" w:cs="Arial"/>
                  <w:bCs/>
                  <w:szCs w:val="20"/>
                  <w:lang w:val="en-GB" w:eastAsia="en-GB"/>
                </w:rPr>
                <w:t xml:space="preserve"> supported and facilitated by the Poisoning WG</w:t>
              </w:r>
            </w:ins>
          </w:p>
          <w:p w:rsidR="00713E80" w:rsidRPr="00830B78" w:rsidDel="00830B78" w:rsidRDefault="00830B78" w:rsidP="004B520A">
            <w:pPr>
              <w:widowControl/>
              <w:numPr>
                <w:ilvl w:val="0"/>
                <w:numId w:val="9"/>
              </w:numPr>
              <w:autoSpaceDE/>
              <w:autoSpaceDN/>
              <w:adjustRightInd/>
              <w:spacing w:after="200" w:line="276" w:lineRule="auto"/>
              <w:ind w:left="38" w:hanging="142"/>
              <w:contextualSpacing/>
              <w:rPr>
                <w:del w:id="358" w:author="CMS-USER" w:date="2014-06-30T15:27:00Z"/>
                <w:rFonts w:ascii="Calibri" w:eastAsia="Calibri" w:hAnsi="Calibri" w:cs="Arial"/>
                <w:bCs/>
                <w:sz w:val="24"/>
                <w:szCs w:val="20"/>
                <w:lang w:val="en-GB" w:eastAsia="en-GB"/>
              </w:rPr>
            </w:pPr>
            <w:ins w:id="359" w:author="CMS-USER" w:date="2014-06-30T15:24:00Z">
              <w:r w:rsidRPr="00830B78">
                <w:rPr>
                  <w:rFonts w:ascii="Calibri" w:eastAsia="Calibri" w:hAnsi="Calibri" w:cs="Arial"/>
                  <w:bCs/>
                  <w:szCs w:val="20"/>
                  <w:lang w:val="en-GB" w:eastAsia="en-GB"/>
                </w:rPr>
                <w:t xml:space="preserve">One pilot project in each flyway to </w:t>
              </w:r>
            </w:ins>
            <w:ins w:id="360" w:author="CMS-USER" w:date="2014-06-30T15:28:00Z">
              <w:r>
                <w:rPr>
                  <w:rFonts w:ascii="Calibri" w:eastAsia="Calibri" w:hAnsi="Calibri" w:cs="Arial"/>
                  <w:bCs/>
                  <w:szCs w:val="20"/>
                  <w:lang w:val="en-GB" w:eastAsia="en-GB"/>
                </w:rPr>
                <w:t>mitigate/reduce and ultimately prevent</w:t>
              </w:r>
            </w:ins>
            <w:ins w:id="361" w:author="CMS-USER" w:date="2014-06-30T15:24:00Z">
              <w:r w:rsidRPr="00830B78">
                <w:rPr>
                  <w:rFonts w:ascii="Calibri" w:eastAsia="Calibri" w:hAnsi="Calibri" w:cs="Arial"/>
                  <w:szCs w:val="20"/>
                  <w:lang w:val="en-GB" w:eastAsia="en-GB"/>
                </w:rPr>
                <w:t xml:space="preserve"> impacts of poisoning on migratory birds</w:t>
              </w:r>
            </w:ins>
            <w:ins w:id="362" w:author="CMS-USER" w:date="2014-06-30T15:31:00Z">
              <w:r w:rsidR="00264C46">
                <w:rPr>
                  <w:rFonts w:ascii="Calibri" w:eastAsia="Calibri" w:hAnsi="Calibri" w:cs="Arial"/>
                  <w:szCs w:val="20"/>
                  <w:lang w:val="en-GB" w:eastAsia="en-GB"/>
                </w:rPr>
                <w:t xml:space="preserve"> </w:t>
              </w:r>
            </w:ins>
            <w:del w:id="363" w:author="CMS-USER" w:date="2014-06-30T15:19:00Z">
              <w:r w:rsidR="00713E80" w:rsidRPr="00830B78" w:rsidDel="00830B78">
                <w:rPr>
                  <w:rFonts w:ascii="Calibri" w:eastAsia="Calibri" w:hAnsi="Calibri" w:cs="Arial"/>
                  <w:bCs/>
                  <w:szCs w:val="20"/>
                  <w:lang w:val="en-GB" w:eastAsia="en-GB"/>
                </w:rPr>
                <w:delText>Regional specific</w:delText>
              </w:r>
            </w:del>
            <w:del w:id="364" w:author="CMS-USER" w:date="2014-06-30T15:31:00Z">
              <w:r w:rsidR="00713E80" w:rsidRPr="00830B78" w:rsidDel="00E73FEB">
                <w:rPr>
                  <w:rFonts w:ascii="Calibri" w:eastAsia="Calibri" w:hAnsi="Calibri" w:cs="Arial"/>
                  <w:bCs/>
                  <w:szCs w:val="20"/>
                  <w:lang w:val="en-GB" w:eastAsia="en-GB"/>
                </w:rPr>
                <w:delText xml:space="preserve"> </w:delText>
              </w:r>
            </w:del>
            <w:del w:id="365" w:author="CMS-USER" w:date="2014-06-30T15:19:00Z">
              <w:r w:rsidR="00713E80" w:rsidRPr="00830B78" w:rsidDel="00830B78">
                <w:rPr>
                  <w:rFonts w:ascii="Calibri" w:eastAsia="Calibri" w:hAnsi="Calibri" w:cs="Arial"/>
                  <w:bCs/>
                  <w:szCs w:val="20"/>
                  <w:lang w:val="en-GB" w:eastAsia="en-GB"/>
                </w:rPr>
                <w:delText>g</w:delText>
              </w:r>
            </w:del>
            <w:del w:id="366" w:author="CMS-USER" w:date="2014-06-30T15:31:00Z">
              <w:r w:rsidR="00713E80" w:rsidRPr="00830B78" w:rsidDel="00E73FEB">
                <w:rPr>
                  <w:rFonts w:ascii="Calibri" w:eastAsia="Calibri" w:hAnsi="Calibri" w:cs="Arial"/>
                  <w:bCs/>
                  <w:szCs w:val="20"/>
                  <w:lang w:val="en-GB" w:eastAsia="en-GB"/>
                </w:rPr>
                <w:delText xml:space="preserve">uidelines </w:delText>
              </w:r>
            </w:del>
            <w:del w:id="367" w:author="CMS-USER" w:date="2014-06-30T15:17:00Z">
              <w:r w:rsidR="00713E80" w:rsidRPr="00830B78" w:rsidDel="00955BF1">
                <w:rPr>
                  <w:rFonts w:ascii="Calibri" w:eastAsia="Calibri" w:hAnsi="Calibri" w:cs="Arial"/>
                  <w:bCs/>
                  <w:szCs w:val="20"/>
                  <w:lang w:val="en-GB" w:eastAsia="en-GB"/>
                </w:rPr>
                <w:delText xml:space="preserve">developed and </w:delText>
              </w:r>
            </w:del>
            <w:del w:id="368" w:author="CMS-USER" w:date="2014-06-30T15:31:00Z">
              <w:r w:rsidR="00713E80" w:rsidRPr="00830B78" w:rsidDel="00E73FEB">
                <w:rPr>
                  <w:rFonts w:ascii="Calibri" w:eastAsia="Calibri" w:hAnsi="Calibri" w:cs="Arial"/>
                  <w:bCs/>
                  <w:szCs w:val="20"/>
                  <w:lang w:val="en-GB" w:eastAsia="en-GB"/>
                </w:rPr>
                <w:delText>implemented in North East Africa and the Middle East</w:delText>
              </w:r>
            </w:del>
          </w:p>
          <w:p w:rsidR="00713E80" w:rsidRPr="0059589F" w:rsidDel="00E73FEB" w:rsidRDefault="00713E80" w:rsidP="00830B78">
            <w:pPr>
              <w:widowControl/>
              <w:numPr>
                <w:ilvl w:val="0"/>
                <w:numId w:val="9"/>
              </w:numPr>
              <w:shd w:val="clear" w:color="000000" w:fill="92CDDC"/>
              <w:autoSpaceDE/>
              <w:autoSpaceDN/>
              <w:adjustRightInd/>
              <w:spacing w:before="100" w:beforeAutospacing="1" w:after="200" w:afterAutospacing="1" w:line="276" w:lineRule="auto"/>
              <w:ind w:left="38" w:hanging="142"/>
              <w:contextualSpacing/>
              <w:textAlignment w:val="center"/>
              <w:rPr>
                <w:del w:id="369" w:author="CMS-USER" w:date="2014-06-30T15:31:00Z"/>
                <w:rFonts w:ascii="Calibri" w:eastAsia="Calibri" w:hAnsi="Calibri" w:cs="Arial"/>
                <w:szCs w:val="20"/>
                <w:lang w:val="en-GB" w:eastAsia="en-GB"/>
              </w:rPr>
            </w:pPr>
            <w:del w:id="370" w:author="CMS-USER" w:date="2014-06-30T15:27:00Z">
              <w:r w:rsidRPr="00830B78" w:rsidDel="00830B78">
                <w:rPr>
                  <w:rFonts w:ascii="Calibri" w:eastAsia="Calibri" w:hAnsi="Calibri" w:cs="Arial"/>
                  <w:bCs/>
                  <w:szCs w:val="20"/>
                  <w:lang w:val="en-GB" w:eastAsia="en-GB"/>
                </w:rPr>
                <w:delText>I</w:delText>
              </w:r>
            </w:del>
            <w:del w:id="371" w:author="CMS-USER" w:date="2014-06-30T15:31:00Z">
              <w:r w:rsidRPr="00830B78" w:rsidDel="00E73FEB">
                <w:rPr>
                  <w:rFonts w:ascii="Calibri" w:eastAsia="Calibri" w:hAnsi="Calibri" w:cs="Arial"/>
                  <w:bCs/>
                  <w:szCs w:val="20"/>
                  <w:lang w:val="en-GB" w:eastAsia="en-GB"/>
                </w:rPr>
                <w:delText>mplementation within</w:delText>
              </w:r>
              <w:r w:rsidRPr="00E73FEB" w:rsidDel="00E73FEB">
                <w:rPr>
                  <w:rFonts w:ascii="Calibri" w:eastAsia="Calibri" w:hAnsi="Calibri" w:cs="Arial"/>
                  <w:bCs/>
                  <w:szCs w:val="20"/>
                  <w:lang w:val="en-GB" w:eastAsia="en-GB"/>
                </w:rPr>
                <w:delText xml:space="preserve"> </w:delText>
              </w:r>
            </w:del>
            <w:del w:id="372" w:author="CMS-USER" w:date="2014-06-30T15:24:00Z">
              <w:r w:rsidRPr="0051601D" w:rsidDel="00830B78">
                <w:rPr>
                  <w:rFonts w:ascii="Calibri" w:eastAsia="Calibri" w:hAnsi="Calibri" w:cs="Arial"/>
                  <w:bCs/>
                  <w:szCs w:val="20"/>
                  <w:lang w:val="en-GB" w:eastAsia="en-GB"/>
                </w:rPr>
                <w:delText>Argentina/</w:delText>
              </w:r>
            </w:del>
            <w:del w:id="373" w:author="CMS-USER" w:date="2014-06-30T15:26:00Z">
              <w:r w:rsidRPr="00830B78" w:rsidDel="00830B78">
                <w:rPr>
                  <w:rFonts w:ascii="Calibri" w:eastAsia="Calibri" w:hAnsi="Calibri" w:cs="Arial"/>
                  <w:bCs/>
                  <w:szCs w:val="20"/>
                  <w:lang w:val="en-GB" w:eastAsia="en-GB"/>
                </w:rPr>
                <w:delText xml:space="preserve">LAC rice fields </w:delText>
              </w:r>
            </w:del>
          </w:p>
          <w:p w:rsidR="00713E80" w:rsidRPr="00713E80" w:rsidRDefault="00713E80" w:rsidP="004B520A">
            <w:pPr>
              <w:widowControl/>
              <w:numPr>
                <w:ilvl w:val="0"/>
                <w:numId w:val="9"/>
              </w:numPr>
              <w:autoSpaceDE/>
              <w:autoSpaceDN/>
              <w:adjustRightInd/>
              <w:spacing w:after="200" w:line="276" w:lineRule="auto"/>
              <w:ind w:left="38" w:hanging="142"/>
              <w:contextualSpacing/>
              <w:rPr>
                <w:rFonts w:ascii="Calibri" w:eastAsia="Calibri" w:hAnsi="Calibri" w:cs="Arial"/>
                <w:sz w:val="24"/>
                <w:szCs w:val="20"/>
                <w:lang w:val="en-GB" w:eastAsia="en-GB"/>
              </w:rPr>
            </w:pPr>
            <w:del w:id="374" w:author="CMS-USER" w:date="2014-06-30T15:24:00Z">
              <w:r w:rsidRPr="00713E80" w:rsidDel="00830B78">
                <w:rPr>
                  <w:rFonts w:ascii="Calibri" w:eastAsia="Calibri" w:hAnsi="Calibri" w:cs="Arial"/>
                  <w:bCs/>
                  <w:szCs w:val="20"/>
                  <w:lang w:val="en-GB" w:eastAsia="en-GB"/>
                </w:rPr>
                <w:delText xml:space="preserve">One pilot project in each flyway to </w:delText>
              </w:r>
            </w:del>
            <w:del w:id="375" w:author="CMS-USER" w:date="2014-06-30T15:23:00Z">
              <w:r w:rsidRPr="00713E80" w:rsidDel="00830B78">
                <w:rPr>
                  <w:rFonts w:ascii="Calibri" w:eastAsia="Calibri" w:hAnsi="Calibri" w:cs="Arial"/>
                  <w:bCs/>
                  <w:szCs w:val="20"/>
                  <w:lang w:val="en-GB" w:eastAsia="en-GB"/>
                </w:rPr>
                <w:delText>mitigate/reduce</w:delText>
              </w:r>
            </w:del>
            <w:del w:id="376" w:author="CMS-USER" w:date="2014-06-30T15:24:00Z">
              <w:r w:rsidRPr="00713E80" w:rsidDel="00830B78">
                <w:rPr>
                  <w:rFonts w:ascii="Calibri" w:eastAsia="Calibri" w:hAnsi="Calibri" w:cs="Arial"/>
                  <w:szCs w:val="20"/>
                  <w:lang w:val="en-GB" w:eastAsia="en-GB"/>
                </w:rPr>
                <w:delText xml:space="preserve"> impacts of poisoning on migratory birds </w:delText>
              </w:r>
            </w:del>
            <w:del w:id="377" w:author="CMS-USER" w:date="2014-06-30T15:23:00Z">
              <w:r w:rsidRPr="00713E80" w:rsidDel="00830B78">
                <w:rPr>
                  <w:rFonts w:ascii="Calibri" w:eastAsia="Calibri" w:hAnsi="Calibri" w:cs="Arial"/>
                  <w:szCs w:val="20"/>
                  <w:lang w:val="en-GB" w:eastAsia="en-GB"/>
                </w:rPr>
                <w:delText>at key sites/areas</w:delText>
              </w:r>
            </w:del>
          </w:p>
        </w:tc>
        <w:tc>
          <w:tcPr>
            <w:tcW w:w="978" w:type="dxa"/>
            <w:gridSpan w:val="3"/>
            <w:noWrap/>
            <w:vAlign w:val="center"/>
          </w:tcPr>
          <w:p w:rsidR="00713E80" w:rsidRPr="00713E80" w:rsidRDefault="00713E80" w:rsidP="00713E80">
            <w:pPr>
              <w:widowControl/>
              <w:autoSpaceDE/>
              <w:autoSpaceDN/>
              <w:adjustRightInd/>
              <w:rPr>
                <w:rFonts w:ascii="Calibri" w:eastAsia="Calibri" w:hAnsi="Calibri" w:cs="Arial"/>
                <w:szCs w:val="20"/>
                <w:lang w:val="en-GB" w:eastAsia="en-GB"/>
              </w:rPr>
            </w:pPr>
            <w:del w:id="378" w:author="CMS-USER" w:date="2014-06-30T15:30:00Z">
              <w:r w:rsidRPr="00713E80" w:rsidDel="00E73FEB">
                <w:rPr>
                  <w:rFonts w:ascii="Calibri" w:eastAsia="Calibri" w:hAnsi="Calibri" w:cs="Arial"/>
                  <w:szCs w:val="20"/>
                  <w:lang w:val="en-GB" w:eastAsia="en-GB"/>
                </w:rPr>
                <w:delText>Ongoing</w:delText>
              </w:r>
            </w:del>
            <w:ins w:id="379" w:author="CMS-USER" w:date="2014-06-30T15:30:00Z">
              <w:r w:rsidR="00E73FEB">
                <w:rPr>
                  <w:rFonts w:ascii="Calibri" w:eastAsia="Calibri" w:hAnsi="Calibri" w:cs="Arial"/>
                  <w:szCs w:val="20"/>
                  <w:lang w:val="en-GB" w:eastAsia="en-GB"/>
                </w:rPr>
                <w:t>M</w:t>
              </w:r>
            </w:ins>
          </w:p>
        </w:tc>
        <w:tc>
          <w:tcPr>
            <w:tcW w:w="533" w:type="dxa"/>
            <w:noWrap/>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szCs w:val="20"/>
                <w:lang w:val="en-GB" w:eastAsia="en-GB"/>
              </w:rPr>
              <w:t>XX</w:t>
            </w:r>
          </w:p>
        </w:tc>
        <w:tc>
          <w:tcPr>
            <w:tcW w:w="62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689" w:type="dxa"/>
            <w:gridSpan w:val="3"/>
            <w:noWrap/>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1868" w:type="dxa"/>
            <w:gridSpan w:val="2"/>
            <w:noWrap/>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i/>
                <w:szCs w:val="20"/>
                <w:lang w:val="en-GB" w:eastAsia="en-GB"/>
              </w:rPr>
              <w:t>Inter alia</w:t>
            </w:r>
            <w:r w:rsidRPr="00713E80">
              <w:rPr>
                <w:rFonts w:ascii="Calibri" w:eastAsia="Calibri" w:hAnsi="Calibri" w:cs="Arial"/>
                <w:szCs w:val="20"/>
                <w:lang w:val="en-GB" w:eastAsia="en-GB"/>
              </w:rPr>
              <w:t xml:space="preserve"> IUCN, BLI, </w:t>
            </w:r>
          </w:p>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UN instruments, including CBD, Ramsar, World Heritage Convention,  World Bank, African Bank, Inter American Bank, Asian Development Bank, FAO, and the private sector </w:t>
            </w:r>
          </w:p>
        </w:tc>
        <w:tc>
          <w:tcPr>
            <w:tcW w:w="1276"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xml:space="preserve">XX </w:t>
            </w:r>
          </w:p>
        </w:tc>
        <w:tc>
          <w:tcPr>
            <w:tcW w:w="854" w:type="dxa"/>
            <w:gridSpan w:val="2"/>
            <w:vAlign w:val="center"/>
          </w:tcPr>
          <w:p w:rsidR="00713E80" w:rsidRPr="00713E80" w:rsidRDefault="00713E80" w:rsidP="00713E80">
            <w:pPr>
              <w:widowControl/>
              <w:autoSpaceDE/>
              <w:autoSpaceDN/>
              <w:adjustRightInd/>
              <w:rPr>
                <w:rFonts w:ascii="Calibri" w:eastAsia="Calibri" w:hAnsi="Calibri" w:cs="Arial"/>
                <w:b/>
                <w:bCs/>
                <w:szCs w:val="20"/>
                <w:lang w:val="en-GB" w:eastAsia="en-GB"/>
              </w:rPr>
            </w:pPr>
          </w:p>
        </w:tc>
        <w:tc>
          <w:tcPr>
            <w:tcW w:w="1289" w:type="dxa"/>
            <w:gridSpan w:val="6"/>
            <w:vAlign w:val="center"/>
          </w:tcPr>
          <w:p w:rsidR="00713E80" w:rsidRPr="00713E80" w:rsidRDefault="00713E80" w:rsidP="00713E80">
            <w:pPr>
              <w:widowControl/>
              <w:autoSpaceDE/>
              <w:autoSpaceDN/>
              <w:adjustRightInd/>
              <w:rPr>
                <w:rFonts w:ascii="Calibri" w:eastAsia="Calibri" w:hAnsi="Calibri" w:cs="Arial"/>
                <w:b/>
                <w:bCs/>
                <w:szCs w:val="20"/>
                <w:lang w:val="en-GB" w:eastAsia="en-GB"/>
              </w:rPr>
            </w:pPr>
            <w:r w:rsidRPr="00713E80">
              <w:rPr>
                <w:rFonts w:ascii="Calibri" w:eastAsia="Calibri" w:hAnsi="Calibri" w:cs="Arial"/>
                <w:szCs w:val="20"/>
                <w:lang w:val="en-GB" w:eastAsia="en-GB"/>
              </w:rPr>
              <w:t>AEWA, Raptors MOU, Poisoning WG</w:t>
            </w:r>
          </w:p>
        </w:tc>
      </w:tr>
      <w:tr w:rsidR="00713E80" w:rsidRPr="00713E80" w:rsidTr="009B7465">
        <w:trPr>
          <w:gridAfter w:val="2"/>
          <w:wAfter w:w="52" w:type="dxa"/>
          <w:trHeight w:val="515"/>
        </w:trPr>
        <w:tc>
          <w:tcPr>
            <w:tcW w:w="560" w:type="dxa"/>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p>
        </w:tc>
        <w:tc>
          <w:tcPr>
            <w:tcW w:w="14735" w:type="dxa"/>
            <w:gridSpan w:val="24"/>
            <w:vAlign w:val="center"/>
          </w:tcPr>
          <w:p w:rsidR="00713E80" w:rsidRDefault="00713E80" w:rsidP="00713E80">
            <w:pPr>
              <w:keepNext/>
              <w:keepLines/>
              <w:widowControl/>
              <w:autoSpaceDE/>
              <w:autoSpaceDN/>
              <w:adjustRightInd/>
              <w:spacing w:before="200" w:line="276" w:lineRule="auto"/>
              <w:outlineLvl w:val="2"/>
              <w:rPr>
                <w:ins w:id="380" w:author="CMS-USER" w:date="2014-06-30T15:39:00Z"/>
                <w:rFonts w:ascii="Cambria" w:hAnsi="Cambria"/>
                <w:b/>
                <w:bCs/>
                <w:color w:val="4F81BD"/>
                <w:sz w:val="22"/>
                <w:szCs w:val="22"/>
                <w:lang w:val="en-GB"/>
              </w:rPr>
            </w:pPr>
            <w:bookmarkStart w:id="381" w:name="_Toc392025051"/>
            <w:r w:rsidRPr="00713E80">
              <w:rPr>
                <w:rFonts w:ascii="Cambria" w:hAnsi="Cambria"/>
                <w:b/>
                <w:bCs/>
                <w:color w:val="4F81BD"/>
                <w:sz w:val="22"/>
                <w:szCs w:val="22"/>
                <w:lang w:val="en-GB"/>
              </w:rPr>
              <w:t>Preventing illegal bird killing</w:t>
            </w:r>
            <w:ins w:id="382" w:author="CMS-USER" w:date="2014-06-30T15:40:00Z">
              <w:r w:rsidR="00086342">
                <w:rPr>
                  <w:rFonts w:ascii="Cambria" w:hAnsi="Cambria"/>
                  <w:b/>
                  <w:bCs/>
                  <w:color w:val="4F81BD"/>
                  <w:sz w:val="22"/>
                  <w:szCs w:val="22"/>
                  <w:lang w:val="en-GB"/>
                </w:rPr>
                <w:t>, taking and trade</w:t>
              </w:r>
            </w:ins>
            <w:bookmarkEnd w:id="381"/>
            <w:r w:rsidRPr="00713E80">
              <w:rPr>
                <w:rFonts w:ascii="Cambria" w:hAnsi="Cambria"/>
                <w:b/>
                <w:bCs/>
                <w:color w:val="4F81BD"/>
                <w:sz w:val="22"/>
                <w:szCs w:val="22"/>
                <w:lang w:val="en-GB"/>
              </w:rPr>
              <w:t xml:space="preserve"> </w:t>
            </w:r>
          </w:p>
          <w:p w:rsidR="00086342" w:rsidRPr="00805517" w:rsidRDefault="004B520A" w:rsidP="00713E80">
            <w:pPr>
              <w:keepNext/>
              <w:keepLines/>
              <w:widowControl/>
              <w:autoSpaceDE/>
              <w:autoSpaceDN/>
              <w:adjustRightInd/>
              <w:spacing w:before="200" w:line="276" w:lineRule="auto"/>
              <w:outlineLvl w:val="2"/>
              <w:rPr>
                <w:rFonts w:ascii="Cambria" w:hAnsi="Cambria"/>
                <w:bCs/>
                <w:color w:val="4F81BD"/>
                <w:sz w:val="22"/>
                <w:szCs w:val="22"/>
                <w:lang w:val="en-GB"/>
              </w:rPr>
            </w:pPr>
            <w:bookmarkStart w:id="383" w:name="_Toc392025052"/>
            <w:ins w:id="384" w:author="Mundkur, Taej" w:date="2014-07-01T14:58:00Z">
              <w:r>
                <w:rPr>
                  <w:rFonts w:ascii="Cambria" w:hAnsi="Cambria"/>
                  <w:bCs/>
                  <w:color w:val="4F81BD"/>
                  <w:sz w:val="22"/>
                  <w:szCs w:val="22"/>
                  <w:lang w:val="en-GB"/>
                </w:rPr>
                <w:t>(</w:t>
              </w:r>
            </w:ins>
            <w:ins w:id="385" w:author="CMS-USER" w:date="2014-06-30T15:39:00Z">
              <w:r w:rsidR="00086342" w:rsidRPr="0059589F">
                <w:rPr>
                  <w:rFonts w:ascii="Cambria" w:hAnsi="Cambria"/>
                  <w:bCs/>
                  <w:color w:val="4F81BD"/>
                  <w:sz w:val="22"/>
                  <w:szCs w:val="22"/>
                  <w:lang w:val="en-GB"/>
                </w:rPr>
                <w:t>Cross references to Mediterranean action plan, draft Res 11.11</w:t>
              </w:r>
            </w:ins>
            <w:ins w:id="386" w:author="Mundkur, Taej" w:date="2014-07-01T14:58:00Z">
              <w:r>
                <w:rPr>
                  <w:rFonts w:ascii="Cambria" w:hAnsi="Cambria"/>
                  <w:bCs/>
                  <w:color w:val="4F81BD"/>
                  <w:sz w:val="22"/>
                  <w:szCs w:val="22"/>
                  <w:lang w:val="en-GB"/>
                </w:rPr>
                <w:t>)</w:t>
              </w:r>
            </w:ins>
            <w:bookmarkEnd w:id="383"/>
          </w:p>
        </w:tc>
      </w:tr>
      <w:tr w:rsidR="00713E80" w:rsidRPr="00713E80" w:rsidTr="009B7465">
        <w:trPr>
          <w:gridAfter w:val="2"/>
          <w:wAfter w:w="52" w:type="dxa"/>
          <w:trHeight w:val="139"/>
        </w:trPr>
        <w:tc>
          <w:tcPr>
            <w:tcW w:w="56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16</w:t>
            </w:r>
          </w:p>
        </w:tc>
        <w:tc>
          <w:tcPr>
            <w:tcW w:w="3522" w:type="dxa"/>
            <w:vAlign w:val="center"/>
          </w:tcPr>
          <w:p w:rsidR="00713E80" w:rsidRPr="00713E80" w:rsidRDefault="00713E80" w:rsidP="00713E80">
            <w:pPr>
              <w:widowControl/>
              <w:autoSpaceDE/>
              <w:autoSpaceDN/>
              <w:adjustRightInd/>
              <w:spacing w:after="200"/>
              <w:rPr>
                <w:rFonts w:ascii="Calibri" w:eastAsia="Calibri" w:hAnsi="Calibri" w:cs="Arial"/>
                <w:szCs w:val="20"/>
                <w:lang w:val="en-GB" w:eastAsia="en-GB"/>
              </w:rPr>
            </w:pPr>
            <w:r w:rsidRPr="00713E80">
              <w:rPr>
                <w:rFonts w:ascii="Calibri" w:eastAsia="Calibri" w:hAnsi="Calibri" w:cs="Arial"/>
                <w:szCs w:val="20"/>
                <w:lang w:val="en-GB" w:eastAsia="en-GB"/>
              </w:rPr>
              <w:t xml:space="preserve">Implementation of actions </w:t>
            </w:r>
            <w:ins w:id="387" w:author="CMS-USER" w:date="2014-06-30T15:38:00Z">
              <w:r w:rsidR="00264C46">
                <w:rPr>
                  <w:rFonts w:ascii="Calibri" w:eastAsia="Calibri" w:hAnsi="Calibri" w:cs="Arial"/>
                  <w:szCs w:val="20"/>
                  <w:lang w:val="en-GB" w:eastAsia="en-GB"/>
                </w:rPr>
                <w:t xml:space="preserve">(both focused and general) </w:t>
              </w:r>
            </w:ins>
            <w:r w:rsidRPr="00713E80">
              <w:rPr>
                <w:rFonts w:ascii="Calibri" w:eastAsia="Calibri" w:hAnsi="Calibri" w:cs="Arial"/>
                <w:szCs w:val="20"/>
                <w:lang w:val="en-GB" w:eastAsia="en-GB"/>
              </w:rPr>
              <w:t>to prevent illegal killing/taking</w:t>
            </w:r>
            <w:ins w:id="388" w:author="CMS-USER" w:date="2014-06-30T15:40:00Z">
              <w:r w:rsidR="00086342">
                <w:rPr>
                  <w:rFonts w:ascii="Calibri" w:eastAsia="Calibri" w:hAnsi="Calibri" w:cs="Arial"/>
                  <w:szCs w:val="20"/>
                  <w:lang w:val="en-GB" w:eastAsia="en-GB"/>
                </w:rPr>
                <w:t>/trade</w:t>
              </w:r>
            </w:ins>
            <w:r w:rsidRPr="00713E80">
              <w:rPr>
                <w:rFonts w:ascii="Calibri" w:eastAsia="Calibri" w:hAnsi="Calibri" w:cs="Arial"/>
                <w:szCs w:val="20"/>
                <w:lang w:val="en-GB" w:eastAsia="en-GB"/>
              </w:rPr>
              <w:t xml:space="preserve"> of migratory </w:t>
            </w:r>
            <w:proofErr w:type="spellStart"/>
            <w:r w:rsidRPr="00713E80">
              <w:rPr>
                <w:rFonts w:ascii="Calibri" w:eastAsia="Calibri" w:hAnsi="Calibri" w:cs="Arial"/>
                <w:szCs w:val="20"/>
                <w:lang w:val="en-GB" w:eastAsia="en-GB"/>
              </w:rPr>
              <w:t>birds</w:t>
            </w:r>
            <w:del w:id="389" w:author="CMS-USER" w:date="2014-06-30T15:36:00Z">
              <w:r w:rsidRPr="00713E80" w:rsidDel="00264C46">
                <w:rPr>
                  <w:rFonts w:ascii="Calibri" w:eastAsia="Calibri" w:hAnsi="Calibri" w:cs="Arial"/>
                  <w:szCs w:val="20"/>
                  <w:lang w:val="en-GB" w:eastAsia="en-GB"/>
                </w:rPr>
                <w:delText xml:space="preserve">, particularly at hot spots </w:delText>
              </w:r>
            </w:del>
            <w:r w:rsidRPr="00713E80">
              <w:rPr>
                <w:rFonts w:ascii="Calibri" w:eastAsia="Calibri" w:hAnsi="Calibri" w:cs="Arial"/>
                <w:szCs w:val="20"/>
                <w:lang w:val="en-GB" w:eastAsia="en-GB"/>
              </w:rPr>
              <w:t>along</w:t>
            </w:r>
            <w:proofErr w:type="spellEnd"/>
            <w:r w:rsidRPr="00713E80">
              <w:rPr>
                <w:rFonts w:ascii="Calibri" w:eastAsia="Calibri" w:hAnsi="Calibri" w:cs="Arial"/>
                <w:szCs w:val="20"/>
                <w:lang w:val="en-GB" w:eastAsia="en-GB"/>
              </w:rPr>
              <w:t xml:space="preserve"> all flyways (Draft Res 11.11).</w:t>
            </w:r>
          </w:p>
          <w:p w:rsidR="00713E80" w:rsidRPr="00713E80" w:rsidRDefault="00713E80" w:rsidP="00713E80">
            <w:pPr>
              <w:widowControl/>
              <w:autoSpaceDE/>
              <w:autoSpaceDN/>
              <w:adjustRightInd/>
              <w:spacing w:after="200"/>
              <w:rPr>
                <w:rFonts w:ascii="Calibri" w:eastAsia="Calibri" w:hAnsi="Calibri" w:cs="Arial"/>
                <w:i/>
                <w:szCs w:val="20"/>
                <w:lang w:val="en-GB" w:eastAsia="en-GB"/>
              </w:rPr>
            </w:pPr>
          </w:p>
        </w:tc>
        <w:tc>
          <w:tcPr>
            <w:tcW w:w="3106" w:type="dxa"/>
            <w:gridSpan w:val="2"/>
            <w:vAlign w:val="center"/>
          </w:tcPr>
          <w:p w:rsidR="00805517" w:rsidRPr="00805517" w:rsidRDefault="00805517" w:rsidP="00805517">
            <w:pPr>
              <w:pStyle w:val="default0"/>
              <w:rPr>
                <w:ins w:id="390" w:author="Mundkur, Taej" w:date="2014-07-01T16:00:00Z"/>
                <w:rFonts w:eastAsia="Calibri" w:cs="Arial"/>
                <w:color w:val="auto"/>
                <w:sz w:val="20"/>
                <w:szCs w:val="20"/>
              </w:rPr>
            </w:pPr>
            <w:ins w:id="391" w:author="Mundkur, Taej" w:date="2014-07-01T16:00:00Z">
              <w:r>
                <w:rPr>
                  <w:color w:val="1F497D"/>
                </w:rPr>
                <w:t>·</w:t>
              </w:r>
              <w:proofErr w:type="gramStart"/>
              <w:r>
                <w:rPr>
                  <w:color w:val="1F497D"/>
                </w:rPr>
                <w:t xml:space="preserve">  </w:t>
              </w:r>
              <w:r w:rsidRPr="00805517">
                <w:rPr>
                  <w:rFonts w:eastAsia="Calibri" w:cs="Arial"/>
                  <w:color w:val="auto"/>
                  <w:sz w:val="20"/>
                  <w:szCs w:val="20"/>
                </w:rPr>
                <w:t>Range</w:t>
              </w:r>
              <w:proofErr w:type="gramEnd"/>
              <w:r w:rsidRPr="00805517">
                <w:rPr>
                  <w:rFonts w:eastAsia="Calibri" w:cs="Arial"/>
                  <w:color w:val="auto"/>
                  <w:sz w:val="20"/>
                  <w:szCs w:val="20"/>
                </w:rPr>
                <w:t xml:space="preserve"> States are effectively communicating to improve understanding of legislation, implementing and enforcing laws to prevent illegal bird killing/taking/trade within their jurisdictions, including working collaboratively to reduce these crimes.</w:t>
              </w:r>
            </w:ins>
          </w:p>
          <w:p w:rsidR="00713E80" w:rsidRPr="00713E80" w:rsidDel="00805517" w:rsidRDefault="00713E80" w:rsidP="00605E4B">
            <w:pPr>
              <w:widowControl/>
              <w:numPr>
                <w:ilvl w:val="0"/>
                <w:numId w:val="9"/>
              </w:numPr>
              <w:autoSpaceDE/>
              <w:autoSpaceDN/>
              <w:adjustRightInd/>
              <w:spacing w:after="200" w:line="276" w:lineRule="auto"/>
              <w:ind w:left="38" w:hanging="142"/>
              <w:contextualSpacing/>
              <w:rPr>
                <w:del w:id="392" w:author="Mundkur, Taej" w:date="2014-07-01T16:05:00Z"/>
                <w:rFonts w:ascii="Calibri" w:eastAsia="Calibri" w:hAnsi="Calibri" w:cs="Arial"/>
                <w:bCs/>
                <w:szCs w:val="20"/>
                <w:lang w:val="en-GB" w:eastAsia="en-GB"/>
              </w:rPr>
            </w:pPr>
            <w:del w:id="393" w:author="Mundkur, Taej" w:date="2014-07-01T16:05:00Z">
              <w:r w:rsidRPr="00713E80" w:rsidDel="00805517">
                <w:rPr>
                  <w:rFonts w:ascii="Calibri" w:eastAsia="Calibri" w:hAnsi="Calibri" w:cs="Arial"/>
                  <w:szCs w:val="20"/>
                  <w:lang w:val="en-GB" w:eastAsia="en-GB"/>
                </w:rPr>
                <w:delText xml:space="preserve">Range states are </w:delText>
              </w:r>
              <w:commentRangeStart w:id="394"/>
              <w:r w:rsidRPr="00713E80" w:rsidDel="00805517">
                <w:rPr>
                  <w:rFonts w:ascii="Calibri" w:eastAsia="Calibri" w:hAnsi="Calibri" w:cs="Arial"/>
                  <w:szCs w:val="20"/>
                  <w:lang w:val="en-GB" w:eastAsia="en-GB"/>
                </w:rPr>
                <w:delText xml:space="preserve">enforcing laws </w:delText>
              </w:r>
              <w:commentRangeEnd w:id="394"/>
              <w:r w:rsidR="005222ED" w:rsidDel="00805517">
                <w:rPr>
                  <w:rStyle w:val="CommentReference"/>
                </w:rPr>
                <w:commentReference w:id="394"/>
              </w:r>
              <w:r w:rsidRPr="00713E80" w:rsidDel="00805517">
                <w:rPr>
                  <w:rFonts w:ascii="Calibri" w:eastAsia="Calibri" w:hAnsi="Calibri" w:cs="Arial"/>
                  <w:szCs w:val="20"/>
                  <w:lang w:val="en-GB" w:eastAsia="en-GB"/>
                </w:rPr>
                <w:delText>to prevent illegal bird killing</w:delText>
              </w:r>
            </w:del>
            <w:ins w:id="395" w:author="CMS-USER" w:date="2014-06-30T15:40:00Z">
              <w:del w:id="396" w:author="Mundkur, Taej" w:date="2014-07-01T16:05:00Z">
                <w:r w:rsidR="002A01D1" w:rsidDel="00805517">
                  <w:rPr>
                    <w:rFonts w:ascii="Calibri" w:eastAsia="Calibri" w:hAnsi="Calibri" w:cs="Arial"/>
                    <w:szCs w:val="20"/>
                    <w:lang w:val="en-GB" w:eastAsia="en-GB"/>
                  </w:rPr>
                  <w:delText>/taking/trade</w:delText>
                </w:r>
              </w:del>
            </w:ins>
            <w:del w:id="397" w:author="Mundkur, Taej" w:date="2014-07-01T16:05:00Z">
              <w:r w:rsidRPr="00713E80" w:rsidDel="00805517">
                <w:rPr>
                  <w:rFonts w:ascii="Calibri" w:eastAsia="Calibri" w:hAnsi="Calibri" w:cs="Arial"/>
                  <w:szCs w:val="20"/>
                  <w:lang w:val="en-GB" w:eastAsia="en-GB"/>
                </w:rPr>
                <w:delText xml:space="preserve"> within their jurisdictions and working in collaboration to reduce illegal take</w:delText>
              </w:r>
            </w:del>
            <w:ins w:id="398" w:author="CMS-USER" w:date="2014-06-30T15:56:00Z">
              <w:del w:id="399" w:author="Mundkur, Taej" w:date="2014-07-01T16:05:00Z">
                <w:r w:rsidR="00F50C66" w:rsidDel="00805517">
                  <w:rPr>
                    <w:rFonts w:ascii="Calibri" w:eastAsia="Calibri" w:hAnsi="Calibri" w:cs="Arial"/>
                    <w:szCs w:val="20"/>
                    <w:lang w:val="en-GB" w:eastAsia="en-GB"/>
                  </w:rPr>
                  <w:delText xml:space="preserve"> </w:delText>
                </w:r>
              </w:del>
            </w:ins>
            <w:ins w:id="400" w:author="CMS-USER" w:date="2014-06-30T15:57:00Z">
              <w:del w:id="401" w:author="Mundkur, Taej" w:date="2014-07-01T16:05:00Z">
                <w:r w:rsidR="00F50C66" w:rsidDel="00805517">
                  <w:rPr>
                    <w:rFonts w:ascii="Calibri" w:eastAsia="Calibri" w:hAnsi="Calibri" w:cs="Arial"/>
                    <w:szCs w:val="20"/>
                    <w:lang w:val="en-GB" w:eastAsia="en-GB"/>
                  </w:rPr>
                  <w:delText>[</w:delText>
                </w:r>
              </w:del>
            </w:ins>
            <w:ins w:id="402" w:author="CMS-USER" w:date="2014-06-30T15:56:00Z">
              <w:del w:id="403" w:author="Mundkur, Taej" w:date="2014-07-01T16:05:00Z">
                <w:r w:rsidR="00F50C66" w:rsidDel="00805517">
                  <w:rPr>
                    <w:rFonts w:ascii="Calibri" w:eastAsia="Calibri" w:hAnsi="Calibri" w:cs="Arial"/>
                    <w:szCs w:val="20"/>
                    <w:lang w:val="en-GB" w:eastAsia="en-GB"/>
                  </w:rPr>
                  <w:delText>with guidance from Task Force</w:delText>
                </w:r>
              </w:del>
            </w:ins>
            <w:ins w:id="404" w:author="CMS-USER" w:date="2014-06-30T15:57:00Z">
              <w:del w:id="405" w:author="Mundkur, Taej" w:date="2014-07-01T16:05:00Z">
                <w:r w:rsidR="00F50C66" w:rsidDel="00805517">
                  <w:rPr>
                    <w:rFonts w:ascii="Calibri" w:eastAsia="Calibri" w:hAnsi="Calibri" w:cs="Arial"/>
                    <w:szCs w:val="20"/>
                    <w:lang w:val="en-GB" w:eastAsia="en-GB"/>
                  </w:rPr>
                  <w:delText>]</w:delText>
                </w:r>
              </w:del>
            </w:ins>
            <w:del w:id="406" w:author="Mundkur, Taej" w:date="2014-07-01T16:05:00Z">
              <w:r w:rsidRPr="00713E80" w:rsidDel="00805517">
                <w:rPr>
                  <w:rFonts w:ascii="Calibri" w:eastAsia="Calibri" w:hAnsi="Calibri" w:cs="Arial"/>
                  <w:szCs w:val="20"/>
                  <w:lang w:val="en-GB" w:eastAsia="en-GB"/>
                </w:rPr>
                <w:delText xml:space="preserve">. </w:delText>
              </w:r>
            </w:del>
          </w:p>
          <w:p w:rsidR="00713E80" w:rsidRPr="00713E80" w:rsidDel="00264C46" w:rsidRDefault="00713E80" w:rsidP="00264C46">
            <w:pPr>
              <w:widowControl/>
              <w:numPr>
                <w:ilvl w:val="0"/>
                <w:numId w:val="9"/>
              </w:numPr>
              <w:autoSpaceDE/>
              <w:autoSpaceDN/>
              <w:adjustRightInd/>
              <w:spacing w:after="200" w:line="276" w:lineRule="auto"/>
              <w:ind w:left="38" w:hanging="142"/>
              <w:contextualSpacing/>
              <w:rPr>
                <w:del w:id="407" w:author="CMS-USER" w:date="2014-06-30T15:37:00Z"/>
                <w:rFonts w:ascii="Calibri" w:eastAsia="Calibri" w:hAnsi="Calibri" w:cs="Arial"/>
                <w:bCs/>
                <w:szCs w:val="20"/>
                <w:lang w:val="en-GB" w:eastAsia="en-GB"/>
              </w:rPr>
            </w:pPr>
            <w:r w:rsidRPr="00713E80">
              <w:rPr>
                <w:rFonts w:ascii="Calibri" w:eastAsia="Calibri" w:hAnsi="Calibri" w:cs="Arial"/>
                <w:szCs w:val="20"/>
                <w:lang w:val="en-GB" w:eastAsia="en-GB"/>
              </w:rPr>
              <w:t>Focus on the Mediterranean coast/</w:t>
            </w:r>
            <w:r w:rsidRPr="00713E80">
              <w:rPr>
                <w:rFonts w:ascii="Calibri" w:eastAsia="Calibri" w:hAnsi="Calibri" w:cs="Arial"/>
                <w:bCs/>
                <w:szCs w:val="20"/>
                <w:lang w:val="en-GB" w:eastAsia="en-GB"/>
              </w:rPr>
              <w:t>region</w:t>
            </w:r>
            <w:r w:rsidRPr="00713E80">
              <w:rPr>
                <w:rFonts w:ascii="Calibri" w:eastAsia="Calibri" w:hAnsi="Calibri" w:cs="Arial"/>
                <w:szCs w:val="20"/>
                <w:lang w:val="en-GB" w:eastAsia="en-GB"/>
              </w:rPr>
              <w:t xml:space="preserve"> (zero tolerance) with imple</w:t>
            </w:r>
            <w:r w:rsidRPr="00713E80">
              <w:rPr>
                <w:rFonts w:ascii="Calibri" w:eastAsia="Calibri" w:hAnsi="Calibri" w:cs="Arial"/>
                <w:bCs/>
                <w:szCs w:val="20"/>
                <w:lang w:val="en-GB" w:eastAsia="en-GB"/>
              </w:rPr>
              <w:t xml:space="preserve">mentation </w:t>
            </w:r>
            <w:proofErr w:type="spellStart"/>
            <w:r w:rsidRPr="00713E80">
              <w:rPr>
                <w:rFonts w:ascii="Calibri" w:eastAsia="Calibri" w:hAnsi="Calibri" w:cs="Arial"/>
                <w:bCs/>
                <w:szCs w:val="20"/>
                <w:lang w:val="en-GB" w:eastAsia="en-GB"/>
              </w:rPr>
              <w:t>of</w:t>
            </w:r>
            <w:del w:id="408" w:author="CMS-USER" w:date="2014-06-30T15:37:00Z">
              <w:r w:rsidRPr="00713E80" w:rsidDel="00264C46">
                <w:rPr>
                  <w:rFonts w:ascii="Calibri" w:eastAsia="Calibri" w:hAnsi="Calibri" w:cs="Arial"/>
                  <w:bCs/>
                  <w:szCs w:val="20"/>
                  <w:lang w:val="en-GB" w:eastAsia="en-GB"/>
                </w:rPr>
                <w:delText xml:space="preserve"> Action Plan in the Mediterranean region</w:delText>
              </w:r>
            </w:del>
          </w:p>
          <w:p w:rsidR="00713E80" w:rsidRPr="00713E80" w:rsidRDefault="00713E80" w:rsidP="005222ED">
            <w:pPr>
              <w:widowControl/>
              <w:numPr>
                <w:ilvl w:val="0"/>
                <w:numId w:val="9"/>
              </w:numPr>
              <w:autoSpaceDE/>
              <w:autoSpaceDN/>
              <w:adjustRightInd/>
              <w:spacing w:after="200" w:line="276" w:lineRule="auto"/>
              <w:ind w:left="38" w:hanging="142"/>
              <w:contextualSpacing/>
              <w:rPr>
                <w:rFonts w:ascii="Calibri" w:eastAsia="Calibri" w:hAnsi="Calibri" w:cs="Arial"/>
                <w:bCs/>
                <w:szCs w:val="20"/>
                <w:lang w:val="en-GB" w:eastAsia="en-GB"/>
              </w:rPr>
            </w:pPr>
            <w:del w:id="409" w:author="CMS-USER" w:date="2014-06-30T15:37:00Z">
              <w:r w:rsidRPr="00713E80" w:rsidDel="00264C46">
                <w:rPr>
                  <w:rFonts w:ascii="Calibri" w:eastAsia="Calibri" w:hAnsi="Calibri" w:cs="Arial"/>
                  <w:bCs/>
                  <w:szCs w:val="20"/>
                  <w:lang w:val="en-GB" w:eastAsia="en-GB"/>
                </w:rPr>
                <w:delText>Implement existing</w:delText>
              </w:r>
            </w:del>
            <w:del w:id="410" w:author="CMS-USER" w:date="2014-06-30T15:55:00Z">
              <w:r w:rsidRPr="00713E80" w:rsidDel="00F50C66">
                <w:rPr>
                  <w:rFonts w:ascii="Calibri" w:eastAsia="Calibri" w:hAnsi="Calibri" w:cs="Arial"/>
                  <w:bCs/>
                  <w:szCs w:val="20"/>
                  <w:lang w:val="en-GB" w:eastAsia="en-GB"/>
                </w:rPr>
                <w:delText xml:space="preserve"> CMS</w:delText>
              </w:r>
            </w:del>
            <w:ins w:id="411" w:author="CMS-USER" w:date="2014-06-30T15:55:00Z">
              <w:r w:rsidR="00F50C66">
                <w:rPr>
                  <w:rFonts w:ascii="Calibri" w:eastAsia="Calibri" w:hAnsi="Calibri" w:cs="Arial"/>
                  <w:bCs/>
                  <w:szCs w:val="20"/>
                  <w:lang w:val="en-GB" w:eastAsia="en-GB"/>
                </w:rPr>
                <w:t>Multi</w:t>
              </w:r>
              <w:proofErr w:type="spellEnd"/>
              <w:r w:rsidR="00F50C66">
                <w:rPr>
                  <w:rFonts w:ascii="Calibri" w:eastAsia="Calibri" w:hAnsi="Calibri" w:cs="Arial"/>
                  <w:bCs/>
                  <w:szCs w:val="20"/>
                  <w:lang w:val="en-GB" w:eastAsia="en-GB"/>
                </w:rPr>
                <w:t>-stakeholder</w:t>
              </w:r>
            </w:ins>
            <w:r w:rsidRPr="00713E80">
              <w:rPr>
                <w:rFonts w:ascii="Calibri" w:eastAsia="Calibri" w:hAnsi="Calibri" w:cs="Arial"/>
                <w:bCs/>
                <w:szCs w:val="20"/>
                <w:lang w:val="en-GB" w:eastAsia="en-GB"/>
              </w:rPr>
              <w:t xml:space="preserve"> Plan of Action for Egypt and Libya</w:t>
            </w:r>
          </w:p>
          <w:p w:rsidR="00713E80" w:rsidRPr="00713E80" w:rsidDel="00431B9C" w:rsidRDefault="00431B9C" w:rsidP="00605E4B">
            <w:pPr>
              <w:widowControl/>
              <w:numPr>
                <w:ilvl w:val="0"/>
                <w:numId w:val="9"/>
              </w:numPr>
              <w:autoSpaceDE/>
              <w:autoSpaceDN/>
              <w:adjustRightInd/>
              <w:spacing w:after="200" w:line="276" w:lineRule="auto"/>
              <w:ind w:left="38" w:hanging="142"/>
              <w:contextualSpacing/>
              <w:rPr>
                <w:del w:id="412" w:author="Mundkur, Taej" w:date="2014-07-01T16:46:00Z"/>
                <w:rFonts w:ascii="Calibri" w:eastAsia="Calibri" w:hAnsi="Calibri" w:cs="Arial"/>
                <w:bCs/>
                <w:szCs w:val="20"/>
                <w:lang w:val="en-GB" w:eastAsia="en-GB"/>
              </w:rPr>
            </w:pPr>
            <w:ins w:id="413" w:author="Mundkur, Taej" w:date="2014-07-01T16:46:00Z">
              <w:r w:rsidRPr="00431B9C">
                <w:rPr>
                  <w:rFonts w:ascii="Calibri" w:eastAsia="Calibri" w:hAnsi="Calibri" w:cs="Arial"/>
                  <w:bCs/>
                  <w:szCs w:val="20"/>
                  <w:lang w:val="en-GB" w:eastAsia="en-GB"/>
                </w:rPr>
                <w:t xml:space="preserve">Pilot project implemented in the Caribbean and/or </w:t>
              </w:r>
              <w:proofErr w:type="spellStart"/>
              <w:r w:rsidRPr="00431B9C">
                <w:rPr>
                  <w:rFonts w:ascii="Calibri" w:eastAsia="Calibri" w:hAnsi="Calibri" w:cs="Arial"/>
                  <w:bCs/>
                  <w:szCs w:val="20"/>
                  <w:lang w:val="en-GB" w:eastAsia="en-GB"/>
                </w:rPr>
                <w:t>northeastern</w:t>
              </w:r>
              <w:proofErr w:type="spellEnd"/>
              <w:r w:rsidRPr="00431B9C">
                <w:rPr>
                  <w:rFonts w:ascii="Calibri" w:eastAsia="Calibri" w:hAnsi="Calibri" w:cs="Arial"/>
                  <w:bCs/>
                  <w:szCs w:val="20"/>
                  <w:lang w:val="en-GB" w:eastAsia="en-GB"/>
                </w:rPr>
                <w:t xml:space="preserve"> South America to reduce the impact of hunting on shorebird </w:t>
              </w:r>
              <w:proofErr w:type="spellStart"/>
              <w:r w:rsidRPr="00431B9C">
                <w:rPr>
                  <w:rFonts w:ascii="Calibri" w:eastAsia="Calibri" w:hAnsi="Calibri" w:cs="Arial"/>
                  <w:bCs/>
                  <w:szCs w:val="20"/>
                  <w:lang w:val="en-GB" w:eastAsia="en-GB"/>
                </w:rPr>
                <w:t>populations</w:t>
              </w:r>
            </w:ins>
            <w:del w:id="414" w:author="Mundkur, Taej" w:date="2014-07-01T16:46:00Z">
              <w:r w:rsidR="00713E80" w:rsidRPr="00713E80" w:rsidDel="00431B9C">
                <w:rPr>
                  <w:rFonts w:ascii="Calibri" w:eastAsia="Calibri" w:hAnsi="Calibri" w:cs="Arial"/>
                  <w:bCs/>
                  <w:szCs w:val="20"/>
                  <w:lang w:val="en-GB" w:eastAsia="en-GB"/>
                </w:rPr>
                <w:delText xml:space="preserve">Pilot project implemented in the Americas –Caribbean </w:delText>
              </w:r>
            </w:del>
            <w:ins w:id="415" w:author="CMS-USER" w:date="2014-06-30T15:50:00Z">
              <w:del w:id="416" w:author="Mundkur, Taej" w:date="2014-07-01T16:46:00Z">
                <w:r w:rsidR="005222ED" w:rsidDel="00431B9C">
                  <w:rPr>
                    <w:rFonts w:ascii="Calibri" w:eastAsia="Calibri" w:hAnsi="Calibri" w:cs="Arial"/>
                    <w:bCs/>
                    <w:szCs w:val="20"/>
                    <w:lang w:val="en-GB" w:eastAsia="en-GB"/>
                  </w:rPr>
                  <w:delText xml:space="preserve">basin </w:delText>
                </w:r>
              </w:del>
            </w:ins>
            <w:del w:id="417" w:author="Mundkur, Taej" w:date="2014-07-01T16:46:00Z">
              <w:r w:rsidR="00713E80" w:rsidRPr="00713E80" w:rsidDel="00431B9C">
                <w:rPr>
                  <w:rFonts w:ascii="Calibri" w:eastAsia="Calibri" w:hAnsi="Calibri" w:cs="Arial"/>
                  <w:bCs/>
                  <w:szCs w:val="20"/>
                  <w:lang w:val="en-GB" w:eastAsia="en-GB"/>
                </w:rPr>
                <w:delText>hunting of shorebirds</w:delText>
              </w:r>
            </w:del>
          </w:p>
          <w:p w:rsidR="00713E80" w:rsidRPr="00713E80"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bCs/>
                <w:szCs w:val="20"/>
                <w:lang w:val="en-GB" w:eastAsia="en-GB"/>
              </w:rPr>
            </w:pPr>
            <w:r w:rsidRPr="00713E80">
              <w:rPr>
                <w:rFonts w:ascii="Calibri" w:eastAsia="Calibri" w:hAnsi="Calibri" w:cs="Arial"/>
                <w:bCs/>
                <w:szCs w:val="20"/>
                <w:lang w:val="en-GB" w:eastAsia="en-GB"/>
              </w:rPr>
              <w:t>Pilot</w:t>
            </w:r>
            <w:proofErr w:type="spellEnd"/>
            <w:r w:rsidRPr="00713E80">
              <w:rPr>
                <w:rFonts w:ascii="Calibri" w:eastAsia="Calibri" w:hAnsi="Calibri" w:cs="Arial"/>
                <w:bCs/>
                <w:szCs w:val="20"/>
                <w:lang w:val="en-GB" w:eastAsia="en-GB"/>
              </w:rPr>
              <w:t xml:space="preserve"> projects implemented </w:t>
            </w:r>
            <w:proofErr w:type="spellStart"/>
            <w:r w:rsidRPr="00713E80">
              <w:rPr>
                <w:rFonts w:ascii="Calibri" w:eastAsia="Calibri" w:hAnsi="Calibri" w:cs="Arial"/>
                <w:bCs/>
                <w:szCs w:val="20"/>
                <w:lang w:val="en-GB" w:eastAsia="en-GB"/>
              </w:rPr>
              <w:t>in</w:t>
            </w:r>
            <w:del w:id="418" w:author="CMS-USER" w:date="2014-06-30T15:54:00Z">
              <w:r w:rsidRPr="00713E80" w:rsidDel="00F50C66">
                <w:rPr>
                  <w:rFonts w:ascii="Calibri" w:eastAsia="Calibri" w:hAnsi="Calibri" w:cs="Arial"/>
                  <w:bCs/>
                  <w:szCs w:val="20"/>
                  <w:lang w:val="en-GB" w:eastAsia="en-GB"/>
                </w:rPr>
                <w:delText xml:space="preserve"> the </w:delText>
              </w:r>
            </w:del>
            <w:r w:rsidRPr="00713E80">
              <w:rPr>
                <w:rFonts w:ascii="Calibri" w:eastAsia="Calibri" w:hAnsi="Calibri" w:cs="Arial"/>
                <w:bCs/>
                <w:szCs w:val="20"/>
                <w:lang w:val="en-GB" w:eastAsia="en-GB"/>
              </w:rPr>
              <w:t>Africa</w:t>
            </w:r>
            <w:proofErr w:type="spellEnd"/>
            <w:r w:rsidRPr="00713E80">
              <w:rPr>
                <w:rFonts w:ascii="Calibri" w:eastAsia="Calibri" w:hAnsi="Calibri" w:cs="Arial"/>
                <w:bCs/>
                <w:szCs w:val="20"/>
                <w:lang w:val="en-GB" w:eastAsia="en-GB"/>
              </w:rPr>
              <w:t xml:space="preserve"> – to be identified (e.g. Ruff in the Sahel)</w:t>
            </w:r>
          </w:p>
          <w:p w:rsidR="00713E80" w:rsidRPr="00713E80"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bCs/>
                <w:szCs w:val="20"/>
                <w:lang w:val="en-GB" w:eastAsia="en-GB"/>
              </w:rPr>
            </w:pPr>
            <w:r w:rsidRPr="00713E80">
              <w:rPr>
                <w:rFonts w:ascii="Calibri" w:eastAsia="Calibri" w:hAnsi="Calibri" w:cs="Arial"/>
                <w:bCs/>
                <w:szCs w:val="20"/>
                <w:lang w:val="en-GB" w:eastAsia="en-GB"/>
              </w:rPr>
              <w:t>Pilot projects implemented in</w:t>
            </w:r>
            <w:del w:id="419" w:author="CMS-USER" w:date="2014-06-30T15:54:00Z">
              <w:r w:rsidRPr="00713E80" w:rsidDel="00F50C66">
                <w:rPr>
                  <w:rFonts w:ascii="Calibri" w:eastAsia="Calibri" w:hAnsi="Calibri" w:cs="Arial"/>
                  <w:bCs/>
                  <w:szCs w:val="20"/>
                  <w:lang w:val="en-GB" w:eastAsia="en-GB"/>
                </w:rPr>
                <w:delText xml:space="preserve"> the</w:delText>
              </w:r>
            </w:del>
            <w:r w:rsidRPr="00713E80">
              <w:rPr>
                <w:rFonts w:ascii="Calibri" w:eastAsia="Calibri" w:hAnsi="Calibri" w:cs="Arial"/>
                <w:bCs/>
                <w:szCs w:val="20"/>
                <w:lang w:val="en-GB" w:eastAsia="en-GB"/>
              </w:rPr>
              <w:t xml:space="preserve"> Asia – </w:t>
            </w:r>
            <w:ins w:id="420" w:author="CMS-USER" w:date="2014-06-30T15:54:00Z">
              <w:r w:rsidR="00F50C66">
                <w:rPr>
                  <w:rFonts w:ascii="Calibri" w:eastAsia="Calibri" w:hAnsi="Calibri" w:cs="Arial"/>
                  <w:bCs/>
                  <w:szCs w:val="20"/>
                  <w:lang w:val="en-GB" w:eastAsia="en-GB"/>
                </w:rPr>
                <w:t xml:space="preserve">coastal shorebirds e.g. </w:t>
              </w:r>
            </w:ins>
            <w:r w:rsidRPr="00713E80">
              <w:rPr>
                <w:rFonts w:ascii="Calibri" w:eastAsia="Calibri" w:hAnsi="Calibri" w:cs="Arial"/>
                <w:bCs/>
                <w:szCs w:val="20"/>
                <w:lang w:val="en-GB" w:eastAsia="en-GB"/>
              </w:rPr>
              <w:t>Spoon-billed Sandpiper, Yellow-breasted Bunting in China</w:t>
            </w:r>
          </w:p>
          <w:p w:rsidR="00713E80" w:rsidRPr="00713E80" w:rsidRDefault="00713E80" w:rsidP="00713E80">
            <w:pPr>
              <w:widowControl/>
              <w:autoSpaceDE/>
              <w:autoSpaceDN/>
              <w:adjustRightInd/>
              <w:ind w:left="210"/>
              <w:contextualSpacing/>
              <w:rPr>
                <w:rFonts w:ascii="Calibri" w:eastAsia="Calibri" w:hAnsi="Calibri" w:cs="Arial"/>
                <w:szCs w:val="20"/>
                <w:lang w:val="en-GB" w:eastAsia="en-GB"/>
              </w:rPr>
            </w:pPr>
          </w:p>
        </w:tc>
        <w:tc>
          <w:tcPr>
            <w:tcW w:w="978" w:type="dxa"/>
            <w:gridSpan w:val="3"/>
            <w:vAlign w:val="center"/>
          </w:tcPr>
          <w:p w:rsidR="00713E80" w:rsidRDefault="00713E80" w:rsidP="00713E80">
            <w:pPr>
              <w:widowControl/>
              <w:autoSpaceDE/>
              <w:autoSpaceDN/>
              <w:adjustRightInd/>
              <w:rPr>
                <w:ins w:id="421" w:author="CMS-USER" w:date="2014-06-30T15:49:00Z"/>
                <w:rFonts w:ascii="Calibri" w:eastAsia="Calibri" w:hAnsi="Calibri" w:cs="Arial"/>
                <w:szCs w:val="20"/>
                <w:lang w:val="en-GB" w:eastAsia="en-GB"/>
              </w:rPr>
            </w:pPr>
            <w:del w:id="422" w:author="CMS-USER" w:date="2014-06-30T15:49:00Z">
              <w:r w:rsidRPr="00713E80" w:rsidDel="005222ED">
                <w:rPr>
                  <w:rFonts w:ascii="Calibri" w:eastAsia="Calibri" w:hAnsi="Calibri" w:cs="Arial"/>
                  <w:szCs w:val="20"/>
                  <w:lang w:val="en-GB" w:eastAsia="en-GB"/>
                </w:rPr>
                <w:delText>2014-2017</w:delText>
              </w:r>
            </w:del>
          </w:p>
          <w:p w:rsidR="005222ED" w:rsidRDefault="005222ED" w:rsidP="00713E80">
            <w:pPr>
              <w:widowControl/>
              <w:autoSpaceDE/>
              <w:autoSpaceDN/>
              <w:adjustRightInd/>
              <w:rPr>
                <w:ins w:id="423" w:author="CMS-USER" w:date="2014-06-30T15:49:00Z"/>
                <w:rFonts w:ascii="Calibri" w:eastAsia="Calibri" w:hAnsi="Calibri" w:cs="Arial"/>
                <w:szCs w:val="20"/>
                <w:lang w:val="en-GB" w:eastAsia="en-GB"/>
              </w:rPr>
            </w:pPr>
          </w:p>
          <w:p w:rsidR="005222ED" w:rsidRPr="00713E80" w:rsidRDefault="005222ED" w:rsidP="00713E80">
            <w:pPr>
              <w:widowControl/>
              <w:autoSpaceDE/>
              <w:autoSpaceDN/>
              <w:adjustRightInd/>
              <w:rPr>
                <w:rFonts w:ascii="Calibri" w:eastAsia="Calibri" w:hAnsi="Calibri" w:cs="Arial"/>
                <w:szCs w:val="20"/>
                <w:lang w:val="en-GB" w:eastAsia="en-GB"/>
              </w:rPr>
            </w:pPr>
            <w:ins w:id="424" w:author="CMS-USER" w:date="2014-06-30T15:49:00Z">
              <w:r>
                <w:rPr>
                  <w:rFonts w:ascii="Calibri" w:eastAsia="Calibri" w:hAnsi="Calibri" w:cs="Arial"/>
                  <w:szCs w:val="20"/>
                  <w:lang w:val="en-GB" w:eastAsia="en-GB"/>
                </w:rPr>
                <w:t>S</w:t>
              </w:r>
            </w:ins>
          </w:p>
        </w:tc>
        <w:tc>
          <w:tcPr>
            <w:tcW w:w="533" w:type="dxa"/>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szCs w:val="20"/>
                <w:lang w:val="en-GB" w:eastAsia="en-GB"/>
              </w:rPr>
              <w:t>XX</w:t>
            </w:r>
          </w:p>
        </w:tc>
        <w:tc>
          <w:tcPr>
            <w:tcW w:w="62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689"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868"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i/>
                <w:szCs w:val="20"/>
                <w:lang w:val="en-GB" w:eastAsia="en-GB"/>
              </w:rPr>
              <w:t>Inter alia</w:t>
            </w:r>
            <w:del w:id="425" w:author="CMS-USER" w:date="2014-06-30T15:52:00Z">
              <w:r w:rsidRPr="00713E80" w:rsidDel="005222ED">
                <w:rPr>
                  <w:rFonts w:ascii="Calibri" w:eastAsia="Calibri" w:hAnsi="Calibri" w:cs="Arial"/>
                  <w:szCs w:val="20"/>
                  <w:lang w:val="en-GB" w:eastAsia="en-GB"/>
                </w:rPr>
                <w:delText xml:space="preserve"> IUCN</w:delText>
              </w:r>
            </w:del>
            <w:r w:rsidRPr="00713E80">
              <w:rPr>
                <w:rFonts w:ascii="Calibri" w:eastAsia="Calibri" w:hAnsi="Calibri" w:cs="Arial"/>
                <w:szCs w:val="20"/>
                <w:lang w:val="en-GB" w:eastAsia="en-GB"/>
              </w:rPr>
              <w:t xml:space="preserve">, BLI, FACE, </w:t>
            </w:r>
            <w:del w:id="426" w:author="CMS-USER" w:date="2014-06-30T15:52:00Z">
              <w:r w:rsidRPr="00713E80" w:rsidDel="005222ED">
                <w:rPr>
                  <w:rFonts w:ascii="Calibri" w:eastAsia="Calibri" w:hAnsi="Calibri" w:cs="Arial"/>
                  <w:szCs w:val="20"/>
                  <w:lang w:val="en-GB" w:eastAsia="en-GB"/>
                </w:rPr>
                <w:delText>UN instruments, including, CBD, UNFCC, UNCCD, UNEP, World Heritage Convention,  Ramsar</w:delText>
              </w:r>
            </w:del>
            <w:r w:rsidRPr="00713E80">
              <w:rPr>
                <w:rFonts w:ascii="Calibri" w:eastAsia="Calibri" w:hAnsi="Calibri" w:cs="Arial"/>
                <w:szCs w:val="20"/>
                <w:lang w:val="en-GB" w:eastAsia="en-GB"/>
              </w:rPr>
              <w:t xml:space="preserve">, Bern Convention, CITES, World Bank, </w:t>
            </w:r>
            <w:del w:id="427" w:author="CMS-USER" w:date="2014-06-30T15:52:00Z">
              <w:r w:rsidRPr="00713E80" w:rsidDel="005222ED">
                <w:rPr>
                  <w:rFonts w:ascii="Calibri" w:eastAsia="Calibri" w:hAnsi="Calibri" w:cs="Arial"/>
                  <w:szCs w:val="20"/>
                  <w:lang w:val="en-GB" w:eastAsia="en-GB"/>
                </w:rPr>
                <w:delText>African Bank, Inter American Bank, Asian Development Bank, Regional Seas Programmes, private sector </w:delText>
              </w:r>
            </w:del>
          </w:p>
          <w:p w:rsidR="00713E80" w:rsidRDefault="00713E80" w:rsidP="00713E80">
            <w:pPr>
              <w:widowControl/>
              <w:autoSpaceDE/>
              <w:autoSpaceDN/>
              <w:adjustRightInd/>
              <w:rPr>
                <w:ins w:id="428" w:author="CMS-USER" w:date="2014-06-30T15:54:00Z"/>
                <w:rFonts w:ascii="Calibri" w:eastAsia="Calibri" w:hAnsi="Calibri" w:cs="Arial"/>
                <w:szCs w:val="20"/>
                <w:lang w:val="en-GB" w:eastAsia="en-GB"/>
              </w:rPr>
            </w:pPr>
            <w:r w:rsidRPr="00713E80">
              <w:rPr>
                <w:rFonts w:ascii="Calibri" w:eastAsia="Calibri" w:hAnsi="Calibri" w:cs="Arial"/>
                <w:szCs w:val="20"/>
                <w:lang w:val="en-GB" w:eastAsia="en-GB"/>
              </w:rPr>
              <w:t>Arctic Council’s AMBI, Bilateral Migratory Birds Agreements, IUCN Sustainable Use</w:t>
            </w:r>
            <w:ins w:id="429" w:author="CMS-USER" w:date="2014-06-30T15:53:00Z">
              <w:r w:rsidR="005222ED">
                <w:rPr>
                  <w:rFonts w:ascii="Calibri" w:eastAsia="Calibri" w:hAnsi="Calibri" w:cs="Arial"/>
                  <w:szCs w:val="20"/>
                  <w:lang w:val="en-GB" w:eastAsia="en-GB"/>
                </w:rPr>
                <w:t xml:space="preserve"> and </w:t>
              </w:r>
              <w:proofErr w:type="spellStart"/>
              <w:r w:rsidR="005222ED">
                <w:rPr>
                  <w:rFonts w:ascii="Calibri" w:eastAsia="Calibri" w:hAnsi="Calibri" w:cs="Arial"/>
                  <w:szCs w:val="20"/>
                  <w:lang w:val="en-GB" w:eastAsia="en-GB"/>
                </w:rPr>
                <w:t>LIvelihoods</w:t>
              </w:r>
            </w:ins>
            <w:proofErr w:type="spellEnd"/>
            <w:r w:rsidRPr="00713E80">
              <w:rPr>
                <w:rFonts w:ascii="Calibri" w:eastAsia="Calibri" w:hAnsi="Calibri" w:cs="Arial"/>
                <w:szCs w:val="20"/>
                <w:lang w:val="en-GB" w:eastAsia="en-GB"/>
              </w:rPr>
              <w:t xml:space="preserve"> Specialist Group, WI Waterbird Harvest Specialist Group.</w:t>
            </w:r>
          </w:p>
          <w:p w:rsidR="00F50C66" w:rsidRPr="00713E80" w:rsidRDefault="00F50C66" w:rsidP="00713E80">
            <w:pPr>
              <w:widowControl/>
              <w:autoSpaceDE/>
              <w:autoSpaceDN/>
              <w:adjustRightInd/>
              <w:rPr>
                <w:rFonts w:ascii="Calibri" w:eastAsia="Calibri" w:hAnsi="Calibri" w:cs="Arial"/>
                <w:szCs w:val="20"/>
                <w:lang w:val="en-GB" w:eastAsia="en-GB"/>
              </w:rPr>
            </w:pPr>
            <w:ins w:id="430" w:author="CMS-USER" w:date="2014-06-30T15:54:00Z">
              <w:r>
                <w:rPr>
                  <w:rFonts w:ascii="Calibri" w:eastAsia="Calibri" w:hAnsi="Calibri" w:cs="Arial"/>
                  <w:szCs w:val="20"/>
                  <w:lang w:val="en-GB" w:eastAsia="en-GB"/>
                </w:rPr>
                <w:t>CIC</w:t>
              </w:r>
            </w:ins>
          </w:p>
        </w:tc>
        <w:tc>
          <w:tcPr>
            <w:tcW w:w="1276"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854" w:type="dxa"/>
            <w:gridSpan w:val="2"/>
            <w:vAlign w:val="center"/>
          </w:tcPr>
          <w:p w:rsidR="00713E80" w:rsidRPr="00713E80" w:rsidRDefault="005222ED" w:rsidP="00713E80">
            <w:pPr>
              <w:widowControl/>
              <w:autoSpaceDE/>
              <w:autoSpaceDN/>
              <w:adjustRightInd/>
              <w:rPr>
                <w:rFonts w:ascii="Calibri" w:eastAsia="Calibri" w:hAnsi="Calibri" w:cs="Arial"/>
                <w:szCs w:val="20"/>
                <w:lang w:val="en-GB" w:eastAsia="en-GB"/>
              </w:rPr>
            </w:pPr>
            <w:ins w:id="431" w:author="CMS-USER" w:date="2014-06-30T15:50:00Z">
              <w:r>
                <w:rPr>
                  <w:rFonts w:ascii="Calibri" w:eastAsia="Calibri" w:hAnsi="Calibri" w:cs="Arial"/>
                  <w:szCs w:val="20"/>
                  <w:lang w:val="en-GB" w:eastAsia="en-GB"/>
                </w:rPr>
                <w:t>E</w:t>
              </w:r>
            </w:ins>
          </w:p>
        </w:tc>
        <w:tc>
          <w:tcPr>
            <w:tcW w:w="1289" w:type="dxa"/>
            <w:gridSpan w:val="6"/>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AEWA, Raptors MOU, AEMLAP, CMS Action Plan for Egypt and Libya</w:t>
            </w:r>
          </w:p>
        </w:tc>
      </w:tr>
      <w:tr w:rsidR="00713E80" w:rsidRPr="00713E80" w:rsidTr="009B7465">
        <w:trPr>
          <w:gridAfter w:val="5"/>
          <w:wAfter w:w="98" w:type="dxa"/>
          <w:trHeight w:val="515"/>
        </w:trPr>
        <w:tc>
          <w:tcPr>
            <w:tcW w:w="560" w:type="dxa"/>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p>
        </w:tc>
        <w:tc>
          <w:tcPr>
            <w:tcW w:w="14689" w:type="dxa"/>
            <w:gridSpan w:val="21"/>
            <w:vAlign w:val="center"/>
          </w:tcPr>
          <w:p w:rsidR="00713E80" w:rsidRPr="00713E80" w:rsidRDefault="00713E80" w:rsidP="00B70B38">
            <w:pPr>
              <w:keepNext/>
              <w:keepLines/>
              <w:widowControl/>
              <w:autoSpaceDE/>
              <w:autoSpaceDN/>
              <w:adjustRightInd/>
              <w:spacing w:before="200" w:line="276" w:lineRule="auto"/>
              <w:outlineLvl w:val="2"/>
              <w:rPr>
                <w:rFonts w:ascii="Cambria" w:hAnsi="Cambria"/>
                <w:b/>
                <w:bCs/>
                <w:color w:val="4F81BD"/>
                <w:sz w:val="22"/>
                <w:szCs w:val="22"/>
                <w:lang w:val="en-GB"/>
              </w:rPr>
            </w:pPr>
            <w:bookmarkStart w:id="432" w:name="_Toc392025053"/>
            <w:r w:rsidRPr="00713E80">
              <w:rPr>
                <w:rFonts w:ascii="Cambria" w:hAnsi="Cambria"/>
                <w:b/>
                <w:bCs/>
                <w:color w:val="4F81BD"/>
                <w:sz w:val="22"/>
                <w:szCs w:val="22"/>
                <w:lang w:val="en-GB"/>
              </w:rPr>
              <w:t xml:space="preserve">Ensuring </w:t>
            </w:r>
            <w:del w:id="433" w:author="CMS-USER" w:date="2014-06-30T16:07:00Z">
              <w:r w:rsidRPr="00713E80" w:rsidDel="00B70B38">
                <w:rPr>
                  <w:rFonts w:ascii="Cambria" w:hAnsi="Cambria"/>
                  <w:b/>
                  <w:bCs/>
                  <w:color w:val="4F81BD"/>
                  <w:sz w:val="22"/>
                  <w:szCs w:val="22"/>
                  <w:lang w:val="en-GB"/>
                </w:rPr>
                <w:delText xml:space="preserve">sustainable </w:delText>
              </w:r>
            </w:del>
            <w:r w:rsidRPr="00713E80">
              <w:rPr>
                <w:rFonts w:ascii="Cambria" w:hAnsi="Cambria"/>
                <w:b/>
                <w:bCs/>
                <w:color w:val="4F81BD"/>
                <w:sz w:val="22"/>
                <w:szCs w:val="22"/>
                <w:lang w:val="en-GB"/>
              </w:rPr>
              <w:t>harvesting of migratory birds</w:t>
            </w:r>
            <w:r w:rsidRPr="00713E80">
              <w:rPr>
                <w:rFonts w:ascii="Cambria" w:hAnsi="Cambria"/>
                <w:b/>
                <w:bCs/>
                <w:color w:val="4F81BD"/>
                <w:sz w:val="22"/>
                <w:szCs w:val="22"/>
                <w:lang w:val="en-GB" w:eastAsia="en-GB"/>
              </w:rPr>
              <w:t xml:space="preserve"> </w:t>
            </w:r>
            <w:ins w:id="434" w:author="CMS-USER" w:date="2014-06-30T16:07:00Z">
              <w:r w:rsidR="00B70B38">
                <w:rPr>
                  <w:rFonts w:ascii="Cambria" w:hAnsi="Cambria"/>
                  <w:b/>
                  <w:bCs/>
                  <w:color w:val="4F81BD"/>
                  <w:sz w:val="22"/>
                  <w:szCs w:val="22"/>
                  <w:lang w:val="en-GB" w:eastAsia="en-GB"/>
                </w:rPr>
                <w:t xml:space="preserve">is </w:t>
              </w:r>
              <w:r w:rsidR="00B70B38" w:rsidRPr="00713E80">
                <w:rPr>
                  <w:rFonts w:ascii="Cambria" w:hAnsi="Cambria"/>
                  <w:b/>
                  <w:bCs/>
                  <w:color w:val="4F81BD"/>
                  <w:sz w:val="22"/>
                  <w:szCs w:val="22"/>
                  <w:lang w:val="en-GB"/>
                </w:rPr>
                <w:t>sustainable</w:t>
              </w:r>
            </w:ins>
            <w:bookmarkEnd w:id="432"/>
          </w:p>
        </w:tc>
      </w:tr>
      <w:tr w:rsidR="00713E80" w:rsidRPr="00713E80" w:rsidTr="009B7465">
        <w:trPr>
          <w:gridAfter w:val="2"/>
          <w:wAfter w:w="52" w:type="dxa"/>
          <w:trHeight w:val="1867"/>
        </w:trPr>
        <w:tc>
          <w:tcPr>
            <w:tcW w:w="56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17</w:t>
            </w:r>
          </w:p>
        </w:tc>
        <w:tc>
          <w:tcPr>
            <w:tcW w:w="3522" w:type="dxa"/>
            <w:vAlign w:val="center"/>
          </w:tcPr>
          <w:p w:rsidR="00713E80" w:rsidRPr="00713E80" w:rsidDel="0054199E" w:rsidRDefault="00713E80" w:rsidP="00B70B38">
            <w:pPr>
              <w:widowControl/>
              <w:rPr>
                <w:rFonts w:ascii="Arial" w:hAnsi="Arial" w:cs="Arial"/>
                <w:color w:val="000000"/>
                <w:sz w:val="24"/>
                <w:lang w:val="en-GB"/>
              </w:rPr>
            </w:pPr>
            <w:r w:rsidRPr="00713E80">
              <w:rPr>
                <w:rFonts w:ascii="Calibri" w:eastAsia="Calibri" w:hAnsi="Calibri" w:cs="Arial"/>
                <w:szCs w:val="20"/>
                <w:lang w:val="en-GB" w:eastAsia="en-GB"/>
              </w:rPr>
              <w:t xml:space="preserve">Development of guidelines and actions implemented to ensure that any </w:t>
            </w:r>
            <w:del w:id="435" w:author="CMS-USER" w:date="2014-06-30T16:06:00Z">
              <w:r w:rsidRPr="00713E80" w:rsidDel="00B70B38">
                <w:rPr>
                  <w:rFonts w:ascii="Calibri" w:eastAsia="Calibri" w:hAnsi="Calibri" w:cs="Arial"/>
                  <w:szCs w:val="20"/>
                  <w:lang w:val="en-GB" w:eastAsia="en-GB"/>
                </w:rPr>
                <w:delText xml:space="preserve">harvest </w:delText>
              </w:r>
            </w:del>
            <w:ins w:id="436" w:author="CMS-USER" w:date="2014-06-30T16:06:00Z">
              <w:r w:rsidR="00B70B38">
                <w:rPr>
                  <w:rFonts w:ascii="Calibri" w:eastAsia="Calibri" w:hAnsi="Calibri" w:cs="Arial"/>
                  <w:szCs w:val="20"/>
                  <w:lang w:val="en-GB" w:eastAsia="en-GB"/>
                </w:rPr>
                <w:t>use</w:t>
              </w:r>
              <w:r w:rsidR="00B70B38" w:rsidRPr="00713E80">
                <w:rPr>
                  <w:rFonts w:ascii="Calibri" w:eastAsia="Calibri" w:hAnsi="Calibri" w:cs="Arial"/>
                  <w:szCs w:val="20"/>
                  <w:lang w:val="en-GB" w:eastAsia="en-GB"/>
                </w:rPr>
                <w:t xml:space="preserve"> </w:t>
              </w:r>
            </w:ins>
            <w:r w:rsidRPr="00713E80">
              <w:rPr>
                <w:rFonts w:ascii="Calibri" w:eastAsia="Calibri" w:hAnsi="Calibri" w:cs="Arial"/>
                <w:szCs w:val="20"/>
                <w:lang w:val="en-GB" w:eastAsia="en-GB"/>
              </w:rPr>
              <w:t xml:space="preserve">of migratory birds is </w:t>
            </w:r>
            <w:del w:id="437" w:author="CMS-USER" w:date="2014-06-30T15:58:00Z">
              <w:r w:rsidRPr="00713E80" w:rsidDel="002A1A9C">
                <w:rPr>
                  <w:rFonts w:ascii="Calibri" w:eastAsia="Calibri" w:hAnsi="Calibri" w:cs="Arial"/>
                  <w:szCs w:val="20"/>
                  <w:lang w:val="en-GB" w:eastAsia="en-GB"/>
                </w:rPr>
                <w:delText xml:space="preserve">undertaken in ways to ensure that their use is </w:delText>
              </w:r>
            </w:del>
            <w:del w:id="438" w:author="CMS-USER" w:date="2014-06-30T16:06:00Z">
              <w:r w:rsidRPr="00713E80" w:rsidDel="00B70B38">
                <w:rPr>
                  <w:rFonts w:ascii="Calibri" w:eastAsia="Calibri" w:hAnsi="Calibri" w:cs="Arial"/>
                  <w:szCs w:val="20"/>
                  <w:lang w:val="en-GB" w:eastAsia="en-GB"/>
                </w:rPr>
                <w:delText xml:space="preserve">ecologically </w:delText>
              </w:r>
            </w:del>
            <w:r w:rsidRPr="00713E80">
              <w:rPr>
                <w:rFonts w:ascii="Calibri" w:eastAsia="Calibri" w:hAnsi="Calibri" w:cs="Arial"/>
                <w:szCs w:val="20"/>
                <w:lang w:val="en-GB" w:eastAsia="en-GB"/>
              </w:rPr>
              <w:t>sustainable.</w:t>
            </w:r>
          </w:p>
        </w:tc>
        <w:tc>
          <w:tcPr>
            <w:tcW w:w="3106" w:type="dxa"/>
            <w:gridSpan w:val="2"/>
            <w:vAlign w:val="center"/>
          </w:tcPr>
          <w:p w:rsidR="00B70B38" w:rsidRDefault="002A1A9C" w:rsidP="00605E4B">
            <w:pPr>
              <w:widowControl/>
              <w:numPr>
                <w:ilvl w:val="0"/>
                <w:numId w:val="9"/>
              </w:numPr>
              <w:autoSpaceDE/>
              <w:autoSpaceDN/>
              <w:adjustRightInd/>
              <w:spacing w:after="200" w:line="276" w:lineRule="auto"/>
              <w:ind w:left="38" w:hanging="142"/>
              <w:contextualSpacing/>
              <w:rPr>
                <w:ins w:id="439" w:author="CMS-USER" w:date="2014-06-30T16:04:00Z"/>
                <w:rFonts w:ascii="Calibri" w:eastAsia="Calibri" w:hAnsi="Calibri" w:cs="Arial"/>
                <w:szCs w:val="20"/>
                <w:lang w:val="en-GB" w:eastAsia="en-GB"/>
              </w:rPr>
            </w:pPr>
            <w:ins w:id="440" w:author="CMS-USER" w:date="2014-06-30T16:02:00Z">
              <w:r>
                <w:rPr>
                  <w:rFonts w:ascii="Calibri" w:eastAsia="Calibri" w:hAnsi="Calibri" w:cs="Arial"/>
                  <w:szCs w:val="20"/>
                  <w:lang w:val="en-GB" w:eastAsia="en-GB"/>
                </w:rPr>
                <w:t>Revis</w:t>
              </w:r>
            </w:ins>
            <w:ins w:id="441" w:author="CMS-USER" w:date="2014-06-30T16:04:00Z">
              <w:r w:rsidR="00B70B38">
                <w:rPr>
                  <w:rFonts w:ascii="Calibri" w:eastAsia="Calibri" w:hAnsi="Calibri" w:cs="Arial"/>
                  <w:szCs w:val="20"/>
                  <w:lang w:val="en-GB" w:eastAsia="en-GB"/>
                </w:rPr>
                <w:t>ion of</w:t>
              </w:r>
            </w:ins>
            <w:ins w:id="442" w:author="CMS-USER" w:date="2014-06-30T16:02:00Z">
              <w:r>
                <w:rPr>
                  <w:rFonts w:ascii="Calibri" w:eastAsia="Calibri" w:hAnsi="Calibri" w:cs="Arial"/>
                  <w:szCs w:val="20"/>
                  <w:lang w:val="en-GB" w:eastAsia="en-GB"/>
                </w:rPr>
                <w:t xml:space="preserve"> AEWA Guidelines on the sustainable harvesting of migratory waterbirds</w:t>
              </w:r>
            </w:ins>
            <w:ins w:id="443" w:author="CMS-USER" w:date="2014-06-30T16:03:00Z">
              <w:r w:rsidR="00B70B38">
                <w:rPr>
                  <w:rFonts w:ascii="Calibri" w:eastAsia="Calibri" w:hAnsi="Calibri" w:cs="Arial"/>
                  <w:szCs w:val="20"/>
                  <w:lang w:val="en-GB" w:eastAsia="en-GB"/>
                </w:rPr>
                <w:t xml:space="preserve"> </w:t>
              </w:r>
            </w:ins>
          </w:p>
          <w:p w:rsidR="002A1A9C" w:rsidRDefault="00B70B38" w:rsidP="00605E4B">
            <w:pPr>
              <w:widowControl/>
              <w:numPr>
                <w:ilvl w:val="0"/>
                <w:numId w:val="9"/>
              </w:numPr>
              <w:autoSpaceDE/>
              <w:autoSpaceDN/>
              <w:adjustRightInd/>
              <w:spacing w:after="200" w:line="276" w:lineRule="auto"/>
              <w:ind w:left="38" w:hanging="142"/>
              <w:contextualSpacing/>
              <w:rPr>
                <w:ins w:id="444" w:author="CMS-USER" w:date="2014-06-30T16:02:00Z"/>
                <w:rFonts w:ascii="Calibri" w:eastAsia="Calibri" w:hAnsi="Calibri" w:cs="Arial"/>
                <w:szCs w:val="20"/>
                <w:lang w:val="en-GB" w:eastAsia="en-GB"/>
              </w:rPr>
            </w:pPr>
            <w:ins w:id="445" w:author="CMS-USER" w:date="2014-06-30T16:04:00Z">
              <w:r>
                <w:rPr>
                  <w:rFonts w:ascii="Calibri" w:eastAsia="Calibri" w:hAnsi="Calibri" w:cs="Arial"/>
                  <w:szCs w:val="20"/>
                  <w:lang w:val="en-GB" w:eastAsia="en-GB"/>
                </w:rPr>
                <w:t>Ad</w:t>
              </w:r>
            </w:ins>
            <w:ins w:id="446" w:author="CMS-USER" w:date="2014-06-30T16:05:00Z">
              <w:r>
                <w:rPr>
                  <w:rFonts w:ascii="Calibri" w:eastAsia="Calibri" w:hAnsi="Calibri" w:cs="Arial"/>
                  <w:szCs w:val="20"/>
                  <w:lang w:val="en-GB" w:eastAsia="en-GB"/>
                </w:rPr>
                <w:t>a</w:t>
              </w:r>
            </w:ins>
            <w:ins w:id="447" w:author="CMS-USER" w:date="2014-06-30T16:04:00Z">
              <w:r>
                <w:rPr>
                  <w:rFonts w:ascii="Calibri" w:eastAsia="Calibri" w:hAnsi="Calibri" w:cs="Arial"/>
                  <w:szCs w:val="20"/>
                  <w:lang w:val="en-GB" w:eastAsia="en-GB"/>
                </w:rPr>
                <w:t xml:space="preserve">pt </w:t>
              </w:r>
            </w:ins>
            <w:ins w:id="448" w:author="CMS-USER" w:date="2014-06-30T16:03:00Z">
              <w:r>
                <w:rPr>
                  <w:rFonts w:ascii="Calibri" w:eastAsia="Calibri" w:hAnsi="Calibri" w:cs="Arial"/>
                  <w:szCs w:val="20"/>
                  <w:lang w:val="en-GB" w:eastAsia="en-GB"/>
                </w:rPr>
                <w:t>and scale</w:t>
              </w:r>
            </w:ins>
            <w:ins w:id="449" w:author="CMS-USER" w:date="2014-06-30T16:04:00Z">
              <w:r>
                <w:rPr>
                  <w:rFonts w:ascii="Calibri" w:eastAsia="Calibri" w:hAnsi="Calibri" w:cs="Arial"/>
                  <w:szCs w:val="20"/>
                  <w:lang w:val="en-GB" w:eastAsia="en-GB"/>
                </w:rPr>
                <w:t>d</w:t>
              </w:r>
            </w:ins>
            <w:ins w:id="450" w:author="CMS-USER" w:date="2014-06-30T16:03:00Z">
              <w:r>
                <w:rPr>
                  <w:rFonts w:ascii="Calibri" w:eastAsia="Calibri" w:hAnsi="Calibri" w:cs="Arial"/>
                  <w:szCs w:val="20"/>
                  <w:lang w:val="en-GB" w:eastAsia="en-GB"/>
                </w:rPr>
                <w:t xml:space="preserve"> up </w:t>
              </w:r>
            </w:ins>
            <w:ins w:id="451" w:author="CMS-USER" w:date="2014-06-30T16:05:00Z">
              <w:r>
                <w:rPr>
                  <w:rFonts w:ascii="Calibri" w:eastAsia="Calibri" w:hAnsi="Calibri" w:cs="Arial"/>
                  <w:szCs w:val="20"/>
                  <w:lang w:val="en-GB" w:eastAsia="en-GB"/>
                </w:rPr>
                <w:t xml:space="preserve">AEWA Guidelines on the sustainable harvesting of migratory waterbirds </w:t>
              </w:r>
            </w:ins>
            <w:ins w:id="452" w:author="CMS-USER" w:date="2014-06-30T16:03:00Z">
              <w:r>
                <w:rPr>
                  <w:rFonts w:ascii="Calibri" w:eastAsia="Calibri" w:hAnsi="Calibri" w:cs="Arial"/>
                  <w:szCs w:val="20"/>
                  <w:lang w:val="en-GB" w:eastAsia="en-GB"/>
                </w:rPr>
                <w:t>for all CMS migratory birds</w:t>
              </w:r>
            </w:ins>
          </w:p>
          <w:p w:rsidR="00713E80" w:rsidRPr="00713E80" w:rsidDel="00B70B38" w:rsidRDefault="00713E80" w:rsidP="00605E4B">
            <w:pPr>
              <w:widowControl/>
              <w:numPr>
                <w:ilvl w:val="0"/>
                <w:numId w:val="9"/>
              </w:numPr>
              <w:autoSpaceDE/>
              <w:autoSpaceDN/>
              <w:adjustRightInd/>
              <w:spacing w:after="200" w:line="276" w:lineRule="auto"/>
              <w:ind w:left="38" w:hanging="142"/>
              <w:contextualSpacing/>
              <w:rPr>
                <w:del w:id="453" w:author="CMS-USER" w:date="2014-06-30T16:05:00Z"/>
                <w:rFonts w:ascii="Calibri" w:eastAsia="Calibri" w:hAnsi="Calibri" w:cs="Arial"/>
                <w:szCs w:val="20"/>
                <w:lang w:val="en-GB" w:eastAsia="en-GB"/>
              </w:rPr>
            </w:pPr>
            <w:del w:id="454" w:author="CMS-USER" w:date="2014-06-30T16:05:00Z">
              <w:r w:rsidRPr="00713E80" w:rsidDel="00B70B38">
                <w:rPr>
                  <w:rFonts w:ascii="Calibri" w:eastAsia="Calibri" w:hAnsi="Calibri" w:cs="Arial"/>
                  <w:szCs w:val="20"/>
                  <w:lang w:val="en-GB" w:eastAsia="en-GB"/>
                </w:rPr>
                <w:delText xml:space="preserve">CMS Guidelines to promote sustainable harvest management of migratory birds updated/ developed for </w:delText>
              </w:r>
              <w:r w:rsidRPr="00713E80" w:rsidDel="00B70B38">
                <w:rPr>
                  <w:rFonts w:ascii="Calibri" w:eastAsia="Calibri" w:hAnsi="Calibri" w:cs="Arial"/>
                  <w:bCs/>
                  <w:szCs w:val="20"/>
                  <w:lang w:val="en-GB" w:eastAsia="en-GB"/>
                </w:rPr>
                <w:delText>Parties</w:delText>
              </w:r>
              <w:r w:rsidRPr="00713E80" w:rsidDel="00B70B38">
                <w:rPr>
                  <w:rFonts w:ascii="Calibri" w:eastAsia="Calibri" w:hAnsi="Calibri" w:cs="Arial"/>
                  <w:szCs w:val="20"/>
                  <w:lang w:val="en-GB" w:eastAsia="en-GB"/>
                </w:rPr>
                <w:delText xml:space="preserve"> and others</w:delText>
              </w:r>
            </w:del>
          </w:p>
          <w:p w:rsidR="00713E80" w:rsidRPr="00713E80"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szCs w:val="20"/>
                <w:lang w:val="en-GB" w:eastAsia="en-GB"/>
              </w:rPr>
            </w:pPr>
            <w:r w:rsidRPr="00713E80">
              <w:rPr>
                <w:rFonts w:ascii="Calibri" w:eastAsia="Calibri" w:hAnsi="Calibri" w:cs="Arial"/>
                <w:szCs w:val="20"/>
                <w:lang w:val="en-GB" w:eastAsia="en-GB"/>
              </w:rPr>
              <w:t xml:space="preserve">Strengthening/development and implementation of legislation to ensure sustainable </w:t>
            </w:r>
            <w:del w:id="455" w:author="CMS-USER" w:date="2014-06-30T16:08:00Z">
              <w:r w:rsidRPr="00713E80" w:rsidDel="000B50B7">
                <w:rPr>
                  <w:rFonts w:ascii="Calibri" w:eastAsia="Calibri" w:hAnsi="Calibri" w:cs="Arial"/>
                  <w:szCs w:val="20"/>
                  <w:lang w:val="en-GB" w:eastAsia="en-GB"/>
                </w:rPr>
                <w:delText xml:space="preserve">management </w:delText>
              </w:r>
            </w:del>
            <w:ins w:id="456" w:author="CMS-USER" w:date="2014-06-30T16:08:00Z">
              <w:r w:rsidR="000B50B7">
                <w:rPr>
                  <w:rFonts w:ascii="Calibri" w:eastAsia="Calibri" w:hAnsi="Calibri" w:cs="Arial"/>
                  <w:szCs w:val="20"/>
                  <w:lang w:val="en-GB" w:eastAsia="en-GB"/>
                </w:rPr>
                <w:t xml:space="preserve">use </w:t>
              </w:r>
            </w:ins>
            <w:r w:rsidRPr="00713E80">
              <w:rPr>
                <w:rFonts w:ascii="Calibri" w:eastAsia="Calibri" w:hAnsi="Calibri" w:cs="Arial"/>
                <w:szCs w:val="20"/>
                <w:lang w:val="en-GB" w:eastAsia="en-GB"/>
              </w:rPr>
              <w:t xml:space="preserve">of migratory birds </w:t>
            </w:r>
          </w:p>
          <w:p w:rsidR="00713E80" w:rsidDel="00647463" w:rsidRDefault="00713E80" w:rsidP="000B50B7">
            <w:pPr>
              <w:widowControl/>
              <w:numPr>
                <w:ilvl w:val="0"/>
                <w:numId w:val="9"/>
              </w:numPr>
              <w:autoSpaceDE/>
              <w:autoSpaceDN/>
              <w:adjustRightInd/>
              <w:spacing w:after="200" w:line="276" w:lineRule="auto"/>
              <w:ind w:left="38" w:hanging="142"/>
              <w:contextualSpacing/>
              <w:rPr>
                <w:del w:id="457" w:author="Mundkur, Taej" w:date="2014-07-01T18:27:00Z"/>
                <w:rFonts w:ascii="Calibri" w:eastAsia="Calibri" w:hAnsi="Calibri" w:cs="Arial"/>
                <w:szCs w:val="20"/>
                <w:lang w:val="en-GB" w:eastAsia="en-GB"/>
              </w:rPr>
            </w:pPr>
            <w:r w:rsidRPr="00713E80">
              <w:rPr>
                <w:rFonts w:ascii="Calibri" w:eastAsia="Calibri" w:hAnsi="Calibri" w:cs="Arial"/>
                <w:szCs w:val="20"/>
                <w:lang w:val="en-GB" w:eastAsia="en-GB"/>
              </w:rPr>
              <w:t xml:space="preserve">Implementation of projects </w:t>
            </w:r>
            <w:del w:id="458" w:author="CMS-USER" w:date="2014-06-30T16:11:00Z">
              <w:r w:rsidRPr="00713E80" w:rsidDel="000B50B7">
                <w:rPr>
                  <w:rFonts w:ascii="Calibri" w:eastAsia="Calibri" w:hAnsi="Calibri" w:cs="Arial"/>
                  <w:szCs w:val="20"/>
                  <w:lang w:val="en-GB" w:eastAsia="en-GB"/>
                </w:rPr>
                <w:delText xml:space="preserve">at key sites </w:delText>
              </w:r>
            </w:del>
            <w:r w:rsidRPr="00713E80">
              <w:rPr>
                <w:rFonts w:ascii="Calibri" w:eastAsia="Calibri" w:hAnsi="Calibri" w:cs="Arial"/>
                <w:szCs w:val="20"/>
                <w:lang w:val="en-GB" w:eastAsia="en-GB"/>
              </w:rPr>
              <w:t xml:space="preserve">that ensure interdisciplinary approaches to livelihood needs/developing of alternative food resources/awareness </w:t>
            </w:r>
            <w:proofErr w:type="gramStart"/>
            <w:r w:rsidRPr="00713E80">
              <w:rPr>
                <w:rFonts w:ascii="Calibri" w:eastAsia="Calibri" w:hAnsi="Calibri" w:cs="Arial"/>
                <w:szCs w:val="20"/>
                <w:lang w:val="en-GB" w:eastAsia="en-GB"/>
              </w:rPr>
              <w:t>raising</w:t>
            </w:r>
            <w:proofErr w:type="gramEnd"/>
            <w:r w:rsidRPr="00713E80">
              <w:rPr>
                <w:rFonts w:ascii="Calibri" w:eastAsia="Calibri" w:hAnsi="Calibri" w:cs="Arial"/>
                <w:szCs w:val="20"/>
                <w:lang w:val="en-GB" w:eastAsia="en-GB"/>
              </w:rPr>
              <w:t>.</w:t>
            </w:r>
          </w:p>
          <w:p w:rsidR="00647463" w:rsidRPr="00647463" w:rsidRDefault="00647463" w:rsidP="000940E9">
            <w:pPr>
              <w:widowControl/>
              <w:autoSpaceDE/>
              <w:autoSpaceDN/>
              <w:adjustRightInd/>
              <w:spacing w:after="200" w:line="276" w:lineRule="auto"/>
              <w:contextualSpacing/>
              <w:rPr>
                <w:ins w:id="459" w:author="Mundkur, Taej" w:date="2014-07-01T18:27:00Z"/>
                <w:rFonts w:ascii="Calibri" w:eastAsia="Calibri" w:hAnsi="Calibri" w:cs="Arial"/>
                <w:szCs w:val="20"/>
                <w:lang w:val="en-GB" w:eastAsia="en-GB"/>
              </w:rPr>
            </w:pPr>
          </w:p>
          <w:p w:rsidR="004B54B9" w:rsidRPr="009B1FFC" w:rsidRDefault="004B54B9" w:rsidP="00647463">
            <w:pPr>
              <w:widowControl/>
              <w:numPr>
                <w:ilvl w:val="0"/>
                <w:numId w:val="9"/>
              </w:numPr>
              <w:autoSpaceDE/>
              <w:autoSpaceDN/>
              <w:adjustRightInd/>
              <w:spacing w:after="200" w:line="276" w:lineRule="auto"/>
              <w:ind w:left="38" w:hanging="142"/>
              <w:contextualSpacing/>
              <w:rPr>
                <w:ins w:id="460" w:author="Mundkur, Taej" w:date="2014-07-01T18:22:00Z"/>
              </w:rPr>
            </w:pPr>
            <w:ins w:id="461" w:author="Mundkur, Taej" w:date="2014-07-01T18:22:00Z">
              <w:r w:rsidRPr="000940E9">
                <w:rPr>
                  <w:rFonts w:ascii="Calibri" w:eastAsia="Calibri" w:hAnsi="Calibri" w:cs="Arial"/>
                  <w:szCs w:val="20"/>
                  <w:lang w:val="en-GB" w:eastAsia="en-GB"/>
                </w:rPr>
                <w:t xml:space="preserve">Species Management Plans that are employing </w:t>
              </w:r>
            </w:ins>
            <w:ins w:id="462" w:author="Mundkur, Taej" w:date="2014-07-01T18:27:00Z">
              <w:r w:rsidR="00647463">
                <w:rPr>
                  <w:rFonts w:ascii="Calibri" w:eastAsia="Calibri" w:hAnsi="Calibri" w:cs="Arial"/>
                  <w:szCs w:val="20"/>
                  <w:lang w:val="en-GB" w:eastAsia="en-GB"/>
                </w:rPr>
                <w:t xml:space="preserve">an </w:t>
              </w:r>
            </w:ins>
            <w:ins w:id="463" w:author="Mundkur, Taej" w:date="2014-07-01T18:22:00Z">
              <w:r w:rsidRPr="0059589F">
                <w:rPr>
                  <w:rFonts w:ascii="Calibri" w:eastAsia="Calibri" w:hAnsi="Calibri" w:cs="Arial"/>
                  <w:szCs w:val="20"/>
                  <w:lang w:val="en-GB" w:eastAsia="en-GB"/>
                </w:rPr>
                <w:t xml:space="preserve">adaptive harvest management approach are developed in accordance with identified </w:t>
              </w:r>
            </w:ins>
            <w:ins w:id="464" w:author="Mundkur, Taej" w:date="2014-07-01T18:29:00Z">
              <w:r w:rsidR="00647463">
                <w:rPr>
                  <w:rFonts w:ascii="Calibri" w:eastAsia="Calibri" w:hAnsi="Calibri" w:cs="Arial"/>
                  <w:szCs w:val="20"/>
                  <w:lang w:val="en-GB" w:eastAsia="en-GB"/>
                </w:rPr>
                <w:t xml:space="preserve">for </w:t>
              </w:r>
            </w:ins>
            <w:ins w:id="465" w:author="Mundkur, Taej" w:date="2014-07-01T18:22:00Z">
              <w:r w:rsidR="00647463" w:rsidRPr="00647463">
                <w:rPr>
                  <w:rFonts w:ascii="Calibri" w:eastAsia="Calibri" w:hAnsi="Calibri" w:cs="Arial"/>
                  <w:szCs w:val="20"/>
                  <w:lang w:val="en-GB" w:eastAsia="en-GB"/>
                </w:rPr>
                <w:t>priorit</w:t>
              </w:r>
            </w:ins>
            <w:ins w:id="466" w:author="Mundkur, Taej" w:date="2014-07-01T18:29:00Z">
              <w:r w:rsidR="00647463">
                <w:rPr>
                  <w:rFonts w:ascii="Calibri" w:eastAsia="Calibri" w:hAnsi="Calibri" w:cs="Arial"/>
                  <w:szCs w:val="20"/>
                  <w:lang w:val="en-GB" w:eastAsia="en-GB"/>
                </w:rPr>
                <w:t>y species</w:t>
              </w:r>
            </w:ins>
            <w:ins w:id="467" w:author="Mundkur, Taej" w:date="2014-07-01T18:22:00Z">
              <w:r w:rsidRPr="0059589F">
                <w:rPr>
                  <w:rFonts w:ascii="Calibri" w:eastAsia="Calibri" w:hAnsi="Calibri" w:cs="Arial"/>
                  <w:szCs w:val="20"/>
                  <w:lang w:val="en-GB" w:eastAsia="en-GB"/>
                </w:rPr>
                <w:t xml:space="preserve"> and are implemented </w:t>
              </w:r>
              <w:commentRangeStart w:id="468"/>
              <w:r w:rsidRPr="0059589F">
                <w:rPr>
                  <w:rFonts w:ascii="Calibri" w:eastAsia="Calibri" w:hAnsi="Calibri" w:cs="Arial"/>
                  <w:szCs w:val="20"/>
                  <w:lang w:val="en-GB" w:eastAsia="en-GB"/>
                </w:rPr>
                <w:t>(</w:t>
              </w:r>
            </w:ins>
            <w:ins w:id="469" w:author="Mundkur, Taej" w:date="2014-07-01T19:08:00Z">
              <w:r w:rsidR="000940E9">
                <w:rPr>
                  <w:rFonts w:ascii="Calibri" w:eastAsia="Calibri" w:hAnsi="Calibri" w:cs="Arial"/>
                  <w:szCs w:val="20"/>
                  <w:lang w:val="en-GB" w:eastAsia="en-GB"/>
                </w:rPr>
                <w:t xml:space="preserve">see </w:t>
              </w:r>
            </w:ins>
            <w:ins w:id="470" w:author="Mundkur, Taej" w:date="2014-07-01T18:29:00Z">
              <w:r w:rsidR="00647463">
                <w:rPr>
                  <w:rFonts w:ascii="Calibri" w:eastAsia="Calibri" w:hAnsi="Calibri" w:cs="Arial"/>
                  <w:szCs w:val="20"/>
                  <w:lang w:val="en-GB" w:eastAsia="en-GB"/>
                </w:rPr>
                <w:t>Annex II</w:t>
              </w:r>
            </w:ins>
            <w:ins w:id="471" w:author="Mundkur, Taej" w:date="2014-07-01T18:22:00Z">
              <w:r w:rsidRPr="003F3134">
                <w:t>)</w:t>
              </w:r>
              <w:commentRangeEnd w:id="468"/>
              <w:r w:rsidRPr="003F3134">
                <w:rPr>
                  <w:rStyle w:val="CommentReference"/>
                </w:rPr>
                <w:commentReference w:id="468"/>
              </w:r>
            </w:ins>
          </w:p>
          <w:p w:rsidR="00151F67" w:rsidRPr="00713E80" w:rsidRDefault="00151F67" w:rsidP="006C631D">
            <w:pPr>
              <w:widowControl/>
              <w:autoSpaceDE/>
              <w:autoSpaceDN/>
              <w:adjustRightInd/>
              <w:spacing w:after="200" w:line="276" w:lineRule="auto"/>
              <w:ind w:left="38"/>
              <w:contextualSpacing/>
              <w:rPr>
                <w:rFonts w:ascii="Calibri" w:eastAsia="Calibri" w:hAnsi="Calibri" w:cs="Arial"/>
                <w:szCs w:val="20"/>
                <w:lang w:val="en-GB" w:eastAsia="en-GB"/>
              </w:rPr>
            </w:pPr>
          </w:p>
        </w:tc>
        <w:tc>
          <w:tcPr>
            <w:tcW w:w="978" w:type="dxa"/>
            <w:gridSpan w:val="3"/>
            <w:vAlign w:val="center"/>
          </w:tcPr>
          <w:p w:rsidR="00713E80" w:rsidRDefault="00713E80" w:rsidP="00713E80">
            <w:pPr>
              <w:widowControl/>
              <w:autoSpaceDE/>
              <w:autoSpaceDN/>
              <w:adjustRightInd/>
              <w:rPr>
                <w:ins w:id="472" w:author="CMS-USER" w:date="2014-06-30T16:11:00Z"/>
                <w:rFonts w:ascii="Calibri" w:eastAsia="Calibri" w:hAnsi="Calibri" w:cs="Arial"/>
                <w:szCs w:val="20"/>
                <w:lang w:val="en-GB" w:eastAsia="en-GB"/>
              </w:rPr>
            </w:pPr>
            <w:del w:id="473" w:author="CMS-USER" w:date="2014-06-30T16:11:00Z">
              <w:r w:rsidRPr="00713E80" w:rsidDel="000B50B7">
                <w:rPr>
                  <w:rFonts w:ascii="Calibri" w:eastAsia="Calibri" w:hAnsi="Calibri" w:cs="Arial"/>
                  <w:szCs w:val="20"/>
                  <w:lang w:val="en-GB" w:eastAsia="en-GB"/>
                </w:rPr>
                <w:delText>2014-2020</w:delText>
              </w:r>
            </w:del>
          </w:p>
          <w:p w:rsidR="000B50B7" w:rsidRDefault="000B50B7" w:rsidP="00713E80">
            <w:pPr>
              <w:widowControl/>
              <w:autoSpaceDE/>
              <w:autoSpaceDN/>
              <w:adjustRightInd/>
              <w:rPr>
                <w:ins w:id="474" w:author="CMS-USER" w:date="2014-06-30T16:11:00Z"/>
                <w:rFonts w:ascii="Calibri" w:eastAsia="Calibri" w:hAnsi="Calibri" w:cs="Arial"/>
                <w:szCs w:val="20"/>
                <w:lang w:val="en-GB" w:eastAsia="en-GB"/>
              </w:rPr>
            </w:pPr>
          </w:p>
          <w:p w:rsidR="000B50B7" w:rsidRPr="00713E80" w:rsidRDefault="000B50B7" w:rsidP="00713E80">
            <w:pPr>
              <w:widowControl/>
              <w:autoSpaceDE/>
              <w:autoSpaceDN/>
              <w:adjustRightInd/>
              <w:rPr>
                <w:rFonts w:ascii="Calibri" w:eastAsia="Calibri" w:hAnsi="Calibri" w:cs="Arial"/>
                <w:szCs w:val="20"/>
                <w:lang w:val="en-GB" w:eastAsia="en-GB"/>
              </w:rPr>
            </w:pPr>
            <w:ins w:id="475" w:author="CMS-USER" w:date="2014-06-30T16:11:00Z">
              <w:r>
                <w:rPr>
                  <w:rFonts w:ascii="Calibri" w:eastAsia="Calibri" w:hAnsi="Calibri" w:cs="Arial"/>
                  <w:szCs w:val="20"/>
                  <w:lang w:val="en-GB" w:eastAsia="en-GB"/>
                </w:rPr>
                <w:t>M</w:t>
              </w:r>
            </w:ins>
          </w:p>
        </w:tc>
        <w:tc>
          <w:tcPr>
            <w:tcW w:w="533" w:type="dxa"/>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szCs w:val="20"/>
                <w:lang w:val="en-GB" w:eastAsia="en-GB"/>
              </w:rPr>
              <w:t>XX</w:t>
            </w:r>
          </w:p>
        </w:tc>
        <w:tc>
          <w:tcPr>
            <w:tcW w:w="62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689"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1868" w:type="dxa"/>
            <w:gridSpan w:val="2"/>
            <w:vAlign w:val="center"/>
          </w:tcPr>
          <w:p w:rsidR="00713E80" w:rsidRPr="00713E80" w:rsidRDefault="00713E80" w:rsidP="00713E80">
            <w:pPr>
              <w:widowControl/>
              <w:autoSpaceDE/>
              <w:autoSpaceDN/>
              <w:adjustRightInd/>
              <w:rPr>
                <w:rFonts w:ascii="Calibri" w:eastAsia="Calibri" w:hAnsi="Calibri" w:cs="Arial"/>
                <w:i/>
                <w:szCs w:val="20"/>
                <w:lang w:val="en-GB" w:eastAsia="en-GB"/>
              </w:rPr>
            </w:pPr>
            <w:r w:rsidRPr="00713E80">
              <w:rPr>
                <w:rFonts w:ascii="Calibri" w:eastAsia="Calibri" w:hAnsi="Calibri" w:cs="Arial"/>
                <w:i/>
                <w:szCs w:val="20"/>
                <w:lang w:val="en-GB" w:eastAsia="en-GB"/>
              </w:rPr>
              <w:t>Same as above</w:t>
            </w:r>
          </w:p>
        </w:tc>
        <w:tc>
          <w:tcPr>
            <w:tcW w:w="1276"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854"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289" w:type="dxa"/>
            <w:gridSpan w:val="6"/>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AEWA, Raptors MOU, AEMLAP,</w:t>
            </w:r>
          </w:p>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SSAPs</w:t>
            </w:r>
          </w:p>
        </w:tc>
      </w:tr>
      <w:tr w:rsidR="00713E80" w:rsidRPr="00713E80" w:rsidTr="009B7465">
        <w:trPr>
          <w:gridAfter w:val="5"/>
          <w:wAfter w:w="98" w:type="dxa"/>
          <w:trHeight w:val="515"/>
        </w:trPr>
        <w:tc>
          <w:tcPr>
            <w:tcW w:w="560" w:type="dxa"/>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p>
        </w:tc>
        <w:tc>
          <w:tcPr>
            <w:tcW w:w="14689" w:type="dxa"/>
            <w:gridSpan w:val="21"/>
            <w:vAlign w:val="center"/>
          </w:tcPr>
          <w:p w:rsidR="00713E80" w:rsidRPr="00713E80" w:rsidRDefault="00713E80" w:rsidP="00713E80">
            <w:pPr>
              <w:keepNext/>
              <w:keepLines/>
              <w:widowControl/>
              <w:autoSpaceDE/>
              <w:autoSpaceDN/>
              <w:adjustRightInd/>
              <w:spacing w:before="200" w:line="276" w:lineRule="auto"/>
              <w:outlineLvl w:val="2"/>
              <w:rPr>
                <w:rFonts w:ascii="Cambria" w:hAnsi="Cambria"/>
                <w:b/>
                <w:bCs/>
                <w:color w:val="4F81BD"/>
                <w:sz w:val="22"/>
                <w:szCs w:val="22"/>
                <w:lang w:val="en-GB" w:eastAsia="en-GB"/>
              </w:rPr>
            </w:pPr>
            <w:bookmarkStart w:id="476" w:name="_Toc392025054"/>
            <w:r w:rsidRPr="00713E80">
              <w:rPr>
                <w:rFonts w:ascii="Cambria" w:hAnsi="Cambria"/>
                <w:b/>
                <w:bCs/>
                <w:color w:val="4F81BD"/>
                <w:sz w:val="22"/>
                <w:szCs w:val="22"/>
                <w:lang w:val="en-GB"/>
              </w:rPr>
              <w:t>General</w:t>
            </w:r>
            <w:bookmarkEnd w:id="476"/>
            <w:r w:rsidRPr="00713E80">
              <w:rPr>
                <w:rFonts w:ascii="Cambria" w:hAnsi="Cambria"/>
                <w:b/>
                <w:bCs/>
                <w:color w:val="4F81BD"/>
                <w:sz w:val="22"/>
                <w:szCs w:val="22"/>
                <w:lang w:val="en-GB" w:eastAsia="en-GB"/>
              </w:rPr>
              <w:t xml:space="preserve"> </w:t>
            </w:r>
          </w:p>
        </w:tc>
      </w:tr>
      <w:tr w:rsidR="00713E80" w:rsidRPr="00713E80" w:rsidTr="009B7465">
        <w:trPr>
          <w:gridAfter w:val="2"/>
          <w:wAfter w:w="52" w:type="dxa"/>
          <w:trHeight w:val="1635"/>
        </w:trPr>
        <w:tc>
          <w:tcPr>
            <w:tcW w:w="560" w:type="dxa"/>
            <w:tcBorders>
              <w:top w:val="single" w:sz="4" w:space="0" w:color="auto"/>
            </w:tcBorders>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18</w:t>
            </w:r>
          </w:p>
        </w:tc>
        <w:tc>
          <w:tcPr>
            <w:tcW w:w="3522" w:type="dxa"/>
            <w:tcBorders>
              <w:top w:val="single" w:sz="4" w:space="0" w:color="auto"/>
              <w:bottom w:val="single" w:sz="4" w:space="0" w:color="auto"/>
            </w:tcBorders>
            <w:vAlign w:val="center"/>
          </w:tcPr>
          <w:p w:rsidR="00713E80" w:rsidRPr="00713E80" w:rsidRDefault="00713E80" w:rsidP="002914AF">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For particularly high priority or exemplar cases where a Party is facing problems in complying with CMS on a migratory bird conservation issue, seek to assist through advis</w:t>
            </w:r>
            <w:ins w:id="477" w:author="CMS-USER" w:date="2014-06-30T16:13:00Z">
              <w:r w:rsidR="002914AF">
                <w:rPr>
                  <w:rFonts w:ascii="Calibri" w:eastAsia="Calibri" w:hAnsi="Calibri" w:cs="Arial"/>
                  <w:szCs w:val="20"/>
                  <w:lang w:val="en-GB" w:eastAsia="en-GB"/>
                </w:rPr>
                <w:t xml:space="preserve">e </w:t>
              </w:r>
            </w:ins>
            <w:del w:id="478" w:author="CMS-USER" w:date="2014-06-30T16:13:00Z">
              <w:r w:rsidRPr="00713E80" w:rsidDel="002914AF">
                <w:rPr>
                  <w:rFonts w:ascii="Calibri" w:eastAsia="Calibri" w:hAnsi="Calibri" w:cs="Arial"/>
                  <w:szCs w:val="20"/>
                  <w:lang w:val="en-GB" w:eastAsia="en-GB"/>
                </w:rPr>
                <w:delText xml:space="preserve">ory missions </w:delText>
              </w:r>
            </w:del>
            <w:r w:rsidRPr="00713E80">
              <w:rPr>
                <w:rFonts w:ascii="Calibri" w:eastAsia="Calibri" w:hAnsi="Calibri" w:cs="Arial"/>
                <w:szCs w:val="20"/>
                <w:lang w:val="en-GB" w:eastAsia="en-GB"/>
              </w:rPr>
              <w:t>to the country (Draft Res 11.5)</w:t>
            </w:r>
          </w:p>
        </w:tc>
        <w:tc>
          <w:tcPr>
            <w:tcW w:w="3106" w:type="dxa"/>
            <w:gridSpan w:val="2"/>
            <w:tcBorders>
              <w:top w:val="single" w:sz="4" w:space="0" w:color="auto"/>
              <w:bottom w:val="single" w:sz="4" w:space="0" w:color="auto"/>
            </w:tcBorders>
            <w:vAlign w:val="center"/>
          </w:tcPr>
          <w:p w:rsidR="00713E80" w:rsidRPr="00713E80"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bCs/>
                <w:szCs w:val="20"/>
                <w:lang w:val="en-GB" w:eastAsia="en-GB"/>
              </w:rPr>
            </w:pPr>
            <w:r w:rsidRPr="00713E80">
              <w:rPr>
                <w:rFonts w:ascii="Calibri" w:eastAsia="Calibri" w:hAnsi="Calibri" w:cs="Arial"/>
                <w:bCs/>
                <w:szCs w:val="20"/>
                <w:lang w:val="en-GB" w:eastAsia="en-GB"/>
              </w:rPr>
              <w:t>CMS supporting Parties in responding to key issues through provision of timely advise and technical support</w:t>
            </w:r>
          </w:p>
        </w:tc>
        <w:tc>
          <w:tcPr>
            <w:tcW w:w="978" w:type="dxa"/>
            <w:gridSpan w:val="3"/>
            <w:tcBorders>
              <w:top w:val="single" w:sz="4" w:space="0" w:color="auto"/>
              <w:bottom w:val="single" w:sz="4" w:space="0" w:color="auto"/>
            </w:tcBorders>
            <w:vAlign w:val="center"/>
          </w:tcPr>
          <w:p w:rsidR="006C631D" w:rsidRDefault="00713E80" w:rsidP="00713E80">
            <w:pPr>
              <w:widowControl/>
              <w:autoSpaceDE/>
              <w:autoSpaceDN/>
              <w:adjustRightInd/>
              <w:rPr>
                <w:ins w:id="479" w:author="Mundkur, Taej" w:date="2014-07-01T18:52:00Z"/>
                <w:rFonts w:ascii="Calibri" w:eastAsia="Calibri" w:hAnsi="Calibri" w:cs="Arial"/>
                <w:szCs w:val="20"/>
                <w:lang w:val="en-GB" w:eastAsia="en-GB"/>
              </w:rPr>
            </w:pPr>
            <w:del w:id="480" w:author="Mundkur, Taej" w:date="2014-07-01T18:52:00Z">
              <w:r w:rsidRPr="00713E80" w:rsidDel="006C631D">
                <w:rPr>
                  <w:rFonts w:ascii="Calibri" w:eastAsia="Calibri" w:hAnsi="Calibri" w:cs="Arial"/>
                  <w:szCs w:val="20"/>
                  <w:lang w:val="en-GB" w:eastAsia="en-GB"/>
                </w:rPr>
                <w:delText>2014-2020</w:delText>
              </w:r>
            </w:del>
          </w:p>
          <w:p w:rsidR="00713E80" w:rsidRPr="00713E80" w:rsidRDefault="006C631D" w:rsidP="00713E80">
            <w:pPr>
              <w:widowControl/>
              <w:autoSpaceDE/>
              <w:autoSpaceDN/>
              <w:adjustRightInd/>
              <w:rPr>
                <w:rFonts w:ascii="Calibri" w:eastAsia="Calibri" w:hAnsi="Calibri" w:cs="Arial"/>
                <w:szCs w:val="20"/>
                <w:lang w:val="en-GB" w:eastAsia="en-GB"/>
              </w:rPr>
            </w:pPr>
            <w:ins w:id="481" w:author="Mundkur, Taej" w:date="2014-07-01T18:52:00Z">
              <w:r>
                <w:rPr>
                  <w:rFonts w:ascii="Calibri" w:eastAsia="Calibri" w:hAnsi="Calibri" w:cs="Arial"/>
                  <w:szCs w:val="20"/>
                  <w:lang w:val="en-GB" w:eastAsia="en-GB"/>
                </w:rPr>
                <w:t>S</w:t>
              </w:r>
            </w:ins>
          </w:p>
        </w:tc>
        <w:tc>
          <w:tcPr>
            <w:tcW w:w="533" w:type="dxa"/>
            <w:tcBorders>
              <w:top w:val="single" w:sz="4" w:space="0" w:color="auto"/>
              <w:bottom w:val="single" w:sz="4" w:space="0" w:color="auto"/>
            </w:tcBorders>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szCs w:val="20"/>
                <w:lang w:val="en-GB" w:eastAsia="en-GB"/>
              </w:rPr>
              <w:t>XX</w:t>
            </w:r>
          </w:p>
        </w:tc>
        <w:tc>
          <w:tcPr>
            <w:tcW w:w="620" w:type="dxa"/>
            <w:tcBorders>
              <w:top w:val="single" w:sz="4" w:space="0" w:color="auto"/>
              <w:bottom w:val="single" w:sz="4" w:space="0" w:color="auto"/>
            </w:tcBorders>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689" w:type="dxa"/>
            <w:gridSpan w:val="3"/>
            <w:tcBorders>
              <w:top w:val="single" w:sz="4" w:space="0" w:color="auto"/>
              <w:bottom w:val="single" w:sz="4" w:space="0" w:color="auto"/>
            </w:tcBorders>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1868" w:type="dxa"/>
            <w:gridSpan w:val="2"/>
            <w:tcBorders>
              <w:top w:val="single" w:sz="4" w:space="0" w:color="auto"/>
              <w:bottom w:val="single" w:sz="4" w:space="0" w:color="auto"/>
            </w:tcBorders>
            <w:vAlign w:val="center"/>
          </w:tcPr>
          <w:p w:rsidR="00713E80" w:rsidRPr="00713E80" w:rsidRDefault="002914AF" w:rsidP="002914AF">
            <w:pPr>
              <w:widowControl/>
              <w:autoSpaceDE/>
              <w:autoSpaceDN/>
              <w:adjustRightInd/>
              <w:rPr>
                <w:rFonts w:ascii="Calibri" w:eastAsia="Calibri" w:hAnsi="Calibri" w:cs="Arial"/>
                <w:szCs w:val="20"/>
                <w:lang w:val="en-GB" w:eastAsia="en-GB"/>
              </w:rPr>
            </w:pPr>
            <w:ins w:id="482" w:author="CMS-USER" w:date="2014-06-30T16:13:00Z">
              <w:r>
                <w:rPr>
                  <w:rFonts w:ascii="Calibri" w:eastAsia="Calibri" w:hAnsi="Calibri" w:cs="Arial"/>
                  <w:szCs w:val="20"/>
                  <w:lang w:val="en-GB" w:eastAsia="en-GB"/>
                </w:rPr>
                <w:t xml:space="preserve">Ramsar </w:t>
              </w:r>
            </w:ins>
            <w:del w:id="483" w:author="CMS-USER" w:date="2014-06-30T16:13:00Z">
              <w:r w:rsidR="00713E80" w:rsidRPr="00713E80" w:rsidDel="002914AF">
                <w:rPr>
                  <w:rFonts w:ascii="Calibri" w:eastAsia="Calibri" w:hAnsi="Calibri" w:cs="Arial"/>
                  <w:szCs w:val="20"/>
                  <w:lang w:val="en-GB" w:eastAsia="en-GB"/>
                </w:rPr>
                <w:delText>XX</w:delText>
              </w:r>
            </w:del>
          </w:p>
        </w:tc>
        <w:tc>
          <w:tcPr>
            <w:tcW w:w="1276" w:type="dxa"/>
            <w:gridSpan w:val="3"/>
            <w:tcBorders>
              <w:top w:val="single" w:sz="4" w:space="0" w:color="auto"/>
              <w:bottom w:val="single" w:sz="4" w:space="0" w:color="auto"/>
            </w:tcBorders>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854" w:type="dxa"/>
            <w:gridSpan w:val="2"/>
            <w:tcBorders>
              <w:top w:val="single" w:sz="4" w:space="0" w:color="auto"/>
              <w:bottom w:val="single" w:sz="4" w:space="0" w:color="auto"/>
            </w:tcBorders>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289" w:type="dxa"/>
            <w:gridSpan w:val="6"/>
            <w:tcBorders>
              <w:top w:val="single" w:sz="4" w:space="0" w:color="auto"/>
              <w:bottom w:val="single" w:sz="4" w:space="0" w:color="auto"/>
            </w:tcBorders>
            <w:vAlign w:val="center"/>
          </w:tcPr>
          <w:p w:rsidR="00713E80" w:rsidRPr="00713E80" w:rsidRDefault="002914AF" w:rsidP="00713E80">
            <w:pPr>
              <w:widowControl/>
              <w:autoSpaceDE/>
              <w:autoSpaceDN/>
              <w:adjustRightInd/>
              <w:rPr>
                <w:rFonts w:ascii="Calibri" w:eastAsia="Calibri" w:hAnsi="Calibri" w:cs="Arial"/>
                <w:szCs w:val="20"/>
                <w:lang w:val="en-GB" w:eastAsia="en-GB"/>
              </w:rPr>
            </w:pPr>
            <w:ins w:id="484" w:author="CMS-USER" w:date="2014-06-30T16:14:00Z">
              <w:r>
                <w:rPr>
                  <w:rFonts w:ascii="Calibri" w:eastAsia="Calibri" w:hAnsi="Calibri" w:cs="Arial"/>
                  <w:szCs w:val="20"/>
                  <w:lang w:val="en-GB" w:eastAsia="en-GB"/>
                </w:rPr>
                <w:t>AEWA</w:t>
              </w:r>
            </w:ins>
          </w:p>
        </w:tc>
      </w:tr>
      <w:tr w:rsidR="00713E80" w:rsidRPr="00713E80" w:rsidTr="009B7465">
        <w:trPr>
          <w:gridAfter w:val="5"/>
          <w:wAfter w:w="98" w:type="dxa"/>
          <w:trHeight w:val="307"/>
        </w:trPr>
        <w:tc>
          <w:tcPr>
            <w:tcW w:w="560" w:type="dxa"/>
            <w:vAlign w:val="center"/>
          </w:tcPr>
          <w:p w:rsidR="00713E80" w:rsidRPr="00713E80" w:rsidRDefault="00713E80" w:rsidP="00713E80">
            <w:pPr>
              <w:widowControl/>
              <w:autoSpaceDE/>
              <w:autoSpaceDN/>
              <w:adjustRightInd/>
              <w:rPr>
                <w:rFonts w:ascii="Calibri" w:eastAsia="Calibri" w:hAnsi="Calibri" w:cs="Arial"/>
                <w:b/>
                <w:bCs/>
                <w:szCs w:val="20"/>
                <w:lang w:val="en-GB" w:eastAsia="en-GB"/>
              </w:rPr>
            </w:pPr>
          </w:p>
        </w:tc>
        <w:tc>
          <w:tcPr>
            <w:tcW w:w="14689" w:type="dxa"/>
            <w:gridSpan w:val="21"/>
            <w:vAlign w:val="center"/>
          </w:tcPr>
          <w:p w:rsidR="00713E80" w:rsidRPr="00713E80" w:rsidRDefault="00713E80" w:rsidP="00713E80">
            <w:pPr>
              <w:keepNext/>
              <w:keepLines/>
              <w:widowControl/>
              <w:autoSpaceDE/>
              <w:autoSpaceDN/>
              <w:adjustRightInd/>
              <w:spacing w:before="200" w:line="276" w:lineRule="auto"/>
              <w:outlineLvl w:val="1"/>
              <w:rPr>
                <w:rFonts w:ascii="Cambria" w:hAnsi="Cambria"/>
                <w:b/>
                <w:bCs/>
                <w:color w:val="4F81BD"/>
                <w:sz w:val="26"/>
                <w:szCs w:val="26"/>
                <w:lang w:val="en-GB" w:eastAsia="en-GB"/>
              </w:rPr>
            </w:pPr>
            <w:bookmarkStart w:id="485" w:name="_Toc392025055"/>
            <w:r w:rsidRPr="00713E80">
              <w:rPr>
                <w:rFonts w:ascii="Cambria" w:hAnsi="Cambria"/>
                <w:b/>
                <w:bCs/>
                <w:color w:val="4F81BD"/>
                <w:sz w:val="26"/>
                <w:szCs w:val="26"/>
                <w:lang w:val="en-GB" w:eastAsia="en-GB"/>
              </w:rPr>
              <w:t>B. Flyway-specific Actions</w:t>
            </w:r>
            <w:bookmarkEnd w:id="485"/>
          </w:p>
          <w:p w:rsidR="00713E80" w:rsidRPr="00713E80" w:rsidRDefault="00713E80" w:rsidP="00385871">
            <w:pPr>
              <w:rPr>
                <w:rFonts w:eastAsia="Calibri"/>
                <w:lang w:val="en-GB" w:eastAsia="en-GB"/>
              </w:rPr>
            </w:pPr>
          </w:p>
          <w:p w:rsidR="00713E80" w:rsidRPr="00713E80" w:rsidRDefault="00713E80" w:rsidP="00385871">
            <w:pPr>
              <w:rPr>
                <w:rFonts w:eastAsia="Calibri"/>
                <w:lang w:val="en-GB" w:eastAsia="en-GB"/>
              </w:rPr>
            </w:pPr>
            <w:r w:rsidRPr="00713E80">
              <w:rPr>
                <w:rFonts w:eastAsia="Calibri"/>
                <w:lang w:val="en-GB" w:eastAsia="en-GB"/>
              </w:rPr>
              <w:t>(Cross references to Res 10.10 operatives 16.1.1-16.1.4)</w:t>
            </w:r>
          </w:p>
        </w:tc>
      </w:tr>
      <w:tr w:rsidR="00713E80" w:rsidRPr="00713E80" w:rsidTr="009B7465">
        <w:trPr>
          <w:gridAfter w:val="5"/>
          <w:wAfter w:w="98" w:type="dxa"/>
          <w:trHeight w:val="307"/>
        </w:trPr>
        <w:tc>
          <w:tcPr>
            <w:tcW w:w="560" w:type="dxa"/>
            <w:vAlign w:val="center"/>
          </w:tcPr>
          <w:p w:rsidR="00713E80" w:rsidRPr="00713E80" w:rsidRDefault="00713E80" w:rsidP="00713E80">
            <w:pPr>
              <w:widowControl/>
              <w:autoSpaceDE/>
              <w:autoSpaceDN/>
              <w:adjustRightInd/>
              <w:rPr>
                <w:rFonts w:ascii="Calibri" w:eastAsia="Calibri" w:hAnsi="Calibri" w:cs="Arial"/>
                <w:b/>
                <w:bCs/>
                <w:szCs w:val="20"/>
                <w:lang w:val="en-GB" w:eastAsia="en-GB"/>
              </w:rPr>
            </w:pPr>
          </w:p>
        </w:tc>
        <w:tc>
          <w:tcPr>
            <w:tcW w:w="14689" w:type="dxa"/>
            <w:gridSpan w:val="21"/>
            <w:vAlign w:val="center"/>
          </w:tcPr>
          <w:p w:rsidR="00713E80" w:rsidRPr="00713E80" w:rsidRDefault="00713E80" w:rsidP="00713E80">
            <w:pPr>
              <w:keepNext/>
              <w:keepLines/>
              <w:widowControl/>
              <w:autoSpaceDE/>
              <w:autoSpaceDN/>
              <w:adjustRightInd/>
              <w:spacing w:before="200" w:line="276" w:lineRule="auto"/>
              <w:outlineLvl w:val="2"/>
              <w:rPr>
                <w:rFonts w:ascii="Cambria" w:hAnsi="Cambria"/>
                <w:b/>
                <w:bCs/>
                <w:color w:val="4F81BD"/>
                <w:sz w:val="22"/>
                <w:szCs w:val="22"/>
                <w:lang w:val="en-GB" w:eastAsia="en-GB"/>
              </w:rPr>
            </w:pPr>
            <w:bookmarkStart w:id="486" w:name="_Toc392025056"/>
            <w:r w:rsidRPr="00713E80">
              <w:rPr>
                <w:rFonts w:ascii="Cambria" w:hAnsi="Cambria"/>
                <w:b/>
                <w:bCs/>
                <w:color w:val="4F81BD"/>
                <w:sz w:val="22"/>
                <w:szCs w:val="22"/>
                <w:lang w:val="en-GB" w:eastAsia="en-GB"/>
              </w:rPr>
              <w:t>African-Eurasian Flyways region:</w:t>
            </w:r>
            <w:bookmarkEnd w:id="486"/>
          </w:p>
          <w:p w:rsidR="00713E80" w:rsidRPr="00713E80" w:rsidRDefault="00713E80" w:rsidP="00713E80">
            <w:pPr>
              <w:widowControl/>
              <w:autoSpaceDE/>
              <w:autoSpaceDN/>
              <w:adjustRightInd/>
              <w:rPr>
                <w:rFonts w:ascii="Calibri" w:eastAsia="Calibri" w:hAnsi="Calibri" w:cs="Arial"/>
                <w:b/>
                <w:i/>
                <w:szCs w:val="20"/>
                <w:lang w:val="en-GB" w:eastAsia="en-GB"/>
              </w:rPr>
            </w:pPr>
            <w:r w:rsidRPr="00713E80">
              <w:rPr>
                <w:rFonts w:ascii="Calibri" w:eastAsia="Calibri" w:hAnsi="Calibri" w:cs="Arial"/>
                <w:b/>
                <w:i/>
                <w:szCs w:val="20"/>
                <w:lang w:val="en-GB" w:eastAsia="en-GB"/>
              </w:rPr>
              <w:t>Objectives:</w:t>
            </w:r>
          </w:p>
          <w:p w:rsidR="00713E80" w:rsidRPr="00713E80" w:rsidRDefault="00713E80" w:rsidP="00605E4B">
            <w:pPr>
              <w:widowControl/>
              <w:numPr>
                <w:ilvl w:val="0"/>
                <w:numId w:val="17"/>
              </w:numPr>
              <w:autoSpaceDE/>
              <w:autoSpaceDN/>
              <w:adjustRightInd/>
              <w:spacing w:after="200" w:line="276" w:lineRule="auto"/>
              <w:contextualSpacing/>
              <w:rPr>
                <w:rFonts w:ascii="Calibri" w:eastAsia="Calibri" w:hAnsi="Calibri" w:cs="Arial"/>
                <w:szCs w:val="20"/>
                <w:lang w:val="en-GB" w:eastAsia="en-GB"/>
              </w:rPr>
            </w:pPr>
            <w:r w:rsidRPr="00713E80">
              <w:rPr>
                <w:rFonts w:ascii="Calibri" w:eastAsia="Calibri" w:hAnsi="Calibri" w:cs="Arial"/>
                <w:szCs w:val="20"/>
                <w:lang w:val="en-GB" w:eastAsia="en-GB"/>
              </w:rPr>
              <w:t>Review of extension of AEWA framework taxonomically and geographically</w:t>
            </w:r>
          </w:p>
          <w:p w:rsidR="00713E80" w:rsidRPr="00713E80" w:rsidRDefault="00713E80" w:rsidP="00605E4B">
            <w:pPr>
              <w:widowControl/>
              <w:numPr>
                <w:ilvl w:val="0"/>
                <w:numId w:val="17"/>
              </w:numPr>
              <w:autoSpaceDE/>
              <w:autoSpaceDN/>
              <w:adjustRightInd/>
              <w:spacing w:after="200" w:line="276" w:lineRule="auto"/>
              <w:contextualSpacing/>
              <w:rPr>
                <w:rFonts w:ascii="Calibri" w:eastAsia="Calibri" w:hAnsi="Calibri" w:cs="Arial"/>
                <w:szCs w:val="20"/>
                <w:lang w:val="en-GB" w:eastAsia="en-GB"/>
              </w:rPr>
            </w:pPr>
            <w:r w:rsidRPr="00713E80">
              <w:rPr>
                <w:rFonts w:ascii="Calibri" w:eastAsia="Calibri" w:hAnsi="Calibri" w:cs="Arial"/>
                <w:szCs w:val="20"/>
                <w:lang w:val="en-GB" w:eastAsia="en-GB"/>
              </w:rPr>
              <w:t>Implementation of Action Plan for migratory land birds and explore possibilities of placing it within a stronger institutional framework</w:t>
            </w:r>
          </w:p>
          <w:p w:rsidR="00713E80" w:rsidRPr="00713E80" w:rsidRDefault="00713E80" w:rsidP="00605E4B">
            <w:pPr>
              <w:widowControl/>
              <w:numPr>
                <w:ilvl w:val="0"/>
                <w:numId w:val="17"/>
              </w:numPr>
              <w:autoSpaceDE/>
              <w:autoSpaceDN/>
              <w:adjustRightInd/>
              <w:spacing w:after="200" w:line="276" w:lineRule="auto"/>
              <w:contextualSpacing/>
              <w:rPr>
                <w:rFonts w:ascii="Calibri" w:eastAsia="Calibri" w:hAnsi="Calibri" w:cs="Arial"/>
                <w:szCs w:val="20"/>
                <w:lang w:val="en-GB" w:eastAsia="en-GB"/>
              </w:rPr>
            </w:pPr>
            <w:r w:rsidRPr="00713E80">
              <w:rPr>
                <w:rFonts w:ascii="Calibri" w:eastAsia="Calibri" w:hAnsi="Calibri" w:cs="Arial"/>
                <w:szCs w:val="20"/>
                <w:lang w:val="en-GB" w:eastAsia="en-GB"/>
              </w:rPr>
              <w:t>Improve conservation status of migratory species through implementation of AEWA, MOUs and single species action plans</w:t>
            </w:r>
          </w:p>
        </w:tc>
      </w:tr>
      <w:tr w:rsidR="00713E80" w:rsidRPr="00713E80" w:rsidTr="009B7465">
        <w:trPr>
          <w:gridAfter w:val="6"/>
          <w:wAfter w:w="110" w:type="dxa"/>
          <w:trHeight w:val="828"/>
        </w:trPr>
        <w:tc>
          <w:tcPr>
            <w:tcW w:w="56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19</w:t>
            </w:r>
          </w:p>
        </w:tc>
        <w:tc>
          <w:tcPr>
            <w:tcW w:w="3522"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xml:space="preserve">Identify options for the development of </w:t>
            </w:r>
            <w:del w:id="487" w:author="CMS-USER" w:date="2014-06-30T16:45:00Z">
              <w:r w:rsidRPr="00713E80" w:rsidDel="008348B8">
                <w:rPr>
                  <w:rFonts w:ascii="Calibri" w:eastAsia="Calibri" w:hAnsi="Calibri" w:cs="Arial"/>
                  <w:szCs w:val="20"/>
                  <w:lang w:val="en-GB" w:eastAsia="en-GB"/>
                </w:rPr>
                <w:delText>a</w:delText>
              </w:r>
            </w:del>
            <w:r w:rsidRPr="00713E80">
              <w:rPr>
                <w:rFonts w:ascii="Calibri" w:eastAsia="Calibri" w:hAnsi="Calibri" w:cs="Arial"/>
                <w:szCs w:val="20"/>
                <w:lang w:val="en-GB" w:eastAsia="en-GB"/>
              </w:rPr>
              <w:t xml:space="preserve"> coherent </w:t>
            </w:r>
            <w:r w:rsidRPr="00713E80">
              <w:rPr>
                <w:rFonts w:ascii="Calibri" w:eastAsia="Calibri" w:hAnsi="Calibri" w:cs="Arial"/>
                <w:b/>
                <w:szCs w:val="20"/>
                <w:lang w:val="en-GB" w:eastAsia="en-GB"/>
              </w:rPr>
              <w:t>site network</w:t>
            </w:r>
            <w:ins w:id="488" w:author="CMS-USER" w:date="2014-06-30T16:45:00Z">
              <w:r w:rsidR="008348B8">
                <w:rPr>
                  <w:rFonts w:ascii="Calibri" w:eastAsia="Calibri" w:hAnsi="Calibri" w:cs="Arial"/>
                  <w:b/>
                  <w:szCs w:val="20"/>
                  <w:lang w:val="en-GB" w:eastAsia="en-GB"/>
                </w:rPr>
                <w:t>s</w:t>
              </w:r>
            </w:ins>
            <w:r w:rsidRPr="00713E80">
              <w:rPr>
                <w:rFonts w:ascii="Calibri" w:eastAsia="Calibri" w:hAnsi="Calibri" w:cs="Arial"/>
                <w:b/>
                <w:szCs w:val="20"/>
                <w:lang w:val="en-GB" w:eastAsia="en-GB"/>
              </w:rPr>
              <w:t xml:space="preserve"> </w:t>
            </w:r>
            <w:ins w:id="489" w:author="Mundkur, Taej" w:date="2014-07-01T18:55:00Z">
              <w:r w:rsidR="006C631D">
                <w:rPr>
                  <w:rFonts w:ascii="Calibri" w:eastAsia="Calibri" w:hAnsi="Calibri" w:cs="Arial"/>
                  <w:b/>
                  <w:szCs w:val="20"/>
                  <w:lang w:val="en-GB" w:eastAsia="en-GB"/>
                </w:rPr>
                <w:t xml:space="preserve">(ecological networks) </w:t>
              </w:r>
            </w:ins>
            <w:r w:rsidRPr="00713E80">
              <w:rPr>
                <w:rFonts w:ascii="Calibri" w:eastAsia="Calibri" w:hAnsi="Calibri" w:cs="Arial"/>
                <w:b/>
                <w:szCs w:val="20"/>
                <w:lang w:val="en-GB" w:eastAsia="en-GB"/>
              </w:rPr>
              <w:t>in the African-Eurasian</w:t>
            </w:r>
            <w:r w:rsidRPr="00713E80">
              <w:rPr>
                <w:rFonts w:ascii="Calibri" w:eastAsia="Calibri" w:hAnsi="Calibri" w:cs="Arial"/>
                <w:szCs w:val="20"/>
                <w:lang w:val="en-GB" w:eastAsia="en-GB"/>
              </w:rPr>
              <w:t xml:space="preserve"> region, with a focus on Africa and West/Central Asia</w:t>
            </w:r>
          </w:p>
          <w:p w:rsidR="00713E80" w:rsidRPr="00713E80" w:rsidRDefault="00713E80" w:rsidP="00713E80">
            <w:pPr>
              <w:widowControl/>
              <w:autoSpaceDE/>
              <w:autoSpaceDN/>
              <w:adjustRightInd/>
              <w:rPr>
                <w:rFonts w:ascii="Calibri" w:eastAsia="Calibri" w:hAnsi="Calibri" w:cs="Arial"/>
                <w:i/>
                <w:szCs w:val="20"/>
                <w:lang w:val="en-GB" w:eastAsia="en-GB"/>
              </w:rPr>
            </w:pPr>
          </w:p>
        </w:tc>
        <w:tc>
          <w:tcPr>
            <w:tcW w:w="3106" w:type="dxa"/>
            <w:gridSpan w:val="2"/>
            <w:vAlign w:val="center"/>
          </w:tcPr>
          <w:p w:rsidR="00713E80" w:rsidRPr="00713E80"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b/>
                <w:bCs/>
                <w:color w:val="4F81BD"/>
                <w:szCs w:val="20"/>
                <w:lang w:val="en-GB" w:eastAsia="en-GB"/>
              </w:rPr>
            </w:pPr>
            <w:r w:rsidRPr="00713E80">
              <w:rPr>
                <w:rFonts w:ascii="Calibri" w:eastAsia="Calibri" w:hAnsi="Calibri" w:cs="Arial"/>
                <w:bCs/>
                <w:szCs w:val="20"/>
                <w:lang w:val="en-GB" w:eastAsia="en-GB"/>
              </w:rPr>
              <w:t xml:space="preserve">Preparation of a review of need for a site network for Africa &amp; West/Central Asia for strengthened management of critical sites </w:t>
            </w:r>
          </w:p>
        </w:tc>
        <w:tc>
          <w:tcPr>
            <w:tcW w:w="978"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2015</w:t>
            </w:r>
          </w:p>
        </w:tc>
        <w:tc>
          <w:tcPr>
            <w:tcW w:w="533" w:type="dxa"/>
            <w:noWrap/>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szCs w:val="20"/>
                <w:lang w:val="en-GB" w:eastAsia="en-GB"/>
              </w:rPr>
              <w:t>XX</w:t>
            </w:r>
          </w:p>
        </w:tc>
        <w:tc>
          <w:tcPr>
            <w:tcW w:w="62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w:t>
            </w:r>
          </w:p>
        </w:tc>
        <w:tc>
          <w:tcPr>
            <w:tcW w:w="689"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w:t>
            </w:r>
          </w:p>
        </w:tc>
        <w:tc>
          <w:tcPr>
            <w:tcW w:w="1868" w:type="dxa"/>
            <w:gridSpan w:val="2"/>
            <w:vAlign w:val="center"/>
          </w:tcPr>
          <w:p w:rsidR="00713E80" w:rsidRPr="007934B8" w:rsidRDefault="00713E80" w:rsidP="00713E80">
            <w:pPr>
              <w:widowControl/>
              <w:autoSpaceDE/>
              <w:autoSpaceDN/>
              <w:adjustRightInd/>
              <w:rPr>
                <w:rFonts w:ascii="Calibri" w:eastAsia="Calibri" w:hAnsi="Calibri" w:cs="Arial"/>
                <w:szCs w:val="20"/>
                <w:lang w:val="pt-PT" w:eastAsia="en-GB"/>
              </w:rPr>
            </w:pPr>
            <w:r w:rsidRPr="007934B8">
              <w:rPr>
                <w:rFonts w:ascii="Calibri" w:eastAsia="Calibri" w:hAnsi="Calibri" w:cs="Arial"/>
                <w:i/>
                <w:szCs w:val="20"/>
                <w:lang w:val="pt-PT" w:eastAsia="en-GB"/>
              </w:rPr>
              <w:t>Inter alia</w:t>
            </w:r>
            <w:r w:rsidRPr="007934B8">
              <w:rPr>
                <w:rFonts w:ascii="Calibri" w:eastAsia="Calibri" w:hAnsi="Calibri" w:cs="Arial"/>
                <w:szCs w:val="20"/>
                <w:lang w:val="pt-PT" w:eastAsia="en-GB"/>
              </w:rPr>
              <w:t xml:space="preserve"> BLI, WI,</w:t>
            </w:r>
          </w:p>
          <w:p w:rsidR="00713E80" w:rsidRPr="007934B8" w:rsidRDefault="00713E80" w:rsidP="00713E80">
            <w:pPr>
              <w:widowControl/>
              <w:autoSpaceDE/>
              <w:autoSpaceDN/>
              <w:adjustRightInd/>
              <w:rPr>
                <w:rFonts w:ascii="Calibri" w:eastAsia="Calibri" w:hAnsi="Calibri" w:cs="Arial"/>
                <w:szCs w:val="20"/>
                <w:lang w:val="pt-PT" w:eastAsia="en-GB"/>
              </w:rPr>
            </w:pPr>
            <w:r w:rsidRPr="007934B8">
              <w:rPr>
                <w:rFonts w:ascii="Calibri" w:eastAsia="Calibri" w:hAnsi="Calibri" w:cs="Arial"/>
                <w:szCs w:val="20"/>
                <w:lang w:val="pt-PT" w:eastAsia="en-GB"/>
              </w:rPr>
              <w:t>Ramsar Secretariat</w:t>
            </w:r>
          </w:p>
        </w:tc>
        <w:tc>
          <w:tcPr>
            <w:tcW w:w="1276" w:type="dxa"/>
            <w:gridSpan w:val="3"/>
            <w:vAlign w:val="center"/>
          </w:tcPr>
          <w:p w:rsidR="00713E80" w:rsidRPr="007934B8" w:rsidRDefault="00713E80" w:rsidP="00713E80">
            <w:pPr>
              <w:widowControl/>
              <w:autoSpaceDE/>
              <w:autoSpaceDN/>
              <w:adjustRightInd/>
              <w:rPr>
                <w:rFonts w:ascii="Calibri" w:eastAsia="Calibri" w:hAnsi="Calibri" w:cs="Arial"/>
                <w:szCs w:val="20"/>
                <w:lang w:val="pt-PT" w:eastAsia="en-GB"/>
              </w:rPr>
            </w:pPr>
            <w:r w:rsidRPr="007934B8">
              <w:rPr>
                <w:rFonts w:ascii="Calibri" w:eastAsia="Calibri" w:hAnsi="Calibri" w:cs="Arial"/>
                <w:szCs w:val="20"/>
                <w:lang w:val="pt-PT" w:eastAsia="en-GB"/>
              </w:rPr>
              <w:t> </w:t>
            </w:r>
          </w:p>
        </w:tc>
        <w:tc>
          <w:tcPr>
            <w:tcW w:w="854" w:type="dxa"/>
            <w:gridSpan w:val="2"/>
            <w:vAlign w:val="center"/>
          </w:tcPr>
          <w:p w:rsidR="00713E80" w:rsidRPr="007934B8" w:rsidRDefault="00713E80" w:rsidP="00713E80">
            <w:pPr>
              <w:widowControl/>
              <w:autoSpaceDE/>
              <w:autoSpaceDN/>
              <w:adjustRightInd/>
              <w:rPr>
                <w:rFonts w:ascii="Calibri" w:eastAsia="Calibri" w:hAnsi="Calibri" w:cs="Arial"/>
                <w:szCs w:val="20"/>
                <w:lang w:val="pt-PT" w:eastAsia="en-GB"/>
              </w:rPr>
            </w:pPr>
          </w:p>
        </w:tc>
        <w:tc>
          <w:tcPr>
            <w:tcW w:w="1231"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AEWA</w:t>
            </w:r>
            <w:ins w:id="490" w:author="CMS-USER" w:date="2014-06-30T16:45:00Z">
              <w:r w:rsidR="008348B8">
                <w:rPr>
                  <w:rFonts w:ascii="Calibri" w:eastAsia="Calibri" w:hAnsi="Calibri" w:cs="Arial"/>
                  <w:szCs w:val="20"/>
                  <w:lang w:val="en-GB" w:eastAsia="en-GB"/>
                </w:rPr>
                <w:t xml:space="preserve">, </w:t>
              </w:r>
            </w:ins>
            <w:ins w:id="491" w:author="CMS-USER" w:date="2014-06-30T16:46:00Z">
              <w:r w:rsidR="008348B8" w:rsidRPr="00713E80">
                <w:rPr>
                  <w:rFonts w:ascii="Calibri" w:eastAsia="Calibri" w:hAnsi="Calibri" w:cs="Arial"/>
                  <w:szCs w:val="20"/>
                  <w:lang w:val="en-GB" w:eastAsia="en-GB"/>
                </w:rPr>
                <w:t>Raptor MOU, AEMLAP</w:t>
              </w:r>
            </w:ins>
          </w:p>
        </w:tc>
      </w:tr>
      <w:tr w:rsidR="00713E80" w:rsidRPr="00713E80" w:rsidTr="009B7465">
        <w:trPr>
          <w:gridAfter w:val="6"/>
          <w:wAfter w:w="110" w:type="dxa"/>
          <w:trHeight w:val="1299"/>
        </w:trPr>
        <w:tc>
          <w:tcPr>
            <w:tcW w:w="56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20</w:t>
            </w:r>
          </w:p>
        </w:tc>
        <w:tc>
          <w:tcPr>
            <w:tcW w:w="3522"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xml:space="preserve">Preparation of a review to explore options to </w:t>
            </w:r>
            <w:r w:rsidRPr="00713E80">
              <w:rPr>
                <w:rFonts w:ascii="Calibri" w:eastAsia="Calibri" w:hAnsi="Calibri" w:cs="Arial"/>
                <w:b/>
                <w:szCs w:val="20"/>
                <w:lang w:val="en-GB" w:eastAsia="en-GB"/>
              </w:rPr>
              <w:t>extend AEWA</w:t>
            </w:r>
            <w:r w:rsidRPr="00713E80">
              <w:rPr>
                <w:rFonts w:ascii="Calibri" w:eastAsia="Calibri" w:hAnsi="Calibri" w:cs="Arial"/>
                <w:szCs w:val="20"/>
                <w:lang w:val="en-GB" w:eastAsia="en-GB"/>
              </w:rPr>
              <w:t xml:space="preserve"> as a framework for other migratory bird species/species groups in the Africa-Eurasian region </w:t>
            </w:r>
          </w:p>
        </w:tc>
        <w:tc>
          <w:tcPr>
            <w:tcW w:w="3106" w:type="dxa"/>
            <w:gridSpan w:val="2"/>
            <w:vAlign w:val="center"/>
          </w:tcPr>
          <w:p w:rsidR="00647463" w:rsidRPr="0059589F" w:rsidRDefault="00647463" w:rsidP="00647463">
            <w:pPr>
              <w:widowControl/>
              <w:numPr>
                <w:ilvl w:val="0"/>
                <w:numId w:val="9"/>
              </w:numPr>
              <w:shd w:val="clear" w:color="000000" w:fill="92CDDC"/>
              <w:autoSpaceDE/>
              <w:autoSpaceDN/>
              <w:adjustRightInd/>
              <w:spacing w:before="100" w:beforeAutospacing="1" w:after="200" w:afterAutospacing="1" w:line="276" w:lineRule="auto"/>
              <w:ind w:left="38" w:hanging="142"/>
              <w:contextualSpacing/>
              <w:textAlignment w:val="center"/>
              <w:rPr>
                <w:ins w:id="492" w:author="Mundkur, Taej" w:date="2014-07-01T18:33:00Z"/>
                <w:rFonts w:ascii="Calibri" w:eastAsia="Calibri" w:hAnsi="Calibri" w:cs="Arial"/>
                <w:bCs/>
                <w:szCs w:val="20"/>
                <w:lang w:val="en-GB" w:eastAsia="en-GB"/>
              </w:rPr>
            </w:pPr>
            <w:ins w:id="493" w:author="Mundkur, Taej" w:date="2014-07-01T18:33:00Z">
              <w:r w:rsidRPr="006C631D">
                <w:rPr>
                  <w:rFonts w:ascii="Calibri" w:eastAsia="Calibri" w:hAnsi="Calibri" w:cs="Arial"/>
                  <w:bCs/>
                  <w:szCs w:val="20"/>
                  <w:lang w:val="en-GB" w:eastAsia="en-GB"/>
                </w:rPr>
                <w:t xml:space="preserve">Review prepared on options and implications for extension of AEWA so as to cover </w:t>
              </w:r>
            </w:ins>
            <w:ins w:id="494" w:author="Mundkur, Taej" w:date="2014-07-01T18:34:00Z">
              <w:r>
                <w:rPr>
                  <w:rFonts w:ascii="Calibri" w:eastAsia="Calibri" w:hAnsi="Calibri" w:cs="Arial"/>
                  <w:bCs/>
                  <w:szCs w:val="20"/>
                  <w:lang w:val="en-GB" w:eastAsia="en-GB"/>
                </w:rPr>
                <w:t>all African-Eurasian bird MOUs and Action Plans</w:t>
              </w:r>
            </w:ins>
            <w:ins w:id="495" w:author="Mundkur, Taej" w:date="2014-07-01T18:33:00Z">
              <w:r w:rsidRPr="0059589F">
                <w:rPr>
                  <w:rFonts w:ascii="Calibri" w:eastAsia="Calibri" w:hAnsi="Calibri" w:cs="Arial"/>
                  <w:bCs/>
                  <w:szCs w:val="20"/>
                  <w:lang w:val="en-GB" w:eastAsia="en-GB"/>
                </w:rPr>
                <w:t>, including associated geographic extension</w:t>
              </w:r>
            </w:ins>
            <w:ins w:id="496" w:author="Mundkur, Taej" w:date="2014-07-01T18:55:00Z">
              <w:r w:rsidR="006C631D">
                <w:rPr>
                  <w:rFonts w:ascii="Calibri" w:eastAsia="Calibri" w:hAnsi="Calibri" w:cs="Arial"/>
                  <w:bCs/>
                  <w:szCs w:val="20"/>
                  <w:lang w:val="en-GB" w:eastAsia="en-GB"/>
                </w:rPr>
                <w:t xml:space="preserve"> (see action </w:t>
              </w:r>
            </w:ins>
            <w:ins w:id="497" w:author="Mundkur, Taej" w:date="2014-07-01T18:56:00Z">
              <w:r w:rsidR="006C631D">
                <w:rPr>
                  <w:rFonts w:ascii="Calibri" w:eastAsia="Calibri" w:hAnsi="Calibri" w:cs="Arial"/>
                  <w:bCs/>
                  <w:szCs w:val="20"/>
                  <w:lang w:val="en-GB" w:eastAsia="en-GB"/>
                </w:rPr>
                <w:t>25 CAF Action Plan)</w:t>
              </w:r>
            </w:ins>
            <w:ins w:id="498" w:author="Mundkur, Taej" w:date="2014-07-01T18:33:00Z">
              <w:r w:rsidRPr="0059589F">
                <w:rPr>
                  <w:rFonts w:ascii="Calibri" w:eastAsia="Calibri" w:hAnsi="Calibri" w:cs="Arial"/>
                  <w:bCs/>
                  <w:szCs w:val="20"/>
                  <w:lang w:val="en-GB" w:eastAsia="en-GB"/>
                </w:rPr>
                <w:t>.</w:t>
              </w:r>
            </w:ins>
          </w:p>
          <w:p w:rsidR="00713E80" w:rsidRPr="00713E80"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bCs/>
                <w:szCs w:val="20"/>
                <w:lang w:val="en-GB" w:eastAsia="en-GB"/>
              </w:rPr>
            </w:pPr>
            <w:del w:id="499" w:author="Mundkur, Taej" w:date="2014-07-01T18:33:00Z">
              <w:r w:rsidRPr="00713E80" w:rsidDel="00647463">
                <w:rPr>
                  <w:rFonts w:ascii="Calibri" w:eastAsia="Calibri" w:hAnsi="Calibri" w:cs="Arial"/>
                  <w:bCs/>
                  <w:szCs w:val="20"/>
                  <w:lang w:val="en-GB" w:eastAsia="en-GB"/>
                </w:rPr>
                <w:delText>Review prepared on options and implications for extension of AEWA framework taxonomically and geographically</w:delText>
              </w:r>
            </w:del>
          </w:p>
        </w:tc>
        <w:tc>
          <w:tcPr>
            <w:tcW w:w="978"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2015</w:t>
            </w:r>
          </w:p>
        </w:tc>
        <w:tc>
          <w:tcPr>
            <w:tcW w:w="533" w:type="dxa"/>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szCs w:val="20"/>
                <w:lang w:val="en-GB" w:eastAsia="en-GB"/>
              </w:rPr>
              <w:t>XX</w:t>
            </w:r>
          </w:p>
        </w:tc>
        <w:tc>
          <w:tcPr>
            <w:tcW w:w="62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w:t>
            </w:r>
          </w:p>
        </w:tc>
        <w:tc>
          <w:tcPr>
            <w:tcW w:w="689"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1868"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w:t>
            </w:r>
          </w:p>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w:t>
            </w:r>
          </w:p>
        </w:tc>
        <w:tc>
          <w:tcPr>
            <w:tcW w:w="1276"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XX</w:t>
            </w:r>
          </w:p>
        </w:tc>
        <w:tc>
          <w:tcPr>
            <w:tcW w:w="854"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231"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AEWA, Raptor</w:t>
            </w:r>
            <w:ins w:id="500" w:author="CMS-USER" w:date="2014-06-30T16:57:00Z">
              <w:r w:rsidR="00776AB9">
                <w:rPr>
                  <w:rFonts w:ascii="Calibri" w:eastAsia="Calibri" w:hAnsi="Calibri" w:cs="Arial"/>
                  <w:szCs w:val="20"/>
                  <w:lang w:val="en-GB" w:eastAsia="en-GB"/>
                </w:rPr>
                <w:t>s</w:t>
              </w:r>
            </w:ins>
            <w:r w:rsidRPr="00713E80">
              <w:rPr>
                <w:rFonts w:ascii="Calibri" w:eastAsia="Calibri" w:hAnsi="Calibri" w:cs="Arial"/>
                <w:szCs w:val="20"/>
                <w:lang w:val="en-GB" w:eastAsia="en-GB"/>
              </w:rPr>
              <w:t xml:space="preserve"> MOU, AEMLAP</w:t>
            </w:r>
          </w:p>
        </w:tc>
      </w:tr>
      <w:tr w:rsidR="00713E80" w:rsidRPr="00713E80" w:rsidTr="009B7465">
        <w:trPr>
          <w:gridAfter w:val="6"/>
          <w:wAfter w:w="110" w:type="dxa"/>
          <w:trHeight w:val="309"/>
        </w:trPr>
        <w:tc>
          <w:tcPr>
            <w:tcW w:w="56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21</w:t>
            </w:r>
          </w:p>
        </w:tc>
        <w:tc>
          <w:tcPr>
            <w:tcW w:w="3522" w:type="dxa"/>
            <w:vAlign w:val="center"/>
          </w:tcPr>
          <w:p w:rsidR="00713E80" w:rsidRPr="00713E80" w:rsidRDefault="00776AB9" w:rsidP="00CA3BBB">
            <w:pPr>
              <w:widowControl/>
              <w:autoSpaceDE/>
              <w:autoSpaceDN/>
              <w:adjustRightInd/>
              <w:rPr>
                <w:rFonts w:ascii="Calibri" w:eastAsia="Calibri" w:hAnsi="Calibri" w:cs="Arial"/>
                <w:szCs w:val="20"/>
                <w:lang w:val="en-GB" w:eastAsia="en-GB"/>
              </w:rPr>
            </w:pPr>
            <w:ins w:id="501" w:author="CMS-USER" w:date="2014-06-30T16:56:00Z">
              <w:r>
                <w:rPr>
                  <w:rFonts w:ascii="Calibri" w:eastAsia="Calibri" w:hAnsi="Calibri" w:cs="Arial"/>
                  <w:szCs w:val="20"/>
                  <w:lang w:val="en-GB" w:eastAsia="en-GB"/>
                </w:rPr>
                <w:t>Effective i</w:t>
              </w:r>
            </w:ins>
            <w:del w:id="502" w:author="CMS-USER" w:date="2014-06-30T16:56:00Z">
              <w:r w:rsidR="00713E80" w:rsidRPr="00713E80" w:rsidDel="00776AB9">
                <w:rPr>
                  <w:rFonts w:ascii="Calibri" w:eastAsia="Calibri" w:hAnsi="Calibri" w:cs="Arial"/>
                  <w:szCs w:val="20"/>
                  <w:lang w:val="en-GB" w:eastAsia="en-GB"/>
                </w:rPr>
                <w:delText>I</w:delText>
              </w:r>
            </w:del>
            <w:r w:rsidR="00713E80" w:rsidRPr="00713E80">
              <w:rPr>
                <w:rFonts w:ascii="Calibri" w:eastAsia="Calibri" w:hAnsi="Calibri" w:cs="Arial"/>
                <w:szCs w:val="20"/>
                <w:lang w:val="en-GB" w:eastAsia="en-GB"/>
              </w:rPr>
              <w:t>mplementation of</w:t>
            </w:r>
            <w:ins w:id="503" w:author="CMS-USER" w:date="2014-06-30T16:56:00Z">
              <w:r>
                <w:rPr>
                  <w:rFonts w:ascii="Calibri" w:eastAsia="Calibri" w:hAnsi="Calibri" w:cs="Arial"/>
                  <w:szCs w:val="20"/>
                  <w:lang w:val="en-GB" w:eastAsia="en-GB"/>
                </w:rPr>
                <w:t xml:space="preserve"> existing CMS instrument</w:t>
              </w:r>
            </w:ins>
            <w:ins w:id="504" w:author="Mundkur, Taej" w:date="2014-07-01T18:59:00Z">
              <w:r w:rsidR="000940E9">
                <w:rPr>
                  <w:rFonts w:ascii="Calibri" w:eastAsia="Calibri" w:hAnsi="Calibri" w:cs="Arial"/>
                  <w:szCs w:val="20"/>
                  <w:lang w:val="en-GB" w:eastAsia="en-GB"/>
                </w:rPr>
                <w:t>s</w:t>
              </w:r>
            </w:ins>
            <w:ins w:id="505" w:author="CMS-USER" w:date="2014-06-30T16:56:00Z">
              <w:r>
                <w:rPr>
                  <w:rFonts w:ascii="Calibri" w:eastAsia="Calibri" w:hAnsi="Calibri" w:cs="Arial"/>
                  <w:szCs w:val="20"/>
                  <w:lang w:val="en-GB" w:eastAsia="en-GB"/>
                </w:rPr>
                <w:t xml:space="preserve">, namely </w:t>
              </w:r>
            </w:ins>
            <w:ins w:id="506" w:author="CMS-USER" w:date="2014-06-30T16:57:00Z">
              <w:r>
                <w:rPr>
                  <w:rFonts w:ascii="Calibri" w:eastAsia="Calibri" w:hAnsi="Calibri" w:cs="Arial"/>
                  <w:szCs w:val="20"/>
                  <w:lang w:val="en-GB" w:eastAsia="en-GB"/>
                </w:rPr>
                <w:t>AE</w:t>
              </w:r>
            </w:ins>
            <w:ins w:id="507" w:author="CMS-USER" w:date="2014-06-30T16:56:00Z">
              <w:r>
                <w:rPr>
                  <w:rFonts w:ascii="Calibri" w:eastAsia="Calibri" w:hAnsi="Calibri" w:cs="Arial"/>
                  <w:szCs w:val="20"/>
                  <w:lang w:val="en-GB" w:eastAsia="en-GB"/>
                </w:rPr>
                <w:t>WA,</w:t>
              </w:r>
            </w:ins>
            <w:r w:rsidR="00713E80" w:rsidRPr="00713E80">
              <w:rPr>
                <w:rFonts w:ascii="Calibri" w:eastAsia="Calibri" w:hAnsi="Calibri" w:cs="Arial"/>
                <w:b/>
                <w:szCs w:val="20"/>
                <w:lang w:val="en-GB" w:eastAsia="en-GB"/>
              </w:rPr>
              <w:t xml:space="preserve"> Raptor</w:t>
            </w:r>
            <w:ins w:id="508" w:author="CMS-USER" w:date="2014-06-30T16:57:00Z">
              <w:r>
                <w:rPr>
                  <w:rFonts w:ascii="Calibri" w:eastAsia="Calibri" w:hAnsi="Calibri" w:cs="Arial"/>
                  <w:b/>
                  <w:szCs w:val="20"/>
                  <w:lang w:val="en-GB" w:eastAsia="en-GB"/>
                </w:rPr>
                <w:t>s</w:t>
              </w:r>
            </w:ins>
            <w:r w:rsidR="00713E80" w:rsidRPr="00713E80">
              <w:rPr>
                <w:rFonts w:ascii="Calibri" w:eastAsia="Calibri" w:hAnsi="Calibri" w:cs="Arial"/>
                <w:b/>
                <w:szCs w:val="20"/>
                <w:lang w:val="en-GB" w:eastAsia="en-GB"/>
              </w:rPr>
              <w:t xml:space="preserve"> MOU</w:t>
            </w:r>
            <w:r w:rsidR="00713E80" w:rsidRPr="00713E80">
              <w:rPr>
                <w:rFonts w:ascii="Calibri" w:eastAsia="Calibri" w:hAnsi="Calibri" w:cs="Arial"/>
                <w:szCs w:val="20"/>
                <w:lang w:val="en-GB" w:eastAsia="en-GB"/>
              </w:rPr>
              <w:t xml:space="preserve"> </w:t>
            </w:r>
            <w:ins w:id="509" w:author="CMS-USER" w:date="2014-06-30T16:57:00Z">
              <w:r>
                <w:rPr>
                  <w:rFonts w:ascii="Calibri" w:eastAsia="Calibri" w:hAnsi="Calibri" w:cs="Arial"/>
                  <w:szCs w:val="20"/>
                  <w:lang w:val="en-GB" w:eastAsia="en-GB"/>
                </w:rPr>
                <w:t xml:space="preserve">and </w:t>
              </w:r>
              <w:del w:id="510" w:author="Mundkur, Taej" w:date="2014-07-01T18:57:00Z">
                <w:r w:rsidDel="00CA3BBB">
                  <w:rPr>
                    <w:rFonts w:ascii="Calibri" w:eastAsia="Calibri" w:hAnsi="Calibri" w:cs="Arial"/>
                    <w:szCs w:val="20"/>
                    <w:lang w:val="en-GB" w:eastAsia="en-GB"/>
                  </w:rPr>
                  <w:delText>Landbird action plan</w:delText>
                </w:r>
              </w:del>
            </w:ins>
            <w:ins w:id="511" w:author="Mundkur, Taej" w:date="2014-07-01T18:57:00Z">
              <w:r w:rsidR="00CA3BBB">
                <w:rPr>
                  <w:rFonts w:ascii="Calibri" w:eastAsia="Calibri" w:hAnsi="Calibri" w:cs="Arial"/>
                  <w:szCs w:val="20"/>
                  <w:lang w:val="en-GB" w:eastAsia="en-GB"/>
                </w:rPr>
                <w:t>AEMLAP</w:t>
              </w:r>
            </w:ins>
            <w:ins w:id="512" w:author="CMS-USER" w:date="2014-06-30T16:57:00Z">
              <w:r>
                <w:rPr>
                  <w:rFonts w:ascii="Calibri" w:eastAsia="Calibri" w:hAnsi="Calibri" w:cs="Arial"/>
                  <w:szCs w:val="20"/>
                  <w:lang w:val="en-GB" w:eastAsia="en-GB"/>
                </w:rPr>
                <w:t xml:space="preserve"> </w:t>
              </w:r>
            </w:ins>
            <w:r w:rsidR="00713E80" w:rsidRPr="00713E80">
              <w:rPr>
                <w:rFonts w:ascii="Calibri" w:eastAsia="Calibri" w:hAnsi="Calibri" w:cs="Arial"/>
                <w:szCs w:val="20"/>
                <w:lang w:val="en-GB" w:eastAsia="en-GB"/>
              </w:rPr>
              <w:t>achieving management of migratory raptor species</w:t>
            </w:r>
            <w:ins w:id="513" w:author="CMS-USER" w:date="2014-06-30T16:56:00Z">
              <w:r>
                <w:rPr>
                  <w:rFonts w:ascii="Calibri" w:eastAsia="Calibri" w:hAnsi="Calibri" w:cs="Arial"/>
                  <w:szCs w:val="20"/>
                  <w:lang w:val="en-GB" w:eastAsia="en-GB"/>
                </w:rPr>
                <w:t xml:space="preserve">  </w:t>
              </w:r>
            </w:ins>
          </w:p>
        </w:tc>
        <w:tc>
          <w:tcPr>
            <w:tcW w:w="3106" w:type="dxa"/>
            <w:gridSpan w:val="2"/>
            <w:vAlign w:val="center"/>
          </w:tcPr>
          <w:p w:rsidR="000940E9" w:rsidRDefault="000940E9" w:rsidP="000940E9">
            <w:pPr>
              <w:widowControl/>
              <w:numPr>
                <w:ilvl w:val="0"/>
                <w:numId w:val="9"/>
              </w:numPr>
              <w:autoSpaceDE/>
              <w:autoSpaceDN/>
              <w:adjustRightInd/>
              <w:spacing w:after="200" w:line="276" w:lineRule="auto"/>
              <w:ind w:left="38" w:hanging="142"/>
              <w:contextualSpacing/>
              <w:rPr>
                <w:ins w:id="514" w:author="Mundkur, Taej" w:date="2014-07-01T19:03:00Z"/>
                <w:rFonts w:ascii="Calibri" w:eastAsia="Calibri" w:hAnsi="Calibri" w:cs="Arial"/>
                <w:bCs/>
                <w:szCs w:val="20"/>
                <w:lang w:val="en-GB" w:eastAsia="en-GB"/>
              </w:rPr>
            </w:pPr>
            <w:ins w:id="515" w:author="Mundkur, Taej" w:date="2014-07-01T19:03:00Z">
              <w:r w:rsidRPr="00713E80">
                <w:rPr>
                  <w:rFonts w:ascii="Calibri" w:eastAsia="Calibri" w:hAnsi="Calibri" w:cs="Arial"/>
                  <w:bCs/>
                  <w:szCs w:val="20"/>
                  <w:lang w:val="en-GB" w:eastAsia="en-GB"/>
                </w:rPr>
                <w:t xml:space="preserve">AEWA Strategic Plan indicators achieved </w:t>
              </w:r>
            </w:ins>
          </w:p>
          <w:p w:rsidR="00713E80" w:rsidRDefault="00713E80" w:rsidP="00605E4B">
            <w:pPr>
              <w:widowControl/>
              <w:numPr>
                <w:ilvl w:val="0"/>
                <w:numId w:val="9"/>
              </w:numPr>
              <w:autoSpaceDE/>
              <w:autoSpaceDN/>
              <w:adjustRightInd/>
              <w:spacing w:after="200" w:line="276" w:lineRule="auto"/>
              <w:ind w:left="38" w:hanging="142"/>
              <w:contextualSpacing/>
              <w:rPr>
                <w:ins w:id="516" w:author="CMS-USER" w:date="2014-06-30T17:02:00Z"/>
                <w:rFonts w:ascii="Calibri" w:eastAsia="Calibri" w:hAnsi="Calibri" w:cs="Arial"/>
                <w:bCs/>
                <w:szCs w:val="20"/>
                <w:lang w:val="en-GB" w:eastAsia="en-GB"/>
              </w:rPr>
            </w:pPr>
            <w:del w:id="517" w:author="CMS-USER" w:date="2014-06-30T16:59:00Z">
              <w:r w:rsidRPr="00713E80" w:rsidDel="00776AB9">
                <w:rPr>
                  <w:rFonts w:ascii="Calibri" w:eastAsia="Calibri" w:hAnsi="Calibri" w:cs="Arial"/>
                  <w:bCs/>
                  <w:szCs w:val="20"/>
                  <w:lang w:val="en-GB" w:eastAsia="en-GB"/>
                </w:rPr>
                <w:delText>Work plan</w:delText>
              </w:r>
            </w:del>
            <w:ins w:id="518" w:author="CMS-USER" w:date="2014-06-30T16:59:00Z">
              <w:r w:rsidR="00776AB9">
                <w:rPr>
                  <w:rFonts w:ascii="Calibri" w:eastAsia="Calibri" w:hAnsi="Calibri" w:cs="Arial"/>
                  <w:bCs/>
                  <w:szCs w:val="20"/>
                  <w:lang w:val="en-GB" w:eastAsia="en-GB"/>
                </w:rPr>
                <w:t>Action plan</w:t>
              </w:r>
            </w:ins>
            <w:r w:rsidRPr="00713E80">
              <w:rPr>
                <w:rFonts w:ascii="Calibri" w:eastAsia="Calibri" w:hAnsi="Calibri" w:cs="Arial"/>
                <w:bCs/>
                <w:szCs w:val="20"/>
                <w:lang w:val="en-GB" w:eastAsia="en-GB"/>
              </w:rPr>
              <w:t xml:space="preserve"> of the Raptor</w:t>
            </w:r>
            <w:ins w:id="519" w:author="CMS-USER" w:date="2014-06-30T16:57:00Z">
              <w:r w:rsidR="00776AB9">
                <w:rPr>
                  <w:rFonts w:ascii="Calibri" w:eastAsia="Calibri" w:hAnsi="Calibri" w:cs="Arial"/>
                  <w:bCs/>
                  <w:szCs w:val="20"/>
                  <w:lang w:val="en-GB" w:eastAsia="en-GB"/>
                </w:rPr>
                <w:t>s</w:t>
              </w:r>
            </w:ins>
            <w:r w:rsidRPr="00713E80">
              <w:rPr>
                <w:rFonts w:ascii="Calibri" w:eastAsia="Calibri" w:hAnsi="Calibri" w:cs="Arial"/>
                <w:bCs/>
                <w:szCs w:val="20"/>
                <w:lang w:val="en-GB" w:eastAsia="en-GB"/>
              </w:rPr>
              <w:t xml:space="preserve"> MOU implemented</w:t>
            </w:r>
          </w:p>
          <w:p w:rsidR="000940E9" w:rsidRDefault="000940E9" w:rsidP="000940E9">
            <w:pPr>
              <w:widowControl/>
              <w:numPr>
                <w:ilvl w:val="0"/>
                <w:numId w:val="9"/>
              </w:numPr>
              <w:autoSpaceDE/>
              <w:autoSpaceDN/>
              <w:adjustRightInd/>
              <w:spacing w:after="200" w:line="276" w:lineRule="auto"/>
              <w:ind w:left="38" w:hanging="142"/>
              <w:contextualSpacing/>
              <w:rPr>
                <w:ins w:id="520" w:author="Mundkur, Taej" w:date="2014-07-01T19:04:00Z"/>
                <w:rFonts w:ascii="Calibri" w:eastAsia="Calibri" w:hAnsi="Calibri" w:cs="Arial"/>
                <w:bCs/>
                <w:szCs w:val="20"/>
                <w:lang w:val="en-GB" w:eastAsia="en-GB"/>
              </w:rPr>
            </w:pPr>
            <w:ins w:id="521" w:author="Mundkur, Taej" w:date="2014-07-01T19:04:00Z">
              <w:r>
                <w:rPr>
                  <w:rFonts w:ascii="Calibri" w:eastAsia="Calibri" w:hAnsi="Calibri" w:cs="Arial"/>
                  <w:bCs/>
                  <w:szCs w:val="20"/>
                  <w:lang w:val="en-GB" w:eastAsia="en-GB"/>
                </w:rPr>
                <w:t>Action plan</w:t>
              </w:r>
              <w:r w:rsidRPr="00713E80">
                <w:rPr>
                  <w:rFonts w:ascii="Calibri" w:eastAsia="Calibri" w:hAnsi="Calibri" w:cs="Arial"/>
                  <w:bCs/>
                  <w:szCs w:val="20"/>
                  <w:lang w:val="en-GB" w:eastAsia="en-GB"/>
                </w:rPr>
                <w:t xml:space="preserve"> of the </w:t>
              </w:r>
              <w:r>
                <w:rPr>
                  <w:rFonts w:ascii="Calibri" w:eastAsia="Calibri" w:hAnsi="Calibri" w:cs="Arial"/>
                  <w:bCs/>
                  <w:szCs w:val="20"/>
                  <w:lang w:val="en-GB" w:eastAsia="en-GB"/>
                </w:rPr>
                <w:t xml:space="preserve">AEMLAP </w:t>
              </w:r>
              <w:r w:rsidRPr="00713E80">
                <w:rPr>
                  <w:rFonts w:ascii="Calibri" w:eastAsia="Calibri" w:hAnsi="Calibri" w:cs="Arial"/>
                  <w:bCs/>
                  <w:szCs w:val="20"/>
                  <w:lang w:val="en-GB" w:eastAsia="en-GB"/>
                </w:rPr>
                <w:t>implemented</w:t>
              </w:r>
            </w:ins>
          </w:p>
          <w:p w:rsidR="00776AB9" w:rsidRPr="00713E80" w:rsidRDefault="00776AB9" w:rsidP="00776AB9">
            <w:pPr>
              <w:widowControl/>
              <w:numPr>
                <w:ilvl w:val="0"/>
                <w:numId w:val="9"/>
              </w:numPr>
              <w:autoSpaceDE/>
              <w:autoSpaceDN/>
              <w:adjustRightInd/>
              <w:spacing w:after="200" w:line="276" w:lineRule="auto"/>
              <w:ind w:left="38" w:hanging="142"/>
              <w:contextualSpacing/>
              <w:rPr>
                <w:ins w:id="522" w:author="CMS-USER" w:date="2014-06-30T17:02:00Z"/>
                <w:rFonts w:ascii="Calibri" w:eastAsia="Calibri" w:hAnsi="Calibri" w:cs="Arial"/>
                <w:bCs/>
                <w:szCs w:val="20"/>
                <w:lang w:val="en-GB" w:eastAsia="en-GB"/>
              </w:rPr>
            </w:pPr>
            <w:ins w:id="523" w:author="CMS-USER" w:date="2014-06-30T17:02:00Z">
              <w:r w:rsidRPr="00713E80">
                <w:rPr>
                  <w:rFonts w:ascii="Calibri" w:eastAsia="Calibri" w:hAnsi="Calibri" w:cs="Arial"/>
                  <w:bCs/>
                  <w:szCs w:val="20"/>
                  <w:lang w:val="en-GB" w:eastAsia="en-GB"/>
                </w:rPr>
                <w:t xml:space="preserve">Priority given to </w:t>
              </w:r>
            </w:ins>
            <w:ins w:id="524" w:author="Mundkur, Taej" w:date="2014-07-01T19:01:00Z">
              <w:r w:rsidR="000940E9">
                <w:rPr>
                  <w:rFonts w:ascii="Calibri" w:eastAsia="Calibri" w:hAnsi="Calibri" w:cs="Arial"/>
                  <w:bCs/>
                  <w:szCs w:val="20"/>
                  <w:lang w:val="en-GB" w:eastAsia="en-GB"/>
                </w:rPr>
                <w:t xml:space="preserve">identifying mechanisms to </w:t>
              </w:r>
            </w:ins>
            <w:ins w:id="525" w:author="Mundkur, Taej" w:date="2014-07-01T19:02:00Z">
              <w:r w:rsidR="000940E9">
                <w:rPr>
                  <w:rFonts w:ascii="Calibri" w:eastAsia="Calibri" w:hAnsi="Calibri" w:cs="Arial"/>
                  <w:bCs/>
                  <w:szCs w:val="20"/>
                  <w:lang w:val="en-GB" w:eastAsia="en-GB"/>
                </w:rPr>
                <w:t xml:space="preserve">address </w:t>
              </w:r>
            </w:ins>
            <w:ins w:id="526" w:author="Mundkur, Taej" w:date="2014-07-01T19:01:00Z">
              <w:r w:rsidR="000940E9">
                <w:rPr>
                  <w:rFonts w:ascii="Calibri" w:eastAsia="Calibri" w:hAnsi="Calibri" w:cs="Arial"/>
                  <w:bCs/>
                  <w:szCs w:val="20"/>
                  <w:lang w:val="en-GB" w:eastAsia="en-GB"/>
                </w:rPr>
                <w:t xml:space="preserve">impacts of </w:t>
              </w:r>
            </w:ins>
            <w:ins w:id="527" w:author="CMS-USER" w:date="2014-06-30T17:02:00Z">
              <w:del w:id="528" w:author="Mundkur, Taej" w:date="2014-07-01T19:01:00Z">
                <w:r w:rsidRPr="00713E80" w:rsidDel="000940E9">
                  <w:rPr>
                    <w:rFonts w:ascii="Calibri" w:eastAsia="Calibri" w:hAnsi="Calibri" w:cs="Arial"/>
                    <w:bCs/>
                    <w:szCs w:val="20"/>
                    <w:lang w:val="en-GB" w:eastAsia="en-GB"/>
                  </w:rPr>
                  <w:delText xml:space="preserve">addressing </w:delText>
                </w:r>
              </w:del>
              <w:r w:rsidRPr="00713E80">
                <w:rPr>
                  <w:rFonts w:ascii="Calibri" w:eastAsia="Calibri" w:hAnsi="Calibri" w:cs="Arial"/>
                  <w:bCs/>
                  <w:szCs w:val="20"/>
                  <w:lang w:val="en-GB" w:eastAsia="en-GB"/>
                </w:rPr>
                <w:t xml:space="preserve">land use </w:t>
              </w:r>
            </w:ins>
            <w:ins w:id="529" w:author="Mundkur, Taej" w:date="2014-07-01T19:01:00Z">
              <w:r w:rsidR="000940E9">
                <w:rPr>
                  <w:rFonts w:ascii="Calibri" w:eastAsia="Calibri" w:hAnsi="Calibri" w:cs="Arial"/>
                  <w:bCs/>
                  <w:szCs w:val="20"/>
                  <w:lang w:val="en-GB" w:eastAsia="en-GB"/>
                </w:rPr>
                <w:t xml:space="preserve">change on migratory species </w:t>
              </w:r>
            </w:ins>
            <w:ins w:id="530" w:author="CMS-USER" w:date="2014-06-30T17:02:00Z">
              <w:r w:rsidRPr="00713E80">
                <w:rPr>
                  <w:rFonts w:ascii="Calibri" w:eastAsia="Calibri" w:hAnsi="Calibri" w:cs="Arial"/>
                  <w:bCs/>
                  <w:szCs w:val="20"/>
                  <w:lang w:val="en-GB" w:eastAsia="en-GB"/>
                </w:rPr>
                <w:t>in Africa (see also Action 1 above</w:t>
              </w:r>
            </w:ins>
            <w:ins w:id="531" w:author="CMS-USER" w:date="2014-06-30T17:03:00Z">
              <w:del w:id="532" w:author="Mundkur, Taej" w:date="2014-07-01T19:00:00Z">
                <w:r w:rsidDel="000940E9">
                  <w:rPr>
                    <w:rFonts w:ascii="Calibri" w:eastAsia="Calibri" w:hAnsi="Calibri" w:cs="Arial"/>
                    <w:bCs/>
                    <w:szCs w:val="20"/>
                    <w:lang w:val="en-GB" w:eastAsia="en-GB"/>
                  </w:rPr>
                  <w:delText>?</w:delText>
                </w:r>
              </w:del>
            </w:ins>
            <w:ins w:id="533" w:author="CMS-USER" w:date="2014-06-30T17:02:00Z">
              <w:r w:rsidRPr="00713E80">
                <w:rPr>
                  <w:rFonts w:ascii="Calibri" w:eastAsia="Calibri" w:hAnsi="Calibri" w:cs="Arial"/>
                  <w:bCs/>
                  <w:szCs w:val="20"/>
                  <w:lang w:val="en-GB" w:eastAsia="en-GB"/>
                </w:rPr>
                <w:t>)</w:t>
              </w:r>
            </w:ins>
          </w:p>
          <w:p w:rsidR="00776AB9" w:rsidRPr="00713E80" w:rsidRDefault="00776AB9" w:rsidP="00776AB9">
            <w:pPr>
              <w:widowControl/>
              <w:numPr>
                <w:ilvl w:val="0"/>
                <w:numId w:val="9"/>
              </w:numPr>
              <w:autoSpaceDE/>
              <w:autoSpaceDN/>
              <w:adjustRightInd/>
              <w:spacing w:after="200" w:line="276" w:lineRule="auto"/>
              <w:ind w:left="38" w:hanging="142"/>
              <w:contextualSpacing/>
              <w:rPr>
                <w:rFonts w:ascii="Calibri" w:eastAsia="Calibri" w:hAnsi="Calibri" w:cs="Arial"/>
                <w:bCs/>
                <w:szCs w:val="20"/>
                <w:lang w:val="en-GB" w:eastAsia="en-GB"/>
              </w:rPr>
            </w:pPr>
            <w:ins w:id="534" w:author="CMS-USER" w:date="2014-06-30T17:02:00Z">
              <w:r w:rsidRPr="00713E80">
                <w:rPr>
                  <w:rFonts w:ascii="Calibri" w:eastAsia="Calibri" w:hAnsi="Calibri" w:cs="Arial"/>
                  <w:bCs/>
                  <w:szCs w:val="20"/>
                  <w:lang w:val="en-GB" w:eastAsia="en-GB"/>
                </w:rPr>
                <w:t>Modular system for development/ implementation of single species/ groups of species</w:t>
              </w:r>
            </w:ins>
            <w:ins w:id="535" w:author="Mundkur, Taej" w:date="2014-07-01T19:05:00Z">
              <w:r w:rsidR="000940E9">
                <w:rPr>
                  <w:rFonts w:ascii="Calibri" w:eastAsia="Calibri" w:hAnsi="Calibri" w:cs="Arial"/>
                  <w:bCs/>
                  <w:szCs w:val="20"/>
                  <w:lang w:val="en-GB" w:eastAsia="en-GB"/>
                </w:rPr>
                <w:t xml:space="preserve"> for AEMLAP</w:t>
              </w:r>
            </w:ins>
          </w:p>
        </w:tc>
        <w:tc>
          <w:tcPr>
            <w:tcW w:w="978"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del w:id="536" w:author="CMS-USER" w:date="2014-06-30T17:02:00Z">
              <w:r w:rsidRPr="00713E80" w:rsidDel="00776AB9">
                <w:rPr>
                  <w:rFonts w:ascii="Calibri" w:eastAsia="Calibri" w:hAnsi="Calibri" w:cs="Arial"/>
                  <w:szCs w:val="20"/>
                  <w:lang w:val="en-GB" w:eastAsia="en-GB"/>
                </w:rPr>
                <w:delText>2014-2020</w:delText>
              </w:r>
            </w:del>
            <w:ins w:id="537" w:author="CMS-USER" w:date="2014-06-30T17:02:00Z">
              <w:r w:rsidR="00776AB9">
                <w:rPr>
                  <w:rFonts w:ascii="Calibri" w:eastAsia="Calibri" w:hAnsi="Calibri" w:cs="Arial"/>
                  <w:szCs w:val="20"/>
                  <w:lang w:val="en-GB" w:eastAsia="en-GB"/>
                </w:rPr>
                <w:t>S</w:t>
              </w:r>
            </w:ins>
            <w:r w:rsidRPr="00713E80">
              <w:rPr>
                <w:rFonts w:ascii="Calibri" w:eastAsia="Calibri" w:hAnsi="Calibri" w:cs="Arial"/>
                <w:szCs w:val="20"/>
                <w:lang w:val="en-GB" w:eastAsia="en-GB"/>
              </w:rPr>
              <w:t> </w:t>
            </w:r>
          </w:p>
        </w:tc>
        <w:tc>
          <w:tcPr>
            <w:tcW w:w="533" w:type="dxa"/>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szCs w:val="20"/>
                <w:lang w:val="en-GB" w:eastAsia="en-GB"/>
              </w:rPr>
              <w:t>XX</w:t>
            </w:r>
          </w:p>
        </w:tc>
        <w:tc>
          <w:tcPr>
            <w:tcW w:w="62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689"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1868"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i/>
                <w:szCs w:val="20"/>
                <w:lang w:val="en-GB" w:eastAsia="en-GB"/>
              </w:rPr>
              <w:t xml:space="preserve">Inter alia </w:t>
            </w:r>
            <w:r w:rsidRPr="00713E80">
              <w:rPr>
                <w:rFonts w:ascii="Calibri" w:eastAsia="Calibri" w:hAnsi="Calibri" w:cs="Arial"/>
                <w:szCs w:val="20"/>
                <w:lang w:val="en-GB" w:eastAsia="en-GB"/>
              </w:rPr>
              <w:t>BLI, Peregrine  Fund, Endangered Wildlife Trust,  IUCN</w:t>
            </w:r>
            <w:ins w:id="538" w:author="Mundkur, Taej" w:date="2014-07-01T19:04:00Z">
              <w:r w:rsidR="000940E9">
                <w:rPr>
                  <w:rFonts w:ascii="Calibri" w:eastAsia="Calibri" w:hAnsi="Calibri" w:cs="Arial"/>
                  <w:szCs w:val="20"/>
                  <w:lang w:val="en-GB" w:eastAsia="en-GB"/>
                </w:rPr>
                <w:t>, WI, ICF, WWT</w:t>
              </w:r>
            </w:ins>
            <w:ins w:id="539" w:author="Mundkur, Taej" w:date="2014-07-01T19:05:00Z">
              <w:r w:rsidR="000940E9">
                <w:rPr>
                  <w:rFonts w:ascii="Calibri" w:eastAsia="Calibri" w:hAnsi="Calibri" w:cs="Arial"/>
                  <w:szCs w:val="20"/>
                  <w:lang w:val="en-GB" w:eastAsia="en-GB"/>
                </w:rPr>
                <w:t xml:space="preserve">, </w:t>
              </w:r>
              <w:r w:rsidR="000940E9" w:rsidRPr="00713E80">
                <w:rPr>
                  <w:rFonts w:ascii="Calibri" w:eastAsia="Calibri" w:hAnsi="Calibri" w:cs="Arial"/>
                  <w:szCs w:val="20"/>
                  <w:lang w:val="en-GB" w:eastAsia="en-GB"/>
                </w:rPr>
                <w:t>BLI, FACE</w:t>
              </w:r>
              <w:r w:rsidR="000940E9" w:rsidRPr="00713E80">
                <w:rPr>
                  <w:rFonts w:ascii="Calibri" w:eastAsia="Calibri" w:hAnsi="Calibri" w:cs="Arial"/>
                  <w:i/>
                  <w:szCs w:val="20"/>
                  <w:lang w:val="en-GB" w:eastAsia="en-GB"/>
                </w:rPr>
                <w:t xml:space="preserve">, </w:t>
              </w:r>
              <w:r w:rsidR="000940E9" w:rsidRPr="00713E80">
                <w:rPr>
                  <w:rFonts w:ascii="Calibri" w:eastAsia="Calibri" w:hAnsi="Calibri" w:cs="Arial"/>
                  <w:szCs w:val="20"/>
                  <w:lang w:val="en-GB" w:eastAsia="en-GB"/>
                </w:rPr>
                <w:t>FAO, Development Aid community (e.g. Oxfam)</w:t>
              </w:r>
            </w:ins>
          </w:p>
        </w:tc>
        <w:tc>
          <w:tcPr>
            <w:tcW w:w="1276"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w:t>
            </w:r>
          </w:p>
        </w:tc>
        <w:tc>
          <w:tcPr>
            <w:tcW w:w="854"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231" w:type="dxa"/>
            <w:gridSpan w:val="2"/>
            <w:vAlign w:val="center"/>
          </w:tcPr>
          <w:p w:rsidR="00713E80" w:rsidRPr="00713E80" w:rsidRDefault="00776AB9" w:rsidP="000940E9">
            <w:pPr>
              <w:widowControl/>
              <w:autoSpaceDE/>
              <w:autoSpaceDN/>
              <w:adjustRightInd/>
              <w:rPr>
                <w:rFonts w:ascii="Calibri" w:eastAsia="Calibri" w:hAnsi="Calibri" w:cs="Arial"/>
                <w:szCs w:val="20"/>
                <w:lang w:val="en-GB" w:eastAsia="en-GB"/>
              </w:rPr>
            </w:pPr>
            <w:proofErr w:type="spellStart"/>
            <w:ins w:id="540" w:author="CMS-USER" w:date="2014-06-30T16:59:00Z">
              <w:r>
                <w:rPr>
                  <w:rFonts w:ascii="Calibri" w:eastAsia="Calibri" w:hAnsi="Calibri" w:cs="Arial"/>
                  <w:szCs w:val="20"/>
                  <w:lang w:val="en-GB" w:eastAsia="en-GB"/>
                </w:rPr>
                <w:t>AeWA</w:t>
              </w:r>
              <w:proofErr w:type="spellEnd"/>
              <w:r>
                <w:rPr>
                  <w:rFonts w:ascii="Calibri" w:eastAsia="Calibri" w:hAnsi="Calibri" w:cs="Arial"/>
                  <w:szCs w:val="20"/>
                  <w:lang w:val="en-GB" w:eastAsia="en-GB"/>
                </w:rPr>
                <w:t>,</w:t>
              </w:r>
            </w:ins>
            <w:ins w:id="541" w:author="Mundkur, Taej" w:date="2014-07-01T19:05:00Z">
              <w:r w:rsidR="000940E9">
                <w:rPr>
                  <w:rFonts w:ascii="Calibri" w:eastAsia="Calibri" w:hAnsi="Calibri" w:cs="Arial"/>
                  <w:szCs w:val="20"/>
                  <w:lang w:val="en-GB" w:eastAsia="en-GB"/>
                </w:rPr>
                <w:t xml:space="preserve"> </w:t>
              </w:r>
            </w:ins>
            <w:r w:rsidR="00713E80" w:rsidRPr="00713E80">
              <w:rPr>
                <w:rFonts w:ascii="Calibri" w:eastAsia="Calibri" w:hAnsi="Calibri" w:cs="Arial"/>
                <w:szCs w:val="20"/>
                <w:lang w:val="en-GB" w:eastAsia="en-GB"/>
              </w:rPr>
              <w:t>Raptor</w:t>
            </w:r>
            <w:ins w:id="542" w:author="CMS-USER" w:date="2014-06-30T16:57:00Z">
              <w:r>
                <w:rPr>
                  <w:rFonts w:ascii="Calibri" w:eastAsia="Calibri" w:hAnsi="Calibri" w:cs="Arial"/>
                  <w:szCs w:val="20"/>
                  <w:lang w:val="en-GB" w:eastAsia="en-GB"/>
                </w:rPr>
                <w:t>s</w:t>
              </w:r>
            </w:ins>
            <w:r w:rsidR="00713E80" w:rsidRPr="00713E80">
              <w:rPr>
                <w:rFonts w:ascii="Calibri" w:eastAsia="Calibri" w:hAnsi="Calibri" w:cs="Arial"/>
                <w:szCs w:val="20"/>
                <w:lang w:val="en-GB" w:eastAsia="en-GB"/>
              </w:rPr>
              <w:t xml:space="preserve"> MOU</w:t>
            </w:r>
            <w:ins w:id="543" w:author="CMS-USER" w:date="2014-06-30T16:59:00Z">
              <w:r>
                <w:rPr>
                  <w:rFonts w:ascii="Calibri" w:eastAsia="Calibri" w:hAnsi="Calibri" w:cs="Arial"/>
                  <w:szCs w:val="20"/>
                  <w:lang w:val="en-GB" w:eastAsia="en-GB"/>
                </w:rPr>
                <w:t xml:space="preserve">, </w:t>
              </w:r>
            </w:ins>
            <w:ins w:id="544" w:author="Mundkur, Taej" w:date="2014-07-01T19:05:00Z">
              <w:r w:rsidR="000940E9">
                <w:rPr>
                  <w:rFonts w:ascii="Calibri" w:eastAsia="Calibri" w:hAnsi="Calibri" w:cs="Arial"/>
                  <w:szCs w:val="20"/>
                  <w:lang w:val="en-GB" w:eastAsia="en-GB"/>
                </w:rPr>
                <w:t>AEMLAP</w:t>
              </w:r>
            </w:ins>
          </w:p>
        </w:tc>
      </w:tr>
      <w:tr w:rsidR="00713E80" w:rsidRPr="00713E80" w:rsidDel="00776AB9" w:rsidTr="009B7465">
        <w:trPr>
          <w:gridAfter w:val="6"/>
          <w:wAfter w:w="110" w:type="dxa"/>
          <w:trHeight w:val="1186"/>
          <w:del w:id="545" w:author="CMS-USER" w:date="2014-06-30T16:58:00Z"/>
        </w:trPr>
        <w:tc>
          <w:tcPr>
            <w:tcW w:w="560" w:type="dxa"/>
            <w:vAlign w:val="center"/>
          </w:tcPr>
          <w:p w:rsidR="00713E80" w:rsidRPr="00713E80" w:rsidDel="00776AB9" w:rsidRDefault="00713E80" w:rsidP="00713E80">
            <w:pPr>
              <w:widowControl/>
              <w:autoSpaceDE/>
              <w:autoSpaceDN/>
              <w:adjustRightInd/>
              <w:rPr>
                <w:del w:id="546" w:author="CMS-USER" w:date="2014-06-30T16:58:00Z"/>
                <w:rFonts w:ascii="Calibri" w:eastAsia="Calibri" w:hAnsi="Calibri" w:cs="Arial"/>
                <w:szCs w:val="20"/>
                <w:lang w:val="en-GB" w:eastAsia="en-GB"/>
              </w:rPr>
            </w:pPr>
            <w:commentRangeStart w:id="547"/>
            <w:del w:id="548" w:author="CMS-USER" w:date="2014-06-30T16:58:00Z">
              <w:r w:rsidRPr="00713E80" w:rsidDel="00776AB9">
                <w:rPr>
                  <w:rFonts w:ascii="Calibri" w:eastAsia="Calibri" w:hAnsi="Calibri" w:cs="Arial"/>
                  <w:szCs w:val="20"/>
                  <w:lang w:val="en-GB" w:eastAsia="en-GB"/>
                </w:rPr>
                <w:delText>22</w:delText>
              </w:r>
            </w:del>
          </w:p>
        </w:tc>
        <w:tc>
          <w:tcPr>
            <w:tcW w:w="3522" w:type="dxa"/>
            <w:vAlign w:val="center"/>
          </w:tcPr>
          <w:p w:rsidR="00713E80" w:rsidRPr="00713E80" w:rsidDel="00776AB9" w:rsidRDefault="00713E80" w:rsidP="00713E80">
            <w:pPr>
              <w:widowControl/>
              <w:autoSpaceDE/>
              <w:autoSpaceDN/>
              <w:adjustRightInd/>
              <w:rPr>
                <w:del w:id="549" w:author="CMS-USER" w:date="2014-06-30T16:58:00Z"/>
                <w:rFonts w:ascii="Calibri" w:eastAsia="Calibri" w:hAnsi="Calibri" w:cs="Arial"/>
                <w:szCs w:val="20"/>
                <w:lang w:val="en-GB" w:eastAsia="en-GB"/>
              </w:rPr>
            </w:pPr>
            <w:del w:id="550" w:author="CMS-USER" w:date="2014-06-30T16:58:00Z">
              <w:r w:rsidRPr="00713E80" w:rsidDel="00776AB9">
                <w:rPr>
                  <w:rFonts w:ascii="Calibri" w:eastAsia="Calibri" w:hAnsi="Calibri" w:cs="Arial"/>
                  <w:szCs w:val="20"/>
                  <w:lang w:val="en-GB" w:eastAsia="en-GB"/>
                </w:rPr>
                <w:delText>Enhanced implementation of AEWA</w:delText>
              </w:r>
            </w:del>
          </w:p>
        </w:tc>
        <w:tc>
          <w:tcPr>
            <w:tcW w:w="3106" w:type="dxa"/>
            <w:gridSpan w:val="2"/>
            <w:vAlign w:val="center"/>
          </w:tcPr>
          <w:p w:rsidR="00713E80" w:rsidRPr="00713E80" w:rsidDel="00776AB9" w:rsidRDefault="00713E80" w:rsidP="00605E4B">
            <w:pPr>
              <w:widowControl/>
              <w:numPr>
                <w:ilvl w:val="0"/>
                <w:numId w:val="9"/>
              </w:numPr>
              <w:autoSpaceDE/>
              <w:autoSpaceDN/>
              <w:adjustRightInd/>
              <w:spacing w:after="200" w:line="276" w:lineRule="auto"/>
              <w:ind w:left="38" w:hanging="142"/>
              <w:contextualSpacing/>
              <w:rPr>
                <w:del w:id="551" w:author="CMS-USER" w:date="2014-06-30T16:58:00Z"/>
                <w:rFonts w:ascii="Calibri" w:eastAsia="Calibri" w:hAnsi="Calibri" w:cs="Arial"/>
                <w:bCs/>
                <w:szCs w:val="20"/>
                <w:lang w:val="en-GB" w:eastAsia="en-GB"/>
              </w:rPr>
            </w:pPr>
            <w:del w:id="552" w:author="Mundkur, Taej" w:date="2014-07-01T19:00:00Z">
              <w:r w:rsidRPr="00713E80" w:rsidDel="000940E9">
                <w:rPr>
                  <w:rFonts w:ascii="Calibri" w:eastAsia="Calibri" w:hAnsi="Calibri" w:cs="Arial"/>
                  <w:bCs/>
                  <w:szCs w:val="20"/>
                  <w:lang w:val="en-GB" w:eastAsia="en-GB"/>
                </w:rPr>
                <w:delText xml:space="preserve">AEWA Strategic Plan indicators achieved </w:delText>
              </w:r>
            </w:del>
          </w:p>
        </w:tc>
        <w:tc>
          <w:tcPr>
            <w:tcW w:w="978" w:type="dxa"/>
            <w:gridSpan w:val="3"/>
            <w:vAlign w:val="center"/>
          </w:tcPr>
          <w:p w:rsidR="00713E80" w:rsidRPr="00713E80" w:rsidDel="00776AB9" w:rsidRDefault="00713E80" w:rsidP="00713E80">
            <w:pPr>
              <w:widowControl/>
              <w:autoSpaceDE/>
              <w:autoSpaceDN/>
              <w:adjustRightInd/>
              <w:rPr>
                <w:del w:id="553" w:author="CMS-USER" w:date="2014-06-30T16:58:00Z"/>
                <w:rFonts w:ascii="Calibri" w:eastAsia="Calibri" w:hAnsi="Calibri" w:cs="Arial"/>
                <w:szCs w:val="20"/>
                <w:lang w:val="en-GB" w:eastAsia="en-GB"/>
              </w:rPr>
            </w:pPr>
            <w:del w:id="554" w:author="CMS-USER" w:date="2014-06-30T16:58:00Z">
              <w:r w:rsidRPr="00713E80" w:rsidDel="00776AB9">
                <w:rPr>
                  <w:rFonts w:ascii="Calibri" w:eastAsia="Calibri" w:hAnsi="Calibri" w:cs="Arial"/>
                  <w:szCs w:val="20"/>
                  <w:lang w:val="en-GB" w:eastAsia="en-GB"/>
                </w:rPr>
                <w:delText>2014-2020</w:delText>
              </w:r>
            </w:del>
          </w:p>
        </w:tc>
        <w:tc>
          <w:tcPr>
            <w:tcW w:w="533" w:type="dxa"/>
            <w:vAlign w:val="center"/>
          </w:tcPr>
          <w:p w:rsidR="00713E80" w:rsidRPr="00713E80" w:rsidDel="00776AB9" w:rsidRDefault="00713E80" w:rsidP="00713E80">
            <w:pPr>
              <w:widowControl/>
              <w:autoSpaceDE/>
              <w:autoSpaceDN/>
              <w:adjustRightInd/>
              <w:rPr>
                <w:del w:id="555" w:author="CMS-USER" w:date="2014-06-30T16:58:00Z"/>
                <w:rFonts w:ascii="Calibri" w:eastAsia="Calibri" w:hAnsi="Calibri" w:cs="Arial"/>
                <w:szCs w:val="20"/>
                <w:lang w:val="en-GB" w:eastAsia="en-GB"/>
              </w:rPr>
            </w:pPr>
            <w:del w:id="556" w:author="CMS-USER" w:date="2014-06-30T16:58:00Z">
              <w:r w:rsidRPr="00713E80" w:rsidDel="00776AB9">
                <w:rPr>
                  <w:rFonts w:ascii="Calibri" w:eastAsia="Calibri" w:hAnsi="Calibri" w:cs="Arial"/>
                  <w:szCs w:val="20"/>
                  <w:lang w:val="en-GB" w:eastAsia="en-GB"/>
                </w:rPr>
                <w:delText>XX</w:delText>
              </w:r>
            </w:del>
          </w:p>
        </w:tc>
        <w:tc>
          <w:tcPr>
            <w:tcW w:w="620" w:type="dxa"/>
            <w:vAlign w:val="center"/>
          </w:tcPr>
          <w:p w:rsidR="00713E80" w:rsidRPr="00713E80" w:rsidDel="00776AB9" w:rsidRDefault="00713E80" w:rsidP="00713E80">
            <w:pPr>
              <w:widowControl/>
              <w:autoSpaceDE/>
              <w:autoSpaceDN/>
              <w:adjustRightInd/>
              <w:rPr>
                <w:del w:id="557" w:author="CMS-USER" w:date="2014-06-30T16:58:00Z"/>
                <w:rFonts w:ascii="Calibri" w:eastAsia="Calibri" w:hAnsi="Calibri" w:cs="Arial"/>
                <w:szCs w:val="20"/>
                <w:lang w:val="en-GB" w:eastAsia="en-GB"/>
              </w:rPr>
            </w:pPr>
          </w:p>
        </w:tc>
        <w:tc>
          <w:tcPr>
            <w:tcW w:w="689" w:type="dxa"/>
            <w:gridSpan w:val="3"/>
            <w:vAlign w:val="center"/>
          </w:tcPr>
          <w:p w:rsidR="00713E80" w:rsidRPr="00713E80" w:rsidDel="00776AB9" w:rsidRDefault="00713E80" w:rsidP="00713E80">
            <w:pPr>
              <w:widowControl/>
              <w:autoSpaceDE/>
              <w:autoSpaceDN/>
              <w:adjustRightInd/>
              <w:rPr>
                <w:del w:id="558" w:author="CMS-USER" w:date="2014-06-30T16:58:00Z"/>
                <w:rFonts w:ascii="Calibri" w:eastAsia="Calibri" w:hAnsi="Calibri" w:cs="Arial"/>
                <w:szCs w:val="20"/>
                <w:lang w:val="en-GB" w:eastAsia="en-GB"/>
              </w:rPr>
            </w:pPr>
          </w:p>
        </w:tc>
        <w:tc>
          <w:tcPr>
            <w:tcW w:w="1868" w:type="dxa"/>
            <w:gridSpan w:val="2"/>
            <w:vAlign w:val="center"/>
          </w:tcPr>
          <w:p w:rsidR="00713E80" w:rsidRPr="00713E80" w:rsidDel="00776AB9" w:rsidRDefault="00713E80" w:rsidP="00713E80">
            <w:pPr>
              <w:widowControl/>
              <w:autoSpaceDE/>
              <w:autoSpaceDN/>
              <w:adjustRightInd/>
              <w:rPr>
                <w:del w:id="559" w:author="CMS-USER" w:date="2014-06-30T16:58:00Z"/>
                <w:rFonts w:ascii="Calibri" w:eastAsia="Calibri" w:hAnsi="Calibri" w:cs="Arial"/>
                <w:szCs w:val="20"/>
                <w:lang w:val="en-GB" w:eastAsia="en-GB"/>
              </w:rPr>
            </w:pPr>
            <w:del w:id="560" w:author="CMS-USER" w:date="2014-06-30T16:58:00Z">
              <w:r w:rsidRPr="00713E80" w:rsidDel="00776AB9">
                <w:rPr>
                  <w:rFonts w:ascii="Calibri" w:eastAsia="Calibri" w:hAnsi="Calibri" w:cs="Arial"/>
                  <w:i/>
                  <w:szCs w:val="20"/>
                  <w:lang w:val="en-GB" w:eastAsia="en-GB"/>
                </w:rPr>
                <w:delText xml:space="preserve">Inter alia </w:delText>
              </w:r>
              <w:r w:rsidRPr="00713E80" w:rsidDel="00776AB9">
                <w:rPr>
                  <w:rFonts w:ascii="Calibri" w:eastAsia="Calibri" w:hAnsi="Calibri" w:cs="Arial"/>
                  <w:szCs w:val="20"/>
                  <w:lang w:val="en-GB" w:eastAsia="en-GB"/>
                </w:rPr>
                <w:delText>BLI, Wetlands International, WWT, ICF</w:delText>
              </w:r>
            </w:del>
          </w:p>
        </w:tc>
        <w:tc>
          <w:tcPr>
            <w:tcW w:w="1276" w:type="dxa"/>
            <w:gridSpan w:val="3"/>
            <w:vAlign w:val="center"/>
          </w:tcPr>
          <w:p w:rsidR="00713E80" w:rsidRPr="00713E80" w:rsidDel="00776AB9" w:rsidRDefault="00713E80" w:rsidP="00713E80">
            <w:pPr>
              <w:widowControl/>
              <w:autoSpaceDE/>
              <w:autoSpaceDN/>
              <w:adjustRightInd/>
              <w:rPr>
                <w:del w:id="561" w:author="CMS-USER" w:date="2014-06-30T16:58:00Z"/>
                <w:rFonts w:ascii="Calibri" w:eastAsia="Calibri" w:hAnsi="Calibri" w:cs="Arial"/>
                <w:szCs w:val="20"/>
                <w:lang w:val="en-GB" w:eastAsia="en-GB"/>
              </w:rPr>
            </w:pPr>
          </w:p>
        </w:tc>
        <w:tc>
          <w:tcPr>
            <w:tcW w:w="854" w:type="dxa"/>
            <w:gridSpan w:val="2"/>
            <w:vAlign w:val="center"/>
          </w:tcPr>
          <w:p w:rsidR="00713E80" w:rsidRPr="00713E80" w:rsidDel="00776AB9" w:rsidRDefault="00713E80" w:rsidP="00713E80">
            <w:pPr>
              <w:widowControl/>
              <w:autoSpaceDE/>
              <w:autoSpaceDN/>
              <w:adjustRightInd/>
              <w:rPr>
                <w:del w:id="562" w:author="CMS-USER" w:date="2014-06-30T16:58:00Z"/>
                <w:rFonts w:ascii="Calibri" w:eastAsia="Calibri" w:hAnsi="Calibri" w:cs="Arial"/>
                <w:szCs w:val="20"/>
                <w:lang w:val="en-GB" w:eastAsia="en-GB"/>
              </w:rPr>
            </w:pPr>
          </w:p>
        </w:tc>
        <w:tc>
          <w:tcPr>
            <w:tcW w:w="1231" w:type="dxa"/>
            <w:gridSpan w:val="2"/>
            <w:vAlign w:val="center"/>
          </w:tcPr>
          <w:p w:rsidR="00713E80" w:rsidRPr="00713E80" w:rsidDel="00776AB9" w:rsidRDefault="00713E80" w:rsidP="00713E80">
            <w:pPr>
              <w:widowControl/>
              <w:autoSpaceDE/>
              <w:autoSpaceDN/>
              <w:adjustRightInd/>
              <w:rPr>
                <w:del w:id="563" w:author="CMS-USER" w:date="2014-06-30T16:58:00Z"/>
                <w:rFonts w:ascii="Calibri" w:eastAsia="Calibri" w:hAnsi="Calibri" w:cs="Arial"/>
                <w:szCs w:val="20"/>
                <w:lang w:val="en-GB" w:eastAsia="en-GB"/>
              </w:rPr>
            </w:pPr>
            <w:del w:id="564" w:author="CMS-USER" w:date="2014-06-30T16:58:00Z">
              <w:r w:rsidRPr="00713E80" w:rsidDel="00776AB9">
                <w:rPr>
                  <w:rFonts w:ascii="Calibri" w:eastAsia="Calibri" w:hAnsi="Calibri" w:cs="Arial"/>
                  <w:szCs w:val="20"/>
                  <w:lang w:val="en-GB" w:eastAsia="en-GB"/>
                </w:rPr>
                <w:delText>AEWA</w:delText>
              </w:r>
            </w:del>
            <w:commentRangeEnd w:id="547"/>
            <w:r w:rsidR="006B09C7">
              <w:rPr>
                <w:rStyle w:val="CommentReference"/>
              </w:rPr>
              <w:commentReference w:id="547"/>
            </w:r>
          </w:p>
        </w:tc>
      </w:tr>
      <w:tr w:rsidR="00713E80" w:rsidRPr="00713E80" w:rsidDel="00905636" w:rsidTr="009B7465">
        <w:trPr>
          <w:gridAfter w:val="6"/>
          <w:wAfter w:w="110" w:type="dxa"/>
          <w:trHeight w:val="2859"/>
          <w:del w:id="565" w:author="CMS-USER" w:date="2014-06-30T20:51:00Z"/>
        </w:trPr>
        <w:tc>
          <w:tcPr>
            <w:tcW w:w="560" w:type="dxa"/>
            <w:vAlign w:val="center"/>
          </w:tcPr>
          <w:p w:rsidR="00713E80" w:rsidRPr="00713E80" w:rsidDel="00905636" w:rsidRDefault="00713E80" w:rsidP="00713E80">
            <w:pPr>
              <w:widowControl/>
              <w:autoSpaceDE/>
              <w:autoSpaceDN/>
              <w:adjustRightInd/>
              <w:rPr>
                <w:del w:id="566" w:author="CMS-USER" w:date="2014-06-30T20:51:00Z"/>
                <w:rFonts w:ascii="Calibri" w:eastAsia="Calibri" w:hAnsi="Calibri" w:cs="Arial"/>
                <w:szCs w:val="20"/>
                <w:lang w:val="en-GB" w:eastAsia="en-GB"/>
              </w:rPr>
            </w:pPr>
            <w:commentRangeStart w:id="567"/>
            <w:del w:id="568" w:author="CMS-USER" w:date="2014-06-30T20:51:00Z">
              <w:r w:rsidRPr="00713E80" w:rsidDel="00905636">
                <w:rPr>
                  <w:rFonts w:ascii="Calibri" w:eastAsia="Calibri" w:hAnsi="Calibri" w:cs="Arial"/>
                  <w:szCs w:val="20"/>
                  <w:lang w:val="en-GB" w:eastAsia="en-GB"/>
                </w:rPr>
                <w:delText>23</w:delText>
              </w:r>
            </w:del>
          </w:p>
        </w:tc>
        <w:tc>
          <w:tcPr>
            <w:tcW w:w="3522" w:type="dxa"/>
            <w:vAlign w:val="center"/>
          </w:tcPr>
          <w:p w:rsidR="00713E80" w:rsidRPr="00713E80" w:rsidDel="00905636" w:rsidRDefault="00713E80" w:rsidP="00713E80">
            <w:pPr>
              <w:widowControl/>
              <w:autoSpaceDE/>
              <w:autoSpaceDN/>
              <w:adjustRightInd/>
              <w:rPr>
                <w:del w:id="569" w:author="CMS-USER" w:date="2014-06-30T20:51:00Z"/>
                <w:rFonts w:ascii="Calibri" w:eastAsia="Calibri" w:hAnsi="Calibri" w:cs="Arial"/>
                <w:szCs w:val="20"/>
                <w:lang w:val="en-GB" w:eastAsia="en-GB"/>
              </w:rPr>
            </w:pPr>
            <w:del w:id="570" w:author="CMS-USER" w:date="2014-06-30T20:51:00Z">
              <w:r w:rsidRPr="00713E80" w:rsidDel="00905636">
                <w:rPr>
                  <w:rFonts w:ascii="Calibri" w:eastAsia="Calibri" w:hAnsi="Calibri" w:cs="Arial"/>
                  <w:szCs w:val="20"/>
                  <w:lang w:val="en-GB" w:eastAsia="en-GB"/>
                </w:rPr>
                <w:delText xml:space="preserve">Implementation of existing </w:delText>
              </w:r>
              <w:r w:rsidRPr="00713E80" w:rsidDel="00905636">
                <w:rPr>
                  <w:rFonts w:ascii="Calibri" w:eastAsia="Calibri" w:hAnsi="Calibri" w:cs="Arial"/>
                  <w:b/>
                  <w:szCs w:val="20"/>
                  <w:lang w:val="en-GB" w:eastAsia="en-GB"/>
                </w:rPr>
                <w:delText>Single species MOUs</w:delText>
              </w:r>
              <w:r w:rsidRPr="00713E80" w:rsidDel="00905636">
                <w:rPr>
                  <w:rFonts w:ascii="Calibri" w:eastAsia="Calibri" w:hAnsi="Calibri" w:cs="Arial"/>
                  <w:szCs w:val="20"/>
                  <w:lang w:val="en-GB" w:eastAsia="en-GB"/>
                </w:rPr>
                <w:delText xml:space="preserve"> (Great Bustard Middle-European, Aquatic Warbler, Siberian Crane, Slender-billed Curlew) and </w:delText>
              </w:r>
              <w:r w:rsidRPr="00713E80" w:rsidDel="00905636">
                <w:rPr>
                  <w:rFonts w:ascii="Calibri" w:eastAsia="Calibri" w:hAnsi="Calibri" w:cs="Arial"/>
                  <w:b/>
                  <w:szCs w:val="20"/>
                  <w:lang w:val="en-GB" w:eastAsia="en-GB"/>
                </w:rPr>
                <w:delText>SSAPs</w:delText>
              </w:r>
              <w:r w:rsidRPr="00713E80" w:rsidDel="00905636">
                <w:rPr>
                  <w:rFonts w:ascii="Calibri" w:eastAsia="Calibri" w:hAnsi="Calibri" w:cs="Arial"/>
                  <w:szCs w:val="20"/>
                  <w:lang w:val="en-GB" w:eastAsia="en-GB"/>
                </w:rPr>
                <w:delText xml:space="preserve"> developed under CMS, AEWA, Raptors MOU (including Saker Falcon), Landbird Action Plan, as well as plans under preparation (see actions 10, 11 above).</w:delText>
              </w:r>
            </w:del>
          </w:p>
          <w:p w:rsidR="00713E80" w:rsidRPr="00713E80" w:rsidDel="00905636" w:rsidRDefault="00713E80" w:rsidP="00713E80">
            <w:pPr>
              <w:widowControl/>
              <w:autoSpaceDE/>
              <w:autoSpaceDN/>
              <w:adjustRightInd/>
              <w:rPr>
                <w:del w:id="571" w:author="CMS-USER" w:date="2014-06-30T20:51:00Z"/>
                <w:rFonts w:ascii="Calibri" w:eastAsia="Calibri" w:hAnsi="Calibri" w:cs="Arial"/>
                <w:szCs w:val="20"/>
                <w:lang w:val="en-GB" w:eastAsia="en-GB"/>
              </w:rPr>
            </w:pPr>
          </w:p>
        </w:tc>
        <w:tc>
          <w:tcPr>
            <w:tcW w:w="3106" w:type="dxa"/>
            <w:gridSpan w:val="2"/>
            <w:vAlign w:val="center"/>
          </w:tcPr>
          <w:p w:rsidR="00713E80" w:rsidRPr="00713E80" w:rsidDel="00905636" w:rsidRDefault="00713E80" w:rsidP="00605E4B">
            <w:pPr>
              <w:widowControl/>
              <w:numPr>
                <w:ilvl w:val="0"/>
                <w:numId w:val="9"/>
              </w:numPr>
              <w:autoSpaceDE/>
              <w:autoSpaceDN/>
              <w:adjustRightInd/>
              <w:spacing w:after="200" w:line="276" w:lineRule="auto"/>
              <w:ind w:left="38" w:hanging="142"/>
              <w:contextualSpacing/>
              <w:rPr>
                <w:del w:id="572" w:author="CMS-USER" w:date="2014-06-30T20:51:00Z"/>
                <w:rFonts w:ascii="Calibri" w:eastAsia="Calibri" w:hAnsi="Calibri" w:cs="Arial"/>
                <w:bCs/>
                <w:szCs w:val="20"/>
                <w:lang w:val="en-GB" w:eastAsia="en-GB"/>
              </w:rPr>
            </w:pPr>
            <w:del w:id="573" w:author="CMS-USER" w:date="2014-06-30T20:51:00Z">
              <w:r w:rsidRPr="00713E80" w:rsidDel="00905636">
                <w:rPr>
                  <w:rFonts w:ascii="Calibri" w:eastAsia="Calibri" w:hAnsi="Calibri" w:cs="Arial"/>
                  <w:bCs/>
                  <w:szCs w:val="20"/>
                  <w:lang w:val="en-GB" w:eastAsia="en-GB"/>
                </w:rPr>
                <w:delText>MOUs and SSAP indicators achieved , where appropriate, facilitated by species working groups</w:delText>
              </w:r>
            </w:del>
          </w:p>
          <w:p w:rsidR="00713E80" w:rsidRPr="00713E80" w:rsidDel="00905636" w:rsidRDefault="00713E80" w:rsidP="00605E4B">
            <w:pPr>
              <w:widowControl/>
              <w:numPr>
                <w:ilvl w:val="0"/>
                <w:numId w:val="9"/>
              </w:numPr>
              <w:autoSpaceDE/>
              <w:autoSpaceDN/>
              <w:adjustRightInd/>
              <w:spacing w:after="200" w:line="276" w:lineRule="auto"/>
              <w:ind w:left="38" w:hanging="142"/>
              <w:contextualSpacing/>
              <w:rPr>
                <w:del w:id="574" w:author="CMS-USER" w:date="2014-06-30T20:51:00Z"/>
                <w:rFonts w:ascii="Calibri" w:eastAsia="Calibri" w:hAnsi="Calibri" w:cs="Arial"/>
                <w:bCs/>
                <w:szCs w:val="20"/>
                <w:lang w:val="en-GB" w:eastAsia="en-GB"/>
              </w:rPr>
            </w:pPr>
            <w:del w:id="575" w:author="CMS-USER" w:date="2014-06-30T20:51:00Z">
              <w:r w:rsidRPr="00713E80" w:rsidDel="00905636">
                <w:rPr>
                  <w:rFonts w:ascii="Calibri" w:eastAsia="Calibri" w:hAnsi="Calibri" w:cs="Arial"/>
                  <w:szCs w:val="20"/>
                  <w:lang w:val="en-GB" w:eastAsia="en-GB"/>
                </w:rPr>
                <w:delText>European Coordination Group on Species Recovery Plans (CMS, AEWA, Raptors MOU, EU Bern Convention, BirdLife) to meet annually</w:delText>
              </w:r>
            </w:del>
          </w:p>
          <w:p w:rsidR="00713E80" w:rsidRPr="00713E80" w:rsidDel="00905636" w:rsidRDefault="00713E80" w:rsidP="00605E4B">
            <w:pPr>
              <w:widowControl/>
              <w:numPr>
                <w:ilvl w:val="0"/>
                <w:numId w:val="9"/>
              </w:numPr>
              <w:autoSpaceDE/>
              <w:autoSpaceDN/>
              <w:adjustRightInd/>
              <w:spacing w:after="200" w:line="276" w:lineRule="auto"/>
              <w:ind w:left="38" w:hanging="142"/>
              <w:contextualSpacing/>
              <w:rPr>
                <w:del w:id="576" w:author="CMS-USER" w:date="2014-06-30T20:51:00Z"/>
                <w:rFonts w:ascii="Calibri" w:eastAsia="Calibri" w:hAnsi="Calibri" w:cs="Arial"/>
                <w:bCs/>
                <w:i/>
                <w:szCs w:val="20"/>
                <w:lang w:val="en-GB" w:eastAsia="en-GB"/>
              </w:rPr>
            </w:pPr>
            <w:del w:id="577" w:author="CMS-USER" w:date="2014-06-30T20:51:00Z">
              <w:r w:rsidRPr="00713E80" w:rsidDel="00905636">
                <w:rPr>
                  <w:rFonts w:ascii="Calibri" w:eastAsia="Calibri" w:hAnsi="Calibri" w:cs="Arial"/>
                  <w:szCs w:val="20"/>
                  <w:lang w:val="en-GB" w:eastAsia="en-GB"/>
                </w:rPr>
                <w:delText>IUCN SSC linkage to be strengthened (Vultures, bustards)</w:delText>
              </w:r>
            </w:del>
          </w:p>
        </w:tc>
        <w:tc>
          <w:tcPr>
            <w:tcW w:w="978" w:type="dxa"/>
            <w:gridSpan w:val="3"/>
            <w:vAlign w:val="center"/>
          </w:tcPr>
          <w:p w:rsidR="00713E80" w:rsidRPr="00713E80" w:rsidDel="00905636" w:rsidRDefault="00713E80" w:rsidP="00713E80">
            <w:pPr>
              <w:widowControl/>
              <w:autoSpaceDE/>
              <w:autoSpaceDN/>
              <w:adjustRightInd/>
              <w:rPr>
                <w:del w:id="578" w:author="CMS-USER" w:date="2014-06-30T20:51:00Z"/>
                <w:rFonts w:ascii="Calibri" w:eastAsia="Calibri" w:hAnsi="Calibri" w:cs="Arial"/>
                <w:szCs w:val="20"/>
                <w:lang w:val="en-GB" w:eastAsia="en-GB"/>
              </w:rPr>
            </w:pPr>
            <w:del w:id="579" w:author="CMS-USER" w:date="2014-06-30T20:51:00Z">
              <w:r w:rsidRPr="00713E80" w:rsidDel="00905636">
                <w:rPr>
                  <w:rFonts w:ascii="Calibri" w:eastAsia="Calibri" w:hAnsi="Calibri" w:cs="Arial"/>
                  <w:szCs w:val="20"/>
                  <w:lang w:val="en-GB" w:eastAsia="en-GB"/>
                </w:rPr>
                <w:delText>2014-2020</w:delText>
              </w:r>
            </w:del>
          </w:p>
        </w:tc>
        <w:tc>
          <w:tcPr>
            <w:tcW w:w="533" w:type="dxa"/>
            <w:vAlign w:val="center"/>
          </w:tcPr>
          <w:p w:rsidR="00713E80" w:rsidRPr="00713E80" w:rsidDel="00905636" w:rsidRDefault="00713E80" w:rsidP="00713E80">
            <w:pPr>
              <w:widowControl/>
              <w:autoSpaceDE/>
              <w:autoSpaceDN/>
              <w:adjustRightInd/>
              <w:rPr>
                <w:del w:id="580" w:author="CMS-USER" w:date="2014-06-30T20:51:00Z"/>
                <w:rFonts w:ascii="Calibri" w:eastAsia="Calibri" w:hAnsi="Calibri" w:cs="Arial"/>
                <w:b/>
                <w:szCs w:val="20"/>
                <w:lang w:val="en-GB" w:eastAsia="en-GB"/>
              </w:rPr>
            </w:pPr>
            <w:del w:id="581" w:author="CMS-USER" w:date="2014-06-30T20:51:00Z">
              <w:r w:rsidRPr="00713E80" w:rsidDel="00905636">
                <w:rPr>
                  <w:rFonts w:ascii="Calibri" w:eastAsia="Calibri" w:hAnsi="Calibri" w:cs="Arial"/>
                  <w:b/>
                  <w:szCs w:val="20"/>
                  <w:lang w:val="en-GB" w:eastAsia="en-GB"/>
                </w:rPr>
                <w:delText>XX</w:delText>
              </w:r>
            </w:del>
          </w:p>
        </w:tc>
        <w:tc>
          <w:tcPr>
            <w:tcW w:w="620" w:type="dxa"/>
            <w:vAlign w:val="center"/>
          </w:tcPr>
          <w:p w:rsidR="00713E80" w:rsidRPr="00713E80" w:rsidDel="00905636" w:rsidRDefault="00713E80" w:rsidP="00713E80">
            <w:pPr>
              <w:widowControl/>
              <w:autoSpaceDE/>
              <w:autoSpaceDN/>
              <w:adjustRightInd/>
              <w:rPr>
                <w:del w:id="582" w:author="CMS-USER" w:date="2014-06-30T20:51:00Z"/>
                <w:rFonts w:ascii="Calibri" w:eastAsia="Calibri" w:hAnsi="Calibri" w:cs="Arial"/>
                <w:szCs w:val="20"/>
                <w:lang w:val="en-GB" w:eastAsia="en-GB"/>
              </w:rPr>
            </w:pPr>
            <w:del w:id="583" w:author="CMS-USER" w:date="2014-06-30T20:51:00Z">
              <w:r w:rsidRPr="00713E80" w:rsidDel="00905636">
                <w:rPr>
                  <w:rFonts w:ascii="Calibri" w:eastAsia="Calibri" w:hAnsi="Calibri" w:cs="Arial"/>
                  <w:szCs w:val="20"/>
                  <w:lang w:val="en-GB" w:eastAsia="en-GB"/>
                </w:rPr>
                <w:delText>XX</w:delText>
              </w:r>
            </w:del>
          </w:p>
        </w:tc>
        <w:tc>
          <w:tcPr>
            <w:tcW w:w="689" w:type="dxa"/>
            <w:gridSpan w:val="3"/>
            <w:vAlign w:val="center"/>
          </w:tcPr>
          <w:p w:rsidR="00713E80" w:rsidRPr="00713E80" w:rsidDel="00905636" w:rsidRDefault="00713E80" w:rsidP="00713E80">
            <w:pPr>
              <w:widowControl/>
              <w:autoSpaceDE/>
              <w:autoSpaceDN/>
              <w:adjustRightInd/>
              <w:rPr>
                <w:del w:id="584" w:author="CMS-USER" w:date="2014-06-30T20:51:00Z"/>
                <w:rFonts w:ascii="Calibri" w:eastAsia="Calibri" w:hAnsi="Calibri" w:cs="Arial"/>
                <w:szCs w:val="20"/>
                <w:lang w:val="en-GB" w:eastAsia="en-GB"/>
              </w:rPr>
            </w:pPr>
            <w:del w:id="585" w:author="CMS-USER" w:date="2014-06-30T20:51:00Z">
              <w:r w:rsidRPr="00713E80" w:rsidDel="00905636">
                <w:rPr>
                  <w:rFonts w:ascii="Calibri" w:eastAsia="Calibri" w:hAnsi="Calibri" w:cs="Arial"/>
                  <w:szCs w:val="20"/>
                  <w:lang w:val="en-GB" w:eastAsia="en-GB"/>
                </w:rPr>
                <w:delText>XX</w:delText>
              </w:r>
            </w:del>
          </w:p>
        </w:tc>
        <w:tc>
          <w:tcPr>
            <w:tcW w:w="1868" w:type="dxa"/>
            <w:gridSpan w:val="2"/>
            <w:vAlign w:val="center"/>
          </w:tcPr>
          <w:p w:rsidR="00713E80" w:rsidRPr="00713E80" w:rsidDel="00905636" w:rsidRDefault="00713E80" w:rsidP="00713E80">
            <w:pPr>
              <w:widowControl/>
              <w:autoSpaceDE/>
              <w:autoSpaceDN/>
              <w:adjustRightInd/>
              <w:rPr>
                <w:del w:id="586" w:author="CMS-USER" w:date="2014-06-30T20:51:00Z"/>
                <w:rFonts w:ascii="Calibri" w:eastAsia="Calibri" w:hAnsi="Calibri" w:cs="Arial"/>
                <w:szCs w:val="20"/>
                <w:lang w:val="en-GB" w:eastAsia="en-GB"/>
              </w:rPr>
            </w:pPr>
            <w:del w:id="587" w:author="CMS-USER" w:date="2014-06-30T20:51:00Z">
              <w:r w:rsidRPr="00713E80" w:rsidDel="00905636">
                <w:rPr>
                  <w:rFonts w:ascii="Calibri" w:eastAsia="Calibri" w:hAnsi="Calibri" w:cs="Arial"/>
                  <w:i/>
                  <w:szCs w:val="20"/>
                  <w:lang w:val="en-GB" w:eastAsia="en-GB"/>
                </w:rPr>
                <w:delText>Inter alia</w:delText>
              </w:r>
              <w:r w:rsidRPr="00713E80" w:rsidDel="00905636">
                <w:rPr>
                  <w:rFonts w:ascii="Calibri" w:eastAsia="Calibri" w:hAnsi="Calibri" w:cs="Arial"/>
                  <w:szCs w:val="20"/>
                  <w:lang w:val="en-GB" w:eastAsia="en-GB"/>
                </w:rPr>
                <w:delText xml:space="preserve"> BLI, IUCN, Bern Convention</w:delText>
              </w:r>
            </w:del>
          </w:p>
        </w:tc>
        <w:tc>
          <w:tcPr>
            <w:tcW w:w="1276" w:type="dxa"/>
            <w:gridSpan w:val="3"/>
            <w:vAlign w:val="center"/>
          </w:tcPr>
          <w:p w:rsidR="00713E80" w:rsidRPr="00713E80" w:rsidDel="00905636" w:rsidRDefault="00713E80" w:rsidP="00713E80">
            <w:pPr>
              <w:widowControl/>
              <w:autoSpaceDE/>
              <w:autoSpaceDN/>
              <w:adjustRightInd/>
              <w:rPr>
                <w:del w:id="588" w:author="CMS-USER" w:date="2014-06-30T20:51:00Z"/>
                <w:rFonts w:ascii="Calibri" w:eastAsia="Calibri" w:hAnsi="Calibri" w:cs="Arial"/>
                <w:szCs w:val="20"/>
                <w:lang w:val="en-GB" w:eastAsia="en-GB"/>
              </w:rPr>
            </w:pPr>
            <w:del w:id="589" w:author="CMS-USER" w:date="2014-06-30T20:51:00Z">
              <w:r w:rsidRPr="00713E80" w:rsidDel="00905636">
                <w:rPr>
                  <w:rFonts w:ascii="Calibri" w:eastAsia="Calibri" w:hAnsi="Calibri" w:cs="Arial"/>
                  <w:szCs w:val="20"/>
                  <w:lang w:val="en-GB" w:eastAsia="en-GB"/>
                </w:rPr>
                <w:delText>XX</w:delText>
              </w:r>
            </w:del>
          </w:p>
        </w:tc>
        <w:tc>
          <w:tcPr>
            <w:tcW w:w="854" w:type="dxa"/>
            <w:gridSpan w:val="2"/>
            <w:vAlign w:val="center"/>
          </w:tcPr>
          <w:p w:rsidR="00713E80" w:rsidRPr="00713E80" w:rsidDel="00905636" w:rsidRDefault="00713E80" w:rsidP="00713E80">
            <w:pPr>
              <w:widowControl/>
              <w:autoSpaceDE/>
              <w:autoSpaceDN/>
              <w:adjustRightInd/>
              <w:rPr>
                <w:del w:id="590" w:author="CMS-USER" w:date="2014-06-30T20:51:00Z"/>
                <w:rFonts w:ascii="Calibri" w:eastAsia="Calibri" w:hAnsi="Calibri" w:cs="Arial"/>
                <w:szCs w:val="20"/>
                <w:lang w:val="en-GB" w:eastAsia="en-GB"/>
              </w:rPr>
            </w:pPr>
          </w:p>
        </w:tc>
        <w:tc>
          <w:tcPr>
            <w:tcW w:w="1231" w:type="dxa"/>
            <w:gridSpan w:val="2"/>
            <w:vAlign w:val="center"/>
          </w:tcPr>
          <w:p w:rsidR="00713E80" w:rsidRPr="00713E80" w:rsidDel="00905636" w:rsidRDefault="00713E80" w:rsidP="00713E80">
            <w:pPr>
              <w:widowControl/>
              <w:autoSpaceDE/>
              <w:autoSpaceDN/>
              <w:adjustRightInd/>
              <w:rPr>
                <w:del w:id="591" w:author="CMS-USER" w:date="2014-06-30T20:51:00Z"/>
                <w:rFonts w:ascii="Calibri" w:eastAsia="Calibri" w:hAnsi="Calibri" w:cs="Arial"/>
                <w:szCs w:val="20"/>
                <w:lang w:val="en-GB" w:eastAsia="en-GB"/>
              </w:rPr>
            </w:pPr>
            <w:del w:id="592" w:author="CMS-USER" w:date="2014-06-30T20:51:00Z">
              <w:r w:rsidRPr="00713E80" w:rsidDel="00905636">
                <w:rPr>
                  <w:rFonts w:ascii="Calibri" w:eastAsia="Calibri" w:hAnsi="Calibri" w:cs="Arial"/>
                  <w:szCs w:val="20"/>
                  <w:lang w:val="en-GB" w:eastAsia="en-GB"/>
                </w:rPr>
                <w:delText>AEWA, Raptors MOU, AEMLAP, MOUs</w:delText>
              </w:r>
            </w:del>
          </w:p>
          <w:p w:rsidR="00713E80" w:rsidRPr="00713E80" w:rsidDel="00905636" w:rsidRDefault="00713E80" w:rsidP="00713E80">
            <w:pPr>
              <w:widowControl/>
              <w:autoSpaceDE/>
              <w:autoSpaceDN/>
              <w:adjustRightInd/>
              <w:rPr>
                <w:del w:id="593" w:author="CMS-USER" w:date="2014-06-30T20:51:00Z"/>
                <w:rFonts w:ascii="Calibri" w:eastAsia="Calibri" w:hAnsi="Calibri" w:cs="Arial"/>
                <w:szCs w:val="20"/>
                <w:lang w:val="en-GB" w:eastAsia="en-GB"/>
              </w:rPr>
            </w:pPr>
            <w:del w:id="594" w:author="CMS-USER" w:date="2014-06-30T20:51:00Z">
              <w:r w:rsidRPr="00713E80" w:rsidDel="00905636">
                <w:rPr>
                  <w:rFonts w:ascii="Calibri" w:eastAsia="Calibri" w:hAnsi="Calibri" w:cs="Arial"/>
                  <w:szCs w:val="20"/>
                  <w:lang w:val="en-GB" w:eastAsia="en-GB"/>
                </w:rPr>
                <w:delText>SSAP Working Groups</w:delText>
              </w:r>
            </w:del>
            <w:commentRangeEnd w:id="567"/>
            <w:r w:rsidR="00CA3BBB">
              <w:rPr>
                <w:rStyle w:val="CommentReference"/>
              </w:rPr>
              <w:commentReference w:id="567"/>
            </w:r>
          </w:p>
        </w:tc>
      </w:tr>
      <w:tr w:rsidR="00713E80" w:rsidRPr="00713E80" w:rsidDel="00776AB9" w:rsidTr="009B7465">
        <w:trPr>
          <w:gridAfter w:val="6"/>
          <w:wAfter w:w="110" w:type="dxa"/>
          <w:trHeight w:val="70"/>
          <w:del w:id="595" w:author="CMS-USER" w:date="2014-06-30T16:59:00Z"/>
        </w:trPr>
        <w:tc>
          <w:tcPr>
            <w:tcW w:w="560" w:type="dxa"/>
            <w:vAlign w:val="center"/>
          </w:tcPr>
          <w:p w:rsidR="00713E80" w:rsidRPr="00713E80" w:rsidDel="00776AB9" w:rsidRDefault="00713E80" w:rsidP="00713E80">
            <w:pPr>
              <w:widowControl/>
              <w:autoSpaceDE/>
              <w:autoSpaceDN/>
              <w:adjustRightInd/>
              <w:rPr>
                <w:del w:id="596" w:author="CMS-USER" w:date="2014-06-30T16:59:00Z"/>
                <w:rFonts w:ascii="Calibri" w:eastAsia="Calibri" w:hAnsi="Calibri" w:cs="Arial"/>
                <w:szCs w:val="20"/>
                <w:lang w:val="en-GB" w:eastAsia="en-GB"/>
              </w:rPr>
            </w:pPr>
            <w:del w:id="597" w:author="CMS-USER" w:date="2014-06-30T16:59:00Z">
              <w:r w:rsidRPr="00713E80" w:rsidDel="00776AB9">
                <w:rPr>
                  <w:rFonts w:ascii="Calibri" w:eastAsia="Calibri" w:hAnsi="Calibri" w:cs="Arial"/>
                  <w:szCs w:val="20"/>
                  <w:lang w:val="en-GB" w:eastAsia="en-GB"/>
                </w:rPr>
                <w:delText>24</w:delText>
              </w:r>
            </w:del>
          </w:p>
        </w:tc>
        <w:tc>
          <w:tcPr>
            <w:tcW w:w="3522" w:type="dxa"/>
            <w:vAlign w:val="center"/>
          </w:tcPr>
          <w:p w:rsidR="00713E80" w:rsidRPr="00713E80" w:rsidDel="00776AB9" w:rsidRDefault="00713E80" w:rsidP="00713E80">
            <w:pPr>
              <w:widowControl/>
              <w:autoSpaceDE/>
              <w:autoSpaceDN/>
              <w:adjustRightInd/>
              <w:rPr>
                <w:del w:id="598" w:author="CMS-USER" w:date="2014-06-30T16:59:00Z"/>
                <w:rFonts w:ascii="Calibri" w:eastAsia="Calibri" w:hAnsi="Calibri" w:cs="Arial"/>
                <w:szCs w:val="20"/>
                <w:lang w:val="en-GB" w:eastAsia="en-GB"/>
              </w:rPr>
            </w:pPr>
            <w:commentRangeStart w:id="599"/>
            <w:del w:id="600" w:author="CMS-USER" w:date="2014-06-30T16:59:00Z">
              <w:r w:rsidRPr="00713E80" w:rsidDel="00776AB9">
                <w:rPr>
                  <w:rFonts w:ascii="Calibri" w:eastAsia="Calibri" w:hAnsi="Calibri" w:cs="Arial"/>
                  <w:b/>
                  <w:szCs w:val="20"/>
                  <w:lang w:val="en-GB" w:eastAsia="en-GB"/>
                </w:rPr>
                <w:delText xml:space="preserve">Implementation </w:delText>
              </w:r>
              <w:r w:rsidRPr="00713E80" w:rsidDel="00776AB9">
                <w:rPr>
                  <w:rFonts w:ascii="Calibri" w:eastAsia="Calibri" w:hAnsi="Calibri" w:cs="Arial"/>
                  <w:szCs w:val="20"/>
                  <w:lang w:val="en-GB" w:eastAsia="en-GB"/>
                </w:rPr>
                <w:delText xml:space="preserve">of the </w:delText>
              </w:r>
              <w:r w:rsidRPr="00713E80" w:rsidDel="00776AB9">
                <w:rPr>
                  <w:rFonts w:ascii="Calibri" w:eastAsia="Calibri" w:hAnsi="Calibri" w:cs="Arial"/>
                  <w:b/>
                  <w:szCs w:val="20"/>
                  <w:lang w:val="en-GB" w:eastAsia="en-GB"/>
                </w:rPr>
                <w:delText>Action Plan</w:delText>
              </w:r>
              <w:r w:rsidRPr="00713E80" w:rsidDel="00776AB9">
                <w:rPr>
                  <w:rFonts w:ascii="Calibri" w:eastAsia="Calibri" w:hAnsi="Calibri" w:cs="Arial"/>
                  <w:szCs w:val="20"/>
                  <w:lang w:val="en-GB" w:eastAsia="en-GB"/>
                </w:rPr>
                <w:delText xml:space="preserve"> for Landbirds in the AE region (AEMLAP) (Draft Res 11.12)</w:delText>
              </w:r>
            </w:del>
            <w:commentRangeEnd w:id="599"/>
            <w:r w:rsidR="00CA3BBB">
              <w:rPr>
                <w:rStyle w:val="CommentReference"/>
              </w:rPr>
              <w:commentReference w:id="599"/>
            </w:r>
          </w:p>
          <w:p w:rsidR="00713E80" w:rsidRPr="00713E80" w:rsidDel="00776AB9" w:rsidRDefault="00713E80" w:rsidP="00713E80">
            <w:pPr>
              <w:widowControl/>
              <w:autoSpaceDE/>
              <w:autoSpaceDN/>
              <w:adjustRightInd/>
              <w:rPr>
                <w:del w:id="601" w:author="CMS-USER" w:date="2014-06-30T16:59:00Z"/>
                <w:rFonts w:ascii="Calibri" w:eastAsia="Calibri" w:hAnsi="Calibri" w:cs="Arial"/>
                <w:szCs w:val="20"/>
                <w:lang w:val="en-GB" w:eastAsia="en-GB"/>
              </w:rPr>
            </w:pPr>
          </w:p>
        </w:tc>
        <w:tc>
          <w:tcPr>
            <w:tcW w:w="3106" w:type="dxa"/>
            <w:gridSpan w:val="2"/>
            <w:vAlign w:val="center"/>
          </w:tcPr>
          <w:p w:rsidR="00713E80" w:rsidRPr="00713E80" w:rsidDel="00776AB9" w:rsidRDefault="00713E80" w:rsidP="00605E4B">
            <w:pPr>
              <w:widowControl/>
              <w:numPr>
                <w:ilvl w:val="0"/>
                <w:numId w:val="9"/>
              </w:numPr>
              <w:autoSpaceDE/>
              <w:autoSpaceDN/>
              <w:adjustRightInd/>
              <w:spacing w:after="200" w:line="276" w:lineRule="auto"/>
              <w:ind w:left="38" w:hanging="142"/>
              <w:contextualSpacing/>
              <w:rPr>
                <w:del w:id="602" w:author="CMS-USER" w:date="2014-06-30T17:02:00Z"/>
                <w:rFonts w:ascii="Calibri" w:eastAsia="Calibri" w:hAnsi="Calibri" w:cs="Arial"/>
                <w:bCs/>
                <w:szCs w:val="20"/>
                <w:lang w:val="en-GB" w:eastAsia="en-GB"/>
              </w:rPr>
            </w:pPr>
            <w:del w:id="603" w:author="CMS-USER" w:date="2014-06-30T17:02:00Z">
              <w:r w:rsidRPr="00713E80" w:rsidDel="00776AB9">
                <w:rPr>
                  <w:rFonts w:ascii="Calibri" w:eastAsia="Calibri" w:hAnsi="Calibri" w:cs="Arial"/>
                  <w:bCs/>
                  <w:szCs w:val="20"/>
                  <w:lang w:val="en-GB" w:eastAsia="en-GB"/>
                </w:rPr>
                <w:delText>Framework for facilitating implementation of action plan is developed, the working group fulfilling the role in the interim</w:delText>
              </w:r>
            </w:del>
          </w:p>
          <w:p w:rsidR="00713E80" w:rsidRPr="00713E80" w:rsidDel="00776AB9" w:rsidRDefault="00713E80" w:rsidP="00605E4B">
            <w:pPr>
              <w:widowControl/>
              <w:numPr>
                <w:ilvl w:val="0"/>
                <w:numId w:val="9"/>
              </w:numPr>
              <w:autoSpaceDE/>
              <w:autoSpaceDN/>
              <w:adjustRightInd/>
              <w:spacing w:after="200" w:line="276" w:lineRule="auto"/>
              <w:ind w:left="38" w:hanging="142"/>
              <w:contextualSpacing/>
              <w:rPr>
                <w:del w:id="604" w:author="CMS-USER" w:date="2014-06-30T17:02:00Z"/>
                <w:rFonts w:ascii="Calibri" w:eastAsia="Calibri" w:hAnsi="Calibri" w:cs="Arial"/>
                <w:bCs/>
                <w:szCs w:val="20"/>
                <w:lang w:val="en-GB" w:eastAsia="en-GB"/>
              </w:rPr>
            </w:pPr>
            <w:del w:id="605" w:author="CMS-USER" w:date="2014-06-30T17:02:00Z">
              <w:r w:rsidRPr="00713E80" w:rsidDel="00776AB9">
                <w:rPr>
                  <w:rFonts w:ascii="Calibri" w:eastAsia="Calibri" w:hAnsi="Calibri" w:cs="Arial"/>
                  <w:bCs/>
                  <w:szCs w:val="20"/>
                  <w:lang w:val="en-GB" w:eastAsia="en-GB"/>
                </w:rPr>
                <w:delText>Implementation of the Action Plan</w:delText>
              </w:r>
            </w:del>
          </w:p>
          <w:p w:rsidR="00713E80" w:rsidRPr="00713E80" w:rsidDel="00776AB9" w:rsidRDefault="00713E80" w:rsidP="00605E4B">
            <w:pPr>
              <w:widowControl/>
              <w:numPr>
                <w:ilvl w:val="0"/>
                <w:numId w:val="9"/>
              </w:numPr>
              <w:autoSpaceDE/>
              <w:autoSpaceDN/>
              <w:adjustRightInd/>
              <w:spacing w:after="200" w:line="276" w:lineRule="auto"/>
              <w:ind w:left="38" w:hanging="142"/>
              <w:contextualSpacing/>
              <w:rPr>
                <w:del w:id="606" w:author="CMS-USER" w:date="2014-06-30T17:02:00Z"/>
                <w:rFonts w:ascii="Calibri" w:eastAsia="Calibri" w:hAnsi="Calibri" w:cs="Arial"/>
                <w:bCs/>
                <w:szCs w:val="20"/>
                <w:lang w:val="en-GB" w:eastAsia="en-GB"/>
              </w:rPr>
            </w:pPr>
            <w:del w:id="607" w:author="CMS-USER" w:date="2014-06-30T17:02:00Z">
              <w:r w:rsidRPr="00713E80" w:rsidDel="00776AB9">
                <w:rPr>
                  <w:rFonts w:ascii="Calibri" w:eastAsia="Calibri" w:hAnsi="Calibri" w:cs="Arial"/>
                  <w:bCs/>
                  <w:szCs w:val="20"/>
                  <w:lang w:val="en-GB" w:eastAsia="en-GB"/>
                </w:rPr>
                <w:delText>Priority given to addressing land use in Africa (see also Action 1 above)</w:delText>
              </w:r>
            </w:del>
          </w:p>
          <w:p w:rsidR="00713E80" w:rsidRPr="00713E80" w:rsidDel="00776AB9" w:rsidRDefault="00713E80" w:rsidP="00605E4B">
            <w:pPr>
              <w:widowControl/>
              <w:numPr>
                <w:ilvl w:val="0"/>
                <w:numId w:val="9"/>
              </w:numPr>
              <w:autoSpaceDE/>
              <w:autoSpaceDN/>
              <w:adjustRightInd/>
              <w:spacing w:after="200" w:line="276" w:lineRule="auto"/>
              <w:ind w:left="38" w:hanging="142"/>
              <w:contextualSpacing/>
              <w:rPr>
                <w:del w:id="608" w:author="CMS-USER" w:date="2014-06-30T16:59:00Z"/>
                <w:rFonts w:ascii="Calibri" w:eastAsia="Calibri" w:hAnsi="Calibri" w:cs="Arial"/>
                <w:bCs/>
                <w:szCs w:val="20"/>
                <w:lang w:val="en-GB" w:eastAsia="en-GB"/>
              </w:rPr>
            </w:pPr>
            <w:del w:id="609" w:author="CMS-USER" w:date="2014-06-30T17:02:00Z">
              <w:r w:rsidRPr="00713E80" w:rsidDel="00776AB9">
                <w:rPr>
                  <w:rFonts w:ascii="Calibri" w:eastAsia="Calibri" w:hAnsi="Calibri" w:cs="Arial"/>
                  <w:bCs/>
                  <w:szCs w:val="20"/>
                  <w:lang w:val="en-GB" w:eastAsia="en-GB"/>
                </w:rPr>
                <w:delText>Modular system for development/ implementation of single species/ groups of species</w:delText>
              </w:r>
            </w:del>
            <w:r w:rsidRPr="00713E80">
              <w:rPr>
                <w:rFonts w:ascii="Calibri" w:eastAsia="Calibri" w:hAnsi="Calibri" w:cs="Arial"/>
                <w:bCs/>
                <w:szCs w:val="20"/>
                <w:lang w:val="en-GB" w:eastAsia="en-GB"/>
              </w:rPr>
              <w:t xml:space="preserve"> </w:t>
            </w:r>
          </w:p>
        </w:tc>
        <w:tc>
          <w:tcPr>
            <w:tcW w:w="978" w:type="dxa"/>
            <w:gridSpan w:val="3"/>
            <w:vAlign w:val="center"/>
          </w:tcPr>
          <w:p w:rsidR="00713E80" w:rsidRPr="00713E80" w:rsidDel="00776AB9" w:rsidRDefault="00713E80" w:rsidP="00713E80">
            <w:pPr>
              <w:widowControl/>
              <w:autoSpaceDE/>
              <w:autoSpaceDN/>
              <w:adjustRightInd/>
              <w:rPr>
                <w:del w:id="610" w:author="CMS-USER" w:date="2014-06-30T16:59:00Z"/>
                <w:rFonts w:ascii="Calibri" w:eastAsia="Calibri" w:hAnsi="Calibri" w:cs="Arial"/>
                <w:szCs w:val="20"/>
                <w:lang w:val="en-GB" w:eastAsia="en-GB"/>
              </w:rPr>
            </w:pPr>
            <w:del w:id="611" w:author="CMS-USER" w:date="2014-06-30T16:59:00Z">
              <w:r w:rsidRPr="00713E80" w:rsidDel="00776AB9">
                <w:rPr>
                  <w:rFonts w:ascii="Calibri" w:eastAsia="Calibri" w:hAnsi="Calibri" w:cs="Arial"/>
                  <w:szCs w:val="20"/>
                  <w:lang w:val="en-GB" w:eastAsia="en-GB"/>
                </w:rPr>
                <w:delText>2014-2015</w:delText>
              </w:r>
            </w:del>
          </w:p>
        </w:tc>
        <w:tc>
          <w:tcPr>
            <w:tcW w:w="533" w:type="dxa"/>
            <w:vAlign w:val="center"/>
          </w:tcPr>
          <w:p w:rsidR="00713E80" w:rsidRPr="00713E80" w:rsidDel="00776AB9" w:rsidRDefault="00713E80" w:rsidP="00713E80">
            <w:pPr>
              <w:widowControl/>
              <w:autoSpaceDE/>
              <w:autoSpaceDN/>
              <w:adjustRightInd/>
              <w:rPr>
                <w:del w:id="612" w:author="CMS-USER" w:date="2014-06-30T16:59:00Z"/>
                <w:rFonts w:ascii="Calibri" w:eastAsia="Calibri" w:hAnsi="Calibri" w:cs="Arial"/>
                <w:b/>
                <w:szCs w:val="20"/>
                <w:lang w:val="en-GB" w:eastAsia="en-GB"/>
              </w:rPr>
            </w:pPr>
            <w:del w:id="613" w:author="CMS-USER" w:date="2014-06-30T16:59:00Z">
              <w:r w:rsidRPr="00713E80" w:rsidDel="00776AB9">
                <w:rPr>
                  <w:rFonts w:ascii="Calibri" w:eastAsia="Calibri" w:hAnsi="Calibri" w:cs="Arial"/>
                  <w:b/>
                  <w:szCs w:val="20"/>
                  <w:lang w:val="en-GB" w:eastAsia="en-GB"/>
                </w:rPr>
                <w:delText>XX</w:delText>
              </w:r>
            </w:del>
          </w:p>
        </w:tc>
        <w:tc>
          <w:tcPr>
            <w:tcW w:w="620" w:type="dxa"/>
            <w:vAlign w:val="center"/>
          </w:tcPr>
          <w:p w:rsidR="00713E80" w:rsidRPr="00713E80" w:rsidDel="00776AB9" w:rsidRDefault="00713E80" w:rsidP="00713E80">
            <w:pPr>
              <w:widowControl/>
              <w:autoSpaceDE/>
              <w:autoSpaceDN/>
              <w:adjustRightInd/>
              <w:rPr>
                <w:del w:id="614" w:author="CMS-USER" w:date="2014-06-30T16:59:00Z"/>
                <w:rFonts w:ascii="Calibri" w:eastAsia="Calibri" w:hAnsi="Calibri" w:cs="Arial"/>
                <w:szCs w:val="20"/>
                <w:lang w:val="en-GB" w:eastAsia="en-GB"/>
              </w:rPr>
            </w:pPr>
            <w:del w:id="615" w:author="CMS-USER" w:date="2014-06-30T16:59:00Z">
              <w:r w:rsidRPr="00713E80" w:rsidDel="00776AB9">
                <w:rPr>
                  <w:rFonts w:ascii="Calibri" w:eastAsia="Calibri" w:hAnsi="Calibri" w:cs="Arial"/>
                  <w:szCs w:val="20"/>
                  <w:lang w:val="en-GB" w:eastAsia="en-GB"/>
                </w:rPr>
                <w:delText> </w:delText>
              </w:r>
            </w:del>
          </w:p>
        </w:tc>
        <w:tc>
          <w:tcPr>
            <w:tcW w:w="689" w:type="dxa"/>
            <w:gridSpan w:val="3"/>
            <w:vAlign w:val="center"/>
          </w:tcPr>
          <w:p w:rsidR="00713E80" w:rsidRPr="00713E80" w:rsidDel="00776AB9" w:rsidRDefault="00713E80" w:rsidP="00713E80">
            <w:pPr>
              <w:widowControl/>
              <w:autoSpaceDE/>
              <w:autoSpaceDN/>
              <w:adjustRightInd/>
              <w:rPr>
                <w:del w:id="616" w:author="CMS-USER" w:date="2014-06-30T16:59:00Z"/>
                <w:rFonts w:ascii="Calibri" w:eastAsia="Calibri" w:hAnsi="Calibri" w:cs="Arial"/>
                <w:szCs w:val="20"/>
                <w:lang w:val="en-GB" w:eastAsia="en-GB"/>
              </w:rPr>
            </w:pPr>
            <w:del w:id="617" w:author="CMS-USER" w:date="2014-06-30T16:59:00Z">
              <w:r w:rsidRPr="00713E80" w:rsidDel="00776AB9">
                <w:rPr>
                  <w:rFonts w:ascii="Calibri" w:eastAsia="Calibri" w:hAnsi="Calibri" w:cs="Arial"/>
                  <w:szCs w:val="20"/>
                  <w:lang w:val="en-GB" w:eastAsia="en-GB"/>
                </w:rPr>
                <w:delText> </w:delText>
              </w:r>
            </w:del>
          </w:p>
        </w:tc>
        <w:tc>
          <w:tcPr>
            <w:tcW w:w="1868" w:type="dxa"/>
            <w:gridSpan w:val="2"/>
            <w:vAlign w:val="center"/>
          </w:tcPr>
          <w:p w:rsidR="00713E80" w:rsidRPr="00713E80" w:rsidDel="00776AB9" w:rsidRDefault="00713E80" w:rsidP="00713E80">
            <w:pPr>
              <w:widowControl/>
              <w:autoSpaceDE/>
              <w:autoSpaceDN/>
              <w:adjustRightInd/>
              <w:rPr>
                <w:del w:id="618" w:author="CMS-USER" w:date="2014-06-30T16:59:00Z"/>
                <w:rFonts w:ascii="Calibri" w:eastAsia="Calibri" w:hAnsi="Calibri" w:cs="Arial"/>
                <w:szCs w:val="20"/>
                <w:lang w:val="en-GB" w:eastAsia="en-GB"/>
              </w:rPr>
            </w:pPr>
            <w:del w:id="619" w:author="Mundkur, Taej" w:date="2014-07-01T19:04:00Z">
              <w:r w:rsidRPr="00713E80" w:rsidDel="000940E9">
                <w:rPr>
                  <w:rFonts w:ascii="Calibri" w:eastAsia="Calibri" w:hAnsi="Calibri" w:cs="Arial"/>
                  <w:szCs w:val="20"/>
                  <w:lang w:val="en-GB" w:eastAsia="en-GB"/>
                </w:rPr>
                <w:delText>BLI, FACE</w:delText>
              </w:r>
              <w:r w:rsidRPr="00713E80" w:rsidDel="000940E9">
                <w:rPr>
                  <w:rFonts w:ascii="Calibri" w:eastAsia="Calibri" w:hAnsi="Calibri" w:cs="Arial"/>
                  <w:i/>
                  <w:szCs w:val="20"/>
                  <w:lang w:val="en-GB" w:eastAsia="en-GB"/>
                </w:rPr>
                <w:delText xml:space="preserve">, </w:delText>
              </w:r>
              <w:r w:rsidRPr="00713E80" w:rsidDel="000940E9">
                <w:rPr>
                  <w:rFonts w:ascii="Calibri" w:eastAsia="Calibri" w:hAnsi="Calibri" w:cs="Arial"/>
                  <w:szCs w:val="20"/>
                  <w:lang w:val="en-GB" w:eastAsia="en-GB"/>
                </w:rPr>
                <w:delText>FAO, Development Aid community (e.g. Oxfam)</w:delText>
              </w:r>
            </w:del>
          </w:p>
        </w:tc>
        <w:tc>
          <w:tcPr>
            <w:tcW w:w="1276" w:type="dxa"/>
            <w:gridSpan w:val="3"/>
            <w:vAlign w:val="center"/>
          </w:tcPr>
          <w:p w:rsidR="00713E80" w:rsidRPr="00713E80" w:rsidDel="00776AB9" w:rsidRDefault="00713E80" w:rsidP="00713E80">
            <w:pPr>
              <w:widowControl/>
              <w:autoSpaceDE/>
              <w:autoSpaceDN/>
              <w:adjustRightInd/>
              <w:rPr>
                <w:del w:id="620" w:author="CMS-USER" w:date="2014-06-30T16:59:00Z"/>
                <w:rFonts w:ascii="Calibri" w:eastAsia="Calibri" w:hAnsi="Calibri" w:cs="Arial"/>
                <w:szCs w:val="20"/>
                <w:lang w:val="en-GB" w:eastAsia="en-GB"/>
              </w:rPr>
            </w:pPr>
            <w:del w:id="621" w:author="CMS-USER" w:date="2014-06-30T16:59:00Z">
              <w:r w:rsidRPr="00713E80" w:rsidDel="00776AB9">
                <w:rPr>
                  <w:rFonts w:ascii="Calibri" w:eastAsia="Calibri" w:hAnsi="Calibri" w:cs="Arial"/>
                  <w:szCs w:val="20"/>
                  <w:lang w:val="en-GB" w:eastAsia="en-GB"/>
                </w:rPr>
                <w:delText> </w:delText>
              </w:r>
            </w:del>
          </w:p>
        </w:tc>
        <w:tc>
          <w:tcPr>
            <w:tcW w:w="854" w:type="dxa"/>
            <w:gridSpan w:val="2"/>
            <w:vAlign w:val="center"/>
          </w:tcPr>
          <w:p w:rsidR="00713E80" w:rsidRPr="00713E80" w:rsidDel="00776AB9" w:rsidRDefault="00713E80" w:rsidP="00713E80">
            <w:pPr>
              <w:widowControl/>
              <w:autoSpaceDE/>
              <w:autoSpaceDN/>
              <w:adjustRightInd/>
              <w:rPr>
                <w:del w:id="622" w:author="CMS-USER" w:date="2014-06-30T16:59:00Z"/>
                <w:rFonts w:ascii="Calibri" w:eastAsia="Calibri" w:hAnsi="Calibri" w:cs="Arial"/>
                <w:szCs w:val="20"/>
                <w:lang w:val="en-GB" w:eastAsia="en-GB"/>
              </w:rPr>
            </w:pPr>
          </w:p>
        </w:tc>
        <w:tc>
          <w:tcPr>
            <w:tcW w:w="1231" w:type="dxa"/>
            <w:gridSpan w:val="2"/>
            <w:vAlign w:val="center"/>
          </w:tcPr>
          <w:p w:rsidR="00713E80" w:rsidRPr="00713E80" w:rsidDel="00776AB9" w:rsidRDefault="00713E80" w:rsidP="00713E80">
            <w:pPr>
              <w:widowControl/>
              <w:autoSpaceDE/>
              <w:autoSpaceDN/>
              <w:adjustRightInd/>
              <w:rPr>
                <w:del w:id="623" w:author="CMS-USER" w:date="2014-06-30T16:59:00Z"/>
                <w:rFonts w:ascii="Calibri" w:eastAsia="Calibri" w:hAnsi="Calibri" w:cs="Arial"/>
                <w:szCs w:val="20"/>
                <w:lang w:val="en-GB" w:eastAsia="en-GB"/>
              </w:rPr>
            </w:pPr>
            <w:del w:id="624" w:author="CMS-USER" w:date="2014-06-30T16:59:00Z">
              <w:r w:rsidRPr="00713E80" w:rsidDel="00776AB9">
                <w:rPr>
                  <w:rFonts w:ascii="Calibri" w:eastAsia="Calibri" w:hAnsi="Calibri" w:cs="Arial"/>
                  <w:szCs w:val="20"/>
                  <w:lang w:val="en-GB" w:eastAsia="en-GB"/>
                </w:rPr>
                <w:delText>AEMLAP</w:delText>
              </w:r>
            </w:del>
          </w:p>
        </w:tc>
      </w:tr>
      <w:tr w:rsidR="00713E80" w:rsidRPr="00713E80" w:rsidTr="009B7465">
        <w:trPr>
          <w:gridAfter w:val="5"/>
          <w:wAfter w:w="98" w:type="dxa"/>
          <w:trHeight w:val="297"/>
        </w:trPr>
        <w:tc>
          <w:tcPr>
            <w:tcW w:w="560" w:type="dxa"/>
            <w:vAlign w:val="center"/>
          </w:tcPr>
          <w:p w:rsidR="00713E80" w:rsidRPr="00713E80" w:rsidRDefault="00713E80" w:rsidP="00713E80">
            <w:pPr>
              <w:widowControl/>
              <w:autoSpaceDE/>
              <w:autoSpaceDN/>
              <w:adjustRightInd/>
              <w:rPr>
                <w:rFonts w:ascii="Calibri" w:eastAsia="Calibri" w:hAnsi="Calibri" w:cs="Arial"/>
                <w:b/>
                <w:bCs/>
                <w:szCs w:val="20"/>
                <w:lang w:val="en-GB" w:eastAsia="en-GB"/>
              </w:rPr>
            </w:pPr>
          </w:p>
        </w:tc>
        <w:tc>
          <w:tcPr>
            <w:tcW w:w="14689" w:type="dxa"/>
            <w:gridSpan w:val="21"/>
            <w:vAlign w:val="center"/>
          </w:tcPr>
          <w:p w:rsidR="00713E80" w:rsidRPr="00713E80" w:rsidRDefault="00713E80" w:rsidP="00713E80">
            <w:pPr>
              <w:keepNext/>
              <w:keepLines/>
              <w:widowControl/>
              <w:autoSpaceDE/>
              <w:autoSpaceDN/>
              <w:adjustRightInd/>
              <w:spacing w:before="200" w:line="276" w:lineRule="auto"/>
              <w:outlineLvl w:val="2"/>
              <w:rPr>
                <w:rFonts w:ascii="Cambria" w:hAnsi="Cambria"/>
                <w:b/>
                <w:bCs/>
                <w:color w:val="4F81BD"/>
                <w:sz w:val="22"/>
                <w:szCs w:val="22"/>
                <w:lang w:val="en-GB" w:eastAsia="en-GB"/>
              </w:rPr>
            </w:pPr>
            <w:bookmarkStart w:id="625" w:name="_Toc392025057"/>
            <w:r w:rsidRPr="00713E80">
              <w:rPr>
                <w:rFonts w:ascii="Cambria" w:hAnsi="Cambria"/>
                <w:b/>
                <w:bCs/>
                <w:color w:val="4F81BD"/>
                <w:sz w:val="22"/>
                <w:szCs w:val="22"/>
                <w:lang w:val="en-GB" w:eastAsia="en-GB"/>
              </w:rPr>
              <w:t>Central Asian Flyway region:</w:t>
            </w:r>
            <w:bookmarkEnd w:id="625"/>
          </w:p>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w:t>
            </w:r>
            <w:r w:rsidRPr="00713E80">
              <w:rPr>
                <w:rFonts w:ascii="Calibri" w:eastAsia="Calibri" w:hAnsi="Calibri" w:cs="Arial"/>
                <w:b/>
                <w:szCs w:val="20"/>
                <w:lang w:val="en-GB" w:eastAsia="en-GB"/>
              </w:rPr>
              <w:t>Objectives </w:t>
            </w:r>
          </w:p>
          <w:p w:rsidR="00713E80" w:rsidRPr="00713E80" w:rsidRDefault="00713E80" w:rsidP="00605E4B">
            <w:pPr>
              <w:widowControl/>
              <w:numPr>
                <w:ilvl w:val="0"/>
                <w:numId w:val="13"/>
              </w:numPr>
              <w:tabs>
                <w:tab w:val="left" w:pos="5934"/>
              </w:tabs>
              <w:autoSpaceDE/>
              <w:autoSpaceDN/>
              <w:adjustRightInd/>
              <w:spacing w:after="200" w:line="276" w:lineRule="auto"/>
              <w:contextualSpacing/>
              <w:rPr>
                <w:rFonts w:ascii="Calibri" w:eastAsia="Calibri" w:hAnsi="Calibri" w:cs="Arial"/>
                <w:szCs w:val="20"/>
                <w:lang w:val="en-GB" w:eastAsia="en-GB"/>
              </w:rPr>
            </w:pPr>
            <w:r w:rsidRPr="00713E80">
              <w:rPr>
                <w:rFonts w:ascii="Calibri" w:eastAsia="Calibri" w:hAnsi="Calibri" w:cs="Arial"/>
                <w:szCs w:val="20"/>
                <w:lang w:val="en-GB" w:eastAsia="en-GB"/>
              </w:rPr>
              <w:t>Strengthen formal framework for conservation of migratory waterbirds through increased synergies with AEWA</w:t>
            </w:r>
          </w:p>
          <w:p w:rsidR="00713E80" w:rsidRPr="00713E80" w:rsidRDefault="00713E80" w:rsidP="00605E4B">
            <w:pPr>
              <w:widowControl/>
              <w:numPr>
                <w:ilvl w:val="0"/>
                <w:numId w:val="13"/>
              </w:numPr>
              <w:tabs>
                <w:tab w:val="left" w:pos="5934"/>
              </w:tabs>
              <w:autoSpaceDE/>
              <w:autoSpaceDN/>
              <w:adjustRightInd/>
              <w:spacing w:after="200" w:line="276" w:lineRule="auto"/>
              <w:contextualSpacing/>
              <w:rPr>
                <w:rFonts w:ascii="Calibri" w:eastAsia="Calibri" w:hAnsi="Calibri" w:cs="Arial"/>
                <w:color w:val="000000"/>
                <w:szCs w:val="20"/>
                <w:lang w:val="en-GB" w:eastAsia="en-GB"/>
              </w:rPr>
            </w:pPr>
            <w:r w:rsidRPr="00713E80">
              <w:rPr>
                <w:rFonts w:ascii="Calibri" w:eastAsia="Calibri" w:hAnsi="Calibri" w:cs="Arial"/>
                <w:szCs w:val="20"/>
                <w:lang w:val="en-GB" w:eastAsia="en-GB"/>
              </w:rPr>
              <w:t xml:space="preserve">Strengthen implementation of Western/Central Asian Site Network for the Siberian Crane and Other Migratory Waterbirds </w:t>
            </w:r>
          </w:p>
          <w:p w:rsidR="00713E80" w:rsidRPr="00713E80" w:rsidRDefault="00713E80" w:rsidP="00605E4B">
            <w:pPr>
              <w:widowControl/>
              <w:numPr>
                <w:ilvl w:val="0"/>
                <w:numId w:val="13"/>
              </w:numPr>
              <w:tabs>
                <w:tab w:val="left" w:pos="5934"/>
              </w:tabs>
              <w:autoSpaceDE/>
              <w:autoSpaceDN/>
              <w:adjustRightInd/>
              <w:spacing w:after="200" w:line="276" w:lineRule="auto"/>
              <w:contextualSpacing/>
              <w:rPr>
                <w:rFonts w:ascii="Calibri" w:eastAsia="Calibri" w:hAnsi="Calibri" w:cs="Arial"/>
                <w:color w:val="000000"/>
                <w:szCs w:val="20"/>
                <w:lang w:val="en-GB" w:eastAsia="en-GB"/>
              </w:rPr>
            </w:pPr>
            <w:r w:rsidRPr="00713E80">
              <w:rPr>
                <w:rFonts w:ascii="Calibri" w:eastAsia="Calibri" w:hAnsi="Calibri" w:cs="Arial"/>
                <w:szCs w:val="20"/>
                <w:lang w:val="en-GB" w:eastAsia="en-GB"/>
              </w:rPr>
              <w:t>Establishment of Action Plan and formal implementation framework for conservation of land birds (as part of AE Land Bird Action Plan)</w:t>
            </w:r>
          </w:p>
          <w:p w:rsidR="00713E80" w:rsidRPr="00713E80" w:rsidRDefault="00713E80" w:rsidP="00605E4B">
            <w:pPr>
              <w:widowControl/>
              <w:numPr>
                <w:ilvl w:val="0"/>
                <w:numId w:val="13"/>
              </w:numPr>
              <w:tabs>
                <w:tab w:val="left" w:pos="5934"/>
              </w:tabs>
              <w:autoSpaceDE/>
              <w:autoSpaceDN/>
              <w:adjustRightInd/>
              <w:spacing w:after="200" w:line="276" w:lineRule="auto"/>
              <w:contextualSpacing/>
              <w:rPr>
                <w:rFonts w:ascii="Calibri" w:eastAsia="Calibri" w:hAnsi="Calibri" w:cs="Arial"/>
                <w:color w:val="000000"/>
                <w:szCs w:val="20"/>
                <w:lang w:val="en-GB" w:eastAsia="en-GB"/>
              </w:rPr>
            </w:pPr>
            <w:r w:rsidRPr="00713E80">
              <w:rPr>
                <w:rFonts w:ascii="Calibri" w:eastAsia="Calibri" w:hAnsi="Calibri" w:cs="Arial"/>
                <w:szCs w:val="20"/>
                <w:lang w:val="en-GB" w:eastAsia="en-GB"/>
              </w:rPr>
              <w:t>Strengthen implementation of Raptor MOU in African-Eurasian region</w:t>
            </w:r>
          </w:p>
          <w:p w:rsidR="00713E80" w:rsidRPr="00713E80" w:rsidRDefault="00713E80" w:rsidP="00713E80">
            <w:pPr>
              <w:widowControl/>
              <w:tabs>
                <w:tab w:val="left" w:pos="5934"/>
              </w:tabs>
              <w:autoSpaceDE/>
              <w:autoSpaceDN/>
              <w:adjustRightInd/>
              <w:ind w:left="360"/>
              <w:contextualSpacing/>
              <w:rPr>
                <w:rFonts w:ascii="Calibri" w:eastAsia="Calibri" w:hAnsi="Calibri" w:cs="Arial"/>
                <w:color w:val="000000"/>
                <w:szCs w:val="20"/>
                <w:lang w:val="en-GB" w:eastAsia="en-GB"/>
              </w:rPr>
            </w:pPr>
          </w:p>
          <w:p w:rsidR="00713E80" w:rsidRPr="00713E80" w:rsidRDefault="00713E80" w:rsidP="00713E80">
            <w:pPr>
              <w:widowControl/>
              <w:tabs>
                <w:tab w:val="left" w:pos="0"/>
              </w:tabs>
              <w:autoSpaceDE/>
              <w:autoSpaceDN/>
              <w:adjustRightInd/>
              <w:ind w:left="360"/>
              <w:contextualSpacing/>
              <w:rPr>
                <w:rFonts w:ascii="Calibri" w:eastAsia="Calibri" w:hAnsi="Calibri" w:cs="Arial"/>
                <w:color w:val="000000"/>
                <w:szCs w:val="20"/>
                <w:lang w:val="en-GB" w:eastAsia="en-GB"/>
              </w:rPr>
            </w:pPr>
            <w:r w:rsidRPr="00713E80">
              <w:rPr>
                <w:rFonts w:ascii="Calibri" w:eastAsia="Calibri" w:hAnsi="Calibri" w:cs="Arial"/>
                <w:color w:val="000000"/>
                <w:szCs w:val="20"/>
                <w:lang w:val="en-GB" w:eastAsia="en-GB"/>
              </w:rPr>
              <w:t>(Cross references to Res 10.10 operatives 16.3.1, 16.3.2)</w:t>
            </w:r>
          </w:p>
        </w:tc>
      </w:tr>
      <w:tr w:rsidR="00713E80" w:rsidRPr="00713E80" w:rsidTr="009B7465">
        <w:trPr>
          <w:gridAfter w:val="6"/>
          <w:wAfter w:w="110" w:type="dxa"/>
          <w:trHeight w:val="281"/>
        </w:trPr>
        <w:tc>
          <w:tcPr>
            <w:tcW w:w="56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25</w:t>
            </w:r>
          </w:p>
        </w:tc>
        <w:tc>
          <w:tcPr>
            <w:tcW w:w="3662" w:type="dxa"/>
            <w:gridSpan w:val="2"/>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szCs w:val="20"/>
                <w:lang w:val="en-GB" w:eastAsia="en-GB"/>
              </w:rPr>
              <w:t xml:space="preserve">Formalisation of implementation framework for CAF Waterbird Action Plan through a decision at </w:t>
            </w:r>
            <w:r w:rsidRPr="00713E80">
              <w:rPr>
                <w:rFonts w:ascii="Calibri" w:eastAsia="Calibri" w:hAnsi="Calibri" w:cs="Arial"/>
                <w:b/>
                <w:szCs w:val="20"/>
                <w:lang w:val="en-GB" w:eastAsia="en-GB"/>
              </w:rPr>
              <w:t xml:space="preserve">AEWA MOP6 </w:t>
            </w:r>
            <w:r w:rsidRPr="00713E80">
              <w:rPr>
                <w:rFonts w:ascii="Calibri" w:eastAsia="Calibri" w:hAnsi="Calibri" w:cs="Arial"/>
                <w:szCs w:val="20"/>
                <w:lang w:val="en-GB" w:eastAsia="en-GB"/>
              </w:rPr>
              <w:t>to enable conservation action for migratory waterbirds.</w:t>
            </w:r>
            <w:r w:rsidRPr="00713E80">
              <w:rPr>
                <w:rFonts w:ascii="Calibri" w:eastAsia="Calibri" w:hAnsi="Calibri" w:cs="Arial"/>
                <w:b/>
                <w:szCs w:val="20"/>
                <w:lang w:val="en-GB" w:eastAsia="en-GB"/>
              </w:rPr>
              <w:t xml:space="preserve"> </w:t>
            </w:r>
          </w:p>
          <w:p w:rsidR="00713E80" w:rsidRPr="00713E80" w:rsidRDefault="00713E80" w:rsidP="00713E80">
            <w:pPr>
              <w:widowControl/>
              <w:autoSpaceDE/>
              <w:autoSpaceDN/>
              <w:adjustRightInd/>
              <w:rPr>
                <w:rFonts w:ascii="Calibri" w:eastAsia="Calibri" w:hAnsi="Calibri" w:cs="Arial"/>
                <w:i/>
                <w:szCs w:val="20"/>
                <w:lang w:val="en-GB" w:eastAsia="en-GB"/>
              </w:rPr>
            </w:pPr>
          </w:p>
        </w:tc>
        <w:tc>
          <w:tcPr>
            <w:tcW w:w="3080" w:type="dxa"/>
            <w:gridSpan w:val="2"/>
            <w:vAlign w:val="center"/>
          </w:tcPr>
          <w:p w:rsidR="00713E80" w:rsidRPr="00713E80"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bCs/>
                <w:szCs w:val="20"/>
                <w:lang w:val="en-GB" w:eastAsia="en-GB"/>
              </w:rPr>
            </w:pPr>
            <w:r w:rsidRPr="00713E80">
              <w:rPr>
                <w:rFonts w:ascii="Calibri" w:eastAsia="Calibri" w:hAnsi="Calibri" w:cs="Arial"/>
                <w:bCs/>
                <w:szCs w:val="20"/>
                <w:lang w:val="en-GB" w:eastAsia="en-GB"/>
              </w:rPr>
              <w:t>Formalization of implementation framework for CAF in accordance with outcomes of AEWA MOP6</w:t>
            </w:r>
            <w:ins w:id="626" w:author="Mundkur, Taej" w:date="2014-07-01T19:07:00Z">
              <w:r w:rsidR="000940E9">
                <w:rPr>
                  <w:rFonts w:ascii="Calibri" w:eastAsia="Calibri" w:hAnsi="Calibri" w:cs="Arial"/>
                  <w:bCs/>
                  <w:szCs w:val="20"/>
                  <w:lang w:val="en-GB" w:eastAsia="en-GB"/>
                </w:rPr>
                <w:t xml:space="preserve"> </w:t>
              </w:r>
            </w:ins>
          </w:p>
          <w:p w:rsidR="00713E80" w:rsidRPr="00713E80"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bCs/>
                <w:szCs w:val="20"/>
                <w:lang w:val="en-GB" w:eastAsia="en-GB"/>
              </w:rPr>
            </w:pPr>
            <w:r w:rsidRPr="00713E80">
              <w:rPr>
                <w:rFonts w:ascii="Calibri" w:eastAsia="Calibri" w:hAnsi="Calibri" w:cs="Arial"/>
                <w:bCs/>
                <w:szCs w:val="20"/>
                <w:lang w:val="en-GB" w:eastAsia="en-GB"/>
              </w:rPr>
              <w:t>Identification of resources within the CAF for coordination and  implementation of priority actions</w:t>
            </w:r>
          </w:p>
        </w:tc>
        <w:tc>
          <w:tcPr>
            <w:tcW w:w="864"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2015</w:t>
            </w:r>
          </w:p>
        </w:tc>
        <w:tc>
          <w:tcPr>
            <w:tcW w:w="533" w:type="dxa"/>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szCs w:val="20"/>
                <w:lang w:val="en-GB" w:eastAsia="en-GB"/>
              </w:rPr>
              <w:t>XX</w:t>
            </w:r>
          </w:p>
        </w:tc>
        <w:tc>
          <w:tcPr>
            <w:tcW w:w="62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w:t>
            </w:r>
          </w:p>
        </w:tc>
        <w:tc>
          <w:tcPr>
            <w:tcW w:w="689"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1868"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w:t>
            </w:r>
          </w:p>
        </w:tc>
        <w:tc>
          <w:tcPr>
            <w:tcW w:w="1276"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CMS, AEWA</w:t>
            </w:r>
          </w:p>
        </w:tc>
        <w:tc>
          <w:tcPr>
            <w:tcW w:w="854"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231"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r>
      <w:tr w:rsidR="00713E80" w:rsidRPr="00713E80" w:rsidTr="009B7465">
        <w:trPr>
          <w:gridAfter w:val="6"/>
          <w:wAfter w:w="110" w:type="dxa"/>
          <w:trHeight w:val="281"/>
        </w:trPr>
        <w:tc>
          <w:tcPr>
            <w:tcW w:w="56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26</w:t>
            </w:r>
          </w:p>
        </w:tc>
        <w:tc>
          <w:tcPr>
            <w:tcW w:w="3662"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xml:space="preserve">Improving </w:t>
            </w:r>
            <w:r w:rsidRPr="00713E80">
              <w:rPr>
                <w:rFonts w:ascii="Calibri" w:eastAsia="Calibri" w:hAnsi="Calibri" w:cs="Arial"/>
                <w:b/>
                <w:szCs w:val="20"/>
                <w:lang w:val="en-GB" w:eastAsia="en-GB"/>
              </w:rPr>
              <w:t>monitoring waterbird populations</w:t>
            </w:r>
            <w:r w:rsidRPr="00713E80">
              <w:rPr>
                <w:rFonts w:ascii="Calibri" w:eastAsia="Calibri" w:hAnsi="Calibri" w:cs="Arial"/>
                <w:szCs w:val="20"/>
                <w:lang w:val="en-GB" w:eastAsia="en-GB"/>
              </w:rPr>
              <w:t xml:space="preserve"> (status and trends) in the CAF, including through capacity building</w:t>
            </w:r>
          </w:p>
        </w:tc>
        <w:tc>
          <w:tcPr>
            <w:tcW w:w="3080" w:type="dxa"/>
            <w:gridSpan w:val="2"/>
            <w:vAlign w:val="center"/>
          </w:tcPr>
          <w:p w:rsidR="00713E80" w:rsidRPr="00713E80"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bCs/>
                <w:szCs w:val="20"/>
                <w:lang w:val="en-GB" w:eastAsia="en-GB"/>
              </w:rPr>
            </w:pPr>
            <w:r w:rsidRPr="00713E80">
              <w:rPr>
                <w:rFonts w:ascii="Calibri" w:eastAsia="Calibri" w:hAnsi="Calibri" w:cs="Arial"/>
                <w:bCs/>
                <w:szCs w:val="20"/>
                <w:lang w:val="en-GB" w:eastAsia="en-GB"/>
              </w:rPr>
              <w:t xml:space="preserve">Updated and accurate information on waterbird status and trends generated through strengthened capacity </w:t>
            </w:r>
            <w:ins w:id="627" w:author="Mundkur, Taej" w:date="2014-07-01T19:08:00Z">
              <w:r w:rsidR="000940E9">
                <w:rPr>
                  <w:rFonts w:ascii="Calibri" w:eastAsia="Calibri" w:hAnsi="Calibri" w:cs="Arial"/>
                  <w:bCs/>
                  <w:szCs w:val="20"/>
                  <w:lang w:val="en-GB" w:eastAsia="en-GB"/>
                </w:rPr>
                <w:t xml:space="preserve">and </w:t>
              </w:r>
            </w:ins>
            <w:r w:rsidRPr="00713E80">
              <w:rPr>
                <w:rFonts w:ascii="Calibri" w:eastAsia="Calibri" w:hAnsi="Calibri" w:cs="Arial"/>
                <w:bCs/>
                <w:szCs w:val="20"/>
                <w:lang w:val="en-GB" w:eastAsia="en-GB"/>
              </w:rPr>
              <w:t>national and local involvement</w:t>
            </w:r>
          </w:p>
        </w:tc>
        <w:tc>
          <w:tcPr>
            <w:tcW w:w="864"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del w:id="628" w:author="CMS-USER" w:date="2014-06-30T17:11:00Z">
              <w:r w:rsidRPr="00713E80" w:rsidDel="00940978">
                <w:rPr>
                  <w:rFonts w:ascii="Calibri" w:eastAsia="Calibri" w:hAnsi="Calibri" w:cs="Arial"/>
                  <w:szCs w:val="20"/>
                  <w:lang w:val="en-GB" w:eastAsia="en-GB"/>
                </w:rPr>
                <w:delText>2014-2020</w:delText>
              </w:r>
            </w:del>
            <w:ins w:id="629" w:author="CMS-USER" w:date="2014-06-30T17:11:00Z">
              <w:r w:rsidR="00940978">
                <w:rPr>
                  <w:rFonts w:ascii="Calibri" w:eastAsia="Calibri" w:hAnsi="Calibri" w:cs="Arial"/>
                  <w:szCs w:val="20"/>
                  <w:lang w:val="en-GB" w:eastAsia="en-GB"/>
                </w:rPr>
                <w:t>S</w:t>
              </w:r>
            </w:ins>
          </w:p>
        </w:tc>
        <w:tc>
          <w:tcPr>
            <w:tcW w:w="533" w:type="dxa"/>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szCs w:val="20"/>
                <w:lang w:val="en-GB" w:eastAsia="en-GB"/>
              </w:rPr>
              <w:t>XX</w:t>
            </w:r>
          </w:p>
        </w:tc>
        <w:tc>
          <w:tcPr>
            <w:tcW w:w="62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689"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868"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i/>
                <w:szCs w:val="20"/>
                <w:lang w:val="en-GB" w:eastAsia="en-GB"/>
              </w:rPr>
              <w:t xml:space="preserve">Inter alia </w:t>
            </w:r>
            <w:r w:rsidRPr="00713E80">
              <w:rPr>
                <w:rFonts w:ascii="Calibri" w:eastAsia="Calibri" w:hAnsi="Calibri" w:cs="Arial"/>
                <w:szCs w:val="20"/>
                <w:lang w:val="en-GB" w:eastAsia="en-GB"/>
              </w:rPr>
              <w:t>BLI, WI</w:t>
            </w:r>
          </w:p>
        </w:tc>
        <w:tc>
          <w:tcPr>
            <w:tcW w:w="1276"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854"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231"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xml:space="preserve">AEWA, </w:t>
            </w:r>
            <w:ins w:id="630" w:author="Mundkur, Taej" w:date="2014-07-01T19:09:00Z">
              <w:r w:rsidR="000940E9">
                <w:rPr>
                  <w:rFonts w:ascii="Calibri" w:eastAsia="Calibri" w:hAnsi="Calibri" w:cs="Arial"/>
                  <w:szCs w:val="20"/>
                  <w:lang w:val="en-GB" w:eastAsia="en-GB"/>
                </w:rPr>
                <w:t>CAF</w:t>
              </w:r>
              <w:r w:rsidR="009258CD">
                <w:rPr>
                  <w:rFonts w:ascii="Calibri" w:eastAsia="Calibri" w:hAnsi="Calibri" w:cs="Arial"/>
                  <w:szCs w:val="20"/>
                  <w:lang w:val="en-GB" w:eastAsia="en-GB"/>
                </w:rPr>
                <w:t>-WAP</w:t>
              </w:r>
              <w:r w:rsidR="000940E9">
                <w:rPr>
                  <w:rFonts w:ascii="Calibri" w:eastAsia="Calibri" w:hAnsi="Calibri" w:cs="Arial"/>
                  <w:szCs w:val="20"/>
                  <w:lang w:val="en-GB" w:eastAsia="en-GB"/>
                </w:rPr>
                <w:t xml:space="preserve"> </w:t>
              </w:r>
            </w:ins>
            <w:r w:rsidRPr="00713E80">
              <w:rPr>
                <w:rFonts w:ascii="Calibri" w:eastAsia="Calibri" w:hAnsi="Calibri" w:cs="Arial"/>
                <w:szCs w:val="20"/>
                <w:lang w:val="en-GB" w:eastAsia="en-GB"/>
              </w:rPr>
              <w:t>MOUs, SSAPs</w:t>
            </w:r>
          </w:p>
        </w:tc>
      </w:tr>
      <w:tr w:rsidR="00713E80" w:rsidRPr="00713E80" w:rsidDel="00940978" w:rsidTr="009B7465">
        <w:trPr>
          <w:gridAfter w:val="6"/>
          <w:wAfter w:w="110" w:type="dxa"/>
          <w:trHeight w:val="505"/>
          <w:del w:id="631" w:author="CMS-USER" w:date="2014-06-30T17:12:00Z"/>
        </w:trPr>
        <w:tc>
          <w:tcPr>
            <w:tcW w:w="560" w:type="dxa"/>
            <w:vAlign w:val="center"/>
          </w:tcPr>
          <w:p w:rsidR="00713E80" w:rsidRPr="00713E80" w:rsidDel="00940978" w:rsidRDefault="00713E80" w:rsidP="00713E80">
            <w:pPr>
              <w:widowControl/>
              <w:autoSpaceDE/>
              <w:autoSpaceDN/>
              <w:adjustRightInd/>
              <w:rPr>
                <w:del w:id="632" w:author="CMS-USER" w:date="2014-06-30T17:12:00Z"/>
                <w:rFonts w:ascii="Calibri" w:eastAsia="Calibri" w:hAnsi="Calibri" w:cs="Arial"/>
                <w:szCs w:val="20"/>
                <w:lang w:val="en-GB" w:eastAsia="en-GB"/>
              </w:rPr>
            </w:pPr>
            <w:del w:id="633" w:author="CMS-USER" w:date="2014-06-30T17:12:00Z">
              <w:r w:rsidRPr="00713E80" w:rsidDel="00940978">
                <w:rPr>
                  <w:rFonts w:ascii="Calibri" w:eastAsia="Calibri" w:hAnsi="Calibri" w:cs="Arial"/>
                  <w:szCs w:val="20"/>
                  <w:lang w:val="en-GB" w:eastAsia="en-GB"/>
                </w:rPr>
                <w:delText>27</w:delText>
              </w:r>
            </w:del>
          </w:p>
        </w:tc>
        <w:tc>
          <w:tcPr>
            <w:tcW w:w="3662" w:type="dxa"/>
            <w:gridSpan w:val="2"/>
            <w:vAlign w:val="center"/>
          </w:tcPr>
          <w:p w:rsidR="00713E80" w:rsidRPr="00713E80" w:rsidDel="00940978" w:rsidRDefault="00713E80" w:rsidP="00713E80">
            <w:pPr>
              <w:widowControl/>
              <w:autoSpaceDE/>
              <w:autoSpaceDN/>
              <w:adjustRightInd/>
              <w:rPr>
                <w:del w:id="634" w:author="CMS-USER" w:date="2014-06-30T17:12:00Z"/>
                <w:rFonts w:ascii="Calibri" w:eastAsia="Calibri" w:hAnsi="Calibri" w:cs="Arial"/>
                <w:szCs w:val="20"/>
                <w:lang w:val="en-GB" w:eastAsia="en-GB"/>
              </w:rPr>
            </w:pPr>
            <w:del w:id="635" w:author="CMS-USER" w:date="2014-06-30T17:12:00Z">
              <w:r w:rsidRPr="00713E80" w:rsidDel="00940978">
                <w:rPr>
                  <w:rFonts w:ascii="Calibri" w:eastAsia="Calibri" w:hAnsi="Calibri" w:cs="Arial"/>
                  <w:szCs w:val="20"/>
                  <w:lang w:val="en-GB" w:eastAsia="en-GB"/>
                </w:rPr>
                <w:delText xml:space="preserve">Implementation of </w:delText>
              </w:r>
              <w:r w:rsidRPr="00713E80" w:rsidDel="00940978">
                <w:rPr>
                  <w:rFonts w:ascii="Calibri" w:eastAsia="Calibri" w:hAnsi="Calibri" w:cs="Arial"/>
                  <w:b/>
                  <w:szCs w:val="20"/>
                  <w:lang w:val="en-GB" w:eastAsia="en-GB"/>
                </w:rPr>
                <w:delText>Single species MOUs</w:delText>
              </w:r>
              <w:r w:rsidRPr="00713E80" w:rsidDel="00940978">
                <w:rPr>
                  <w:rFonts w:ascii="Calibri" w:eastAsia="Calibri" w:hAnsi="Calibri" w:cs="Arial"/>
                  <w:szCs w:val="20"/>
                  <w:lang w:val="en-GB" w:eastAsia="en-GB"/>
                </w:rPr>
                <w:delText xml:space="preserve"> (Siberian Crane),and </w:delText>
              </w:r>
              <w:r w:rsidRPr="00713E80" w:rsidDel="00940978">
                <w:rPr>
                  <w:rFonts w:ascii="Calibri" w:eastAsia="Calibri" w:hAnsi="Calibri" w:cs="Arial"/>
                  <w:b/>
                  <w:szCs w:val="20"/>
                  <w:lang w:val="en-GB" w:eastAsia="en-GB"/>
                </w:rPr>
                <w:delText>Single Species Action Plans</w:delText>
              </w:r>
              <w:r w:rsidRPr="00713E80" w:rsidDel="00940978">
                <w:rPr>
                  <w:rFonts w:ascii="Calibri" w:eastAsia="Calibri" w:hAnsi="Calibri" w:cs="Arial"/>
                  <w:szCs w:val="20"/>
                  <w:lang w:val="en-GB" w:eastAsia="en-GB"/>
                </w:rPr>
                <w:delText xml:space="preserve"> (incl. Sociable Lapwing, White-headed Duck, Ferruginous Duck, Eurasian Spoonbill, Spoon-billed Sandpiper)  , as well as plans under preparation (see actions 10, 11 above).</w:delText>
              </w:r>
            </w:del>
          </w:p>
        </w:tc>
        <w:tc>
          <w:tcPr>
            <w:tcW w:w="3113" w:type="dxa"/>
            <w:gridSpan w:val="3"/>
            <w:vAlign w:val="center"/>
          </w:tcPr>
          <w:p w:rsidR="00713E80" w:rsidRPr="00713E80" w:rsidDel="00940978" w:rsidRDefault="00713E80" w:rsidP="00605E4B">
            <w:pPr>
              <w:widowControl/>
              <w:numPr>
                <w:ilvl w:val="0"/>
                <w:numId w:val="9"/>
              </w:numPr>
              <w:autoSpaceDE/>
              <w:autoSpaceDN/>
              <w:adjustRightInd/>
              <w:spacing w:after="200" w:line="276" w:lineRule="auto"/>
              <w:ind w:left="38" w:hanging="142"/>
              <w:contextualSpacing/>
              <w:rPr>
                <w:del w:id="636" w:author="CMS-USER" w:date="2014-06-30T17:12:00Z"/>
                <w:rFonts w:ascii="Calibri" w:eastAsia="Calibri" w:hAnsi="Calibri" w:cs="Arial"/>
                <w:bCs/>
                <w:szCs w:val="20"/>
                <w:lang w:val="en-GB" w:eastAsia="en-GB"/>
              </w:rPr>
            </w:pPr>
            <w:del w:id="637" w:author="CMS-USER" w:date="2014-06-30T17:12:00Z">
              <w:r w:rsidRPr="00713E80" w:rsidDel="00940978">
                <w:rPr>
                  <w:rFonts w:ascii="Calibri" w:eastAsia="Calibri" w:hAnsi="Calibri" w:cs="Arial"/>
                  <w:bCs/>
                  <w:szCs w:val="20"/>
                  <w:lang w:val="en-GB" w:eastAsia="en-GB"/>
                </w:rPr>
                <w:delText xml:space="preserve">MOUs and SSAP indicators achieved </w:delText>
              </w:r>
            </w:del>
          </w:p>
        </w:tc>
        <w:tc>
          <w:tcPr>
            <w:tcW w:w="831" w:type="dxa"/>
            <w:vAlign w:val="center"/>
          </w:tcPr>
          <w:p w:rsidR="00713E80" w:rsidRPr="00713E80" w:rsidDel="00940978" w:rsidRDefault="00713E80" w:rsidP="00713E80">
            <w:pPr>
              <w:widowControl/>
              <w:autoSpaceDE/>
              <w:autoSpaceDN/>
              <w:adjustRightInd/>
              <w:rPr>
                <w:del w:id="638" w:author="CMS-USER" w:date="2014-06-30T17:12:00Z"/>
                <w:rFonts w:ascii="Calibri" w:eastAsia="Calibri" w:hAnsi="Calibri" w:cs="Arial"/>
                <w:szCs w:val="20"/>
                <w:lang w:val="en-GB" w:eastAsia="en-GB"/>
              </w:rPr>
            </w:pPr>
            <w:del w:id="639" w:author="CMS-USER" w:date="2014-06-30T17:12:00Z">
              <w:r w:rsidRPr="00713E80" w:rsidDel="00940978">
                <w:rPr>
                  <w:rFonts w:ascii="Calibri" w:eastAsia="Calibri" w:hAnsi="Calibri" w:cs="Arial"/>
                  <w:szCs w:val="20"/>
                  <w:lang w:val="en-GB" w:eastAsia="en-GB"/>
                </w:rPr>
                <w:delText>2014-2020</w:delText>
              </w:r>
            </w:del>
          </w:p>
        </w:tc>
        <w:tc>
          <w:tcPr>
            <w:tcW w:w="533" w:type="dxa"/>
            <w:vAlign w:val="center"/>
          </w:tcPr>
          <w:p w:rsidR="00713E80" w:rsidRPr="00713E80" w:rsidDel="00940978" w:rsidRDefault="00713E80" w:rsidP="00713E80">
            <w:pPr>
              <w:widowControl/>
              <w:autoSpaceDE/>
              <w:autoSpaceDN/>
              <w:adjustRightInd/>
              <w:rPr>
                <w:del w:id="640" w:author="CMS-USER" w:date="2014-06-30T17:12:00Z"/>
                <w:rFonts w:ascii="Calibri" w:eastAsia="Calibri" w:hAnsi="Calibri" w:cs="Arial"/>
                <w:b/>
                <w:szCs w:val="20"/>
                <w:lang w:val="en-GB" w:eastAsia="en-GB"/>
              </w:rPr>
            </w:pPr>
            <w:del w:id="641" w:author="CMS-USER" w:date="2014-06-30T17:12:00Z">
              <w:r w:rsidRPr="00713E80" w:rsidDel="00940978">
                <w:rPr>
                  <w:rFonts w:ascii="Calibri" w:eastAsia="Calibri" w:hAnsi="Calibri" w:cs="Arial"/>
                  <w:b/>
                  <w:szCs w:val="20"/>
                  <w:lang w:val="en-GB" w:eastAsia="en-GB"/>
                </w:rPr>
                <w:delText>XX</w:delText>
              </w:r>
            </w:del>
          </w:p>
        </w:tc>
        <w:tc>
          <w:tcPr>
            <w:tcW w:w="620" w:type="dxa"/>
            <w:vAlign w:val="center"/>
          </w:tcPr>
          <w:p w:rsidR="00713E80" w:rsidRPr="00713E80" w:rsidDel="00940978" w:rsidRDefault="00713E80" w:rsidP="00713E80">
            <w:pPr>
              <w:widowControl/>
              <w:autoSpaceDE/>
              <w:autoSpaceDN/>
              <w:adjustRightInd/>
              <w:rPr>
                <w:del w:id="642" w:author="CMS-USER" w:date="2014-06-30T17:12:00Z"/>
                <w:rFonts w:ascii="Calibri" w:eastAsia="Calibri" w:hAnsi="Calibri" w:cs="Arial"/>
                <w:szCs w:val="20"/>
                <w:lang w:val="en-GB" w:eastAsia="en-GB"/>
              </w:rPr>
            </w:pPr>
            <w:del w:id="643" w:author="CMS-USER" w:date="2014-06-30T17:12:00Z">
              <w:r w:rsidRPr="00713E80" w:rsidDel="00940978">
                <w:rPr>
                  <w:rFonts w:ascii="Calibri" w:eastAsia="Calibri" w:hAnsi="Calibri" w:cs="Arial"/>
                  <w:szCs w:val="20"/>
                  <w:lang w:val="en-GB" w:eastAsia="en-GB"/>
                </w:rPr>
                <w:delText>XX</w:delText>
              </w:r>
            </w:del>
          </w:p>
        </w:tc>
        <w:tc>
          <w:tcPr>
            <w:tcW w:w="689" w:type="dxa"/>
            <w:gridSpan w:val="3"/>
            <w:vAlign w:val="center"/>
          </w:tcPr>
          <w:p w:rsidR="00713E80" w:rsidRPr="00713E80" w:rsidDel="00940978" w:rsidRDefault="00713E80" w:rsidP="00713E80">
            <w:pPr>
              <w:widowControl/>
              <w:autoSpaceDE/>
              <w:autoSpaceDN/>
              <w:adjustRightInd/>
              <w:rPr>
                <w:del w:id="644" w:author="CMS-USER" w:date="2014-06-30T17:12:00Z"/>
                <w:rFonts w:ascii="Calibri" w:eastAsia="Calibri" w:hAnsi="Calibri" w:cs="Arial"/>
                <w:szCs w:val="20"/>
                <w:lang w:val="en-GB" w:eastAsia="en-GB"/>
              </w:rPr>
            </w:pPr>
            <w:del w:id="645" w:author="CMS-USER" w:date="2014-06-30T17:12:00Z">
              <w:r w:rsidRPr="00713E80" w:rsidDel="00940978">
                <w:rPr>
                  <w:rFonts w:ascii="Calibri" w:eastAsia="Calibri" w:hAnsi="Calibri" w:cs="Arial"/>
                  <w:szCs w:val="20"/>
                  <w:lang w:val="en-GB" w:eastAsia="en-GB"/>
                </w:rPr>
                <w:delText>XX</w:delText>
              </w:r>
            </w:del>
          </w:p>
        </w:tc>
        <w:tc>
          <w:tcPr>
            <w:tcW w:w="1868" w:type="dxa"/>
            <w:gridSpan w:val="2"/>
            <w:vAlign w:val="center"/>
          </w:tcPr>
          <w:p w:rsidR="00713E80" w:rsidRPr="00713E80" w:rsidDel="00940978" w:rsidRDefault="00713E80" w:rsidP="00713E80">
            <w:pPr>
              <w:widowControl/>
              <w:autoSpaceDE/>
              <w:autoSpaceDN/>
              <w:adjustRightInd/>
              <w:rPr>
                <w:del w:id="646" w:author="CMS-USER" w:date="2014-06-30T17:12:00Z"/>
                <w:rFonts w:ascii="Calibri" w:eastAsia="Calibri" w:hAnsi="Calibri" w:cs="Arial"/>
                <w:szCs w:val="20"/>
                <w:lang w:val="en-GB" w:eastAsia="en-GB"/>
              </w:rPr>
            </w:pPr>
            <w:del w:id="647" w:author="CMS-USER" w:date="2014-06-30T17:12:00Z">
              <w:r w:rsidRPr="00713E80" w:rsidDel="00940978">
                <w:rPr>
                  <w:rFonts w:ascii="Calibri" w:eastAsia="Calibri" w:hAnsi="Calibri" w:cs="Arial"/>
                  <w:i/>
                  <w:szCs w:val="20"/>
                  <w:lang w:val="en-GB" w:eastAsia="en-GB"/>
                </w:rPr>
                <w:delText>Inter alia</w:delText>
              </w:r>
              <w:r w:rsidRPr="00713E80" w:rsidDel="00940978">
                <w:rPr>
                  <w:rFonts w:ascii="Calibri" w:eastAsia="Calibri" w:hAnsi="Calibri" w:cs="Arial"/>
                  <w:szCs w:val="20"/>
                  <w:lang w:val="en-GB" w:eastAsia="en-GB"/>
                </w:rPr>
                <w:delText xml:space="preserve"> BLI, ICF, WI/ IUCN SSC Specialist Groups</w:delText>
              </w:r>
            </w:del>
          </w:p>
        </w:tc>
        <w:tc>
          <w:tcPr>
            <w:tcW w:w="1276" w:type="dxa"/>
            <w:gridSpan w:val="3"/>
            <w:vAlign w:val="center"/>
          </w:tcPr>
          <w:p w:rsidR="00713E80" w:rsidRPr="00713E80" w:rsidDel="00940978" w:rsidRDefault="00713E80" w:rsidP="00713E80">
            <w:pPr>
              <w:widowControl/>
              <w:autoSpaceDE/>
              <w:autoSpaceDN/>
              <w:adjustRightInd/>
              <w:rPr>
                <w:del w:id="648" w:author="CMS-USER" w:date="2014-06-30T17:12:00Z"/>
                <w:rFonts w:ascii="Calibri" w:eastAsia="Calibri" w:hAnsi="Calibri" w:cs="Arial"/>
                <w:szCs w:val="20"/>
                <w:lang w:val="en-GB" w:eastAsia="en-GB"/>
              </w:rPr>
            </w:pPr>
            <w:del w:id="649" w:author="CMS-USER" w:date="2014-06-30T17:12:00Z">
              <w:r w:rsidRPr="00713E80" w:rsidDel="00940978">
                <w:rPr>
                  <w:rFonts w:ascii="Calibri" w:eastAsia="Calibri" w:hAnsi="Calibri" w:cs="Arial"/>
                  <w:szCs w:val="20"/>
                  <w:lang w:val="en-GB" w:eastAsia="en-GB"/>
                </w:rPr>
                <w:delText>XX</w:delText>
              </w:r>
            </w:del>
          </w:p>
        </w:tc>
        <w:tc>
          <w:tcPr>
            <w:tcW w:w="936" w:type="dxa"/>
            <w:gridSpan w:val="3"/>
            <w:vAlign w:val="center"/>
          </w:tcPr>
          <w:p w:rsidR="00713E80" w:rsidRPr="00713E80" w:rsidDel="00940978" w:rsidRDefault="00713E80" w:rsidP="00713E80">
            <w:pPr>
              <w:widowControl/>
              <w:autoSpaceDE/>
              <w:autoSpaceDN/>
              <w:adjustRightInd/>
              <w:rPr>
                <w:del w:id="650" w:author="CMS-USER" w:date="2014-06-30T17:12:00Z"/>
                <w:rFonts w:ascii="Calibri" w:eastAsia="Calibri" w:hAnsi="Calibri" w:cs="Arial"/>
                <w:szCs w:val="20"/>
                <w:lang w:val="en-GB" w:eastAsia="en-GB"/>
              </w:rPr>
            </w:pPr>
          </w:p>
        </w:tc>
        <w:tc>
          <w:tcPr>
            <w:tcW w:w="1149" w:type="dxa"/>
            <w:vAlign w:val="center"/>
          </w:tcPr>
          <w:p w:rsidR="00713E80" w:rsidRPr="00713E80" w:rsidDel="00940978" w:rsidRDefault="00713E80" w:rsidP="00713E80">
            <w:pPr>
              <w:widowControl/>
              <w:autoSpaceDE/>
              <w:autoSpaceDN/>
              <w:adjustRightInd/>
              <w:rPr>
                <w:del w:id="651" w:author="CMS-USER" w:date="2014-06-30T17:12:00Z"/>
                <w:rFonts w:ascii="Calibri" w:eastAsia="Calibri" w:hAnsi="Calibri" w:cs="Arial"/>
                <w:szCs w:val="20"/>
                <w:lang w:val="en-GB" w:eastAsia="en-GB"/>
              </w:rPr>
            </w:pPr>
            <w:del w:id="652" w:author="CMS-USER" w:date="2014-06-30T17:12:00Z">
              <w:r w:rsidRPr="00713E80" w:rsidDel="00940978">
                <w:rPr>
                  <w:rFonts w:ascii="Calibri" w:eastAsia="Calibri" w:hAnsi="Calibri" w:cs="Arial"/>
                  <w:szCs w:val="20"/>
                  <w:lang w:val="en-GB" w:eastAsia="en-GB"/>
                </w:rPr>
                <w:delText>AEWA, MOUs,</w:delText>
              </w:r>
            </w:del>
          </w:p>
          <w:p w:rsidR="00713E80" w:rsidRPr="00713E80" w:rsidDel="00940978" w:rsidRDefault="00713E80" w:rsidP="00713E80">
            <w:pPr>
              <w:widowControl/>
              <w:autoSpaceDE/>
              <w:autoSpaceDN/>
              <w:adjustRightInd/>
              <w:rPr>
                <w:del w:id="653" w:author="CMS-USER" w:date="2014-06-30T17:12:00Z"/>
                <w:rFonts w:ascii="Calibri" w:eastAsia="Calibri" w:hAnsi="Calibri" w:cs="Arial"/>
                <w:szCs w:val="20"/>
                <w:lang w:val="en-GB" w:eastAsia="en-GB"/>
              </w:rPr>
            </w:pPr>
            <w:del w:id="654" w:author="CMS-USER" w:date="2014-06-30T17:12:00Z">
              <w:r w:rsidRPr="00713E80" w:rsidDel="00940978">
                <w:rPr>
                  <w:rFonts w:ascii="Calibri" w:eastAsia="Calibri" w:hAnsi="Calibri" w:cs="Arial"/>
                  <w:szCs w:val="20"/>
                  <w:lang w:val="en-GB" w:eastAsia="en-GB"/>
                </w:rPr>
                <w:delText>SSAPs</w:delText>
              </w:r>
            </w:del>
          </w:p>
        </w:tc>
      </w:tr>
      <w:tr w:rsidR="00713E80" w:rsidRPr="00713E80" w:rsidTr="009B7465">
        <w:trPr>
          <w:gridAfter w:val="6"/>
          <w:wAfter w:w="110" w:type="dxa"/>
          <w:trHeight w:val="439"/>
        </w:trPr>
        <w:tc>
          <w:tcPr>
            <w:tcW w:w="56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28</w:t>
            </w:r>
          </w:p>
        </w:tc>
        <w:tc>
          <w:tcPr>
            <w:tcW w:w="3662" w:type="dxa"/>
            <w:gridSpan w:val="2"/>
            <w:vAlign w:val="center"/>
          </w:tcPr>
          <w:p w:rsidR="00713E80" w:rsidRPr="00713E80" w:rsidRDefault="00E536D9" w:rsidP="00701259">
            <w:pPr>
              <w:widowControl/>
              <w:autoSpaceDE/>
              <w:autoSpaceDN/>
              <w:adjustRightInd/>
              <w:rPr>
                <w:rFonts w:ascii="Calibri" w:eastAsia="Calibri" w:hAnsi="Calibri" w:cs="Arial"/>
                <w:szCs w:val="20"/>
                <w:lang w:val="en-GB" w:eastAsia="en-GB"/>
              </w:rPr>
            </w:pPr>
            <w:ins w:id="655" w:author="CMS-USER" w:date="2014-06-30T17:17:00Z">
              <w:r>
                <w:rPr>
                  <w:rFonts w:ascii="Calibri" w:eastAsia="Calibri" w:hAnsi="Calibri" w:cs="Arial"/>
                  <w:szCs w:val="20"/>
                  <w:lang w:val="en-GB" w:eastAsia="en-GB"/>
                </w:rPr>
                <w:t>Effective im</w:t>
              </w:r>
            </w:ins>
            <w:ins w:id="656" w:author="CMS-USER" w:date="2014-06-30T20:51:00Z">
              <w:r>
                <w:rPr>
                  <w:rFonts w:ascii="Calibri" w:eastAsia="Calibri" w:hAnsi="Calibri" w:cs="Arial"/>
                  <w:szCs w:val="20"/>
                  <w:lang w:val="en-GB" w:eastAsia="en-GB"/>
                </w:rPr>
                <w:t>p</w:t>
              </w:r>
            </w:ins>
            <w:ins w:id="657" w:author="CMS-USER" w:date="2014-06-30T17:17:00Z">
              <w:r w:rsidR="000F65BC">
                <w:rPr>
                  <w:rFonts w:ascii="Calibri" w:eastAsia="Calibri" w:hAnsi="Calibri" w:cs="Arial"/>
                  <w:szCs w:val="20"/>
                  <w:lang w:val="en-GB" w:eastAsia="en-GB"/>
                </w:rPr>
                <w:t>lementation of CMS instruments</w:t>
              </w:r>
            </w:ins>
            <w:ins w:id="658" w:author="Mundkur, Taej" w:date="2014-07-01T19:09:00Z">
              <w:r w:rsidR="009258CD">
                <w:rPr>
                  <w:rFonts w:ascii="Calibri" w:eastAsia="Calibri" w:hAnsi="Calibri" w:cs="Arial"/>
                  <w:szCs w:val="20"/>
                  <w:lang w:val="en-GB" w:eastAsia="en-GB"/>
                </w:rPr>
                <w:t>:</w:t>
              </w:r>
            </w:ins>
            <w:ins w:id="659" w:author="CMS-USER" w:date="2014-06-30T17:17:00Z">
              <w:r w:rsidR="000F65BC">
                <w:rPr>
                  <w:rFonts w:ascii="Calibri" w:eastAsia="Calibri" w:hAnsi="Calibri" w:cs="Arial"/>
                  <w:szCs w:val="20"/>
                  <w:lang w:val="en-GB" w:eastAsia="en-GB"/>
                </w:rPr>
                <w:t xml:space="preserve"> Raptors MOU and </w:t>
              </w:r>
              <w:del w:id="660" w:author="Mundkur, Taej" w:date="2014-07-01T18:41:00Z">
                <w:r w:rsidR="000F65BC" w:rsidDel="00701259">
                  <w:rPr>
                    <w:rFonts w:ascii="Calibri" w:eastAsia="Calibri" w:hAnsi="Calibri" w:cs="Arial"/>
                    <w:szCs w:val="20"/>
                    <w:lang w:val="en-GB" w:eastAsia="en-GB"/>
                  </w:rPr>
                  <w:delText xml:space="preserve">Landbird Action plan </w:delText>
                </w:r>
              </w:del>
            </w:ins>
            <w:ins w:id="661" w:author="Mundkur, Taej" w:date="2014-07-01T18:41:00Z">
              <w:r w:rsidR="00701259">
                <w:rPr>
                  <w:rFonts w:ascii="Calibri" w:eastAsia="Calibri" w:hAnsi="Calibri" w:cs="Arial"/>
                  <w:szCs w:val="20"/>
                  <w:lang w:val="en-GB" w:eastAsia="en-GB"/>
                </w:rPr>
                <w:t>AEMLAP</w:t>
              </w:r>
            </w:ins>
            <w:del w:id="662" w:author="CMS-USER" w:date="2014-06-30T17:20:00Z">
              <w:r w:rsidR="00713E80" w:rsidRPr="00713E80" w:rsidDel="000F65BC">
                <w:rPr>
                  <w:rFonts w:ascii="Calibri" w:eastAsia="Calibri" w:hAnsi="Calibri" w:cs="Arial"/>
                  <w:szCs w:val="20"/>
                  <w:lang w:val="en-GB" w:eastAsia="en-GB"/>
                </w:rPr>
                <w:delText xml:space="preserve">Organization of a regional-level </w:delText>
              </w:r>
              <w:r w:rsidR="00713E80" w:rsidRPr="00713E80" w:rsidDel="000F65BC">
                <w:rPr>
                  <w:rFonts w:ascii="Calibri" w:eastAsia="Calibri" w:hAnsi="Calibri" w:cs="Arial"/>
                  <w:b/>
                  <w:szCs w:val="20"/>
                  <w:lang w:val="en-GB" w:eastAsia="en-GB"/>
                </w:rPr>
                <w:delText>workshop to support/ promote implementation of Landbird Action Plan for African-Eurasian region</w:delText>
              </w:r>
            </w:del>
          </w:p>
        </w:tc>
        <w:tc>
          <w:tcPr>
            <w:tcW w:w="3080" w:type="dxa"/>
            <w:gridSpan w:val="2"/>
            <w:vAlign w:val="center"/>
          </w:tcPr>
          <w:p w:rsidR="000F65BC" w:rsidRPr="000F65BC" w:rsidRDefault="009258CD" w:rsidP="00605E4B">
            <w:pPr>
              <w:widowControl/>
              <w:numPr>
                <w:ilvl w:val="0"/>
                <w:numId w:val="9"/>
              </w:numPr>
              <w:autoSpaceDE/>
              <w:autoSpaceDN/>
              <w:adjustRightInd/>
              <w:spacing w:after="200" w:line="276" w:lineRule="auto"/>
              <w:ind w:left="38" w:hanging="142"/>
              <w:contextualSpacing/>
              <w:rPr>
                <w:ins w:id="663" w:author="CMS-USER" w:date="2014-06-30T17:18:00Z"/>
                <w:rFonts w:ascii="Calibri" w:eastAsia="Calibri" w:hAnsi="Calibri" w:cs="Arial"/>
                <w:szCs w:val="20"/>
                <w:lang w:val="en-GB" w:eastAsia="en-GB"/>
              </w:rPr>
            </w:pPr>
            <w:ins w:id="664" w:author="Mundkur, Taej" w:date="2014-07-01T19:10:00Z">
              <w:r>
                <w:rPr>
                  <w:rFonts w:ascii="Calibri" w:eastAsia="Calibri" w:hAnsi="Calibri" w:cs="Arial"/>
                  <w:szCs w:val="20"/>
                  <w:lang w:val="en-GB" w:eastAsia="en-GB"/>
                </w:rPr>
                <w:t xml:space="preserve">Action Plan of </w:t>
              </w:r>
            </w:ins>
            <w:ins w:id="665" w:author="CMS-USER" w:date="2014-06-30T17:18:00Z">
              <w:del w:id="666" w:author="Mundkur, Taej" w:date="2014-07-01T19:11:00Z">
                <w:r w:rsidR="000F65BC" w:rsidDel="009258CD">
                  <w:rPr>
                    <w:rFonts w:ascii="Calibri" w:eastAsia="Calibri" w:hAnsi="Calibri" w:cs="Arial"/>
                    <w:szCs w:val="20"/>
                    <w:lang w:val="en-GB" w:eastAsia="en-GB"/>
                  </w:rPr>
                  <w:delText xml:space="preserve">Implementation of </w:delText>
                </w:r>
              </w:del>
              <w:r w:rsidR="000F65BC">
                <w:rPr>
                  <w:rFonts w:ascii="Calibri" w:eastAsia="Calibri" w:hAnsi="Calibri" w:cs="Arial"/>
                  <w:szCs w:val="20"/>
                  <w:lang w:val="en-GB" w:eastAsia="en-GB"/>
                </w:rPr>
                <w:t xml:space="preserve">Raptors MOU </w:t>
              </w:r>
            </w:ins>
            <w:ins w:id="667" w:author="Mundkur, Taej" w:date="2014-07-01T19:11:00Z">
              <w:r>
                <w:rPr>
                  <w:rFonts w:ascii="Calibri" w:eastAsia="Calibri" w:hAnsi="Calibri" w:cs="Arial"/>
                  <w:szCs w:val="20"/>
                  <w:lang w:val="en-GB" w:eastAsia="en-GB"/>
                </w:rPr>
                <w:t>implemented</w:t>
              </w:r>
            </w:ins>
            <w:ins w:id="668" w:author="CMS-USER" w:date="2014-06-30T17:18:00Z">
              <w:del w:id="669" w:author="Mundkur, Taej" w:date="2014-07-01T19:10:00Z">
                <w:r w:rsidR="000F65BC" w:rsidDel="009258CD">
                  <w:rPr>
                    <w:rFonts w:ascii="Calibri" w:eastAsia="Calibri" w:hAnsi="Calibri" w:cs="Arial"/>
                    <w:szCs w:val="20"/>
                    <w:lang w:val="en-GB" w:eastAsia="en-GB"/>
                  </w:rPr>
                  <w:delText xml:space="preserve">and </w:delText>
                </w:r>
              </w:del>
              <w:del w:id="670" w:author="Mundkur, Taej" w:date="2014-07-01T18:41:00Z">
                <w:r w:rsidR="000F65BC" w:rsidDel="00701259">
                  <w:rPr>
                    <w:rFonts w:ascii="Calibri" w:eastAsia="Calibri" w:hAnsi="Calibri" w:cs="Arial"/>
                    <w:szCs w:val="20"/>
                    <w:lang w:val="en-GB" w:eastAsia="en-GB"/>
                  </w:rPr>
                  <w:delText>Landbirds Action plan</w:delText>
                </w:r>
              </w:del>
            </w:ins>
          </w:p>
          <w:p w:rsidR="00713E80" w:rsidRPr="000F65BC" w:rsidRDefault="00713E80" w:rsidP="00605E4B">
            <w:pPr>
              <w:widowControl/>
              <w:numPr>
                <w:ilvl w:val="0"/>
                <w:numId w:val="9"/>
              </w:numPr>
              <w:autoSpaceDE/>
              <w:autoSpaceDN/>
              <w:adjustRightInd/>
              <w:spacing w:after="200" w:line="276" w:lineRule="auto"/>
              <w:ind w:left="38" w:hanging="142"/>
              <w:contextualSpacing/>
              <w:rPr>
                <w:ins w:id="671" w:author="CMS-USER" w:date="2014-06-30T17:20:00Z"/>
                <w:rFonts w:ascii="Calibri" w:eastAsia="Calibri" w:hAnsi="Calibri" w:cs="Arial"/>
                <w:szCs w:val="20"/>
                <w:lang w:val="en-GB" w:eastAsia="en-GB"/>
              </w:rPr>
            </w:pPr>
            <w:del w:id="672" w:author="Mundkur, Taej" w:date="2014-07-01T19:11:00Z">
              <w:r w:rsidRPr="00713E80" w:rsidDel="009258CD">
                <w:rPr>
                  <w:rFonts w:ascii="Calibri" w:eastAsia="Calibri" w:hAnsi="Calibri" w:cs="Arial"/>
                  <w:bCs/>
                  <w:szCs w:val="20"/>
                  <w:lang w:val="en-GB" w:eastAsia="en-GB"/>
                </w:rPr>
                <w:delText xml:space="preserve">Implementation of the </w:delText>
              </w:r>
            </w:del>
            <w:ins w:id="673" w:author="Mundkur, Taej" w:date="2014-07-01T18:41:00Z">
              <w:r w:rsidR="00701259">
                <w:rPr>
                  <w:rFonts w:ascii="Calibri" w:eastAsia="Calibri" w:hAnsi="Calibri" w:cs="Arial"/>
                  <w:bCs/>
                  <w:szCs w:val="20"/>
                  <w:lang w:val="en-GB" w:eastAsia="en-GB"/>
                </w:rPr>
                <w:t>AEMLAP</w:t>
              </w:r>
            </w:ins>
            <w:del w:id="674" w:author="Mundkur, Taej" w:date="2014-07-01T18:41:00Z">
              <w:r w:rsidRPr="00713E80" w:rsidDel="00701259">
                <w:rPr>
                  <w:rFonts w:ascii="Calibri" w:eastAsia="Calibri" w:hAnsi="Calibri" w:cs="Arial"/>
                  <w:bCs/>
                  <w:szCs w:val="20"/>
                  <w:lang w:val="en-GB" w:eastAsia="en-GB"/>
                </w:rPr>
                <w:delText>Landbird AP</w:delText>
              </w:r>
            </w:del>
            <w:r w:rsidRPr="00713E80">
              <w:rPr>
                <w:rFonts w:ascii="Calibri" w:eastAsia="Calibri" w:hAnsi="Calibri" w:cs="Arial"/>
                <w:bCs/>
                <w:szCs w:val="20"/>
                <w:lang w:val="en-GB" w:eastAsia="en-GB"/>
              </w:rPr>
              <w:t xml:space="preserve"> </w:t>
            </w:r>
            <w:ins w:id="675" w:author="Mundkur, Taej" w:date="2014-07-01T19:11:00Z">
              <w:r w:rsidR="009258CD">
                <w:rPr>
                  <w:rFonts w:ascii="Calibri" w:eastAsia="Calibri" w:hAnsi="Calibri" w:cs="Arial"/>
                  <w:bCs/>
                  <w:szCs w:val="20"/>
                  <w:lang w:val="en-GB" w:eastAsia="en-GB"/>
                </w:rPr>
                <w:t xml:space="preserve">implemented </w:t>
              </w:r>
            </w:ins>
            <w:del w:id="676" w:author="Mundkur, Taej" w:date="2014-07-01T19:11:00Z">
              <w:r w:rsidRPr="00713E80" w:rsidDel="009258CD">
                <w:rPr>
                  <w:rFonts w:ascii="Calibri" w:eastAsia="Calibri" w:hAnsi="Calibri" w:cs="Arial"/>
                  <w:bCs/>
                  <w:szCs w:val="20"/>
                  <w:lang w:val="en-GB" w:eastAsia="en-GB"/>
                </w:rPr>
                <w:delText xml:space="preserve">achieved </w:delText>
              </w:r>
            </w:del>
            <w:r w:rsidRPr="00713E80">
              <w:rPr>
                <w:rFonts w:ascii="Calibri" w:eastAsia="Calibri" w:hAnsi="Calibri" w:cs="Arial"/>
                <w:bCs/>
                <w:szCs w:val="20"/>
                <w:lang w:val="en-GB" w:eastAsia="en-GB"/>
              </w:rPr>
              <w:t>through strengthened national and local involvement</w:t>
            </w:r>
          </w:p>
          <w:p w:rsidR="000F65BC" w:rsidRPr="009258CD" w:rsidRDefault="000F65BC" w:rsidP="0059589F">
            <w:pPr>
              <w:widowControl/>
              <w:numPr>
                <w:ilvl w:val="0"/>
                <w:numId w:val="9"/>
              </w:numPr>
              <w:autoSpaceDE/>
              <w:autoSpaceDN/>
              <w:adjustRightInd/>
              <w:spacing w:after="200" w:line="276" w:lineRule="auto"/>
              <w:ind w:left="38" w:hanging="142"/>
              <w:contextualSpacing/>
              <w:rPr>
                <w:rFonts w:ascii="Calibri" w:eastAsia="Calibri" w:hAnsi="Calibri" w:cs="Arial"/>
                <w:sz w:val="24"/>
                <w:szCs w:val="20"/>
                <w:lang w:val="en-GB" w:eastAsia="en-GB"/>
              </w:rPr>
            </w:pPr>
            <w:ins w:id="677" w:author="CMS-USER" w:date="2014-06-30T17:20:00Z">
              <w:r w:rsidRPr="009258CD">
                <w:rPr>
                  <w:rFonts w:ascii="Calibri" w:eastAsia="Calibri" w:hAnsi="Calibri" w:cs="Arial"/>
                  <w:szCs w:val="20"/>
                  <w:lang w:val="en-GB" w:eastAsia="en-GB"/>
                </w:rPr>
                <w:t xml:space="preserve">Organization of a regional-level </w:t>
              </w:r>
              <w:r w:rsidRPr="0059589F">
                <w:rPr>
                  <w:rFonts w:ascii="Calibri" w:eastAsia="Calibri" w:hAnsi="Calibri" w:cs="Arial"/>
                  <w:szCs w:val="20"/>
                  <w:lang w:val="en-GB" w:eastAsia="en-GB"/>
                </w:rPr>
                <w:t xml:space="preserve">workshop to support/ promote </w:t>
              </w:r>
            </w:ins>
            <w:ins w:id="678" w:author="Mundkur, Taej" w:date="2014-07-01T19:12:00Z">
              <w:r w:rsidR="009258CD">
                <w:rPr>
                  <w:rFonts w:ascii="Calibri" w:eastAsia="Calibri" w:hAnsi="Calibri" w:cs="Arial"/>
                  <w:szCs w:val="20"/>
                  <w:lang w:val="en-GB" w:eastAsia="en-GB"/>
                </w:rPr>
                <w:t xml:space="preserve">AEMLAP </w:t>
              </w:r>
            </w:ins>
            <w:ins w:id="679" w:author="CMS-USER" w:date="2014-06-30T17:20:00Z">
              <w:r w:rsidRPr="0059589F">
                <w:rPr>
                  <w:rFonts w:ascii="Calibri" w:eastAsia="Calibri" w:hAnsi="Calibri" w:cs="Arial"/>
                  <w:szCs w:val="20"/>
                  <w:lang w:val="en-GB" w:eastAsia="en-GB"/>
                </w:rPr>
                <w:t xml:space="preserve">implementation </w:t>
              </w:r>
              <w:del w:id="680" w:author="Mundkur, Taej" w:date="2014-07-01T19:12:00Z">
                <w:r w:rsidRPr="0059589F" w:rsidDel="009258CD">
                  <w:rPr>
                    <w:rFonts w:ascii="Calibri" w:eastAsia="Calibri" w:hAnsi="Calibri" w:cs="Arial"/>
                    <w:szCs w:val="20"/>
                    <w:lang w:val="en-GB" w:eastAsia="en-GB"/>
                  </w:rPr>
                  <w:delText>of Landbird Action Plan for African-Eurasian region</w:delText>
                </w:r>
              </w:del>
            </w:ins>
          </w:p>
        </w:tc>
        <w:tc>
          <w:tcPr>
            <w:tcW w:w="864" w:type="dxa"/>
            <w:gridSpan w:val="2"/>
            <w:vAlign w:val="center"/>
          </w:tcPr>
          <w:p w:rsidR="009258CD" w:rsidRDefault="00713E80" w:rsidP="00713E80">
            <w:pPr>
              <w:widowControl/>
              <w:autoSpaceDE/>
              <w:autoSpaceDN/>
              <w:adjustRightInd/>
              <w:rPr>
                <w:ins w:id="681" w:author="Mundkur, Taej" w:date="2014-07-01T19:11:00Z"/>
                <w:rFonts w:ascii="Calibri" w:eastAsia="Calibri" w:hAnsi="Calibri" w:cs="Arial"/>
                <w:szCs w:val="20"/>
                <w:lang w:val="en-GB" w:eastAsia="en-GB"/>
              </w:rPr>
            </w:pPr>
            <w:del w:id="682" w:author="CMS-USER" w:date="2014-06-30T17:13:00Z">
              <w:r w:rsidRPr="00713E80" w:rsidDel="00940978">
                <w:rPr>
                  <w:rFonts w:ascii="Calibri" w:eastAsia="Calibri" w:hAnsi="Calibri" w:cs="Arial"/>
                  <w:szCs w:val="20"/>
                  <w:lang w:val="en-GB" w:eastAsia="en-GB"/>
                </w:rPr>
                <w:delText>2015?</w:delText>
              </w:r>
            </w:del>
          </w:p>
          <w:p w:rsidR="00713E80" w:rsidRPr="00713E80" w:rsidRDefault="00940978" w:rsidP="00713E80">
            <w:pPr>
              <w:widowControl/>
              <w:autoSpaceDE/>
              <w:autoSpaceDN/>
              <w:adjustRightInd/>
              <w:rPr>
                <w:rFonts w:ascii="Calibri" w:eastAsia="Calibri" w:hAnsi="Calibri" w:cs="Arial"/>
                <w:szCs w:val="20"/>
                <w:lang w:val="en-GB" w:eastAsia="en-GB"/>
              </w:rPr>
            </w:pPr>
            <w:ins w:id="683" w:author="CMS-USER" w:date="2014-06-30T17:13:00Z">
              <w:r>
                <w:rPr>
                  <w:rFonts w:ascii="Calibri" w:eastAsia="Calibri" w:hAnsi="Calibri" w:cs="Arial"/>
                  <w:szCs w:val="20"/>
                  <w:lang w:val="en-GB" w:eastAsia="en-GB"/>
                </w:rPr>
                <w:t>S</w:t>
              </w:r>
            </w:ins>
          </w:p>
        </w:tc>
        <w:tc>
          <w:tcPr>
            <w:tcW w:w="533" w:type="dxa"/>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szCs w:val="20"/>
                <w:lang w:val="en-GB" w:eastAsia="en-GB"/>
              </w:rPr>
              <w:t> XX</w:t>
            </w:r>
          </w:p>
        </w:tc>
        <w:tc>
          <w:tcPr>
            <w:tcW w:w="62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w:t>
            </w:r>
          </w:p>
        </w:tc>
        <w:tc>
          <w:tcPr>
            <w:tcW w:w="689"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w:t>
            </w:r>
          </w:p>
        </w:tc>
        <w:tc>
          <w:tcPr>
            <w:tcW w:w="1868"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i/>
                <w:szCs w:val="20"/>
                <w:lang w:val="en-GB" w:eastAsia="en-GB"/>
              </w:rPr>
              <w:t>Inter alia</w:t>
            </w:r>
            <w:r w:rsidRPr="00713E80">
              <w:rPr>
                <w:rFonts w:ascii="Calibri" w:eastAsia="Calibri" w:hAnsi="Calibri" w:cs="Arial"/>
                <w:szCs w:val="20"/>
                <w:lang w:val="en-GB" w:eastAsia="en-GB"/>
              </w:rPr>
              <w:t xml:space="preserve"> BLI </w:t>
            </w:r>
          </w:p>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w:t>
            </w:r>
          </w:p>
        </w:tc>
        <w:tc>
          <w:tcPr>
            <w:tcW w:w="1276"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w:t>
            </w:r>
          </w:p>
        </w:tc>
        <w:tc>
          <w:tcPr>
            <w:tcW w:w="936"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w:t>
            </w:r>
          </w:p>
        </w:tc>
        <w:tc>
          <w:tcPr>
            <w:tcW w:w="1149" w:type="dxa"/>
            <w:vAlign w:val="center"/>
          </w:tcPr>
          <w:p w:rsidR="00713E80" w:rsidRDefault="00713E80" w:rsidP="00713E80">
            <w:pPr>
              <w:widowControl/>
              <w:autoSpaceDE/>
              <w:autoSpaceDN/>
              <w:adjustRightInd/>
              <w:rPr>
                <w:ins w:id="684" w:author="Mundkur, Taej" w:date="2014-07-01T19:11:00Z"/>
                <w:rFonts w:ascii="Calibri" w:eastAsia="Calibri" w:hAnsi="Calibri" w:cs="Arial"/>
                <w:szCs w:val="20"/>
                <w:lang w:val="en-GB" w:eastAsia="en-GB"/>
              </w:rPr>
            </w:pPr>
            <w:r w:rsidRPr="00713E80">
              <w:rPr>
                <w:rFonts w:ascii="Calibri" w:eastAsia="Calibri" w:hAnsi="Calibri" w:cs="Arial"/>
                <w:szCs w:val="20"/>
                <w:lang w:val="en-GB" w:eastAsia="en-GB"/>
              </w:rPr>
              <w:t>AEMLAP</w:t>
            </w:r>
          </w:p>
          <w:p w:rsidR="009258CD" w:rsidRPr="00713E80" w:rsidRDefault="009258CD" w:rsidP="00713E80">
            <w:pPr>
              <w:widowControl/>
              <w:autoSpaceDE/>
              <w:autoSpaceDN/>
              <w:adjustRightInd/>
              <w:rPr>
                <w:rFonts w:ascii="Calibri" w:eastAsia="Calibri" w:hAnsi="Calibri" w:cs="Arial"/>
                <w:szCs w:val="20"/>
                <w:lang w:val="en-GB" w:eastAsia="en-GB"/>
              </w:rPr>
            </w:pPr>
            <w:ins w:id="685" w:author="Mundkur, Taej" w:date="2014-07-01T19:11:00Z">
              <w:r>
                <w:rPr>
                  <w:rFonts w:ascii="Calibri" w:eastAsia="Calibri" w:hAnsi="Calibri" w:cs="Arial"/>
                  <w:szCs w:val="20"/>
                  <w:lang w:val="en-GB" w:eastAsia="en-GB"/>
                </w:rPr>
                <w:t>Raptors MOU</w:t>
              </w:r>
            </w:ins>
          </w:p>
        </w:tc>
      </w:tr>
      <w:tr w:rsidR="00713E80" w:rsidRPr="00713E80" w:rsidTr="009B7465">
        <w:trPr>
          <w:gridAfter w:val="5"/>
          <w:wAfter w:w="98" w:type="dxa"/>
          <w:trHeight w:val="419"/>
        </w:trPr>
        <w:tc>
          <w:tcPr>
            <w:tcW w:w="56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4689" w:type="dxa"/>
            <w:gridSpan w:val="21"/>
            <w:vAlign w:val="center"/>
          </w:tcPr>
          <w:p w:rsidR="00713E80" w:rsidRPr="00713E80" w:rsidRDefault="00713E80" w:rsidP="00713E80">
            <w:pPr>
              <w:keepNext/>
              <w:keepLines/>
              <w:widowControl/>
              <w:autoSpaceDE/>
              <w:autoSpaceDN/>
              <w:adjustRightInd/>
              <w:spacing w:before="200" w:line="276" w:lineRule="auto"/>
              <w:outlineLvl w:val="2"/>
              <w:rPr>
                <w:rFonts w:ascii="Cambria" w:hAnsi="Cambria"/>
                <w:b/>
                <w:bCs/>
                <w:color w:val="4F81BD"/>
                <w:sz w:val="22"/>
                <w:szCs w:val="22"/>
                <w:lang w:val="en-GB" w:eastAsia="en-GB"/>
              </w:rPr>
            </w:pPr>
            <w:bookmarkStart w:id="686" w:name="_Toc392025058"/>
            <w:r w:rsidRPr="00713E80">
              <w:rPr>
                <w:rFonts w:ascii="Cambria" w:hAnsi="Cambria"/>
                <w:b/>
                <w:bCs/>
                <w:color w:val="4F81BD"/>
                <w:sz w:val="22"/>
                <w:szCs w:val="22"/>
                <w:lang w:val="en-GB" w:eastAsia="en-GB"/>
              </w:rPr>
              <w:t>East Asian - Australasian Flyway region:</w:t>
            </w:r>
            <w:bookmarkEnd w:id="686"/>
          </w:p>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szCs w:val="20"/>
                <w:lang w:val="en-GB" w:eastAsia="en-GB"/>
              </w:rPr>
              <w:t>Objectives</w:t>
            </w:r>
          </w:p>
          <w:p w:rsidR="00713E80" w:rsidRPr="00713E80" w:rsidRDefault="00713E80" w:rsidP="00605E4B">
            <w:pPr>
              <w:widowControl/>
              <w:numPr>
                <w:ilvl w:val="0"/>
                <w:numId w:val="14"/>
              </w:numPr>
              <w:autoSpaceDE/>
              <w:autoSpaceDN/>
              <w:adjustRightInd/>
              <w:spacing w:after="200" w:line="276" w:lineRule="auto"/>
              <w:contextualSpacing/>
              <w:rPr>
                <w:rFonts w:ascii="Calibri" w:eastAsia="Calibri" w:hAnsi="Calibri" w:cs="Arial"/>
                <w:szCs w:val="20"/>
                <w:lang w:val="en-GB" w:eastAsia="en-GB"/>
              </w:rPr>
            </w:pPr>
            <w:r w:rsidRPr="00713E80">
              <w:rPr>
                <w:rFonts w:ascii="Calibri" w:eastAsia="Calibri" w:hAnsi="Calibri" w:cs="Arial"/>
                <w:szCs w:val="20"/>
                <w:lang w:val="en-GB" w:eastAsia="en-GB"/>
              </w:rPr>
              <w:t>Review options for development of an overarching framework agreement for migratory birds in the EAAF</w:t>
            </w:r>
          </w:p>
          <w:p w:rsidR="00713E80" w:rsidRPr="00713E80" w:rsidRDefault="00713E80" w:rsidP="00605E4B">
            <w:pPr>
              <w:widowControl/>
              <w:numPr>
                <w:ilvl w:val="0"/>
                <w:numId w:val="14"/>
              </w:numPr>
              <w:autoSpaceDE/>
              <w:autoSpaceDN/>
              <w:adjustRightInd/>
              <w:spacing w:after="200" w:line="276" w:lineRule="auto"/>
              <w:contextualSpacing/>
              <w:rPr>
                <w:rFonts w:ascii="Calibri" w:eastAsia="Calibri" w:hAnsi="Calibri" w:cs="Arial"/>
                <w:szCs w:val="20"/>
                <w:lang w:val="en-GB" w:eastAsia="en-GB"/>
              </w:rPr>
            </w:pPr>
            <w:r w:rsidRPr="00713E80">
              <w:rPr>
                <w:rFonts w:ascii="Calibri" w:eastAsia="Calibri" w:hAnsi="Calibri" w:cs="Arial"/>
                <w:szCs w:val="20"/>
                <w:lang w:val="en-GB" w:eastAsia="en-GB"/>
              </w:rPr>
              <w:t xml:space="preserve">Develop action plans for migratory birds </w:t>
            </w:r>
            <w:del w:id="687" w:author="CMS-USER" w:date="2014-06-30T17:21:00Z">
              <w:r w:rsidRPr="00713E80" w:rsidDel="00BA42E6">
                <w:rPr>
                  <w:rFonts w:ascii="Calibri" w:eastAsia="Calibri" w:hAnsi="Calibri" w:cs="Arial"/>
                  <w:szCs w:val="20"/>
                  <w:lang w:val="en-GB" w:eastAsia="en-GB"/>
                </w:rPr>
                <w:delText>to address</w:delText>
              </w:r>
            </w:del>
            <w:ins w:id="688" w:author="CMS-USER" w:date="2014-06-30T17:21:00Z">
              <w:r w:rsidR="00BA42E6">
                <w:rPr>
                  <w:rFonts w:ascii="Calibri" w:eastAsia="Calibri" w:hAnsi="Calibri" w:cs="Arial"/>
                  <w:szCs w:val="20"/>
                  <w:lang w:val="en-GB" w:eastAsia="en-GB"/>
                </w:rPr>
                <w:t>focusing on</w:t>
              </w:r>
            </w:ins>
            <w:r w:rsidRPr="00713E80">
              <w:rPr>
                <w:rFonts w:ascii="Calibri" w:eastAsia="Calibri" w:hAnsi="Calibri" w:cs="Arial"/>
                <w:szCs w:val="20"/>
                <w:lang w:val="en-GB" w:eastAsia="en-GB"/>
              </w:rPr>
              <w:t xml:space="preserve"> priority habitats under threat (including coasts and forests)</w:t>
            </w:r>
          </w:p>
          <w:p w:rsidR="00713E80" w:rsidRPr="00713E80" w:rsidRDefault="00713E80" w:rsidP="00605E4B">
            <w:pPr>
              <w:widowControl/>
              <w:numPr>
                <w:ilvl w:val="0"/>
                <w:numId w:val="14"/>
              </w:numPr>
              <w:autoSpaceDE/>
              <w:autoSpaceDN/>
              <w:adjustRightInd/>
              <w:spacing w:after="200" w:line="276" w:lineRule="auto"/>
              <w:contextualSpacing/>
              <w:rPr>
                <w:rFonts w:ascii="Calibri" w:eastAsia="Calibri" w:hAnsi="Calibri" w:cs="Arial"/>
                <w:szCs w:val="20"/>
                <w:lang w:val="en-GB" w:eastAsia="en-GB"/>
              </w:rPr>
            </w:pPr>
            <w:r w:rsidRPr="00713E80">
              <w:rPr>
                <w:rFonts w:ascii="Calibri" w:eastAsia="Calibri" w:hAnsi="Calibri" w:cs="Arial"/>
                <w:szCs w:val="20"/>
                <w:lang w:val="en-GB" w:eastAsia="en-GB"/>
              </w:rPr>
              <w:t>Strengthen implementation of existing initiatives and SSAPs for migratory bird conservation</w:t>
            </w:r>
          </w:p>
          <w:p w:rsidR="00713E80" w:rsidRPr="00713E80" w:rsidRDefault="00713E80" w:rsidP="00713E80">
            <w:pPr>
              <w:widowControl/>
              <w:autoSpaceDE/>
              <w:autoSpaceDN/>
              <w:adjustRightInd/>
              <w:ind w:left="360"/>
              <w:contextualSpacing/>
              <w:rPr>
                <w:rFonts w:ascii="Calibri" w:eastAsia="Calibri" w:hAnsi="Calibri" w:cs="Arial"/>
                <w:szCs w:val="20"/>
                <w:lang w:val="en-GB" w:eastAsia="en-GB"/>
              </w:rPr>
            </w:pPr>
          </w:p>
          <w:p w:rsidR="00713E80" w:rsidRPr="00713E80" w:rsidRDefault="00713E80" w:rsidP="00713E80">
            <w:pPr>
              <w:widowControl/>
              <w:autoSpaceDE/>
              <w:autoSpaceDN/>
              <w:adjustRightInd/>
              <w:ind w:left="360"/>
              <w:contextualSpacing/>
              <w:rPr>
                <w:rFonts w:ascii="Calibri" w:eastAsia="Calibri" w:hAnsi="Calibri" w:cs="Arial"/>
                <w:szCs w:val="20"/>
                <w:lang w:val="en-GB" w:eastAsia="en-GB"/>
              </w:rPr>
            </w:pPr>
            <w:r w:rsidRPr="00713E80">
              <w:rPr>
                <w:rFonts w:ascii="Calibri" w:eastAsia="Calibri" w:hAnsi="Calibri" w:cs="Arial"/>
                <w:color w:val="000000"/>
                <w:szCs w:val="20"/>
                <w:lang w:val="en-GB" w:eastAsia="en-GB"/>
              </w:rPr>
              <w:t>(Cross references to Res 10.10 operatives 16.4.1- 16.4.3)</w:t>
            </w:r>
          </w:p>
        </w:tc>
      </w:tr>
      <w:tr w:rsidR="00713E80" w:rsidRPr="00713E80" w:rsidTr="009B7465">
        <w:trPr>
          <w:gridAfter w:val="6"/>
          <w:wAfter w:w="110" w:type="dxa"/>
          <w:trHeight w:val="419"/>
        </w:trPr>
        <w:tc>
          <w:tcPr>
            <w:tcW w:w="56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29</w:t>
            </w:r>
          </w:p>
        </w:tc>
        <w:tc>
          <w:tcPr>
            <w:tcW w:w="3522" w:type="dxa"/>
            <w:vAlign w:val="center"/>
          </w:tcPr>
          <w:p w:rsidR="00713E80" w:rsidRPr="00713E80" w:rsidRDefault="00713E80" w:rsidP="00984DDC">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rPr>
              <w:t xml:space="preserve">Explore possibilities to further develop conservation </w:t>
            </w:r>
            <w:r w:rsidRPr="00713E80">
              <w:rPr>
                <w:rFonts w:ascii="Calibri" w:eastAsia="Calibri" w:hAnsi="Calibri" w:cs="Arial"/>
                <w:b/>
                <w:szCs w:val="20"/>
                <w:lang w:val="en-GB"/>
              </w:rPr>
              <w:t xml:space="preserve">frameworks in </w:t>
            </w:r>
            <w:del w:id="689" w:author="CMS-USER" w:date="2014-06-30T17:24:00Z">
              <w:r w:rsidRPr="00713E80" w:rsidDel="00320538">
                <w:rPr>
                  <w:rFonts w:ascii="Calibri" w:eastAsia="Calibri" w:hAnsi="Calibri" w:cs="Arial"/>
                  <w:b/>
                  <w:szCs w:val="20"/>
                  <w:lang w:val="en-GB"/>
                </w:rPr>
                <w:delText xml:space="preserve">parallel to </w:delText>
              </w:r>
            </w:del>
            <w:r w:rsidRPr="00713E80">
              <w:rPr>
                <w:rFonts w:ascii="Calibri" w:eastAsia="Calibri" w:hAnsi="Calibri" w:cs="Arial"/>
                <w:b/>
                <w:szCs w:val="20"/>
                <w:lang w:val="en-GB"/>
              </w:rPr>
              <w:t>the EAAF</w:t>
            </w:r>
            <w:del w:id="690" w:author="Mundkur, Taej" w:date="2014-07-01T19:25:00Z">
              <w:r w:rsidRPr="00713E80" w:rsidDel="00E51D2E">
                <w:rPr>
                  <w:rFonts w:ascii="Calibri" w:eastAsia="Calibri" w:hAnsi="Calibri" w:cs="Arial"/>
                  <w:b/>
                  <w:szCs w:val="20"/>
                  <w:lang w:val="en-GB"/>
                </w:rPr>
                <w:delText>P</w:delText>
              </w:r>
            </w:del>
            <w:r w:rsidRPr="00713E80">
              <w:rPr>
                <w:rFonts w:ascii="Calibri" w:eastAsia="Calibri" w:hAnsi="Calibri" w:cs="Arial"/>
                <w:szCs w:val="20"/>
                <w:lang w:val="en-GB"/>
              </w:rPr>
              <w:t xml:space="preserve"> for </w:t>
            </w:r>
            <w:ins w:id="691" w:author="CMS-USER" w:date="2014-06-30T17:24:00Z">
              <w:r w:rsidR="00320538">
                <w:rPr>
                  <w:rFonts w:ascii="Calibri" w:eastAsia="Calibri" w:hAnsi="Calibri" w:cs="Arial"/>
                  <w:szCs w:val="20"/>
                  <w:lang w:val="en-GB"/>
                </w:rPr>
                <w:t>all migratory birds.</w:t>
              </w:r>
            </w:ins>
            <w:del w:id="692" w:author="CMS-USER" w:date="2014-06-30T17:24:00Z">
              <w:r w:rsidRPr="00713E80" w:rsidDel="00320538">
                <w:rPr>
                  <w:rFonts w:ascii="Calibri" w:eastAsia="Calibri" w:hAnsi="Calibri" w:cs="Arial"/>
                  <w:szCs w:val="20"/>
                  <w:lang w:val="en-GB"/>
                </w:rPr>
                <w:delText>other species/ species g</w:delText>
              </w:r>
            </w:del>
            <w:del w:id="693" w:author="CMS-USER" w:date="2014-06-30T20:54:00Z">
              <w:r w:rsidRPr="00713E80" w:rsidDel="00984DDC">
                <w:rPr>
                  <w:rFonts w:ascii="Calibri" w:eastAsia="Calibri" w:hAnsi="Calibri" w:cs="Arial"/>
                  <w:szCs w:val="20"/>
                  <w:lang w:val="en-GB"/>
                </w:rPr>
                <w:delText xml:space="preserve">roups in the EAAF region, particularly all landbirds including raptors.  </w:delText>
              </w:r>
            </w:del>
            <w:del w:id="694" w:author="CMS-USER" w:date="2014-06-30T17:25:00Z">
              <w:r w:rsidRPr="00713E80" w:rsidDel="00C623D8">
                <w:rPr>
                  <w:rFonts w:ascii="Calibri" w:eastAsia="Calibri" w:hAnsi="Calibri" w:cs="Arial"/>
                  <w:szCs w:val="20"/>
                  <w:lang w:val="en-GB"/>
                </w:rPr>
                <w:delText>This could be done through a workshop to agree on conservation priorities for all migratory birds in the EAAF region</w:delText>
              </w:r>
            </w:del>
            <w:del w:id="695" w:author="CMS-USER" w:date="2014-06-30T17:26:00Z">
              <w:r w:rsidRPr="00713E80" w:rsidDel="00530ECA">
                <w:rPr>
                  <w:rFonts w:ascii="Calibri" w:eastAsia="Calibri" w:hAnsi="Calibri" w:cs="Arial"/>
                  <w:szCs w:val="20"/>
                  <w:lang w:val="en-GB"/>
                </w:rPr>
                <w:delText>, (other than waterbirds), and determine the most effective frameworks for ensuring their conservation. Consideration should be given to whether appropriate conservation frameworks could sit under CMS for the EAAF region.</w:delText>
              </w:r>
            </w:del>
          </w:p>
        </w:tc>
        <w:tc>
          <w:tcPr>
            <w:tcW w:w="3106" w:type="dxa"/>
            <w:gridSpan w:val="2"/>
            <w:vAlign w:val="center"/>
          </w:tcPr>
          <w:p w:rsidR="00713E80" w:rsidRPr="00C92472"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b/>
                <w:bCs/>
                <w:szCs w:val="20"/>
                <w:lang w:val="en-GB" w:eastAsia="en-GB"/>
              </w:rPr>
            </w:pPr>
            <w:r w:rsidRPr="00C92472">
              <w:rPr>
                <w:rFonts w:ascii="Calibri" w:eastAsia="Calibri" w:hAnsi="Calibri" w:cs="Arial"/>
                <w:bCs/>
                <w:szCs w:val="20"/>
                <w:lang w:val="en-GB" w:eastAsia="en-GB"/>
              </w:rPr>
              <w:t>Plans for selected priority species/species groups developed and implemented</w:t>
            </w:r>
          </w:p>
          <w:p w:rsidR="00713E80" w:rsidRPr="0059589F" w:rsidRDefault="00713E80" w:rsidP="00605E4B">
            <w:pPr>
              <w:widowControl/>
              <w:numPr>
                <w:ilvl w:val="0"/>
                <w:numId w:val="9"/>
              </w:numPr>
              <w:shd w:val="clear" w:color="000000" w:fill="92CDDC"/>
              <w:autoSpaceDE/>
              <w:autoSpaceDN/>
              <w:adjustRightInd/>
              <w:spacing w:before="100" w:beforeAutospacing="1" w:after="200" w:afterAutospacing="1" w:line="276" w:lineRule="auto"/>
              <w:ind w:left="38" w:hanging="142"/>
              <w:contextualSpacing/>
              <w:textAlignment w:val="center"/>
              <w:rPr>
                <w:ins w:id="696" w:author="CMS-USER" w:date="2014-06-30T17:25:00Z"/>
                <w:rFonts w:ascii="Calibri" w:eastAsia="Calibri" w:hAnsi="Calibri" w:cs="Arial"/>
                <w:b/>
                <w:bCs/>
                <w:color w:val="4F81BD"/>
                <w:szCs w:val="20"/>
                <w:lang w:val="en-GB" w:eastAsia="en-GB"/>
              </w:rPr>
            </w:pPr>
            <w:r w:rsidRPr="00C92472">
              <w:rPr>
                <w:rFonts w:ascii="Calibri" w:eastAsia="Calibri" w:hAnsi="Calibri" w:cs="Arial"/>
                <w:bCs/>
                <w:szCs w:val="20"/>
                <w:lang w:val="en-GB" w:eastAsia="en-GB"/>
              </w:rPr>
              <w:t>Conservation framework for migratory birds (</w:t>
            </w:r>
            <w:proofErr w:type="spellStart"/>
            <w:r w:rsidRPr="00C92472">
              <w:rPr>
                <w:rFonts w:ascii="Calibri" w:eastAsia="Calibri" w:hAnsi="Calibri" w:cs="Arial"/>
                <w:bCs/>
                <w:szCs w:val="20"/>
                <w:lang w:val="en-GB" w:eastAsia="en-GB"/>
              </w:rPr>
              <w:t>landbirds</w:t>
            </w:r>
            <w:proofErr w:type="spellEnd"/>
            <w:r w:rsidRPr="00C92472">
              <w:rPr>
                <w:rFonts w:ascii="Calibri" w:eastAsia="Calibri" w:hAnsi="Calibri" w:cs="Arial"/>
                <w:bCs/>
                <w:szCs w:val="20"/>
                <w:lang w:val="en-GB" w:eastAsia="en-GB"/>
              </w:rPr>
              <w:t xml:space="preserve"> and raptors) identified.</w:t>
            </w:r>
          </w:p>
          <w:p w:rsidR="00C623D8" w:rsidRPr="0059589F" w:rsidRDefault="00A8515F" w:rsidP="00605E4B">
            <w:pPr>
              <w:widowControl/>
              <w:numPr>
                <w:ilvl w:val="0"/>
                <w:numId w:val="9"/>
              </w:numPr>
              <w:shd w:val="clear" w:color="000000" w:fill="92CDDC"/>
              <w:autoSpaceDE/>
              <w:autoSpaceDN/>
              <w:adjustRightInd/>
              <w:spacing w:before="100" w:beforeAutospacing="1" w:after="200" w:afterAutospacing="1" w:line="276" w:lineRule="auto"/>
              <w:ind w:left="38" w:hanging="142"/>
              <w:contextualSpacing/>
              <w:textAlignment w:val="center"/>
              <w:rPr>
                <w:ins w:id="697" w:author="CMS-USER" w:date="2014-06-30T17:42:00Z"/>
                <w:rFonts w:ascii="Calibri" w:eastAsia="Calibri" w:hAnsi="Calibri" w:cs="Arial"/>
                <w:b/>
                <w:bCs/>
                <w:color w:val="4F81BD"/>
                <w:szCs w:val="20"/>
                <w:lang w:val="en-GB" w:eastAsia="en-GB"/>
              </w:rPr>
            </w:pPr>
            <w:ins w:id="698" w:author="CMS-USER" w:date="2014-06-30T20:55:00Z">
              <w:r>
                <w:rPr>
                  <w:rFonts w:ascii="Calibri" w:eastAsia="Calibri" w:hAnsi="Calibri" w:cs="Arial"/>
                  <w:szCs w:val="20"/>
                  <w:lang w:val="en-GB"/>
                </w:rPr>
                <w:t>Organ</w:t>
              </w:r>
              <w:r w:rsidR="00984DDC">
                <w:rPr>
                  <w:rFonts w:ascii="Calibri" w:eastAsia="Calibri" w:hAnsi="Calibri" w:cs="Arial"/>
                  <w:szCs w:val="20"/>
                  <w:lang w:val="en-GB"/>
                </w:rPr>
                <w:t>ize</w:t>
              </w:r>
            </w:ins>
            <w:ins w:id="699" w:author="CMS-USER" w:date="2014-06-30T17:25:00Z">
              <w:r w:rsidR="00C623D8" w:rsidRPr="00713E80">
                <w:rPr>
                  <w:rFonts w:ascii="Calibri" w:eastAsia="Calibri" w:hAnsi="Calibri" w:cs="Arial"/>
                  <w:szCs w:val="20"/>
                  <w:lang w:val="en-GB"/>
                </w:rPr>
                <w:t xml:space="preserve"> a workshop to agree on conservation priorities for all migratory birds in the EAAF region</w:t>
              </w:r>
            </w:ins>
            <w:ins w:id="700" w:author="CMS-USER" w:date="2014-06-30T17:26:00Z">
              <w:r w:rsidR="00530ECA">
                <w:rPr>
                  <w:rFonts w:ascii="Calibri" w:eastAsia="Calibri" w:hAnsi="Calibri" w:cs="Arial"/>
                  <w:szCs w:val="20"/>
                  <w:lang w:val="en-GB"/>
                </w:rPr>
                <w:t>.</w:t>
              </w:r>
            </w:ins>
          </w:p>
          <w:p w:rsidR="00551C18" w:rsidRPr="00713E80" w:rsidRDefault="00551C18" w:rsidP="00E51D2E">
            <w:pPr>
              <w:widowControl/>
              <w:numPr>
                <w:ilvl w:val="0"/>
                <w:numId w:val="9"/>
              </w:numPr>
              <w:autoSpaceDE/>
              <w:autoSpaceDN/>
              <w:adjustRightInd/>
              <w:spacing w:after="200" w:line="276" w:lineRule="auto"/>
              <w:ind w:left="38" w:hanging="142"/>
              <w:contextualSpacing/>
              <w:rPr>
                <w:rFonts w:ascii="Calibri" w:eastAsia="Calibri" w:hAnsi="Calibri" w:cs="Arial"/>
                <w:b/>
                <w:bCs/>
                <w:color w:val="4F81BD"/>
                <w:szCs w:val="20"/>
                <w:lang w:val="en-GB" w:eastAsia="en-GB"/>
              </w:rPr>
            </w:pPr>
            <w:ins w:id="701" w:author="CMS-USER" w:date="2014-06-30T17:42:00Z">
              <w:r w:rsidRPr="00713E80">
                <w:rPr>
                  <w:rFonts w:ascii="Calibri" w:eastAsia="Calibri" w:hAnsi="Calibri" w:cs="Arial"/>
                  <w:szCs w:val="20"/>
                  <w:lang w:val="en-GB"/>
                </w:rPr>
                <w:t xml:space="preserve">Support through sharing experience from other flyways, </w:t>
              </w:r>
              <w:del w:id="702" w:author="Mundkur, Taej" w:date="2014-07-01T19:26:00Z">
                <w:r w:rsidRPr="00713E80" w:rsidDel="00E51D2E">
                  <w:rPr>
                    <w:rFonts w:ascii="Calibri" w:eastAsia="Calibri" w:hAnsi="Calibri" w:cs="Arial"/>
                    <w:szCs w:val="20"/>
                    <w:lang w:val="en-GB"/>
                  </w:rPr>
                  <w:delText xml:space="preserve">the initiative to develop international cooperation on </w:delText>
                </w:r>
                <w:r w:rsidDel="00E51D2E">
                  <w:rPr>
                    <w:rFonts w:ascii="Calibri" w:eastAsia="Calibri" w:hAnsi="Calibri" w:cs="Arial"/>
                    <w:szCs w:val="20"/>
                    <w:lang w:val="en-GB"/>
                  </w:rPr>
                  <w:delText>monitoring of</w:delText>
                </w:r>
                <w:r w:rsidRPr="00713E80" w:rsidDel="00E51D2E">
                  <w:rPr>
                    <w:rFonts w:ascii="Calibri" w:eastAsia="Calibri" w:hAnsi="Calibri" w:cs="Arial"/>
                    <w:szCs w:val="20"/>
                    <w:lang w:val="en-GB"/>
                  </w:rPr>
                  <w:delText xml:space="preserve"> </w:delText>
                </w:r>
                <w:r w:rsidRPr="00713E80" w:rsidDel="00E51D2E">
                  <w:rPr>
                    <w:rFonts w:ascii="Calibri" w:eastAsia="Calibri" w:hAnsi="Calibri" w:cs="Arial"/>
                    <w:b/>
                    <w:szCs w:val="20"/>
                    <w:lang w:val="en-GB"/>
                  </w:rPr>
                  <w:delText>land birds</w:delText>
                </w:r>
                <w:r w:rsidRPr="00713E80" w:rsidDel="00E51D2E">
                  <w:rPr>
                    <w:rFonts w:ascii="Calibri" w:eastAsia="Calibri" w:hAnsi="Calibri" w:cs="Arial"/>
                    <w:szCs w:val="20"/>
                    <w:lang w:val="en-GB"/>
                  </w:rPr>
                  <w:delText>, including raptors, and yellow breasted bunting in Asia</w:delText>
                </w:r>
              </w:del>
            </w:ins>
            <w:ins w:id="703" w:author="Mundkur, Taej" w:date="2014-07-01T19:26:00Z">
              <w:r w:rsidR="00E51D2E">
                <w:rPr>
                  <w:rFonts w:ascii="Calibri" w:eastAsia="Calibri" w:hAnsi="Calibri" w:cs="Arial"/>
                  <w:szCs w:val="20"/>
                  <w:lang w:val="en-GB"/>
                </w:rPr>
                <w:t xml:space="preserve">the initiative to develop a </w:t>
              </w:r>
              <w:proofErr w:type="spellStart"/>
              <w:r w:rsidR="00E51D2E">
                <w:rPr>
                  <w:rFonts w:ascii="Calibri" w:eastAsia="Calibri" w:hAnsi="Calibri" w:cs="Arial"/>
                  <w:szCs w:val="20"/>
                  <w:lang w:val="en-GB"/>
                </w:rPr>
                <w:t>landbird</w:t>
              </w:r>
              <w:proofErr w:type="spellEnd"/>
              <w:r w:rsidR="00E51D2E">
                <w:rPr>
                  <w:rFonts w:ascii="Calibri" w:eastAsia="Calibri" w:hAnsi="Calibri" w:cs="Arial"/>
                  <w:szCs w:val="20"/>
                  <w:lang w:val="en-GB"/>
                </w:rPr>
                <w:t xml:space="preserve"> monitoring programme for Asia</w:t>
              </w:r>
            </w:ins>
            <w:ins w:id="704" w:author="CMS-USER" w:date="2014-06-30T17:42:00Z">
              <w:r w:rsidRPr="00713E80">
                <w:rPr>
                  <w:rFonts w:ascii="Calibri" w:eastAsia="Calibri" w:hAnsi="Calibri" w:cs="Arial"/>
                  <w:szCs w:val="20"/>
                  <w:lang w:val="en-GB"/>
                </w:rPr>
                <w:t>.</w:t>
              </w:r>
            </w:ins>
          </w:p>
        </w:tc>
        <w:tc>
          <w:tcPr>
            <w:tcW w:w="978"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del w:id="705" w:author="CMS-USER" w:date="2014-06-30T17:27:00Z">
              <w:r w:rsidRPr="00713E80" w:rsidDel="00530ECA">
                <w:rPr>
                  <w:rFonts w:ascii="Calibri" w:eastAsia="Calibri" w:hAnsi="Calibri" w:cs="Arial"/>
                  <w:szCs w:val="20"/>
                  <w:lang w:val="en-GB" w:eastAsia="en-GB"/>
                </w:rPr>
                <w:delText>2015</w:delText>
              </w:r>
            </w:del>
            <w:ins w:id="706" w:author="CMS-USER" w:date="2014-06-30T17:27:00Z">
              <w:r w:rsidR="00530ECA">
                <w:rPr>
                  <w:rFonts w:ascii="Calibri" w:eastAsia="Calibri" w:hAnsi="Calibri" w:cs="Arial"/>
                  <w:szCs w:val="20"/>
                  <w:lang w:val="en-GB" w:eastAsia="en-GB"/>
                </w:rPr>
                <w:t>S</w:t>
              </w:r>
            </w:ins>
          </w:p>
        </w:tc>
        <w:tc>
          <w:tcPr>
            <w:tcW w:w="533"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XX</w:t>
            </w:r>
          </w:p>
        </w:tc>
        <w:tc>
          <w:tcPr>
            <w:tcW w:w="62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w:t>
            </w:r>
          </w:p>
        </w:tc>
        <w:tc>
          <w:tcPr>
            <w:tcW w:w="689"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868"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i/>
                <w:szCs w:val="20"/>
                <w:lang w:val="en-GB" w:eastAsia="en-GB"/>
              </w:rPr>
              <w:t>Inter alia</w:t>
            </w:r>
            <w:r w:rsidRPr="00713E80">
              <w:rPr>
                <w:rFonts w:ascii="Calibri" w:eastAsia="Calibri" w:hAnsi="Calibri" w:cs="Arial"/>
                <w:szCs w:val="20"/>
                <w:lang w:val="en-GB" w:eastAsia="en-GB"/>
              </w:rPr>
              <w:t xml:space="preserve"> BLI</w:t>
            </w:r>
          </w:p>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EAAFP Secretariat, bilateral migratory bird agreements</w:t>
            </w:r>
          </w:p>
        </w:tc>
        <w:tc>
          <w:tcPr>
            <w:tcW w:w="1276"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936"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149"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roofErr w:type="spellStart"/>
            <w:r w:rsidRPr="00713E80">
              <w:rPr>
                <w:rFonts w:ascii="Calibri" w:eastAsia="Calibri" w:hAnsi="Calibri" w:cs="Arial"/>
                <w:szCs w:val="20"/>
                <w:lang w:val="en-GB" w:eastAsia="en-GB"/>
              </w:rPr>
              <w:t>Landbird</w:t>
            </w:r>
            <w:proofErr w:type="spellEnd"/>
            <w:r w:rsidRPr="00713E80">
              <w:rPr>
                <w:rFonts w:ascii="Calibri" w:eastAsia="Calibri" w:hAnsi="Calibri" w:cs="Arial"/>
                <w:szCs w:val="20"/>
                <w:lang w:val="en-GB" w:eastAsia="en-GB"/>
              </w:rPr>
              <w:t xml:space="preserve"> Action Plan, Raptors MOU</w:t>
            </w:r>
          </w:p>
        </w:tc>
      </w:tr>
      <w:tr w:rsidR="00713E80" w:rsidRPr="00713E80" w:rsidTr="009B7465">
        <w:trPr>
          <w:gridAfter w:val="6"/>
          <w:wAfter w:w="110" w:type="dxa"/>
          <w:trHeight w:val="245"/>
        </w:trPr>
        <w:tc>
          <w:tcPr>
            <w:tcW w:w="56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30</w:t>
            </w:r>
          </w:p>
        </w:tc>
        <w:tc>
          <w:tcPr>
            <w:tcW w:w="3522" w:type="dxa"/>
            <w:vAlign w:val="center"/>
          </w:tcPr>
          <w:p w:rsidR="00713E80" w:rsidRPr="00713E80" w:rsidRDefault="00713E80" w:rsidP="00713E80">
            <w:pPr>
              <w:widowControl/>
              <w:rPr>
                <w:rFonts w:ascii="Arial" w:hAnsi="Arial" w:cs="Arial"/>
                <w:color w:val="000000"/>
                <w:sz w:val="24"/>
                <w:lang w:val="en-GB" w:eastAsia="en-GB"/>
              </w:rPr>
            </w:pPr>
            <w:r w:rsidRPr="00713E80">
              <w:rPr>
                <w:rFonts w:ascii="Calibri" w:hAnsi="Calibri" w:cs="Arial"/>
                <w:szCs w:val="20"/>
                <w:lang w:val="en-GB" w:eastAsia="en-GB"/>
              </w:rPr>
              <w:t xml:space="preserve">Support the implementation of IUCN World Conservation Congress 2012 Resolution 28 on the Conservation of the East Asian-Australasian Flyway and its threatened waterbirds, with particular reference to the </w:t>
            </w:r>
            <w:r w:rsidRPr="00713E80">
              <w:rPr>
                <w:rFonts w:ascii="Calibri" w:hAnsi="Calibri" w:cs="Arial"/>
                <w:b/>
                <w:szCs w:val="20"/>
                <w:lang w:val="en-GB" w:eastAsia="en-GB"/>
              </w:rPr>
              <w:t>Yellow Sea</w:t>
            </w:r>
            <w:r w:rsidRPr="00713E80">
              <w:rPr>
                <w:rFonts w:ascii="Calibri" w:hAnsi="Calibri" w:cs="Arial"/>
                <w:b/>
                <w:bCs/>
                <w:szCs w:val="20"/>
                <w:lang w:val="en-GB" w:eastAsia="en-GB"/>
              </w:rPr>
              <w:t xml:space="preserve"> </w:t>
            </w:r>
          </w:p>
        </w:tc>
        <w:tc>
          <w:tcPr>
            <w:tcW w:w="3106" w:type="dxa"/>
            <w:gridSpan w:val="2"/>
            <w:vAlign w:val="center"/>
          </w:tcPr>
          <w:p w:rsidR="00713E80" w:rsidRPr="00713E80" w:rsidRDefault="00713E80" w:rsidP="009F4E46">
            <w:pPr>
              <w:widowControl/>
              <w:numPr>
                <w:ilvl w:val="0"/>
                <w:numId w:val="9"/>
              </w:numPr>
              <w:autoSpaceDE/>
              <w:autoSpaceDN/>
              <w:adjustRightInd/>
              <w:spacing w:after="200" w:line="276" w:lineRule="auto"/>
              <w:ind w:left="38" w:hanging="142"/>
              <w:contextualSpacing/>
              <w:rPr>
                <w:rFonts w:ascii="Calibri" w:eastAsia="Calibri" w:hAnsi="Calibri" w:cs="Arial"/>
                <w:bCs/>
                <w:szCs w:val="20"/>
                <w:lang w:val="en-GB" w:eastAsia="en-GB"/>
              </w:rPr>
            </w:pPr>
            <w:del w:id="707" w:author="CMS-USER" w:date="2014-06-30T17:31:00Z">
              <w:r w:rsidRPr="00713E80" w:rsidDel="00547DB8">
                <w:rPr>
                  <w:rFonts w:ascii="Calibri" w:eastAsia="Calibri" w:hAnsi="Calibri" w:cs="Arial"/>
                  <w:bCs/>
                  <w:szCs w:val="20"/>
                  <w:lang w:val="en-GB" w:eastAsia="en-GB"/>
                </w:rPr>
                <w:delText xml:space="preserve">National meetings on Yellow Sea conservation held in China and South Korea in 2015 and resulting </w:delText>
              </w:r>
            </w:del>
            <w:ins w:id="708" w:author="CMS-USER" w:date="2014-06-30T17:31:00Z">
              <w:r w:rsidR="00547DB8">
                <w:rPr>
                  <w:rFonts w:ascii="Calibri" w:eastAsia="Calibri" w:hAnsi="Calibri" w:cs="Arial"/>
                  <w:bCs/>
                  <w:szCs w:val="20"/>
                  <w:lang w:val="en-GB" w:eastAsia="en-GB"/>
                </w:rPr>
                <w:t>P</w:t>
              </w:r>
            </w:ins>
            <w:del w:id="709" w:author="CMS-USER" w:date="2014-06-30T17:31:00Z">
              <w:r w:rsidRPr="00713E80" w:rsidDel="00547DB8">
                <w:rPr>
                  <w:rFonts w:ascii="Calibri" w:eastAsia="Calibri" w:hAnsi="Calibri" w:cs="Arial"/>
                  <w:bCs/>
                  <w:szCs w:val="20"/>
                  <w:lang w:val="en-GB" w:eastAsia="en-GB"/>
                </w:rPr>
                <w:delText>p</w:delText>
              </w:r>
            </w:del>
            <w:r w:rsidRPr="00713E80">
              <w:rPr>
                <w:rFonts w:ascii="Calibri" w:eastAsia="Calibri" w:hAnsi="Calibri" w:cs="Arial"/>
                <w:bCs/>
                <w:szCs w:val="20"/>
                <w:lang w:val="en-GB" w:eastAsia="en-GB"/>
              </w:rPr>
              <w:t>olicy recommendations delivered to highest level of government by 201</w:t>
            </w:r>
            <w:ins w:id="710" w:author="Mundkur, Taej" w:date="2014-07-01T19:14:00Z">
              <w:r w:rsidR="009F4E46">
                <w:rPr>
                  <w:rFonts w:ascii="Calibri" w:eastAsia="Calibri" w:hAnsi="Calibri" w:cs="Arial"/>
                  <w:bCs/>
                  <w:szCs w:val="20"/>
                  <w:lang w:val="en-GB" w:eastAsia="en-GB"/>
                </w:rPr>
                <w:t xml:space="preserve">5 following </w:t>
              </w:r>
            </w:ins>
            <w:ins w:id="711" w:author="Mundkur, Taej" w:date="2014-07-01T19:15:00Z">
              <w:r w:rsidR="009F4E46">
                <w:rPr>
                  <w:rFonts w:ascii="Calibri" w:eastAsia="Calibri" w:hAnsi="Calibri" w:cs="Arial"/>
                  <w:bCs/>
                  <w:szCs w:val="20"/>
                  <w:lang w:val="en-GB" w:eastAsia="en-GB"/>
                </w:rPr>
                <w:t xml:space="preserve">organisation of </w:t>
              </w:r>
            </w:ins>
            <w:ins w:id="712" w:author="CMS-USER" w:date="2014-06-30T20:53:00Z">
              <w:r w:rsidR="00E536D9">
                <w:rPr>
                  <w:rFonts w:ascii="Calibri" w:eastAsia="Calibri" w:hAnsi="Calibri" w:cs="Arial"/>
                  <w:bCs/>
                  <w:szCs w:val="20"/>
                  <w:lang w:val="en-GB" w:eastAsia="en-GB"/>
                </w:rPr>
                <w:t>N</w:t>
              </w:r>
            </w:ins>
            <w:ins w:id="713" w:author="CMS-USER" w:date="2014-06-30T17:31:00Z">
              <w:r w:rsidR="00547DB8" w:rsidRPr="00713E80">
                <w:rPr>
                  <w:rFonts w:ascii="Calibri" w:eastAsia="Calibri" w:hAnsi="Calibri" w:cs="Arial"/>
                  <w:bCs/>
                  <w:szCs w:val="20"/>
                  <w:lang w:val="en-GB" w:eastAsia="en-GB"/>
                </w:rPr>
                <w:t>ational meetings on Yellow Sea conservation held in China and South Korea in 201</w:t>
              </w:r>
            </w:ins>
            <w:ins w:id="714" w:author="Mundkur, Taej" w:date="2014-07-01T19:15:00Z">
              <w:r w:rsidR="009F4E46">
                <w:rPr>
                  <w:rFonts w:ascii="Calibri" w:eastAsia="Calibri" w:hAnsi="Calibri" w:cs="Arial"/>
                  <w:bCs/>
                  <w:szCs w:val="20"/>
                  <w:lang w:val="en-GB" w:eastAsia="en-GB"/>
                </w:rPr>
                <w:t>4</w:t>
              </w:r>
            </w:ins>
            <w:ins w:id="715" w:author="CMS-USER" w:date="2014-06-30T17:31:00Z">
              <w:del w:id="716" w:author="Mundkur, Taej" w:date="2014-07-01T19:15:00Z">
                <w:r w:rsidR="00547DB8" w:rsidRPr="00713E80" w:rsidDel="009F4E46">
                  <w:rPr>
                    <w:rFonts w:ascii="Calibri" w:eastAsia="Calibri" w:hAnsi="Calibri" w:cs="Arial"/>
                    <w:bCs/>
                    <w:szCs w:val="20"/>
                    <w:lang w:val="en-GB" w:eastAsia="en-GB"/>
                  </w:rPr>
                  <w:delText>5 and resulting</w:delText>
                </w:r>
              </w:del>
            </w:ins>
            <w:ins w:id="717" w:author="CMS-USER" w:date="2014-06-30T17:32:00Z">
              <w:del w:id="718" w:author="Mundkur, Taej" w:date="2014-07-01T19:15:00Z">
                <w:r w:rsidR="00547DB8" w:rsidRPr="00713E80" w:rsidDel="009F4E46">
                  <w:rPr>
                    <w:rFonts w:ascii="Calibri" w:eastAsia="Calibri" w:hAnsi="Calibri" w:cs="Arial"/>
                    <w:bCs/>
                    <w:szCs w:val="20"/>
                    <w:lang w:val="en-GB" w:eastAsia="en-GB"/>
                  </w:rPr>
                  <w:delText xml:space="preserve"> </w:delText>
                </w:r>
              </w:del>
            </w:ins>
            <w:del w:id="719" w:author="Mundkur, Taej" w:date="2014-07-01T19:15:00Z">
              <w:r w:rsidRPr="00713E80" w:rsidDel="009F4E46">
                <w:rPr>
                  <w:rFonts w:ascii="Calibri" w:eastAsia="Calibri" w:hAnsi="Calibri" w:cs="Arial"/>
                  <w:bCs/>
                  <w:szCs w:val="20"/>
                  <w:lang w:val="en-GB" w:eastAsia="en-GB"/>
                </w:rPr>
                <w:delText>.</w:delText>
              </w:r>
            </w:del>
          </w:p>
          <w:p w:rsidR="00713E80" w:rsidRPr="00713E80" w:rsidRDefault="00602211" w:rsidP="00605E4B">
            <w:pPr>
              <w:widowControl/>
              <w:numPr>
                <w:ilvl w:val="0"/>
                <w:numId w:val="9"/>
              </w:numPr>
              <w:autoSpaceDE/>
              <w:autoSpaceDN/>
              <w:adjustRightInd/>
              <w:spacing w:after="200" w:line="276" w:lineRule="auto"/>
              <w:ind w:left="38" w:hanging="142"/>
              <w:contextualSpacing/>
              <w:rPr>
                <w:rFonts w:ascii="Calibri" w:eastAsia="Calibri" w:hAnsi="Calibri" w:cs="Arial"/>
                <w:bCs/>
                <w:szCs w:val="20"/>
                <w:lang w:val="en-GB" w:eastAsia="en-GB"/>
              </w:rPr>
            </w:pPr>
            <w:ins w:id="720" w:author="Mundkur, Taej" w:date="2014-07-01T19:37:00Z">
              <w:r>
                <w:rPr>
                  <w:rFonts w:ascii="Calibri" w:eastAsia="Calibri" w:hAnsi="Calibri" w:cs="Arial"/>
                  <w:bCs/>
                  <w:szCs w:val="20"/>
                  <w:lang w:val="en-GB" w:eastAsia="en-GB"/>
                </w:rPr>
                <w:t xml:space="preserve">Yellow Sea </w:t>
              </w:r>
            </w:ins>
            <w:ins w:id="721" w:author="Mundkur, Taej" w:date="2014-07-01T19:38:00Z">
              <w:r>
                <w:rPr>
                  <w:rFonts w:ascii="Calibri" w:eastAsia="Calibri" w:hAnsi="Calibri" w:cs="Arial"/>
                  <w:bCs/>
                  <w:szCs w:val="20"/>
                  <w:lang w:val="en-GB" w:eastAsia="en-GB"/>
                </w:rPr>
                <w:t xml:space="preserve">and EAAF coastal habitat restoration and </w:t>
              </w:r>
            </w:ins>
            <w:ins w:id="722" w:author="Mundkur, Taej" w:date="2014-07-01T19:37:00Z">
              <w:r>
                <w:rPr>
                  <w:rFonts w:ascii="Calibri" w:eastAsia="Calibri" w:hAnsi="Calibri" w:cs="Arial"/>
                  <w:bCs/>
                  <w:szCs w:val="20"/>
                  <w:lang w:val="en-GB" w:eastAsia="en-GB"/>
                </w:rPr>
                <w:t xml:space="preserve">management </w:t>
              </w:r>
            </w:ins>
            <w:ins w:id="723" w:author="Mundkur, Taej" w:date="2014-07-01T19:38:00Z">
              <w:r>
                <w:rPr>
                  <w:rFonts w:ascii="Calibri" w:eastAsia="Calibri" w:hAnsi="Calibri" w:cs="Arial"/>
                  <w:bCs/>
                  <w:szCs w:val="20"/>
                  <w:lang w:val="en-GB" w:eastAsia="en-GB"/>
                </w:rPr>
                <w:t>promoted as an initial focus of a global initiative</w:t>
              </w:r>
            </w:ins>
            <w:del w:id="724" w:author="Mundkur, Taej" w:date="2014-07-01T19:37:00Z">
              <w:r w:rsidR="00713E80" w:rsidRPr="00713E80" w:rsidDel="00602211">
                <w:rPr>
                  <w:rFonts w:ascii="Calibri" w:eastAsia="Calibri" w:hAnsi="Calibri" w:cs="Arial"/>
                  <w:bCs/>
                  <w:szCs w:val="20"/>
                  <w:lang w:val="en-GB" w:eastAsia="en-GB"/>
                </w:rPr>
                <w:delText xml:space="preserve">Global initiative on </w:delText>
              </w:r>
            </w:del>
            <w:del w:id="725" w:author="Mundkur, Taej" w:date="2014-07-01T19:38:00Z">
              <w:r w:rsidR="00713E80" w:rsidRPr="00713E80" w:rsidDel="00602211">
                <w:rPr>
                  <w:rFonts w:ascii="Calibri" w:eastAsia="Calibri" w:hAnsi="Calibri" w:cs="Arial"/>
                  <w:bCs/>
                  <w:szCs w:val="20"/>
                  <w:lang w:val="en-GB" w:eastAsia="en-GB"/>
                </w:rPr>
                <w:delText>coastal wetland restoration promoted through CBD</w:delText>
              </w:r>
            </w:del>
            <w:ins w:id="726" w:author="Mundkur, Taej" w:date="2014-07-01T19:37:00Z">
              <w:r>
                <w:rPr>
                  <w:rFonts w:ascii="Calibri" w:eastAsia="Calibri" w:hAnsi="Calibri" w:cs="Arial"/>
                  <w:bCs/>
                  <w:szCs w:val="20"/>
                  <w:lang w:val="en-GB" w:eastAsia="en-GB"/>
                </w:rPr>
                <w:t xml:space="preserve"> (see action 1)</w:t>
              </w:r>
            </w:ins>
          </w:p>
          <w:p w:rsidR="00713E80" w:rsidRPr="00713E80"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bCs/>
                <w:szCs w:val="20"/>
                <w:lang w:val="en-GB" w:eastAsia="en-GB"/>
              </w:rPr>
            </w:pPr>
            <w:r w:rsidRPr="00713E80">
              <w:rPr>
                <w:rFonts w:ascii="Calibri" w:eastAsia="Calibri" w:hAnsi="Calibri" w:cs="Arial"/>
                <w:bCs/>
                <w:szCs w:val="20"/>
                <w:lang w:val="en-GB" w:eastAsia="en-GB"/>
              </w:rPr>
              <w:t>Sub-regional assessment on ecosystem services of Asian coastal wetlands promoted via IPBES</w:t>
            </w:r>
          </w:p>
          <w:p w:rsidR="00713E80" w:rsidRPr="00713E80"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bCs/>
                <w:szCs w:val="20"/>
                <w:lang w:val="en-GB" w:eastAsia="en-GB"/>
              </w:rPr>
            </w:pPr>
            <w:r w:rsidRPr="00713E80">
              <w:rPr>
                <w:rFonts w:ascii="Calibri" w:eastAsia="Calibri" w:hAnsi="Calibri" w:cs="Arial"/>
                <w:bCs/>
                <w:szCs w:val="20"/>
                <w:lang w:val="en-GB" w:eastAsia="en-GB"/>
              </w:rPr>
              <w:t>No further important intertidal habitat is lost</w:t>
            </w:r>
          </w:p>
        </w:tc>
        <w:tc>
          <w:tcPr>
            <w:tcW w:w="978" w:type="dxa"/>
            <w:gridSpan w:val="3"/>
            <w:vAlign w:val="center"/>
          </w:tcPr>
          <w:p w:rsidR="00713E80" w:rsidRPr="00713E80" w:rsidRDefault="00713E80" w:rsidP="00547DB8">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w:t>
            </w:r>
            <w:del w:id="727" w:author="CMS-USER" w:date="2014-06-30T17:28:00Z">
              <w:r w:rsidRPr="00713E80" w:rsidDel="00547DB8">
                <w:rPr>
                  <w:rFonts w:ascii="Calibri" w:eastAsia="Calibri" w:hAnsi="Calibri" w:cs="Arial"/>
                  <w:szCs w:val="20"/>
                  <w:lang w:val="en-GB" w:eastAsia="en-GB"/>
                </w:rPr>
                <w:delText>2015</w:delText>
              </w:r>
            </w:del>
            <w:ins w:id="728" w:author="CMS-USER" w:date="2014-06-30T17:28:00Z">
              <w:r w:rsidR="00547DB8">
                <w:rPr>
                  <w:rFonts w:ascii="Calibri" w:eastAsia="Calibri" w:hAnsi="Calibri" w:cs="Arial"/>
                  <w:szCs w:val="20"/>
                  <w:lang w:val="en-GB" w:eastAsia="en-GB"/>
                </w:rPr>
                <w:t>S</w:t>
              </w:r>
            </w:ins>
          </w:p>
        </w:tc>
        <w:tc>
          <w:tcPr>
            <w:tcW w:w="533" w:type="dxa"/>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szCs w:val="20"/>
                <w:lang w:val="en-GB" w:eastAsia="en-GB"/>
              </w:rPr>
              <w:t>XX</w:t>
            </w:r>
          </w:p>
        </w:tc>
        <w:tc>
          <w:tcPr>
            <w:tcW w:w="62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689"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868"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i/>
                <w:szCs w:val="20"/>
                <w:lang w:val="en-GB" w:eastAsia="en-GB"/>
              </w:rPr>
              <w:t>Inter alia</w:t>
            </w:r>
            <w:r w:rsidRPr="00713E80">
              <w:rPr>
                <w:rFonts w:ascii="Calibri" w:eastAsia="Calibri" w:hAnsi="Calibri" w:cs="Arial"/>
                <w:szCs w:val="20"/>
                <w:lang w:val="en-GB" w:eastAsia="en-GB"/>
              </w:rPr>
              <w:t xml:space="preserve"> BLI, IUCN, CAFF, EAAFP, ICF, WI, WWF</w:t>
            </w:r>
            <w:r w:rsidRPr="00713E80">
              <w:rPr>
                <w:rFonts w:ascii="Calibri" w:eastAsia="Calibri" w:hAnsi="Calibri" w:cs="Arial"/>
                <w:i/>
                <w:szCs w:val="20"/>
                <w:lang w:val="en-GB" w:eastAsia="en-GB"/>
              </w:rPr>
              <w:t xml:space="preserve">, </w:t>
            </w:r>
            <w:r w:rsidRPr="00713E80">
              <w:rPr>
                <w:rFonts w:ascii="Calibri" w:eastAsia="Calibri" w:hAnsi="Calibri" w:cs="Arial"/>
                <w:szCs w:val="20"/>
                <w:lang w:val="en-GB" w:eastAsia="en-GB"/>
              </w:rPr>
              <w:t>TNC, IPBES, CBD</w:t>
            </w:r>
          </w:p>
        </w:tc>
        <w:tc>
          <w:tcPr>
            <w:tcW w:w="1276"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936" w:type="dxa"/>
            <w:gridSpan w:val="3"/>
            <w:vAlign w:val="center"/>
          </w:tcPr>
          <w:p w:rsidR="00713E80" w:rsidRPr="00713E80" w:rsidRDefault="00547DB8" w:rsidP="00713E80">
            <w:pPr>
              <w:widowControl/>
              <w:autoSpaceDE/>
              <w:autoSpaceDN/>
              <w:adjustRightInd/>
              <w:rPr>
                <w:rFonts w:ascii="Calibri" w:eastAsia="Calibri" w:hAnsi="Calibri" w:cs="Arial"/>
                <w:szCs w:val="20"/>
                <w:lang w:val="en-GB" w:eastAsia="en-GB"/>
              </w:rPr>
            </w:pPr>
            <w:ins w:id="729" w:author="CMS-USER" w:date="2014-06-30T17:29:00Z">
              <w:r>
                <w:rPr>
                  <w:rFonts w:ascii="Calibri" w:eastAsia="Calibri" w:hAnsi="Calibri" w:cs="Arial"/>
                  <w:szCs w:val="20"/>
                  <w:lang w:val="en-GB" w:eastAsia="en-GB"/>
                </w:rPr>
                <w:t>E</w:t>
              </w:r>
            </w:ins>
          </w:p>
        </w:tc>
        <w:tc>
          <w:tcPr>
            <w:tcW w:w="1149"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xml:space="preserve">CMS-CAFF </w:t>
            </w:r>
          </w:p>
        </w:tc>
      </w:tr>
      <w:tr w:rsidR="00713E80" w:rsidRPr="00713E80" w:rsidTr="009B7465">
        <w:trPr>
          <w:gridAfter w:val="6"/>
          <w:wAfter w:w="110" w:type="dxa"/>
          <w:trHeight w:val="449"/>
        </w:trPr>
        <w:tc>
          <w:tcPr>
            <w:tcW w:w="560" w:type="dxa"/>
            <w:vAlign w:val="center"/>
          </w:tcPr>
          <w:p w:rsidR="00713E80" w:rsidRPr="00713E80" w:rsidRDefault="00713E80" w:rsidP="00713E80">
            <w:pPr>
              <w:widowControl/>
              <w:autoSpaceDE/>
              <w:autoSpaceDN/>
              <w:adjustRightInd/>
              <w:rPr>
                <w:rFonts w:ascii="Calibri" w:eastAsia="Calibri" w:hAnsi="Calibri" w:cs="Arial"/>
                <w:szCs w:val="20"/>
                <w:lang w:val="en-GB"/>
              </w:rPr>
            </w:pPr>
            <w:commentRangeStart w:id="730"/>
            <w:del w:id="731" w:author="Mundkur, Taej" w:date="2014-07-01T19:39:00Z">
              <w:r w:rsidRPr="00713E80" w:rsidDel="00595AC8">
                <w:rPr>
                  <w:rFonts w:ascii="Calibri" w:eastAsia="Calibri" w:hAnsi="Calibri" w:cs="Arial"/>
                  <w:szCs w:val="20"/>
                  <w:lang w:val="en-GB"/>
                </w:rPr>
                <w:delText>31</w:delText>
              </w:r>
            </w:del>
          </w:p>
        </w:tc>
        <w:tc>
          <w:tcPr>
            <w:tcW w:w="3522" w:type="dxa"/>
            <w:vAlign w:val="center"/>
          </w:tcPr>
          <w:p w:rsidR="00713E80" w:rsidRPr="00713E80" w:rsidRDefault="00713E80" w:rsidP="00551C18">
            <w:pPr>
              <w:widowControl/>
              <w:autoSpaceDE/>
              <w:autoSpaceDN/>
              <w:adjustRightInd/>
              <w:rPr>
                <w:rFonts w:ascii="Calibri" w:eastAsia="Calibri" w:hAnsi="Calibri" w:cs="Arial"/>
                <w:szCs w:val="20"/>
                <w:lang w:val="en-GB"/>
              </w:rPr>
            </w:pPr>
            <w:del w:id="732" w:author="Mundkur, Taej" w:date="2014-07-01T19:39:00Z">
              <w:r w:rsidRPr="00713E80" w:rsidDel="00595AC8">
                <w:rPr>
                  <w:rFonts w:ascii="Calibri" w:eastAsia="Calibri" w:hAnsi="Calibri" w:cs="Arial"/>
                  <w:szCs w:val="20"/>
                  <w:lang w:val="en-GB"/>
                </w:rPr>
                <w:delText xml:space="preserve">Support, including through sharing experience from other flyways, the initiative to develop international cooperation on study and protection of migratory </w:delText>
              </w:r>
              <w:r w:rsidRPr="00713E80" w:rsidDel="00595AC8">
                <w:rPr>
                  <w:rFonts w:ascii="Calibri" w:eastAsia="Calibri" w:hAnsi="Calibri" w:cs="Arial"/>
                  <w:b/>
                  <w:szCs w:val="20"/>
                  <w:lang w:val="en-GB"/>
                </w:rPr>
                <w:delText>land birds</w:delText>
              </w:r>
              <w:r w:rsidRPr="00713E80" w:rsidDel="00595AC8">
                <w:rPr>
                  <w:rFonts w:ascii="Calibri" w:eastAsia="Calibri" w:hAnsi="Calibri" w:cs="Arial"/>
                  <w:szCs w:val="20"/>
                  <w:lang w:val="en-GB"/>
                </w:rPr>
                <w:delText>, including raptors, and yellow breasted bunting in Asia.</w:delText>
              </w:r>
            </w:del>
          </w:p>
        </w:tc>
        <w:tc>
          <w:tcPr>
            <w:tcW w:w="3106" w:type="dxa"/>
            <w:gridSpan w:val="2"/>
            <w:vAlign w:val="center"/>
          </w:tcPr>
          <w:p w:rsidR="00713E80" w:rsidRPr="00713E80" w:rsidRDefault="00713E80" w:rsidP="00605E4B">
            <w:pPr>
              <w:widowControl/>
              <w:numPr>
                <w:ilvl w:val="0"/>
                <w:numId w:val="21"/>
              </w:numPr>
              <w:autoSpaceDE/>
              <w:autoSpaceDN/>
              <w:adjustRightInd/>
              <w:spacing w:after="200" w:line="276" w:lineRule="auto"/>
              <w:contextualSpacing/>
              <w:rPr>
                <w:rFonts w:ascii="Calibri" w:eastAsia="Calibri" w:hAnsi="Calibri" w:cs="Arial"/>
                <w:szCs w:val="20"/>
                <w:lang w:val="en-GB" w:eastAsia="en-GB"/>
              </w:rPr>
            </w:pPr>
            <w:del w:id="733" w:author="Mundkur, Taej" w:date="2014-07-01T19:39:00Z">
              <w:r w:rsidRPr="00713E80" w:rsidDel="00595AC8">
                <w:rPr>
                  <w:rFonts w:ascii="Calibri" w:eastAsia="Calibri" w:hAnsi="Calibri" w:cs="Arial"/>
                  <w:szCs w:val="20"/>
                  <w:lang w:val="en-GB" w:eastAsia="en-GB"/>
                </w:rPr>
                <w:delText>To be defined</w:delText>
              </w:r>
            </w:del>
          </w:p>
        </w:tc>
        <w:tc>
          <w:tcPr>
            <w:tcW w:w="978"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del w:id="734" w:author="Mundkur, Taej" w:date="2014-07-01T19:39:00Z">
              <w:r w:rsidRPr="00713E80" w:rsidDel="00595AC8">
                <w:rPr>
                  <w:rFonts w:ascii="Calibri" w:eastAsia="Calibri" w:hAnsi="Calibri" w:cs="Arial"/>
                  <w:szCs w:val="20"/>
                  <w:lang w:val="en-GB" w:eastAsia="en-GB"/>
                </w:rPr>
                <w:delText>2015</w:delText>
              </w:r>
            </w:del>
          </w:p>
        </w:tc>
        <w:tc>
          <w:tcPr>
            <w:tcW w:w="533"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del w:id="735" w:author="Mundkur, Taej" w:date="2014-07-01T19:39:00Z">
              <w:r w:rsidRPr="00713E80" w:rsidDel="00595AC8">
                <w:rPr>
                  <w:rFonts w:ascii="Calibri" w:eastAsia="Calibri" w:hAnsi="Calibri" w:cs="Arial"/>
                  <w:szCs w:val="20"/>
                  <w:lang w:val="en-GB" w:eastAsia="en-GB"/>
                </w:rPr>
                <w:delText> </w:delText>
              </w:r>
            </w:del>
          </w:p>
        </w:tc>
        <w:tc>
          <w:tcPr>
            <w:tcW w:w="62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del w:id="736" w:author="Mundkur, Taej" w:date="2014-07-01T19:39:00Z">
              <w:r w:rsidRPr="00713E80" w:rsidDel="00595AC8">
                <w:rPr>
                  <w:rFonts w:ascii="Calibri" w:eastAsia="Calibri" w:hAnsi="Calibri" w:cs="Arial"/>
                  <w:szCs w:val="20"/>
                  <w:lang w:val="en-GB" w:eastAsia="en-GB"/>
                </w:rPr>
                <w:delText> </w:delText>
              </w:r>
            </w:del>
          </w:p>
        </w:tc>
        <w:tc>
          <w:tcPr>
            <w:tcW w:w="689"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del w:id="737" w:author="Mundkur, Taej" w:date="2014-07-01T19:39:00Z">
              <w:r w:rsidRPr="00713E80" w:rsidDel="00595AC8">
                <w:rPr>
                  <w:rFonts w:ascii="Calibri" w:eastAsia="Calibri" w:hAnsi="Calibri" w:cs="Arial"/>
                  <w:szCs w:val="20"/>
                  <w:lang w:val="en-GB" w:eastAsia="en-GB"/>
                </w:rPr>
                <w:delText>XX</w:delText>
              </w:r>
            </w:del>
          </w:p>
        </w:tc>
        <w:tc>
          <w:tcPr>
            <w:tcW w:w="1868" w:type="dxa"/>
            <w:gridSpan w:val="2"/>
            <w:vAlign w:val="center"/>
          </w:tcPr>
          <w:p w:rsidR="00713E80" w:rsidRPr="00713E80" w:rsidDel="00595AC8" w:rsidRDefault="00713E80" w:rsidP="00713E80">
            <w:pPr>
              <w:widowControl/>
              <w:autoSpaceDE/>
              <w:autoSpaceDN/>
              <w:adjustRightInd/>
              <w:rPr>
                <w:del w:id="738" w:author="Mundkur, Taej" w:date="2014-07-01T19:39:00Z"/>
                <w:rFonts w:ascii="Calibri" w:eastAsia="Calibri" w:hAnsi="Calibri" w:cs="Arial"/>
                <w:b/>
                <w:szCs w:val="20"/>
                <w:lang w:val="en-GB" w:eastAsia="en-GB"/>
              </w:rPr>
            </w:pPr>
            <w:del w:id="739" w:author="Mundkur, Taej" w:date="2014-07-01T19:39:00Z">
              <w:r w:rsidRPr="00713E80" w:rsidDel="00595AC8">
                <w:rPr>
                  <w:rFonts w:ascii="Calibri" w:eastAsia="Calibri" w:hAnsi="Calibri" w:cs="Arial"/>
                  <w:b/>
                  <w:i/>
                  <w:szCs w:val="20"/>
                  <w:lang w:val="en-GB" w:eastAsia="en-GB"/>
                </w:rPr>
                <w:delText>Inter alia</w:delText>
              </w:r>
              <w:r w:rsidRPr="00713E80" w:rsidDel="00595AC8">
                <w:rPr>
                  <w:rFonts w:ascii="Calibri" w:eastAsia="Calibri" w:hAnsi="Calibri" w:cs="Arial"/>
                  <w:b/>
                  <w:szCs w:val="20"/>
                  <w:lang w:val="en-GB" w:eastAsia="en-GB"/>
                </w:rPr>
                <w:delText xml:space="preserve"> BLI,</w:delText>
              </w:r>
            </w:del>
          </w:p>
          <w:p w:rsidR="00713E80" w:rsidRPr="00713E80" w:rsidRDefault="00713E80" w:rsidP="00713E80">
            <w:pPr>
              <w:widowControl/>
              <w:autoSpaceDE/>
              <w:autoSpaceDN/>
              <w:adjustRightInd/>
              <w:rPr>
                <w:rFonts w:ascii="Calibri" w:eastAsia="Calibri" w:hAnsi="Calibri" w:cs="Arial"/>
                <w:b/>
                <w:szCs w:val="20"/>
                <w:lang w:val="en-GB" w:eastAsia="en-GB"/>
              </w:rPr>
            </w:pPr>
            <w:del w:id="740" w:author="Mundkur, Taej" w:date="2014-07-01T19:39:00Z">
              <w:r w:rsidRPr="00713E80" w:rsidDel="00595AC8">
                <w:rPr>
                  <w:rFonts w:ascii="Calibri" w:eastAsia="Calibri" w:hAnsi="Calibri" w:cs="Arial"/>
                  <w:b/>
                  <w:szCs w:val="20"/>
                  <w:lang w:val="en-GB" w:eastAsia="en-GB"/>
                </w:rPr>
                <w:delText xml:space="preserve">Bilateral migratory bird agreements, </w:delText>
              </w:r>
            </w:del>
          </w:p>
        </w:tc>
        <w:tc>
          <w:tcPr>
            <w:tcW w:w="1276"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del w:id="741" w:author="Mundkur, Taej" w:date="2014-07-01T19:39:00Z">
              <w:r w:rsidRPr="00713E80" w:rsidDel="00595AC8">
                <w:rPr>
                  <w:rFonts w:ascii="Calibri" w:eastAsia="Calibri" w:hAnsi="Calibri" w:cs="Arial"/>
                  <w:szCs w:val="20"/>
                  <w:lang w:val="en-GB" w:eastAsia="en-GB"/>
                </w:rPr>
                <w:delText> </w:delText>
              </w:r>
            </w:del>
          </w:p>
        </w:tc>
        <w:tc>
          <w:tcPr>
            <w:tcW w:w="936"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del w:id="742" w:author="Mundkur, Taej" w:date="2014-07-01T19:39:00Z">
              <w:r w:rsidRPr="00713E80" w:rsidDel="00595AC8">
                <w:rPr>
                  <w:rFonts w:ascii="Calibri" w:eastAsia="Calibri" w:hAnsi="Calibri" w:cs="Arial"/>
                  <w:szCs w:val="20"/>
                  <w:lang w:val="en-GB" w:eastAsia="en-GB"/>
                </w:rPr>
                <w:delText> </w:delText>
              </w:r>
            </w:del>
            <w:commentRangeEnd w:id="730"/>
            <w:r w:rsidR="00595AC8">
              <w:rPr>
                <w:rStyle w:val="CommentReference"/>
              </w:rPr>
              <w:commentReference w:id="730"/>
            </w:r>
          </w:p>
        </w:tc>
        <w:tc>
          <w:tcPr>
            <w:tcW w:w="1149"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r>
      <w:tr w:rsidR="00713E80" w:rsidRPr="00713E80" w:rsidDel="0052585E" w:rsidTr="009B7465">
        <w:trPr>
          <w:gridAfter w:val="6"/>
          <w:wAfter w:w="110" w:type="dxa"/>
          <w:trHeight w:val="1220"/>
          <w:del w:id="743" w:author="CMS-USER" w:date="2014-06-30T17:43:00Z"/>
        </w:trPr>
        <w:tc>
          <w:tcPr>
            <w:tcW w:w="560" w:type="dxa"/>
            <w:vAlign w:val="center"/>
          </w:tcPr>
          <w:p w:rsidR="00713E80" w:rsidRPr="00713E80" w:rsidDel="0052585E" w:rsidRDefault="00713E80" w:rsidP="00713E80">
            <w:pPr>
              <w:widowControl/>
              <w:autoSpaceDE/>
              <w:autoSpaceDN/>
              <w:adjustRightInd/>
              <w:rPr>
                <w:del w:id="744" w:author="CMS-USER" w:date="2014-06-30T17:43:00Z"/>
                <w:rFonts w:ascii="Calibri" w:eastAsia="Calibri" w:hAnsi="Calibri" w:cs="Arial"/>
                <w:szCs w:val="20"/>
                <w:lang w:val="en-GB" w:eastAsia="en-GB"/>
              </w:rPr>
            </w:pPr>
            <w:commentRangeStart w:id="745"/>
            <w:del w:id="746" w:author="CMS-USER" w:date="2014-06-30T17:43:00Z">
              <w:r w:rsidRPr="00713E80" w:rsidDel="0052585E">
                <w:rPr>
                  <w:rFonts w:ascii="Calibri" w:eastAsia="Calibri" w:hAnsi="Calibri" w:cs="Arial"/>
                  <w:szCs w:val="20"/>
                  <w:lang w:val="en-GB" w:eastAsia="en-GB"/>
                </w:rPr>
                <w:delText>32</w:delText>
              </w:r>
            </w:del>
          </w:p>
        </w:tc>
        <w:tc>
          <w:tcPr>
            <w:tcW w:w="3522" w:type="dxa"/>
            <w:vAlign w:val="center"/>
          </w:tcPr>
          <w:p w:rsidR="00713E80" w:rsidRPr="00713E80" w:rsidDel="0052585E" w:rsidRDefault="00713E80" w:rsidP="00713E80">
            <w:pPr>
              <w:widowControl/>
              <w:autoSpaceDE/>
              <w:autoSpaceDN/>
              <w:adjustRightInd/>
              <w:rPr>
                <w:del w:id="747" w:author="CMS-USER" w:date="2014-06-30T17:43:00Z"/>
                <w:rFonts w:ascii="Calibri" w:eastAsia="Calibri" w:hAnsi="Calibri" w:cs="Arial"/>
                <w:szCs w:val="20"/>
                <w:lang w:val="en-GB" w:eastAsia="en-GB"/>
              </w:rPr>
            </w:pPr>
            <w:del w:id="748" w:author="CMS-USER" w:date="2014-06-30T17:43:00Z">
              <w:r w:rsidRPr="00713E80" w:rsidDel="0052585E">
                <w:rPr>
                  <w:rFonts w:ascii="Calibri" w:eastAsia="Calibri" w:hAnsi="Calibri" w:cs="Arial"/>
                  <w:szCs w:val="20"/>
                  <w:lang w:val="en-GB" w:eastAsia="en-GB"/>
                </w:rPr>
                <w:delText xml:space="preserve">Implementation of </w:delText>
              </w:r>
              <w:r w:rsidRPr="00713E80" w:rsidDel="0052585E">
                <w:rPr>
                  <w:rFonts w:ascii="Calibri" w:eastAsia="Calibri" w:hAnsi="Calibri" w:cs="Arial"/>
                  <w:b/>
                  <w:szCs w:val="20"/>
                  <w:lang w:val="en-GB" w:eastAsia="en-GB"/>
                </w:rPr>
                <w:delText>Single species MOUs</w:delText>
              </w:r>
              <w:r w:rsidRPr="00713E80" w:rsidDel="0052585E">
                <w:rPr>
                  <w:rFonts w:ascii="Calibri" w:eastAsia="Calibri" w:hAnsi="Calibri" w:cs="Arial"/>
                  <w:szCs w:val="20"/>
                  <w:lang w:val="en-GB" w:eastAsia="en-GB"/>
                </w:rPr>
                <w:delText xml:space="preserve"> (Siberian Crane), and </w:delText>
              </w:r>
              <w:r w:rsidRPr="00713E80" w:rsidDel="0052585E">
                <w:rPr>
                  <w:rFonts w:ascii="Calibri" w:eastAsia="Calibri" w:hAnsi="Calibri" w:cs="Arial"/>
                  <w:b/>
                  <w:szCs w:val="20"/>
                  <w:lang w:val="en-GB" w:eastAsia="en-GB"/>
                </w:rPr>
                <w:delText>Single Species Action Plans</w:delText>
              </w:r>
              <w:r w:rsidRPr="00713E80" w:rsidDel="0052585E">
                <w:rPr>
                  <w:rFonts w:ascii="Calibri" w:eastAsia="Calibri" w:hAnsi="Calibri" w:cs="Arial"/>
                  <w:szCs w:val="20"/>
                  <w:lang w:val="en-GB" w:eastAsia="en-GB"/>
                </w:rPr>
                <w:delText xml:space="preserve"> (incl. Black-faced Spoonbill, Chinese Crested</w:delText>
              </w:r>
              <w:r w:rsidR="00233159" w:rsidDel="0052585E">
                <w:rPr>
                  <w:rFonts w:ascii="Calibri" w:eastAsia="Calibri" w:hAnsi="Calibri" w:cs="Arial"/>
                  <w:szCs w:val="20"/>
                  <w:lang w:val="en-GB" w:eastAsia="en-GB"/>
                </w:rPr>
                <w:delText xml:space="preserve"> Tern, Spoon-billed Sandpiper)</w:delText>
              </w:r>
              <w:r w:rsidRPr="00713E80" w:rsidDel="0052585E">
                <w:rPr>
                  <w:rFonts w:ascii="Calibri" w:eastAsia="Calibri" w:hAnsi="Calibri" w:cs="Arial"/>
                  <w:szCs w:val="20"/>
                  <w:lang w:val="en-GB" w:eastAsia="en-GB"/>
                </w:rPr>
                <w:delText>, as well as plans under preparation (see actions 10, 11 above).</w:delText>
              </w:r>
            </w:del>
          </w:p>
        </w:tc>
        <w:tc>
          <w:tcPr>
            <w:tcW w:w="3106" w:type="dxa"/>
            <w:gridSpan w:val="2"/>
            <w:vAlign w:val="center"/>
          </w:tcPr>
          <w:p w:rsidR="00713E80" w:rsidRPr="00713E80" w:rsidDel="0052585E" w:rsidRDefault="00713E80" w:rsidP="00605E4B">
            <w:pPr>
              <w:widowControl/>
              <w:numPr>
                <w:ilvl w:val="0"/>
                <w:numId w:val="9"/>
              </w:numPr>
              <w:autoSpaceDE/>
              <w:autoSpaceDN/>
              <w:adjustRightInd/>
              <w:spacing w:after="200" w:line="276" w:lineRule="auto"/>
              <w:ind w:left="38" w:hanging="142"/>
              <w:contextualSpacing/>
              <w:rPr>
                <w:del w:id="749" w:author="CMS-USER" w:date="2014-06-30T17:43:00Z"/>
                <w:rFonts w:ascii="Calibri" w:eastAsia="Calibri" w:hAnsi="Calibri" w:cs="Arial"/>
                <w:szCs w:val="20"/>
                <w:lang w:val="en-GB" w:eastAsia="en-GB"/>
              </w:rPr>
            </w:pPr>
            <w:del w:id="750" w:author="CMS-USER" w:date="2014-06-30T17:43:00Z">
              <w:r w:rsidRPr="00713E80" w:rsidDel="0052585E">
                <w:rPr>
                  <w:rFonts w:ascii="Calibri" w:eastAsia="Calibri" w:hAnsi="Calibri" w:cs="Arial"/>
                  <w:szCs w:val="20"/>
                  <w:lang w:val="en-GB" w:eastAsia="en-GB"/>
                </w:rPr>
                <w:delText xml:space="preserve">MOUs and SSAP </w:delText>
              </w:r>
              <w:r w:rsidRPr="00713E80" w:rsidDel="0052585E">
                <w:rPr>
                  <w:rFonts w:ascii="Calibri" w:eastAsia="Calibri" w:hAnsi="Calibri" w:cs="Arial"/>
                  <w:bCs/>
                  <w:szCs w:val="20"/>
                  <w:lang w:val="en-GB" w:eastAsia="en-GB"/>
                </w:rPr>
                <w:delText>indicators</w:delText>
              </w:r>
              <w:r w:rsidRPr="00713E80" w:rsidDel="0052585E">
                <w:rPr>
                  <w:rFonts w:ascii="Calibri" w:eastAsia="Calibri" w:hAnsi="Calibri" w:cs="Arial"/>
                  <w:szCs w:val="20"/>
                  <w:lang w:val="en-GB" w:eastAsia="en-GB"/>
                </w:rPr>
                <w:delText xml:space="preserve"> achieved </w:delText>
              </w:r>
            </w:del>
          </w:p>
        </w:tc>
        <w:tc>
          <w:tcPr>
            <w:tcW w:w="978" w:type="dxa"/>
            <w:gridSpan w:val="3"/>
            <w:vAlign w:val="center"/>
          </w:tcPr>
          <w:p w:rsidR="00713E80" w:rsidRPr="00713E80" w:rsidDel="0052585E" w:rsidRDefault="00713E80" w:rsidP="00713E80">
            <w:pPr>
              <w:widowControl/>
              <w:autoSpaceDE/>
              <w:autoSpaceDN/>
              <w:adjustRightInd/>
              <w:rPr>
                <w:del w:id="751" w:author="CMS-USER" w:date="2014-06-30T17:43:00Z"/>
                <w:rFonts w:ascii="Calibri" w:eastAsia="Calibri" w:hAnsi="Calibri" w:cs="Arial"/>
                <w:szCs w:val="20"/>
                <w:lang w:val="en-GB" w:eastAsia="en-GB"/>
              </w:rPr>
            </w:pPr>
            <w:del w:id="752" w:author="CMS-USER" w:date="2014-06-30T17:43:00Z">
              <w:r w:rsidRPr="00713E80" w:rsidDel="0052585E">
                <w:rPr>
                  <w:rFonts w:ascii="Calibri" w:eastAsia="Calibri" w:hAnsi="Calibri" w:cs="Arial"/>
                  <w:szCs w:val="20"/>
                  <w:lang w:val="en-GB" w:eastAsia="en-GB"/>
                </w:rPr>
                <w:delText>2014-2020</w:delText>
              </w:r>
            </w:del>
          </w:p>
        </w:tc>
        <w:tc>
          <w:tcPr>
            <w:tcW w:w="533" w:type="dxa"/>
            <w:vAlign w:val="center"/>
          </w:tcPr>
          <w:p w:rsidR="00713E80" w:rsidRPr="00713E80" w:rsidDel="0052585E" w:rsidRDefault="00713E80" w:rsidP="00713E80">
            <w:pPr>
              <w:widowControl/>
              <w:autoSpaceDE/>
              <w:autoSpaceDN/>
              <w:adjustRightInd/>
              <w:rPr>
                <w:del w:id="753" w:author="CMS-USER" w:date="2014-06-30T17:43:00Z"/>
                <w:rFonts w:ascii="Calibri" w:eastAsia="Calibri" w:hAnsi="Calibri" w:cs="Arial"/>
                <w:b/>
                <w:szCs w:val="20"/>
                <w:lang w:val="en-GB" w:eastAsia="en-GB"/>
              </w:rPr>
            </w:pPr>
            <w:del w:id="754" w:author="CMS-USER" w:date="2014-06-30T17:43:00Z">
              <w:r w:rsidRPr="00713E80" w:rsidDel="0052585E">
                <w:rPr>
                  <w:rFonts w:ascii="Calibri" w:eastAsia="Calibri" w:hAnsi="Calibri" w:cs="Arial"/>
                  <w:b/>
                  <w:szCs w:val="20"/>
                  <w:lang w:val="en-GB" w:eastAsia="en-GB"/>
                </w:rPr>
                <w:delText>XX</w:delText>
              </w:r>
            </w:del>
          </w:p>
        </w:tc>
        <w:tc>
          <w:tcPr>
            <w:tcW w:w="620" w:type="dxa"/>
            <w:vAlign w:val="center"/>
          </w:tcPr>
          <w:p w:rsidR="00713E80" w:rsidRPr="00713E80" w:rsidDel="0052585E" w:rsidRDefault="00713E80" w:rsidP="00713E80">
            <w:pPr>
              <w:widowControl/>
              <w:autoSpaceDE/>
              <w:autoSpaceDN/>
              <w:adjustRightInd/>
              <w:rPr>
                <w:del w:id="755" w:author="CMS-USER" w:date="2014-06-30T17:43:00Z"/>
                <w:rFonts w:ascii="Calibri" w:eastAsia="Calibri" w:hAnsi="Calibri" w:cs="Arial"/>
                <w:szCs w:val="20"/>
                <w:lang w:val="en-GB" w:eastAsia="en-GB"/>
              </w:rPr>
            </w:pPr>
            <w:del w:id="756" w:author="CMS-USER" w:date="2014-06-30T17:43:00Z">
              <w:r w:rsidRPr="00713E80" w:rsidDel="0052585E">
                <w:rPr>
                  <w:rFonts w:ascii="Calibri" w:eastAsia="Calibri" w:hAnsi="Calibri" w:cs="Arial"/>
                  <w:szCs w:val="20"/>
                  <w:lang w:val="en-GB" w:eastAsia="en-GB"/>
                </w:rPr>
                <w:delText>XX</w:delText>
              </w:r>
            </w:del>
          </w:p>
        </w:tc>
        <w:tc>
          <w:tcPr>
            <w:tcW w:w="689" w:type="dxa"/>
            <w:gridSpan w:val="3"/>
            <w:vAlign w:val="center"/>
          </w:tcPr>
          <w:p w:rsidR="00713E80" w:rsidRPr="00713E80" w:rsidDel="0052585E" w:rsidRDefault="00713E80" w:rsidP="00713E80">
            <w:pPr>
              <w:widowControl/>
              <w:autoSpaceDE/>
              <w:autoSpaceDN/>
              <w:adjustRightInd/>
              <w:rPr>
                <w:del w:id="757" w:author="CMS-USER" w:date="2014-06-30T17:43:00Z"/>
                <w:rFonts w:ascii="Calibri" w:eastAsia="Calibri" w:hAnsi="Calibri" w:cs="Arial"/>
                <w:szCs w:val="20"/>
                <w:lang w:val="en-GB" w:eastAsia="en-GB"/>
              </w:rPr>
            </w:pPr>
            <w:del w:id="758" w:author="CMS-USER" w:date="2014-06-30T17:43:00Z">
              <w:r w:rsidRPr="00713E80" w:rsidDel="0052585E">
                <w:rPr>
                  <w:rFonts w:ascii="Calibri" w:eastAsia="Calibri" w:hAnsi="Calibri" w:cs="Arial"/>
                  <w:szCs w:val="20"/>
                  <w:lang w:val="en-GB" w:eastAsia="en-GB"/>
                </w:rPr>
                <w:delText>XX</w:delText>
              </w:r>
            </w:del>
          </w:p>
        </w:tc>
        <w:tc>
          <w:tcPr>
            <w:tcW w:w="1868" w:type="dxa"/>
            <w:gridSpan w:val="2"/>
            <w:vAlign w:val="center"/>
          </w:tcPr>
          <w:p w:rsidR="00713E80" w:rsidRPr="00713E80" w:rsidDel="0052585E" w:rsidRDefault="00713E80" w:rsidP="0052585E">
            <w:pPr>
              <w:widowControl/>
              <w:autoSpaceDE/>
              <w:autoSpaceDN/>
              <w:adjustRightInd/>
              <w:rPr>
                <w:del w:id="759" w:author="CMS-USER" w:date="2014-06-30T17:43:00Z"/>
                <w:rFonts w:ascii="Calibri" w:eastAsia="Calibri" w:hAnsi="Calibri" w:cs="Arial"/>
                <w:szCs w:val="20"/>
                <w:lang w:val="en-GB" w:eastAsia="en-GB"/>
              </w:rPr>
            </w:pPr>
            <w:r w:rsidRPr="00713E80">
              <w:rPr>
                <w:rFonts w:ascii="Calibri" w:eastAsia="Calibri" w:hAnsi="Calibri" w:cs="Arial"/>
                <w:i/>
                <w:szCs w:val="20"/>
                <w:lang w:val="en-GB" w:eastAsia="en-GB"/>
              </w:rPr>
              <w:t>Inter alia</w:t>
            </w:r>
            <w:r w:rsidRPr="00713E80">
              <w:rPr>
                <w:rFonts w:ascii="Calibri" w:eastAsia="Calibri" w:hAnsi="Calibri" w:cs="Arial"/>
                <w:szCs w:val="20"/>
                <w:lang w:val="en-GB" w:eastAsia="en-GB"/>
              </w:rPr>
              <w:t xml:space="preserve"> </w:t>
            </w:r>
            <w:del w:id="760" w:author="CMS-USER" w:date="2014-06-30T17:43:00Z">
              <w:r w:rsidRPr="00713E80" w:rsidDel="0052585E">
                <w:rPr>
                  <w:rFonts w:ascii="Calibri" w:eastAsia="Calibri" w:hAnsi="Calibri" w:cs="Arial"/>
                  <w:szCs w:val="20"/>
                  <w:lang w:val="en-GB" w:eastAsia="en-GB"/>
                </w:rPr>
                <w:delText>BLI, ICF,</w:delText>
              </w:r>
            </w:del>
          </w:p>
          <w:p w:rsidR="00713E80" w:rsidRPr="00713E80" w:rsidDel="0052585E" w:rsidRDefault="00713E80" w:rsidP="0051601D">
            <w:pPr>
              <w:widowControl/>
              <w:autoSpaceDE/>
              <w:autoSpaceDN/>
              <w:adjustRightInd/>
              <w:rPr>
                <w:del w:id="761" w:author="CMS-USER" w:date="2014-06-30T17:43:00Z"/>
                <w:rFonts w:ascii="Calibri" w:eastAsia="Calibri" w:hAnsi="Calibri" w:cs="Arial"/>
                <w:szCs w:val="20"/>
                <w:lang w:val="en-GB" w:eastAsia="en-GB"/>
              </w:rPr>
            </w:pPr>
            <w:del w:id="762" w:author="CMS-USER" w:date="2014-06-30T17:43:00Z">
              <w:r w:rsidRPr="00713E80" w:rsidDel="0052585E">
                <w:rPr>
                  <w:rFonts w:ascii="Calibri" w:eastAsia="Calibri" w:hAnsi="Calibri" w:cs="Arial"/>
                  <w:szCs w:val="20"/>
                  <w:lang w:val="en-GB" w:eastAsia="en-GB"/>
                </w:rPr>
                <w:delText xml:space="preserve">EAAFP Secretariat, bilateral migratory bird agreements </w:delText>
              </w:r>
            </w:del>
          </w:p>
        </w:tc>
        <w:tc>
          <w:tcPr>
            <w:tcW w:w="1276" w:type="dxa"/>
            <w:gridSpan w:val="3"/>
            <w:vAlign w:val="center"/>
          </w:tcPr>
          <w:p w:rsidR="00713E80" w:rsidRPr="00713E80" w:rsidDel="0052585E" w:rsidRDefault="00713E80" w:rsidP="00713E80">
            <w:pPr>
              <w:widowControl/>
              <w:autoSpaceDE/>
              <w:autoSpaceDN/>
              <w:adjustRightInd/>
              <w:rPr>
                <w:del w:id="763" w:author="CMS-USER" w:date="2014-06-30T17:43:00Z"/>
                <w:rFonts w:ascii="Calibri" w:eastAsia="Calibri" w:hAnsi="Calibri" w:cs="Arial"/>
                <w:szCs w:val="20"/>
                <w:lang w:val="en-GB" w:eastAsia="en-GB"/>
              </w:rPr>
            </w:pPr>
            <w:del w:id="764" w:author="CMS-USER" w:date="2014-06-30T17:43:00Z">
              <w:r w:rsidRPr="00713E80" w:rsidDel="0052585E">
                <w:rPr>
                  <w:rFonts w:ascii="Calibri" w:eastAsia="Calibri" w:hAnsi="Calibri" w:cs="Arial"/>
                  <w:szCs w:val="20"/>
                  <w:lang w:val="en-GB" w:eastAsia="en-GB"/>
                </w:rPr>
                <w:delText>XX</w:delText>
              </w:r>
            </w:del>
          </w:p>
        </w:tc>
        <w:tc>
          <w:tcPr>
            <w:tcW w:w="936" w:type="dxa"/>
            <w:gridSpan w:val="3"/>
            <w:vAlign w:val="center"/>
          </w:tcPr>
          <w:p w:rsidR="00713E80" w:rsidRPr="00713E80" w:rsidDel="0052585E" w:rsidRDefault="00713E80" w:rsidP="00713E80">
            <w:pPr>
              <w:widowControl/>
              <w:autoSpaceDE/>
              <w:autoSpaceDN/>
              <w:adjustRightInd/>
              <w:rPr>
                <w:del w:id="765" w:author="CMS-USER" w:date="2014-06-30T17:43:00Z"/>
                <w:rFonts w:ascii="Calibri" w:eastAsia="Calibri" w:hAnsi="Calibri" w:cs="Arial"/>
                <w:szCs w:val="20"/>
                <w:lang w:val="en-GB" w:eastAsia="en-GB"/>
              </w:rPr>
            </w:pPr>
          </w:p>
        </w:tc>
        <w:tc>
          <w:tcPr>
            <w:tcW w:w="1149" w:type="dxa"/>
            <w:vAlign w:val="center"/>
          </w:tcPr>
          <w:p w:rsidR="00713E80" w:rsidRPr="00713E80" w:rsidDel="0052585E" w:rsidRDefault="00713E80" w:rsidP="00713E80">
            <w:pPr>
              <w:widowControl/>
              <w:autoSpaceDE/>
              <w:autoSpaceDN/>
              <w:adjustRightInd/>
              <w:rPr>
                <w:del w:id="766" w:author="CMS-USER" w:date="2014-06-30T17:43:00Z"/>
                <w:rFonts w:ascii="Calibri" w:eastAsia="Calibri" w:hAnsi="Calibri" w:cs="Arial"/>
                <w:szCs w:val="20"/>
                <w:lang w:val="en-GB" w:eastAsia="en-GB"/>
              </w:rPr>
            </w:pPr>
            <w:del w:id="767" w:author="CMS-USER" w:date="2014-06-30T17:43:00Z">
              <w:r w:rsidRPr="00713E80" w:rsidDel="0052585E">
                <w:rPr>
                  <w:rFonts w:ascii="Calibri" w:eastAsia="Calibri" w:hAnsi="Calibri" w:cs="Arial"/>
                  <w:szCs w:val="20"/>
                  <w:lang w:val="en-GB" w:eastAsia="en-GB"/>
                </w:rPr>
                <w:delText>MOUs</w:delText>
              </w:r>
            </w:del>
          </w:p>
          <w:p w:rsidR="00713E80" w:rsidRPr="00713E80" w:rsidDel="0052585E" w:rsidRDefault="00713E80" w:rsidP="00713E80">
            <w:pPr>
              <w:widowControl/>
              <w:autoSpaceDE/>
              <w:autoSpaceDN/>
              <w:adjustRightInd/>
              <w:rPr>
                <w:del w:id="768" w:author="CMS-USER" w:date="2014-06-30T17:43:00Z"/>
                <w:rFonts w:ascii="Calibri" w:eastAsia="Calibri" w:hAnsi="Calibri" w:cs="Arial"/>
                <w:szCs w:val="20"/>
                <w:lang w:val="en-GB" w:eastAsia="en-GB"/>
              </w:rPr>
            </w:pPr>
            <w:del w:id="769" w:author="CMS-USER" w:date="2014-06-30T17:43:00Z">
              <w:r w:rsidRPr="00713E80" w:rsidDel="0052585E">
                <w:rPr>
                  <w:rFonts w:ascii="Calibri" w:eastAsia="Calibri" w:hAnsi="Calibri" w:cs="Arial"/>
                  <w:szCs w:val="20"/>
                  <w:lang w:val="en-GB" w:eastAsia="en-GB"/>
                </w:rPr>
                <w:delText>SSAPs</w:delText>
              </w:r>
            </w:del>
            <w:commentRangeEnd w:id="745"/>
            <w:r w:rsidR="009F4E46">
              <w:rPr>
                <w:rStyle w:val="CommentReference"/>
              </w:rPr>
              <w:commentReference w:id="745"/>
            </w:r>
          </w:p>
        </w:tc>
      </w:tr>
      <w:tr w:rsidR="00713E80" w:rsidRPr="00713E80" w:rsidTr="009B7465">
        <w:trPr>
          <w:gridAfter w:val="6"/>
          <w:wAfter w:w="110" w:type="dxa"/>
          <w:trHeight w:val="1220"/>
        </w:trPr>
        <w:tc>
          <w:tcPr>
            <w:tcW w:w="56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33</w:t>
            </w:r>
          </w:p>
        </w:tc>
        <w:tc>
          <w:tcPr>
            <w:tcW w:w="3522"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Encourage</w:t>
            </w:r>
            <w:ins w:id="770" w:author="CMS-USER" w:date="2014-06-30T17:46:00Z">
              <w:r w:rsidR="006A6723">
                <w:rPr>
                  <w:rFonts w:ascii="Calibri" w:eastAsia="Calibri" w:hAnsi="Calibri" w:cs="Arial"/>
                  <w:szCs w:val="20"/>
                  <w:lang w:val="en-GB" w:eastAsia="en-GB"/>
                </w:rPr>
                <w:t xml:space="preserve"> finalization</w:t>
              </w:r>
            </w:ins>
            <w:ins w:id="771" w:author="CMS-USER" w:date="2014-06-30T17:47:00Z">
              <w:r w:rsidR="006A6723">
                <w:rPr>
                  <w:rFonts w:ascii="Calibri" w:eastAsia="Calibri" w:hAnsi="Calibri" w:cs="Arial"/>
                  <w:szCs w:val="20"/>
                  <w:lang w:val="en-GB" w:eastAsia="en-GB"/>
                </w:rPr>
                <w:t>, adoption</w:t>
              </w:r>
            </w:ins>
            <w:ins w:id="772" w:author="CMS-USER" w:date="2014-06-30T17:46:00Z">
              <w:r w:rsidR="006A6723">
                <w:rPr>
                  <w:rFonts w:ascii="Calibri" w:eastAsia="Calibri" w:hAnsi="Calibri" w:cs="Arial"/>
                  <w:szCs w:val="20"/>
                  <w:lang w:val="en-GB" w:eastAsia="en-GB"/>
                </w:rPr>
                <w:t xml:space="preserve"> and</w:t>
              </w:r>
            </w:ins>
            <w:r w:rsidRPr="00713E80">
              <w:rPr>
                <w:rFonts w:ascii="Calibri" w:eastAsia="Calibri" w:hAnsi="Calibri" w:cs="Arial"/>
                <w:szCs w:val="20"/>
                <w:lang w:val="en-GB" w:eastAsia="en-GB"/>
              </w:rPr>
              <w:t xml:space="preserve"> implementation of the EAAF Shorebird Conservation Plan</w:t>
            </w:r>
          </w:p>
        </w:tc>
        <w:tc>
          <w:tcPr>
            <w:tcW w:w="3106" w:type="dxa"/>
            <w:gridSpan w:val="2"/>
            <w:vAlign w:val="center"/>
          </w:tcPr>
          <w:p w:rsidR="00713E80" w:rsidRPr="00713E80" w:rsidRDefault="00713E80" w:rsidP="002D2EF0">
            <w:pPr>
              <w:widowControl/>
              <w:numPr>
                <w:ilvl w:val="0"/>
                <w:numId w:val="9"/>
              </w:numPr>
              <w:autoSpaceDE/>
              <w:autoSpaceDN/>
              <w:adjustRightInd/>
              <w:spacing w:after="200" w:line="276" w:lineRule="auto"/>
              <w:ind w:left="38" w:hanging="142"/>
              <w:contextualSpacing/>
              <w:rPr>
                <w:rFonts w:ascii="Calibri" w:eastAsia="Calibri" w:hAnsi="Calibri" w:cs="Arial"/>
                <w:szCs w:val="20"/>
                <w:lang w:val="en-GB" w:eastAsia="en-GB"/>
              </w:rPr>
            </w:pPr>
            <w:r w:rsidRPr="00713E80">
              <w:rPr>
                <w:rFonts w:ascii="Calibri" w:eastAsia="Calibri" w:hAnsi="Calibri" w:cs="Arial"/>
                <w:szCs w:val="20"/>
                <w:lang w:val="en-GB" w:eastAsia="en-GB"/>
              </w:rPr>
              <w:t xml:space="preserve">Plan implemented after adoption by EAAFP </w:t>
            </w:r>
            <w:del w:id="773" w:author="CMS-USER" w:date="2014-06-30T17:46:00Z">
              <w:r w:rsidRPr="00713E80" w:rsidDel="002D2EF0">
                <w:rPr>
                  <w:rFonts w:ascii="Calibri" w:eastAsia="Calibri" w:hAnsi="Calibri" w:cs="Arial"/>
                  <w:szCs w:val="20"/>
                  <w:lang w:val="en-GB" w:eastAsia="en-GB"/>
                </w:rPr>
                <w:delText>MOP in early 2015</w:delText>
              </w:r>
            </w:del>
          </w:p>
        </w:tc>
        <w:tc>
          <w:tcPr>
            <w:tcW w:w="978"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del w:id="774" w:author="CMS-USER" w:date="2014-06-30T17:46:00Z">
              <w:r w:rsidRPr="00713E80" w:rsidDel="006A6723">
                <w:rPr>
                  <w:rFonts w:ascii="Calibri" w:eastAsia="Calibri" w:hAnsi="Calibri" w:cs="Arial"/>
                  <w:szCs w:val="20"/>
                  <w:lang w:val="en-GB" w:eastAsia="en-GB"/>
                </w:rPr>
                <w:delText>2015-2020</w:delText>
              </w:r>
            </w:del>
            <w:ins w:id="775" w:author="CMS-USER" w:date="2014-06-30T17:46:00Z">
              <w:r w:rsidR="006A6723">
                <w:rPr>
                  <w:rFonts w:ascii="Calibri" w:eastAsia="Calibri" w:hAnsi="Calibri" w:cs="Arial"/>
                  <w:szCs w:val="20"/>
                  <w:lang w:val="en-GB" w:eastAsia="en-GB"/>
                </w:rPr>
                <w:t>S</w:t>
              </w:r>
            </w:ins>
          </w:p>
        </w:tc>
        <w:tc>
          <w:tcPr>
            <w:tcW w:w="533" w:type="dxa"/>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szCs w:val="20"/>
                <w:lang w:val="en-GB" w:eastAsia="en-GB"/>
              </w:rPr>
              <w:t>XX</w:t>
            </w:r>
          </w:p>
        </w:tc>
        <w:tc>
          <w:tcPr>
            <w:tcW w:w="62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689"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868"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i/>
                <w:szCs w:val="20"/>
                <w:lang w:val="en-GB" w:eastAsia="en-GB"/>
              </w:rPr>
              <w:t>Inter alia</w:t>
            </w:r>
            <w:r w:rsidRPr="00713E80">
              <w:rPr>
                <w:rFonts w:ascii="Calibri" w:eastAsia="Calibri" w:hAnsi="Calibri" w:cs="Arial"/>
                <w:szCs w:val="20"/>
                <w:lang w:val="en-GB" w:eastAsia="en-GB"/>
              </w:rPr>
              <w:t xml:space="preserve"> BLI,</w:t>
            </w:r>
          </w:p>
          <w:p w:rsidR="00713E80" w:rsidRPr="00713E80" w:rsidRDefault="00713E80" w:rsidP="00713E80">
            <w:pPr>
              <w:widowControl/>
              <w:autoSpaceDE/>
              <w:autoSpaceDN/>
              <w:adjustRightInd/>
              <w:rPr>
                <w:rFonts w:ascii="Calibri" w:eastAsia="Calibri" w:hAnsi="Calibri" w:cs="Arial"/>
                <w:i/>
                <w:szCs w:val="20"/>
                <w:lang w:val="en-GB" w:eastAsia="en-GB"/>
              </w:rPr>
            </w:pPr>
            <w:r w:rsidRPr="00713E80">
              <w:rPr>
                <w:rFonts w:ascii="Calibri" w:eastAsia="Calibri" w:hAnsi="Calibri" w:cs="Arial"/>
                <w:szCs w:val="20"/>
                <w:lang w:val="en-GB" w:eastAsia="en-GB"/>
              </w:rPr>
              <w:t xml:space="preserve">EAAFP Secretariat, WWF, WI, bilateral migratory bird agreements, </w:t>
            </w:r>
          </w:p>
        </w:tc>
        <w:tc>
          <w:tcPr>
            <w:tcW w:w="1276"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936"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149"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SSAPs</w:t>
            </w:r>
          </w:p>
        </w:tc>
      </w:tr>
      <w:tr w:rsidR="00713E80" w:rsidRPr="00713E80" w:rsidTr="009B7465">
        <w:trPr>
          <w:gridAfter w:val="5"/>
          <w:wAfter w:w="98" w:type="dxa"/>
          <w:trHeight w:val="449"/>
        </w:trPr>
        <w:tc>
          <w:tcPr>
            <w:tcW w:w="560" w:type="dxa"/>
            <w:vAlign w:val="center"/>
          </w:tcPr>
          <w:p w:rsidR="00713E80" w:rsidRPr="00713E80" w:rsidRDefault="00713E80" w:rsidP="00713E80">
            <w:pPr>
              <w:widowControl/>
              <w:autoSpaceDE/>
              <w:autoSpaceDN/>
              <w:adjustRightInd/>
              <w:rPr>
                <w:rFonts w:ascii="Calibri" w:eastAsia="Calibri" w:hAnsi="Calibri" w:cs="Arial"/>
                <w:b/>
                <w:bCs/>
                <w:szCs w:val="20"/>
                <w:lang w:val="en-GB" w:eastAsia="en-GB"/>
              </w:rPr>
            </w:pPr>
          </w:p>
        </w:tc>
        <w:tc>
          <w:tcPr>
            <w:tcW w:w="14689" w:type="dxa"/>
            <w:gridSpan w:val="21"/>
            <w:vAlign w:val="center"/>
          </w:tcPr>
          <w:p w:rsidR="00713E80" w:rsidRPr="00713E80" w:rsidRDefault="00713E80" w:rsidP="00713E80">
            <w:pPr>
              <w:keepNext/>
              <w:keepLines/>
              <w:widowControl/>
              <w:autoSpaceDE/>
              <w:autoSpaceDN/>
              <w:adjustRightInd/>
              <w:spacing w:before="200" w:line="276" w:lineRule="auto"/>
              <w:outlineLvl w:val="2"/>
              <w:rPr>
                <w:rFonts w:ascii="Cambria" w:hAnsi="Cambria"/>
                <w:b/>
                <w:bCs/>
                <w:color w:val="000000"/>
                <w:szCs w:val="20"/>
                <w:lang w:val="en-GB" w:eastAsia="en-GB"/>
              </w:rPr>
            </w:pPr>
            <w:bookmarkStart w:id="776" w:name="_Toc392025059"/>
            <w:r w:rsidRPr="00713E80">
              <w:rPr>
                <w:rFonts w:ascii="Cambria" w:hAnsi="Cambria"/>
                <w:b/>
                <w:bCs/>
                <w:color w:val="4F81BD"/>
                <w:sz w:val="22"/>
                <w:szCs w:val="22"/>
                <w:lang w:val="en-GB" w:eastAsia="en-GB"/>
              </w:rPr>
              <w:t>Pacific Flyway region:</w:t>
            </w:r>
            <w:bookmarkEnd w:id="776"/>
            <w:r w:rsidRPr="00713E80">
              <w:rPr>
                <w:rFonts w:ascii="Cambria" w:hAnsi="Cambria"/>
                <w:b/>
                <w:bCs/>
                <w:color w:val="4F81BD"/>
                <w:sz w:val="22"/>
                <w:szCs w:val="22"/>
                <w:lang w:val="en-GB" w:eastAsia="en-GB"/>
              </w:rPr>
              <w:t xml:space="preserve"> </w:t>
            </w:r>
          </w:p>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szCs w:val="20"/>
                <w:lang w:val="en-GB" w:eastAsia="en-GB"/>
              </w:rPr>
              <w:t>Objectives</w:t>
            </w:r>
          </w:p>
          <w:p w:rsidR="00713E80" w:rsidRPr="00713E80" w:rsidRDefault="00713E80" w:rsidP="00605E4B">
            <w:pPr>
              <w:widowControl/>
              <w:numPr>
                <w:ilvl w:val="0"/>
                <w:numId w:val="15"/>
              </w:numPr>
              <w:autoSpaceDE/>
              <w:autoSpaceDN/>
              <w:adjustRightInd/>
              <w:spacing w:after="200" w:line="276" w:lineRule="auto"/>
              <w:contextualSpacing/>
              <w:rPr>
                <w:rFonts w:ascii="Calibri" w:eastAsia="Calibri" w:hAnsi="Calibri" w:cs="Arial"/>
                <w:szCs w:val="20"/>
                <w:lang w:val="en-GB" w:eastAsia="en-GB"/>
              </w:rPr>
            </w:pPr>
            <w:r w:rsidRPr="00713E80">
              <w:rPr>
                <w:rFonts w:ascii="Calibri" w:eastAsia="Calibri" w:hAnsi="Calibri" w:cs="Arial"/>
                <w:szCs w:val="20"/>
                <w:lang w:val="en-GB" w:eastAsia="en-GB"/>
              </w:rPr>
              <w:t>Identify mechanisms for promoting conservation of migratory birds in the Pacific flyway</w:t>
            </w:r>
          </w:p>
          <w:p w:rsidR="00713E80" w:rsidRPr="00713E80" w:rsidRDefault="00713E80" w:rsidP="00713E80">
            <w:pPr>
              <w:widowControl/>
              <w:tabs>
                <w:tab w:val="left" w:pos="5934"/>
              </w:tabs>
              <w:autoSpaceDE/>
              <w:autoSpaceDN/>
              <w:adjustRightInd/>
              <w:ind w:left="360"/>
              <w:contextualSpacing/>
              <w:rPr>
                <w:rFonts w:ascii="Calibri" w:eastAsia="Calibri" w:hAnsi="Calibri" w:cs="Arial"/>
                <w:color w:val="000000"/>
                <w:szCs w:val="20"/>
                <w:lang w:val="en-GB" w:eastAsia="en-GB"/>
              </w:rPr>
            </w:pPr>
          </w:p>
          <w:p w:rsidR="00713E80" w:rsidRPr="00713E80" w:rsidRDefault="00713E80" w:rsidP="00713E80">
            <w:pPr>
              <w:widowControl/>
              <w:autoSpaceDE/>
              <w:autoSpaceDN/>
              <w:adjustRightInd/>
              <w:ind w:left="360"/>
              <w:contextualSpacing/>
              <w:rPr>
                <w:rFonts w:ascii="Calibri" w:eastAsia="Calibri" w:hAnsi="Calibri" w:cs="Arial"/>
                <w:szCs w:val="20"/>
                <w:lang w:val="en-GB" w:eastAsia="en-GB"/>
              </w:rPr>
            </w:pPr>
            <w:r w:rsidRPr="00713E80">
              <w:rPr>
                <w:rFonts w:ascii="Calibri" w:eastAsia="Calibri" w:hAnsi="Calibri" w:cs="Arial"/>
                <w:color w:val="000000"/>
                <w:szCs w:val="20"/>
                <w:lang w:val="en-GB" w:eastAsia="en-GB"/>
              </w:rPr>
              <w:t>(Cross references to Res 10.10 operatives 16.5.1)</w:t>
            </w:r>
          </w:p>
        </w:tc>
      </w:tr>
      <w:tr w:rsidR="00713E80" w:rsidRPr="00713E80" w:rsidTr="009B7465">
        <w:trPr>
          <w:gridAfter w:val="3"/>
          <w:wAfter w:w="79" w:type="dxa"/>
          <w:trHeight w:val="308"/>
        </w:trPr>
        <w:tc>
          <w:tcPr>
            <w:tcW w:w="56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34</w:t>
            </w:r>
          </w:p>
        </w:tc>
        <w:tc>
          <w:tcPr>
            <w:tcW w:w="3522"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Develop a recommendation, potentially in association with SPREP and the IUCN Pacific Island Round Table, and in consultation with the EAAFP and WHMSI on the necessary action to develop an approach to Pacific flyway conservation</w:t>
            </w:r>
          </w:p>
        </w:tc>
        <w:tc>
          <w:tcPr>
            <w:tcW w:w="3106" w:type="dxa"/>
            <w:gridSpan w:val="2"/>
            <w:vAlign w:val="center"/>
          </w:tcPr>
          <w:p w:rsidR="00713E80" w:rsidRPr="00713E80"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color w:val="000000"/>
                <w:szCs w:val="20"/>
                <w:lang w:val="en-GB" w:eastAsia="en-GB"/>
              </w:rPr>
            </w:pPr>
            <w:r w:rsidRPr="00713E80">
              <w:rPr>
                <w:rFonts w:ascii="Calibri" w:eastAsia="Calibri" w:hAnsi="Calibri" w:cs="Arial"/>
                <w:szCs w:val="20"/>
                <w:lang w:val="en-GB" w:eastAsia="en-GB"/>
              </w:rPr>
              <w:t xml:space="preserve">Review of priorities of migratory bird </w:t>
            </w:r>
            <w:r w:rsidRPr="00713E80">
              <w:rPr>
                <w:rFonts w:ascii="Calibri" w:eastAsia="Calibri" w:hAnsi="Calibri" w:cs="Arial"/>
                <w:bCs/>
                <w:szCs w:val="20"/>
                <w:lang w:val="en-GB" w:eastAsia="en-GB"/>
              </w:rPr>
              <w:t>conservation</w:t>
            </w:r>
            <w:r w:rsidRPr="00713E80">
              <w:rPr>
                <w:rFonts w:ascii="Calibri" w:eastAsia="Calibri" w:hAnsi="Calibri" w:cs="Arial"/>
                <w:szCs w:val="20"/>
                <w:lang w:val="en-GB" w:eastAsia="en-GB"/>
              </w:rPr>
              <w:t xml:space="preserve"> in the Pacific flyways and mechanisms for their implementation identified</w:t>
            </w:r>
          </w:p>
        </w:tc>
        <w:tc>
          <w:tcPr>
            <w:tcW w:w="978"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del w:id="777" w:author="CMS-USER" w:date="2014-06-30T17:49:00Z">
              <w:r w:rsidRPr="00713E80" w:rsidDel="00E11895">
                <w:rPr>
                  <w:rFonts w:ascii="Calibri" w:eastAsia="Calibri" w:hAnsi="Calibri" w:cs="Arial"/>
                  <w:szCs w:val="20"/>
                  <w:lang w:val="en-GB" w:eastAsia="en-GB"/>
                </w:rPr>
                <w:delText> 2015</w:delText>
              </w:r>
            </w:del>
            <w:ins w:id="778" w:author="CMS-USER" w:date="2014-06-30T17:49:00Z">
              <w:r w:rsidR="00E11895">
                <w:rPr>
                  <w:rFonts w:ascii="Calibri" w:eastAsia="Calibri" w:hAnsi="Calibri" w:cs="Arial"/>
                  <w:szCs w:val="20"/>
                  <w:lang w:val="en-GB" w:eastAsia="en-GB"/>
                </w:rPr>
                <w:t>S</w:t>
              </w:r>
            </w:ins>
          </w:p>
        </w:tc>
        <w:tc>
          <w:tcPr>
            <w:tcW w:w="533" w:type="dxa"/>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szCs w:val="20"/>
                <w:lang w:val="en-GB" w:eastAsia="en-GB"/>
              </w:rPr>
              <w:t>XX</w:t>
            </w:r>
          </w:p>
        </w:tc>
        <w:tc>
          <w:tcPr>
            <w:tcW w:w="62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689"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1868" w:type="dxa"/>
            <w:gridSpan w:val="2"/>
            <w:vAlign w:val="center"/>
          </w:tcPr>
          <w:p w:rsidR="00713E80" w:rsidRPr="00713E80" w:rsidRDefault="00713E80" w:rsidP="00B73897">
            <w:pPr>
              <w:widowControl/>
              <w:autoSpaceDE/>
              <w:autoSpaceDN/>
              <w:adjustRightInd/>
              <w:rPr>
                <w:rFonts w:ascii="Calibri" w:eastAsia="Calibri" w:hAnsi="Calibri" w:cs="Arial"/>
                <w:szCs w:val="20"/>
                <w:lang w:val="en-GB" w:eastAsia="en-GB"/>
              </w:rPr>
            </w:pPr>
            <w:r w:rsidRPr="00713E80">
              <w:rPr>
                <w:rFonts w:ascii="Calibri" w:eastAsia="Calibri" w:hAnsi="Calibri" w:cs="Arial"/>
                <w:i/>
                <w:szCs w:val="20"/>
                <w:lang w:val="en-GB" w:eastAsia="en-GB"/>
              </w:rPr>
              <w:t xml:space="preserve">Inter alia </w:t>
            </w:r>
            <w:r w:rsidRPr="00713E80">
              <w:rPr>
                <w:rFonts w:ascii="Calibri" w:eastAsia="Calibri" w:hAnsi="Calibri" w:cs="Arial"/>
                <w:szCs w:val="20"/>
                <w:lang w:val="en-GB" w:eastAsia="en-GB"/>
              </w:rPr>
              <w:t xml:space="preserve">BLI, </w:t>
            </w:r>
            <w:del w:id="779" w:author="Mundkur, Taej" w:date="2014-07-01T19:43:00Z">
              <w:r w:rsidRPr="00713E80" w:rsidDel="00B73897">
                <w:rPr>
                  <w:rFonts w:ascii="Calibri" w:eastAsia="Calibri" w:hAnsi="Calibri" w:cs="Arial"/>
                  <w:szCs w:val="20"/>
                  <w:lang w:val="en-GB" w:eastAsia="en-GB"/>
                </w:rPr>
                <w:delText xml:space="preserve">IUCN, </w:delText>
              </w:r>
            </w:del>
            <w:r w:rsidRPr="00713E80">
              <w:rPr>
                <w:rFonts w:ascii="Calibri" w:eastAsia="Calibri" w:hAnsi="Calibri" w:cs="Arial"/>
                <w:szCs w:val="20"/>
                <w:lang w:val="en-GB" w:eastAsia="en-GB"/>
              </w:rPr>
              <w:t xml:space="preserve">SPREP, </w:t>
            </w:r>
            <w:ins w:id="780" w:author="Mundkur, Taej" w:date="2014-07-01T19:43:00Z">
              <w:r w:rsidR="00B73897">
                <w:rPr>
                  <w:rFonts w:ascii="Calibri" w:eastAsia="Calibri" w:hAnsi="Calibri" w:cs="Arial"/>
                  <w:szCs w:val="20"/>
                  <w:lang w:val="en-GB" w:eastAsia="en-GB"/>
                </w:rPr>
                <w:t xml:space="preserve">IUCN </w:t>
              </w:r>
            </w:ins>
            <w:r w:rsidRPr="00713E80">
              <w:rPr>
                <w:rFonts w:ascii="Calibri" w:eastAsia="Calibri" w:hAnsi="Calibri" w:cs="Arial"/>
                <w:szCs w:val="20"/>
                <w:lang w:val="en-GB" w:eastAsia="en-GB"/>
              </w:rPr>
              <w:t>Pacific Island Round Table, EAAFP, WHMSI</w:t>
            </w:r>
          </w:p>
        </w:tc>
        <w:tc>
          <w:tcPr>
            <w:tcW w:w="1276"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CMS to seek EAAFP and WHMSI input to organise</w:t>
            </w:r>
          </w:p>
        </w:tc>
        <w:tc>
          <w:tcPr>
            <w:tcW w:w="854"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w:t>
            </w:r>
          </w:p>
        </w:tc>
        <w:tc>
          <w:tcPr>
            <w:tcW w:w="1262" w:type="dxa"/>
            <w:gridSpan w:val="5"/>
            <w:vAlign w:val="center"/>
          </w:tcPr>
          <w:p w:rsidR="00713E80" w:rsidRPr="00713E80" w:rsidRDefault="006A6723" w:rsidP="00713E80">
            <w:pPr>
              <w:widowControl/>
              <w:autoSpaceDE/>
              <w:autoSpaceDN/>
              <w:adjustRightInd/>
              <w:rPr>
                <w:rFonts w:ascii="Calibri" w:eastAsia="Calibri" w:hAnsi="Calibri" w:cs="Arial"/>
                <w:szCs w:val="20"/>
                <w:lang w:val="en-GB" w:eastAsia="en-GB"/>
              </w:rPr>
            </w:pPr>
            <w:ins w:id="781" w:author="CMS-USER" w:date="2014-06-30T17:49:00Z">
              <w:r>
                <w:rPr>
                  <w:rFonts w:ascii="Calibri" w:eastAsia="Calibri" w:hAnsi="Calibri" w:cs="Arial"/>
                  <w:szCs w:val="20"/>
                  <w:lang w:val="en-GB" w:eastAsia="en-GB"/>
                </w:rPr>
                <w:t>ACAP</w:t>
              </w:r>
            </w:ins>
          </w:p>
        </w:tc>
      </w:tr>
      <w:tr w:rsidR="00713E80" w:rsidRPr="00713E80" w:rsidTr="009B7465">
        <w:trPr>
          <w:gridAfter w:val="5"/>
          <w:wAfter w:w="98" w:type="dxa"/>
          <w:trHeight w:val="528"/>
        </w:trPr>
        <w:tc>
          <w:tcPr>
            <w:tcW w:w="560" w:type="dxa"/>
            <w:vAlign w:val="center"/>
          </w:tcPr>
          <w:p w:rsidR="00713E80" w:rsidRPr="00713E80" w:rsidRDefault="00713E80" w:rsidP="00713E80">
            <w:pPr>
              <w:widowControl/>
              <w:autoSpaceDE/>
              <w:autoSpaceDN/>
              <w:adjustRightInd/>
              <w:rPr>
                <w:rFonts w:ascii="Calibri" w:eastAsia="Calibri" w:hAnsi="Calibri" w:cs="Arial"/>
                <w:b/>
                <w:bCs/>
                <w:szCs w:val="20"/>
                <w:lang w:val="en-GB" w:eastAsia="en-GB"/>
              </w:rPr>
            </w:pPr>
          </w:p>
        </w:tc>
        <w:tc>
          <w:tcPr>
            <w:tcW w:w="14689" w:type="dxa"/>
            <w:gridSpan w:val="21"/>
            <w:vAlign w:val="center"/>
          </w:tcPr>
          <w:p w:rsidR="00713E80" w:rsidRPr="00713E80" w:rsidRDefault="00713E80" w:rsidP="00713E80">
            <w:pPr>
              <w:keepNext/>
              <w:keepLines/>
              <w:widowControl/>
              <w:autoSpaceDE/>
              <w:autoSpaceDN/>
              <w:adjustRightInd/>
              <w:spacing w:before="200" w:line="276" w:lineRule="auto"/>
              <w:outlineLvl w:val="2"/>
              <w:rPr>
                <w:rFonts w:ascii="Cambria" w:hAnsi="Cambria"/>
                <w:b/>
                <w:bCs/>
                <w:color w:val="000000"/>
                <w:szCs w:val="20"/>
                <w:lang w:val="en-GB" w:eastAsia="en-GB"/>
              </w:rPr>
            </w:pPr>
            <w:bookmarkStart w:id="782" w:name="_Toc392025060"/>
            <w:r w:rsidRPr="00713E80">
              <w:rPr>
                <w:rFonts w:ascii="Cambria" w:hAnsi="Cambria"/>
                <w:b/>
                <w:bCs/>
                <w:color w:val="4F81BD"/>
                <w:sz w:val="22"/>
                <w:szCs w:val="22"/>
                <w:lang w:val="en-GB" w:eastAsia="en-GB"/>
              </w:rPr>
              <w:t>Americas Flyways region:</w:t>
            </w:r>
            <w:bookmarkEnd w:id="782"/>
            <w:r w:rsidRPr="00713E80">
              <w:rPr>
                <w:rFonts w:ascii="Cambria" w:hAnsi="Cambria"/>
                <w:b/>
                <w:bCs/>
                <w:color w:val="4F81BD"/>
                <w:sz w:val="22"/>
                <w:szCs w:val="22"/>
                <w:lang w:val="en-GB" w:eastAsia="en-GB"/>
              </w:rPr>
              <w:t xml:space="preserve"> </w:t>
            </w:r>
          </w:p>
          <w:p w:rsidR="00713E80" w:rsidRPr="00713E80" w:rsidRDefault="00713E80" w:rsidP="00713E80">
            <w:pPr>
              <w:widowControl/>
              <w:autoSpaceDE/>
              <w:autoSpaceDN/>
              <w:adjustRightInd/>
              <w:rPr>
                <w:rFonts w:ascii="Calibri" w:eastAsia="Calibri" w:hAnsi="Calibri" w:cs="Arial"/>
                <w:b/>
                <w:i/>
                <w:szCs w:val="20"/>
                <w:lang w:val="en-GB" w:eastAsia="en-GB"/>
              </w:rPr>
            </w:pPr>
            <w:r w:rsidRPr="00713E80">
              <w:rPr>
                <w:rFonts w:ascii="Calibri" w:eastAsia="Calibri" w:hAnsi="Calibri" w:cs="Arial"/>
                <w:b/>
                <w:i/>
                <w:szCs w:val="20"/>
                <w:lang w:val="en-GB" w:eastAsia="en-GB"/>
              </w:rPr>
              <w:t>Objectives</w:t>
            </w:r>
          </w:p>
          <w:p w:rsidR="00713E80" w:rsidRPr="00713E80" w:rsidRDefault="00713E80" w:rsidP="00605E4B">
            <w:pPr>
              <w:widowControl/>
              <w:numPr>
                <w:ilvl w:val="0"/>
                <w:numId w:val="16"/>
              </w:numPr>
              <w:autoSpaceDE/>
              <w:autoSpaceDN/>
              <w:adjustRightInd/>
              <w:spacing w:after="200" w:line="276" w:lineRule="auto"/>
              <w:contextualSpacing/>
              <w:rPr>
                <w:rFonts w:ascii="Calibri" w:eastAsia="Calibri" w:hAnsi="Calibri" w:cs="Arial"/>
                <w:szCs w:val="20"/>
                <w:lang w:val="en-GB" w:eastAsia="en-GB"/>
              </w:rPr>
            </w:pPr>
            <w:del w:id="783" w:author="CMS-USER" w:date="2014-06-30T18:07:00Z">
              <w:r w:rsidRPr="00713E80" w:rsidDel="004218CC">
                <w:rPr>
                  <w:rFonts w:ascii="Calibri" w:eastAsia="Calibri" w:hAnsi="Calibri" w:cs="Arial"/>
                  <w:szCs w:val="20"/>
                  <w:lang w:val="en-GB" w:eastAsia="en-GB"/>
                </w:rPr>
                <w:delText xml:space="preserve">Development </w:delText>
              </w:r>
            </w:del>
            <w:ins w:id="784" w:author="CMS-USER" w:date="2014-06-30T18:07:00Z">
              <w:r w:rsidR="004218CC">
                <w:rPr>
                  <w:rFonts w:ascii="Calibri" w:eastAsia="Calibri" w:hAnsi="Calibri" w:cs="Arial"/>
                  <w:szCs w:val="20"/>
                  <w:lang w:val="en-GB" w:eastAsia="en-GB"/>
                </w:rPr>
                <w:t>Implementation</w:t>
              </w:r>
              <w:r w:rsidR="004218CC" w:rsidRPr="00713E80">
                <w:rPr>
                  <w:rFonts w:ascii="Calibri" w:eastAsia="Calibri" w:hAnsi="Calibri" w:cs="Arial"/>
                  <w:szCs w:val="20"/>
                  <w:lang w:val="en-GB" w:eastAsia="en-GB"/>
                </w:rPr>
                <w:t xml:space="preserve"> </w:t>
              </w:r>
            </w:ins>
            <w:r w:rsidRPr="00713E80">
              <w:rPr>
                <w:rFonts w:ascii="Calibri" w:eastAsia="Calibri" w:hAnsi="Calibri" w:cs="Arial"/>
                <w:szCs w:val="20"/>
                <w:lang w:val="en-GB" w:eastAsia="en-GB"/>
              </w:rPr>
              <w:t xml:space="preserve">of an </w:t>
            </w:r>
            <w:r w:rsidRPr="00713E80">
              <w:rPr>
                <w:rFonts w:ascii="Calibri" w:eastAsia="Calibri" w:hAnsi="Calibri" w:cs="Arial"/>
                <w:b/>
                <w:szCs w:val="20"/>
                <w:lang w:val="en-GB" w:eastAsia="en-GB"/>
              </w:rPr>
              <w:t xml:space="preserve">overarching conservation </w:t>
            </w:r>
            <w:del w:id="785" w:author="Mundkur, Taej" w:date="2014-07-01T19:44:00Z">
              <w:r w:rsidRPr="00713E80" w:rsidDel="00B73897">
                <w:rPr>
                  <w:rFonts w:ascii="Calibri" w:eastAsia="Calibri" w:hAnsi="Calibri" w:cs="Arial"/>
                  <w:b/>
                  <w:szCs w:val="20"/>
                  <w:lang w:val="en-GB" w:eastAsia="en-GB"/>
                </w:rPr>
                <w:delText>strategy/</w:delText>
              </w:r>
            </w:del>
            <w:r w:rsidRPr="00713E80">
              <w:rPr>
                <w:rFonts w:ascii="Calibri" w:eastAsia="Calibri" w:hAnsi="Calibri" w:cs="Arial"/>
                <w:b/>
                <w:szCs w:val="20"/>
                <w:lang w:val="en-GB" w:eastAsia="en-GB"/>
              </w:rPr>
              <w:t xml:space="preserve">framework </w:t>
            </w:r>
            <w:r w:rsidRPr="00713E80">
              <w:rPr>
                <w:rFonts w:ascii="Calibri" w:eastAsia="Calibri" w:hAnsi="Calibri" w:cs="Arial"/>
                <w:szCs w:val="20"/>
                <w:lang w:val="en-GB" w:eastAsia="en-GB"/>
              </w:rPr>
              <w:t>for migratory birds in the Americas</w:t>
            </w:r>
          </w:p>
          <w:p w:rsidR="00713E80" w:rsidRPr="00713E80" w:rsidRDefault="00713E80" w:rsidP="00605E4B">
            <w:pPr>
              <w:widowControl/>
              <w:numPr>
                <w:ilvl w:val="0"/>
                <w:numId w:val="16"/>
              </w:numPr>
              <w:autoSpaceDE/>
              <w:autoSpaceDN/>
              <w:adjustRightInd/>
              <w:spacing w:after="200" w:line="276" w:lineRule="auto"/>
              <w:contextualSpacing/>
              <w:rPr>
                <w:rFonts w:ascii="Calibri" w:eastAsia="Calibri" w:hAnsi="Calibri" w:cs="Arial"/>
                <w:szCs w:val="20"/>
                <w:lang w:val="en-GB" w:eastAsia="en-GB"/>
              </w:rPr>
            </w:pPr>
            <w:r w:rsidRPr="00713E80">
              <w:rPr>
                <w:rFonts w:ascii="Calibri" w:eastAsia="Calibri" w:hAnsi="Calibri" w:cs="Arial"/>
                <w:szCs w:val="20"/>
                <w:lang w:val="en-GB" w:eastAsia="en-GB"/>
              </w:rPr>
              <w:t xml:space="preserve">Explore options for development of instruments for species groups to promote their conservation (incl. austral migrants in </w:t>
            </w:r>
            <w:proofErr w:type="spellStart"/>
            <w:r w:rsidRPr="00713E80">
              <w:rPr>
                <w:rFonts w:ascii="Calibri" w:eastAsia="Calibri" w:hAnsi="Calibri" w:cs="Arial"/>
                <w:szCs w:val="20"/>
                <w:lang w:val="en-GB" w:eastAsia="en-GB"/>
              </w:rPr>
              <w:t>Neotropics</w:t>
            </w:r>
            <w:proofErr w:type="spellEnd"/>
            <w:r w:rsidRPr="00713E80">
              <w:rPr>
                <w:rFonts w:ascii="Calibri" w:eastAsia="Calibri" w:hAnsi="Calibri" w:cs="Arial"/>
                <w:szCs w:val="20"/>
                <w:lang w:val="en-GB" w:eastAsia="en-GB"/>
              </w:rPr>
              <w:t>, western hemisphere birds of prey)</w:t>
            </w:r>
          </w:p>
          <w:p w:rsidR="00713E80" w:rsidRPr="00713E80" w:rsidRDefault="00713E80" w:rsidP="00605E4B">
            <w:pPr>
              <w:widowControl/>
              <w:numPr>
                <w:ilvl w:val="0"/>
                <w:numId w:val="16"/>
              </w:numPr>
              <w:autoSpaceDE/>
              <w:autoSpaceDN/>
              <w:adjustRightInd/>
              <w:spacing w:after="200" w:line="276" w:lineRule="auto"/>
              <w:contextualSpacing/>
              <w:rPr>
                <w:rFonts w:ascii="Calibri" w:eastAsia="Calibri" w:hAnsi="Calibri" w:cs="Arial"/>
                <w:szCs w:val="20"/>
                <w:lang w:val="en-GB" w:eastAsia="en-GB"/>
              </w:rPr>
            </w:pPr>
            <w:r w:rsidRPr="00713E80">
              <w:rPr>
                <w:rFonts w:ascii="Calibri" w:eastAsia="Calibri" w:hAnsi="Calibri" w:cs="Arial"/>
                <w:szCs w:val="20"/>
                <w:lang w:val="en-GB" w:eastAsia="en-GB"/>
              </w:rPr>
              <w:t>Strengthen implementation of existing initiatives and SSAPs for migratory bird conservation</w:t>
            </w:r>
          </w:p>
          <w:p w:rsidR="00713E80" w:rsidRPr="00713E80" w:rsidRDefault="00713E80" w:rsidP="00713E80">
            <w:pPr>
              <w:widowControl/>
              <w:autoSpaceDE/>
              <w:autoSpaceDN/>
              <w:adjustRightInd/>
              <w:rPr>
                <w:rFonts w:ascii="Calibri" w:eastAsia="Calibri" w:hAnsi="Calibri" w:cs="Arial"/>
                <w:color w:val="000000"/>
                <w:szCs w:val="20"/>
                <w:lang w:val="en-GB" w:eastAsia="en-GB"/>
              </w:rPr>
            </w:pPr>
          </w:p>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color w:val="000000"/>
                <w:szCs w:val="20"/>
                <w:lang w:val="en-GB" w:eastAsia="en-GB"/>
              </w:rPr>
              <w:t>(Cross references to Res 10.10 operatives 16.2.1-16.2.4)</w:t>
            </w:r>
          </w:p>
        </w:tc>
      </w:tr>
      <w:tr w:rsidR="00713E80" w:rsidRPr="00713E80" w:rsidTr="009B7465">
        <w:trPr>
          <w:gridAfter w:val="2"/>
          <w:wAfter w:w="52" w:type="dxa"/>
          <w:trHeight w:val="1104"/>
        </w:trPr>
        <w:tc>
          <w:tcPr>
            <w:tcW w:w="56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35</w:t>
            </w:r>
          </w:p>
        </w:tc>
        <w:tc>
          <w:tcPr>
            <w:tcW w:w="3522" w:type="dxa"/>
            <w:vAlign w:val="center"/>
          </w:tcPr>
          <w:p w:rsidR="00713E80" w:rsidRPr="00B73897" w:rsidRDefault="00713E80" w:rsidP="00713E80">
            <w:pPr>
              <w:widowControl/>
              <w:autoSpaceDE/>
              <w:autoSpaceDN/>
              <w:adjustRightInd/>
              <w:rPr>
                <w:rFonts w:ascii="Calibri" w:eastAsia="Calibri" w:hAnsi="Calibri" w:cs="Arial"/>
                <w:szCs w:val="20"/>
                <w:lang w:val="en-GB" w:eastAsia="en-GB"/>
              </w:rPr>
            </w:pPr>
            <w:del w:id="786" w:author="CMS-USER" w:date="2014-06-30T18:07:00Z">
              <w:r w:rsidRPr="00713E80" w:rsidDel="002264A1">
                <w:rPr>
                  <w:rFonts w:ascii="Calibri" w:eastAsia="Calibri" w:hAnsi="Calibri" w:cs="Arial"/>
                  <w:szCs w:val="20"/>
                  <w:lang w:val="en-GB" w:eastAsia="en-GB"/>
                </w:rPr>
                <w:delText xml:space="preserve">Develop </w:delText>
              </w:r>
            </w:del>
            <w:ins w:id="787" w:author="CMS-USER" w:date="2014-06-30T18:07:00Z">
              <w:r w:rsidR="002264A1">
                <w:rPr>
                  <w:rFonts w:ascii="Calibri" w:eastAsia="Calibri" w:hAnsi="Calibri" w:cs="Arial"/>
                  <w:szCs w:val="20"/>
                  <w:lang w:val="en-GB" w:eastAsia="en-GB"/>
                </w:rPr>
                <w:t xml:space="preserve">Effective </w:t>
              </w:r>
            </w:ins>
            <w:ins w:id="788" w:author="CMS-USER" w:date="2014-06-30T18:08:00Z">
              <w:r w:rsidR="002264A1">
                <w:rPr>
                  <w:rFonts w:ascii="Calibri" w:eastAsia="Calibri" w:hAnsi="Calibri" w:cs="Arial"/>
                  <w:szCs w:val="20"/>
                  <w:lang w:val="en-GB" w:eastAsia="en-GB"/>
                </w:rPr>
                <w:t>implementation</w:t>
              </w:r>
            </w:ins>
            <w:ins w:id="789" w:author="CMS-USER" w:date="2014-06-30T18:07:00Z">
              <w:r w:rsidR="002264A1">
                <w:rPr>
                  <w:rFonts w:ascii="Calibri" w:eastAsia="Calibri" w:hAnsi="Calibri" w:cs="Arial"/>
                  <w:szCs w:val="20"/>
                  <w:lang w:val="en-GB" w:eastAsia="en-GB"/>
                </w:rPr>
                <w:t xml:space="preserve"> </w:t>
              </w:r>
            </w:ins>
            <w:ins w:id="790" w:author="CMS-USER" w:date="2014-06-30T18:08:00Z">
              <w:r w:rsidR="002264A1">
                <w:rPr>
                  <w:rFonts w:ascii="Calibri" w:eastAsia="Calibri" w:hAnsi="Calibri" w:cs="Arial"/>
                  <w:szCs w:val="20"/>
                  <w:lang w:val="en-GB" w:eastAsia="en-GB"/>
                </w:rPr>
                <w:t>of</w:t>
              </w:r>
            </w:ins>
            <w:ins w:id="791" w:author="CMS-USER" w:date="2014-06-30T18:07:00Z">
              <w:r w:rsidR="002264A1" w:rsidRPr="00713E80">
                <w:rPr>
                  <w:rFonts w:ascii="Calibri" w:eastAsia="Calibri" w:hAnsi="Calibri" w:cs="Arial"/>
                  <w:szCs w:val="20"/>
                  <w:lang w:val="en-GB" w:eastAsia="en-GB"/>
                </w:rPr>
                <w:t xml:space="preserve"> </w:t>
              </w:r>
            </w:ins>
            <w:del w:id="792" w:author="Mundkur, Taej" w:date="2014-07-01T19:44:00Z">
              <w:r w:rsidRPr="00713E80" w:rsidDel="00B73897">
                <w:rPr>
                  <w:rFonts w:ascii="Calibri" w:eastAsia="Calibri" w:hAnsi="Calibri" w:cs="Arial"/>
                  <w:szCs w:val="20"/>
                  <w:lang w:val="en-GB" w:eastAsia="en-GB"/>
                </w:rPr>
                <w:delText xml:space="preserve">an </w:delText>
              </w:r>
            </w:del>
            <w:ins w:id="793" w:author="Mundkur, Taej" w:date="2014-07-01T19:44:00Z">
              <w:r w:rsidR="00B73897">
                <w:rPr>
                  <w:rFonts w:ascii="Calibri" w:eastAsia="Calibri" w:hAnsi="Calibri" w:cs="Arial"/>
                  <w:szCs w:val="20"/>
                  <w:lang w:val="en-GB" w:eastAsia="en-GB"/>
                </w:rPr>
                <w:t>the</w:t>
              </w:r>
              <w:r w:rsidR="00B73897" w:rsidRPr="00713E80">
                <w:rPr>
                  <w:rFonts w:ascii="Calibri" w:eastAsia="Calibri" w:hAnsi="Calibri" w:cs="Arial"/>
                  <w:szCs w:val="20"/>
                  <w:lang w:val="en-GB" w:eastAsia="en-GB"/>
                </w:rPr>
                <w:t xml:space="preserve"> </w:t>
              </w:r>
            </w:ins>
            <w:del w:id="794" w:author="Mundkur, Taej" w:date="2014-07-01T19:44:00Z">
              <w:r w:rsidRPr="0059589F" w:rsidDel="00B73897">
                <w:rPr>
                  <w:rFonts w:ascii="Calibri" w:eastAsia="Calibri" w:hAnsi="Calibri" w:cs="Arial"/>
                  <w:szCs w:val="20"/>
                  <w:lang w:val="en-GB" w:eastAsia="en-GB"/>
                </w:rPr>
                <w:delText xml:space="preserve">overarching strategic Framework for the </w:delText>
              </w:r>
            </w:del>
            <w:r w:rsidRPr="0059589F">
              <w:rPr>
                <w:rFonts w:ascii="Calibri" w:eastAsia="Calibri" w:hAnsi="Calibri" w:cs="Arial"/>
                <w:szCs w:val="20"/>
                <w:lang w:val="en-GB" w:eastAsia="en-GB"/>
              </w:rPr>
              <w:t>Americas Flyways</w:t>
            </w:r>
            <w:ins w:id="795" w:author="Mundkur, Taej" w:date="2014-07-01T19:44:00Z">
              <w:r w:rsidR="00B73897" w:rsidRPr="0059589F">
                <w:rPr>
                  <w:rFonts w:ascii="Calibri" w:eastAsia="Calibri" w:hAnsi="Calibri" w:cs="Arial"/>
                  <w:szCs w:val="20"/>
                  <w:lang w:val="en-GB" w:eastAsia="en-GB"/>
                </w:rPr>
                <w:t xml:space="preserve"> Framework (</w:t>
              </w:r>
            </w:ins>
            <w:ins w:id="796" w:author="Mundkur, Taej" w:date="2014-07-01T19:45:00Z">
              <w:r w:rsidR="00B73897" w:rsidRPr="0059589F">
                <w:rPr>
                  <w:rFonts w:ascii="Calibri" w:eastAsia="Calibri" w:hAnsi="Calibri" w:cs="Arial"/>
                  <w:szCs w:val="20"/>
                  <w:lang w:val="en-GB" w:eastAsia="en-GB"/>
                </w:rPr>
                <w:t>Annex 2</w:t>
              </w:r>
            </w:ins>
            <w:ins w:id="797" w:author="Mundkur, Taej" w:date="2014-07-01T19:44:00Z">
              <w:r w:rsidR="00B73897" w:rsidRPr="0059589F">
                <w:rPr>
                  <w:rFonts w:ascii="Calibri" w:eastAsia="Calibri" w:hAnsi="Calibri" w:cs="Arial"/>
                  <w:szCs w:val="20"/>
                  <w:lang w:val="en-GB" w:eastAsia="en-GB"/>
                </w:rPr>
                <w:t>)</w:t>
              </w:r>
            </w:ins>
            <w:r w:rsidRPr="00B73897">
              <w:rPr>
                <w:rFonts w:ascii="Calibri" w:eastAsia="Calibri" w:hAnsi="Calibri" w:cs="Arial"/>
                <w:szCs w:val="20"/>
                <w:lang w:val="en-GB" w:eastAsia="en-GB"/>
              </w:rPr>
              <w:t xml:space="preserve">. </w:t>
            </w:r>
          </w:p>
          <w:p w:rsidR="00713E80" w:rsidRPr="00713E80" w:rsidRDefault="00713E80" w:rsidP="00713E80">
            <w:pPr>
              <w:widowControl/>
              <w:autoSpaceDE/>
              <w:autoSpaceDN/>
              <w:adjustRightInd/>
              <w:rPr>
                <w:rFonts w:ascii="Calibri" w:eastAsia="Calibri" w:hAnsi="Calibri" w:cs="Arial"/>
                <w:szCs w:val="20"/>
                <w:lang w:val="en-GB" w:eastAsia="en-GB"/>
              </w:rPr>
            </w:pPr>
          </w:p>
        </w:tc>
        <w:tc>
          <w:tcPr>
            <w:tcW w:w="3106" w:type="dxa"/>
            <w:gridSpan w:val="2"/>
            <w:vAlign w:val="center"/>
          </w:tcPr>
          <w:p w:rsidR="00713E80" w:rsidRPr="00713E80"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bCs/>
                <w:color w:val="000000"/>
                <w:szCs w:val="20"/>
                <w:lang w:val="en-GB" w:eastAsia="en-GB"/>
              </w:rPr>
            </w:pPr>
            <w:del w:id="798" w:author="CMS-USER" w:date="2014-06-30T18:08:00Z">
              <w:r w:rsidRPr="00713E80" w:rsidDel="002264A1">
                <w:rPr>
                  <w:rFonts w:ascii="Calibri" w:eastAsia="Calibri" w:hAnsi="Calibri" w:cs="Arial"/>
                  <w:szCs w:val="20"/>
                  <w:lang w:val="en-GB" w:eastAsia="en-GB"/>
                </w:rPr>
                <w:delText xml:space="preserve">Framework </w:delText>
              </w:r>
              <w:r w:rsidRPr="00713E80" w:rsidDel="002264A1">
                <w:rPr>
                  <w:rFonts w:ascii="Calibri" w:eastAsia="Calibri" w:hAnsi="Calibri" w:cs="Arial"/>
                  <w:bCs/>
                  <w:szCs w:val="20"/>
                  <w:lang w:val="en-GB" w:eastAsia="en-GB"/>
                </w:rPr>
                <w:delText xml:space="preserve">for </w:delText>
              </w:r>
            </w:del>
            <w:r w:rsidRPr="00713E80">
              <w:rPr>
                <w:rFonts w:ascii="Calibri" w:eastAsia="Calibri" w:hAnsi="Calibri" w:cs="Arial"/>
                <w:bCs/>
                <w:szCs w:val="20"/>
                <w:lang w:val="en-GB" w:eastAsia="en-GB"/>
              </w:rPr>
              <w:t>Americas</w:t>
            </w:r>
            <w:ins w:id="799" w:author="CMS-USER" w:date="2014-06-30T18:08:00Z">
              <w:r w:rsidR="002264A1">
                <w:rPr>
                  <w:rFonts w:ascii="Calibri" w:eastAsia="Calibri" w:hAnsi="Calibri" w:cs="Arial"/>
                  <w:bCs/>
                  <w:szCs w:val="20"/>
                  <w:lang w:val="en-GB" w:eastAsia="en-GB"/>
                </w:rPr>
                <w:t xml:space="preserve"> Flyways Framework</w:t>
              </w:r>
            </w:ins>
            <w:r w:rsidRPr="00713E80">
              <w:rPr>
                <w:rFonts w:ascii="Calibri" w:eastAsia="Calibri" w:hAnsi="Calibri" w:cs="Arial"/>
                <w:bCs/>
                <w:szCs w:val="20"/>
                <w:lang w:val="en-GB" w:eastAsia="en-GB"/>
              </w:rPr>
              <w:t xml:space="preserve"> implemented </w:t>
            </w:r>
          </w:p>
          <w:p w:rsidR="00713E80" w:rsidRPr="00713E80" w:rsidDel="002264A1" w:rsidRDefault="000C3878" w:rsidP="00605E4B">
            <w:pPr>
              <w:widowControl/>
              <w:numPr>
                <w:ilvl w:val="0"/>
                <w:numId w:val="9"/>
              </w:numPr>
              <w:autoSpaceDE/>
              <w:autoSpaceDN/>
              <w:adjustRightInd/>
              <w:spacing w:after="200" w:line="276" w:lineRule="auto"/>
              <w:ind w:left="38" w:hanging="142"/>
              <w:contextualSpacing/>
              <w:rPr>
                <w:del w:id="800" w:author="CMS-USER" w:date="2014-06-30T18:08:00Z"/>
                <w:rFonts w:ascii="Calibri" w:eastAsia="Calibri" w:hAnsi="Calibri" w:cs="Arial"/>
                <w:bCs/>
                <w:color w:val="000000"/>
                <w:szCs w:val="20"/>
                <w:lang w:val="en-GB" w:eastAsia="en-GB"/>
              </w:rPr>
            </w:pPr>
            <w:ins w:id="801" w:author="Mundkur, Taej" w:date="2014-07-01T19:54:00Z">
              <w:r w:rsidRPr="00713E80">
                <w:rPr>
                  <w:rFonts w:ascii="Calibri" w:eastAsia="Calibri" w:hAnsi="Calibri" w:cs="Arial"/>
                  <w:bCs/>
                  <w:szCs w:val="20"/>
                  <w:lang w:val="en-GB" w:eastAsia="en-GB"/>
                </w:rPr>
                <w:t xml:space="preserve">Ensure implementation of the MOU &amp; Action Plan </w:t>
              </w:r>
              <w:r>
                <w:rPr>
                  <w:rFonts w:ascii="Calibri" w:eastAsia="Calibri" w:hAnsi="Calibri" w:cs="Arial"/>
                  <w:bCs/>
                  <w:szCs w:val="20"/>
                  <w:lang w:val="en-GB" w:eastAsia="en-GB"/>
                </w:rPr>
                <w:t xml:space="preserve">southern South American </w:t>
              </w:r>
              <w:r w:rsidRPr="00713E80">
                <w:rPr>
                  <w:rFonts w:ascii="Calibri" w:eastAsia="Calibri" w:hAnsi="Calibri" w:cs="Arial"/>
                  <w:bCs/>
                  <w:szCs w:val="20"/>
                  <w:lang w:val="en-GB" w:eastAsia="en-GB"/>
                </w:rPr>
                <w:t>grassland</w:t>
              </w:r>
              <w:r>
                <w:rPr>
                  <w:rFonts w:ascii="Calibri" w:eastAsia="Calibri" w:hAnsi="Calibri" w:cs="Arial"/>
                  <w:bCs/>
                  <w:szCs w:val="20"/>
                  <w:lang w:val="en-GB" w:eastAsia="en-GB"/>
                </w:rPr>
                <w:t xml:space="preserve"> birds and their habitats MOU </w:t>
              </w:r>
            </w:ins>
            <w:del w:id="802" w:author="CMS-USER" w:date="2014-06-30T18:08:00Z">
              <w:r w:rsidR="00713E80" w:rsidRPr="00713E80" w:rsidDel="002264A1">
                <w:rPr>
                  <w:rFonts w:ascii="Calibri" w:eastAsia="Calibri" w:hAnsi="Calibri" w:cs="Arial"/>
                  <w:bCs/>
                  <w:szCs w:val="20"/>
                  <w:lang w:val="en-GB" w:eastAsia="en-GB"/>
                </w:rPr>
                <w:delText>Development of a road map for implementation and prioritization</w:delText>
              </w:r>
            </w:del>
          </w:p>
          <w:p w:rsidR="00713E80" w:rsidRPr="00713E80" w:rsidDel="00B73897" w:rsidRDefault="00713E80" w:rsidP="00605E4B">
            <w:pPr>
              <w:widowControl/>
              <w:numPr>
                <w:ilvl w:val="0"/>
                <w:numId w:val="9"/>
              </w:numPr>
              <w:autoSpaceDE/>
              <w:autoSpaceDN/>
              <w:adjustRightInd/>
              <w:spacing w:after="200" w:line="276" w:lineRule="auto"/>
              <w:ind w:left="38" w:hanging="142"/>
              <w:contextualSpacing/>
              <w:rPr>
                <w:del w:id="803" w:author="Mundkur, Taej" w:date="2014-07-01T19:46:00Z"/>
                <w:rFonts w:ascii="Calibri" w:eastAsia="Calibri" w:hAnsi="Calibri" w:cs="Arial"/>
                <w:bCs/>
                <w:color w:val="000000"/>
                <w:szCs w:val="20"/>
                <w:lang w:val="en-GB" w:eastAsia="en-GB"/>
              </w:rPr>
            </w:pPr>
            <w:del w:id="804" w:author="Mundkur, Taej" w:date="2014-07-01T19:46:00Z">
              <w:r w:rsidRPr="00713E80" w:rsidDel="00B73897">
                <w:rPr>
                  <w:rFonts w:ascii="Calibri" w:eastAsia="Calibri" w:hAnsi="Calibri" w:cs="Arial"/>
                  <w:bCs/>
                  <w:szCs w:val="20"/>
                  <w:lang w:val="en-GB" w:eastAsia="en-GB"/>
                </w:rPr>
                <w:delText xml:space="preserve">Resources secured for coordination </w:delText>
              </w:r>
            </w:del>
          </w:p>
          <w:p w:rsidR="00713E80" w:rsidRPr="00713E80"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szCs w:val="20"/>
                <w:lang w:val="en-GB" w:eastAsia="en-GB"/>
              </w:rPr>
            </w:pPr>
            <w:del w:id="805" w:author="Mundkur, Taej" w:date="2014-07-01T19:46:00Z">
              <w:r w:rsidRPr="00713E80" w:rsidDel="00B73897">
                <w:rPr>
                  <w:rFonts w:ascii="Calibri" w:eastAsia="Calibri" w:hAnsi="Calibri" w:cs="Arial"/>
                  <w:bCs/>
                  <w:szCs w:val="20"/>
                  <w:lang w:val="en-GB" w:eastAsia="en-GB"/>
                </w:rPr>
                <w:delText>Resources secured for implementation of priorities</w:delText>
              </w:r>
            </w:del>
          </w:p>
        </w:tc>
        <w:tc>
          <w:tcPr>
            <w:tcW w:w="978"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del w:id="806" w:author="CMS-USER" w:date="2014-06-30T18:10:00Z">
              <w:r w:rsidRPr="00713E80" w:rsidDel="00D233D6">
                <w:rPr>
                  <w:rFonts w:ascii="Calibri" w:eastAsia="Calibri" w:hAnsi="Calibri" w:cs="Arial"/>
                  <w:szCs w:val="20"/>
                  <w:lang w:val="en-GB" w:eastAsia="en-GB"/>
                </w:rPr>
                <w:delText>2014-2017</w:delText>
              </w:r>
            </w:del>
            <w:ins w:id="807" w:author="CMS-USER" w:date="2014-06-30T18:10:00Z">
              <w:r w:rsidR="00D233D6">
                <w:rPr>
                  <w:rFonts w:ascii="Calibri" w:eastAsia="Calibri" w:hAnsi="Calibri" w:cs="Arial"/>
                  <w:szCs w:val="20"/>
                  <w:lang w:val="en-GB" w:eastAsia="en-GB"/>
                </w:rPr>
                <w:t>M</w:t>
              </w:r>
            </w:ins>
          </w:p>
        </w:tc>
        <w:tc>
          <w:tcPr>
            <w:tcW w:w="533" w:type="dxa"/>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szCs w:val="20"/>
                <w:lang w:val="en-GB" w:eastAsia="en-GB"/>
              </w:rPr>
              <w:t>XX</w:t>
            </w:r>
          </w:p>
        </w:tc>
        <w:tc>
          <w:tcPr>
            <w:tcW w:w="62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689"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868" w:type="dxa"/>
            <w:gridSpan w:val="2"/>
            <w:vAlign w:val="center"/>
          </w:tcPr>
          <w:p w:rsidR="00713E80" w:rsidRPr="00713E80" w:rsidRDefault="00713E80" w:rsidP="000C3878">
            <w:pPr>
              <w:widowControl/>
              <w:autoSpaceDE/>
              <w:autoSpaceDN/>
              <w:adjustRightInd/>
              <w:rPr>
                <w:rFonts w:ascii="Calibri" w:eastAsia="Calibri" w:hAnsi="Calibri" w:cs="Arial"/>
                <w:szCs w:val="20"/>
                <w:lang w:val="en-GB" w:eastAsia="en-GB"/>
              </w:rPr>
            </w:pPr>
            <w:r w:rsidRPr="00713E80">
              <w:rPr>
                <w:rFonts w:ascii="Calibri" w:eastAsia="Calibri" w:hAnsi="Calibri" w:cs="Arial"/>
                <w:i/>
                <w:szCs w:val="20"/>
                <w:lang w:val="en-GB" w:eastAsia="en-GB"/>
              </w:rPr>
              <w:t>Inter alia</w:t>
            </w:r>
            <w:r w:rsidRPr="00713E80">
              <w:rPr>
                <w:rFonts w:ascii="Calibri" w:eastAsia="Calibri" w:hAnsi="Calibri" w:cs="Arial"/>
                <w:szCs w:val="20"/>
                <w:lang w:val="en-GB" w:eastAsia="en-GB"/>
              </w:rPr>
              <w:t xml:space="preserve"> BLI</w:t>
            </w:r>
            <w:r w:rsidRPr="00713E80">
              <w:rPr>
                <w:rFonts w:ascii="Calibri" w:eastAsia="Calibri" w:hAnsi="Calibri" w:cs="Arial"/>
                <w:i/>
                <w:szCs w:val="20"/>
                <w:lang w:val="en-GB" w:eastAsia="en-GB"/>
              </w:rPr>
              <w:t xml:space="preserve">, </w:t>
            </w:r>
            <w:r w:rsidRPr="00713E80">
              <w:rPr>
                <w:rFonts w:ascii="Calibri" w:eastAsia="Calibri" w:hAnsi="Calibri" w:cs="Arial"/>
                <w:szCs w:val="20"/>
                <w:lang w:val="en-GB" w:eastAsia="en-GB"/>
              </w:rPr>
              <w:t>WI, American Bird Conservancy, WHMSI, WHSRN, Partners In Flight, North American Bird Conservation Initiative,  Waterbird Council for the Americas</w:t>
            </w:r>
            <w:ins w:id="808" w:author="Mundkur, Taej" w:date="2014-07-01T19:46:00Z">
              <w:r w:rsidR="00B73897">
                <w:rPr>
                  <w:rFonts w:ascii="Calibri" w:eastAsia="Calibri" w:hAnsi="Calibri" w:cs="Arial"/>
                  <w:szCs w:val="20"/>
                  <w:lang w:val="en-GB" w:eastAsia="en-GB"/>
                </w:rPr>
                <w:t xml:space="preserve">, Atlantic Flyway Shorebird </w:t>
              </w:r>
            </w:ins>
            <w:ins w:id="809" w:author="Mundkur, Taej" w:date="2014-07-01T19:47:00Z">
              <w:r w:rsidR="00B73897">
                <w:rPr>
                  <w:rFonts w:ascii="Calibri" w:eastAsia="Calibri" w:hAnsi="Calibri" w:cs="Arial"/>
                  <w:szCs w:val="20"/>
                  <w:lang w:val="en-GB" w:eastAsia="en-GB"/>
                </w:rPr>
                <w:t>Initiative</w:t>
              </w:r>
            </w:ins>
            <w:ins w:id="810" w:author="Mundkur, Taej" w:date="2014-07-01T19:54:00Z">
              <w:r w:rsidR="000C3878">
                <w:rPr>
                  <w:rFonts w:ascii="Calibri" w:eastAsia="Calibri" w:hAnsi="Calibri" w:cs="Arial"/>
                  <w:szCs w:val="20"/>
                  <w:lang w:val="en-GB" w:eastAsia="en-GB"/>
                </w:rPr>
                <w:t xml:space="preserve">, Aves </w:t>
              </w:r>
              <w:proofErr w:type="spellStart"/>
              <w:r w:rsidR="000C3878">
                <w:rPr>
                  <w:rFonts w:ascii="Calibri" w:eastAsia="Calibri" w:hAnsi="Calibri" w:cs="Arial"/>
                  <w:szCs w:val="20"/>
                  <w:lang w:val="en-GB" w:eastAsia="en-GB"/>
                </w:rPr>
                <w:t>Internacionales</w:t>
              </w:r>
              <w:proofErr w:type="spellEnd"/>
              <w:r w:rsidR="000C3878">
                <w:rPr>
                  <w:rFonts w:ascii="Calibri" w:eastAsia="Calibri" w:hAnsi="Calibri" w:cs="Arial"/>
                  <w:szCs w:val="20"/>
                  <w:lang w:val="en-GB" w:eastAsia="en-GB"/>
                </w:rPr>
                <w:t xml:space="preserve">, </w:t>
              </w:r>
              <w:proofErr w:type="spellStart"/>
              <w:r w:rsidR="000C3878">
                <w:rPr>
                  <w:rFonts w:ascii="Calibri" w:eastAsia="Calibri" w:hAnsi="Calibri" w:cs="Arial"/>
                  <w:szCs w:val="20"/>
                  <w:lang w:val="en-GB" w:eastAsia="en-GB"/>
                </w:rPr>
                <w:t>Southcone</w:t>
              </w:r>
              <w:proofErr w:type="spellEnd"/>
              <w:r w:rsidR="000C3878">
                <w:rPr>
                  <w:rFonts w:ascii="Calibri" w:eastAsia="Calibri" w:hAnsi="Calibri" w:cs="Arial"/>
                  <w:szCs w:val="20"/>
                  <w:lang w:val="en-GB" w:eastAsia="en-GB"/>
                </w:rPr>
                <w:t xml:space="preserve"> Grassland Alliance, </w:t>
              </w:r>
              <w:proofErr w:type="spellStart"/>
              <w:r w:rsidR="000C3878">
                <w:rPr>
                  <w:rFonts w:ascii="Calibri" w:eastAsia="Calibri" w:hAnsi="Calibri" w:cs="Arial"/>
                  <w:szCs w:val="20"/>
                  <w:lang w:val="en-GB" w:eastAsia="en-GB"/>
                </w:rPr>
                <w:t>Grupo</w:t>
              </w:r>
              <w:proofErr w:type="spellEnd"/>
              <w:r w:rsidR="000C3878">
                <w:rPr>
                  <w:rFonts w:ascii="Calibri" w:eastAsia="Calibri" w:hAnsi="Calibri" w:cs="Arial"/>
                  <w:szCs w:val="20"/>
                  <w:lang w:val="en-GB" w:eastAsia="en-GB"/>
                </w:rPr>
                <w:t xml:space="preserve"> de </w:t>
              </w:r>
              <w:proofErr w:type="spellStart"/>
              <w:r w:rsidR="000C3878">
                <w:rPr>
                  <w:rFonts w:ascii="Calibri" w:eastAsia="Calibri" w:hAnsi="Calibri" w:cs="Arial"/>
                  <w:szCs w:val="20"/>
                  <w:lang w:val="en-GB" w:eastAsia="en-GB"/>
                </w:rPr>
                <w:t>Conservacion</w:t>
              </w:r>
              <w:proofErr w:type="spellEnd"/>
              <w:r w:rsidR="000C3878">
                <w:rPr>
                  <w:rFonts w:ascii="Calibri" w:eastAsia="Calibri" w:hAnsi="Calibri" w:cs="Arial"/>
                  <w:szCs w:val="20"/>
                  <w:lang w:val="en-GB" w:eastAsia="en-GB"/>
                </w:rPr>
                <w:t xml:space="preserve"> Flamencos </w:t>
              </w:r>
              <w:proofErr w:type="spellStart"/>
              <w:r w:rsidR="000C3878">
                <w:rPr>
                  <w:rFonts w:ascii="Calibri" w:eastAsia="Calibri" w:hAnsi="Calibri" w:cs="Arial"/>
                  <w:szCs w:val="20"/>
                  <w:lang w:val="en-GB" w:eastAsia="en-GB"/>
                </w:rPr>
                <w:t>Altoandinos</w:t>
              </w:r>
            </w:ins>
            <w:proofErr w:type="spellEnd"/>
          </w:p>
        </w:tc>
        <w:tc>
          <w:tcPr>
            <w:tcW w:w="1276"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CMS and WHMSI to organise</w:t>
            </w:r>
          </w:p>
        </w:tc>
        <w:tc>
          <w:tcPr>
            <w:tcW w:w="854"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289" w:type="dxa"/>
            <w:gridSpan w:val="6"/>
            <w:vAlign w:val="center"/>
          </w:tcPr>
          <w:p w:rsidR="00713E80" w:rsidRPr="00713E80" w:rsidRDefault="00D233D6" w:rsidP="00713E80">
            <w:pPr>
              <w:widowControl/>
              <w:autoSpaceDE/>
              <w:autoSpaceDN/>
              <w:adjustRightInd/>
              <w:rPr>
                <w:rFonts w:ascii="Calibri" w:eastAsia="Calibri" w:hAnsi="Calibri" w:cs="Arial"/>
                <w:szCs w:val="20"/>
                <w:lang w:val="en-GB" w:eastAsia="en-GB"/>
              </w:rPr>
            </w:pPr>
            <w:ins w:id="811" w:author="CMS-USER" w:date="2014-06-30T18:10:00Z">
              <w:r>
                <w:rPr>
                  <w:rFonts w:ascii="Calibri" w:eastAsia="Calibri" w:hAnsi="Calibri" w:cs="Arial"/>
                  <w:szCs w:val="20"/>
                  <w:lang w:val="en-GB" w:eastAsia="en-GB"/>
                </w:rPr>
                <w:t>ACAP</w:t>
              </w:r>
            </w:ins>
            <w:ins w:id="812" w:author="CMS-USER" w:date="2014-06-30T18:12:00Z">
              <w:r>
                <w:rPr>
                  <w:rFonts w:ascii="Calibri" w:eastAsia="Calibri" w:hAnsi="Calibri" w:cs="Arial"/>
                  <w:szCs w:val="20"/>
                  <w:lang w:val="en-GB" w:eastAsia="en-GB"/>
                </w:rPr>
                <w:t xml:space="preserve">, </w:t>
              </w:r>
            </w:ins>
            <w:ins w:id="813" w:author="Mundkur, Taej" w:date="2014-07-01T19:46:00Z">
              <w:r w:rsidR="00B73897">
                <w:rPr>
                  <w:rFonts w:ascii="Calibri" w:eastAsia="Calibri" w:hAnsi="Calibri" w:cs="Arial"/>
                  <w:szCs w:val="20"/>
                  <w:lang w:val="en-GB" w:eastAsia="en-GB"/>
                </w:rPr>
                <w:t>R</w:t>
              </w:r>
            </w:ins>
            <w:ins w:id="814" w:author="CMS-USER" w:date="2014-06-30T18:12:00Z">
              <w:del w:id="815" w:author="Mundkur, Taej" w:date="2014-07-01T19:46:00Z">
                <w:r w:rsidDel="00B73897">
                  <w:rPr>
                    <w:rFonts w:ascii="Calibri" w:eastAsia="Calibri" w:hAnsi="Calibri" w:cs="Arial"/>
                    <w:szCs w:val="20"/>
                    <w:lang w:val="en-GB" w:eastAsia="en-GB"/>
                  </w:rPr>
                  <w:delText>r</w:delText>
                </w:r>
              </w:del>
              <w:r>
                <w:rPr>
                  <w:rFonts w:ascii="Calibri" w:eastAsia="Calibri" w:hAnsi="Calibri" w:cs="Arial"/>
                  <w:szCs w:val="20"/>
                  <w:lang w:val="en-GB" w:eastAsia="en-GB"/>
                </w:rPr>
                <w:t xml:space="preserve">uddy </w:t>
              </w:r>
            </w:ins>
            <w:ins w:id="816" w:author="Mundkur, Taej" w:date="2014-07-01T19:46:00Z">
              <w:r w:rsidR="00B73897">
                <w:rPr>
                  <w:rFonts w:ascii="Calibri" w:eastAsia="Calibri" w:hAnsi="Calibri" w:cs="Arial"/>
                  <w:szCs w:val="20"/>
                  <w:lang w:val="en-GB" w:eastAsia="en-GB"/>
                </w:rPr>
                <w:t>h</w:t>
              </w:r>
            </w:ins>
            <w:ins w:id="817" w:author="CMS-USER" w:date="2014-06-30T18:12:00Z">
              <w:del w:id="818" w:author="Mundkur, Taej" w:date="2014-07-01T19:46:00Z">
                <w:r w:rsidDel="00B73897">
                  <w:rPr>
                    <w:rFonts w:ascii="Calibri" w:eastAsia="Calibri" w:hAnsi="Calibri" w:cs="Arial"/>
                    <w:szCs w:val="20"/>
                    <w:lang w:val="en-GB" w:eastAsia="en-GB"/>
                  </w:rPr>
                  <w:delText>h</w:delText>
                </w:r>
              </w:del>
              <w:r>
                <w:rPr>
                  <w:rFonts w:ascii="Calibri" w:eastAsia="Calibri" w:hAnsi="Calibri" w:cs="Arial"/>
                  <w:szCs w:val="20"/>
                  <w:lang w:val="en-GB" w:eastAsia="en-GB"/>
                </w:rPr>
                <w:t xml:space="preserve">eaded </w:t>
              </w:r>
            </w:ins>
            <w:ins w:id="819" w:author="Mundkur, Taej" w:date="2014-07-01T19:46:00Z">
              <w:r w:rsidR="00B73897">
                <w:rPr>
                  <w:rFonts w:ascii="Calibri" w:eastAsia="Calibri" w:hAnsi="Calibri" w:cs="Arial"/>
                  <w:szCs w:val="20"/>
                  <w:lang w:val="en-GB" w:eastAsia="en-GB"/>
                </w:rPr>
                <w:t>G</w:t>
              </w:r>
            </w:ins>
            <w:ins w:id="820" w:author="CMS-USER" w:date="2014-06-30T18:12:00Z">
              <w:del w:id="821" w:author="Mundkur, Taej" w:date="2014-07-01T19:46:00Z">
                <w:r w:rsidDel="00B73897">
                  <w:rPr>
                    <w:rFonts w:ascii="Calibri" w:eastAsia="Calibri" w:hAnsi="Calibri" w:cs="Arial"/>
                    <w:szCs w:val="20"/>
                    <w:lang w:val="en-GB" w:eastAsia="en-GB"/>
                  </w:rPr>
                  <w:delText>g</w:delText>
                </w:r>
              </w:del>
              <w:r>
                <w:rPr>
                  <w:rFonts w:ascii="Calibri" w:eastAsia="Calibri" w:hAnsi="Calibri" w:cs="Arial"/>
                  <w:szCs w:val="20"/>
                  <w:lang w:val="en-GB" w:eastAsia="en-GB"/>
                </w:rPr>
                <w:t>oose</w:t>
              </w:r>
            </w:ins>
            <w:ins w:id="822" w:author="CMS-USER" w:date="2014-06-30T18:13:00Z">
              <w:r>
                <w:rPr>
                  <w:rFonts w:ascii="Calibri" w:eastAsia="Calibri" w:hAnsi="Calibri" w:cs="Arial"/>
                  <w:szCs w:val="20"/>
                  <w:lang w:val="en-GB" w:eastAsia="en-GB"/>
                </w:rPr>
                <w:t xml:space="preserve"> MOU</w:t>
              </w:r>
            </w:ins>
            <w:ins w:id="823" w:author="CMS-USER" w:date="2014-06-30T18:12:00Z">
              <w:r>
                <w:rPr>
                  <w:rFonts w:ascii="Calibri" w:eastAsia="Calibri" w:hAnsi="Calibri" w:cs="Arial"/>
                  <w:szCs w:val="20"/>
                  <w:lang w:val="en-GB" w:eastAsia="en-GB"/>
                </w:rPr>
                <w:t xml:space="preserve">, </w:t>
              </w:r>
            </w:ins>
            <w:ins w:id="824" w:author="Mundkur, Taej" w:date="2014-07-01T19:46:00Z">
              <w:r w:rsidR="00B73897">
                <w:rPr>
                  <w:rFonts w:ascii="Calibri" w:eastAsia="Calibri" w:hAnsi="Calibri" w:cs="Arial"/>
                  <w:szCs w:val="20"/>
                  <w:lang w:val="en-GB" w:eastAsia="en-GB"/>
                </w:rPr>
                <w:t>G</w:t>
              </w:r>
            </w:ins>
            <w:ins w:id="825" w:author="CMS-USER" w:date="2014-06-30T18:12:00Z">
              <w:del w:id="826" w:author="Mundkur, Taej" w:date="2014-07-01T19:46:00Z">
                <w:r w:rsidDel="00B73897">
                  <w:rPr>
                    <w:rFonts w:ascii="Calibri" w:eastAsia="Calibri" w:hAnsi="Calibri" w:cs="Arial"/>
                    <w:szCs w:val="20"/>
                    <w:lang w:val="en-GB" w:eastAsia="en-GB"/>
                  </w:rPr>
                  <w:delText>g</w:delText>
                </w:r>
              </w:del>
              <w:r>
                <w:rPr>
                  <w:rFonts w:ascii="Calibri" w:eastAsia="Calibri" w:hAnsi="Calibri" w:cs="Arial"/>
                  <w:szCs w:val="20"/>
                  <w:lang w:val="en-GB" w:eastAsia="en-GB"/>
                </w:rPr>
                <w:t>rassland birds</w:t>
              </w:r>
            </w:ins>
            <w:ins w:id="827" w:author="CMS-USER" w:date="2014-06-30T18:13:00Z">
              <w:r>
                <w:rPr>
                  <w:rFonts w:ascii="Calibri" w:eastAsia="Calibri" w:hAnsi="Calibri" w:cs="Arial"/>
                  <w:szCs w:val="20"/>
                  <w:lang w:val="en-GB" w:eastAsia="en-GB"/>
                </w:rPr>
                <w:t xml:space="preserve"> MOU</w:t>
              </w:r>
            </w:ins>
            <w:ins w:id="828" w:author="CMS-USER" w:date="2014-06-30T18:12:00Z">
              <w:r>
                <w:rPr>
                  <w:rFonts w:ascii="Calibri" w:eastAsia="Calibri" w:hAnsi="Calibri" w:cs="Arial"/>
                  <w:szCs w:val="20"/>
                  <w:lang w:val="en-GB" w:eastAsia="en-GB"/>
                </w:rPr>
                <w:t xml:space="preserve"> and </w:t>
              </w:r>
            </w:ins>
            <w:ins w:id="829" w:author="CMS-USER" w:date="2014-06-30T18:13:00Z">
              <w:r>
                <w:rPr>
                  <w:rFonts w:ascii="Calibri" w:eastAsia="Calibri" w:hAnsi="Calibri" w:cs="Arial"/>
                  <w:szCs w:val="20"/>
                  <w:lang w:val="en-GB" w:eastAsia="en-GB"/>
                </w:rPr>
                <w:t>Andean</w:t>
              </w:r>
            </w:ins>
            <w:ins w:id="830" w:author="CMS-USER" w:date="2014-06-30T18:12:00Z">
              <w:r>
                <w:rPr>
                  <w:rFonts w:ascii="Calibri" w:eastAsia="Calibri" w:hAnsi="Calibri" w:cs="Arial"/>
                  <w:szCs w:val="20"/>
                  <w:lang w:val="en-GB" w:eastAsia="en-GB"/>
                </w:rPr>
                <w:t xml:space="preserve"> </w:t>
              </w:r>
            </w:ins>
            <w:ins w:id="831" w:author="CMS-USER" w:date="2014-06-30T18:13:00Z">
              <w:r>
                <w:rPr>
                  <w:rFonts w:ascii="Calibri" w:eastAsia="Calibri" w:hAnsi="Calibri" w:cs="Arial"/>
                  <w:szCs w:val="20"/>
                  <w:lang w:val="en-GB" w:eastAsia="en-GB"/>
                </w:rPr>
                <w:t>Flamingos MOU</w:t>
              </w:r>
            </w:ins>
          </w:p>
        </w:tc>
      </w:tr>
      <w:tr w:rsidR="00713E80" w:rsidRPr="00713E80" w:rsidTr="009B7465">
        <w:trPr>
          <w:gridAfter w:val="2"/>
          <w:wAfter w:w="52" w:type="dxa"/>
          <w:trHeight w:val="308"/>
        </w:trPr>
        <w:tc>
          <w:tcPr>
            <w:tcW w:w="56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36</w:t>
            </w:r>
          </w:p>
        </w:tc>
        <w:tc>
          <w:tcPr>
            <w:tcW w:w="3522"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xml:space="preserve">Review requirement and feasibility for establishment of </w:t>
            </w:r>
            <w:r w:rsidRPr="00713E80">
              <w:rPr>
                <w:rFonts w:ascii="Calibri" w:eastAsia="Calibri" w:hAnsi="Calibri" w:cs="Arial"/>
                <w:b/>
                <w:szCs w:val="20"/>
                <w:lang w:val="en-GB" w:eastAsia="en-GB"/>
              </w:rPr>
              <w:t>an instrument for western hemisphere birds of prey</w:t>
            </w:r>
            <w:r w:rsidRPr="00713E80">
              <w:rPr>
                <w:rFonts w:ascii="Calibri" w:eastAsia="Calibri" w:hAnsi="Calibri" w:cs="Arial"/>
                <w:szCs w:val="20"/>
                <w:lang w:val="en-GB" w:eastAsia="en-GB"/>
              </w:rPr>
              <w:t>.</w:t>
            </w:r>
          </w:p>
          <w:p w:rsidR="00713E80" w:rsidRPr="00713E80" w:rsidRDefault="00713E80" w:rsidP="00713E80">
            <w:pPr>
              <w:widowControl/>
              <w:autoSpaceDE/>
              <w:autoSpaceDN/>
              <w:adjustRightInd/>
              <w:rPr>
                <w:rFonts w:ascii="Calibri" w:eastAsia="Calibri" w:hAnsi="Calibri" w:cs="Arial"/>
                <w:szCs w:val="20"/>
                <w:lang w:val="en-GB" w:eastAsia="en-GB"/>
              </w:rPr>
            </w:pPr>
          </w:p>
        </w:tc>
        <w:tc>
          <w:tcPr>
            <w:tcW w:w="3106" w:type="dxa"/>
            <w:gridSpan w:val="2"/>
            <w:vAlign w:val="center"/>
          </w:tcPr>
          <w:p w:rsidR="00713E80" w:rsidRPr="00713E80"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szCs w:val="20"/>
                <w:lang w:val="en-GB" w:eastAsia="en-GB"/>
              </w:rPr>
            </w:pPr>
            <w:r w:rsidRPr="00713E80">
              <w:rPr>
                <w:rFonts w:ascii="Calibri" w:eastAsia="Calibri" w:hAnsi="Calibri" w:cs="Arial"/>
                <w:szCs w:val="20"/>
                <w:lang w:val="en-GB" w:eastAsia="en-GB"/>
              </w:rPr>
              <w:t xml:space="preserve">Review requirement and feasibility for establishment of an instrument for </w:t>
            </w:r>
            <w:r w:rsidRPr="00713E80">
              <w:rPr>
                <w:rFonts w:ascii="Calibri" w:eastAsia="Calibri" w:hAnsi="Calibri" w:cs="Arial"/>
                <w:bCs/>
                <w:szCs w:val="20"/>
                <w:lang w:val="en-GB" w:eastAsia="en-GB"/>
              </w:rPr>
              <w:t>western</w:t>
            </w:r>
            <w:r w:rsidRPr="00713E80">
              <w:rPr>
                <w:rFonts w:ascii="Calibri" w:eastAsia="Calibri" w:hAnsi="Calibri" w:cs="Arial"/>
                <w:szCs w:val="20"/>
                <w:lang w:val="en-GB" w:eastAsia="en-GB"/>
              </w:rPr>
              <w:t xml:space="preserve"> </w:t>
            </w:r>
            <w:r w:rsidRPr="00713E80">
              <w:rPr>
                <w:rFonts w:ascii="Calibri" w:eastAsia="Calibri" w:hAnsi="Calibri" w:cs="Arial"/>
                <w:bCs/>
                <w:szCs w:val="20"/>
                <w:lang w:val="en-GB" w:eastAsia="en-GB"/>
              </w:rPr>
              <w:t>hemisphere</w:t>
            </w:r>
            <w:r w:rsidRPr="00713E80">
              <w:rPr>
                <w:rFonts w:ascii="Calibri" w:eastAsia="Calibri" w:hAnsi="Calibri" w:cs="Arial"/>
                <w:szCs w:val="20"/>
                <w:lang w:val="en-GB" w:eastAsia="en-GB"/>
              </w:rPr>
              <w:t xml:space="preserve"> birds of prey (under the framework for the Americas)</w:t>
            </w:r>
          </w:p>
          <w:p w:rsidR="00713E80" w:rsidRPr="00713E80" w:rsidRDefault="00713E80" w:rsidP="00713E80">
            <w:pPr>
              <w:widowControl/>
              <w:autoSpaceDE/>
              <w:autoSpaceDN/>
              <w:adjustRightInd/>
              <w:rPr>
                <w:rFonts w:ascii="Calibri" w:eastAsia="Calibri" w:hAnsi="Calibri" w:cs="Arial"/>
                <w:szCs w:val="20"/>
                <w:lang w:val="en-GB" w:eastAsia="en-GB"/>
              </w:rPr>
            </w:pPr>
          </w:p>
        </w:tc>
        <w:tc>
          <w:tcPr>
            <w:tcW w:w="978"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del w:id="832" w:author="CMS-USER" w:date="2014-06-30T18:12:00Z">
              <w:r w:rsidRPr="00713E80" w:rsidDel="00D233D6">
                <w:rPr>
                  <w:rFonts w:ascii="Calibri" w:eastAsia="Calibri" w:hAnsi="Calibri" w:cs="Arial"/>
                  <w:szCs w:val="20"/>
                  <w:lang w:val="en-GB" w:eastAsia="en-GB"/>
                </w:rPr>
                <w:delText>2015-2017</w:delText>
              </w:r>
            </w:del>
            <w:ins w:id="833" w:author="CMS-USER" w:date="2014-06-30T18:13:00Z">
              <w:r w:rsidR="00D233D6">
                <w:rPr>
                  <w:rFonts w:ascii="Calibri" w:eastAsia="Calibri" w:hAnsi="Calibri" w:cs="Arial"/>
                  <w:szCs w:val="20"/>
                  <w:lang w:val="en-GB" w:eastAsia="en-GB"/>
                </w:rPr>
                <w:t xml:space="preserve"> S</w:t>
              </w:r>
            </w:ins>
          </w:p>
        </w:tc>
        <w:tc>
          <w:tcPr>
            <w:tcW w:w="533" w:type="dxa"/>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szCs w:val="20"/>
                <w:lang w:val="en-GB" w:eastAsia="en-GB"/>
              </w:rPr>
              <w:t>XX</w:t>
            </w:r>
          </w:p>
        </w:tc>
        <w:tc>
          <w:tcPr>
            <w:tcW w:w="62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w:t>
            </w:r>
          </w:p>
        </w:tc>
        <w:tc>
          <w:tcPr>
            <w:tcW w:w="689"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w:t>
            </w:r>
          </w:p>
        </w:tc>
        <w:tc>
          <w:tcPr>
            <w:tcW w:w="1868"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i/>
                <w:szCs w:val="20"/>
                <w:lang w:val="en-GB" w:eastAsia="en-GB"/>
              </w:rPr>
              <w:t>Inter alia</w:t>
            </w:r>
            <w:r w:rsidRPr="00713E80">
              <w:rPr>
                <w:rFonts w:ascii="Calibri" w:eastAsia="Calibri" w:hAnsi="Calibri" w:cs="Arial"/>
                <w:szCs w:val="20"/>
                <w:lang w:val="en-GB" w:eastAsia="en-GB"/>
              </w:rPr>
              <w:t xml:space="preserve"> BLI,</w:t>
            </w:r>
          </w:p>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Raptor Research Foundation, Neotropical Raptor Network, The World Working Group on Birds of Prey and Owls.</w:t>
            </w:r>
          </w:p>
        </w:tc>
        <w:tc>
          <w:tcPr>
            <w:tcW w:w="1276"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xml:space="preserve">CMS and WHMSI </w:t>
            </w:r>
          </w:p>
        </w:tc>
        <w:tc>
          <w:tcPr>
            <w:tcW w:w="854"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289" w:type="dxa"/>
            <w:gridSpan w:val="6"/>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xml:space="preserve">Raptors </w:t>
            </w:r>
            <w:proofErr w:type="spellStart"/>
            <w:r w:rsidRPr="00713E80">
              <w:rPr>
                <w:rFonts w:ascii="Calibri" w:eastAsia="Calibri" w:hAnsi="Calibri" w:cs="Arial"/>
                <w:szCs w:val="20"/>
                <w:lang w:val="en-GB" w:eastAsia="en-GB"/>
              </w:rPr>
              <w:t>MoU</w:t>
            </w:r>
            <w:proofErr w:type="spellEnd"/>
          </w:p>
        </w:tc>
      </w:tr>
      <w:tr w:rsidR="00713E80" w:rsidRPr="00713E80" w:rsidTr="009B7465">
        <w:trPr>
          <w:gridAfter w:val="2"/>
          <w:wAfter w:w="52" w:type="dxa"/>
          <w:trHeight w:val="281"/>
        </w:trPr>
        <w:tc>
          <w:tcPr>
            <w:tcW w:w="56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37</w:t>
            </w:r>
          </w:p>
        </w:tc>
        <w:tc>
          <w:tcPr>
            <w:tcW w:w="3522"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xml:space="preserve">Consider the potential for an </w:t>
            </w:r>
            <w:r w:rsidRPr="00713E80">
              <w:rPr>
                <w:rFonts w:ascii="Calibri" w:eastAsia="Calibri" w:hAnsi="Calibri" w:cs="Arial"/>
                <w:b/>
                <w:szCs w:val="20"/>
                <w:lang w:val="en-GB" w:eastAsia="en-GB"/>
              </w:rPr>
              <w:t xml:space="preserve">instrument covering migrants within the </w:t>
            </w:r>
            <w:proofErr w:type="spellStart"/>
            <w:r w:rsidRPr="00713E80">
              <w:rPr>
                <w:rFonts w:ascii="Calibri" w:eastAsia="Calibri" w:hAnsi="Calibri" w:cs="Arial"/>
                <w:b/>
                <w:szCs w:val="20"/>
                <w:lang w:val="en-GB" w:eastAsia="en-GB"/>
              </w:rPr>
              <w:t>Neotropics</w:t>
            </w:r>
            <w:proofErr w:type="spellEnd"/>
            <w:r w:rsidRPr="00713E80">
              <w:rPr>
                <w:rFonts w:ascii="Calibri" w:eastAsia="Calibri" w:hAnsi="Calibri" w:cs="Arial"/>
                <w:szCs w:val="20"/>
                <w:lang w:val="en-GB" w:eastAsia="en-GB"/>
              </w:rPr>
              <w:t>, in particular austral migrants.</w:t>
            </w:r>
          </w:p>
        </w:tc>
        <w:tc>
          <w:tcPr>
            <w:tcW w:w="3106" w:type="dxa"/>
            <w:gridSpan w:val="2"/>
            <w:vAlign w:val="center"/>
          </w:tcPr>
          <w:p w:rsidR="00713E80" w:rsidRPr="00713E80"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bCs/>
                <w:szCs w:val="20"/>
                <w:lang w:val="en-GB" w:eastAsia="en-GB"/>
              </w:rPr>
            </w:pPr>
            <w:r w:rsidRPr="00713E80">
              <w:rPr>
                <w:rFonts w:ascii="Calibri" w:eastAsia="Calibri" w:hAnsi="Calibri" w:cs="Arial"/>
                <w:bCs/>
                <w:szCs w:val="20"/>
                <w:lang w:val="en-GB" w:eastAsia="en-GB"/>
              </w:rPr>
              <w:t xml:space="preserve">Evaluate need for an instrument for austral migrants </w:t>
            </w:r>
          </w:p>
          <w:p w:rsidR="00713E80" w:rsidRPr="00713E80"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szCs w:val="20"/>
                <w:lang w:val="en-GB" w:eastAsia="en-GB"/>
              </w:rPr>
            </w:pPr>
            <w:del w:id="834" w:author="Mundkur, Taej" w:date="2014-07-01T19:54:00Z">
              <w:r w:rsidRPr="00713E80" w:rsidDel="000C3878">
                <w:rPr>
                  <w:rFonts w:ascii="Calibri" w:eastAsia="Calibri" w:hAnsi="Calibri" w:cs="Arial"/>
                  <w:bCs/>
                  <w:szCs w:val="20"/>
                  <w:lang w:val="en-GB" w:eastAsia="en-GB"/>
                </w:rPr>
                <w:delText xml:space="preserve">Ensure implementation of the MOU &amp; Action Plan </w:delText>
              </w:r>
            </w:del>
            <w:ins w:id="835" w:author="CMS-USER" w:date="2014-06-30T18:14:00Z">
              <w:del w:id="836" w:author="Mundkur, Taej" w:date="2014-07-01T19:54:00Z">
                <w:r w:rsidR="007F191F" w:rsidDel="000C3878">
                  <w:rPr>
                    <w:rFonts w:ascii="Calibri" w:eastAsia="Calibri" w:hAnsi="Calibri" w:cs="Arial"/>
                    <w:bCs/>
                    <w:szCs w:val="20"/>
                    <w:lang w:val="en-GB" w:eastAsia="en-GB"/>
                  </w:rPr>
                  <w:delText xml:space="preserve">southern South American </w:delText>
                </w:r>
              </w:del>
            </w:ins>
            <w:del w:id="837" w:author="Mundkur, Taej" w:date="2014-07-01T19:54:00Z">
              <w:r w:rsidRPr="00713E80" w:rsidDel="000C3878">
                <w:rPr>
                  <w:rFonts w:ascii="Calibri" w:eastAsia="Calibri" w:hAnsi="Calibri" w:cs="Arial"/>
                  <w:bCs/>
                  <w:szCs w:val="20"/>
                  <w:lang w:val="en-GB" w:eastAsia="en-GB"/>
                </w:rPr>
                <w:delText>grassland</w:delText>
              </w:r>
            </w:del>
            <w:ins w:id="838" w:author="CMS-USER" w:date="2014-06-30T18:14:00Z">
              <w:del w:id="839" w:author="Mundkur, Taej" w:date="2014-07-01T19:54:00Z">
                <w:r w:rsidR="007F191F" w:rsidDel="000C3878">
                  <w:rPr>
                    <w:rFonts w:ascii="Calibri" w:eastAsia="Calibri" w:hAnsi="Calibri" w:cs="Arial"/>
                    <w:bCs/>
                    <w:szCs w:val="20"/>
                    <w:lang w:val="en-GB" w:eastAsia="en-GB"/>
                  </w:rPr>
                  <w:delText xml:space="preserve"> birds and their habitats MOU </w:delText>
                </w:r>
              </w:del>
            </w:ins>
            <w:del w:id="840" w:author="Mundkur, Taej" w:date="2014-07-01T19:54:00Z">
              <w:r w:rsidRPr="00713E80" w:rsidDel="000C3878">
                <w:rPr>
                  <w:rFonts w:ascii="Calibri" w:eastAsia="Calibri" w:hAnsi="Calibri" w:cs="Arial"/>
                  <w:bCs/>
                  <w:szCs w:val="20"/>
                  <w:lang w:val="en-GB" w:eastAsia="en-GB"/>
                </w:rPr>
                <w:delText>s</w:delText>
              </w:r>
            </w:del>
          </w:p>
        </w:tc>
        <w:tc>
          <w:tcPr>
            <w:tcW w:w="978"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del w:id="841" w:author="CMS-USER" w:date="2014-06-30T18:14:00Z">
              <w:r w:rsidRPr="00713E80" w:rsidDel="007F191F">
                <w:rPr>
                  <w:rFonts w:ascii="Calibri" w:eastAsia="Calibri" w:hAnsi="Calibri" w:cs="Arial"/>
                  <w:szCs w:val="20"/>
                  <w:lang w:val="en-GB" w:eastAsia="en-GB"/>
                </w:rPr>
                <w:delText>2014-2020</w:delText>
              </w:r>
            </w:del>
            <w:ins w:id="842" w:author="CMS-USER" w:date="2014-06-30T18:14:00Z">
              <w:r w:rsidR="007F191F">
                <w:rPr>
                  <w:rFonts w:ascii="Calibri" w:eastAsia="Calibri" w:hAnsi="Calibri" w:cs="Arial"/>
                  <w:szCs w:val="20"/>
                  <w:lang w:val="en-GB" w:eastAsia="en-GB"/>
                </w:rPr>
                <w:t>M</w:t>
              </w:r>
            </w:ins>
          </w:p>
        </w:tc>
        <w:tc>
          <w:tcPr>
            <w:tcW w:w="533" w:type="dxa"/>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szCs w:val="20"/>
                <w:lang w:val="en-GB" w:eastAsia="en-GB"/>
              </w:rPr>
              <w:t>XX</w:t>
            </w:r>
          </w:p>
        </w:tc>
        <w:tc>
          <w:tcPr>
            <w:tcW w:w="62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689"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868"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i/>
                <w:szCs w:val="20"/>
                <w:lang w:val="en-GB" w:eastAsia="en-GB"/>
              </w:rPr>
              <w:t>Inter alia</w:t>
            </w:r>
            <w:r w:rsidRPr="00713E80">
              <w:rPr>
                <w:rFonts w:ascii="Calibri" w:eastAsia="Calibri" w:hAnsi="Calibri" w:cs="Arial"/>
                <w:szCs w:val="20"/>
                <w:lang w:val="en-GB" w:eastAsia="en-GB"/>
              </w:rPr>
              <w:t xml:space="preserve"> BLI</w:t>
            </w:r>
            <w:ins w:id="843" w:author="Mundkur, Taej" w:date="2014-07-01T19:48:00Z">
              <w:r w:rsidR="00BB630C">
                <w:rPr>
                  <w:rFonts w:ascii="Calibri" w:eastAsia="Calibri" w:hAnsi="Calibri" w:cs="Arial"/>
                  <w:szCs w:val="20"/>
                  <w:lang w:val="en-GB" w:eastAsia="en-GB"/>
                </w:rPr>
                <w:t xml:space="preserve">, Aves </w:t>
              </w:r>
              <w:proofErr w:type="spellStart"/>
              <w:r w:rsidR="00BB630C">
                <w:rPr>
                  <w:rFonts w:ascii="Calibri" w:eastAsia="Calibri" w:hAnsi="Calibri" w:cs="Arial"/>
                  <w:szCs w:val="20"/>
                  <w:lang w:val="en-GB" w:eastAsia="en-GB"/>
                </w:rPr>
                <w:t>Internacionales</w:t>
              </w:r>
            </w:ins>
            <w:proofErr w:type="spellEnd"/>
            <w:ins w:id="844" w:author="Mundkur, Taej" w:date="2014-07-01T19:49:00Z">
              <w:r w:rsidR="00BB630C">
                <w:rPr>
                  <w:rFonts w:ascii="Calibri" w:eastAsia="Calibri" w:hAnsi="Calibri" w:cs="Arial"/>
                  <w:szCs w:val="20"/>
                  <w:lang w:val="en-GB" w:eastAsia="en-GB"/>
                </w:rPr>
                <w:t xml:space="preserve">, </w:t>
              </w:r>
              <w:proofErr w:type="spellStart"/>
              <w:r w:rsidR="00BB630C">
                <w:rPr>
                  <w:rFonts w:ascii="Calibri" w:eastAsia="Calibri" w:hAnsi="Calibri" w:cs="Arial"/>
                  <w:szCs w:val="20"/>
                  <w:lang w:val="en-GB" w:eastAsia="en-GB"/>
                </w:rPr>
                <w:t>Southcone</w:t>
              </w:r>
              <w:proofErr w:type="spellEnd"/>
              <w:r w:rsidR="00BB630C">
                <w:rPr>
                  <w:rFonts w:ascii="Calibri" w:eastAsia="Calibri" w:hAnsi="Calibri" w:cs="Arial"/>
                  <w:szCs w:val="20"/>
                  <w:lang w:val="en-GB" w:eastAsia="en-GB"/>
                </w:rPr>
                <w:t xml:space="preserve"> Grassland Alliance, </w:t>
              </w:r>
              <w:proofErr w:type="spellStart"/>
              <w:r w:rsidR="00BB630C">
                <w:rPr>
                  <w:rFonts w:ascii="Calibri" w:eastAsia="Calibri" w:hAnsi="Calibri" w:cs="Arial"/>
                  <w:szCs w:val="20"/>
                  <w:lang w:val="en-GB" w:eastAsia="en-GB"/>
                </w:rPr>
                <w:t>Grupo</w:t>
              </w:r>
              <w:proofErr w:type="spellEnd"/>
              <w:r w:rsidR="00BB630C">
                <w:rPr>
                  <w:rFonts w:ascii="Calibri" w:eastAsia="Calibri" w:hAnsi="Calibri" w:cs="Arial"/>
                  <w:szCs w:val="20"/>
                  <w:lang w:val="en-GB" w:eastAsia="en-GB"/>
                </w:rPr>
                <w:t xml:space="preserve"> de </w:t>
              </w:r>
              <w:proofErr w:type="spellStart"/>
              <w:r w:rsidR="00BB630C">
                <w:rPr>
                  <w:rFonts w:ascii="Calibri" w:eastAsia="Calibri" w:hAnsi="Calibri" w:cs="Arial"/>
                  <w:szCs w:val="20"/>
                  <w:lang w:val="en-GB" w:eastAsia="en-GB"/>
                </w:rPr>
                <w:t>Conservacion</w:t>
              </w:r>
              <w:proofErr w:type="spellEnd"/>
              <w:r w:rsidR="00BB630C">
                <w:rPr>
                  <w:rFonts w:ascii="Calibri" w:eastAsia="Calibri" w:hAnsi="Calibri" w:cs="Arial"/>
                  <w:szCs w:val="20"/>
                  <w:lang w:val="en-GB" w:eastAsia="en-GB"/>
                </w:rPr>
                <w:t xml:space="preserve"> Flamencos </w:t>
              </w:r>
              <w:proofErr w:type="spellStart"/>
              <w:r w:rsidR="00BB630C">
                <w:rPr>
                  <w:rFonts w:ascii="Calibri" w:eastAsia="Calibri" w:hAnsi="Calibri" w:cs="Arial"/>
                  <w:szCs w:val="20"/>
                  <w:lang w:val="en-GB" w:eastAsia="en-GB"/>
                </w:rPr>
                <w:t>Altoandinos</w:t>
              </w:r>
              <w:proofErr w:type="spellEnd"/>
              <w:r w:rsidR="00BB630C">
                <w:rPr>
                  <w:rFonts w:ascii="Calibri" w:eastAsia="Calibri" w:hAnsi="Calibri" w:cs="Arial"/>
                  <w:szCs w:val="20"/>
                  <w:lang w:val="en-GB" w:eastAsia="en-GB"/>
                </w:rPr>
                <w:t>, WI</w:t>
              </w:r>
            </w:ins>
          </w:p>
        </w:tc>
        <w:tc>
          <w:tcPr>
            <w:tcW w:w="1276"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854"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289" w:type="dxa"/>
            <w:gridSpan w:val="6"/>
            <w:vAlign w:val="center"/>
          </w:tcPr>
          <w:p w:rsidR="00713E80" w:rsidRPr="00713E80" w:rsidRDefault="00BB630C" w:rsidP="00713E80">
            <w:pPr>
              <w:widowControl/>
              <w:autoSpaceDE/>
              <w:autoSpaceDN/>
              <w:adjustRightInd/>
              <w:rPr>
                <w:rFonts w:ascii="Calibri" w:eastAsia="Calibri" w:hAnsi="Calibri" w:cs="Arial"/>
                <w:szCs w:val="20"/>
                <w:lang w:val="en-GB" w:eastAsia="en-GB"/>
              </w:rPr>
            </w:pPr>
            <w:ins w:id="845" w:author="Mundkur, Taej" w:date="2014-07-01T19:50:00Z">
              <w:r>
                <w:rPr>
                  <w:rFonts w:ascii="Calibri" w:eastAsia="Calibri" w:hAnsi="Calibri" w:cs="Arial"/>
                  <w:szCs w:val="20"/>
                  <w:lang w:val="en-GB" w:eastAsia="en-GB"/>
                </w:rPr>
                <w:t>Ruddy headed Goose MOU, Grassland birds MOU and Andean Flamingos MOU</w:t>
              </w:r>
            </w:ins>
          </w:p>
        </w:tc>
      </w:tr>
      <w:tr w:rsidR="00713E80" w:rsidRPr="00713E80" w:rsidDel="00E44B47" w:rsidTr="009B7465">
        <w:trPr>
          <w:gridAfter w:val="6"/>
          <w:wAfter w:w="110" w:type="dxa"/>
          <w:trHeight w:val="1220"/>
          <w:del w:id="846" w:author="CMS-USER" w:date="2014-06-30T18:16:00Z"/>
        </w:trPr>
        <w:tc>
          <w:tcPr>
            <w:tcW w:w="560" w:type="dxa"/>
            <w:vAlign w:val="center"/>
          </w:tcPr>
          <w:p w:rsidR="00713E80" w:rsidRPr="00713E80" w:rsidDel="00E44B47" w:rsidRDefault="00713E80" w:rsidP="00713E80">
            <w:pPr>
              <w:widowControl/>
              <w:autoSpaceDE/>
              <w:autoSpaceDN/>
              <w:adjustRightInd/>
              <w:rPr>
                <w:del w:id="847" w:author="CMS-USER" w:date="2014-06-30T18:16:00Z"/>
                <w:rFonts w:ascii="Calibri" w:eastAsia="Calibri" w:hAnsi="Calibri" w:cs="Arial"/>
                <w:szCs w:val="20"/>
                <w:lang w:val="en-GB" w:eastAsia="en-GB"/>
              </w:rPr>
            </w:pPr>
            <w:commentRangeStart w:id="848"/>
            <w:del w:id="849" w:author="CMS-USER" w:date="2014-06-30T18:16:00Z">
              <w:r w:rsidRPr="00713E80" w:rsidDel="00E44B47">
                <w:rPr>
                  <w:rFonts w:ascii="Calibri" w:eastAsia="Calibri" w:hAnsi="Calibri" w:cs="Arial"/>
                  <w:szCs w:val="20"/>
                  <w:lang w:val="en-GB" w:eastAsia="en-GB"/>
                </w:rPr>
                <w:delText>38</w:delText>
              </w:r>
            </w:del>
          </w:p>
        </w:tc>
        <w:tc>
          <w:tcPr>
            <w:tcW w:w="3522" w:type="dxa"/>
            <w:vAlign w:val="center"/>
          </w:tcPr>
          <w:p w:rsidR="00713E80" w:rsidRPr="00713E80" w:rsidDel="00E44B47" w:rsidRDefault="00713E80" w:rsidP="00713E80">
            <w:pPr>
              <w:widowControl/>
              <w:autoSpaceDE/>
              <w:autoSpaceDN/>
              <w:adjustRightInd/>
              <w:rPr>
                <w:del w:id="850" w:author="CMS-USER" w:date="2014-06-30T18:16:00Z"/>
                <w:rFonts w:ascii="Calibri" w:eastAsia="Calibri" w:hAnsi="Calibri" w:cs="Arial"/>
                <w:szCs w:val="20"/>
                <w:lang w:val="en-GB" w:eastAsia="en-GB"/>
              </w:rPr>
            </w:pPr>
            <w:del w:id="851" w:author="CMS-USER" w:date="2014-06-30T18:16:00Z">
              <w:r w:rsidRPr="00713E80" w:rsidDel="00E44B47">
                <w:rPr>
                  <w:rFonts w:ascii="Calibri" w:eastAsia="Calibri" w:hAnsi="Calibri" w:cs="Arial"/>
                  <w:szCs w:val="20"/>
                  <w:lang w:val="en-GB" w:eastAsia="en-GB"/>
                </w:rPr>
                <w:delText xml:space="preserve">Implementation of </w:delText>
              </w:r>
              <w:r w:rsidRPr="00713E80" w:rsidDel="00E44B47">
                <w:rPr>
                  <w:rFonts w:ascii="Calibri" w:eastAsia="Calibri" w:hAnsi="Calibri" w:cs="Arial"/>
                  <w:b/>
                  <w:szCs w:val="20"/>
                  <w:lang w:val="en-GB" w:eastAsia="en-GB"/>
                </w:rPr>
                <w:delText>MOU</w:delText>
              </w:r>
              <w:r w:rsidRPr="00713E80" w:rsidDel="00E44B47">
                <w:rPr>
                  <w:rFonts w:ascii="Calibri" w:eastAsia="Calibri" w:hAnsi="Calibri" w:cs="Arial"/>
                  <w:szCs w:val="20"/>
                  <w:lang w:val="en-GB" w:eastAsia="en-GB"/>
                </w:rPr>
                <w:delText xml:space="preserve">s and </w:delText>
              </w:r>
              <w:r w:rsidRPr="00713E80" w:rsidDel="00E44B47">
                <w:rPr>
                  <w:rFonts w:ascii="Calibri" w:eastAsia="Calibri" w:hAnsi="Calibri" w:cs="Arial"/>
                  <w:b/>
                  <w:szCs w:val="20"/>
                  <w:lang w:val="en-GB" w:eastAsia="en-GB"/>
                </w:rPr>
                <w:delText>Single Species Action Plans</w:delText>
              </w:r>
              <w:r w:rsidRPr="00713E80" w:rsidDel="00E44B47">
                <w:rPr>
                  <w:rFonts w:ascii="Calibri" w:eastAsia="Calibri" w:hAnsi="Calibri" w:cs="Arial"/>
                  <w:szCs w:val="20"/>
                  <w:lang w:val="en-GB" w:eastAsia="en-GB"/>
                </w:rPr>
                <w:delText xml:space="preserve"> as well as plans under preparation (see actions 10, 11 above).</w:delText>
              </w:r>
            </w:del>
          </w:p>
        </w:tc>
        <w:tc>
          <w:tcPr>
            <w:tcW w:w="3106" w:type="dxa"/>
            <w:gridSpan w:val="2"/>
            <w:vAlign w:val="center"/>
          </w:tcPr>
          <w:p w:rsidR="00713E80" w:rsidRPr="00713E80" w:rsidDel="00E44B47" w:rsidRDefault="00713E80" w:rsidP="00605E4B">
            <w:pPr>
              <w:widowControl/>
              <w:numPr>
                <w:ilvl w:val="0"/>
                <w:numId w:val="9"/>
              </w:numPr>
              <w:autoSpaceDE/>
              <w:autoSpaceDN/>
              <w:adjustRightInd/>
              <w:spacing w:after="200" w:line="276" w:lineRule="auto"/>
              <w:ind w:left="38" w:hanging="142"/>
              <w:contextualSpacing/>
              <w:rPr>
                <w:del w:id="852" w:author="CMS-USER" w:date="2014-06-30T18:16:00Z"/>
                <w:rFonts w:ascii="Calibri" w:eastAsia="Calibri" w:hAnsi="Calibri" w:cs="Arial"/>
                <w:szCs w:val="20"/>
                <w:lang w:val="en-GB" w:eastAsia="en-GB"/>
              </w:rPr>
            </w:pPr>
            <w:del w:id="853" w:author="CMS-USER" w:date="2014-06-30T18:16:00Z">
              <w:r w:rsidRPr="00713E80" w:rsidDel="00E44B47">
                <w:rPr>
                  <w:rFonts w:ascii="Calibri" w:eastAsia="Calibri" w:hAnsi="Calibri" w:cs="Arial"/>
                  <w:szCs w:val="20"/>
                  <w:lang w:val="en-GB" w:eastAsia="en-GB"/>
                </w:rPr>
                <w:delText xml:space="preserve">MOUs and SSAP </w:delText>
              </w:r>
              <w:r w:rsidRPr="00713E80" w:rsidDel="00E44B47">
                <w:rPr>
                  <w:rFonts w:ascii="Calibri" w:eastAsia="Calibri" w:hAnsi="Calibri" w:cs="Arial"/>
                  <w:bCs/>
                  <w:szCs w:val="20"/>
                  <w:lang w:val="en-GB" w:eastAsia="en-GB"/>
                </w:rPr>
                <w:delText>indicators</w:delText>
              </w:r>
              <w:r w:rsidRPr="00713E80" w:rsidDel="00E44B47">
                <w:rPr>
                  <w:rFonts w:ascii="Calibri" w:eastAsia="Calibri" w:hAnsi="Calibri" w:cs="Arial"/>
                  <w:szCs w:val="20"/>
                  <w:lang w:val="en-GB" w:eastAsia="en-GB"/>
                </w:rPr>
                <w:delText xml:space="preserve"> achieved </w:delText>
              </w:r>
            </w:del>
          </w:p>
        </w:tc>
        <w:tc>
          <w:tcPr>
            <w:tcW w:w="978" w:type="dxa"/>
            <w:gridSpan w:val="3"/>
            <w:vAlign w:val="center"/>
          </w:tcPr>
          <w:p w:rsidR="00713E80" w:rsidRPr="00713E80" w:rsidDel="00E44B47" w:rsidRDefault="00713E80" w:rsidP="00713E80">
            <w:pPr>
              <w:widowControl/>
              <w:autoSpaceDE/>
              <w:autoSpaceDN/>
              <w:adjustRightInd/>
              <w:rPr>
                <w:del w:id="854" w:author="CMS-USER" w:date="2014-06-30T18:16:00Z"/>
                <w:rFonts w:ascii="Calibri" w:eastAsia="Calibri" w:hAnsi="Calibri" w:cs="Arial"/>
                <w:szCs w:val="20"/>
                <w:lang w:val="en-GB" w:eastAsia="en-GB"/>
              </w:rPr>
            </w:pPr>
            <w:del w:id="855" w:author="CMS-USER" w:date="2014-06-30T18:16:00Z">
              <w:r w:rsidRPr="00713E80" w:rsidDel="00E44B47">
                <w:rPr>
                  <w:rFonts w:ascii="Calibri" w:eastAsia="Calibri" w:hAnsi="Calibri" w:cs="Arial"/>
                  <w:szCs w:val="20"/>
                  <w:lang w:val="en-GB" w:eastAsia="en-GB"/>
                </w:rPr>
                <w:delText>2014-2020</w:delText>
              </w:r>
            </w:del>
          </w:p>
        </w:tc>
        <w:tc>
          <w:tcPr>
            <w:tcW w:w="533" w:type="dxa"/>
            <w:vAlign w:val="center"/>
          </w:tcPr>
          <w:p w:rsidR="00713E80" w:rsidRPr="00713E80" w:rsidDel="00E44B47" w:rsidRDefault="00713E80" w:rsidP="00713E80">
            <w:pPr>
              <w:widowControl/>
              <w:autoSpaceDE/>
              <w:autoSpaceDN/>
              <w:adjustRightInd/>
              <w:rPr>
                <w:del w:id="856" w:author="CMS-USER" w:date="2014-06-30T18:16:00Z"/>
                <w:rFonts w:ascii="Calibri" w:eastAsia="Calibri" w:hAnsi="Calibri" w:cs="Arial"/>
                <w:b/>
                <w:szCs w:val="20"/>
                <w:lang w:val="en-GB" w:eastAsia="en-GB"/>
              </w:rPr>
            </w:pPr>
            <w:del w:id="857" w:author="CMS-USER" w:date="2014-06-30T18:16:00Z">
              <w:r w:rsidRPr="00713E80" w:rsidDel="00E44B47">
                <w:rPr>
                  <w:rFonts w:ascii="Calibri" w:eastAsia="Calibri" w:hAnsi="Calibri" w:cs="Arial"/>
                  <w:b/>
                  <w:szCs w:val="20"/>
                  <w:lang w:val="en-GB" w:eastAsia="en-GB"/>
                </w:rPr>
                <w:delText>XX</w:delText>
              </w:r>
            </w:del>
          </w:p>
        </w:tc>
        <w:tc>
          <w:tcPr>
            <w:tcW w:w="620" w:type="dxa"/>
            <w:vAlign w:val="center"/>
          </w:tcPr>
          <w:p w:rsidR="00713E80" w:rsidRPr="00713E80" w:rsidDel="00E44B47" w:rsidRDefault="00713E80" w:rsidP="00713E80">
            <w:pPr>
              <w:widowControl/>
              <w:autoSpaceDE/>
              <w:autoSpaceDN/>
              <w:adjustRightInd/>
              <w:rPr>
                <w:del w:id="858" w:author="CMS-USER" w:date="2014-06-30T18:16:00Z"/>
                <w:rFonts w:ascii="Calibri" w:eastAsia="Calibri" w:hAnsi="Calibri" w:cs="Arial"/>
                <w:szCs w:val="20"/>
                <w:lang w:val="en-GB" w:eastAsia="en-GB"/>
              </w:rPr>
            </w:pPr>
            <w:del w:id="859" w:author="CMS-USER" w:date="2014-06-30T18:16:00Z">
              <w:r w:rsidRPr="00713E80" w:rsidDel="00E44B47">
                <w:rPr>
                  <w:rFonts w:ascii="Calibri" w:eastAsia="Calibri" w:hAnsi="Calibri" w:cs="Arial"/>
                  <w:szCs w:val="20"/>
                  <w:lang w:val="en-GB" w:eastAsia="en-GB"/>
                </w:rPr>
                <w:delText>XX</w:delText>
              </w:r>
            </w:del>
          </w:p>
        </w:tc>
        <w:tc>
          <w:tcPr>
            <w:tcW w:w="689" w:type="dxa"/>
            <w:gridSpan w:val="3"/>
            <w:vAlign w:val="center"/>
          </w:tcPr>
          <w:p w:rsidR="00713E80" w:rsidRPr="00713E80" w:rsidDel="00E44B47" w:rsidRDefault="00713E80" w:rsidP="00713E80">
            <w:pPr>
              <w:widowControl/>
              <w:autoSpaceDE/>
              <w:autoSpaceDN/>
              <w:adjustRightInd/>
              <w:rPr>
                <w:del w:id="860" w:author="CMS-USER" w:date="2014-06-30T18:16:00Z"/>
                <w:rFonts w:ascii="Calibri" w:eastAsia="Calibri" w:hAnsi="Calibri" w:cs="Arial"/>
                <w:szCs w:val="20"/>
                <w:lang w:val="en-GB" w:eastAsia="en-GB"/>
              </w:rPr>
            </w:pPr>
            <w:del w:id="861" w:author="CMS-USER" w:date="2014-06-30T18:16:00Z">
              <w:r w:rsidRPr="00713E80" w:rsidDel="00E44B47">
                <w:rPr>
                  <w:rFonts w:ascii="Calibri" w:eastAsia="Calibri" w:hAnsi="Calibri" w:cs="Arial"/>
                  <w:szCs w:val="20"/>
                  <w:lang w:val="en-GB" w:eastAsia="en-GB"/>
                </w:rPr>
                <w:delText>XX</w:delText>
              </w:r>
            </w:del>
          </w:p>
        </w:tc>
        <w:tc>
          <w:tcPr>
            <w:tcW w:w="1868" w:type="dxa"/>
            <w:gridSpan w:val="2"/>
            <w:vAlign w:val="center"/>
          </w:tcPr>
          <w:p w:rsidR="00713E80" w:rsidRPr="00713E80" w:rsidDel="00E44B47" w:rsidRDefault="00713E80" w:rsidP="00713E80">
            <w:pPr>
              <w:widowControl/>
              <w:autoSpaceDE/>
              <w:autoSpaceDN/>
              <w:adjustRightInd/>
              <w:rPr>
                <w:del w:id="862" w:author="CMS-USER" w:date="2014-06-30T18:16:00Z"/>
                <w:rFonts w:ascii="Calibri" w:eastAsia="Calibri" w:hAnsi="Calibri" w:cs="Arial"/>
                <w:szCs w:val="20"/>
                <w:lang w:val="en-GB" w:eastAsia="en-GB"/>
              </w:rPr>
            </w:pPr>
            <w:del w:id="863" w:author="CMS-USER" w:date="2014-06-30T18:16:00Z">
              <w:r w:rsidRPr="00713E80" w:rsidDel="00E44B47">
                <w:rPr>
                  <w:rFonts w:ascii="Calibri" w:eastAsia="Calibri" w:hAnsi="Calibri" w:cs="Arial"/>
                  <w:i/>
                  <w:szCs w:val="20"/>
                  <w:lang w:val="en-GB" w:eastAsia="en-GB"/>
                </w:rPr>
                <w:delText>Inter alia</w:delText>
              </w:r>
              <w:r w:rsidRPr="00713E80" w:rsidDel="00E44B47">
                <w:rPr>
                  <w:rFonts w:ascii="Calibri" w:eastAsia="Calibri" w:hAnsi="Calibri" w:cs="Arial"/>
                  <w:szCs w:val="20"/>
                  <w:lang w:val="en-GB" w:eastAsia="en-GB"/>
                </w:rPr>
                <w:delText xml:space="preserve"> BLI, ICF</w:delText>
              </w:r>
            </w:del>
          </w:p>
        </w:tc>
        <w:tc>
          <w:tcPr>
            <w:tcW w:w="1276" w:type="dxa"/>
            <w:gridSpan w:val="3"/>
            <w:vAlign w:val="center"/>
          </w:tcPr>
          <w:p w:rsidR="00713E80" w:rsidRPr="00713E80" w:rsidDel="00E44B47" w:rsidRDefault="00713E80" w:rsidP="00713E80">
            <w:pPr>
              <w:widowControl/>
              <w:autoSpaceDE/>
              <w:autoSpaceDN/>
              <w:adjustRightInd/>
              <w:rPr>
                <w:del w:id="864" w:author="CMS-USER" w:date="2014-06-30T18:16:00Z"/>
                <w:rFonts w:ascii="Calibri" w:eastAsia="Calibri" w:hAnsi="Calibri" w:cs="Arial"/>
                <w:szCs w:val="20"/>
                <w:lang w:val="en-GB" w:eastAsia="en-GB"/>
              </w:rPr>
            </w:pPr>
            <w:del w:id="865" w:author="CMS-USER" w:date="2014-06-30T18:16:00Z">
              <w:r w:rsidRPr="00713E80" w:rsidDel="00E44B47">
                <w:rPr>
                  <w:rFonts w:ascii="Calibri" w:eastAsia="Calibri" w:hAnsi="Calibri" w:cs="Arial"/>
                  <w:szCs w:val="20"/>
                  <w:lang w:val="en-GB" w:eastAsia="en-GB"/>
                </w:rPr>
                <w:delText>XX</w:delText>
              </w:r>
            </w:del>
          </w:p>
        </w:tc>
        <w:tc>
          <w:tcPr>
            <w:tcW w:w="936" w:type="dxa"/>
            <w:gridSpan w:val="3"/>
            <w:vAlign w:val="center"/>
          </w:tcPr>
          <w:p w:rsidR="00713E80" w:rsidRPr="00713E80" w:rsidDel="00E44B47" w:rsidRDefault="00713E80" w:rsidP="00713E80">
            <w:pPr>
              <w:widowControl/>
              <w:autoSpaceDE/>
              <w:autoSpaceDN/>
              <w:adjustRightInd/>
              <w:rPr>
                <w:del w:id="866" w:author="CMS-USER" w:date="2014-06-30T18:16:00Z"/>
                <w:rFonts w:ascii="Calibri" w:eastAsia="Calibri" w:hAnsi="Calibri" w:cs="Arial"/>
                <w:szCs w:val="20"/>
                <w:lang w:val="en-GB" w:eastAsia="en-GB"/>
              </w:rPr>
            </w:pPr>
          </w:p>
        </w:tc>
        <w:tc>
          <w:tcPr>
            <w:tcW w:w="1149" w:type="dxa"/>
            <w:vAlign w:val="center"/>
          </w:tcPr>
          <w:p w:rsidR="00713E80" w:rsidRPr="00713E80" w:rsidDel="00E44B47" w:rsidRDefault="00713E80" w:rsidP="00713E80">
            <w:pPr>
              <w:widowControl/>
              <w:autoSpaceDE/>
              <w:autoSpaceDN/>
              <w:adjustRightInd/>
              <w:rPr>
                <w:del w:id="867" w:author="CMS-USER" w:date="2014-06-30T18:16:00Z"/>
                <w:rFonts w:ascii="Calibri" w:eastAsia="Calibri" w:hAnsi="Calibri" w:cs="Arial"/>
                <w:szCs w:val="20"/>
                <w:lang w:val="en-GB" w:eastAsia="en-GB"/>
              </w:rPr>
            </w:pPr>
            <w:del w:id="868" w:author="CMS-USER" w:date="2014-06-30T18:16:00Z">
              <w:r w:rsidRPr="00713E80" w:rsidDel="00E44B47">
                <w:rPr>
                  <w:rFonts w:ascii="Calibri" w:eastAsia="Calibri" w:hAnsi="Calibri" w:cs="Arial"/>
                  <w:szCs w:val="20"/>
                  <w:lang w:val="en-GB" w:eastAsia="en-GB"/>
                </w:rPr>
                <w:delText>MOUs</w:delText>
              </w:r>
            </w:del>
          </w:p>
          <w:p w:rsidR="00713E80" w:rsidRPr="00713E80" w:rsidDel="00E44B47" w:rsidRDefault="00713E80" w:rsidP="00713E80">
            <w:pPr>
              <w:widowControl/>
              <w:autoSpaceDE/>
              <w:autoSpaceDN/>
              <w:adjustRightInd/>
              <w:rPr>
                <w:del w:id="869" w:author="CMS-USER" w:date="2014-06-30T18:16:00Z"/>
                <w:rFonts w:ascii="Calibri" w:eastAsia="Calibri" w:hAnsi="Calibri" w:cs="Arial"/>
                <w:szCs w:val="20"/>
                <w:lang w:val="en-GB" w:eastAsia="en-GB"/>
              </w:rPr>
            </w:pPr>
            <w:del w:id="870" w:author="CMS-USER" w:date="2014-06-30T18:16:00Z">
              <w:r w:rsidRPr="00713E80" w:rsidDel="00E44B47">
                <w:rPr>
                  <w:rFonts w:ascii="Calibri" w:eastAsia="Calibri" w:hAnsi="Calibri" w:cs="Arial"/>
                  <w:szCs w:val="20"/>
                  <w:lang w:val="en-GB" w:eastAsia="en-GB"/>
                </w:rPr>
                <w:delText>SSAPs</w:delText>
              </w:r>
            </w:del>
            <w:commentRangeEnd w:id="848"/>
            <w:r w:rsidR="009F4E46">
              <w:rPr>
                <w:rStyle w:val="CommentReference"/>
              </w:rPr>
              <w:commentReference w:id="848"/>
            </w:r>
          </w:p>
        </w:tc>
      </w:tr>
      <w:tr w:rsidR="00713E80" w:rsidRPr="00713E80" w:rsidTr="009B7465">
        <w:trPr>
          <w:gridAfter w:val="5"/>
          <w:wAfter w:w="98" w:type="dxa"/>
          <w:trHeight w:val="423"/>
        </w:trPr>
        <w:tc>
          <w:tcPr>
            <w:tcW w:w="560" w:type="dxa"/>
            <w:vAlign w:val="center"/>
          </w:tcPr>
          <w:p w:rsidR="00713E80" w:rsidRPr="00713E80" w:rsidRDefault="00713E80" w:rsidP="00713E80">
            <w:pPr>
              <w:widowControl/>
              <w:autoSpaceDE/>
              <w:autoSpaceDN/>
              <w:adjustRightInd/>
              <w:rPr>
                <w:rFonts w:ascii="Calibri" w:eastAsia="Calibri" w:hAnsi="Calibri" w:cs="Arial"/>
                <w:b/>
                <w:bCs/>
                <w:szCs w:val="20"/>
                <w:lang w:val="en-GB" w:eastAsia="en-GB"/>
              </w:rPr>
            </w:pPr>
          </w:p>
        </w:tc>
        <w:tc>
          <w:tcPr>
            <w:tcW w:w="14689" w:type="dxa"/>
            <w:gridSpan w:val="21"/>
            <w:vAlign w:val="center"/>
          </w:tcPr>
          <w:p w:rsidR="00713E80" w:rsidRPr="00713E80" w:rsidRDefault="00713E80" w:rsidP="00713E80">
            <w:pPr>
              <w:keepNext/>
              <w:keepLines/>
              <w:widowControl/>
              <w:autoSpaceDE/>
              <w:autoSpaceDN/>
              <w:adjustRightInd/>
              <w:spacing w:before="200" w:line="276" w:lineRule="auto"/>
              <w:outlineLvl w:val="2"/>
              <w:rPr>
                <w:rFonts w:ascii="Cambria" w:hAnsi="Cambria"/>
                <w:b/>
                <w:bCs/>
                <w:color w:val="4F81BD"/>
                <w:sz w:val="22"/>
                <w:szCs w:val="22"/>
                <w:lang w:val="en-GB" w:eastAsia="en-GB"/>
              </w:rPr>
            </w:pPr>
            <w:bookmarkStart w:id="871" w:name="_Toc392025061"/>
            <w:r w:rsidRPr="00713E80">
              <w:rPr>
                <w:rFonts w:ascii="Cambria" w:hAnsi="Cambria"/>
                <w:b/>
                <w:bCs/>
                <w:color w:val="4F81BD"/>
                <w:sz w:val="22"/>
                <w:szCs w:val="22"/>
                <w:lang w:val="en-GB" w:eastAsia="en-GB"/>
              </w:rPr>
              <w:t>Seabird Flyways</w:t>
            </w:r>
            <w:bookmarkEnd w:id="871"/>
            <w:r w:rsidRPr="00713E80">
              <w:rPr>
                <w:rFonts w:ascii="Cambria" w:hAnsi="Cambria"/>
                <w:b/>
                <w:bCs/>
                <w:color w:val="4F81BD"/>
                <w:sz w:val="22"/>
                <w:szCs w:val="22"/>
                <w:lang w:val="en-GB" w:eastAsia="en-GB"/>
              </w:rPr>
              <w:t xml:space="preserve">   </w:t>
            </w:r>
          </w:p>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szCs w:val="20"/>
                <w:lang w:val="en-GB" w:eastAsia="en-GB"/>
              </w:rPr>
              <w:t>Objectives:</w:t>
            </w:r>
          </w:p>
          <w:p w:rsidR="00713E80" w:rsidRPr="00713E80" w:rsidRDefault="00713E80" w:rsidP="00605E4B">
            <w:pPr>
              <w:widowControl/>
              <w:numPr>
                <w:ilvl w:val="0"/>
                <w:numId w:val="18"/>
              </w:numPr>
              <w:autoSpaceDE/>
              <w:autoSpaceDN/>
              <w:adjustRightInd/>
              <w:spacing w:after="200" w:line="276" w:lineRule="auto"/>
              <w:contextualSpacing/>
              <w:rPr>
                <w:rFonts w:ascii="Calibri" w:eastAsia="Calibri" w:hAnsi="Calibri" w:cs="Arial"/>
                <w:color w:val="000000"/>
                <w:szCs w:val="20"/>
                <w:lang w:val="en-GB" w:eastAsia="en-GB"/>
              </w:rPr>
            </w:pPr>
            <w:r w:rsidRPr="00713E80">
              <w:rPr>
                <w:rFonts w:ascii="Calibri" w:eastAsia="Calibri" w:hAnsi="Calibri" w:cs="Arial"/>
                <w:szCs w:val="20"/>
                <w:lang w:val="en-GB" w:eastAsia="en-GB"/>
              </w:rPr>
              <w:t>Strengthen implementation of ACAP and AEWA for management of seabirds through stronger national actions and collaboration with Regional Fisheries Management Organizations</w:t>
            </w:r>
          </w:p>
          <w:p w:rsidR="00713E80" w:rsidRPr="00713E80" w:rsidRDefault="00713E80" w:rsidP="00605E4B">
            <w:pPr>
              <w:widowControl/>
              <w:numPr>
                <w:ilvl w:val="0"/>
                <w:numId w:val="18"/>
              </w:numPr>
              <w:autoSpaceDE/>
              <w:autoSpaceDN/>
              <w:adjustRightInd/>
              <w:spacing w:after="200" w:line="276" w:lineRule="auto"/>
              <w:contextualSpacing/>
              <w:rPr>
                <w:rFonts w:ascii="Calibri" w:eastAsia="Calibri" w:hAnsi="Calibri" w:cs="Arial"/>
                <w:szCs w:val="20"/>
                <w:lang w:val="en-GB" w:eastAsia="en-GB"/>
              </w:rPr>
            </w:pPr>
            <w:r w:rsidRPr="00713E80">
              <w:rPr>
                <w:rFonts w:ascii="Calibri" w:eastAsia="Calibri" w:hAnsi="Calibri" w:cs="Arial"/>
                <w:szCs w:val="20"/>
                <w:lang w:val="en-GB" w:eastAsia="en-GB"/>
              </w:rPr>
              <w:t>Develop mechanisms for management of the world’s seabirds not currently covered under ACAP and AEWA.</w:t>
            </w:r>
          </w:p>
          <w:p w:rsidR="00713E80" w:rsidRPr="00713E80" w:rsidRDefault="00713E80" w:rsidP="00713E80">
            <w:pPr>
              <w:widowControl/>
              <w:autoSpaceDE/>
              <w:autoSpaceDN/>
              <w:adjustRightInd/>
              <w:ind w:left="360"/>
              <w:contextualSpacing/>
              <w:rPr>
                <w:rFonts w:ascii="Calibri" w:eastAsia="Calibri" w:hAnsi="Calibri" w:cs="Arial"/>
                <w:szCs w:val="20"/>
                <w:lang w:val="en-GB" w:eastAsia="en-GB"/>
              </w:rPr>
            </w:pPr>
          </w:p>
          <w:p w:rsidR="00713E80" w:rsidRPr="00713E80" w:rsidRDefault="00713E80" w:rsidP="00713E80">
            <w:pPr>
              <w:widowControl/>
              <w:autoSpaceDE/>
              <w:autoSpaceDN/>
              <w:adjustRightInd/>
              <w:ind w:left="360"/>
              <w:contextualSpacing/>
              <w:rPr>
                <w:rFonts w:ascii="Calibri" w:eastAsia="Calibri" w:hAnsi="Calibri" w:cs="Arial"/>
                <w:szCs w:val="20"/>
                <w:lang w:val="en-GB" w:eastAsia="en-GB"/>
              </w:rPr>
            </w:pPr>
            <w:r w:rsidRPr="00713E80">
              <w:rPr>
                <w:rFonts w:ascii="Calibri" w:eastAsia="Calibri" w:hAnsi="Calibri" w:cs="Arial"/>
                <w:color w:val="000000"/>
                <w:szCs w:val="20"/>
                <w:lang w:val="en-GB" w:eastAsia="en-GB"/>
              </w:rPr>
              <w:t>(Cross references to Res 10.10 operatives 16.6.1-16.1.3)</w:t>
            </w:r>
          </w:p>
        </w:tc>
      </w:tr>
      <w:tr w:rsidR="00713E80" w:rsidRPr="00713E80" w:rsidTr="009B7465">
        <w:trPr>
          <w:gridAfter w:val="2"/>
          <w:wAfter w:w="52" w:type="dxa"/>
          <w:trHeight w:val="771"/>
        </w:trPr>
        <w:tc>
          <w:tcPr>
            <w:tcW w:w="56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39</w:t>
            </w:r>
          </w:p>
        </w:tc>
        <w:tc>
          <w:tcPr>
            <w:tcW w:w="3522" w:type="dxa"/>
            <w:vAlign w:val="center"/>
          </w:tcPr>
          <w:p w:rsidR="00713E80" w:rsidRPr="00713E80" w:rsidRDefault="00713E80" w:rsidP="00713E80">
            <w:pPr>
              <w:widowControl/>
              <w:autoSpaceDE/>
              <w:autoSpaceDN/>
              <w:adjustRightInd/>
              <w:spacing w:after="200"/>
              <w:rPr>
                <w:rFonts w:ascii="Calibri" w:eastAsia="Calibri" w:hAnsi="Calibri"/>
                <w:szCs w:val="20"/>
                <w:lang w:val="en-GB"/>
              </w:rPr>
            </w:pPr>
            <w:r w:rsidRPr="00713E80">
              <w:rPr>
                <w:rFonts w:ascii="Calibri" w:eastAsia="Calibri" w:hAnsi="Calibri" w:cs="Arial"/>
                <w:szCs w:val="20"/>
                <w:lang w:val="en-GB" w:eastAsia="en-GB"/>
              </w:rPr>
              <w:t xml:space="preserve">Ensure implementation of ACAP and AEWA to improve the conservation status of seabird species, including </w:t>
            </w:r>
            <w:r w:rsidRPr="00713E80">
              <w:rPr>
                <w:rFonts w:ascii="Calibri" w:eastAsia="Calibri" w:hAnsi="Calibri"/>
                <w:szCs w:val="20"/>
                <w:lang w:val="en-GB"/>
              </w:rPr>
              <w:t>through implementation of appropriate mitigation measures in national fisheries, as well as putting in place data collection mechanisms to monitor compliance</w:t>
            </w:r>
            <w:r w:rsidRPr="00713E80">
              <w:rPr>
                <w:rFonts w:ascii="Calibri" w:eastAsia="Calibri" w:hAnsi="Calibri" w:cs="Arial"/>
                <w:szCs w:val="20"/>
                <w:lang w:val="en-GB" w:eastAsia="en-GB"/>
              </w:rPr>
              <w:t>.</w:t>
            </w:r>
          </w:p>
        </w:tc>
        <w:tc>
          <w:tcPr>
            <w:tcW w:w="3106" w:type="dxa"/>
            <w:gridSpan w:val="2"/>
            <w:vAlign w:val="center"/>
          </w:tcPr>
          <w:p w:rsidR="00713E80" w:rsidRPr="00713E80"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color w:val="000000"/>
                <w:szCs w:val="20"/>
                <w:lang w:val="en-GB" w:eastAsia="en-GB"/>
              </w:rPr>
            </w:pPr>
            <w:r w:rsidRPr="00713E80">
              <w:rPr>
                <w:rFonts w:ascii="Calibri" w:eastAsia="Calibri" w:hAnsi="Calibri" w:cs="Arial"/>
                <w:szCs w:val="20"/>
                <w:lang w:val="en-GB" w:eastAsia="en-GB"/>
              </w:rPr>
              <w:t>Implementation as per the AEWA Strategic Plan, ACAP Action Plan and CMS By-Catch WG work plan</w:t>
            </w:r>
          </w:p>
          <w:p w:rsidR="00713E80" w:rsidRPr="00713E80"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color w:val="000000"/>
                <w:szCs w:val="20"/>
                <w:lang w:val="en-GB" w:eastAsia="en-GB"/>
              </w:rPr>
            </w:pPr>
            <w:r w:rsidRPr="00713E80">
              <w:rPr>
                <w:rFonts w:ascii="Calibri" w:eastAsia="Calibri" w:hAnsi="Calibri"/>
                <w:sz w:val="22"/>
                <w:szCs w:val="22"/>
                <w:lang w:val="en-GB"/>
              </w:rPr>
              <w:t>Implementation of appropriate mitigation measures by Parties in their own fisheries</w:t>
            </w:r>
          </w:p>
          <w:p w:rsidR="00713E80" w:rsidRPr="00713E80"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color w:val="000000"/>
                <w:szCs w:val="20"/>
                <w:lang w:val="en-GB" w:eastAsia="en-GB"/>
              </w:rPr>
            </w:pPr>
            <w:r w:rsidRPr="00713E80">
              <w:rPr>
                <w:rFonts w:ascii="Calibri" w:eastAsia="Calibri" w:hAnsi="Calibri"/>
                <w:sz w:val="22"/>
                <w:szCs w:val="22"/>
                <w:lang w:val="en-GB"/>
              </w:rPr>
              <w:t>Development and implementation of place data collection mechanisms to monitor compliance by Parties</w:t>
            </w:r>
          </w:p>
        </w:tc>
        <w:tc>
          <w:tcPr>
            <w:tcW w:w="978"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2014-2020</w:t>
            </w:r>
          </w:p>
        </w:tc>
        <w:tc>
          <w:tcPr>
            <w:tcW w:w="533" w:type="dxa"/>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szCs w:val="20"/>
                <w:lang w:val="en-GB" w:eastAsia="en-GB"/>
              </w:rPr>
              <w:t>XX</w:t>
            </w:r>
          </w:p>
        </w:tc>
        <w:tc>
          <w:tcPr>
            <w:tcW w:w="627"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709"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841"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roofErr w:type="spellStart"/>
            <w:r w:rsidRPr="00713E80">
              <w:rPr>
                <w:rFonts w:ascii="Calibri" w:eastAsia="Calibri" w:hAnsi="Calibri" w:cs="Arial"/>
                <w:szCs w:val="20"/>
                <w:lang w:val="en-GB" w:eastAsia="en-GB"/>
              </w:rPr>
              <w:t>BirdLife</w:t>
            </w:r>
            <w:proofErr w:type="spellEnd"/>
            <w:r w:rsidRPr="00713E80">
              <w:rPr>
                <w:rFonts w:ascii="Calibri" w:eastAsia="Calibri" w:hAnsi="Calibri" w:cs="Arial"/>
                <w:szCs w:val="20"/>
                <w:lang w:val="en-GB" w:eastAsia="en-GB"/>
              </w:rPr>
              <w:t xml:space="preserve"> Global Seabird Programme,</w:t>
            </w:r>
          </w:p>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CAFF AMBI</w:t>
            </w:r>
            <w:ins w:id="872" w:author="CMS-USER" w:date="2014-06-30T18:19:00Z">
              <w:r w:rsidR="00745914">
                <w:rPr>
                  <w:rFonts w:ascii="Calibri" w:eastAsia="Calibri" w:hAnsi="Calibri" w:cs="Arial"/>
                  <w:szCs w:val="20"/>
                  <w:lang w:val="en-GB" w:eastAsia="en-GB"/>
                </w:rPr>
                <w:t>, Regional seas programmes, RFMOs</w:t>
              </w:r>
            </w:ins>
            <w:r w:rsidRPr="00713E80">
              <w:rPr>
                <w:rFonts w:ascii="Calibri" w:eastAsia="Calibri" w:hAnsi="Calibri" w:cs="Arial"/>
                <w:szCs w:val="20"/>
                <w:lang w:val="en-GB" w:eastAsia="en-GB"/>
              </w:rPr>
              <w:t xml:space="preserve"> </w:t>
            </w:r>
          </w:p>
        </w:tc>
        <w:tc>
          <w:tcPr>
            <w:tcW w:w="1276"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854"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289" w:type="dxa"/>
            <w:gridSpan w:val="6"/>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xml:space="preserve">ACAP, AEWA, CMS </w:t>
            </w:r>
            <w:proofErr w:type="spellStart"/>
            <w:r w:rsidRPr="00713E80">
              <w:rPr>
                <w:rFonts w:ascii="Calibri" w:eastAsia="Calibri" w:hAnsi="Calibri" w:cs="Arial"/>
                <w:szCs w:val="20"/>
                <w:lang w:val="en-GB" w:eastAsia="en-GB"/>
              </w:rPr>
              <w:t>Bycatch</w:t>
            </w:r>
            <w:proofErr w:type="spellEnd"/>
            <w:r w:rsidRPr="00713E80">
              <w:rPr>
                <w:rFonts w:ascii="Calibri" w:eastAsia="Calibri" w:hAnsi="Calibri" w:cs="Arial"/>
                <w:szCs w:val="20"/>
                <w:lang w:val="en-GB" w:eastAsia="en-GB"/>
              </w:rPr>
              <w:t xml:space="preserve"> WG</w:t>
            </w:r>
          </w:p>
        </w:tc>
      </w:tr>
      <w:tr w:rsidR="00713E80" w:rsidRPr="00713E80" w:rsidTr="009B7465">
        <w:trPr>
          <w:gridAfter w:val="2"/>
          <w:wAfter w:w="52" w:type="dxa"/>
          <w:trHeight w:val="771"/>
        </w:trPr>
        <w:tc>
          <w:tcPr>
            <w:tcW w:w="56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40</w:t>
            </w:r>
          </w:p>
        </w:tc>
        <w:tc>
          <w:tcPr>
            <w:tcW w:w="3522" w:type="dxa"/>
            <w:vAlign w:val="center"/>
          </w:tcPr>
          <w:p w:rsidR="00713E80" w:rsidRPr="00713E80" w:rsidRDefault="00713E80" w:rsidP="007819F7">
            <w:pPr>
              <w:widowControl/>
              <w:autoSpaceDE/>
              <w:autoSpaceDN/>
              <w:adjustRightInd/>
              <w:rPr>
                <w:rFonts w:ascii="Calibri" w:eastAsia="Calibri" w:hAnsi="Calibri" w:cs="Arial"/>
                <w:i/>
                <w:szCs w:val="20"/>
                <w:lang w:val="en-GB" w:eastAsia="en-GB"/>
              </w:rPr>
            </w:pPr>
            <w:r w:rsidRPr="00713E80">
              <w:rPr>
                <w:rFonts w:ascii="Calibri" w:eastAsia="Calibri" w:hAnsi="Calibri" w:cs="Arial"/>
                <w:szCs w:val="20"/>
                <w:lang w:val="en-GB" w:eastAsia="en-GB"/>
              </w:rPr>
              <w:t xml:space="preserve">Development of conservation actions </w:t>
            </w:r>
            <w:ins w:id="873" w:author="CMS-USER" w:date="2014-06-30T18:20:00Z">
              <w:r w:rsidR="007819F7">
                <w:rPr>
                  <w:rFonts w:ascii="Calibri" w:eastAsia="Calibri" w:hAnsi="Calibri" w:cs="Arial"/>
                  <w:szCs w:val="20"/>
                  <w:lang w:val="en-GB" w:eastAsia="en-GB"/>
                </w:rPr>
                <w:t>for all</w:t>
              </w:r>
            </w:ins>
            <w:del w:id="874" w:author="CMS-USER" w:date="2014-06-30T18:20:00Z">
              <w:r w:rsidRPr="00713E80" w:rsidDel="007819F7">
                <w:rPr>
                  <w:rFonts w:ascii="Calibri" w:eastAsia="Calibri" w:hAnsi="Calibri" w:cs="Arial"/>
                  <w:szCs w:val="20"/>
                  <w:lang w:val="en-GB" w:eastAsia="en-GB"/>
                </w:rPr>
                <w:delText>of</w:delText>
              </w:r>
            </w:del>
            <w:del w:id="875" w:author="CMS-USER" w:date="2014-06-30T18:21:00Z">
              <w:r w:rsidRPr="00713E80" w:rsidDel="007819F7">
                <w:rPr>
                  <w:rFonts w:ascii="Calibri" w:eastAsia="Calibri" w:hAnsi="Calibri" w:cs="Arial"/>
                  <w:szCs w:val="20"/>
                  <w:lang w:val="en-GB" w:eastAsia="en-GB"/>
                </w:rPr>
                <w:delText xml:space="preserve"> the</w:delText>
              </w:r>
            </w:del>
            <w:r w:rsidRPr="00713E80">
              <w:rPr>
                <w:rFonts w:ascii="Calibri" w:eastAsia="Calibri" w:hAnsi="Calibri" w:cs="Arial"/>
                <w:szCs w:val="20"/>
                <w:lang w:val="en-GB" w:eastAsia="en-GB"/>
              </w:rPr>
              <w:t xml:space="preserve"> gadfly petrels. </w:t>
            </w:r>
          </w:p>
        </w:tc>
        <w:tc>
          <w:tcPr>
            <w:tcW w:w="3106" w:type="dxa"/>
            <w:gridSpan w:val="2"/>
            <w:vAlign w:val="center"/>
          </w:tcPr>
          <w:p w:rsidR="00713E80" w:rsidRPr="00713E80" w:rsidRDefault="00713E80" w:rsidP="000C3878">
            <w:pPr>
              <w:widowControl/>
              <w:numPr>
                <w:ilvl w:val="0"/>
                <w:numId w:val="9"/>
              </w:numPr>
              <w:autoSpaceDE/>
              <w:autoSpaceDN/>
              <w:adjustRightInd/>
              <w:spacing w:after="200" w:line="276" w:lineRule="auto"/>
              <w:ind w:left="38" w:hanging="142"/>
              <w:contextualSpacing/>
              <w:rPr>
                <w:rFonts w:ascii="Calibri" w:eastAsia="Calibri" w:hAnsi="Calibri" w:cs="Arial"/>
                <w:szCs w:val="20"/>
                <w:lang w:val="en-GB" w:eastAsia="en-GB"/>
              </w:rPr>
            </w:pPr>
            <w:r w:rsidRPr="00713E80">
              <w:rPr>
                <w:rFonts w:ascii="Calibri" w:eastAsia="Calibri" w:hAnsi="Calibri" w:cs="Arial"/>
                <w:szCs w:val="20"/>
                <w:lang w:val="en-GB" w:eastAsia="en-GB"/>
              </w:rPr>
              <w:t xml:space="preserve">Workshop </w:t>
            </w:r>
            <w:r w:rsidRPr="00713E80">
              <w:rPr>
                <w:rFonts w:ascii="Calibri" w:eastAsia="Calibri" w:hAnsi="Calibri" w:cs="Arial"/>
                <w:bCs/>
                <w:szCs w:val="20"/>
                <w:lang w:val="en-GB" w:eastAsia="en-GB"/>
              </w:rPr>
              <w:t>organised at World Seabird Conference</w:t>
            </w:r>
            <w:ins w:id="876" w:author="CMS-USER" w:date="2014-06-30T18:22:00Z">
              <w:r w:rsidR="00D64814">
                <w:rPr>
                  <w:rFonts w:ascii="Calibri" w:eastAsia="Calibri" w:hAnsi="Calibri" w:cs="Arial"/>
                  <w:bCs/>
                  <w:szCs w:val="20"/>
                  <w:lang w:val="en-GB" w:eastAsia="en-GB"/>
                </w:rPr>
                <w:t xml:space="preserve"> to </w:t>
              </w:r>
            </w:ins>
            <w:ins w:id="877" w:author="Mundkur, Taej" w:date="2014-07-01T19:56:00Z">
              <w:r w:rsidR="000C3878">
                <w:rPr>
                  <w:rFonts w:ascii="Calibri" w:eastAsia="Calibri" w:hAnsi="Calibri" w:cs="Arial"/>
                  <w:bCs/>
                  <w:szCs w:val="20"/>
                  <w:lang w:val="en-GB" w:eastAsia="en-GB"/>
                </w:rPr>
                <w:t>identify priori</w:t>
              </w:r>
            </w:ins>
            <w:ins w:id="878" w:author="Mundkur, Taej" w:date="2014-07-01T19:57:00Z">
              <w:r w:rsidR="000C3878">
                <w:rPr>
                  <w:rFonts w:ascii="Calibri" w:eastAsia="Calibri" w:hAnsi="Calibri" w:cs="Arial"/>
                  <w:bCs/>
                  <w:szCs w:val="20"/>
                  <w:lang w:val="en-GB" w:eastAsia="en-GB"/>
                </w:rPr>
                <w:t>t</w:t>
              </w:r>
            </w:ins>
            <w:ins w:id="879" w:author="Mundkur, Taej" w:date="2014-07-01T19:56:00Z">
              <w:r w:rsidR="000C3878">
                <w:rPr>
                  <w:rFonts w:ascii="Calibri" w:eastAsia="Calibri" w:hAnsi="Calibri" w:cs="Arial"/>
                  <w:bCs/>
                  <w:szCs w:val="20"/>
                  <w:lang w:val="en-GB" w:eastAsia="en-GB"/>
                </w:rPr>
                <w:t>ies and mechanisms for action</w:t>
              </w:r>
            </w:ins>
            <w:ins w:id="880" w:author="CMS-USER" w:date="2014-06-30T18:22:00Z">
              <w:del w:id="881" w:author="Mundkur, Taej" w:date="2014-07-01T19:57:00Z">
                <w:r w:rsidR="00D64814" w:rsidDel="000C3878">
                  <w:rPr>
                    <w:rFonts w:ascii="Calibri" w:eastAsia="Calibri" w:hAnsi="Calibri" w:cs="Arial"/>
                    <w:bCs/>
                    <w:szCs w:val="20"/>
                    <w:lang w:val="en-GB" w:eastAsia="en-GB"/>
                  </w:rPr>
                  <w:delText>do …</w:delText>
                </w:r>
              </w:del>
              <w:r w:rsidR="00D64814">
                <w:rPr>
                  <w:rFonts w:ascii="Calibri" w:eastAsia="Calibri" w:hAnsi="Calibri" w:cs="Arial"/>
                  <w:bCs/>
                  <w:szCs w:val="20"/>
                  <w:lang w:val="en-GB" w:eastAsia="en-GB"/>
                </w:rPr>
                <w:t>.</w:t>
              </w:r>
            </w:ins>
          </w:p>
        </w:tc>
        <w:tc>
          <w:tcPr>
            <w:tcW w:w="978"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2015</w:t>
            </w:r>
          </w:p>
        </w:tc>
        <w:tc>
          <w:tcPr>
            <w:tcW w:w="533" w:type="dxa"/>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szCs w:val="20"/>
                <w:lang w:val="en-GB" w:eastAsia="en-GB"/>
              </w:rPr>
              <w:t>XX</w:t>
            </w:r>
          </w:p>
        </w:tc>
        <w:tc>
          <w:tcPr>
            <w:tcW w:w="627"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709"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1841"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i/>
                <w:szCs w:val="20"/>
                <w:lang w:val="en-GB" w:eastAsia="en-GB"/>
              </w:rPr>
              <w:t xml:space="preserve">Inter alia </w:t>
            </w:r>
            <w:proofErr w:type="spellStart"/>
            <w:r w:rsidRPr="00713E80">
              <w:rPr>
                <w:rFonts w:ascii="Calibri" w:eastAsia="Calibri" w:hAnsi="Calibri" w:cs="Arial"/>
                <w:szCs w:val="20"/>
                <w:lang w:val="en-GB" w:eastAsia="en-GB"/>
              </w:rPr>
              <w:t>BirdLife</w:t>
            </w:r>
            <w:proofErr w:type="spellEnd"/>
            <w:r w:rsidRPr="00713E80">
              <w:rPr>
                <w:rFonts w:ascii="Calibri" w:eastAsia="Calibri" w:hAnsi="Calibri" w:cs="Arial"/>
                <w:szCs w:val="20"/>
                <w:lang w:val="en-GB" w:eastAsia="en-GB"/>
              </w:rPr>
              <w:t xml:space="preserve"> Global Seabird Programme, WCS</w:t>
            </w:r>
          </w:p>
        </w:tc>
        <w:tc>
          <w:tcPr>
            <w:tcW w:w="1276"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854"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289" w:type="dxa"/>
            <w:gridSpan w:val="6"/>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r>
      <w:tr w:rsidR="00713E80" w:rsidRPr="00713E80" w:rsidTr="009B7465">
        <w:trPr>
          <w:gridAfter w:val="2"/>
          <w:wAfter w:w="52" w:type="dxa"/>
          <w:trHeight w:val="1082"/>
        </w:trPr>
        <w:tc>
          <w:tcPr>
            <w:tcW w:w="56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41</w:t>
            </w:r>
          </w:p>
        </w:tc>
        <w:tc>
          <w:tcPr>
            <w:tcW w:w="3522" w:type="dxa"/>
            <w:vAlign w:val="center"/>
          </w:tcPr>
          <w:p w:rsidR="00713E80" w:rsidRPr="00713E80" w:rsidRDefault="00713E80" w:rsidP="00713E80">
            <w:pPr>
              <w:widowControl/>
              <w:autoSpaceDE/>
              <w:autoSpaceDN/>
              <w:adjustRightInd/>
              <w:rPr>
                <w:rFonts w:ascii="Calibri" w:eastAsia="Calibri" w:hAnsi="Calibri" w:cs="Arial"/>
                <w:i/>
                <w:szCs w:val="20"/>
                <w:lang w:val="en-GB" w:eastAsia="en-GB"/>
              </w:rPr>
            </w:pPr>
            <w:r w:rsidRPr="00713E80">
              <w:rPr>
                <w:rFonts w:ascii="Calibri" w:eastAsia="Calibri" w:hAnsi="Calibri" w:cs="Arial"/>
                <w:szCs w:val="20"/>
                <w:lang w:val="en-GB" w:eastAsia="en-GB"/>
              </w:rPr>
              <w:t xml:space="preserve">Undertake a review and make recommendations to CPs requesting actions using existing frameworks to conserve Antarctic </w:t>
            </w:r>
            <w:ins w:id="882" w:author="CMS-USER" w:date="2014-06-30T18:24:00Z">
              <w:r w:rsidR="00FE22C2">
                <w:rPr>
                  <w:rFonts w:ascii="Calibri" w:eastAsia="Calibri" w:hAnsi="Calibri" w:cs="Arial"/>
                  <w:szCs w:val="20"/>
                  <w:lang w:val="en-GB" w:eastAsia="en-GB"/>
                </w:rPr>
                <w:t xml:space="preserve">and sub-Antarctic </w:t>
              </w:r>
            </w:ins>
            <w:r w:rsidRPr="00713E80">
              <w:rPr>
                <w:rFonts w:ascii="Calibri" w:eastAsia="Calibri" w:hAnsi="Calibri" w:cs="Arial"/>
                <w:szCs w:val="20"/>
                <w:lang w:val="en-GB" w:eastAsia="en-GB"/>
              </w:rPr>
              <w:t>seabirds</w:t>
            </w:r>
          </w:p>
        </w:tc>
        <w:tc>
          <w:tcPr>
            <w:tcW w:w="3106" w:type="dxa"/>
            <w:gridSpan w:val="2"/>
            <w:vAlign w:val="center"/>
          </w:tcPr>
          <w:p w:rsidR="00713E80" w:rsidRPr="00713E80"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szCs w:val="20"/>
                <w:lang w:val="en-GB" w:eastAsia="en-GB"/>
              </w:rPr>
            </w:pPr>
            <w:r w:rsidRPr="00713E80">
              <w:rPr>
                <w:rFonts w:ascii="Calibri" w:eastAsia="Calibri" w:hAnsi="Calibri" w:cs="Arial"/>
                <w:szCs w:val="20"/>
                <w:lang w:val="en-GB" w:eastAsia="en-GB"/>
              </w:rPr>
              <w:t xml:space="preserve">Antarctic </w:t>
            </w:r>
            <w:ins w:id="883" w:author="CMS-USER" w:date="2014-06-30T18:25:00Z">
              <w:r w:rsidR="00FE22C2">
                <w:rPr>
                  <w:rFonts w:ascii="Calibri" w:eastAsia="Calibri" w:hAnsi="Calibri" w:cs="Arial"/>
                  <w:szCs w:val="20"/>
                  <w:lang w:val="en-GB" w:eastAsia="en-GB"/>
                </w:rPr>
                <w:t xml:space="preserve">and sub-Antarctic </w:t>
              </w:r>
            </w:ins>
            <w:r w:rsidRPr="00713E80">
              <w:rPr>
                <w:rFonts w:ascii="Calibri" w:eastAsia="Calibri" w:hAnsi="Calibri" w:cs="Arial"/>
                <w:szCs w:val="20"/>
                <w:lang w:val="en-GB" w:eastAsia="en-GB"/>
              </w:rPr>
              <w:t xml:space="preserve">seabird </w:t>
            </w:r>
            <w:r w:rsidRPr="00713E80">
              <w:rPr>
                <w:rFonts w:ascii="Calibri" w:eastAsia="Calibri" w:hAnsi="Calibri" w:cs="Arial"/>
                <w:bCs/>
                <w:szCs w:val="20"/>
                <w:lang w:val="en-GB" w:eastAsia="en-GB"/>
              </w:rPr>
              <w:t>conservation</w:t>
            </w:r>
            <w:r w:rsidRPr="00713E80">
              <w:rPr>
                <w:rFonts w:ascii="Calibri" w:eastAsia="Calibri" w:hAnsi="Calibri" w:cs="Arial"/>
                <w:szCs w:val="20"/>
                <w:lang w:val="en-GB" w:eastAsia="en-GB"/>
              </w:rPr>
              <w:t xml:space="preserve"> framework explored and actions developed to conserve species</w:t>
            </w:r>
          </w:p>
        </w:tc>
        <w:tc>
          <w:tcPr>
            <w:tcW w:w="978" w:type="dxa"/>
            <w:gridSpan w:val="3"/>
            <w:vAlign w:val="center"/>
          </w:tcPr>
          <w:p w:rsidR="000C3878" w:rsidRDefault="00713E80" w:rsidP="000C3878">
            <w:pPr>
              <w:widowControl/>
              <w:autoSpaceDE/>
              <w:autoSpaceDN/>
              <w:adjustRightInd/>
              <w:rPr>
                <w:ins w:id="884" w:author="Mundkur, Taej" w:date="2014-07-01T19:57:00Z"/>
                <w:rFonts w:ascii="Calibri" w:eastAsia="Calibri" w:hAnsi="Calibri" w:cs="Arial"/>
                <w:szCs w:val="20"/>
                <w:lang w:val="en-GB" w:eastAsia="en-GB"/>
              </w:rPr>
            </w:pPr>
            <w:r w:rsidRPr="00713E80">
              <w:rPr>
                <w:rFonts w:ascii="Calibri" w:eastAsia="Calibri" w:hAnsi="Calibri" w:cs="Arial"/>
                <w:szCs w:val="20"/>
                <w:lang w:val="en-GB" w:eastAsia="en-GB"/>
              </w:rPr>
              <w:t> </w:t>
            </w:r>
            <w:del w:id="885" w:author="Mundkur, Taej" w:date="2014-07-01T19:57:00Z">
              <w:r w:rsidRPr="00713E80" w:rsidDel="000C3878">
                <w:rPr>
                  <w:rFonts w:ascii="Calibri" w:eastAsia="Calibri" w:hAnsi="Calibri" w:cs="Arial"/>
                  <w:szCs w:val="20"/>
                  <w:lang w:val="en-GB" w:eastAsia="en-GB"/>
                </w:rPr>
                <w:delText>2015?</w:delText>
              </w:r>
            </w:del>
          </w:p>
          <w:p w:rsidR="00713E80" w:rsidRPr="00713E80" w:rsidRDefault="000C3878" w:rsidP="000C3878">
            <w:pPr>
              <w:widowControl/>
              <w:autoSpaceDE/>
              <w:autoSpaceDN/>
              <w:adjustRightInd/>
              <w:rPr>
                <w:rFonts w:ascii="Calibri" w:eastAsia="Calibri" w:hAnsi="Calibri" w:cs="Arial"/>
                <w:szCs w:val="20"/>
                <w:lang w:val="en-GB" w:eastAsia="en-GB"/>
              </w:rPr>
            </w:pPr>
            <w:ins w:id="886" w:author="Mundkur, Taej" w:date="2014-07-01T19:57:00Z">
              <w:r>
                <w:rPr>
                  <w:rFonts w:ascii="Calibri" w:eastAsia="Calibri" w:hAnsi="Calibri" w:cs="Arial"/>
                  <w:szCs w:val="20"/>
                  <w:lang w:val="en-GB" w:eastAsia="en-GB"/>
                </w:rPr>
                <w:t>S</w:t>
              </w:r>
            </w:ins>
          </w:p>
        </w:tc>
        <w:tc>
          <w:tcPr>
            <w:tcW w:w="533" w:type="dxa"/>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szCs w:val="20"/>
                <w:lang w:val="en-GB" w:eastAsia="en-GB"/>
              </w:rPr>
              <w:t>XX</w:t>
            </w:r>
          </w:p>
        </w:tc>
        <w:tc>
          <w:tcPr>
            <w:tcW w:w="627"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w:t>
            </w:r>
          </w:p>
        </w:tc>
        <w:tc>
          <w:tcPr>
            <w:tcW w:w="709"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1841"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roofErr w:type="spellStart"/>
            <w:r w:rsidRPr="00713E80">
              <w:rPr>
                <w:rFonts w:ascii="Calibri" w:eastAsia="Calibri" w:hAnsi="Calibri" w:cs="Arial"/>
                <w:szCs w:val="20"/>
                <w:lang w:val="en-GB" w:eastAsia="en-GB"/>
              </w:rPr>
              <w:t>BirdLife</w:t>
            </w:r>
            <w:proofErr w:type="spellEnd"/>
            <w:r w:rsidRPr="00713E80">
              <w:rPr>
                <w:rFonts w:ascii="Calibri" w:eastAsia="Calibri" w:hAnsi="Calibri" w:cs="Arial"/>
                <w:szCs w:val="20"/>
                <w:lang w:val="en-GB" w:eastAsia="en-GB"/>
              </w:rPr>
              <w:t xml:space="preserve"> Global Seabird Programme,</w:t>
            </w:r>
          </w:p>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RFMOs, Antarctic Treaty system, CCAMLR</w:t>
            </w:r>
          </w:p>
        </w:tc>
        <w:tc>
          <w:tcPr>
            <w:tcW w:w="1276"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854"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289" w:type="dxa"/>
            <w:gridSpan w:val="6"/>
            <w:vAlign w:val="center"/>
          </w:tcPr>
          <w:p w:rsidR="00713E80" w:rsidRPr="00713E80" w:rsidRDefault="003E3264" w:rsidP="00713E80">
            <w:pPr>
              <w:widowControl/>
              <w:autoSpaceDE/>
              <w:autoSpaceDN/>
              <w:adjustRightInd/>
              <w:rPr>
                <w:rFonts w:ascii="Calibri" w:eastAsia="Calibri" w:hAnsi="Calibri" w:cs="Arial"/>
                <w:szCs w:val="20"/>
                <w:lang w:val="en-GB" w:eastAsia="en-GB"/>
              </w:rPr>
            </w:pPr>
            <w:ins w:id="887" w:author="CMS-USER" w:date="2014-06-30T18:23:00Z">
              <w:r>
                <w:rPr>
                  <w:rFonts w:ascii="Calibri" w:eastAsia="Calibri" w:hAnsi="Calibri" w:cs="Arial"/>
                  <w:szCs w:val="20"/>
                  <w:lang w:val="en-GB" w:eastAsia="en-GB"/>
                </w:rPr>
                <w:t>ACAP</w:t>
              </w:r>
            </w:ins>
          </w:p>
        </w:tc>
      </w:tr>
      <w:tr w:rsidR="00713E80" w:rsidRPr="00713E80" w:rsidTr="009B7465">
        <w:trPr>
          <w:gridAfter w:val="2"/>
          <w:wAfter w:w="52" w:type="dxa"/>
          <w:trHeight w:val="307"/>
        </w:trPr>
        <w:tc>
          <w:tcPr>
            <w:tcW w:w="56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42</w:t>
            </w:r>
          </w:p>
        </w:tc>
        <w:tc>
          <w:tcPr>
            <w:tcW w:w="3522"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xml:space="preserve">Identify and implement additional actions required to promote conservation of seabird species </w:t>
            </w:r>
            <w:del w:id="888" w:author="CMS-USER" w:date="2014-06-30T18:32:00Z">
              <w:r w:rsidRPr="00713E80" w:rsidDel="00252E74">
                <w:rPr>
                  <w:rFonts w:ascii="Calibri" w:eastAsia="Calibri" w:hAnsi="Calibri" w:cs="Arial"/>
                  <w:szCs w:val="20"/>
                  <w:lang w:val="en-GB" w:eastAsia="en-GB"/>
                </w:rPr>
                <w:delText xml:space="preserve">(e.g. frigatebirds) </w:delText>
              </w:r>
            </w:del>
            <w:r w:rsidRPr="00713E80">
              <w:rPr>
                <w:rFonts w:ascii="Calibri" w:eastAsia="Calibri" w:hAnsi="Calibri" w:cs="Arial"/>
                <w:szCs w:val="20"/>
                <w:lang w:val="en-GB" w:eastAsia="en-GB"/>
              </w:rPr>
              <w:t xml:space="preserve">not </w:t>
            </w:r>
            <w:ins w:id="889" w:author="CMS-USER" w:date="2014-06-30T18:31:00Z">
              <w:r w:rsidR="00A069A5">
                <w:rPr>
                  <w:rFonts w:ascii="Calibri" w:eastAsia="Calibri" w:hAnsi="Calibri" w:cs="Arial"/>
                  <w:szCs w:val="20"/>
                  <w:lang w:val="en-GB" w:eastAsia="en-GB"/>
                </w:rPr>
                <w:t xml:space="preserve">fully </w:t>
              </w:r>
            </w:ins>
            <w:r w:rsidRPr="00713E80">
              <w:rPr>
                <w:rFonts w:ascii="Calibri" w:eastAsia="Calibri" w:hAnsi="Calibri" w:cs="Arial"/>
                <w:szCs w:val="20"/>
                <w:lang w:val="en-GB" w:eastAsia="en-GB"/>
              </w:rPr>
              <w:t>covered under ACAP and AEWA</w:t>
            </w:r>
            <w:ins w:id="890" w:author="Mundkur, Taej" w:date="2014-07-01T20:00:00Z">
              <w:r w:rsidR="00FA646E">
                <w:rPr>
                  <w:rFonts w:ascii="Calibri" w:eastAsia="Calibri" w:hAnsi="Calibri" w:cs="Arial"/>
                  <w:szCs w:val="20"/>
                  <w:lang w:val="en-GB" w:eastAsia="en-GB"/>
                </w:rPr>
                <w:t xml:space="preserve"> (see CMS ScC18 Doc 4.3).</w:t>
              </w:r>
            </w:ins>
          </w:p>
          <w:p w:rsidR="00713E80" w:rsidRPr="00713E80" w:rsidRDefault="00713E80" w:rsidP="00713E80">
            <w:pPr>
              <w:widowControl/>
              <w:autoSpaceDE/>
              <w:autoSpaceDN/>
              <w:adjustRightInd/>
              <w:rPr>
                <w:rFonts w:ascii="Calibri" w:eastAsia="Calibri" w:hAnsi="Calibri" w:cs="Arial"/>
                <w:i/>
                <w:szCs w:val="20"/>
                <w:lang w:val="en-GB" w:eastAsia="en-GB"/>
              </w:rPr>
            </w:pPr>
          </w:p>
        </w:tc>
        <w:tc>
          <w:tcPr>
            <w:tcW w:w="3106" w:type="dxa"/>
            <w:gridSpan w:val="2"/>
            <w:vAlign w:val="center"/>
          </w:tcPr>
          <w:p w:rsidR="00713E80" w:rsidRPr="00713E80"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szCs w:val="20"/>
                <w:lang w:val="en-GB" w:eastAsia="en-GB"/>
              </w:rPr>
            </w:pPr>
            <w:r w:rsidRPr="00713E80">
              <w:rPr>
                <w:rFonts w:ascii="Calibri" w:eastAsia="Calibri" w:hAnsi="Calibri" w:cs="Arial"/>
                <w:szCs w:val="20"/>
                <w:lang w:val="en-GB" w:eastAsia="en-GB"/>
              </w:rPr>
              <w:t>Institutional mechanisms identified for specific additional actions to be implemented to promote conservation of seabirds not covered by ACAP and AEWA</w:t>
            </w:r>
          </w:p>
          <w:p w:rsidR="00713E80" w:rsidRPr="00713E80"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szCs w:val="20"/>
                <w:lang w:val="en-GB" w:eastAsia="en-GB"/>
              </w:rPr>
            </w:pPr>
            <w:r w:rsidRPr="00713E80">
              <w:rPr>
                <w:rFonts w:ascii="Calibri" w:eastAsia="Calibri" w:hAnsi="Calibri" w:cs="Arial"/>
                <w:szCs w:val="20"/>
                <w:lang w:val="en-GB" w:eastAsia="en-GB"/>
              </w:rPr>
              <w:t>Seabird programme of the Caribbean incorporated into broader planning for seabird conservation</w:t>
            </w:r>
          </w:p>
        </w:tc>
        <w:tc>
          <w:tcPr>
            <w:tcW w:w="978"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del w:id="891" w:author="CMS-USER" w:date="2014-06-30T18:32:00Z">
              <w:r w:rsidRPr="00713E80" w:rsidDel="00A069A5">
                <w:rPr>
                  <w:rFonts w:ascii="Calibri" w:eastAsia="Calibri" w:hAnsi="Calibri" w:cs="Arial"/>
                  <w:szCs w:val="20"/>
                  <w:lang w:val="en-GB" w:eastAsia="en-GB"/>
                </w:rPr>
                <w:delText>2014-2020</w:delText>
              </w:r>
            </w:del>
            <w:ins w:id="892" w:author="CMS-USER" w:date="2014-06-30T18:32:00Z">
              <w:r w:rsidR="00A069A5">
                <w:rPr>
                  <w:rFonts w:ascii="Calibri" w:eastAsia="Calibri" w:hAnsi="Calibri" w:cs="Arial"/>
                  <w:szCs w:val="20"/>
                  <w:lang w:val="en-GB" w:eastAsia="en-GB"/>
                </w:rPr>
                <w:t>M</w:t>
              </w:r>
            </w:ins>
          </w:p>
        </w:tc>
        <w:tc>
          <w:tcPr>
            <w:tcW w:w="533" w:type="dxa"/>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szCs w:val="20"/>
                <w:lang w:val="en-GB" w:eastAsia="en-GB"/>
              </w:rPr>
              <w:t>XX</w:t>
            </w:r>
          </w:p>
        </w:tc>
        <w:tc>
          <w:tcPr>
            <w:tcW w:w="627"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w:t>
            </w:r>
          </w:p>
        </w:tc>
        <w:tc>
          <w:tcPr>
            <w:tcW w:w="709"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w:t>
            </w:r>
          </w:p>
        </w:tc>
        <w:tc>
          <w:tcPr>
            <w:tcW w:w="1841"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i/>
                <w:szCs w:val="20"/>
                <w:lang w:val="en-GB" w:eastAsia="en-GB"/>
              </w:rPr>
              <w:t xml:space="preserve">Inter alia </w:t>
            </w:r>
            <w:proofErr w:type="spellStart"/>
            <w:r w:rsidRPr="00713E80">
              <w:rPr>
                <w:rFonts w:ascii="Calibri" w:eastAsia="Calibri" w:hAnsi="Calibri" w:cs="Arial"/>
                <w:szCs w:val="20"/>
                <w:lang w:val="en-GB" w:eastAsia="en-GB"/>
              </w:rPr>
              <w:t>BirdLife</w:t>
            </w:r>
            <w:proofErr w:type="spellEnd"/>
            <w:r w:rsidRPr="00713E80">
              <w:rPr>
                <w:rFonts w:ascii="Calibri" w:eastAsia="Calibri" w:hAnsi="Calibri" w:cs="Arial"/>
                <w:szCs w:val="20"/>
                <w:lang w:val="en-GB" w:eastAsia="en-GB"/>
              </w:rPr>
              <w:t xml:space="preserve"> Global Seabird Programme, WCS,</w:t>
            </w:r>
          </w:p>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EAAFP, AMBI</w:t>
            </w:r>
          </w:p>
        </w:tc>
        <w:tc>
          <w:tcPr>
            <w:tcW w:w="1276"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w:t>
            </w:r>
          </w:p>
        </w:tc>
        <w:tc>
          <w:tcPr>
            <w:tcW w:w="854"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289" w:type="dxa"/>
            <w:gridSpan w:val="6"/>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xml:space="preserve">ACAP, AEWA, CMS </w:t>
            </w:r>
            <w:proofErr w:type="spellStart"/>
            <w:r w:rsidRPr="00713E80">
              <w:rPr>
                <w:rFonts w:ascii="Calibri" w:eastAsia="Calibri" w:hAnsi="Calibri" w:cs="Arial"/>
                <w:szCs w:val="20"/>
                <w:lang w:val="en-GB" w:eastAsia="en-GB"/>
              </w:rPr>
              <w:t>Bycatch</w:t>
            </w:r>
            <w:proofErr w:type="spellEnd"/>
            <w:r w:rsidRPr="00713E80">
              <w:rPr>
                <w:rFonts w:ascii="Calibri" w:eastAsia="Calibri" w:hAnsi="Calibri" w:cs="Arial"/>
                <w:szCs w:val="20"/>
                <w:lang w:val="en-GB" w:eastAsia="en-GB"/>
              </w:rPr>
              <w:t xml:space="preserve"> WG</w:t>
            </w:r>
          </w:p>
        </w:tc>
      </w:tr>
      <w:tr w:rsidR="00713E80" w:rsidRPr="00713E80" w:rsidTr="009B7465">
        <w:trPr>
          <w:gridAfter w:val="2"/>
          <w:wAfter w:w="52" w:type="dxa"/>
          <w:trHeight w:val="386"/>
        </w:trPr>
        <w:tc>
          <w:tcPr>
            <w:tcW w:w="560" w:type="dxa"/>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p>
        </w:tc>
        <w:tc>
          <w:tcPr>
            <w:tcW w:w="14735" w:type="dxa"/>
            <w:gridSpan w:val="24"/>
            <w:vAlign w:val="center"/>
          </w:tcPr>
          <w:p w:rsidR="00713E80" w:rsidRPr="00713E80" w:rsidRDefault="00713E80" w:rsidP="00713E80">
            <w:pPr>
              <w:keepNext/>
              <w:keepLines/>
              <w:widowControl/>
              <w:autoSpaceDE/>
              <w:autoSpaceDN/>
              <w:adjustRightInd/>
              <w:spacing w:before="200" w:line="276" w:lineRule="auto"/>
              <w:outlineLvl w:val="1"/>
              <w:rPr>
                <w:rFonts w:ascii="Cambria" w:hAnsi="Cambria"/>
                <w:b/>
                <w:bCs/>
                <w:color w:val="000000"/>
                <w:szCs w:val="20"/>
                <w:lang w:val="en-GB" w:eastAsia="en-GB"/>
              </w:rPr>
            </w:pPr>
            <w:bookmarkStart w:id="893" w:name="_Toc392025062"/>
            <w:r w:rsidRPr="00713E80">
              <w:rPr>
                <w:rFonts w:ascii="Cambria" w:hAnsi="Cambria"/>
                <w:b/>
                <w:bCs/>
                <w:color w:val="4F81BD"/>
                <w:sz w:val="26"/>
                <w:szCs w:val="26"/>
                <w:lang w:val="en-GB" w:eastAsia="en-GB"/>
              </w:rPr>
              <w:t>C. Enhancing knowledge to support flyway conservation</w:t>
            </w:r>
            <w:bookmarkEnd w:id="893"/>
            <w:r w:rsidRPr="00713E80">
              <w:rPr>
                <w:rFonts w:ascii="Cambria" w:hAnsi="Cambria"/>
                <w:b/>
                <w:bCs/>
                <w:color w:val="4F81BD"/>
                <w:sz w:val="26"/>
                <w:szCs w:val="26"/>
                <w:lang w:val="en-GB" w:eastAsia="en-GB"/>
              </w:rPr>
              <w:t xml:space="preserve"> </w:t>
            </w:r>
          </w:p>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szCs w:val="20"/>
                <w:lang w:val="en-GB" w:eastAsia="en-GB"/>
              </w:rPr>
              <w:t>Objectives:</w:t>
            </w:r>
          </w:p>
          <w:p w:rsidR="00713E80" w:rsidRPr="00713E80" w:rsidRDefault="00713E80" w:rsidP="00605E4B">
            <w:pPr>
              <w:widowControl/>
              <w:numPr>
                <w:ilvl w:val="0"/>
                <w:numId w:val="8"/>
              </w:numPr>
              <w:autoSpaceDE/>
              <w:autoSpaceDN/>
              <w:adjustRightInd/>
              <w:spacing w:after="200" w:line="276" w:lineRule="auto"/>
              <w:contextualSpacing/>
              <w:rPr>
                <w:rFonts w:ascii="Calibri" w:eastAsia="Calibri" w:hAnsi="Calibri" w:cs="Arial"/>
                <w:szCs w:val="20"/>
                <w:lang w:val="en-GB" w:eastAsia="en-GB"/>
              </w:rPr>
            </w:pPr>
            <w:r w:rsidRPr="00713E80">
              <w:rPr>
                <w:rFonts w:ascii="Calibri" w:eastAsia="Calibri" w:hAnsi="Calibri" w:cs="Arial"/>
                <w:szCs w:val="20"/>
                <w:lang w:val="en-GB" w:eastAsia="en-GB"/>
              </w:rPr>
              <w:t>Strengthen monitoring of migratory bird populations</w:t>
            </w:r>
          </w:p>
          <w:p w:rsidR="00713E80" w:rsidRPr="00713E80" w:rsidRDefault="00713E80" w:rsidP="00605E4B">
            <w:pPr>
              <w:widowControl/>
              <w:numPr>
                <w:ilvl w:val="0"/>
                <w:numId w:val="8"/>
              </w:numPr>
              <w:autoSpaceDE/>
              <w:autoSpaceDN/>
              <w:adjustRightInd/>
              <w:spacing w:after="200" w:line="276" w:lineRule="auto"/>
              <w:contextualSpacing/>
              <w:rPr>
                <w:rFonts w:ascii="Calibri" w:eastAsia="Calibri" w:hAnsi="Calibri" w:cs="Arial"/>
                <w:szCs w:val="20"/>
                <w:lang w:val="en-GB" w:eastAsia="en-GB"/>
              </w:rPr>
            </w:pPr>
            <w:r w:rsidRPr="00713E80">
              <w:rPr>
                <w:rFonts w:ascii="Calibri" w:eastAsia="Calibri" w:hAnsi="Calibri" w:cs="Arial"/>
                <w:szCs w:val="20"/>
                <w:lang w:val="en-GB" w:eastAsia="en-GB"/>
              </w:rPr>
              <w:t xml:space="preserve">Promote analyses of existing datasets on individual bird movements </w:t>
            </w:r>
          </w:p>
          <w:p w:rsidR="00713E80" w:rsidRPr="00713E80" w:rsidRDefault="00713E80" w:rsidP="00605E4B">
            <w:pPr>
              <w:widowControl/>
              <w:numPr>
                <w:ilvl w:val="0"/>
                <w:numId w:val="8"/>
              </w:numPr>
              <w:autoSpaceDE/>
              <w:autoSpaceDN/>
              <w:adjustRightInd/>
              <w:spacing w:after="200" w:line="276" w:lineRule="auto"/>
              <w:contextualSpacing/>
              <w:rPr>
                <w:rFonts w:ascii="Calibri" w:eastAsia="Calibri" w:hAnsi="Calibri" w:cs="Arial"/>
                <w:b/>
                <w:szCs w:val="20"/>
                <w:lang w:val="en-GB" w:eastAsia="en-GB"/>
              </w:rPr>
            </w:pPr>
            <w:r w:rsidRPr="00713E80">
              <w:rPr>
                <w:rFonts w:ascii="Calibri" w:eastAsia="Calibri" w:hAnsi="Calibri" w:cs="Arial"/>
                <w:szCs w:val="20"/>
                <w:lang w:val="en-GB" w:eastAsia="en-GB"/>
              </w:rPr>
              <w:t>Promote development and use of new tools and techniques to identify migration strategies</w:t>
            </w:r>
          </w:p>
          <w:p w:rsidR="00713E80" w:rsidRPr="00713E80" w:rsidRDefault="00713E80" w:rsidP="00713E80">
            <w:pPr>
              <w:widowControl/>
              <w:autoSpaceDE/>
              <w:autoSpaceDN/>
              <w:adjustRightInd/>
              <w:ind w:left="360"/>
              <w:contextualSpacing/>
              <w:rPr>
                <w:rFonts w:ascii="Calibri" w:eastAsia="Calibri" w:hAnsi="Calibri" w:cs="Arial"/>
                <w:szCs w:val="20"/>
                <w:lang w:val="en-GB" w:eastAsia="en-GB"/>
              </w:rPr>
            </w:pPr>
          </w:p>
          <w:p w:rsidR="00713E80" w:rsidRPr="00713E80" w:rsidRDefault="00713E80" w:rsidP="00713E80">
            <w:pPr>
              <w:widowControl/>
              <w:autoSpaceDE/>
              <w:autoSpaceDN/>
              <w:adjustRightInd/>
              <w:ind w:left="360"/>
              <w:contextualSpacing/>
              <w:rPr>
                <w:rFonts w:ascii="Calibri" w:eastAsia="Calibri" w:hAnsi="Calibri" w:cs="Arial"/>
                <w:b/>
                <w:szCs w:val="20"/>
                <w:lang w:val="en-GB" w:eastAsia="en-GB"/>
              </w:rPr>
            </w:pPr>
            <w:r w:rsidRPr="00713E80">
              <w:rPr>
                <w:rFonts w:ascii="Calibri" w:eastAsia="Calibri" w:hAnsi="Calibri" w:cs="Arial"/>
                <w:color w:val="000000"/>
                <w:szCs w:val="20"/>
                <w:lang w:val="en-GB" w:eastAsia="en-GB"/>
              </w:rPr>
              <w:t>(Cross references to Res 10.10 operatives 10, 11, 12)</w:t>
            </w:r>
          </w:p>
        </w:tc>
      </w:tr>
      <w:tr w:rsidR="00713E80" w:rsidRPr="00713E80" w:rsidTr="009B7465">
        <w:trPr>
          <w:gridAfter w:val="1"/>
          <w:wAfter w:w="46" w:type="dxa"/>
          <w:trHeight w:val="733"/>
        </w:trPr>
        <w:tc>
          <w:tcPr>
            <w:tcW w:w="560" w:type="dxa"/>
            <w:vAlign w:val="center"/>
          </w:tcPr>
          <w:p w:rsidR="00713E80" w:rsidRPr="00713E80" w:rsidRDefault="00713E80" w:rsidP="00713E80">
            <w:pPr>
              <w:widowControl/>
              <w:autoSpaceDE/>
              <w:autoSpaceDN/>
              <w:adjustRightInd/>
              <w:rPr>
                <w:rFonts w:ascii="Calibri" w:eastAsia="Calibri" w:hAnsi="Calibri" w:cs="Arial"/>
                <w:bCs/>
                <w:szCs w:val="20"/>
                <w:lang w:val="en-GB" w:eastAsia="en-GB"/>
              </w:rPr>
            </w:pPr>
            <w:r w:rsidRPr="00713E80">
              <w:rPr>
                <w:rFonts w:ascii="Calibri" w:eastAsia="Calibri" w:hAnsi="Calibri" w:cs="Arial"/>
                <w:bCs/>
                <w:szCs w:val="20"/>
                <w:lang w:val="en-GB" w:eastAsia="en-GB"/>
              </w:rPr>
              <w:t>43</w:t>
            </w:r>
          </w:p>
        </w:tc>
        <w:tc>
          <w:tcPr>
            <w:tcW w:w="3522" w:type="dxa"/>
            <w:vAlign w:val="center"/>
          </w:tcPr>
          <w:p w:rsidR="00713E80" w:rsidRPr="00F133BF" w:rsidDel="007E6DCB" w:rsidRDefault="00713E80" w:rsidP="00713E80">
            <w:pPr>
              <w:widowControl/>
              <w:autoSpaceDE/>
              <w:autoSpaceDN/>
              <w:adjustRightInd/>
              <w:rPr>
                <w:del w:id="894" w:author="Mundkur, Taej" w:date="2014-06-30T23:39:00Z"/>
                <w:rFonts w:ascii="Calibri" w:eastAsia="Calibri" w:hAnsi="Calibri" w:cs="Arial"/>
                <w:b/>
                <w:szCs w:val="20"/>
                <w:lang w:val="en-GB" w:eastAsia="en-GB"/>
              </w:rPr>
            </w:pPr>
            <w:del w:id="895" w:author="Mundkur, Taej" w:date="2014-06-30T23:39:00Z">
              <w:r w:rsidRPr="00713E80" w:rsidDel="007E6DCB">
                <w:rPr>
                  <w:rFonts w:ascii="Calibri" w:eastAsia="Calibri" w:hAnsi="Calibri" w:cs="Arial"/>
                  <w:b/>
                  <w:szCs w:val="20"/>
                  <w:lang w:val="en-GB" w:eastAsia="en-GB"/>
                </w:rPr>
                <w:delText xml:space="preserve">Harmonization </w:delText>
              </w:r>
            </w:del>
            <w:ins w:id="896" w:author="CMS-USER" w:date="2014-06-30T18:38:00Z">
              <w:del w:id="897" w:author="Mundkur, Taej" w:date="2014-06-30T23:39:00Z">
                <w:r w:rsidR="00A503CF" w:rsidDel="007E6DCB">
                  <w:rPr>
                    <w:rFonts w:ascii="Calibri" w:eastAsia="Calibri" w:hAnsi="Calibri" w:cs="Arial"/>
                    <w:b/>
                    <w:szCs w:val="20"/>
                    <w:lang w:val="en-GB" w:eastAsia="en-GB"/>
                  </w:rPr>
                  <w:delText>Enhance and where possible harmonize</w:delText>
                </w:r>
              </w:del>
            </w:ins>
            <w:del w:id="898" w:author="Mundkur, Taej" w:date="2014-06-30T23:39:00Z">
              <w:r w:rsidRPr="00713E80" w:rsidDel="007E6DCB">
                <w:rPr>
                  <w:rFonts w:ascii="Calibri" w:eastAsia="Calibri" w:hAnsi="Calibri" w:cs="Arial"/>
                  <w:b/>
                  <w:szCs w:val="20"/>
                  <w:lang w:val="en-GB" w:eastAsia="en-GB"/>
                </w:rPr>
                <w:delText>of bird monitoring</w:delText>
              </w:r>
              <w:r w:rsidRPr="00713E80" w:rsidDel="007E6DCB">
                <w:rPr>
                  <w:rFonts w:ascii="Calibri" w:eastAsia="Calibri" w:hAnsi="Calibri" w:cs="Arial"/>
                  <w:szCs w:val="20"/>
                  <w:lang w:val="en-GB" w:eastAsia="en-GB"/>
                </w:rPr>
                <w:delText xml:space="preserve"> established within and between flyways, and within and between taxonomic groups, e.g. waterbirds, raptors, landbirds, seabirds (possibly in the framework of the Global Interflyways </w:delText>
              </w:r>
              <w:r w:rsidRPr="00000524" w:rsidDel="007E6DCB">
                <w:rPr>
                  <w:rFonts w:ascii="Calibri" w:eastAsia="Calibri" w:hAnsi="Calibri" w:cs="Arial"/>
                  <w:b/>
                  <w:szCs w:val="20"/>
                  <w:lang w:val="en-GB" w:eastAsia="en-GB"/>
                </w:rPr>
                <w:delText>N</w:delText>
              </w:r>
              <w:r w:rsidRPr="00F133BF" w:rsidDel="007E6DCB">
                <w:rPr>
                  <w:rFonts w:ascii="Calibri" w:eastAsia="Calibri" w:hAnsi="Calibri" w:cs="Arial"/>
                  <w:b/>
                  <w:szCs w:val="20"/>
                  <w:lang w:val="en-GB" w:eastAsia="en-GB"/>
                </w:rPr>
                <w:delText xml:space="preserve">etwork). </w:delText>
              </w:r>
            </w:del>
          </w:p>
          <w:p w:rsidR="00713E80" w:rsidRPr="00000524" w:rsidRDefault="007E6DCB" w:rsidP="006526C6">
            <w:pPr>
              <w:widowControl/>
              <w:autoSpaceDE/>
              <w:autoSpaceDN/>
              <w:adjustRightInd/>
              <w:rPr>
                <w:rFonts w:ascii="Calibri" w:eastAsia="Calibri" w:hAnsi="Calibri" w:cs="Arial"/>
                <w:szCs w:val="20"/>
                <w:lang w:val="en-GB" w:eastAsia="en-GB"/>
              </w:rPr>
            </w:pPr>
            <w:ins w:id="899" w:author="Mundkur, Taej" w:date="2014-06-30T23:39:00Z">
              <w:r w:rsidRPr="00000524">
                <w:rPr>
                  <w:rFonts w:ascii="Calibri" w:eastAsia="Calibri" w:hAnsi="Calibri" w:cs="Arial"/>
                  <w:szCs w:val="20"/>
                  <w:lang w:val="en-GB" w:eastAsia="en-GB"/>
                </w:rPr>
                <w:t>Review current monitoring of</w:t>
              </w:r>
              <w:r w:rsidR="006526C6">
                <w:rPr>
                  <w:rFonts w:ascii="Calibri" w:eastAsia="Calibri" w:hAnsi="Calibri" w:cs="Arial"/>
                  <w:szCs w:val="20"/>
                  <w:lang w:val="en-GB" w:eastAsia="en-GB"/>
                </w:rPr>
                <w:t xml:space="preserve"> migratory birds worldwide, to </w:t>
              </w:r>
            </w:ins>
            <w:ins w:id="900" w:author="Mundkur, Taej" w:date="2014-07-01T21:16:00Z">
              <w:r w:rsidR="006526C6">
                <w:rPr>
                  <w:rFonts w:ascii="Calibri" w:eastAsia="Calibri" w:hAnsi="Calibri" w:cs="Arial"/>
                  <w:szCs w:val="20"/>
                  <w:lang w:val="en-GB" w:eastAsia="en-GB"/>
                </w:rPr>
                <w:t>identify</w:t>
              </w:r>
            </w:ins>
            <w:ins w:id="901" w:author="Mundkur, Taej" w:date="2014-06-30T23:39:00Z">
              <w:r w:rsidRPr="00000524">
                <w:rPr>
                  <w:rFonts w:ascii="Calibri" w:eastAsia="Calibri" w:hAnsi="Calibri" w:cs="Arial"/>
                  <w:szCs w:val="20"/>
                  <w:lang w:val="en-GB" w:eastAsia="en-GB"/>
                </w:rPr>
                <w:t xml:space="preserve"> </w:t>
              </w:r>
            </w:ins>
            <w:ins w:id="902" w:author="Mundkur, Taej" w:date="2014-07-01T21:16:00Z">
              <w:r w:rsidR="006526C6">
                <w:rPr>
                  <w:rFonts w:ascii="Calibri" w:eastAsia="Calibri" w:hAnsi="Calibri" w:cs="Arial"/>
                  <w:szCs w:val="20"/>
                  <w:lang w:val="en-GB" w:eastAsia="en-GB"/>
                </w:rPr>
                <w:t xml:space="preserve">and implement </w:t>
              </w:r>
              <w:r w:rsidR="006526C6" w:rsidRPr="00000524">
                <w:rPr>
                  <w:rFonts w:ascii="Calibri" w:eastAsia="Calibri" w:hAnsi="Calibri" w:cs="Arial"/>
                  <w:szCs w:val="20"/>
                  <w:lang w:val="en-GB" w:eastAsia="en-GB"/>
                </w:rPr>
                <w:t xml:space="preserve">priorities </w:t>
              </w:r>
            </w:ins>
            <w:ins w:id="903" w:author="Mundkur, Taej" w:date="2014-06-30T23:39:00Z">
              <w:r w:rsidRPr="00000524">
                <w:rPr>
                  <w:rFonts w:ascii="Calibri" w:eastAsia="Calibri" w:hAnsi="Calibri" w:cs="Arial"/>
                  <w:szCs w:val="20"/>
                  <w:lang w:val="en-GB" w:eastAsia="en-GB"/>
                </w:rPr>
                <w:t>for improved co-ordination, resourcing and filling of gaps so as to enhance the information base for conservation</w:t>
              </w:r>
            </w:ins>
          </w:p>
        </w:tc>
        <w:tc>
          <w:tcPr>
            <w:tcW w:w="3106" w:type="dxa"/>
            <w:gridSpan w:val="2"/>
            <w:vAlign w:val="center"/>
          </w:tcPr>
          <w:p w:rsidR="006526C6" w:rsidRPr="0059589F" w:rsidRDefault="00D05767" w:rsidP="00605E4B">
            <w:pPr>
              <w:widowControl/>
              <w:numPr>
                <w:ilvl w:val="0"/>
                <w:numId w:val="9"/>
              </w:numPr>
              <w:shd w:val="clear" w:color="000000" w:fill="92CDDC"/>
              <w:autoSpaceDE/>
              <w:autoSpaceDN/>
              <w:adjustRightInd/>
              <w:spacing w:before="100" w:beforeAutospacing="1" w:after="200" w:afterAutospacing="1" w:line="276" w:lineRule="auto"/>
              <w:ind w:left="38" w:hanging="142"/>
              <w:contextualSpacing/>
              <w:textAlignment w:val="center"/>
              <w:rPr>
                <w:ins w:id="904" w:author="Mundkur, Taej" w:date="2014-07-01T21:13:00Z"/>
                <w:rFonts w:ascii="Calibri" w:eastAsia="Calibri" w:hAnsi="Calibri" w:cs="Arial"/>
                <w:bCs/>
                <w:i/>
                <w:szCs w:val="20"/>
                <w:lang w:val="en-GB" w:eastAsia="en-GB"/>
              </w:rPr>
            </w:pPr>
            <w:ins w:id="905" w:author="Mundkur, Taej" w:date="2014-07-01T20:42:00Z">
              <w:r>
                <w:rPr>
                  <w:rFonts w:ascii="Calibri" w:eastAsia="Calibri" w:hAnsi="Calibri" w:cs="Arial"/>
                  <w:bCs/>
                  <w:szCs w:val="20"/>
                  <w:lang w:val="en-GB" w:eastAsia="en-GB"/>
                </w:rPr>
                <w:t>Review</w:t>
              </w:r>
            </w:ins>
            <w:ins w:id="906" w:author="Mundkur, Taej" w:date="2014-07-01T21:13:00Z">
              <w:r w:rsidR="006526C6">
                <w:rPr>
                  <w:rFonts w:ascii="Calibri" w:eastAsia="Calibri" w:hAnsi="Calibri" w:cs="Arial"/>
                  <w:bCs/>
                  <w:szCs w:val="20"/>
                  <w:lang w:val="en-GB" w:eastAsia="en-GB"/>
                </w:rPr>
                <w:t xml:space="preserve"> undertaken and priorities identified </w:t>
              </w:r>
            </w:ins>
            <w:ins w:id="907" w:author="Mundkur, Taej" w:date="2014-07-01T21:14:00Z">
              <w:r w:rsidR="006526C6" w:rsidRPr="00000524">
                <w:rPr>
                  <w:rFonts w:ascii="Calibri" w:eastAsia="Calibri" w:hAnsi="Calibri" w:cs="Arial"/>
                  <w:szCs w:val="20"/>
                  <w:lang w:val="en-GB" w:eastAsia="en-GB"/>
                </w:rPr>
                <w:t>for improved co-ordination, resourcing and filling of gaps</w:t>
              </w:r>
            </w:ins>
          </w:p>
          <w:p w:rsidR="00713E80" w:rsidRPr="00713E80" w:rsidRDefault="00D05767" w:rsidP="00605E4B">
            <w:pPr>
              <w:widowControl/>
              <w:numPr>
                <w:ilvl w:val="0"/>
                <w:numId w:val="9"/>
              </w:numPr>
              <w:autoSpaceDE/>
              <w:autoSpaceDN/>
              <w:adjustRightInd/>
              <w:spacing w:after="200" w:line="276" w:lineRule="auto"/>
              <w:ind w:left="38" w:hanging="142"/>
              <w:contextualSpacing/>
              <w:rPr>
                <w:rFonts w:ascii="Calibri" w:eastAsia="Calibri" w:hAnsi="Calibri" w:cs="Arial"/>
                <w:bCs/>
                <w:i/>
                <w:szCs w:val="20"/>
                <w:lang w:val="en-GB" w:eastAsia="en-GB"/>
              </w:rPr>
            </w:pPr>
            <w:ins w:id="908" w:author="Mundkur, Taej" w:date="2014-07-01T20:42:00Z">
              <w:r>
                <w:rPr>
                  <w:rFonts w:ascii="Calibri" w:eastAsia="Calibri" w:hAnsi="Calibri" w:cs="Arial"/>
                  <w:bCs/>
                  <w:szCs w:val="20"/>
                  <w:lang w:val="en-GB" w:eastAsia="en-GB"/>
                </w:rPr>
                <w:t xml:space="preserve"> </w:t>
              </w:r>
            </w:ins>
            <w:r w:rsidR="00713E80" w:rsidRPr="00713E80">
              <w:rPr>
                <w:rFonts w:ascii="Calibri" w:eastAsia="Calibri" w:hAnsi="Calibri" w:cs="Arial"/>
                <w:bCs/>
                <w:szCs w:val="20"/>
                <w:lang w:val="en-GB" w:eastAsia="en-GB"/>
              </w:rPr>
              <w:t xml:space="preserve">Standardised monitoring established for one or more taxonomic groups within a flyway and between flyways, e.g. waterbirds </w:t>
            </w:r>
          </w:p>
          <w:p w:rsidR="00713E80" w:rsidRPr="00713E80"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bCs/>
                <w:i/>
                <w:szCs w:val="20"/>
                <w:lang w:val="en-GB" w:eastAsia="en-GB"/>
              </w:rPr>
            </w:pPr>
            <w:r w:rsidRPr="00713E80">
              <w:rPr>
                <w:rFonts w:ascii="Calibri" w:eastAsia="Calibri" w:hAnsi="Calibri" w:cs="Arial"/>
                <w:bCs/>
                <w:szCs w:val="20"/>
                <w:lang w:val="en-GB" w:eastAsia="en-GB"/>
              </w:rPr>
              <w:t>Capacity for implementing long-term monitoring strengthened/</w:t>
            </w:r>
            <w:ins w:id="909" w:author="Mundkur, Taej" w:date="2014-07-01T21:16:00Z">
              <w:r w:rsidR="006526C6">
                <w:rPr>
                  <w:rFonts w:ascii="Calibri" w:eastAsia="Calibri" w:hAnsi="Calibri" w:cs="Arial"/>
                  <w:bCs/>
                  <w:szCs w:val="20"/>
                  <w:lang w:val="en-GB" w:eastAsia="en-GB"/>
                </w:rPr>
                <w:t xml:space="preserve"> </w:t>
              </w:r>
            </w:ins>
            <w:r w:rsidRPr="00713E80">
              <w:rPr>
                <w:rFonts w:ascii="Calibri" w:eastAsia="Calibri" w:hAnsi="Calibri" w:cs="Arial"/>
                <w:bCs/>
                <w:szCs w:val="20"/>
                <w:lang w:val="en-GB" w:eastAsia="en-GB"/>
              </w:rPr>
              <w:t>developed to address geographic gaps and national networks.</w:t>
            </w:r>
          </w:p>
        </w:tc>
        <w:tc>
          <w:tcPr>
            <w:tcW w:w="978" w:type="dxa"/>
            <w:gridSpan w:val="3"/>
            <w:noWrap/>
            <w:vAlign w:val="center"/>
          </w:tcPr>
          <w:p w:rsidR="00713E80" w:rsidRPr="00713E80" w:rsidRDefault="00713E80" w:rsidP="00713E80">
            <w:pPr>
              <w:widowControl/>
              <w:autoSpaceDE/>
              <w:autoSpaceDN/>
              <w:adjustRightInd/>
              <w:rPr>
                <w:rFonts w:ascii="Calibri" w:eastAsia="Calibri" w:hAnsi="Calibri" w:cs="Arial"/>
                <w:szCs w:val="20"/>
                <w:lang w:val="en-GB" w:eastAsia="en-GB"/>
              </w:rPr>
            </w:pPr>
            <w:del w:id="910" w:author="Mundkur, Taej" w:date="2014-07-01T21:15:00Z">
              <w:r w:rsidRPr="00713E80" w:rsidDel="006526C6">
                <w:rPr>
                  <w:rFonts w:ascii="Calibri" w:eastAsia="Calibri" w:hAnsi="Calibri" w:cs="Arial"/>
                  <w:szCs w:val="20"/>
                  <w:lang w:val="en-GB" w:eastAsia="en-GB"/>
                </w:rPr>
                <w:delText>2015-2016</w:delText>
              </w:r>
            </w:del>
            <w:ins w:id="911" w:author="Mundkur, Taej" w:date="2014-07-01T21:15:00Z">
              <w:r w:rsidR="006526C6">
                <w:rPr>
                  <w:rFonts w:ascii="Calibri" w:eastAsia="Calibri" w:hAnsi="Calibri" w:cs="Arial"/>
                  <w:szCs w:val="20"/>
                  <w:lang w:val="en-GB" w:eastAsia="en-GB"/>
                </w:rPr>
                <w:t>S</w:t>
              </w:r>
            </w:ins>
          </w:p>
        </w:tc>
        <w:tc>
          <w:tcPr>
            <w:tcW w:w="533" w:type="dxa"/>
            <w:noWrap/>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62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w:t>
            </w:r>
          </w:p>
        </w:tc>
        <w:tc>
          <w:tcPr>
            <w:tcW w:w="689" w:type="dxa"/>
            <w:gridSpan w:val="3"/>
            <w:noWrap/>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1868" w:type="dxa"/>
            <w:gridSpan w:val="2"/>
            <w:noWrap/>
            <w:vAlign w:val="center"/>
          </w:tcPr>
          <w:p w:rsidR="00713E80" w:rsidRDefault="00713E80" w:rsidP="00713E80">
            <w:pPr>
              <w:widowControl/>
              <w:autoSpaceDE/>
              <w:autoSpaceDN/>
              <w:adjustRightInd/>
              <w:rPr>
                <w:ins w:id="912" w:author="Mundkur, Taej" w:date="2014-07-01T20:40:00Z"/>
                <w:rFonts w:ascii="Calibri" w:eastAsia="Calibri" w:hAnsi="Calibri"/>
                <w:b/>
                <w:szCs w:val="20"/>
                <w:lang w:val="en-GB" w:eastAsia="en-GB"/>
              </w:rPr>
            </w:pPr>
            <w:r w:rsidRPr="00713E80">
              <w:rPr>
                <w:rFonts w:ascii="Calibri" w:eastAsia="Calibri" w:hAnsi="Calibri" w:cs="Arial"/>
                <w:b/>
                <w:i/>
                <w:szCs w:val="20"/>
                <w:lang w:val="en-GB" w:eastAsia="en-GB"/>
              </w:rPr>
              <w:t>Inter alia</w:t>
            </w:r>
            <w:r w:rsidRPr="00713E80">
              <w:rPr>
                <w:rFonts w:ascii="Calibri" w:eastAsia="Calibri" w:hAnsi="Calibri" w:cs="Arial"/>
                <w:b/>
                <w:szCs w:val="20"/>
                <w:lang w:val="en-GB" w:eastAsia="en-GB"/>
              </w:rPr>
              <w:t xml:space="preserve"> BLI, European Bird Census Council, WI,</w:t>
            </w:r>
            <w:r w:rsidRPr="00713E80">
              <w:rPr>
                <w:rFonts w:ascii="Calibri" w:eastAsia="Calibri" w:hAnsi="Calibri"/>
                <w:b/>
                <w:szCs w:val="20"/>
                <w:lang w:val="en-GB" w:eastAsia="en-GB"/>
              </w:rPr>
              <w:t xml:space="preserve"> researchers (species specialists)</w:t>
            </w:r>
          </w:p>
          <w:p w:rsidR="00D05767" w:rsidRPr="00713E80" w:rsidRDefault="00D05767" w:rsidP="00713E80">
            <w:pPr>
              <w:widowControl/>
              <w:autoSpaceDE/>
              <w:autoSpaceDN/>
              <w:adjustRightInd/>
              <w:rPr>
                <w:rFonts w:ascii="Calibri" w:eastAsia="Calibri" w:hAnsi="Calibri" w:cs="Arial"/>
                <w:b/>
                <w:szCs w:val="20"/>
                <w:lang w:val="en-GB" w:eastAsia="en-GB"/>
              </w:rPr>
            </w:pPr>
            <w:ins w:id="913" w:author="Mundkur, Taej" w:date="2014-07-01T20:40:00Z">
              <w:r>
                <w:rPr>
                  <w:rFonts w:ascii="Calibri" w:eastAsia="Calibri" w:hAnsi="Calibri"/>
                  <w:b/>
                  <w:szCs w:val="20"/>
                  <w:lang w:val="en-GB" w:eastAsia="en-GB"/>
                </w:rPr>
                <w:t xml:space="preserve">Global </w:t>
              </w:r>
              <w:proofErr w:type="spellStart"/>
              <w:r>
                <w:rPr>
                  <w:rFonts w:ascii="Calibri" w:eastAsia="Calibri" w:hAnsi="Calibri"/>
                  <w:b/>
                  <w:szCs w:val="20"/>
                  <w:lang w:val="en-GB" w:eastAsia="en-GB"/>
                </w:rPr>
                <w:t>Interflyways</w:t>
              </w:r>
              <w:proofErr w:type="spellEnd"/>
              <w:r>
                <w:rPr>
                  <w:rFonts w:ascii="Calibri" w:eastAsia="Calibri" w:hAnsi="Calibri"/>
                  <w:b/>
                  <w:szCs w:val="20"/>
                  <w:lang w:val="en-GB" w:eastAsia="en-GB"/>
                </w:rPr>
                <w:t xml:space="preserve"> Network </w:t>
              </w:r>
            </w:ins>
          </w:p>
        </w:tc>
        <w:tc>
          <w:tcPr>
            <w:tcW w:w="1276"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w:t>
            </w:r>
          </w:p>
        </w:tc>
        <w:tc>
          <w:tcPr>
            <w:tcW w:w="854" w:type="dxa"/>
            <w:gridSpan w:val="2"/>
            <w:vAlign w:val="center"/>
          </w:tcPr>
          <w:p w:rsidR="00713E80" w:rsidRPr="00713E80" w:rsidRDefault="00713E80" w:rsidP="00713E80">
            <w:pPr>
              <w:widowControl/>
              <w:autoSpaceDE/>
              <w:autoSpaceDN/>
              <w:adjustRightInd/>
              <w:rPr>
                <w:rFonts w:ascii="Calibri" w:eastAsia="Calibri" w:hAnsi="Calibri" w:cs="Arial"/>
                <w:b/>
                <w:bCs/>
                <w:szCs w:val="20"/>
                <w:lang w:val="en-GB" w:eastAsia="en-GB"/>
              </w:rPr>
            </w:pPr>
          </w:p>
        </w:tc>
        <w:tc>
          <w:tcPr>
            <w:tcW w:w="1295" w:type="dxa"/>
            <w:gridSpan w:val="7"/>
          </w:tcPr>
          <w:p w:rsidR="00713E80" w:rsidRDefault="00E1434B" w:rsidP="00713E80">
            <w:pPr>
              <w:widowControl/>
              <w:autoSpaceDE/>
              <w:autoSpaceDN/>
              <w:adjustRightInd/>
              <w:rPr>
                <w:ins w:id="914" w:author="Mundkur, Taej" w:date="2014-07-01T21:14:00Z"/>
                <w:rFonts w:ascii="Calibri" w:eastAsia="Calibri" w:hAnsi="Calibri" w:cs="Arial"/>
                <w:b/>
                <w:bCs/>
                <w:szCs w:val="20"/>
                <w:lang w:val="en-GB" w:eastAsia="en-GB"/>
              </w:rPr>
            </w:pPr>
            <w:ins w:id="915" w:author="CMS-USER" w:date="2014-06-30T18:47:00Z">
              <w:del w:id="916" w:author="Mundkur, Taej" w:date="2014-07-01T21:14:00Z">
                <w:r w:rsidDel="006526C6">
                  <w:rPr>
                    <w:rFonts w:ascii="Calibri" w:eastAsia="Calibri" w:hAnsi="Calibri" w:cs="Arial"/>
                    <w:b/>
                    <w:bCs/>
                    <w:szCs w:val="20"/>
                    <w:lang w:val="en-GB" w:eastAsia="en-GB"/>
                  </w:rPr>
                  <w:delText>Add relevant CMS bodies</w:delText>
                </w:r>
              </w:del>
            </w:ins>
          </w:p>
          <w:p w:rsidR="006526C6" w:rsidRPr="0059589F" w:rsidRDefault="006526C6" w:rsidP="00713E80">
            <w:pPr>
              <w:widowControl/>
              <w:shd w:val="clear" w:color="000000" w:fill="92CDDC"/>
              <w:autoSpaceDE/>
              <w:autoSpaceDN/>
              <w:adjustRightInd/>
              <w:spacing w:before="100" w:beforeAutospacing="1" w:after="100" w:afterAutospacing="1"/>
              <w:textAlignment w:val="center"/>
              <w:rPr>
                <w:rFonts w:ascii="Calibri" w:eastAsia="Calibri" w:hAnsi="Calibri" w:cs="Arial"/>
                <w:bCs/>
                <w:szCs w:val="20"/>
                <w:lang w:val="en-GB" w:eastAsia="en-GB"/>
              </w:rPr>
            </w:pPr>
            <w:ins w:id="917" w:author="Mundkur, Taej" w:date="2014-07-01T21:14:00Z">
              <w:r w:rsidRPr="0059589F">
                <w:rPr>
                  <w:rFonts w:ascii="Calibri" w:eastAsia="Calibri" w:hAnsi="Calibri" w:cs="Arial"/>
                  <w:bCs/>
                  <w:szCs w:val="20"/>
                  <w:lang w:val="en-GB" w:eastAsia="en-GB"/>
                </w:rPr>
                <w:t>All CMS bodies/instruments</w:t>
              </w:r>
            </w:ins>
          </w:p>
        </w:tc>
      </w:tr>
      <w:tr w:rsidR="00713E80" w:rsidRPr="00713E80" w:rsidTr="009B7465">
        <w:trPr>
          <w:gridAfter w:val="1"/>
          <w:wAfter w:w="46" w:type="dxa"/>
          <w:trHeight w:val="552"/>
        </w:trPr>
        <w:tc>
          <w:tcPr>
            <w:tcW w:w="560" w:type="dxa"/>
            <w:vAlign w:val="center"/>
          </w:tcPr>
          <w:p w:rsidR="00713E80" w:rsidRPr="00713E80" w:rsidRDefault="00713E80" w:rsidP="00713E80">
            <w:pPr>
              <w:widowControl/>
              <w:autoSpaceDE/>
              <w:autoSpaceDN/>
              <w:adjustRightInd/>
              <w:rPr>
                <w:rFonts w:ascii="Calibri" w:eastAsia="Calibri" w:hAnsi="Calibri" w:cs="Arial"/>
                <w:bCs/>
                <w:szCs w:val="20"/>
                <w:lang w:val="en-GB" w:eastAsia="en-GB"/>
              </w:rPr>
            </w:pPr>
            <w:r w:rsidRPr="00713E80">
              <w:rPr>
                <w:rFonts w:ascii="Calibri" w:eastAsia="Calibri" w:hAnsi="Calibri" w:cs="Arial"/>
                <w:bCs/>
                <w:szCs w:val="20"/>
                <w:lang w:val="en-GB" w:eastAsia="en-GB"/>
              </w:rPr>
              <w:t>44</w:t>
            </w:r>
          </w:p>
        </w:tc>
        <w:tc>
          <w:tcPr>
            <w:tcW w:w="3522"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xml:space="preserve">Implementation of </w:t>
            </w:r>
            <w:r w:rsidRPr="00713E80">
              <w:rPr>
                <w:rFonts w:ascii="Calibri" w:eastAsia="Calibri" w:hAnsi="Calibri" w:cs="Arial"/>
                <w:b/>
                <w:szCs w:val="20"/>
                <w:lang w:val="en-GB" w:eastAsia="en-GB"/>
              </w:rPr>
              <w:t>analyses of existing data on bird migration strategies</w:t>
            </w:r>
            <w:r w:rsidRPr="00713E80">
              <w:rPr>
                <w:rFonts w:ascii="Calibri" w:eastAsia="Calibri" w:hAnsi="Calibri" w:cs="Arial"/>
                <w:szCs w:val="20"/>
                <w:lang w:val="en-GB" w:eastAsia="en-GB"/>
              </w:rPr>
              <w:t xml:space="preserve"> based on a prioritisation of species and existing data sets to fill major gaps.</w:t>
            </w:r>
          </w:p>
        </w:tc>
        <w:tc>
          <w:tcPr>
            <w:tcW w:w="3106" w:type="dxa"/>
            <w:gridSpan w:val="2"/>
            <w:vAlign w:val="center"/>
          </w:tcPr>
          <w:p w:rsidR="00BB022B" w:rsidRPr="00BB022B" w:rsidRDefault="00713E80" w:rsidP="00605E4B">
            <w:pPr>
              <w:widowControl/>
              <w:numPr>
                <w:ilvl w:val="0"/>
                <w:numId w:val="9"/>
              </w:numPr>
              <w:autoSpaceDE/>
              <w:autoSpaceDN/>
              <w:adjustRightInd/>
              <w:spacing w:after="200" w:line="276" w:lineRule="auto"/>
              <w:ind w:left="38" w:hanging="142"/>
              <w:contextualSpacing/>
              <w:rPr>
                <w:ins w:id="918" w:author="CMS-USER" w:date="2014-06-30T19:01:00Z"/>
                <w:rFonts w:ascii="Calibri" w:eastAsia="Calibri" w:hAnsi="Calibri" w:cs="Arial"/>
                <w:bCs/>
                <w:szCs w:val="20"/>
                <w:lang w:val="en-GB" w:eastAsia="en-GB"/>
              </w:rPr>
            </w:pPr>
            <w:r w:rsidRPr="00713E80">
              <w:rPr>
                <w:rFonts w:ascii="Calibri" w:eastAsia="Calibri" w:hAnsi="Calibri" w:cs="Arial"/>
                <w:bCs/>
                <w:szCs w:val="20"/>
                <w:lang w:val="en-GB" w:eastAsia="en-GB"/>
              </w:rPr>
              <w:t>Prioritisation of species and pilot analysis of species data to identify migration strategies within one or more flyways</w:t>
            </w:r>
            <w:ins w:id="919" w:author="CMS-USER" w:date="2014-06-30T19:01:00Z">
              <w:r w:rsidR="00BB022B" w:rsidRPr="00713E80">
                <w:rPr>
                  <w:rFonts w:ascii="Calibri" w:eastAsia="Calibri" w:hAnsi="Calibri" w:cs="Arial"/>
                  <w:szCs w:val="20"/>
                  <w:lang w:val="en-GB" w:eastAsia="en-GB"/>
                </w:rPr>
                <w:t xml:space="preserve"> </w:t>
              </w:r>
            </w:ins>
          </w:p>
          <w:p w:rsidR="00AD1D72" w:rsidRDefault="00BB022B" w:rsidP="00605E4B">
            <w:pPr>
              <w:widowControl/>
              <w:numPr>
                <w:ilvl w:val="0"/>
                <w:numId w:val="9"/>
              </w:numPr>
              <w:autoSpaceDE/>
              <w:autoSpaceDN/>
              <w:adjustRightInd/>
              <w:spacing w:after="200" w:line="276" w:lineRule="auto"/>
              <w:ind w:left="38" w:hanging="142"/>
              <w:contextualSpacing/>
              <w:rPr>
                <w:ins w:id="920" w:author="CMS-USER" w:date="2014-06-30T19:03:00Z"/>
                <w:rFonts w:ascii="Calibri" w:eastAsia="Calibri" w:hAnsi="Calibri" w:cs="Arial"/>
                <w:bCs/>
                <w:szCs w:val="20"/>
                <w:lang w:val="en-GB" w:eastAsia="en-GB"/>
              </w:rPr>
            </w:pPr>
            <w:ins w:id="921" w:author="CMS-USER" w:date="2014-06-30T19:01:00Z">
              <w:r w:rsidRPr="00713E80">
                <w:rPr>
                  <w:rFonts w:ascii="Calibri" w:eastAsia="Calibri" w:hAnsi="Calibri" w:cs="Arial"/>
                  <w:szCs w:val="20"/>
                  <w:lang w:val="en-GB" w:eastAsia="en-GB"/>
                </w:rPr>
                <w:t xml:space="preserve">Recommendation to </w:t>
              </w:r>
            </w:ins>
            <w:ins w:id="922" w:author="Mundkur, Taej" w:date="2014-07-01T21:19:00Z">
              <w:r w:rsidR="006526C6">
                <w:rPr>
                  <w:rFonts w:ascii="Calibri" w:eastAsia="Calibri" w:hAnsi="Calibri" w:cs="Arial"/>
                  <w:szCs w:val="20"/>
                  <w:lang w:val="en-GB" w:eastAsia="en-GB"/>
                </w:rPr>
                <w:t>range states</w:t>
              </w:r>
            </w:ins>
            <w:ins w:id="923" w:author="CMS-USER" w:date="2014-06-30T19:01:00Z">
              <w:del w:id="924" w:author="Mundkur, Taej" w:date="2014-07-01T21:19:00Z">
                <w:r w:rsidRPr="00713E80" w:rsidDel="006526C6">
                  <w:rPr>
                    <w:rFonts w:ascii="Calibri" w:eastAsia="Calibri" w:hAnsi="Calibri" w:cs="Arial"/>
                    <w:szCs w:val="20"/>
                    <w:lang w:val="en-GB" w:eastAsia="en-GB"/>
                  </w:rPr>
                  <w:delText>CPs</w:delText>
                </w:r>
              </w:del>
              <w:r w:rsidRPr="00713E80">
                <w:rPr>
                  <w:rFonts w:ascii="Calibri" w:eastAsia="Calibri" w:hAnsi="Calibri" w:cs="Arial"/>
                  <w:szCs w:val="20"/>
                  <w:lang w:val="en-GB" w:eastAsia="en-GB"/>
                </w:rPr>
                <w:t xml:space="preserve"> requesting support for </w:t>
              </w:r>
              <w:r w:rsidRPr="00713E80">
                <w:rPr>
                  <w:rFonts w:ascii="Calibri" w:eastAsia="Calibri" w:hAnsi="Calibri" w:cs="Arial"/>
                  <w:b/>
                  <w:szCs w:val="20"/>
                  <w:lang w:val="en-GB" w:eastAsia="en-GB"/>
                </w:rPr>
                <w:t xml:space="preserve">research on migration strategies </w:t>
              </w:r>
              <w:r w:rsidRPr="00713E80">
                <w:rPr>
                  <w:rFonts w:ascii="Calibri" w:eastAsia="Calibri" w:hAnsi="Calibri" w:cs="Arial"/>
                  <w:szCs w:val="20"/>
                  <w:lang w:val="en-GB" w:eastAsia="en-GB"/>
                </w:rPr>
                <w:t xml:space="preserve">of birds </w:t>
              </w:r>
              <w:del w:id="925" w:author="Mundkur, Taej" w:date="2014-07-01T21:20:00Z">
                <w:r w:rsidRPr="00713E80" w:rsidDel="006526C6">
                  <w:rPr>
                    <w:rFonts w:ascii="Calibri" w:eastAsia="Calibri" w:hAnsi="Calibri" w:cs="Arial"/>
                    <w:szCs w:val="20"/>
                    <w:lang w:val="en-GB" w:eastAsia="en-GB"/>
                  </w:rPr>
                  <w:delText>through provision of</w:delText>
                </w:r>
              </w:del>
            </w:ins>
            <w:ins w:id="926" w:author="Mundkur, Taej" w:date="2014-07-01T21:20:00Z">
              <w:r w:rsidR="006526C6">
                <w:rPr>
                  <w:rFonts w:ascii="Calibri" w:eastAsia="Calibri" w:hAnsi="Calibri" w:cs="Arial"/>
                  <w:szCs w:val="20"/>
                  <w:lang w:val="en-GB" w:eastAsia="en-GB"/>
                </w:rPr>
                <w:t>based upon</w:t>
              </w:r>
            </w:ins>
            <w:ins w:id="927" w:author="CMS-USER" w:date="2014-06-30T19:01:00Z">
              <w:r w:rsidRPr="00713E80">
                <w:rPr>
                  <w:rFonts w:ascii="Calibri" w:eastAsia="Calibri" w:hAnsi="Calibri" w:cs="Arial"/>
                  <w:szCs w:val="20"/>
                  <w:lang w:val="en-GB" w:eastAsia="en-GB"/>
                </w:rPr>
                <w:t xml:space="preserve"> a prioritisation of flyways and species.</w:t>
              </w:r>
            </w:ins>
            <w:ins w:id="928" w:author="CMS-USER" w:date="2014-06-30T19:03:00Z">
              <w:r w:rsidR="00AD1D72" w:rsidRPr="00713E80">
                <w:rPr>
                  <w:rFonts w:ascii="Calibri" w:eastAsia="Calibri" w:hAnsi="Calibri" w:cs="Arial"/>
                  <w:bCs/>
                  <w:szCs w:val="20"/>
                  <w:lang w:val="en-GB" w:eastAsia="en-GB"/>
                </w:rPr>
                <w:t xml:space="preserve"> </w:t>
              </w:r>
            </w:ins>
          </w:p>
          <w:p w:rsidR="004C240C" w:rsidRPr="004C240C" w:rsidRDefault="004C240C" w:rsidP="00605E4B">
            <w:pPr>
              <w:widowControl/>
              <w:numPr>
                <w:ilvl w:val="0"/>
                <w:numId w:val="9"/>
              </w:numPr>
              <w:autoSpaceDE/>
              <w:autoSpaceDN/>
              <w:adjustRightInd/>
              <w:spacing w:after="200" w:line="276" w:lineRule="auto"/>
              <w:ind w:left="38" w:hanging="142"/>
              <w:contextualSpacing/>
              <w:rPr>
                <w:ins w:id="929" w:author="Mundkur, Taej" w:date="2014-07-01T21:32:00Z"/>
                <w:rFonts w:ascii="Calibri" w:eastAsia="Calibri" w:hAnsi="Calibri" w:cs="Arial"/>
                <w:bCs/>
                <w:szCs w:val="20"/>
                <w:lang w:val="en-GB" w:eastAsia="en-GB"/>
              </w:rPr>
            </w:pPr>
            <w:ins w:id="930" w:author="Mundkur, Taej" w:date="2014-07-01T21:31:00Z">
              <w:r w:rsidRPr="00713E80">
                <w:rPr>
                  <w:rFonts w:ascii="Calibri" w:eastAsia="Calibri" w:hAnsi="Calibri" w:cs="Arial"/>
                  <w:szCs w:val="20"/>
                  <w:lang w:val="en-GB" w:eastAsia="en-GB"/>
                </w:rPr>
                <w:t>Improve</w:t>
              </w:r>
              <w:r>
                <w:rPr>
                  <w:rFonts w:ascii="Calibri" w:eastAsia="Calibri" w:hAnsi="Calibri" w:cs="Arial"/>
                  <w:szCs w:val="20"/>
                  <w:lang w:val="en-GB" w:eastAsia="en-GB"/>
                </w:rPr>
                <w:t>d</w:t>
              </w:r>
              <w:r w:rsidRPr="00713E80">
                <w:rPr>
                  <w:rFonts w:ascii="Calibri" w:eastAsia="Calibri" w:hAnsi="Calibri" w:cs="Arial"/>
                  <w:szCs w:val="20"/>
                  <w:lang w:val="en-GB" w:eastAsia="en-GB"/>
                </w:rPr>
                <w:t xml:space="preserve"> understanding of the </w:t>
              </w:r>
              <w:r w:rsidRPr="00713E80">
                <w:rPr>
                  <w:rFonts w:ascii="Calibri" w:eastAsia="Calibri" w:hAnsi="Calibri" w:cs="Arial"/>
                  <w:b/>
                  <w:szCs w:val="20"/>
                  <w:lang w:val="en-GB" w:eastAsia="en-GB"/>
                </w:rPr>
                <w:t>ecological functionality</w:t>
              </w:r>
              <w:r w:rsidRPr="00713E80">
                <w:rPr>
                  <w:rFonts w:ascii="Calibri" w:eastAsia="Calibri" w:hAnsi="Calibri" w:cs="Arial"/>
                  <w:szCs w:val="20"/>
                  <w:lang w:val="en-GB" w:eastAsia="en-GB"/>
                </w:rPr>
                <w:t xml:space="preserve"> of flyways through </w:t>
              </w:r>
            </w:ins>
            <w:ins w:id="931" w:author="Mundkur, Taej" w:date="2014-07-01T21:32:00Z">
              <w:r w:rsidR="00AC364B">
                <w:rPr>
                  <w:rFonts w:ascii="Calibri" w:eastAsia="Calibri" w:hAnsi="Calibri" w:cs="Arial"/>
                  <w:szCs w:val="20"/>
                  <w:lang w:val="en-GB" w:eastAsia="en-GB"/>
                </w:rPr>
                <w:t xml:space="preserve">a </w:t>
              </w:r>
            </w:ins>
            <w:ins w:id="932" w:author="Mundkur, Taej" w:date="2014-07-01T21:31:00Z">
              <w:r w:rsidRPr="00713E80">
                <w:rPr>
                  <w:rFonts w:ascii="Calibri" w:eastAsia="Calibri" w:hAnsi="Calibri" w:cs="Arial"/>
                  <w:szCs w:val="20"/>
                  <w:lang w:val="en-GB" w:eastAsia="en-GB"/>
                </w:rPr>
                <w:t xml:space="preserve">comparison </w:t>
              </w:r>
            </w:ins>
            <w:ins w:id="933" w:author="Mundkur, Taej" w:date="2014-07-01T21:33:00Z">
              <w:r w:rsidR="00AC364B">
                <w:rPr>
                  <w:rFonts w:ascii="Calibri" w:eastAsia="Calibri" w:hAnsi="Calibri" w:cs="Arial"/>
                  <w:szCs w:val="20"/>
                  <w:lang w:val="en-GB" w:eastAsia="en-GB"/>
                </w:rPr>
                <w:t xml:space="preserve">of migration strategies of species </w:t>
              </w:r>
            </w:ins>
            <w:ins w:id="934" w:author="Mundkur, Taej" w:date="2014-07-01T21:31:00Z">
              <w:r w:rsidRPr="00713E80">
                <w:rPr>
                  <w:rFonts w:ascii="Calibri" w:eastAsia="Calibri" w:hAnsi="Calibri" w:cs="Arial"/>
                  <w:szCs w:val="20"/>
                  <w:lang w:val="en-GB" w:eastAsia="en-GB"/>
                </w:rPr>
                <w:t>between flyways</w:t>
              </w:r>
            </w:ins>
          </w:p>
          <w:p w:rsidR="00713E80" w:rsidRDefault="00AD1D72" w:rsidP="00605E4B">
            <w:pPr>
              <w:widowControl/>
              <w:numPr>
                <w:ilvl w:val="0"/>
                <w:numId w:val="9"/>
              </w:numPr>
              <w:autoSpaceDE/>
              <w:autoSpaceDN/>
              <w:adjustRightInd/>
              <w:spacing w:after="200" w:line="276" w:lineRule="auto"/>
              <w:ind w:left="38" w:hanging="142"/>
              <w:contextualSpacing/>
              <w:rPr>
                <w:ins w:id="935" w:author="CMS-USER" w:date="2014-06-30T19:23:00Z"/>
                <w:rFonts w:ascii="Calibri" w:eastAsia="Calibri" w:hAnsi="Calibri" w:cs="Arial"/>
                <w:bCs/>
                <w:szCs w:val="20"/>
                <w:lang w:val="en-GB" w:eastAsia="en-GB"/>
              </w:rPr>
            </w:pPr>
            <w:ins w:id="936" w:author="CMS-USER" w:date="2014-06-30T19:03:00Z">
              <w:r w:rsidRPr="00713E80">
                <w:rPr>
                  <w:rFonts w:ascii="Calibri" w:eastAsia="Calibri" w:hAnsi="Calibri" w:cs="Arial"/>
                  <w:bCs/>
                  <w:szCs w:val="20"/>
                  <w:lang w:val="en-GB" w:eastAsia="en-GB"/>
                </w:rPr>
                <w:t xml:space="preserve">Support for a major tracking project </w:t>
              </w:r>
              <w:del w:id="937" w:author="Mundkur, Taej" w:date="2014-07-01T21:22:00Z">
                <w:r w:rsidRPr="00713E80" w:rsidDel="004C240C">
                  <w:rPr>
                    <w:rFonts w:ascii="Calibri" w:eastAsia="Calibri" w:hAnsi="Calibri" w:cs="Arial"/>
                    <w:bCs/>
                    <w:szCs w:val="20"/>
                    <w:lang w:val="en-GB" w:eastAsia="en-GB"/>
                  </w:rPr>
                  <w:delText>of EAAF shorebirds</w:delText>
                </w:r>
                <w:r w:rsidDel="004C240C">
                  <w:rPr>
                    <w:rFonts w:ascii="Calibri" w:eastAsia="Calibri" w:hAnsi="Calibri" w:cs="Arial"/>
                    <w:bCs/>
                    <w:szCs w:val="20"/>
                    <w:lang w:val="en-GB" w:eastAsia="en-GB"/>
                  </w:rPr>
                  <w:delText xml:space="preserve"> </w:delText>
                </w:r>
              </w:del>
            </w:ins>
            <w:ins w:id="938" w:author="Mundkur, Taej" w:date="2014-07-01T21:22:00Z">
              <w:r w:rsidR="004C240C">
                <w:rPr>
                  <w:rFonts w:ascii="Calibri" w:eastAsia="Calibri" w:hAnsi="Calibri" w:cs="Arial"/>
                  <w:bCs/>
                  <w:szCs w:val="20"/>
                  <w:lang w:val="en-GB" w:eastAsia="en-GB"/>
                </w:rPr>
                <w:t xml:space="preserve">focussed on priority research of </w:t>
              </w:r>
              <w:r w:rsidR="004C240C" w:rsidRPr="00713E80">
                <w:rPr>
                  <w:rFonts w:ascii="Calibri" w:eastAsia="Calibri" w:hAnsi="Calibri" w:cs="Arial"/>
                  <w:bCs/>
                  <w:szCs w:val="20"/>
                  <w:lang w:val="en-GB" w:eastAsia="en-GB"/>
                </w:rPr>
                <w:t xml:space="preserve">EAAF </w:t>
              </w:r>
            </w:ins>
            <w:ins w:id="939" w:author="Mundkur, Taej" w:date="2014-07-01T21:23:00Z">
              <w:r w:rsidR="004C240C">
                <w:rPr>
                  <w:rFonts w:ascii="Calibri" w:eastAsia="Calibri" w:hAnsi="Calibri" w:cs="Arial"/>
                  <w:bCs/>
                  <w:szCs w:val="20"/>
                  <w:lang w:val="en-GB" w:eastAsia="en-GB"/>
                </w:rPr>
                <w:t xml:space="preserve">priority </w:t>
              </w:r>
            </w:ins>
            <w:ins w:id="940" w:author="Mundkur, Taej" w:date="2014-07-01T21:22:00Z">
              <w:r w:rsidR="004C240C" w:rsidRPr="00713E80">
                <w:rPr>
                  <w:rFonts w:ascii="Calibri" w:eastAsia="Calibri" w:hAnsi="Calibri" w:cs="Arial"/>
                  <w:bCs/>
                  <w:szCs w:val="20"/>
                  <w:lang w:val="en-GB" w:eastAsia="en-GB"/>
                </w:rPr>
                <w:t>shorebirds</w:t>
              </w:r>
              <w:r w:rsidR="004C240C">
                <w:rPr>
                  <w:rFonts w:ascii="Calibri" w:eastAsia="Calibri" w:hAnsi="Calibri" w:cs="Arial"/>
                  <w:bCs/>
                  <w:szCs w:val="20"/>
                  <w:lang w:val="en-GB" w:eastAsia="en-GB"/>
                </w:rPr>
                <w:t xml:space="preserve"> </w:t>
              </w:r>
            </w:ins>
            <w:ins w:id="941" w:author="CMS-USER" w:date="2014-06-30T19:03:00Z">
              <w:r w:rsidRPr="0059589F">
                <w:rPr>
                  <w:rFonts w:ascii="Calibri" w:eastAsia="Calibri" w:hAnsi="Calibri" w:cs="Arial"/>
                  <w:bCs/>
                  <w:szCs w:val="20"/>
                  <w:highlight w:val="yellow"/>
                  <w:lang w:val="en-GB" w:eastAsia="en-GB"/>
                </w:rPr>
                <w:t>(?)</w:t>
              </w:r>
            </w:ins>
          </w:p>
          <w:p w:rsidR="00783AB2" w:rsidRPr="00713E80" w:rsidRDefault="00783AB2" w:rsidP="006526C6">
            <w:pPr>
              <w:widowControl/>
              <w:numPr>
                <w:ilvl w:val="0"/>
                <w:numId w:val="9"/>
              </w:numPr>
              <w:autoSpaceDE/>
              <w:autoSpaceDN/>
              <w:adjustRightInd/>
              <w:spacing w:after="200" w:line="276" w:lineRule="auto"/>
              <w:ind w:left="38" w:hanging="142"/>
              <w:contextualSpacing/>
              <w:rPr>
                <w:rFonts w:ascii="Calibri" w:eastAsia="Calibri" w:hAnsi="Calibri" w:cs="Arial"/>
                <w:bCs/>
                <w:szCs w:val="20"/>
                <w:lang w:val="en-GB" w:eastAsia="en-GB"/>
              </w:rPr>
            </w:pPr>
            <w:ins w:id="942" w:author="CMS-USER" w:date="2014-06-30T19:23:00Z">
              <w:del w:id="943" w:author="Mundkur, Taej" w:date="2014-07-01T21:25:00Z">
                <w:r w:rsidDel="004C240C">
                  <w:rPr>
                    <w:rFonts w:ascii="Calibri" w:eastAsia="Calibri" w:hAnsi="Calibri" w:cs="Arial"/>
                    <w:szCs w:val="20"/>
                    <w:lang w:val="en-GB" w:eastAsia="en-GB"/>
                  </w:rPr>
                  <w:delText>Enhance d</w:delText>
                </w:r>
                <w:r w:rsidRPr="00713E80" w:rsidDel="004C240C">
                  <w:rPr>
                    <w:rFonts w:ascii="Calibri" w:eastAsia="Calibri" w:hAnsi="Calibri" w:cs="Arial"/>
                    <w:szCs w:val="20"/>
                    <w:lang w:val="en-GB" w:eastAsia="en-GB"/>
                  </w:rPr>
                  <w:delText>issemination of existing case studies on mechanisms to enhance the conservation of migratory birds through site networks</w:delText>
                </w:r>
              </w:del>
            </w:ins>
            <w:ins w:id="944" w:author="CMS-USER" w:date="2014-06-30T19:24:00Z">
              <w:del w:id="945" w:author="Mundkur, Taej" w:date="2014-07-01T21:25:00Z">
                <w:r w:rsidRPr="00713E80" w:rsidDel="004C240C">
                  <w:rPr>
                    <w:rFonts w:ascii="Calibri" w:eastAsia="Calibri" w:hAnsi="Calibri" w:cs="Arial"/>
                    <w:szCs w:val="20"/>
                    <w:lang w:val="en-GB" w:eastAsia="en-GB"/>
                  </w:rPr>
                  <w:delText xml:space="preserve"> through various means (e.g. CBD CHM, Conservationevidence.com)</w:delText>
                </w:r>
              </w:del>
            </w:ins>
          </w:p>
        </w:tc>
        <w:tc>
          <w:tcPr>
            <w:tcW w:w="978" w:type="dxa"/>
            <w:gridSpan w:val="3"/>
            <w:noWrap/>
            <w:vAlign w:val="center"/>
          </w:tcPr>
          <w:p w:rsidR="00713E80" w:rsidRPr="00713E80" w:rsidRDefault="00713E80" w:rsidP="00713E80">
            <w:pPr>
              <w:widowControl/>
              <w:autoSpaceDE/>
              <w:autoSpaceDN/>
              <w:adjustRightInd/>
              <w:rPr>
                <w:rFonts w:ascii="Calibri" w:eastAsia="Calibri" w:hAnsi="Calibri" w:cs="Arial"/>
                <w:bCs/>
                <w:szCs w:val="20"/>
                <w:lang w:val="en-GB" w:eastAsia="en-GB"/>
              </w:rPr>
            </w:pPr>
            <w:r w:rsidRPr="00713E80">
              <w:rPr>
                <w:rFonts w:ascii="Calibri" w:eastAsia="Calibri" w:hAnsi="Calibri" w:cs="Arial"/>
                <w:bCs/>
                <w:szCs w:val="20"/>
                <w:lang w:val="en-GB" w:eastAsia="en-GB"/>
              </w:rPr>
              <w:t>2015</w:t>
            </w:r>
          </w:p>
        </w:tc>
        <w:tc>
          <w:tcPr>
            <w:tcW w:w="533" w:type="dxa"/>
            <w:noWrap/>
            <w:vAlign w:val="center"/>
          </w:tcPr>
          <w:p w:rsidR="00713E80" w:rsidRPr="0059589F" w:rsidRDefault="006526C6" w:rsidP="00713E80">
            <w:pPr>
              <w:widowControl/>
              <w:shd w:val="clear" w:color="000000" w:fill="92CDDC"/>
              <w:autoSpaceDE/>
              <w:autoSpaceDN/>
              <w:adjustRightInd/>
              <w:spacing w:before="100" w:beforeAutospacing="1" w:after="100" w:afterAutospacing="1"/>
              <w:jc w:val="center"/>
              <w:textAlignment w:val="center"/>
              <w:rPr>
                <w:rFonts w:ascii="Calibri" w:eastAsia="Calibri" w:hAnsi="Calibri" w:cs="Arial"/>
                <w:bCs/>
                <w:szCs w:val="20"/>
                <w:lang w:val="en-GB" w:eastAsia="en-GB"/>
              </w:rPr>
            </w:pPr>
            <w:ins w:id="946" w:author="Mundkur, Taej" w:date="2014-07-01T21:19:00Z">
              <w:r w:rsidRPr="0059589F">
                <w:rPr>
                  <w:rFonts w:ascii="Calibri" w:eastAsia="Calibri" w:hAnsi="Calibri" w:cs="Arial"/>
                  <w:bCs/>
                  <w:szCs w:val="20"/>
                  <w:lang w:val="en-GB" w:eastAsia="en-GB"/>
                </w:rPr>
                <w:t>XX</w:t>
              </w:r>
            </w:ins>
          </w:p>
        </w:tc>
        <w:tc>
          <w:tcPr>
            <w:tcW w:w="620" w:type="dxa"/>
            <w:vAlign w:val="center"/>
          </w:tcPr>
          <w:p w:rsidR="00713E80" w:rsidRPr="00713E80" w:rsidRDefault="00713E80" w:rsidP="00713E80">
            <w:pPr>
              <w:widowControl/>
              <w:autoSpaceDE/>
              <w:autoSpaceDN/>
              <w:adjustRightInd/>
              <w:jc w:val="center"/>
              <w:rPr>
                <w:rFonts w:ascii="Calibri" w:eastAsia="Calibri" w:hAnsi="Calibri" w:cs="Arial"/>
                <w:b/>
                <w:bCs/>
                <w:szCs w:val="20"/>
                <w:lang w:val="en-GB" w:eastAsia="en-GB"/>
              </w:rPr>
            </w:pPr>
          </w:p>
        </w:tc>
        <w:tc>
          <w:tcPr>
            <w:tcW w:w="689" w:type="dxa"/>
            <w:gridSpan w:val="3"/>
            <w:noWrap/>
            <w:vAlign w:val="center"/>
          </w:tcPr>
          <w:p w:rsidR="00713E80" w:rsidRPr="00713E80" w:rsidRDefault="00713E80" w:rsidP="00713E80">
            <w:pPr>
              <w:widowControl/>
              <w:autoSpaceDE/>
              <w:autoSpaceDN/>
              <w:adjustRightInd/>
              <w:jc w:val="center"/>
              <w:rPr>
                <w:rFonts w:ascii="Calibri" w:eastAsia="Calibri" w:hAnsi="Calibri" w:cs="Arial"/>
                <w:b/>
                <w:bCs/>
                <w:szCs w:val="20"/>
                <w:lang w:val="en-GB" w:eastAsia="en-GB"/>
              </w:rPr>
            </w:pPr>
          </w:p>
        </w:tc>
        <w:tc>
          <w:tcPr>
            <w:tcW w:w="1868" w:type="dxa"/>
            <w:gridSpan w:val="2"/>
            <w:noWrap/>
            <w:vAlign w:val="center"/>
          </w:tcPr>
          <w:p w:rsidR="00713E80" w:rsidDel="00AC364B" w:rsidRDefault="00713E80" w:rsidP="00713E80">
            <w:pPr>
              <w:widowControl/>
              <w:autoSpaceDE/>
              <w:autoSpaceDN/>
              <w:adjustRightInd/>
              <w:rPr>
                <w:ins w:id="947" w:author="CMS-USER" w:date="2014-06-30T19:05:00Z"/>
                <w:del w:id="948" w:author="Mundkur, Taej" w:date="2014-07-01T21:34:00Z"/>
                <w:rFonts w:ascii="Calibri" w:eastAsia="Calibri" w:hAnsi="Calibri" w:cs="Arial"/>
                <w:b/>
                <w:szCs w:val="20"/>
                <w:lang w:val="en-GB" w:eastAsia="en-GB"/>
              </w:rPr>
            </w:pPr>
            <w:r w:rsidRPr="00713E80">
              <w:rPr>
                <w:rFonts w:ascii="Calibri" w:eastAsia="Calibri" w:hAnsi="Calibri"/>
                <w:b/>
                <w:i/>
                <w:szCs w:val="20"/>
                <w:lang w:val="en-GB" w:eastAsia="en-GB"/>
              </w:rPr>
              <w:t>Inter alia</w:t>
            </w:r>
            <w:r w:rsidRPr="00713E80">
              <w:rPr>
                <w:rFonts w:ascii="Calibri" w:eastAsia="Calibri" w:hAnsi="Calibri"/>
                <w:b/>
                <w:szCs w:val="20"/>
                <w:lang w:val="en-GB" w:eastAsia="en-GB"/>
              </w:rPr>
              <w:t xml:space="preserve"> BLI, </w:t>
            </w:r>
            <w:r w:rsidRPr="00713E80">
              <w:rPr>
                <w:rFonts w:ascii="Calibri" w:eastAsia="Calibri" w:hAnsi="Calibri" w:cs="Arial"/>
                <w:b/>
                <w:szCs w:val="20"/>
                <w:lang w:val="en-GB" w:eastAsia="en-GB"/>
              </w:rPr>
              <w:t>IUCN SSC Specialist Groups and WI/IUCN SSC Specialist Groups, GFN and other research consortiums, EAAFP</w:t>
            </w:r>
            <w:ins w:id="949" w:author="Mundkur, Taej" w:date="2014-07-01T21:34:00Z">
              <w:r w:rsidR="00AC364B">
                <w:rPr>
                  <w:rFonts w:ascii="Calibri" w:eastAsia="Calibri" w:hAnsi="Calibri" w:cs="Arial"/>
                  <w:b/>
                  <w:szCs w:val="20"/>
                  <w:lang w:val="en-GB" w:eastAsia="en-GB"/>
                </w:rPr>
                <w:t>, WHSRN,</w:t>
              </w:r>
            </w:ins>
          </w:p>
          <w:p w:rsidR="00E81457" w:rsidRPr="00713E80" w:rsidRDefault="00E81457" w:rsidP="00AC364B">
            <w:pPr>
              <w:widowControl/>
              <w:autoSpaceDE/>
              <w:autoSpaceDN/>
              <w:adjustRightInd/>
              <w:rPr>
                <w:rFonts w:ascii="Calibri" w:eastAsia="Calibri" w:hAnsi="Calibri"/>
                <w:b/>
                <w:szCs w:val="20"/>
                <w:lang w:val="en-GB" w:eastAsia="en-GB"/>
              </w:rPr>
            </w:pPr>
            <w:ins w:id="950" w:author="CMS-USER" w:date="2014-06-30T19:05:00Z">
              <w:r>
                <w:rPr>
                  <w:rFonts w:ascii="Calibri" w:eastAsia="Calibri" w:hAnsi="Calibri" w:cs="Arial"/>
                  <w:b/>
                  <w:szCs w:val="20"/>
                  <w:lang w:val="en-GB" w:eastAsia="en-GB"/>
                </w:rPr>
                <w:t>EURING, AFRING</w:t>
              </w:r>
            </w:ins>
            <w:ins w:id="951" w:author="Mundkur, Taej" w:date="2014-07-01T21:34:00Z">
              <w:r w:rsidR="00AC364B" w:rsidRPr="00713E80">
                <w:rPr>
                  <w:rFonts w:ascii="Calibri" w:eastAsia="Calibri" w:hAnsi="Calibri" w:cs="Arial"/>
                  <w:i/>
                  <w:szCs w:val="20"/>
                  <w:lang w:val="en-GB" w:eastAsia="en-GB"/>
                </w:rPr>
                <w:t xml:space="preserve"> </w:t>
              </w:r>
            </w:ins>
          </w:p>
        </w:tc>
        <w:tc>
          <w:tcPr>
            <w:tcW w:w="1276" w:type="dxa"/>
            <w:gridSpan w:val="3"/>
            <w:vAlign w:val="center"/>
          </w:tcPr>
          <w:p w:rsidR="00713E80" w:rsidRPr="00713E80" w:rsidRDefault="00713E80" w:rsidP="00713E80">
            <w:pPr>
              <w:widowControl/>
              <w:autoSpaceDE/>
              <w:autoSpaceDN/>
              <w:adjustRightInd/>
              <w:rPr>
                <w:rFonts w:ascii="Calibri" w:eastAsia="Calibri" w:hAnsi="Calibri" w:cs="Arial"/>
                <w:b/>
                <w:bCs/>
                <w:szCs w:val="20"/>
                <w:lang w:val="en-GB" w:eastAsia="en-GB"/>
              </w:rPr>
            </w:pPr>
          </w:p>
        </w:tc>
        <w:tc>
          <w:tcPr>
            <w:tcW w:w="854" w:type="dxa"/>
            <w:gridSpan w:val="2"/>
            <w:vAlign w:val="center"/>
          </w:tcPr>
          <w:p w:rsidR="00713E80" w:rsidRPr="00713E80" w:rsidRDefault="00713E80" w:rsidP="00713E80">
            <w:pPr>
              <w:widowControl/>
              <w:autoSpaceDE/>
              <w:autoSpaceDN/>
              <w:adjustRightInd/>
              <w:rPr>
                <w:rFonts w:ascii="Calibri" w:eastAsia="Calibri" w:hAnsi="Calibri" w:cs="Arial"/>
                <w:b/>
                <w:bCs/>
                <w:szCs w:val="20"/>
                <w:lang w:val="en-GB" w:eastAsia="en-GB"/>
              </w:rPr>
            </w:pPr>
          </w:p>
        </w:tc>
        <w:tc>
          <w:tcPr>
            <w:tcW w:w="1295" w:type="dxa"/>
            <w:gridSpan w:val="7"/>
          </w:tcPr>
          <w:p w:rsidR="00713E80" w:rsidRPr="0059589F" w:rsidRDefault="004C240C" w:rsidP="00713E80">
            <w:pPr>
              <w:widowControl/>
              <w:shd w:val="clear" w:color="000000" w:fill="92CDDC"/>
              <w:autoSpaceDE/>
              <w:autoSpaceDN/>
              <w:adjustRightInd/>
              <w:spacing w:before="100" w:beforeAutospacing="1" w:after="100" w:afterAutospacing="1"/>
              <w:textAlignment w:val="center"/>
              <w:rPr>
                <w:rFonts w:ascii="Calibri" w:eastAsia="Calibri" w:hAnsi="Calibri" w:cs="Arial"/>
                <w:bCs/>
                <w:szCs w:val="20"/>
                <w:lang w:val="en-GB" w:eastAsia="en-GB"/>
              </w:rPr>
            </w:pPr>
            <w:ins w:id="952" w:author="Mundkur, Taej" w:date="2014-07-01T21:26:00Z">
              <w:r w:rsidRPr="0059589F">
                <w:rPr>
                  <w:rFonts w:ascii="Calibri" w:eastAsia="Calibri" w:hAnsi="Calibri" w:cs="Arial"/>
                  <w:bCs/>
                  <w:szCs w:val="20"/>
                  <w:lang w:val="en-GB" w:eastAsia="en-GB"/>
                </w:rPr>
                <w:t>All CMS bodies/instruments</w:t>
              </w:r>
            </w:ins>
          </w:p>
        </w:tc>
      </w:tr>
      <w:tr w:rsidR="00713E80" w:rsidRPr="00713E80" w:rsidDel="00E81457" w:rsidTr="009B7465">
        <w:trPr>
          <w:gridAfter w:val="1"/>
          <w:wAfter w:w="46" w:type="dxa"/>
          <w:trHeight w:val="308"/>
          <w:del w:id="953" w:author="CMS-USER" w:date="2014-06-30T19:06:00Z"/>
        </w:trPr>
        <w:tc>
          <w:tcPr>
            <w:tcW w:w="560" w:type="dxa"/>
            <w:tcBorders>
              <w:bottom w:val="single" w:sz="4" w:space="0" w:color="auto"/>
            </w:tcBorders>
            <w:vAlign w:val="center"/>
          </w:tcPr>
          <w:p w:rsidR="00713E80" w:rsidRPr="00713E80" w:rsidDel="00E81457" w:rsidRDefault="00713E80" w:rsidP="00713E80">
            <w:pPr>
              <w:widowControl/>
              <w:autoSpaceDE/>
              <w:autoSpaceDN/>
              <w:adjustRightInd/>
              <w:rPr>
                <w:del w:id="954" w:author="CMS-USER" w:date="2014-06-30T19:06:00Z"/>
                <w:rFonts w:ascii="Calibri" w:eastAsia="Calibri" w:hAnsi="Calibri" w:cs="Arial"/>
                <w:bCs/>
                <w:szCs w:val="20"/>
                <w:lang w:val="en-GB" w:eastAsia="en-GB"/>
              </w:rPr>
            </w:pPr>
            <w:commentRangeStart w:id="955"/>
            <w:del w:id="956" w:author="CMS-USER" w:date="2014-06-30T19:06:00Z">
              <w:r w:rsidRPr="00713E80" w:rsidDel="00E81457">
                <w:rPr>
                  <w:rFonts w:ascii="Calibri" w:eastAsia="Calibri" w:hAnsi="Calibri" w:cs="Arial"/>
                  <w:bCs/>
                  <w:szCs w:val="20"/>
                  <w:lang w:val="en-GB" w:eastAsia="en-GB"/>
                </w:rPr>
                <w:delText>45</w:delText>
              </w:r>
            </w:del>
          </w:p>
        </w:tc>
        <w:tc>
          <w:tcPr>
            <w:tcW w:w="3522" w:type="dxa"/>
            <w:vAlign w:val="center"/>
          </w:tcPr>
          <w:p w:rsidR="00713E80" w:rsidRPr="00713E80" w:rsidDel="00E81457" w:rsidRDefault="00713E80" w:rsidP="00713E80">
            <w:pPr>
              <w:widowControl/>
              <w:autoSpaceDE/>
              <w:autoSpaceDN/>
              <w:adjustRightInd/>
              <w:rPr>
                <w:del w:id="957" w:author="CMS-USER" w:date="2014-06-30T19:06:00Z"/>
                <w:rFonts w:ascii="Calibri" w:eastAsia="Calibri" w:hAnsi="Calibri" w:cs="Arial"/>
                <w:szCs w:val="20"/>
                <w:lang w:val="en-GB" w:eastAsia="en-GB"/>
              </w:rPr>
            </w:pPr>
            <w:del w:id="958" w:author="CMS-USER" w:date="2014-06-30T19:01:00Z">
              <w:r w:rsidRPr="00713E80" w:rsidDel="00BB022B">
                <w:rPr>
                  <w:rFonts w:ascii="Calibri" w:eastAsia="Calibri" w:hAnsi="Calibri" w:cs="Arial"/>
                  <w:szCs w:val="20"/>
                  <w:lang w:val="en-GB" w:eastAsia="en-GB"/>
                </w:rPr>
                <w:delText xml:space="preserve">Recommendation to CPs requesting support for </w:delText>
              </w:r>
              <w:r w:rsidRPr="00713E80" w:rsidDel="00BB022B">
                <w:rPr>
                  <w:rFonts w:ascii="Calibri" w:eastAsia="Calibri" w:hAnsi="Calibri" w:cs="Arial"/>
                  <w:b/>
                  <w:szCs w:val="20"/>
                  <w:lang w:val="en-GB" w:eastAsia="en-GB"/>
                </w:rPr>
                <w:delText xml:space="preserve">research on migration strategies </w:delText>
              </w:r>
              <w:r w:rsidRPr="00713E80" w:rsidDel="00BB022B">
                <w:rPr>
                  <w:rFonts w:ascii="Calibri" w:eastAsia="Calibri" w:hAnsi="Calibri" w:cs="Arial"/>
                  <w:szCs w:val="20"/>
                  <w:lang w:val="en-GB" w:eastAsia="en-GB"/>
                </w:rPr>
                <w:delText>of birds through provision of a prioritisation of flyways and species.</w:delText>
              </w:r>
            </w:del>
          </w:p>
        </w:tc>
        <w:tc>
          <w:tcPr>
            <w:tcW w:w="3106" w:type="dxa"/>
            <w:gridSpan w:val="2"/>
            <w:vAlign w:val="center"/>
          </w:tcPr>
          <w:p w:rsidR="00713E80" w:rsidRPr="00713E80" w:rsidDel="00E81457" w:rsidRDefault="00713E80" w:rsidP="00605E4B">
            <w:pPr>
              <w:widowControl/>
              <w:numPr>
                <w:ilvl w:val="0"/>
                <w:numId w:val="9"/>
              </w:numPr>
              <w:autoSpaceDE/>
              <w:autoSpaceDN/>
              <w:adjustRightInd/>
              <w:spacing w:after="200" w:line="276" w:lineRule="auto"/>
              <w:ind w:left="38" w:hanging="142"/>
              <w:contextualSpacing/>
              <w:rPr>
                <w:del w:id="959" w:author="CMS-USER" w:date="2014-06-30T19:06:00Z"/>
                <w:rFonts w:ascii="Calibri" w:eastAsia="Calibri" w:hAnsi="Calibri" w:cs="Arial"/>
                <w:b/>
                <w:bCs/>
                <w:szCs w:val="20"/>
                <w:lang w:val="en-GB" w:eastAsia="en-GB"/>
              </w:rPr>
            </w:pPr>
            <w:del w:id="960" w:author="CMS-USER" w:date="2014-06-30T19:06:00Z">
              <w:r w:rsidRPr="00713E80" w:rsidDel="00E81457">
                <w:rPr>
                  <w:rFonts w:ascii="Calibri" w:eastAsia="Calibri" w:hAnsi="Calibri" w:cs="Arial"/>
                  <w:bCs/>
                  <w:szCs w:val="20"/>
                  <w:lang w:val="en-GB" w:eastAsia="en-GB"/>
                </w:rPr>
                <w:delText xml:space="preserve">Based on gap analysis of prioritised species for </w:delText>
              </w:r>
              <w:r w:rsidRPr="00713E80" w:rsidDel="00E81457">
                <w:rPr>
                  <w:rFonts w:ascii="Calibri" w:eastAsia="Calibri" w:hAnsi="Calibri" w:cs="Arial"/>
                  <w:szCs w:val="20"/>
                  <w:lang w:val="en-GB" w:eastAsia="en-GB"/>
                </w:rPr>
                <w:delText>which</w:delText>
              </w:r>
              <w:r w:rsidRPr="00713E80" w:rsidDel="00E81457">
                <w:rPr>
                  <w:rFonts w:ascii="Calibri" w:eastAsia="Calibri" w:hAnsi="Calibri" w:cs="Arial"/>
                  <w:bCs/>
                  <w:szCs w:val="20"/>
                  <w:lang w:val="en-GB" w:eastAsia="en-GB"/>
                </w:rPr>
                <w:delText xml:space="preserve"> information is lacking, undertake studies of migration strategies </w:delText>
              </w:r>
            </w:del>
          </w:p>
          <w:p w:rsidR="00713E80" w:rsidRPr="00713E80" w:rsidDel="00E81457" w:rsidRDefault="00713E80" w:rsidP="00605E4B">
            <w:pPr>
              <w:widowControl/>
              <w:numPr>
                <w:ilvl w:val="0"/>
                <w:numId w:val="9"/>
              </w:numPr>
              <w:autoSpaceDE/>
              <w:autoSpaceDN/>
              <w:adjustRightInd/>
              <w:spacing w:after="200" w:line="276" w:lineRule="auto"/>
              <w:ind w:left="38" w:hanging="142"/>
              <w:contextualSpacing/>
              <w:rPr>
                <w:del w:id="961" w:author="CMS-USER" w:date="2014-06-30T19:06:00Z"/>
                <w:rFonts w:ascii="Calibri" w:eastAsia="Calibri" w:hAnsi="Calibri" w:cs="Arial"/>
                <w:b/>
                <w:bCs/>
                <w:color w:val="000000"/>
                <w:szCs w:val="20"/>
                <w:lang w:val="en-GB" w:eastAsia="en-GB"/>
              </w:rPr>
            </w:pPr>
            <w:del w:id="962" w:author="CMS-USER" w:date="2014-06-30T19:03:00Z">
              <w:r w:rsidRPr="00713E80" w:rsidDel="00AD1D72">
                <w:rPr>
                  <w:rFonts w:ascii="Calibri" w:eastAsia="Calibri" w:hAnsi="Calibri" w:cs="Arial"/>
                  <w:bCs/>
                  <w:szCs w:val="20"/>
                  <w:lang w:val="en-GB" w:eastAsia="en-GB"/>
                </w:rPr>
                <w:delText>Support for a major tracking project of EAAF shorebirds</w:delText>
              </w:r>
            </w:del>
          </w:p>
        </w:tc>
        <w:tc>
          <w:tcPr>
            <w:tcW w:w="978" w:type="dxa"/>
            <w:gridSpan w:val="3"/>
            <w:noWrap/>
            <w:vAlign w:val="center"/>
          </w:tcPr>
          <w:p w:rsidR="00713E80" w:rsidRPr="00713E80" w:rsidDel="00E81457" w:rsidRDefault="00713E80" w:rsidP="00713E80">
            <w:pPr>
              <w:widowControl/>
              <w:autoSpaceDE/>
              <w:autoSpaceDN/>
              <w:adjustRightInd/>
              <w:rPr>
                <w:del w:id="963" w:author="CMS-USER" w:date="2014-06-30T19:06:00Z"/>
                <w:rFonts w:ascii="Calibri" w:eastAsia="Calibri" w:hAnsi="Calibri" w:cs="Arial"/>
                <w:szCs w:val="20"/>
                <w:lang w:val="en-GB" w:eastAsia="en-GB"/>
              </w:rPr>
            </w:pPr>
            <w:del w:id="964" w:author="CMS-USER" w:date="2014-06-30T19:06:00Z">
              <w:r w:rsidRPr="00713E80" w:rsidDel="00E81457">
                <w:rPr>
                  <w:rFonts w:ascii="Calibri" w:eastAsia="Calibri" w:hAnsi="Calibri" w:cs="Arial"/>
                  <w:szCs w:val="20"/>
                  <w:lang w:val="en-GB" w:eastAsia="en-GB"/>
                </w:rPr>
                <w:delText>2015</w:delText>
              </w:r>
            </w:del>
          </w:p>
          <w:p w:rsidR="00713E80" w:rsidRPr="00713E80" w:rsidDel="00E81457" w:rsidRDefault="00713E80" w:rsidP="00713E80">
            <w:pPr>
              <w:widowControl/>
              <w:autoSpaceDE/>
              <w:autoSpaceDN/>
              <w:adjustRightInd/>
              <w:rPr>
                <w:del w:id="965" w:author="CMS-USER" w:date="2014-06-30T19:06:00Z"/>
                <w:rFonts w:ascii="Calibri" w:eastAsia="Calibri" w:hAnsi="Calibri" w:cs="Arial"/>
                <w:szCs w:val="20"/>
                <w:lang w:val="en-GB" w:eastAsia="en-GB"/>
              </w:rPr>
            </w:pPr>
          </w:p>
          <w:p w:rsidR="00713E80" w:rsidRPr="00713E80" w:rsidDel="00E81457" w:rsidRDefault="00713E80" w:rsidP="00713E80">
            <w:pPr>
              <w:widowControl/>
              <w:autoSpaceDE/>
              <w:autoSpaceDN/>
              <w:adjustRightInd/>
              <w:rPr>
                <w:del w:id="966" w:author="CMS-USER" w:date="2014-06-30T19:06:00Z"/>
                <w:rFonts w:ascii="Calibri" w:eastAsia="Calibri" w:hAnsi="Calibri" w:cs="Arial"/>
                <w:szCs w:val="20"/>
                <w:lang w:val="en-GB" w:eastAsia="en-GB"/>
              </w:rPr>
            </w:pPr>
          </w:p>
          <w:p w:rsidR="00713E80" w:rsidRPr="00713E80" w:rsidDel="00E81457" w:rsidRDefault="00713E80" w:rsidP="00713E80">
            <w:pPr>
              <w:widowControl/>
              <w:autoSpaceDE/>
              <w:autoSpaceDN/>
              <w:adjustRightInd/>
              <w:rPr>
                <w:del w:id="967" w:author="CMS-USER" w:date="2014-06-30T19:06:00Z"/>
                <w:rFonts w:ascii="Calibri" w:eastAsia="Calibri" w:hAnsi="Calibri" w:cs="Arial"/>
                <w:szCs w:val="20"/>
                <w:lang w:val="en-GB" w:eastAsia="en-GB"/>
              </w:rPr>
            </w:pPr>
            <w:del w:id="968" w:author="CMS-USER" w:date="2014-06-30T19:06:00Z">
              <w:r w:rsidRPr="00713E80" w:rsidDel="00E81457">
                <w:rPr>
                  <w:rFonts w:ascii="Calibri" w:eastAsia="Calibri" w:hAnsi="Calibri" w:cs="Arial"/>
                  <w:szCs w:val="20"/>
                  <w:lang w:val="en-GB" w:eastAsia="en-GB"/>
                </w:rPr>
                <w:delText>2015</w:delText>
              </w:r>
            </w:del>
          </w:p>
        </w:tc>
        <w:tc>
          <w:tcPr>
            <w:tcW w:w="533" w:type="dxa"/>
            <w:noWrap/>
            <w:vAlign w:val="center"/>
          </w:tcPr>
          <w:p w:rsidR="00713E80" w:rsidRPr="00713E80" w:rsidDel="00E81457" w:rsidRDefault="00713E80" w:rsidP="00713E80">
            <w:pPr>
              <w:widowControl/>
              <w:autoSpaceDE/>
              <w:autoSpaceDN/>
              <w:adjustRightInd/>
              <w:rPr>
                <w:del w:id="969" w:author="CMS-USER" w:date="2014-06-30T19:06:00Z"/>
                <w:rFonts w:ascii="Calibri" w:eastAsia="Calibri" w:hAnsi="Calibri" w:cs="Arial"/>
                <w:szCs w:val="20"/>
                <w:lang w:val="en-GB" w:eastAsia="en-GB"/>
              </w:rPr>
            </w:pPr>
            <w:del w:id="970" w:author="CMS-USER" w:date="2014-06-30T19:06:00Z">
              <w:r w:rsidRPr="00713E80" w:rsidDel="00E81457">
                <w:rPr>
                  <w:rFonts w:ascii="Calibri" w:eastAsia="Calibri" w:hAnsi="Calibri" w:cs="Arial"/>
                  <w:szCs w:val="20"/>
                  <w:lang w:val="en-GB" w:eastAsia="en-GB"/>
                </w:rPr>
                <w:delText>XX</w:delText>
              </w:r>
            </w:del>
          </w:p>
        </w:tc>
        <w:tc>
          <w:tcPr>
            <w:tcW w:w="620" w:type="dxa"/>
            <w:vAlign w:val="center"/>
          </w:tcPr>
          <w:p w:rsidR="00713E80" w:rsidRPr="00713E80" w:rsidDel="00E81457" w:rsidRDefault="00713E80" w:rsidP="00713E80">
            <w:pPr>
              <w:widowControl/>
              <w:autoSpaceDE/>
              <w:autoSpaceDN/>
              <w:adjustRightInd/>
              <w:rPr>
                <w:del w:id="971" w:author="CMS-USER" w:date="2014-06-30T19:06:00Z"/>
                <w:rFonts w:ascii="Calibri" w:eastAsia="Calibri" w:hAnsi="Calibri" w:cs="Arial"/>
                <w:szCs w:val="20"/>
                <w:lang w:val="en-GB" w:eastAsia="en-GB"/>
              </w:rPr>
            </w:pPr>
            <w:del w:id="972" w:author="CMS-USER" w:date="2014-06-30T19:06:00Z">
              <w:r w:rsidRPr="00713E80" w:rsidDel="00E81457">
                <w:rPr>
                  <w:rFonts w:ascii="Calibri" w:eastAsia="Calibri" w:hAnsi="Calibri" w:cs="Arial"/>
                  <w:szCs w:val="20"/>
                  <w:lang w:val="en-GB" w:eastAsia="en-GB"/>
                </w:rPr>
                <w:delText> </w:delText>
              </w:r>
            </w:del>
          </w:p>
        </w:tc>
        <w:tc>
          <w:tcPr>
            <w:tcW w:w="689" w:type="dxa"/>
            <w:gridSpan w:val="3"/>
            <w:noWrap/>
            <w:vAlign w:val="center"/>
          </w:tcPr>
          <w:p w:rsidR="00713E80" w:rsidRPr="00713E80" w:rsidDel="00E81457" w:rsidRDefault="00713E80" w:rsidP="00713E80">
            <w:pPr>
              <w:widowControl/>
              <w:autoSpaceDE/>
              <w:autoSpaceDN/>
              <w:adjustRightInd/>
              <w:rPr>
                <w:del w:id="973" w:author="CMS-USER" w:date="2014-06-30T19:06:00Z"/>
                <w:rFonts w:ascii="Calibri" w:eastAsia="Calibri" w:hAnsi="Calibri" w:cs="Arial"/>
                <w:szCs w:val="20"/>
                <w:lang w:val="en-GB" w:eastAsia="en-GB"/>
              </w:rPr>
            </w:pPr>
            <w:del w:id="974" w:author="CMS-USER" w:date="2014-06-30T19:06:00Z">
              <w:r w:rsidRPr="00713E80" w:rsidDel="00E81457">
                <w:rPr>
                  <w:rFonts w:ascii="Calibri" w:eastAsia="Calibri" w:hAnsi="Calibri" w:cs="Arial"/>
                  <w:szCs w:val="20"/>
                  <w:lang w:val="en-GB" w:eastAsia="en-GB"/>
                </w:rPr>
                <w:delText>XX</w:delText>
              </w:r>
            </w:del>
          </w:p>
        </w:tc>
        <w:tc>
          <w:tcPr>
            <w:tcW w:w="1868" w:type="dxa"/>
            <w:gridSpan w:val="2"/>
            <w:noWrap/>
            <w:vAlign w:val="center"/>
          </w:tcPr>
          <w:p w:rsidR="00713E80" w:rsidRPr="00713E80" w:rsidDel="00E81457" w:rsidRDefault="00713E80" w:rsidP="00713E80">
            <w:pPr>
              <w:widowControl/>
              <w:autoSpaceDE/>
              <w:autoSpaceDN/>
              <w:adjustRightInd/>
              <w:rPr>
                <w:del w:id="975" w:author="CMS-USER" w:date="2014-06-30T19:06:00Z"/>
                <w:rFonts w:ascii="Calibri" w:eastAsia="Calibri" w:hAnsi="Calibri" w:cs="Arial"/>
                <w:szCs w:val="20"/>
                <w:lang w:val="en-GB" w:eastAsia="en-GB"/>
              </w:rPr>
            </w:pPr>
            <w:del w:id="976" w:author="CMS-USER" w:date="2014-06-30T19:06:00Z">
              <w:r w:rsidRPr="00713E80" w:rsidDel="00E81457">
                <w:rPr>
                  <w:rFonts w:ascii="Calibri" w:eastAsia="Calibri" w:hAnsi="Calibri" w:cs="Arial"/>
                  <w:i/>
                  <w:szCs w:val="20"/>
                  <w:lang w:val="en-GB" w:eastAsia="en-GB"/>
                </w:rPr>
                <w:delText xml:space="preserve">Inter alia </w:delText>
              </w:r>
              <w:r w:rsidRPr="00713E80" w:rsidDel="00E81457">
                <w:rPr>
                  <w:rFonts w:ascii="Calibri" w:eastAsia="Calibri" w:hAnsi="Calibri" w:cs="Arial"/>
                  <w:szCs w:val="20"/>
                  <w:lang w:val="en-GB" w:eastAsia="en-GB"/>
                </w:rPr>
                <w:delText>IUCN SSC Specialist Groups and WI/IUCN SSC Specialist Groups, GFN and other research consortiums, EAAFP</w:delText>
              </w:r>
            </w:del>
          </w:p>
        </w:tc>
        <w:tc>
          <w:tcPr>
            <w:tcW w:w="1276" w:type="dxa"/>
            <w:gridSpan w:val="3"/>
            <w:vAlign w:val="center"/>
          </w:tcPr>
          <w:p w:rsidR="00713E80" w:rsidRPr="00713E80" w:rsidDel="00E81457" w:rsidRDefault="00713E80" w:rsidP="00713E80">
            <w:pPr>
              <w:widowControl/>
              <w:autoSpaceDE/>
              <w:autoSpaceDN/>
              <w:adjustRightInd/>
              <w:rPr>
                <w:del w:id="977" w:author="CMS-USER" w:date="2014-06-30T19:06:00Z"/>
                <w:rFonts w:ascii="Calibri" w:eastAsia="Calibri" w:hAnsi="Calibri" w:cs="Arial"/>
                <w:szCs w:val="20"/>
                <w:lang w:val="en-GB" w:eastAsia="en-GB"/>
              </w:rPr>
            </w:pPr>
            <w:del w:id="978" w:author="CMS-USER" w:date="2014-06-30T19:06:00Z">
              <w:r w:rsidRPr="00713E80" w:rsidDel="00E81457">
                <w:rPr>
                  <w:rFonts w:ascii="Calibri" w:eastAsia="Calibri" w:hAnsi="Calibri" w:cs="Arial"/>
                  <w:szCs w:val="20"/>
                  <w:lang w:val="en-GB" w:eastAsia="en-GB"/>
                </w:rPr>
                <w:delText> </w:delText>
              </w:r>
            </w:del>
          </w:p>
        </w:tc>
        <w:commentRangeEnd w:id="955"/>
        <w:tc>
          <w:tcPr>
            <w:tcW w:w="854" w:type="dxa"/>
            <w:gridSpan w:val="2"/>
            <w:vAlign w:val="center"/>
          </w:tcPr>
          <w:p w:rsidR="00713E80" w:rsidRPr="00713E80" w:rsidDel="00E81457" w:rsidRDefault="004C240C" w:rsidP="00713E80">
            <w:pPr>
              <w:widowControl/>
              <w:autoSpaceDE/>
              <w:autoSpaceDN/>
              <w:adjustRightInd/>
              <w:rPr>
                <w:del w:id="979" w:author="CMS-USER" w:date="2014-06-30T19:06:00Z"/>
                <w:rFonts w:ascii="Calibri" w:eastAsia="Calibri" w:hAnsi="Calibri" w:cs="Arial"/>
                <w:b/>
                <w:bCs/>
                <w:szCs w:val="20"/>
                <w:lang w:val="en-GB" w:eastAsia="en-GB"/>
              </w:rPr>
            </w:pPr>
            <w:r>
              <w:rPr>
                <w:rStyle w:val="CommentReference"/>
              </w:rPr>
              <w:commentReference w:id="955"/>
            </w:r>
          </w:p>
        </w:tc>
        <w:tc>
          <w:tcPr>
            <w:tcW w:w="1295" w:type="dxa"/>
            <w:gridSpan w:val="7"/>
          </w:tcPr>
          <w:p w:rsidR="00713E80" w:rsidRPr="00713E80" w:rsidDel="00E81457" w:rsidRDefault="00713E80" w:rsidP="00713E80">
            <w:pPr>
              <w:widowControl/>
              <w:autoSpaceDE/>
              <w:autoSpaceDN/>
              <w:adjustRightInd/>
              <w:rPr>
                <w:del w:id="980" w:author="CMS-USER" w:date="2014-06-30T19:06:00Z"/>
                <w:rFonts w:ascii="Calibri" w:eastAsia="Calibri" w:hAnsi="Calibri" w:cs="Arial"/>
                <w:b/>
                <w:bCs/>
                <w:szCs w:val="20"/>
                <w:lang w:val="en-GB" w:eastAsia="en-GB"/>
              </w:rPr>
            </w:pPr>
          </w:p>
        </w:tc>
      </w:tr>
      <w:tr w:rsidR="00713E80" w:rsidRPr="00713E80" w:rsidTr="009B74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3"/>
          <w:wAfter w:w="79" w:type="dxa"/>
          <w:trHeight w:val="2750"/>
        </w:trPr>
        <w:tc>
          <w:tcPr>
            <w:tcW w:w="560" w:type="dxa"/>
            <w:tcBorders>
              <w:top w:val="single" w:sz="4" w:space="0" w:color="auto"/>
              <w:left w:val="single" w:sz="4" w:space="0" w:color="auto"/>
              <w:bottom w:val="single" w:sz="4" w:space="0" w:color="auto"/>
              <w:right w:val="single" w:sz="4" w:space="0" w:color="auto"/>
            </w:tcBorders>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46</w:t>
            </w:r>
          </w:p>
        </w:tc>
        <w:tc>
          <w:tcPr>
            <w:tcW w:w="3522" w:type="dxa"/>
            <w:tcBorders>
              <w:top w:val="single" w:sz="4" w:space="0" w:color="auto"/>
              <w:left w:val="single" w:sz="4" w:space="0" w:color="auto"/>
              <w:bottom w:val="single" w:sz="4" w:space="0" w:color="auto"/>
              <w:right w:val="single" w:sz="4" w:space="0" w:color="auto"/>
            </w:tcBorders>
          </w:tcPr>
          <w:p w:rsidR="00713E80" w:rsidRPr="00713E80" w:rsidRDefault="00713E80" w:rsidP="004C240C">
            <w:pPr>
              <w:widowControl/>
              <w:autoSpaceDE/>
              <w:autoSpaceDN/>
              <w:adjustRightInd/>
              <w:spacing w:after="200" w:line="276" w:lineRule="auto"/>
              <w:rPr>
                <w:rFonts w:ascii="Calibri" w:eastAsia="Calibri" w:hAnsi="Calibri" w:cs="Arial"/>
                <w:i/>
                <w:szCs w:val="20"/>
                <w:lang w:val="en-GB" w:eastAsia="en-GB"/>
              </w:rPr>
            </w:pPr>
            <w:r w:rsidRPr="00713E80">
              <w:rPr>
                <w:rFonts w:ascii="Calibri" w:eastAsia="Calibri" w:hAnsi="Calibri" w:cs="Arial"/>
                <w:b/>
                <w:szCs w:val="20"/>
                <w:lang w:val="en-GB"/>
              </w:rPr>
              <w:t xml:space="preserve">Promote and support research on </w:t>
            </w:r>
            <w:ins w:id="981" w:author="CMS-USER" w:date="2014-06-30T19:08:00Z">
              <w:r w:rsidR="001424DE">
                <w:rPr>
                  <w:rFonts w:ascii="Calibri" w:eastAsia="Calibri" w:hAnsi="Calibri" w:cs="Arial"/>
                  <w:b/>
                  <w:szCs w:val="20"/>
                  <w:lang w:val="en-GB"/>
                </w:rPr>
                <w:t xml:space="preserve">priority </w:t>
              </w:r>
            </w:ins>
            <w:del w:id="982" w:author="CMS-USER" w:date="2014-06-30T19:08:00Z">
              <w:r w:rsidRPr="00713E80" w:rsidDel="001424DE">
                <w:rPr>
                  <w:rFonts w:ascii="Calibri" w:eastAsia="Calibri" w:hAnsi="Calibri" w:cs="Arial"/>
                  <w:b/>
                  <w:szCs w:val="20"/>
                  <w:lang w:val="en-GB"/>
                </w:rPr>
                <w:delText xml:space="preserve">migratory bird </w:delText>
              </w:r>
            </w:del>
            <w:r w:rsidRPr="00713E80">
              <w:rPr>
                <w:rFonts w:ascii="Calibri" w:eastAsia="Calibri" w:hAnsi="Calibri" w:cs="Arial"/>
                <w:b/>
                <w:szCs w:val="20"/>
                <w:lang w:val="en-GB"/>
              </w:rPr>
              <w:t xml:space="preserve">species </w:t>
            </w:r>
            <w:del w:id="983" w:author="Mundkur, Taej" w:date="2014-07-01T21:27:00Z">
              <w:r w:rsidRPr="00713E80" w:rsidDel="004C240C">
                <w:rPr>
                  <w:rFonts w:ascii="Calibri" w:eastAsia="Calibri" w:hAnsi="Calibri" w:cs="Arial"/>
                  <w:b/>
                  <w:szCs w:val="20"/>
                  <w:lang w:val="en-GB"/>
                </w:rPr>
                <w:delText>of conservation concern</w:delText>
              </w:r>
              <w:r w:rsidRPr="00713E80" w:rsidDel="004C240C">
                <w:rPr>
                  <w:rFonts w:ascii="Calibri" w:eastAsia="Calibri" w:hAnsi="Calibri" w:cs="Arial"/>
                  <w:szCs w:val="20"/>
                  <w:lang w:val="en-GB"/>
                </w:rPr>
                <w:delText xml:space="preserve"> </w:delText>
              </w:r>
            </w:del>
            <w:r w:rsidRPr="00713E80">
              <w:rPr>
                <w:rFonts w:ascii="Calibri" w:eastAsia="Calibri" w:hAnsi="Calibri" w:cs="Arial"/>
                <w:szCs w:val="20"/>
                <w:lang w:val="en-GB"/>
              </w:rPr>
              <w:t>to a) diagnose the causes of population declines, b) determine ecological requirements, c) for major drivers of declines identified, undertake socioeconomic research as necessary to understand how to prevent them from causing population declines, and d) define management prescriptions.</w:t>
            </w:r>
          </w:p>
        </w:tc>
        <w:tc>
          <w:tcPr>
            <w:tcW w:w="3106" w:type="dxa"/>
            <w:gridSpan w:val="2"/>
            <w:tcBorders>
              <w:top w:val="single" w:sz="4" w:space="0" w:color="auto"/>
              <w:left w:val="single" w:sz="4" w:space="0" w:color="auto"/>
              <w:bottom w:val="single" w:sz="4" w:space="0" w:color="auto"/>
              <w:right w:val="single" w:sz="4" w:space="0" w:color="auto"/>
            </w:tcBorders>
          </w:tcPr>
          <w:p w:rsidR="00713E80" w:rsidRPr="00713E80" w:rsidRDefault="00713E80" w:rsidP="004C240C">
            <w:pPr>
              <w:widowControl/>
              <w:numPr>
                <w:ilvl w:val="0"/>
                <w:numId w:val="9"/>
              </w:numPr>
              <w:autoSpaceDE/>
              <w:autoSpaceDN/>
              <w:adjustRightInd/>
              <w:spacing w:after="200" w:line="276" w:lineRule="auto"/>
              <w:ind w:left="38" w:hanging="142"/>
              <w:contextualSpacing/>
              <w:rPr>
                <w:rFonts w:ascii="Calibri" w:eastAsia="Calibri" w:hAnsi="Calibri" w:cs="Arial"/>
                <w:bCs/>
                <w:szCs w:val="20"/>
                <w:lang w:val="en-GB" w:eastAsia="en-GB"/>
              </w:rPr>
            </w:pPr>
            <w:del w:id="984" w:author="CMS-USER" w:date="2014-06-30T19:12:00Z">
              <w:r w:rsidRPr="00713E80" w:rsidDel="001424DE">
                <w:rPr>
                  <w:rFonts w:ascii="Calibri" w:eastAsia="Calibri" w:hAnsi="Calibri" w:cs="Arial"/>
                  <w:bCs/>
                  <w:szCs w:val="20"/>
                  <w:lang w:val="en-GB" w:eastAsia="en-GB"/>
                </w:rPr>
                <w:delText xml:space="preserve">CMS has supported at least one research </w:delText>
              </w:r>
            </w:del>
            <w:ins w:id="985" w:author="CMS-USER" w:date="2014-06-30T19:12:00Z">
              <w:r w:rsidR="001424DE">
                <w:rPr>
                  <w:rFonts w:ascii="Calibri" w:eastAsia="Calibri" w:hAnsi="Calibri" w:cs="Arial"/>
                  <w:bCs/>
                  <w:szCs w:val="20"/>
                  <w:lang w:val="en-GB" w:eastAsia="en-GB"/>
                </w:rPr>
                <w:t>P</w:t>
              </w:r>
            </w:ins>
            <w:del w:id="986" w:author="CMS-USER" w:date="2014-06-30T19:12:00Z">
              <w:r w:rsidRPr="00713E80" w:rsidDel="001424DE">
                <w:rPr>
                  <w:rFonts w:ascii="Calibri" w:eastAsia="Calibri" w:hAnsi="Calibri" w:cs="Arial"/>
                  <w:bCs/>
                  <w:szCs w:val="20"/>
                  <w:lang w:val="en-GB" w:eastAsia="en-GB"/>
                </w:rPr>
                <w:delText>p</w:delText>
              </w:r>
            </w:del>
            <w:r w:rsidRPr="00713E80">
              <w:rPr>
                <w:rFonts w:ascii="Calibri" w:eastAsia="Calibri" w:hAnsi="Calibri" w:cs="Arial"/>
                <w:bCs/>
                <w:szCs w:val="20"/>
                <w:lang w:val="en-GB" w:eastAsia="en-GB"/>
              </w:rPr>
              <w:t>roject</w:t>
            </w:r>
            <w:ins w:id="987" w:author="CMS-USER" w:date="2014-06-30T19:12:00Z">
              <w:r w:rsidR="001424DE">
                <w:rPr>
                  <w:rFonts w:ascii="Calibri" w:eastAsia="Calibri" w:hAnsi="Calibri" w:cs="Arial"/>
                  <w:bCs/>
                  <w:szCs w:val="20"/>
                  <w:lang w:val="en-GB" w:eastAsia="en-GB"/>
                </w:rPr>
                <w:t>s implemented</w:t>
              </w:r>
            </w:ins>
            <w:r w:rsidRPr="00713E80">
              <w:rPr>
                <w:rFonts w:ascii="Calibri" w:eastAsia="Calibri" w:hAnsi="Calibri" w:cs="Arial"/>
                <w:bCs/>
                <w:szCs w:val="20"/>
                <w:lang w:val="en-GB" w:eastAsia="en-GB"/>
              </w:rPr>
              <w:t xml:space="preserve"> </w:t>
            </w:r>
            <w:ins w:id="988" w:author="Mundkur, Taej" w:date="2014-07-01T21:27:00Z">
              <w:r w:rsidR="004C240C">
                <w:rPr>
                  <w:rFonts w:ascii="Calibri" w:eastAsia="Calibri" w:hAnsi="Calibri" w:cs="Arial"/>
                  <w:bCs/>
                  <w:szCs w:val="20"/>
                  <w:lang w:val="en-GB" w:eastAsia="en-GB"/>
                </w:rPr>
                <w:t>to fill highest priority research gaps</w:t>
              </w:r>
              <w:r w:rsidR="004C240C" w:rsidRPr="00713E80" w:rsidDel="001424DE">
                <w:rPr>
                  <w:rFonts w:ascii="Calibri" w:eastAsia="Calibri" w:hAnsi="Calibri" w:cs="Arial"/>
                  <w:bCs/>
                  <w:szCs w:val="20"/>
                  <w:lang w:val="en-GB" w:eastAsia="en-GB"/>
                </w:rPr>
                <w:t xml:space="preserve"> </w:t>
              </w:r>
            </w:ins>
            <w:del w:id="989" w:author="CMS-USER" w:date="2014-06-30T19:13:00Z">
              <w:r w:rsidRPr="00713E80" w:rsidDel="001424DE">
                <w:rPr>
                  <w:rFonts w:ascii="Calibri" w:eastAsia="Calibri" w:hAnsi="Calibri" w:cs="Arial"/>
                  <w:bCs/>
                  <w:szCs w:val="20"/>
                  <w:lang w:val="en-GB" w:eastAsia="en-GB"/>
                </w:rPr>
                <w:delText>in each of the four categories of research by COP12.</w:delText>
              </w:r>
            </w:del>
            <w:ins w:id="990" w:author="CMS-USER" w:date="2014-06-30T19:13:00Z">
              <w:del w:id="991" w:author="Mundkur, Taej" w:date="2014-07-01T21:27:00Z">
                <w:r w:rsidR="001424DE" w:rsidDel="004C240C">
                  <w:rPr>
                    <w:rFonts w:ascii="Calibri" w:eastAsia="Calibri" w:hAnsi="Calibri" w:cs="Arial"/>
                    <w:bCs/>
                    <w:szCs w:val="20"/>
                    <w:lang w:val="en-GB" w:eastAsia="en-GB"/>
                  </w:rPr>
                  <w:delText>to fill highest priority research gaps</w:delText>
                </w:r>
              </w:del>
            </w:ins>
          </w:p>
        </w:tc>
        <w:tc>
          <w:tcPr>
            <w:tcW w:w="978" w:type="dxa"/>
            <w:gridSpan w:val="3"/>
            <w:tcBorders>
              <w:top w:val="single" w:sz="4" w:space="0" w:color="auto"/>
              <w:left w:val="single" w:sz="4" w:space="0" w:color="auto"/>
              <w:bottom w:val="single" w:sz="4" w:space="0" w:color="auto"/>
              <w:right w:val="single" w:sz="4" w:space="0" w:color="auto"/>
            </w:tcBorders>
          </w:tcPr>
          <w:p w:rsidR="00713E80" w:rsidRPr="00713E80" w:rsidRDefault="00713E80" w:rsidP="00713E80">
            <w:pPr>
              <w:widowControl/>
              <w:autoSpaceDE/>
              <w:autoSpaceDN/>
              <w:adjustRightInd/>
              <w:rPr>
                <w:rFonts w:ascii="Calibri" w:eastAsia="Calibri" w:hAnsi="Calibri" w:cs="Arial"/>
                <w:szCs w:val="20"/>
                <w:lang w:val="en-GB" w:eastAsia="en-GB"/>
              </w:rPr>
            </w:pPr>
            <w:del w:id="992" w:author="CMS-USER" w:date="2014-06-30T19:13:00Z">
              <w:r w:rsidRPr="00713E80" w:rsidDel="001424DE">
                <w:rPr>
                  <w:rFonts w:ascii="Calibri" w:eastAsia="Calibri" w:hAnsi="Calibri" w:cs="Arial"/>
                  <w:szCs w:val="20"/>
                  <w:lang w:val="en-GB" w:eastAsia="en-GB"/>
                </w:rPr>
                <w:delText>2014-2020</w:delText>
              </w:r>
            </w:del>
            <w:ins w:id="993" w:author="CMS-USER" w:date="2014-06-30T19:13:00Z">
              <w:r w:rsidR="001424DE">
                <w:rPr>
                  <w:rFonts w:ascii="Calibri" w:eastAsia="Calibri" w:hAnsi="Calibri" w:cs="Arial"/>
                  <w:szCs w:val="20"/>
                  <w:lang w:val="en-GB" w:eastAsia="en-GB"/>
                </w:rPr>
                <w:t>M</w:t>
              </w:r>
            </w:ins>
          </w:p>
        </w:tc>
        <w:tc>
          <w:tcPr>
            <w:tcW w:w="533" w:type="dxa"/>
            <w:tcBorders>
              <w:top w:val="single" w:sz="4" w:space="0" w:color="auto"/>
              <w:left w:val="single" w:sz="4" w:space="0" w:color="auto"/>
              <w:bottom w:val="single" w:sz="4" w:space="0" w:color="auto"/>
              <w:right w:val="single" w:sz="4" w:space="0" w:color="auto"/>
            </w:tcBorders>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620" w:type="dxa"/>
            <w:tcBorders>
              <w:top w:val="single" w:sz="4" w:space="0" w:color="auto"/>
              <w:left w:val="single" w:sz="4" w:space="0" w:color="auto"/>
              <w:bottom w:val="single" w:sz="4" w:space="0" w:color="auto"/>
              <w:right w:val="single" w:sz="4" w:space="0" w:color="auto"/>
            </w:tcBorders>
          </w:tcPr>
          <w:p w:rsidR="00713E80" w:rsidRPr="004C240C" w:rsidRDefault="00713E80" w:rsidP="00713E80">
            <w:pPr>
              <w:widowControl/>
              <w:shd w:val="clear" w:color="000000" w:fill="92CDDC"/>
              <w:autoSpaceDE/>
              <w:autoSpaceDN/>
              <w:adjustRightInd/>
              <w:spacing w:before="100" w:beforeAutospacing="1" w:after="100" w:afterAutospacing="1"/>
              <w:textAlignment w:val="center"/>
              <w:rPr>
                <w:rFonts w:ascii="Calibri" w:eastAsia="Calibri" w:hAnsi="Calibri" w:cs="Arial"/>
                <w:b/>
                <w:szCs w:val="20"/>
                <w:lang w:val="en-GB" w:eastAsia="en-GB"/>
              </w:rPr>
            </w:pPr>
            <w:r w:rsidRPr="00713E80">
              <w:rPr>
                <w:rFonts w:ascii="Calibri" w:eastAsia="Calibri" w:hAnsi="Calibri" w:cs="Arial"/>
                <w:szCs w:val="20"/>
                <w:lang w:val="en-GB" w:eastAsia="en-GB"/>
              </w:rPr>
              <w:t> </w:t>
            </w:r>
            <w:r w:rsidRPr="004C240C">
              <w:rPr>
                <w:rFonts w:ascii="Calibri" w:eastAsia="Calibri" w:hAnsi="Calibri" w:cs="Arial"/>
                <w:b/>
                <w:szCs w:val="20"/>
                <w:lang w:val="en-GB" w:eastAsia="en-GB"/>
              </w:rPr>
              <w:t>XX</w:t>
            </w:r>
          </w:p>
        </w:tc>
        <w:tc>
          <w:tcPr>
            <w:tcW w:w="689" w:type="dxa"/>
            <w:gridSpan w:val="3"/>
            <w:tcBorders>
              <w:top w:val="single" w:sz="4" w:space="0" w:color="auto"/>
              <w:left w:val="single" w:sz="4" w:space="0" w:color="auto"/>
              <w:bottom w:val="single" w:sz="4" w:space="0" w:color="auto"/>
              <w:right w:val="single" w:sz="4" w:space="0" w:color="auto"/>
            </w:tcBorders>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xml:space="preserve"> XX </w:t>
            </w:r>
          </w:p>
        </w:tc>
        <w:tc>
          <w:tcPr>
            <w:tcW w:w="1868" w:type="dxa"/>
            <w:gridSpan w:val="2"/>
            <w:tcBorders>
              <w:top w:val="single" w:sz="4" w:space="0" w:color="auto"/>
              <w:left w:val="single" w:sz="4" w:space="0" w:color="auto"/>
              <w:bottom w:val="single" w:sz="4" w:space="0" w:color="auto"/>
              <w:right w:val="single" w:sz="4" w:space="0" w:color="auto"/>
            </w:tcBorders>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i/>
                <w:szCs w:val="20"/>
                <w:lang w:val="en-GB" w:eastAsia="en-GB"/>
              </w:rPr>
              <w:t>Inter alia</w:t>
            </w:r>
            <w:r w:rsidRPr="00713E80">
              <w:rPr>
                <w:rFonts w:ascii="Calibri" w:eastAsia="Calibri" w:hAnsi="Calibri"/>
                <w:szCs w:val="20"/>
                <w:lang w:val="en-GB" w:eastAsia="en-GB"/>
              </w:rPr>
              <w:t xml:space="preserve"> </w:t>
            </w:r>
            <w:r w:rsidRPr="00713E80">
              <w:rPr>
                <w:rFonts w:ascii="Calibri" w:eastAsia="Calibri" w:hAnsi="Calibri" w:cs="Arial"/>
                <w:szCs w:val="20"/>
                <w:lang w:val="en-GB" w:eastAsia="en-GB"/>
              </w:rPr>
              <w:t>BLI,</w:t>
            </w:r>
          </w:p>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Universities, research institutions</w:t>
            </w:r>
          </w:p>
        </w:tc>
        <w:tc>
          <w:tcPr>
            <w:tcW w:w="1276" w:type="dxa"/>
            <w:gridSpan w:val="3"/>
            <w:tcBorders>
              <w:top w:val="single" w:sz="4" w:space="0" w:color="auto"/>
              <w:left w:val="single" w:sz="4" w:space="0" w:color="auto"/>
              <w:bottom w:val="single" w:sz="4" w:space="0" w:color="auto"/>
              <w:right w:val="single" w:sz="4" w:space="0" w:color="auto"/>
            </w:tcBorders>
          </w:tcPr>
          <w:p w:rsidR="00713E80" w:rsidRPr="001424DE" w:rsidRDefault="00713E80" w:rsidP="00713E80">
            <w:pPr>
              <w:widowControl/>
              <w:autoSpaceDE/>
              <w:autoSpaceDN/>
              <w:adjustRightInd/>
              <w:rPr>
                <w:rFonts w:ascii="Calibri" w:eastAsia="Calibri" w:hAnsi="Calibri" w:cs="Arial"/>
                <w:szCs w:val="20"/>
                <w:lang w:val="en-GB" w:eastAsia="en-GB"/>
              </w:rPr>
            </w:pPr>
            <w:r w:rsidRPr="004C240C">
              <w:rPr>
                <w:rFonts w:ascii="Calibri" w:eastAsia="Calibri" w:hAnsi="Calibri" w:cs="Arial"/>
                <w:szCs w:val="20"/>
                <w:lang w:val="en-GB" w:eastAsia="en-GB"/>
              </w:rPr>
              <w:t>XX</w:t>
            </w:r>
          </w:p>
        </w:tc>
        <w:tc>
          <w:tcPr>
            <w:tcW w:w="854" w:type="dxa"/>
            <w:gridSpan w:val="2"/>
            <w:tcBorders>
              <w:top w:val="single" w:sz="4" w:space="0" w:color="auto"/>
              <w:left w:val="single" w:sz="4" w:space="0" w:color="auto"/>
              <w:bottom w:val="single" w:sz="4" w:space="0" w:color="auto"/>
              <w:right w:val="single" w:sz="4" w:space="0" w:color="auto"/>
            </w:tcBorders>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262" w:type="dxa"/>
            <w:gridSpan w:val="5"/>
            <w:tcBorders>
              <w:top w:val="single" w:sz="4" w:space="0" w:color="auto"/>
              <w:left w:val="single" w:sz="4" w:space="0" w:color="auto"/>
              <w:bottom w:val="single" w:sz="4" w:space="0" w:color="auto"/>
              <w:right w:val="single" w:sz="4" w:space="0" w:color="auto"/>
            </w:tcBorders>
          </w:tcPr>
          <w:p w:rsidR="00713E80" w:rsidRPr="00713E80" w:rsidRDefault="004C240C" w:rsidP="004C240C">
            <w:pPr>
              <w:widowControl/>
              <w:autoSpaceDE/>
              <w:autoSpaceDN/>
              <w:adjustRightInd/>
              <w:rPr>
                <w:rFonts w:ascii="Calibri" w:eastAsia="Calibri" w:hAnsi="Calibri" w:cs="Arial"/>
                <w:szCs w:val="20"/>
                <w:lang w:val="en-GB" w:eastAsia="en-GB"/>
              </w:rPr>
            </w:pPr>
            <w:ins w:id="994" w:author="Mundkur, Taej" w:date="2014-07-01T21:28:00Z">
              <w:r>
                <w:rPr>
                  <w:rFonts w:ascii="Calibri" w:eastAsia="Calibri" w:hAnsi="Calibri" w:cs="Arial"/>
                  <w:szCs w:val="20"/>
                  <w:lang w:val="en-GB" w:eastAsia="en-GB"/>
                </w:rPr>
                <w:t>All CMS  bodies/ instruments</w:t>
              </w:r>
            </w:ins>
          </w:p>
        </w:tc>
      </w:tr>
      <w:tr w:rsidR="00713E80" w:rsidRPr="00713E80" w:rsidTr="009B7465">
        <w:trPr>
          <w:gridAfter w:val="1"/>
          <w:wAfter w:w="46" w:type="dxa"/>
          <w:trHeight w:val="63"/>
        </w:trPr>
        <w:tc>
          <w:tcPr>
            <w:tcW w:w="560" w:type="dxa"/>
            <w:tcBorders>
              <w:top w:val="single" w:sz="4" w:space="0" w:color="auto"/>
            </w:tcBorders>
            <w:vAlign w:val="center"/>
          </w:tcPr>
          <w:p w:rsidR="00713E80" w:rsidRPr="00713E80" w:rsidRDefault="00713E80" w:rsidP="00713E80">
            <w:pPr>
              <w:widowControl/>
              <w:autoSpaceDE/>
              <w:autoSpaceDN/>
              <w:adjustRightInd/>
              <w:rPr>
                <w:rFonts w:ascii="Calibri" w:eastAsia="Calibri" w:hAnsi="Calibri" w:cs="Arial"/>
                <w:bCs/>
                <w:szCs w:val="20"/>
                <w:lang w:val="en-GB" w:eastAsia="en-GB"/>
              </w:rPr>
            </w:pPr>
            <w:commentRangeStart w:id="995"/>
            <w:del w:id="996" w:author="Mundkur, Taej" w:date="2014-07-01T21:35:00Z">
              <w:r w:rsidRPr="00713E80" w:rsidDel="00AC364B">
                <w:rPr>
                  <w:rFonts w:ascii="Calibri" w:eastAsia="Calibri" w:hAnsi="Calibri" w:cs="Arial"/>
                  <w:bCs/>
                  <w:szCs w:val="20"/>
                  <w:lang w:val="en-GB" w:eastAsia="en-GB"/>
                </w:rPr>
                <w:delText>47</w:delText>
              </w:r>
            </w:del>
          </w:p>
        </w:tc>
        <w:tc>
          <w:tcPr>
            <w:tcW w:w="3522" w:type="dxa"/>
            <w:vAlign w:val="center"/>
          </w:tcPr>
          <w:p w:rsidR="00713E80" w:rsidRPr="00713E80" w:rsidRDefault="00713E80" w:rsidP="00EE4664">
            <w:pPr>
              <w:widowControl/>
              <w:autoSpaceDE/>
              <w:autoSpaceDN/>
              <w:adjustRightInd/>
              <w:rPr>
                <w:rFonts w:ascii="Calibri" w:eastAsia="Calibri" w:hAnsi="Calibri" w:cs="Arial"/>
                <w:i/>
                <w:szCs w:val="20"/>
                <w:lang w:val="en-GB" w:eastAsia="en-GB"/>
              </w:rPr>
            </w:pPr>
            <w:del w:id="997" w:author="Mundkur, Taej" w:date="2014-07-01T21:31:00Z">
              <w:r w:rsidRPr="00713E80" w:rsidDel="004C240C">
                <w:rPr>
                  <w:rFonts w:ascii="Calibri" w:eastAsia="Calibri" w:hAnsi="Calibri" w:cs="Arial"/>
                  <w:szCs w:val="20"/>
                  <w:lang w:val="en-GB" w:eastAsia="en-GB"/>
                </w:rPr>
                <w:delText xml:space="preserve">Improve understanding of the </w:delText>
              </w:r>
              <w:r w:rsidRPr="00713E80" w:rsidDel="004C240C">
                <w:rPr>
                  <w:rFonts w:ascii="Calibri" w:eastAsia="Calibri" w:hAnsi="Calibri" w:cs="Arial"/>
                  <w:b/>
                  <w:szCs w:val="20"/>
                  <w:lang w:val="en-GB" w:eastAsia="en-GB"/>
                </w:rPr>
                <w:delText>ecological functionality</w:delText>
              </w:r>
              <w:r w:rsidRPr="00713E80" w:rsidDel="004C240C">
                <w:rPr>
                  <w:rFonts w:ascii="Calibri" w:eastAsia="Calibri" w:hAnsi="Calibri" w:cs="Arial"/>
                  <w:szCs w:val="20"/>
                  <w:lang w:val="en-GB" w:eastAsia="en-GB"/>
                </w:rPr>
                <w:delText xml:space="preserve"> of flyways through comparison between flyways, e.g. where are the main bottlenecks, both geographically and in terms of the biology of migratory species</w:delText>
              </w:r>
            </w:del>
            <w:del w:id="998" w:author="Mundkur, Taej" w:date="2014-07-01T21:35:00Z">
              <w:r w:rsidRPr="00713E80" w:rsidDel="00AC364B">
                <w:rPr>
                  <w:rFonts w:ascii="Calibri" w:eastAsia="Calibri" w:hAnsi="Calibri" w:cs="Arial"/>
                  <w:szCs w:val="20"/>
                  <w:lang w:val="en-GB" w:eastAsia="en-GB"/>
                </w:rPr>
                <w:delText xml:space="preserve">, why does a species cluster in premigratory congregations in one flyway but not in another, etc. </w:delText>
              </w:r>
            </w:del>
          </w:p>
        </w:tc>
        <w:tc>
          <w:tcPr>
            <w:tcW w:w="3106" w:type="dxa"/>
            <w:gridSpan w:val="2"/>
            <w:vAlign w:val="center"/>
          </w:tcPr>
          <w:p w:rsidR="00EE4664" w:rsidRPr="0059589F" w:rsidDel="00AC364B" w:rsidRDefault="00EE4664" w:rsidP="00605E4B">
            <w:pPr>
              <w:widowControl/>
              <w:numPr>
                <w:ilvl w:val="0"/>
                <w:numId w:val="10"/>
              </w:numPr>
              <w:shd w:val="clear" w:color="000000" w:fill="92CDDC"/>
              <w:autoSpaceDE/>
              <w:autoSpaceDN/>
              <w:adjustRightInd/>
              <w:spacing w:before="100" w:beforeAutospacing="1" w:after="200" w:afterAutospacing="1" w:line="276" w:lineRule="auto"/>
              <w:contextualSpacing/>
              <w:textAlignment w:val="center"/>
              <w:rPr>
                <w:ins w:id="999" w:author="CMS-USER" w:date="2014-06-30T19:18:00Z"/>
                <w:del w:id="1000" w:author="Mundkur, Taej" w:date="2014-07-01T21:35:00Z"/>
                <w:rFonts w:ascii="Calibri" w:eastAsia="Calibri" w:hAnsi="Calibri" w:cs="Arial"/>
                <w:bCs/>
                <w:color w:val="000000"/>
                <w:szCs w:val="20"/>
                <w:lang w:val="en-GB" w:eastAsia="en-GB"/>
              </w:rPr>
            </w:pPr>
            <w:ins w:id="1001" w:author="CMS-USER" w:date="2014-06-30T19:18:00Z">
              <w:del w:id="1002" w:author="Mundkur, Taej" w:date="2014-07-01T21:35:00Z">
                <w:r w:rsidDel="00AC364B">
                  <w:rPr>
                    <w:rFonts w:ascii="Calibri" w:eastAsia="Calibri" w:hAnsi="Calibri" w:cs="Arial"/>
                    <w:bCs/>
                    <w:szCs w:val="20"/>
                    <w:lang w:val="en-GB" w:eastAsia="en-GB"/>
                  </w:rPr>
                  <w:delText>Review of existing information</w:delText>
                </w:r>
              </w:del>
            </w:ins>
          </w:p>
          <w:p w:rsidR="00713E80" w:rsidRPr="00713E80" w:rsidRDefault="00EE4664" w:rsidP="00EE4664">
            <w:pPr>
              <w:widowControl/>
              <w:numPr>
                <w:ilvl w:val="0"/>
                <w:numId w:val="10"/>
              </w:numPr>
              <w:autoSpaceDE/>
              <w:autoSpaceDN/>
              <w:adjustRightInd/>
              <w:spacing w:after="200" w:line="276" w:lineRule="auto"/>
              <w:contextualSpacing/>
              <w:rPr>
                <w:rFonts w:ascii="Calibri" w:eastAsia="Calibri" w:hAnsi="Calibri" w:cs="Arial"/>
                <w:bCs/>
                <w:color w:val="000000"/>
                <w:szCs w:val="20"/>
                <w:lang w:val="en-GB" w:eastAsia="en-GB"/>
              </w:rPr>
            </w:pPr>
            <w:ins w:id="1003" w:author="CMS-USER" w:date="2014-06-30T19:17:00Z">
              <w:del w:id="1004" w:author="Mundkur, Taej" w:date="2014-07-01T21:35:00Z">
                <w:r w:rsidDel="00AC364B">
                  <w:rPr>
                    <w:rFonts w:ascii="Calibri" w:eastAsia="Calibri" w:hAnsi="Calibri" w:cs="Arial"/>
                    <w:bCs/>
                    <w:szCs w:val="20"/>
                    <w:lang w:val="en-GB" w:eastAsia="en-GB"/>
                  </w:rPr>
                  <w:delText>P</w:delText>
                </w:r>
                <w:r w:rsidRPr="00713E80" w:rsidDel="00AC364B">
                  <w:rPr>
                    <w:rFonts w:ascii="Calibri" w:eastAsia="Calibri" w:hAnsi="Calibri" w:cs="Arial"/>
                    <w:bCs/>
                    <w:szCs w:val="20"/>
                    <w:lang w:val="en-GB" w:eastAsia="en-GB"/>
                  </w:rPr>
                  <w:delText>roject</w:delText>
                </w:r>
                <w:r w:rsidDel="00AC364B">
                  <w:rPr>
                    <w:rFonts w:ascii="Calibri" w:eastAsia="Calibri" w:hAnsi="Calibri" w:cs="Arial"/>
                    <w:bCs/>
                    <w:szCs w:val="20"/>
                    <w:lang w:val="en-GB" w:eastAsia="en-GB"/>
                  </w:rPr>
                  <w:delText>s implemented</w:delText>
                </w:r>
                <w:r w:rsidRPr="00713E80" w:rsidDel="00AC364B">
                  <w:rPr>
                    <w:rFonts w:ascii="Calibri" w:eastAsia="Calibri" w:hAnsi="Calibri" w:cs="Arial"/>
                    <w:bCs/>
                    <w:szCs w:val="20"/>
                    <w:lang w:val="en-GB" w:eastAsia="en-GB"/>
                  </w:rPr>
                  <w:delText xml:space="preserve"> </w:delText>
                </w:r>
                <w:r w:rsidDel="00AC364B">
                  <w:rPr>
                    <w:rFonts w:ascii="Calibri" w:eastAsia="Calibri" w:hAnsi="Calibri" w:cs="Arial"/>
                    <w:bCs/>
                    <w:szCs w:val="20"/>
                    <w:lang w:val="en-GB" w:eastAsia="en-GB"/>
                  </w:rPr>
                  <w:delText>to fill research gaps</w:delText>
                </w:r>
                <w:r w:rsidRPr="00713E80" w:rsidDel="00AC364B">
                  <w:rPr>
                    <w:rFonts w:ascii="Calibri" w:eastAsia="Calibri" w:hAnsi="Calibri" w:cs="Arial"/>
                    <w:bCs/>
                    <w:szCs w:val="20"/>
                    <w:lang w:val="en-GB" w:eastAsia="en-GB"/>
                  </w:rPr>
                  <w:delText xml:space="preserve"> </w:delText>
                </w:r>
              </w:del>
            </w:ins>
            <w:del w:id="1005" w:author="Mundkur, Taej" w:date="2014-07-01T21:35:00Z">
              <w:r w:rsidR="00713E80" w:rsidRPr="00713E80" w:rsidDel="00AC364B">
                <w:rPr>
                  <w:rFonts w:ascii="Calibri" w:eastAsia="Calibri" w:hAnsi="Calibri" w:cs="Arial"/>
                  <w:bCs/>
                  <w:szCs w:val="20"/>
                  <w:lang w:val="en-GB" w:eastAsia="en-GB"/>
                </w:rPr>
                <w:delText>To be defined</w:delText>
              </w:r>
            </w:del>
          </w:p>
        </w:tc>
        <w:tc>
          <w:tcPr>
            <w:tcW w:w="978" w:type="dxa"/>
            <w:gridSpan w:val="3"/>
            <w:noWrap/>
            <w:vAlign w:val="center"/>
          </w:tcPr>
          <w:p w:rsidR="00713E80" w:rsidRPr="00713E80" w:rsidRDefault="00713E80" w:rsidP="00713E80">
            <w:pPr>
              <w:widowControl/>
              <w:autoSpaceDE/>
              <w:autoSpaceDN/>
              <w:adjustRightInd/>
              <w:jc w:val="center"/>
              <w:rPr>
                <w:rFonts w:ascii="Calibri" w:eastAsia="Calibri" w:hAnsi="Calibri" w:cs="Arial"/>
                <w:bCs/>
                <w:szCs w:val="20"/>
                <w:lang w:val="en-GB" w:eastAsia="en-GB"/>
              </w:rPr>
            </w:pPr>
            <w:del w:id="1006" w:author="Mundkur, Taej" w:date="2014-07-01T21:35:00Z">
              <w:r w:rsidRPr="00713E80" w:rsidDel="00AC364B">
                <w:rPr>
                  <w:rFonts w:ascii="Calibri" w:eastAsia="Calibri" w:hAnsi="Calibri" w:cs="Arial"/>
                  <w:bCs/>
                  <w:szCs w:val="20"/>
                  <w:lang w:val="en-GB" w:eastAsia="en-GB"/>
                </w:rPr>
                <w:delText>2015-2017</w:delText>
              </w:r>
            </w:del>
            <w:ins w:id="1007" w:author="CMS-USER" w:date="2014-06-30T19:18:00Z">
              <w:del w:id="1008" w:author="Mundkur, Taej" w:date="2014-07-01T21:35:00Z">
                <w:r w:rsidR="00EE4664" w:rsidDel="00AC364B">
                  <w:rPr>
                    <w:rFonts w:ascii="Calibri" w:eastAsia="Calibri" w:hAnsi="Calibri" w:cs="Arial"/>
                    <w:bCs/>
                    <w:szCs w:val="20"/>
                    <w:lang w:val="en-GB" w:eastAsia="en-GB"/>
                  </w:rPr>
                  <w:delText>L</w:delText>
                </w:r>
              </w:del>
            </w:ins>
          </w:p>
        </w:tc>
        <w:tc>
          <w:tcPr>
            <w:tcW w:w="533" w:type="dxa"/>
            <w:noWrap/>
            <w:vAlign w:val="center"/>
          </w:tcPr>
          <w:p w:rsidR="00713E80" w:rsidRPr="00713E80" w:rsidRDefault="00713E80" w:rsidP="00713E80">
            <w:pPr>
              <w:widowControl/>
              <w:autoSpaceDE/>
              <w:autoSpaceDN/>
              <w:adjustRightInd/>
              <w:rPr>
                <w:rFonts w:ascii="Calibri" w:eastAsia="Calibri" w:hAnsi="Calibri" w:cs="Arial"/>
                <w:szCs w:val="20"/>
                <w:lang w:val="en-GB" w:eastAsia="en-GB"/>
              </w:rPr>
            </w:pPr>
            <w:del w:id="1009" w:author="Mundkur, Taej" w:date="2014-07-01T21:35:00Z">
              <w:r w:rsidRPr="00713E80" w:rsidDel="00AC364B">
                <w:rPr>
                  <w:rFonts w:ascii="Calibri" w:eastAsia="Calibri" w:hAnsi="Calibri" w:cs="Arial"/>
                  <w:szCs w:val="20"/>
                  <w:lang w:val="en-GB" w:eastAsia="en-GB"/>
                </w:rPr>
                <w:delText>XX</w:delText>
              </w:r>
            </w:del>
          </w:p>
        </w:tc>
        <w:tc>
          <w:tcPr>
            <w:tcW w:w="62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del w:id="1010" w:author="Mundkur, Taej" w:date="2014-07-01T21:35:00Z">
              <w:r w:rsidRPr="00713E80" w:rsidDel="00AC364B">
                <w:rPr>
                  <w:rFonts w:ascii="Calibri" w:eastAsia="Calibri" w:hAnsi="Calibri" w:cs="Arial"/>
                  <w:szCs w:val="20"/>
                  <w:lang w:val="en-GB" w:eastAsia="en-GB"/>
                </w:rPr>
                <w:delText> </w:delText>
              </w:r>
            </w:del>
          </w:p>
        </w:tc>
        <w:tc>
          <w:tcPr>
            <w:tcW w:w="689" w:type="dxa"/>
            <w:gridSpan w:val="3"/>
            <w:noWrap/>
            <w:vAlign w:val="center"/>
          </w:tcPr>
          <w:p w:rsidR="00713E80" w:rsidRPr="00713E80" w:rsidRDefault="00713E80" w:rsidP="00713E80">
            <w:pPr>
              <w:widowControl/>
              <w:autoSpaceDE/>
              <w:autoSpaceDN/>
              <w:adjustRightInd/>
              <w:rPr>
                <w:rFonts w:ascii="Calibri" w:eastAsia="Calibri" w:hAnsi="Calibri" w:cs="Arial"/>
                <w:szCs w:val="20"/>
                <w:lang w:val="en-GB" w:eastAsia="en-GB"/>
              </w:rPr>
            </w:pPr>
            <w:del w:id="1011" w:author="Mundkur, Taej" w:date="2014-07-01T21:35:00Z">
              <w:r w:rsidRPr="00713E80" w:rsidDel="00AC364B">
                <w:rPr>
                  <w:rFonts w:ascii="Calibri" w:eastAsia="Calibri" w:hAnsi="Calibri" w:cs="Arial"/>
                  <w:szCs w:val="20"/>
                  <w:lang w:val="en-GB" w:eastAsia="en-GB"/>
                </w:rPr>
                <w:delText>XX</w:delText>
              </w:r>
            </w:del>
          </w:p>
        </w:tc>
        <w:tc>
          <w:tcPr>
            <w:tcW w:w="1868" w:type="dxa"/>
            <w:gridSpan w:val="2"/>
            <w:noWrap/>
            <w:vAlign w:val="center"/>
          </w:tcPr>
          <w:p w:rsidR="00713E80" w:rsidRPr="00713E80" w:rsidRDefault="00713E80" w:rsidP="00713E80">
            <w:pPr>
              <w:widowControl/>
              <w:autoSpaceDE/>
              <w:autoSpaceDN/>
              <w:adjustRightInd/>
              <w:rPr>
                <w:rFonts w:ascii="Calibri" w:eastAsia="Calibri" w:hAnsi="Calibri" w:cs="Arial"/>
                <w:szCs w:val="20"/>
                <w:lang w:val="en-GB" w:eastAsia="en-GB"/>
              </w:rPr>
            </w:pPr>
            <w:del w:id="1012" w:author="Mundkur, Taej" w:date="2014-07-01T21:34:00Z">
              <w:r w:rsidRPr="00713E80" w:rsidDel="00AC364B">
                <w:rPr>
                  <w:rFonts w:ascii="Calibri" w:eastAsia="Calibri" w:hAnsi="Calibri" w:cs="Arial"/>
                  <w:i/>
                  <w:szCs w:val="20"/>
                  <w:lang w:val="en-GB" w:eastAsia="en-GB"/>
                </w:rPr>
                <w:delText xml:space="preserve">Inter alia </w:delText>
              </w:r>
              <w:r w:rsidRPr="00713E80" w:rsidDel="00AC364B">
                <w:rPr>
                  <w:rFonts w:ascii="Calibri" w:eastAsia="Calibri" w:hAnsi="Calibri" w:cs="Arial"/>
                  <w:szCs w:val="20"/>
                  <w:lang w:val="en-GB" w:eastAsia="en-GB"/>
                </w:rPr>
                <w:delText>IUCN SSC and WI/IUCN SSC groups, GFN and other research consortiums</w:delText>
              </w:r>
            </w:del>
          </w:p>
        </w:tc>
        <w:tc>
          <w:tcPr>
            <w:tcW w:w="1276"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del w:id="1013" w:author="Mundkur, Taej" w:date="2014-07-01T21:35:00Z">
              <w:r w:rsidRPr="00713E80" w:rsidDel="00AC364B">
                <w:rPr>
                  <w:rFonts w:ascii="Calibri" w:eastAsia="Calibri" w:hAnsi="Calibri" w:cs="Arial"/>
                  <w:szCs w:val="20"/>
                  <w:lang w:val="en-GB" w:eastAsia="en-GB"/>
                </w:rPr>
                <w:delText> </w:delText>
              </w:r>
            </w:del>
          </w:p>
        </w:tc>
        <w:commentRangeEnd w:id="995"/>
        <w:tc>
          <w:tcPr>
            <w:tcW w:w="854" w:type="dxa"/>
            <w:gridSpan w:val="2"/>
            <w:vAlign w:val="center"/>
          </w:tcPr>
          <w:p w:rsidR="00713E80" w:rsidRPr="00713E80" w:rsidRDefault="00AC364B" w:rsidP="00713E80">
            <w:pPr>
              <w:widowControl/>
              <w:autoSpaceDE/>
              <w:autoSpaceDN/>
              <w:adjustRightInd/>
              <w:rPr>
                <w:rFonts w:ascii="Calibri" w:eastAsia="Calibri" w:hAnsi="Calibri" w:cs="Arial"/>
                <w:b/>
                <w:bCs/>
                <w:szCs w:val="20"/>
                <w:lang w:val="en-GB" w:eastAsia="en-GB"/>
              </w:rPr>
            </w:pPr>
            <w:r>
              <w:rPr>
                <w:rStyle w:val="CommentReference"/>
              </w:rPr>
              <w:commentReference w:id="995"/>
            </w:r>
          </w:p>
        </w:tc>
        <w:tc>
          <w:tcPr>
            <w:tcW w:w="1295" w:type="dxa"/>
            <w:gridSpan w:val="7"/>
          </w:tcPr>
          <w:p w:rsidR="00713E80" w:rsidRPr="00713E80" w:rsidRDefault="00713E80" w:rsidP="00713E80">
            <w:pPr>
              <w:widowControl/>
              <w:autoSpaceDE/>
              <w:autoSpaceDN/>
              <w:adjustRightInd/>
              <w:rPr>
                <w:rFonts w:ascii="Calibri" w:eastAsia="Calibri" w:hAnsi="Calibri" w:cs="Arial"/>
                <w:b/>
                <w:bCs/>
                <w:szCs w:val="20"/>
                <w:lang w:val="en-GB" w:eastAsia="en-GB"/>
              </w:rPr>
            </w:pPr>
          </w:p>
        </w:tc>
      </w:tr>
      <w:tr w:rsidR="00713E80" w:rsidRPr="00713E80" w:rsidTr="009B7465">
        <w:trPr>
          <w:gridAfter w:val="1"/>
          <w:wAfter w:w="46" w:type="dxa"/>
          <w:trHeight w:val="139"/>
        </w:trPr>
        <w:tc>
          <w:tcPr>
            <w:tcW w:w="56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48</w:t>
            </w:r>
          </w:p>
        </w:tc>
        <w:tc>
          <w:tcPr>
            <w:tcW w:w="3522"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xml:space="preserve">Organisation of workshops aimed at </w:t>
            </w:r>
            <w:r w:rsidRPr="00713E80">
              <w:rPr>
                <w:rFonts w:ascii="Calibri" w:eastAsia="Calibri" w:hAnsi="Calibri" w:cs="Arial"/>
                <w:b/>
                <w:szCs w:val="20"/>
                <w:lang w:val="en-GB" w:eastAsia="en-GB"/>
              </w:rPr>
              <w:t xml:space="preserve">sharing best practice and lessons learnt, and to promote flyway conservation and policy options (e.g. through Global </w:t>
            </w:r>
            <w:proofErr w:type="spellStart"/>
            <w:r w:rsidRPr="00713E80">
              <w:rPr>
                <w:rFonts w:ascii="Calibri" w:eastAsia="Calibri" w:hAnsi="Calibri" w:cs="Arial"/>
                <w:b/>
                <w:szCs w:val="20"/>
                <w:lang w:val="en-GB" w:eastAsia="en-GB"/>
              </w:rPr>
              <w:t>Interflyways</w:t>
            </w:r>
            <w:proofErr w:type="spellEnd"/>
            <w:r w:rsidRPr="00713E80">
              <w:rPr>
                <w:rFonts w:ascii="Calibri" w:eastAsia="Calibri" w:hAnsi="Calibri" w:cs="Arial"/>
                <w:b/>
                <w:szCs w:val="20"/>
                <w:lang w:val="en-GB" w:eastAsia="en-GB"/>
              </w:rPr>
              <w:t xml:space="preserve"> Network).</w:t>
            </w:r>
            <w:r w:rsidRPr="00713E80">
              <w:rPr>
                <w:rFonts w:ascii="Calibri" w:eastAsia="Calibri" w:hAnsi="Calibri" w:cs="Arial"/>
                <w:szCs w:val="20"/>
                <w:lang w:val="en-GB" w:eastAsia="en-GB"/>
              </w:rPr>
              <w:t xml:space="preserve"> </w:t>
            </w:r>
          </w:p>
          <w:p w:rsidR="00713E80" w:rsidRPr="00713E80" w:rsidRDefault="00713E80" w:rsidP="00713E80">
            <w:pPr>
              <w:widowControl/>
              <w:autoSpaceDE/>
              <w:autoSpaceDN/>
              <w:adjustRightInd/>
              <w:rPr>
                <w:rFonts w:ascii="Calibri" w:eastAsia="Calibri" w:hAnsi="Calibri" w:cs="Arial"/>
                <w:szCs w:val="20"/>
                <w:lang w:val="en-GB" w:eastAsia="en-GB"/>
              </w:rPr>
            </w:pPr>
            <w:del w:id="1014" w:author="Mundkur, Taej" w:date="2014-07-01T21:36:00Z">
              <w:r w:rsidRPr="00713E80" w:rsidDel="003704B7">
                <w:rPr>
                  <w:rFonts w:ascii="Calibri" w:eastAsia="Calibri" w:hAnsi="Calibri" w:cs="Arial"/>
                  <w:szCs w:val="20"/>
                  <w:lang w:val="en-GB" w:eastAsia="en-GB"/>
                </w:rPr>
                <w:delText>Themes for the next workshops could include: raptors, seabirds, arctic migrants, monitoring and tracking migrants, monitoring/assessment of the effectiveness of site-based conservation action for migratory birds.</w:delText>
              </w:r>
            </w:del>
          </w:p>
        </w:tc>
        <w:tc>
          <w:tcPr>
            <w:tcW w:w="3106" w:type="dxa"/>
            <w:gridSpan w:val="2"/>
            <w:vAlign w:val="center"/>
          </w:tcPr>
          <w:p w:rsidR="00713E80" w:rsidRPr="00713E80" w:rsidRDefault="00713E80" w:rsidP="0059589F">
            <w:pPr>
              <w:widowControl/>
              <w:numPr>
                <w:ilvl w:val="0"/>
                <w:numId w:val="9"/>
              </w:numPr>
              <w:autoSpaceDE/>
              <w:autoSpaceDN/>
              <w:adjustRightInd/>
              <w:spacing w:after="200" w:line="276" w:lineRule="auto"/>
              <w:ind w:left="38" w:hanging="142"/>
              <w:contextualSpacing/>
              <w:rPr>
                <w:rFonts w:ascii="Calibri" w:eastAsia="Calibri" w:hAnsi="Calibri" w:cs="Arial"/>
                <w:sz w:val="24"/>
                <w:szCs w:val="20"/>
                <w:lang w:val="en-GB" w:eastAsia="en-GB"/>
              </w:rPr>
            </w:pPr>
            <w:r w:rsidRPr="00713E80">
              <w:rPr>
                <w:rFonts w:ascii="Calibri" w:eastAsia="Calibri" w:hAnsi="Calibri" w:cs="Arial"/>
                <w:szCs w:val="20"/>
                <w:lang w:val="en-GB" w:eastAsia="en-GB"/>
              </w:rPr>
              <w:t xml:space="preserve">Workshops held </w:t>
            </w:r>
            <w:ins w:id="1015" w:author="Mundkur, Taej" w:date="2014-07-01T21:37:00Z">
              <w:r w:rsidR="003704B7">
                <w:rPr>
                  <w:rFonts w:ascii="Calibri" w:eastAsia="Calibri" w:hAnsi="Calibri" w:cs="Arial"/>
                  <w:szCs w:val="20"/>
                  <w:lang w:val="en-GB" w:eastAsia="en-GB"/>
                </w:rPr>
                <w:t xml:space="preserve">(e.g. on </w:t>
              </w:r>
              <w:r w:rsidR="003704B7" w:rsidRPr="00713E80">
                <w:rPr>
                  <w:rFonts w:ascii="Calibri" w:eastAsia="Calibri" w:hAnsi="Calibri" w:cs="Arial"/>
                  <w:szCs w:val="20"/>
                  <w:lang w:val="en-GB" w:eastAsia="en-GB"/>
                </w:rPr>
                <w:t>raptors, seabirds, arctic migrants, monitoring and tracking migrants, monitoring/</w:t>
              </w:r>
              <w:r w:rsidR="003704B7">
                <w:rPr>
                  <w:rFonts w:ascii="Calibri" w:eastAsia="Calibri" w:hAnsi="Calibri" w:cs="Arial"/>
                  <w:szCs w:val="20"/>
                  <w:lang w:val="en-GB" w:eastAsia="en-GB"/>
                </w:rPr>
                <w:t xml:space="preserve"> </w:t>
              </w:r>
              <w:r w:rsidR="003704B7" w:rsidRPr="00713E80">
                <w:rPr>
                  <w:rFonts w:ascii="Calibri" w:eastAsia="Calibri" w:hAnsi="Calibri" w:cs="Arial"/>
                  <w:szCs w:val="20"/>
                  <w:lang w:val="en-GB" w:eastAsia="en-GB"/>
                </w:rPr>
                <w:t>assessment of the effectiveness of site-based conservation action for migratory birds</w:t>
              </w:r>
              <w:r w:rsidR="003704B7">
                <w:rPr>
                  <w:rFonts w:ascii="Calibri" w:eastAsia="Calibri" w:hAnsi="Calibri" w:cs="Arial"/>
                  <w:szCs w:val="20"/>
                  <w:lang w:val="en-GB" w:eastAsia="en-GB"/>
                </w:rPr>
                <w:t>)</w:t>
              </w:r>
              <w:r w:rsidR="003704B7" w:rsidRPr="00713E80">
                <w:rPr>
                  <w:rFonts w:ascii="Calibri" w:eastAsia="Calibri" w:hAnsi="Calibri" w:cs="Arial"/>
                  <w:szCs w:val="20"/>
                  <w:lang w:val="en-GB" w:eastAsia="en-GB"/>
                </w:rPr>
                <w:t xml:space="preserve"> </w:t>
              </w:r>
            </w:ins>
            <w:r w:rsidRPr="00713E80">
              <w:rPr>
                <w:rFonts w:ascii="Calibri" w:eastAsia="Calibri" w:hAnsi="Calibri" w:cs="Arial"/>
                <w:szCs w:val="20"/>
                <w:lang w:val="en-GB" w:eastAsia="en-GB"/>
              </w:rPr>
              <w:t>and publication of best practice and lessons learned</w:t>
            </w:r>
            <w:ins w:id="1016" w:author="Mundkur, Taej" w:date="2014-07-01T21:37:00Z">
              <w:r w:rsidR="003704B7">
                <w:rPr>
                  <w:rFonts w:ascii="Calibri" w:eastAsia="Calibri" w:hAnsi="Calibri" w:cs="Arial"/>
                  <w:szCs w:val="20"/>
                  <w:lang w:val="en-GB" w:eastAsia="en-GB"/>
                </w:rPr>
                <w:t>.</w:t>
              </w:r>
            </w:ins>
          </w:p>
        </w:tc>
        <w:tc>
          <w:tcPr>
            <w:tcW w:w="978"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del w:id="1017" w:author="CMS-USER" w:date="2014-06-30T19:21:00Z">
              <w:r w:rsidRPr="00713E80" w:rsidDel="00783AB2">
                <w:rPr>
                  <w:rFonts w:ascii="Calibri" w:eastAsia="Calibri" w:hAnsi="Calibri" w:cs="Arial"/>
                  <w:szCs w:val="20"/>
                  <w:lang w:val="en-GB" w:eastAsia="en-GB"/>
                </w:rPr>
                <w:delText>2014-2020</w:delText>
              </w:r>
            </w:del>
            <w:ins w:id="1018" w:author="CMS-USER" w:date="2014-06-30T19:21:00Z">
              <w:r w:rsidR="00783AB2">
                <w:rPr>
                  <w:rFonts w:ascii="Calibri" w:eastAsia="Calibri" w:hAnsi="Calibri" w:cs="Arial"/>
                  <w:szCs w:val="20"/>
                  <w:lang w:val="en-GB" w:eastAsia="en-GB"/>
                </w:rPr>
                <w:t>S</w:t>
              </w:r>
            </w:ins>
          </w:p>
        </w:tc>
        <w:tc>
          <w:tcPr>
            <w:tcW w:w="533"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62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689"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868" w:type="dxa"/>
            <w:gridSpan w:val="2"/>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i/>
                <w:szCs w:val="20"/>
                <w:lang w:val="en-GB" w:eastAsia="en-GB"/>
              </w:rPr>
              <w:t xml:space="preserve">Inter alia </w:t>
            </w:r>
            <w:r w:rsidRPr="00713E80">
              <w:rPr>
                <w:rFonts w:ascii="Calibri" w:eastAsia="Calibri" w:hAnsi="Calibri" w:cs="Arial"/>
                <w:b/>
                <w:szCs w:val="20"/>
                <w:lang w:val="en-GB" w:eastAsia="en-GB"/>
              </w:rPr>
              <w:t>BLI, WI,</w:t>
            </w:r>
          </w:p>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szCs w:val="20"/>
                <w:lang w:val="en-GB" w:eastAsia="en-GB"/>
              </w:rPr>
              <w:t>CAFF/AMBI, Ramsar</w:t>
            </w:r>
            <w:r w:rsidRPr="00713E80" w:rsidDel="00C21D3E">
              <w:rPr>
                <w:rFonts w:ascii="Calibri" w:eastAsia="Calibri" w:hAnsi="Calibri" w:cs="Arial"/>
                <w:b/>
                <w:szCs w:val="20"/>
                <w:lang w:val="en-GB" w:eastAsia="en-GB"/>
              </w:rPr>
              <w:t xml:space="preserve"> </w:t>
            </w:r>
          </w:p>
        </w:tc>
        <w:tc>
          <w:tcPr>
            <w:tcW w:w="1276"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854"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295" w:type="dxa"/>
            <w:gridSpan w:val="7"/>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AEWA, ACAP, MOUs</w:t>
            </w:r>
          </w:p>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SSAPs</w:t>
            </w:r>
          </w:p>
        </w:tc>
      </w:tr>
      <w:tr w:rsidR="00713E80" w:rsidRPr="00713E80" w:rsidDel="005D64B6" w:rsidTr="009B7465">
        <w:trPr>
          <w:gridAfter w:val="1"/>
          <w:wAfter w:w="46" w:type="dxa"/>
          <w:trHeight w:val="565"/>
          <w:del w:id="1019" w:author="CMS-USER" w:date="2014-06-30T19:25:00Z"/>
        </w:trPr>
        <w:tc>
          <w:tcPr>
            <w:tcW w:w="560" w:type="dxa"/>
            <w:vAlign w:val="center"/>
          </w:tcPr>
          <w:p w:rsidR="00713E80" w:rsidRPr="00713E80" w:rsidDel="005D64B6" w:rsidRDefault="00713E80" w:rsidP="00713E80">
            <w:pPr>
              <w:widowControl/>
              <w:autoSpaceDE/>
              <w:autoSpaceDN/>
              <w:adjustRightInd/>
              <w:rPr>
                <w:del w:id="1020" w:author="CMS-USER" w:date="2014-06-30T19:25:00Z"/>
                <w:rFonts w:ascii="Calibri" w:eastAsia="Calibri" w:hAnsi="Calibri" w:cs="Arial"/>
                <w:szCs w:val="20"/>
                <w:lang w:val="en-GB" w:eastAsia="en-GB"/>
              </w:rPr>
            </w:pPr>
            <w:commentRangeStart w:id="1021"/>
            <w:del w:id="1022" w:author="CMS-USER" w:date="2014-06-30T19:25:00Z">
              <w:r w:rsidRPr="00713E80" w:rsidDel="005D64B6">
                <w:rPr>
                  <w:rFonts w:ascii="Calibri" w:eastAsia="Calibri" w:hAnsi="Calibri" w:cs="Arial"/>
                  <w:szCs w:val="20"/>
                  <w:lang w:val="en-GB" w:eastAsia="en-GB"/>
                </w:rPr>
                <w:delText>49</w:delText>
              </w:r>
            </w:del>
          </w:p>
        </w:tc>
        <w:tc>
          <w:tcPr>
            <w:tcW w:w="3522" w:type="dxa"/>
            <w:vAlign w:val="center"/>
          </w:tcPr>
          <w:p w:rsidR="00713E80" w:rsidRPr="00713E80" w:rsidDel="005D64B6" w:rsidRDefault="00713E80" w:rsidP="00713E80">
            <w:pPr>
              <w:widowControl/>
              <w:autoSpaceDE/>
              <w:autoSpaceDN/>
              <w:adjustRightInd/>
              <w:rPr>
                <w:del w:id="1023" w:author="CMS-USER" w:date="2014-06-30T19:25:00Z"/>
                <w:rFonts w:ascii="Calibri" w:eastAsia="Calibri" w:hAnsi="Calibri" w:cs="Arial"/>
                <w:szCs w:val="20"/>
                <w:lang w:val="en-GB" w:eastAsia="en-GB"/>
              </w:rPr>
            </w:pPr>
            <w:del w:id="1024" w:author="CMS-USER" w:date="2014-06-30T19:25:00Z">
              <w:r w:rsidRPr="00713E80" w:rsidDel="005D64B6">
                <w:rPr>
                  <w:rFonts w:ascii="Calibri" w:eastAsia="Calibri" w:hAnsi="Calibri" w:cs="Arial"/>
                  <w:szCs w:val="20"/>
                  <w:lang w:val="en-GB" w:eastAsia="en-GB"/>
                </w:rPr>
                <w:delText xml:space="preserve">Dissemination of existing case studies on mechanisms to enhance the conservation of migratory birds through site networks </w:delText>
              </w:r>
            </w:del>
          </w:p>
        </w:tc>
        <w:tc>
          <w:tcPr>
            <w:tcW w:w="3106" w:type="dxa"/>
            <w:gridSpan w:val="2"/>
            <w:vAlign w:val="center"/>
          </w:tcPr>
          <w:p w:rsidR="00713E80" w:rsidRPr="00713E80" w:rsidDel="005D64B6" w:rsidRDefault="00713E80" w:rsidP="00605E4B">
            <w:pPr>
              <w:widowControl/>
              <w:numPr>
                <w:ilvl w:val="0"/>
                <w:numId w:val="9"/>
              </w:numPr>
              <w:autoSpaceDE/>
              <w:autoSpaceDN/>
              <w:adjustRightInd/>
              <w:spacing w:after="200" w:line="276" w:lineRule="auto"/>
              <w:ind w:left="38" w:hanging="142"/>
              <w:contextualSpacing/>
              <w:rPr>
                <w:del w:id="1025" w:author="CMS-USER" w:date="2014-06-30T19:25:00Z"/>
                <w:rFonts w:ascii="Calibri" w:eastAsia="Calibri" w:hAnsi="Calibri" w:cs="Arial"/>
                <w:szCs w:val="20"/>
                <w:lang w:val="en-GB" w:eastAsia="en-GB"/>
              </w:rPr>
            </w:pPr>
            <w:del w:id="1026" w:author="CMS-USER" w:date="2014-06-30T19:25:00Z">
              <w:r w:rsidRPr="00713E80" w:rsidDel="005D64B6">
                <w:rPr>
                  <w:rFonts w:ascii="Calibri" w:eastAsia="Calibri" w:hAnsi="Calibri" w:cs="Arial"/>
                  <w:szCs w:val="20"/>
                  <w:lang w:val="en-GB" w:eastAsia="en-GB"/>
                </w:rPr>
                <w:delText>Dissemination of case studies on site networks through various means (e.g. CBD CHM, Conservationevidence.com)</w:delText>
              </w:r>
            </w:del>
          </w:p>
        </w:tc>
        <w:tc>
          <w:tcPr>
            <w:tcW w:w="978" w:type="dxa"/>
            <w:gridSpan w:val="3"/>
            <w:vAlign w:val="center"/>
          </w:tcPr>
          <w:p w:rsidR="00713E80" w:rsidRPr="00713E80" w:rsidDel="005D64B6" w:rsidRDefault="00713E80" w:rsidP="00713E80">
            <w:pPr>
              <w:widowControl/>
              <w:autoSpaceDE/>
              <w:autoSpaceDN/>
              <w:adjustRightInd/>
              <w:rPr>
                <w:del w:id="1027" w:author="CMS-USER" w:date="2014-06-30T19:25:00Z"/>
                <w:rFonts w:ascii="Calibri" w:eastAsia="Calibri" w:hAnsi="Calibri" w:cs="Arial"/>
                <w:szCs w:val="20"/>
                <w:lang w:val="en-GB" w:eastAsia="en-GB"/>
              </w:rPr>
            </w:pPr>
            <w:del w:id="1028" w:author="CMS-USER" w:date="2014-06-30T19:25:00Z">
              <w:r w:rsidRPr="00713E80" w:rsidDel="005D64B6">
                <w:rPr>
                  <w:rFonts w:ascii="Calibri" w:eastAsia="Calibri" w:hAnsi="Calibri" w:cs="Arial"/>
                  <w:szCs w:val="20"/>
                  <w:lang w:val="en-GB" w:eastAsia="en-GB"/>
                </w:rPr>
                <w:delText> Ongoing</w:delText>
              </w:r>
            </w:del>
          </w:p>
        </w:tc>
        <w:tc>
          <w:tcPr>
            <w:tcW w:w="533" w:type="dxa"/>
            <w:vAlign w:val="center"/>
          </w:tcPr>
          <w:p w:rsidR="00713E80" w:rsidRPr="00713E80" w:rsidDel="005D64B6" w:rsidRDefault="00713E80" w:rsidP="00713E80">
            <w:pPr>
              <w:widowControl/>
              <w:autoSpaceDE/>
              <w:autoSpaceDN/>
              <w:adjustRightInd/>
              <w:rPr>
                <w:del w:id="1029" w:author="CMS-USER" w:date="2014-06-30T19:25:00Z"/>
                <w:rFonts w:ascii="Calibri" w:eastAsia="Calibri" w:hAnsi="Calibri" w:cs="Arial"/>
                <w:szCs w:val="20"/>
                <w:lang w:val="en-GB" w:eastAsia="en-GB"/>
              </w:rPr>
            </w:pPr>
            <w:del w:id="1030" w:author="CMS-USER" w:date="2014-06-30T19:25:00Z">
              <w:r w:rsidRPr="00713E80" w:rsidDel="005D64B6">
                <w:rPr>
                  <w:rFonts w:ascii="Calibri" w:eastAsia="Calibri" w:hAnsi="Calibri" w:cs="Arial"/>
                  <w:szCs w:val="20"/>
                  <w:lang w:val="en-GB" w:eastAsia="en-GB"/>
                </w:rPr>
                <w:delText>XX</w:delText>
              </w:r>
            </w:del>
          </w:p>
        </w:tc>
        <w:tc>
          <w:tcPr>
            <w:tcW w:w="620" w:type="dxa"/>
            <w:vAlign w:val="center"/>
          </w:tcPr>
          <w:p w:rsidR="00713E80" w:rsidRPr="00713E80" w:rsidDel="005D64B6" w:rsidRDefault="00713E80" w:rsidP="00713E80">
            <w:pPr>
              <w:widowControl/>
              <w:autoSpaceDE/>
              <w:autoSpaceDN/>
              <w:adjustRightInd/>
              <w:rPr>
                <w:del w:id="1031" w:author="CMS-USER" w:date="2014-06-30T19:25:00Z"/>
                <w:rFonts w:ascii="Calibri" w:eastAsia="Calibri" w:hAnsi="Calibri" w:cs="Arial"/>
                <w:szCs w:val="20"/>
                <w:lang w:val="en-GB" w:eastAsia="en-GB"/>
              </w:rPr>
            </w:pPr>
            <w:del w:id="1032" w:author="CMS-USER" w:date="2014-06-30T19:25:00Z">
              <w:r w:rsidRPr="00713E80" w:rsidDel="005D64B6">
                <w:rPr>
                  <w:rFonts w:ascii="Calibri" w:eastAsia="Calibri" w:hAnsi="Calibri" w:cs="Arial"/>
                  <w:szCs w:val="20"/>
                  <w:lang w:val="en-GB" w:eastAsia="en-GB"/>
                </w:rPr>
                <w:delText>Bird Group</w:delText>
              </w:r>
            </w:del>
          </w:p>
        </w:tc>
        <w:tc>
          <w:tcPr>
            <w:tcW w:w="689" w:type="dxa"/>
            <w:gridSpan w:val="3"/>
            <w:vAlign w:val="center"/>
          </w:tcPr>
          <w:p w:rsidR="00713E80" w:rsidRPr="00713E80" w:rsidDel="005D64B6" w:rsidRDefault="00713E80" w:rsidP="00713E80">
            <w:pPr>
              <w:widowControl/>
              <w:autoSpaceDE/>
              <w:autoSpaceDN/>
              <w:adjustRightInd/>
              <w:rPr>
                <w:del w:id="1033" w:author="CMS-USER" w:date="2014-06-30T19:25:00Z"/>
                <w:rFonts w:ascii="Calibri" w:eastAsia="Calibri" w:hAnsi="Calibri" w:cs="Arial"/>
                <w:szCs w:val="20"/>
                <w:lang w:val="en-GB" w:eastAsia="en-GB"/>
              </w:rPr>
            </w:pPr>
          </w:p>
        </w:tc>
        <w:tc>
          <w:tcPr>
            <w:tcW w:w="1868" w:type="dxa"/>
            <w:gridSpan w:val="2"/>
            <w:vAlign w:val="center"/>
          </w:tcPr>
          <w:p w:rsidR="00713E80" w:rsidRPr="00713E80" w:rsidDel="005D64B6" w:rsidRDefault="00713E80" w:rsidP="00713E80">
            <w:pPr>
              <w:widowControl/>
              <w:autoSpaceDE/>
              <w:autoSpaceDN/>
              <w:adjustRightInd/>
              <w:rPr>
                <w:del w:id="1034" w:author="CMS-USER" w:date="2014-06-30T19:25:00Z"/>
                <w:rFonts w:ascii="Calibri" w:eastAsia="Calibri" w:hAnsi="Calibri" w:cs="Arial"/>
                <w:b/>
                <w:szCs w:val="20"/>
                <w:lang w:val="en-GB" w:eastAsia="en-GB"/>
              </w:rPr>
            </w:pPr>
            <w:del w:id="1035" w:author="CMS-USER" w:date="2014-06-30T19:25:00Z">
              <w:r w:rsidRPr="00713E80" w:rsidDel="005D64B6">
                <w:rPr>
                  <w:rFonts w:ascii="Calibri" w:eastAsia="Calibri" w:hAnsi="Calibri" w:cs="Arial"/>
                  <w:b/>
                  <w:i/>
                  <w:szCs w:val="20"/>
                  <w:lang w:val="en-GB" w:eastAsia="en-GB"/>
                </w:rPr>
                <w:delText xml:space="preserve">Inter alia </w:delText>
              </w:r>
              <w:r w:rsidRPr="00713E80" w:rsidDel="005D64B6">
                <w:rPr>
                  <w:rFonts w:ascii="Calibri" w:eastAsia="Calibri" w:hAnsi="Calibri" w:cs="Arial"/>
                  <w:b/>
                  <w:szCs w:val="20"/>
                  <w:lang w:val="en-GB" w:eastAsia="en-GB"/>
                </w:rPr>
                <w:delText>BLI, WI,</w:delText>
              </w:r>
            </w:del>
          </w:p>
          <w:p w:rsidR="00713E80" w:rsidRPr="00713E80" w:rsidDel="005D64B6" w:rsidRDefault="00713E80" w:rsidP="00713E80">
            <w:pPr>
              <w:widowControl/>
              <w:autoSpaceDE/>
              <w:autoSpaceDN/>
              <w:adjustRightInd/>
              <w:rPr>
                <w:del w:id="1036" w:author="CMS-USER" w:date="2014-06-30T19:25:00Z"/>
                <w:rFonts w:ascii="Calibri" w:eastAsia="Calibri" w:hAnsi="Calibri" w:cs="Arial"/>
                <w:b/>
                <w:szCs w:val="20"/>
                <w:lang w:val="en-GB" w:eastAsia="en-GB"/>
              </w:rPr>
            </w:pPr>
            <w:del w:id="1037" w:author="CMS-USER" w:date="2014-06-30T19:25:00Z">
              <w:r w:rsidRPr="00713E80" w:rsidDel="005D64B6">
                <w:rPr>
                  <w:rFonts w:ascii="Calibri" w:eastAsia="Calibri" w:hAnsi="Calibri" w:cs="Arial"/>
                  <w:b/>
                  <w:szCs w:val="20"/>
                  <w:lang w:val="en-GB" w:eastAsia="en-GB"/>
                </w:rPr>
                <w:delText>ICF, IUCN SSC, EAAFP, WHSRN</w:delText>
              </w:r>
            </w:del>
          </w:p>
        </w:tc>
        <w:tc>
          <w:tcPr>
            <w:tcW w:w="1276" w:type="dxa"/>
            <w:gridSpan w:val="3"/>
            <w:vAlign w:val="center"/>
          </w:tcPr>
          <w:p w:rsidR="00713E80" w:rsidRPr="00713E80" w:rsidDel="005D64B6" w:rsidRDefault="00713E80" w:rsidP="00713E80">
            <w:pPr>
              <w:widowControl/>
              <w:autoSpaceDE/>
              <w:autoSpaceDN/>
              <w:adjustRightInd/>
              <w:rPr>
                <w:del w:id="1038" w:author="CMS-USER" w:date="2014-06-30T19:25:00Z"/>
                <w:rFonts w:ascii="Calibri" w:eastAsia="Calibri" w:hAnsi="Calibri" w:cs="Arial"/>
                <w:szCs w:val="20"/>
                <w:lang w:val="en-GB" w:eastAsia="en-GB"/>
              </w:rPr>
            </w:pPr>
            <w:del w:id="1039" w:author="CMS-USER" w:date="2014-06-30T19:25:00Z">
              <w:r w:rsidRPr="00713E80" w:rsidDel="005D64B6">
                <w:rPr>
                  <w:rFonts w:ascii="Calibri" w:eastAsia="Calibri" w:hAnsi="Calibri" w:cs="Arial"/>
                  <w:szCs w:val="20"/>
                  <w:lang w:val="en-GB" w:eastAsia="en-GB"/>
                </w:rPr>
                <w:delText> </w:delText>
              </w:r>
            </w:del>
          </w:p>
        </w:tc>
        <w:commentRangeEnd w:id="1021"/>
        <w:tc>
          <w:tcPr>
            <w:tcW w:w="854" w:type="dxa"/>
            <w:gridSpan w:val="2"/>
            <w:vAlign w:val="center"/>
          </w:tcPr>
          <w:p w:rsidR="00713E80" w:rsidRPr="00713E80" w:rsidDel="005D64B6" w:rsidRDefault="003704B7" w:rsidP="00713E80">
            <w:pPr>
              <w:widowControl/>
              <w:autoSpaceDE/>
              <w:autoSpaceDN/>
              <w:adjustRightInd/>
              <w:rPr>
                <w:del w:id="1040" w:author="CMS-USER" w:date="2014-06-30T19:25:00Z"/>
                <w:rFonts w:ascii="Calibri" w:eastAsia="Calibri" w:hAnsi="Calibri" w:cs="Arial"/>
                <w:szCs w:val="20"/>
                <w:lang w:val="en-GB" w:eastAsia="en-GB"/>
              </w:rPr>
            </w:pPr>
            <w:r>
              <w:rPr>
                <w:rStyle w:val="CommentReference"/>
              </w:rPr>
              <w:commentReference w:id="1021"/>
            </w:r>
          </w:p>
        </w:tc>
        <w:tc>
          <w:tcPr>
            <w:tcW w:w="1295" w:type="dxa"/>
            <w:gridSpan w:val="7"/>
            <w:vAlign w:val="center"/>
          </w:tcPr>
          <w:p w:rsidR="00713E80" w:rsidRPr="00713E80" w:rsidDel="005D64B6" w:rsidRDefault="00713E80" w:rsidP="00713E80">
            <w:pPr>
              <w:widowControl/>
              <w:autoSpaceDE/>
              <w:autoSpaceDN/>
              <w:adjustRightInd/>
              <w:rPr>
                <w:del w:id="1041" w:author="CMS-USER" w:date="2014-06-30T19:25:00Z"/>
                <w:rFonts w:ascii="Calibri" w:eastAsia="Calibri" w:hAnsi="Calibri" w:cs="Arial"/>
                <w:szCs w:val="20"/>
                <w:lang w:val="en-GB" w:eastAsia="en-GB"/>
              </w:rPr>
            </w:pPr>
          </w:p>
        </w:tc>
      </w:tr>
      <w:tr w:rsidR="00713E80" w:rsidRPr="00713E80" w:rsidTr="009B7465">
        <w:trPr>
          <w:gridAfter w:val="2"/>
          <w:wAfter w:w="52" w:type="dxa"/>
          <w:trHeight w:val="1509"/>
        </w:trPr>
        <w:tc>
          <w:tcPr>
            <w:tcW w:w="56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50</w:t>
            </w:r>
          </w:p>
        </w:tc>
        <w:tc>
          <w:tcPr>
            <w:tcW w:w="3522" w:type="dxa"/>
            <w:vAlign w:val="center"/>
          </w:tcPr>
          <w:p w:rsidR="00713E80" w:rsidRPr="00713E80" w:rsidRDefault="00713E80" w:rsidP="00B53CD7">
            <w:pPr>
              <w:widowControl/>
              <w:autoSpaceDE/>
              <w:autoSpaceDN/>
              <w:adjustRightInd/>
              <w:rPr>
                <w:rFonts w:ascii="Calibri" w:eastAsia="Calibri" w:hAnsi="Calibri" w:cs="Arial"/>
                <w:szCs w:val="20"/>
                <w:lang w:val="en-GB" w:eastAsia="en-GB"/>
              </w:rPr>
            </w:pPr>
            <w:del w:id="1042" w:author="CMS-USER" w:date="2014-06-30T19:26:00Z">
              <w:r w:rsidRPr="00713E80" w:rsidDel="00B53062">
                <w:rPr>
                  <w:rFonts w:ascii="Calibri" w:eastAsia="Calibri" w:hAnsi="Calibri" w:cs="Arial"/>
                  <w:szCs w:val="20"/>
                  <w:lang w:val="en-GB" w:eastAsia="en-GB"/>
                </w:rPr>
                <w:delText>D</w:delText>
              </w:r>
            </w:del>
            <w:ins w:id="1043" w:author="Mundkur, Taej" w:date="2014-07-01T21:41:00Z">
              <w:r w:rsidR="003704B7">
                <w:rPr>
                  <w:rFonts w:ascii="Calibri" w:eastAsia="Calibri" w:hAnsi="Calibri" w:cs="Arial"/>
                  <w:szCs w:val="20"/>
                  <w:lang w:val="en-GB" w:eastAsia="en-GB"/>
                </w:rPr>
                <w:t>D</w:t>
              </w:r>
            </w:ins>
            <w:r w:rsidRPr="00713E80">
              <w:rPr>
                <w:rFonts w:ascii="Calibri" w:eastAsia="Calibri" w:hAnsi="Calibri" w:cs="Arial"/>
                <w:szCs w:val="20"/>
                <w:lang w:val="en-GB" w:eastAsia="en-GB"/>
              </w:rPr>
              <w:t>evelop</w:t>
            </w:r>
            <w:ins w:id="1044" w:author="CMS-USER" w:date="2014-06-30T19:27:00Z">
              <w:r w:rsidR="00B53062">
                <w:rPr>
                  <w:rFonts w:ascii="Calibri" w:eastAsia="Calibri" w:hAnsi="Calibri" w:cs="Arial"/>
                  <w:szCs w:val="20"/>
                  <w:lang w:val="en-GB" w:eastAsia="en-GB"/>
                </w:rPr>
                <w:t xml:space="preserve"> </w:t>
              </w:r>
              <w:del w:id="1045" w:author="Mundkur, Taej" w:date="2014-07-01T21:41:00Z">
                <w:r w:rsidR="00B53062" w:rsidDel="003704B7">
                  <w:rPr>
                    <w:rFonts w:ascii="Calibri" w:eastAsia="Calibri" w:hAnsi="Calibri" w:cs="Arial"/>
                    <w:szCs w:val="20"/>
                    <w:lang w:val="en-GB" w:eastAsia="en-GB"/>
                  </w:rPr>
                  <w:delText>a coherent proposal</w:delText>
                </w:r>
              </w:del>
            </w:ins>
            <w:del w:id="1046" w:author="Mundkur, Taej" w:date="2014-07-01T21:41:00Z">
              <w:r w:rsidRPr="00713E80" w:rsidDel="003704B7">
                <w:rPr>
                  <w:rFonts w:ascii="Calibri" w:eastAsia="Calibri" w:hAnsi="Calibri" w:cs="Arial"/>
                  <w:szCs w:val="20"/>
                  <w:lang w:val="en-GB" w:eastAsia="en-GB"/>
                </w:rPr>
                <w:delText xml:space="preserve"> </w:delText>
              </w:r>
            </w:del>
            <w:ins w:id="1047" w:author="CMS-USER" w:date="2014-06-30T19:27:00Z">
              <w:del w:id="1048" w:author="Mundkur, Taej" w:date="2014-07-01T21:41:00Z">
                <w:r w:rsidR="00B53062" w:rsidDel="003704B7">
                  <w:rPr>
                    <w:rFonts w:ascii="Calibri" w:eastAsia="Calibri" w:hAnsi="Calibri" w:cs="Arial"/>
                    <w:szCs w:val="20"/>
                    <w:lang w:val="en-GB" w:eastAsia="en-GB"/>
                  </w:rPr>
                  <w:delText xml:space="preserve">for </w:delText>
                </w:r>
              </w:del>
            </w:ins>
            <w:r w:rsidRPr="00713E80">
              <w:rPr>
                <w:rFonts w:ascii="Calibri" w:eastAsia="Calibri" w:hAnsi="Calibri" w:cs="Arial"/>
                <w:szCs w:val="20"/>
                <w:lang w:val="en-GB" w:eastAsia="en-GB"/>
              </w:rPr>
              <w:t xml:space="preserve">a </w:t>
            </w:r>
            <w:r w:rsidRPr="00713E80">
              <w:rPr>
                <w:rFonts w:ascii="Calibri" w:eastAsia="Calibri" w:hAnsi="Calibri" w:cs="Arial"/>
                <w:b/>
                <w:szCs w:val="20"/>
                <w:lang w:val="en-GB" w:eastAsia="en-GB"/>
              </w:rPr>
              <w:t>global support tool for decision making, management and information for flyways</w:t>
            </w:r>
            <w:r w:rsidRPr="00713E80">
              <w:rPr>
                <w:rFonts w:ascii="Calibri" w:eastAsia="Calibri" w:hAnsi="Calibri" w:cs="Arial"/>
                <w:szCs w:val="20"/>
                <w:lang w:val="en-GB" w:eastAsia="en-GB"/>
              </w:rPr>
              <w:t xml:space="preserve"> (building on the AEWA Critical Site Network Tool</w:t>
            </w:r>
            <w:del w:id="1049" w:author="CMS-USER" w:date="2014-06-30T19:25:00Z">
              <w:r w:rsidRPr="00713E80" w:rsidDel="00B53062">
                <w:rPr>
                  <w:rFonts w:ascii="Calibri" w:eastAsia="Calibri" w:hAnsi="Calibri" w:cs="Arial"/>
                  <w:szCs w:val="20"/>
                  <w:lang w:val="en-GB" w:eastAsia="en-GB"/>
                </w:rPr>
                <w:delText xml:space="preserve"> tool</w:delText>
              </w:r>
            </w:del>
            <w:r w:rsidRPr="00713E80">
              <w:rPr>
                <w:rFonts w:ascii="Calibri" w:eastAsia="Calibri" w:hAnsi="Calibri" w:cs="Arial"/>
                <w:szCs w:val="20"/>
                <w:lang w:val="en-GB" w:eastAsia="en-GB"/>
              </w:rPr>
              <w:t xml:space="preserve">) to enable a coherent approach to identification of critically important sites </w:t>
            </w:r>
            <w:del w:id="1050" w:author="Mundkur, Taej" w:date="2014-07-01T21:43:00Z">
              <w:r w:rsidRPr="00713E80" w:rsidDel="00B53CD7">
                <w:rPr>
                  <w:rFonts w:ascii="Calibri" w:eastAsia="Calibri" w:hAnsi="Calibri" w:cs="Arial"/>
                  <w:szCs w:val="20"/>
                  <w:lang w:val="en-GB" w:eastAsia="en-GB"/>
                </w:rPr>
                <w:delText>globally</w:delText>
              </w:r>
            </w:del>
          </w:p>
        </w:tc>
        <w:tc>
          <w:tcPr>
            <w:tcW w:w="3106" w:type="dxa"/>
            <w:gridSpan w:val="2"/>
            <w:vAlign w:val="center"/>
          </w:tcPr>
          <w:p w:rsidR="00B53062" w:rsidRPr="0059589F" w:rsidRDefault="00B53062" w:rsidP="0059589F">
            <w:pPr>
              <w:widowControl/>
              <w:numPr>
                <w:ilvl w:val="0"/>
                <w:numId w:val="9"/>
              </w:numPr>
              <w:autoSpaceDE/>
              <w:autoSpaceDN/>
              <w:adjustRightInd/>
              <w:spacing w:after="200" w:line="276" w:lineRule="auto"/>
              <w:ind w:left="38" w:hanging="142"/>
              <w:contextualSpacing/>
              <w:rPr>
                <w:ins w:id="1051" w:author="CMS-USER" w:date="2014-06-30T19:30:00Z"/>
                <w:rFonts w:ascii="Calibri" w:eastAsia="Calibri" w:hAnsi="Calibri" w:cs="Arial"/>
                <w:color w:val="000000"/>
                <w:szCs w:val="20"/>
                <w:lang w:val="en-GB" w:eastAsia="en-GB"/>
              </w:rPr>
            </w:pPr>
            <w:ins w:id="1052" w:author="CMS-USER" w:date="2014-06-30T19:30:00Z">
              <w:r w:rsidRPr="00713E80">
                <w:rPr>
                  <w:rFonts w:ascii="Calibri" w:eastAsia="Calibri" w:hAnsi="Calibri" w:cs="Arial"/>
                  <w:szCs w:val="20"/>
                  <w:lang w:val="en-GB" w:eastAsia="en-GB"/>
                </w:rPr>
                <w:t xml:space="preserve">Make available </w:t>
              </w:r>
              <w:r w:rsidRPr="00713E80">
                <w:rPr>
                  <w:rFonts w:ascii="Calibri" w:eastAsia="Calibri" w:hAnsi="Calibri" w:cs="Arial"/>
                  <w:b/>
                  <w:szCs w:val="20"/>
                  <w:lang w:val="en-GB" w:eastAsia="en-GB"/>
                </w:rPr>
                <w:t>information on known key breeding, migratory stopover, and non-breeding (wintering) sites</w:t>
              </w:r>
              <w:r w:rsidRPr="00713E80">
                <w:rPr>
                  <w:rFonts w:ascii="Calibri" w:eastAsia="Calibri" w:hAnsi="Calibri" w:cs="Arial"/>
                  <w:szCs w:val="20"/>
                  <w:lang w:val="en-GB" w:eastAsia="en-GB"/>
                </w:rPr>
                <w:t xml:space="preserve"> to Parties and other stakeholders </w:t>
              </w:r>
              <w:r>
                <w:rPr>
                  <w:rFonts w:ascii="Calibri" w:eastAsia="Calibri" w:hAnsi="Calibri" w:cs="Arial"/>
                  <w:szCs w:val="20"/>
                  <w:lang w:val="en-GB" w:eastAsia="en-GB"/>
                </w:rPr>
                <w:t xml:space="preserve">through the </w:t>
              </w:r>
            </w:ins>
            <w:del w:id="1053" w:author="CMS-USER" w:date="2014-06-30T19:30:00Z">
              <w:r w:rsidR="00713E80" w:rsidRPr="00713E80" w:rsidDel="00B53062">
                <w:rPr>
                  <w:rFonts w:ascii="Calibri" w:eastAsia="Calibri" w:hAnsi="Calibri" w:cs="Arial"/>
                  <w:szCs w:val="20"/>
                  <w:lang w:val="en-GB" w:eastAsia="en-GB"/>
                </w:rPr>
                <w:delText>D</w:delText>
              </w:r>
            </w:del>
            <w:ins w:id="1054" w:author="CMS-USER" w:date="2014-06-30T19:30:00Z">
              <w:r>
                <w:rPr>
                  <w:rFonts w:ascii="Calibri" w:eastAsia="Calibri" w:hAnsi="Calibri" w:cs="Arial"/>
                  <w:szCs w:val="20"/>
                  <w:lang w:val="en-GB" w:eastAsia="en-GB"/>
                </w:rPr>
                <w:t>d</w:t>
              </w:r>
            </w:ins>
            <w:r w:rsidR="00713E80" w:rsidRPr="00713E80">
              <w:rPr>
                <w:rFonts w:ascii="Calibri" w:eastAsia="Calibri" w:hAnsi="Calibri" w:cs="Arial"/>
                <w:szCs w:val="20"/>
                <w:lang w:val="en-GB" w:eastAsia="en-GB"/>
              </w:rPr>
              <w:t xml:space="preserve">evelopment of a global decision support tool for </w:t>
            </w:r>
            <w:ins w:id="1055" w:author="CMS-USER" w:date="2014-06-30T19:29:00Z">
              <w:r>
                <w:rPr>
                  <w:rFonts w:ascii="Calibri" w:eastAsia="Calibri" w:hAnsi="Calibri" w:cs="Arial"/>
                  <w:szCs w:val="20"/>
                  <w:lang w:val="en-GB" w:eastAsia="en-GB"/>
                </w:rPr>
                <w:t xml:space="preserve">waterbird </w:t>
              </w:r>
            </w:ins>
            <w:r w:rsidR="00713E80" w:rsidRPr="00713E80">
              <w:rPr>
                <w:rFonts w:ascii="Calibri" w:eastAsia="Calibri" w:hAnsi="Calibri" w:cs="Arial"/>
                <w:szCs w:val="20"/>
                <w:lang w:val="en-GB" w:eastAsia="en-GB"/>
              </w:rPr>
              <w:t>flyways (based on the Critical Site Network Tool)</w:t>
            </w:r>
            <w:ins w:id="1056" w:author="CMS-USER" w:date="2014-06-30T19:29:00Z">
              <w:r>
                <w:rPr>
                  <w:rFonts w:ascii="Calibri" w:eastAsia="Calibri" w:hAnsi="Calibri" w:cs="Arial"/>
                  <w:szCs w:val="20"/>
                  <w:lang w:val="en-GB" w:eastAsia="en-GB"/>
                </w:rPr>
                <w:t xml:space="preserve"> </w:t>
              </w:r>
            </w:ins>
          </w:p>
          <w:p w:rsidR="00B53062" w:rsidRPr="00713E80" w:rsidRDefault="00B53062" w:rsidP="0059589F">
            <w:pPr>
              <w:widowControl/>
              <w:numPr>
                <w:ilvl w:val="0"/>
                <w:numId w:val="9"/>
              </w:numPr>
              <w:autoSpaceDE/>
              <w:autoSpaceDN/>
              <w:adjustRightInd/>
              <w:spacing w:after="200" w:line="276" w:lineRule="auto"/>
              <w:ind w:left="38" w:hanging="142"/>
              <w:contextualSpacing/>
              <w:rPr>
                <w:rFonts w:ascii="Calibri" w:eastAsia="Calibri" w:hAnsi="Calibri" w:cs="Arial"/>
                <w:color w:val="000000"/>
                <w:sz w:val="24"/>
                <w:szCs w:val="20"/>
                <w:lang w:val="en-GB" w:eastAsia="en-GB"/>
              </w:rPr>
            </w:pPr>
            <w:ins w:id="1057" w:author="CMS-USER" w:date="2014-06-30T19:30:00Z">
              <w:r>
                <w:rPr>
                  <w:rFonts w:ascii="Calibri" w:eastAsia="Calibri" w:hAnsi="Calibri" w:cs="Arial"/>
                  <w:szCs w:val="20"/>
                  <w:lang w:val="en-GB" w:eastAsia="en-GB"/>
                </w:rPr>
                <w:t xml:space="preserve"> </w:t>
              </w:r>
            </w:ins>
            <w:ins w:id="1058" w:author="CMS-USER" w:date="2014-06-30T19:31:00Z">
              <w:r>
                <w:rPr>
                  <w:rFonts w:ascii="Calibri" w:eastAsia="Calibri" w:hAnsi="Calibri" w:cs="Arial"/>
                  <w:szCs w:val="20"/>
                  <w:lang w:val="en-GB" w:eastAsia="en-GB"/>
                </w:rPr>
                <w:t>A</w:t>
              </w:r>
            </w:ins>
            <w:ins w:id="1059" w:author="CMS-USER" w:date="2014-06-30T19:30:00Z">
              <w:r>
                <w:rPr>
                  <w:rFonts w:ascii="Calibri" w:eastAsia="Calibri" w:hAnsi="Calibri" w:cs="Arial"/>
                  <w:szCs w:val="20"/>
                  <w:lang w:val="en-GB" w:eastAsia="en-GB"/>
                </w:rPr>
                <w:t>ssess</w:t>
              </w:r>
            </w:ins>
            <w:ins w:id="1060" w:author="CMS-USER" w:date="2014-06-30T19:31:00Z">
              <w:r>
                <w:rPr>
                  <w:rFonts w:ascii="Calibri" w:eastAsia="Calibri" w:hAnsi="Calibri" w:cs="Arial"/>
                  <w:szCs w:val="20"/>
                  <w:lang w:val="en-GB" w:eastAsia="en-GB"/>
                </w:rPr>
                <w:t xml:space="preserve"> the value of the tool for other bird groups</w:t>
              </w:r>
            </w:ins>
          </w:p>
        </w:tc>
        <w:tc>
          <w:tcPr>
            <w:tcW w:w="978"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del w:id="1061" w:author="CMS-USER" w:date="2014-06-30T19:32:00Z">
              <w:r w:rsidRPr="00713E80" w:rsidDel="00B53062">
                <w:rPr>
                  <w:rFonts w:ascii="Calibri" w:eastAsia="Calibri" w:hAnsi="Calibri" w:cs="Arial"/>
                  <w:szCs w:val="20"/>
                  <w:lang w:val="en-GB" w:eastAsia="en-GB"/>
                </w:rPr>
                <w:delText>2015-2017</w:delText>
              </w:r>
            </w:del>
            <w:ins w:id="1062" w:author="CMS-USER" w:date="2014-06-30T19:32:00Z">
              <w:r w:rsidR="00B53062">
                <w:rPr>
                  <w:rFonts w:ascii="Calibri" w:eastAsia="Calibri" w:hAnsi="Calibri" w:cs="Arial"/>
                  <w:szCs w:val="20"/>
                  <w:lang w:val="en-GB" w:eastAsia="en-GB"/>
                </w:rPr>
                <w:t>M</w:t>
              </w:r>
            </w:ins>
          </w:p>
        </w:tc>
        <w:tc>
          <w:tcPr>
            <w:tcW w:w="533" w:type="dxa"/>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szCs w:val="20"/>
                <w:lang w:val="en-GB" w:eastAsia="en-GB"/>
              </w:rPr>
              <w:t>XX</w:t>
            </w:r>
          </w:p>
        </w:tc>
        <w:tc>
          <w:tcPr>
            <w:tcW w:w="62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689"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868" w:type="dxa"/>
            <w:gridSpan w:val="2"/>
            <w:vAlign w:val="center"/>
          </w:tcPr>
          <w:p w:rsidR="00713E80" w:rsidRPr="00713E80" w:rsidRDefault="00713E80" w:rsidP="00B53CD7">
            <w:pPr>
              <w:widowControl/>
              <w:autoSpaceDE/>
              <w:autoSpaceDN/>
              <w:adjustRightInd/>
              <w:rPr>
                <w:rFonts w:ascii="Calibri" w:eastAsia="Calibri" w:hAnsi="Calibri" w:cs="Arial"/>
                <w:szCs w:val="20"/>
                <w:lang w:val="en-GB" w:eastAsia="en-GB"/>
              </w:rPr>
            </w:pPr>
            <w:r w:rsidRPr="00713E80">
              <w:rPr>
                <w:rFonts w:ascii="Calibri" w:eastAsia="Calibri" w:hAnsi="Calibri" w:cs="Arial"/>
                <w:i/>
                <w:szCs w:val="20"/>
                <w:lang w:val="en-GB" w:eastAsia="en-GB"/>
              </w:rPr>
              <w:t xml:space="preserve">Inter alia </w:t>
            </w:r>
            <w:r w:rsidRPr="00713E80">
              <w:rPr>
                <w:rFonts w:ascii="Calibri" w:eastAsia="Calibri" w:hAnsi="Calibri" w:cs="Arial"/>
                <w:szCs w:val="20"/>
                <w:lang w:val="en-GB" w:eastAsia="en-GB"/>
              </w:rPr>
              <w:t xml:space="preserve">BLI, WI, EAAFP, WHSRN, </w:t>
            </w:r>
            <w:del w:id="1063" w:author="Mundkur, Taej" w:date="2014-07-01T21:44:00Z">
              <w:r w:rsidRPr="00713E80" w:rsidDel="00B53CD7">
                <w:rPr>
                  <w:rFonts w:ascii="Calibri" w:eastAsia="Calibri" w:hAnsi="Calibri" w:cs="Arial"/>
                  <w:szCs w:val="20"/>
                  <w:lang w:val="en-GB" w:eastAsia="en-GB"/>
                </w:rPr>
                <w:delText>IUCN SSC</w:delText>
              </w:r>
            </w:del>
            <w:ins w:id="1064" w:author="Mundkur, Taej" w:date="2014-07-01T21:44:00Z">
              <w:r w:rsidR="00B53CD7" w:rsidRPr="00713E80">
                <w:rPr>
                  <w:rFonts w:ascii="Calibri" w:eastAsia="Calibri" w:hAnsi="Calibri" w:cs="Arial"/>
                  <w:b/>
                  <w:szCs w:val="20"/>
                  <w:lang w:val="en-GB" w:eastAsia="en-GB"/>
                </w:rPr>
                <w:t>IUCN SSC Specialist Groups and WI/IUCN SSC Specialist Groups, GFN</w:t>
              </w:r>
              <w:r w:rsidR="00B53CD7">
                <w:rPr>
                  <w:rFonts w:ascii="Calibri" w:eastAsia="Calibri" w:hAnsi="Calibri" w:cs="Arial"/>
                  <w:b/>
                  <w:szCs w:val="20"/>
                  <w:lang w:val="en-GB" w:eastAsia="en-GB"/>
                </w:rPr>
                <w:t xml:space="preserve"> and other research consortiums</w:t>
              </w:r>
            </w:ins>
            <w:ins w:id="1065" w:author="Mundkur, Taej" w:date="2014-07-01T21:45:00Z">
              <w:r w:rsidR="00B53CD7">
                <w:rPr>
                  <w:rFonts w:ascii="Calibri" w:eastAsia="Calibri" w:hAnsi="Calibri" w:cs="Arial"/>
                  <w:b/>
                  <w:szCs w:val="20"/>
                  <w:lang w:val="en-GB" w:eastAsia="en-GB"/>
                </w:rPr>
                <w:t>, Atlantic Flyway Shorebird Initiative</w:t>
              </w:r>
            </w:ins>
            <w:ins w:id="1066" w:author="Mundkur, Taej" w:date="2014-07-01T21:44:00Z">
              <w:r w:rsidR="00B53CD7" w:rsidRPr="00713E80">
                <w:rPr>
                  <w:rFonts w:ascii="Calibri" w:eastAsia="Calibri" w:hAnsi="Calibri" w:cs="Arial"/>
                  <w:b/>
                  <w:szCs w:val="20"/>
                  <w:lang w:val="en-GB" w:eastAsia="en-GB"/>
                </w:rPr>
                <w:t xml:space="preserve"> </w:t>
              </w:r>
            </w:ins>
          </w:p>
        </w:tc>
        <w:tc>
          <w:tcPr>
            <w:tcW w:w="1276"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854"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289" w:type="dxa"/>
            <w:gridSpan w:val="6"/>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AEWA</w:t>
            </w:r>
            <w:ins w:id="1067" w:author="CMS-USER" w:date="2014-06-30T19:31:00Z">
              <w:r w:rsidR="00B53062">
                <w:rPr>
                  <w:rFonts w:ascii="Calibri" w:eastAsia="Calibri" w:hAnsi="Calibri" w:cs="Arial"/>
                  <w:szCs w:val="20"/>
                  <w:lang w:val="en-GB" w:eastAsia="en-GB"/>
                </w:rPr>
                <w:t xml:space="preserve">, Raptors MOU, </w:t>
              </w:r>
              <w:proofErr w:type="spellStart"/>
              <w:r w:rsidR="00B53062">
                <w:rPr>
                  <w:rFonts w:ascii="Calibri" w:eastAsia="Calibri" w:hAnsi="Calibri" w:cs="Arial"/>
                  <w:szCs w:val="20"/>
                  <w:lang w:val="en-GB" w:eastAsia="en-GB"/>
                </w:rPr>
                <w:t>Landbirds</w:t>
              </w:r>
            </w:ins>
            <w:proofErr w:type="spellEnd"/>
          </w:p>
        </w:tc>
      </w:tr>
      <w:tr w:rsidR="00713E80" w:rsidRPr="00713E80" w:rsidDel="00B53062" w:rsidTr="009B7465">
        <w:trPr>
          <w:gridAfter w:val="1"/>
          <w:wAfter w:w="46" w:type="dxa"/>
          <w:trHeight w:val="309"/>
          <w:del w:id="1068" w:author="CMS-USER" w:date="2014-06-30T19:32:00Z"/>
        </w:trPr>
        <w:tc>
          <w:tcPr>
            <w:tcW w:w="560" w:type="dxa"/>
            <w:vAlign w:val="center"/>
          </w:tcPr>
          <w:p w:rsidR="00713E80" w:rsidRPr="00713E80" w:rsidDel="00B53062" w:rsidRDefault="00713E80" w:rsidP="00713E80">
            <w:pPr>
              <w:widowControl/>
              <w:autoSpaceDE/>
              <w:autoSpaceDN/>
              <w:adjustRightInd/>
              <w:rPr>
                <w:del w:id="1069" w:author="CMS-USER" w:date="2014-06-30T19:32:00Z"/>
                <w:rFonts w:ascii="Calibri" w:eastAsia="Calibri" w:hAnsi="Calibri" w:cs="Arial"/>
                <w:szCs w:val="20"/>
                <w:lang w:val="en-GB" w:eastAsia="en-GB"/>
              </w:rPr>
            </w:pPr>
            <w:del w:id="1070" w:author="CMS-USER" w:date="2014-06-30T19:32:00Z">
              <w:r w:rsidRPr="00713E80" w:rsidDel="00B53062">
                <w:rPr>
                  <w:rFonts w:ascii="Calibri" w:eastAsia="Calibri" w:hAnsi="Calibri" w:cs="Arial"/>
                  <w:szCs w:val="20"/>
                  <w:lang w:val="en-GB" w:eastAsia="en-GB"/>
                </w:rPr>
                <w:delText>51</w:delText>
              </w:r>
            </w:del>
          </w:p>
        </w:tc>
        <w:tc>
          <w:tcPr>
            <w:tcW w:w="3522" w:type="dxa"/>
            <w:vAlign w:val="center"/>
          </w:tcPr>
          <w:p w:rsidR="00713E80" w:rsidRPr="00713E80" w:rsidDel="00B53062" w:rsidRDefault="00713E80" w:rsidP="00713E80">
            <w:pPr>
              <w:widowControl/>
              <w:autoSpaceDE/>
              <w:autoSpaceDN/>
              <w:adjustRightInd/>
              <w:rPr>
                <w:del w:id="1071" w:author="CMS-USER" w:date="2014-06-30T19:32:00Z"/>
                <w:rFonts w:ascii="Calibri" w:eastAsia="Calibri" w:hAnsi="Calibri" w:cs="Arial"/>
                <w:szCs w:val="20"/>
                <w:lang w:val="en-GB" w:eastAsia="en-GB"/>
              </w:rPr>
            </w:pPr>
            <w:del w:id="1072" w:author="CMS-USER" w:date="2014-06-30T19:30:00Z">
              <w:r w:rsidRPr="00713E80" w:rsidDel="00B53062">
                <w:rPr>
                  <w:rFonts w:ascii="Calibri" w:eastAsia="Calibri" w:hAnsi="Calibri" w:cs="Arial"/>
                  <w:szCs w:val="20"/>
                  <w:lang w:val="en-GB" w:eastAsia="en-GB"/>
                </w:rPr>
                <w:delText xml:space="preserve">Make available </w:delText>
              </w:r>
              <w:r w:rsidRPr="00713E80" w:rsidDel="00B53062">
                <w:rPr>
                  <w:rFonts w:ascii="Calibri" w:eastAsia="Calibri" w:hAnsi="Calibri" w:cs="Arial"/>
                  <w:b/>
                  <w:szCs w:val="20"/>
                  <w:lang w:val="en-GB" w:eastAsia="en-GB"/>
                </w:rPr>
                <w:delText>information on known key breeding, migratory stopover, and non-breeding (wintering) sites</w:delText>
              </w:r>
              <w:r w:rsidRPr="00713E80" w:rsidDel="00B53062">
                <w:rPr>
                  <w:rFonts w:ascii="Calibri" w:eastAsia="Calibri" w:hAnsi="Calibri" w:cs="Arial"/>
                  <w:szCs w:val="20"/>
                  <w:lang w:val="en-GB" w:eastAsia="en-GB"/>
                </w:rPr>
                <w:delText xml:space="preserve"> to Parties and other stakeholders </w:delText>
              </w:r>
            </w:del>
          </w:p>
        </w:tc>
        <w:tc>
          <w:tcPr>
            <w:tcW w:w="3106" w:type="dxa"/>
            <w:gridSpan w:val="2"/>
            <w:vAlign w:val="center"/>
          </w:tcPr>
          <w:p w:rsidR="00713E80" w:rsidRPr="00713E80" w:rsidDel="00B53062" w:rsidRDefault="00713E80" w:rsidP="00605E4B">
            <w:pPr>
              <w:widowControl/>
              <w:numPr>
                <w:ilvl w:val="0"/>
                <w:numId w:val="9"/>
              </w:numPr>
              <w:autoSpaceDE/>
              <w:autoSpaceDN/>
              <w:adjustRightInd/>
              <w:spacing w:after="200" w:line="276" w:lineRule="auto"/>
              <w:ind w:left="38" w:hanging="142"/>
              <w:contextualSpacing/>
              <w:rPr>
                <w:del w:id="1073" w:author="CMS-USER" w:date="2014-06-30T19:32:00Z"/>
                <w:rFonts w:ascii="Calibri" w:eastAsia="Calibri" w:hAnsi="Calibri" w:cs="Arial"/>
                <w:szCs w:val="20"/>
                <w:lang w:val="en-GB" w:eastAsia="en-GB"/>
              </w:rPr>
            </w:pPr>
            <w:del w:id="1074" w:author="CMS-USER" w:date="2014-06-30T19:32:00Z">
              <w:r w:rsidRPr="00713E80" w:rsidDel="00B53062">
                <w:rPr>
                  <w:rFonts w:ascii="Calibri" w:eastAsia="Calibri" w:hAnsi="Calibri" w:cs="Arial"/>
                  <w:szCs w:val="20"/>
                  <w:lang w:val="en-GB" w:eastAsia="en-GB"/>
                </w:rPr>
                <w:delText xml:space="preserve">Information made </w:delText>
              </w:r>
              <w:r w:rsidRPr="00713E80" w:rsidDel="00B53062">
                <w:rPr>
                  <w:rFonts w:ascii="Calibri" w:eastAsia="Calibri" w:hAnsi="Calibri" w:cs="Arial"/>
                  <w:bCs/>
                  <w:szCs w:val="20"/>
                  <w:lang w:val="en-GB" w:eastAsia="en-GB"/>
                </w:rPr>
                <w:delText>available</w:delText>
              </w:r>
              <w:r w:rsidRPr="00713E80" w:rsidDel="00B53062">
                <w:rPr>
                  <w:rFonts w:ascii="Calibri" w:eastAsia="Calibri" w:hAnsi="Calibri" w:cs="Arial"/>
                  <w:szCs w:val="20"/>
                  <w:lang w:val="en-GB" w:eastAsia="en-GB"/>
                </w:rPr>
                <w:delText xml:space="preserve"> through global Critical Site Network Tool development</w:delText>
              </w:r>
            </w:del>
          </w:p>
        </w:tc>
        <w:tc>
          <w:tcPr>
            <w:tcW w:w="978" w:type="dxa"/>
            <w:gridSpan w:val="3"/>
            <w:vAlign w:val="center"/>
          </w:tcPr>
          <w:p w:rsidR="00713E80" w:rsidRPr="00713E80" w:rsidDel="00B53062" w:rsidRDefault="00713E80" w:rsidP="00713E80">
            <w:pPr>
              <w:widowControl/>
              <w:autoSpaceDE/>
              <w:autoSpaceDN/>
              <w:adjustRightInd/>
              <w:rPr>
                <w:del w:id="1075" w:author="CMS-USER" w:date="2014-06-30T19:32:00Z"/>
                <w:rFonts w:ascii="Calibri" w:eastAsia="Calibri" w:hAnsi="Calibri" w:cs="Arial"/>
                <w:szCs w:val="20"/>
                <w:lang w:val="en-GB" w:eastAsia="en-GB"/>
              </w:rPr>
            </w:pPr>
            <w:del w:id="1076" w:author="CMS-USER" w:date="2014-06-30T19:32:00Z">
              <w:r w:rsidRPr="00713E80" w:rsidDel="00B53062">
                <w:rPr>
                  <w:rFonts w:ascii="Calibri" w:eastAsia="Calibri" w:hAnsi="Calibri" w:cs="Arial"/>
                  <w:szCs w:val="20"/>
                  <w:lang w:val="en-GB" w:eastAsia="en-GB"/>
                </w:rPr>
                <w:delText>2015-2017</w:delText>
              </w:r>
            </w:del>
          </w:p>
        </w:tc>
        <w:tc>
          <w:tcPr>
            <w:tcW w:w="533" w:type="dxa"/>
            <w:noWrap/>
            <w:vAlign w:val="center"/>
          </w:tcPr>
          <w:p w:rsidR="00713E80" w:rsidRPr="00713E80" w:rsidDel="00B53062" w:rsidRDefault="00713E80" w:rsidP="00713E80">
            <w:pPr>
              <w:widowControl/>
              <w:autoSpaceDE/>
              <w:autoSpaceDN/>
              <w:adjustRightInd/>
              <w:rPr>
                <w:del w:id="1077" w:author="CMS-USER" w:date="2014-06-30T19:32:00Z"/>
                <w:rFonts w:ascii="Calibri" w:eastAsia="Calibri" w:hAnsi="Calibri" w:cs="Arial"/>
                <w:szCs w:val="20"/>
                <w:lang w:val="en-GB" w:eastAsia="en-GB"/>
              </w:rPr>
            </w:pPr>
            <w:del w:id="1078" w:author="CMS-USER" w:date="2014-06-30T19:32:00Z">
              <w:r w:rsidRPr="00713E80" w:rsidDel="00B53062">
                <w:rPr>
                  <w:rFonts w:ascii="Calibri" w:eastAsia="Calibri" w:hAnsi="Calibri" w:cs="Arial"/>
                  <w:szCs w:val="20"/>
                  <w:lang w:val="en-GB" w:eastAsia="en-GB"/>
                </w:rPr>
                <w:delText> XX</w:delText>
              </w:r>
            </w:del>
          </w:p>
        </w:tc>
        <w:tc>
          <w:tcPr>
            <w:tcW w:w="620" w:type="dxa"/>
            <w:vAlign w:val="center"/>
          </w:tcPr>
          <w:p w:rsidR="00713E80" w:rsidRPr="00713E80" w:rsidDel="00B53062" w:rsidRDefault="00713E80" w:rsidP="00713E80">
            <w:pPr>
              <w:widowControl/>
              <w:autoSpaceDE/>
              <w:autoSpaceDN/>
              <w:adjustRightInd/>
              <w:rPr>
                <w:del w:id="1079" w:author="CMS-USER" w:date="2014-06-30T19:32:00Z"/>
                <w:rFonts w:ascii="Calibri" w:eastAsia="Calibri" w:hAnsi="Calibri" w:cs="Arial"/>
                <w:szCs w:val="20"/>
                <w:lang w:val="en-GB" w:eastAsia="en-GB"/>
              </w:rPr>
            </w:pPr>
            <w:del w:id="1080" w:author="CMS-USER" w:date="2014-06-30T19:32:00Z">
              <w:r w:rsidRPr="00713E80" w:rsidDel="00B53062">
                <w:rPr>
                  <w:rFonts w:ascii="Calibri" w:eastAsia="Calibri" w:hAnsi="Calibri" w:cs="Arial"/>
                  <w:szCs w:val="20"/>
                  <w:lang w:val="en-GB" w:eastAsia="en-GB"/>
                </w:rPr>
                <w:delText> </w:delText>
              </w:r>
            </w:del>
          </w:p>
        </w:tc>
        <w:tc>
          <w:tcPr>
            <w:tcW w:w="689" w:type="dxa"/>
            <w:gridSpan w:val="3"/>
            <w:vAlign w:val="center"/>
          </w:tcPr>
          <w:p w:rsidR="00713E80" w:rsidRPr="00713E80" w:rsidDel="00B53062" w:rsidRDefault="00713E80" w:rsidP="00713E80">
            <w:pPr>
              <w:widowControl/>
              <w:autoSpaceDE/>
              <w:autoSpaceDN/>
              <w:adjustRightInd/>
              <w:rPr>
                <w:del w:id="1081" w:author="CMS-USER" w:date="2014-06-30T19:32:00Z"/>
                <w:rFonts w:ascii="Calibri" w:eastAsia="Calibri" w:hAnsi="Calibri" w:cs="Arial"/>
                <w:szCs w:val="20"/>
                <w:lang w:val="en-GB" w:eastAsia="en-GB"/>
              </w:rPr>
            </w:pPr>
            <w:del w:id="1082" w:author="CMS-USER" w:date="2014-06-30T19:32:00Z">
              <w:r w:rsidRPr="00713E80" w:rsidDel="00B53062">
                <w:rPr>
                  <w:rFonts w:ascii="Calibri" w:eastAsia="Calibri" w:hAnsi="Calibri" w:cs="Arial"/>
                  <w:szCs w:val="20"/>
                  <w:lang w:val="en-GB" w:eastAsia="en-GB"/>
                </w:rPr>
                <w:delText> </w:delText>
              </w:r>
            </w:del>
          </w:p>
        </w:tc>
        <w:tc>
          <w:tcPr>
            <w:tcW w:w="1868" w:type="dxa"/>
            <w:gridSpan w:val="2"/>
            <w:vAlign w:val="center"/>
          </w:tcPr>
          <w:p w:rsidR="00713E80" w:rsidRPr="00713E80" w:rsidDel="00B53062" w:rsidRDefault="00713E80" w:rsidP="00B53CD7">
            <w:pPr>
              <w:widowControl/>
              <w:autoSpaceDE/>
              <w:autoSpaceDN/>
              <w:adjustRightInd/>
              <w:rPr>
                <w:del w:id="1083" w:author="CMS-USER" w:date="2014-06-30T19:32:00Z"/>
                <w:rFonts w:ascii="Calibri" w:eastAsia="Calibri" w:hAnsi="Calibri" w:cs="Arial"/>
                <w:b/>
                <w:szCs w:val="20"/>
                <w:lang w:val="en-GB" w:eastAsia="en-GB"/>
              </w:rPr>
            </w:pPr>
            <w:del w:id="1084" w:author="CMS-USER" w:date="2014-06-30T19:32:00Z">
              <w:r w:rsidRPr="00713E80" w:rsidDel="00B53062">
                <w:rPr>
                  <w:rFonts w:ascii="Calibri" w:eastAsia="Calibri" w:hAnsi="Calibri" w:cs="Arial"/>
                  <w:b/>
                  <w:i/>
                  <w:szCs w:val="20"/>
                  <w:lang w:val="en-GB" w:eastAsia="en-GB"/>
                </w:rPr>
                <w:delText xml:space="preserve">Inter alia </w:delText>
              </w:r>
              <w:r w:rsidRPr="00713E80" w:rsidDel="00B53062">
                <w:rPr>
                  <w:rFonts w:ascii="Calibri" w:eastAsia="Calibri" w:hAnsi="Calibri" w:cs="Arial"/>
                  <w:b/>
                  <w:szCs w:val="20"/>
                  <w:lang w:val="en-GB" w:eastAsia="en-GB"/>
                </w:rPr>
                <w:delText xml:space="preserve"> BLI, </w:delText>
              </w:r>
            </w:del>
            <w:del w:id="1085" w:author="Mundkur, Taej" w:date="2014-07-01T21:44:00Z">
              <w:r w:rsidRPr="00713E80" w:rsidDel="00B53CD7">
                <w:rPr>
                  <w:rFonts w:ascii="Calibri" w:eastAsia="Calibri" w:hAnsi="Calibri" w:cs="Arial"/>
                  <w:b/>
                  <w:szCs w:val="20"/>
                  <w:lang w:val="en-GB" w:eastAsia="en-GB"/>
                </w:rPr>
                <w:delText>IUCN SSC Specialist Groups and WI/IUCN SSC Specialist Groups, GFN and other research consortiums, EAAFP WI, WHSRN</w:delText>
              </w:r>
            </w:del>
          </w:p>
        </w:tc>
        <w:tc>
          <w:tcPr>
            <w:tcW w:w="1276" w:type="dxa"/>
            <w:gridSpan w:val="3"/>
            <w:vAlign w:val="center"/>
          </w:tcPr>
          <w:p w:rsidR="00713E80" w:rsidRPr="00713E80" w:rsidDel="00B53062" w:rsidRDefault="00713E80" w:rsidP="00713E80">
            <w:pPr>
              <w:widowControl/>
              <w:autoSpaceDE/>
              <w:autoSpaceDN/>
              <w:adjustRightInd/>
              <w:rPr>
                <w:del w:id="1086" w:author="CMS-USER" w:date="2014-06-30T19:32:00Z"/>
                <w:rFonts w:ascii="Calibri" w:eastAsia="Calibri" w:hAnsi="Calibri" w:cs="Arial"/>
                <w:szCs w:val="20"/>
                <w:lang w:val="en-GB" w:eastAsia="en-GB"/>
              </w:rPr>
            </w:pPr>
            <w:del w:id="1087" w:author="CMS-USER" w:date="2014-06-30T19:32:00Z">
              <w:r w:rsidRPr="00713E80" w:rsidDel="00B53062">
                <w:rPr>
                  <w:rFonts w:ascii="Calibri" w:eastAsia="Calibri" w:hAnsi="Calibri" w:cs="Arial"/>
                  <w:szCs w:val="20"/>
                  <w:lang w:val="en-GB" w:eastAsia="en-GB"/>
                </w:rPr>
                <w:delText> </w:delText>
              </w:r>
            </w:del>
          </w:p>
        </w:tc>
        <w:tc>
          <w:tcPr>
            <w:tcW w:w="854" w:type="dxa"/>
            <w:gridSpan w:val="2"/>
            <w:vAlign w:val="center"/>
          </w:tcPr>
          <w:p w:rsidR="00713E80" w:rsidRPr="00713E80" w:rsidDel="00B53062" w:rsidRDefault="00713E80" w:rsidP="00713E80">
            <w:pPr>
              <w:widowControl/>
              <w:autoSpaceDE/>
              <w:autoSpaceDN/>
              <w:adjustRightInd/>
              <w:rPr>
                <w:del w:id="1088" w:author="CMS-USER" w:date="2014-06-30T19:32:00Z"/>
                <w:rFonts w:ascii="Calibri" w:eastAsia="Calibri" w:hAnsi="Calibri" w:cs="Arial"/>
                <w:szCs w:val="20"/>
                <w:lang w:val="en-GB" w:eastAsia="en-GB"/>
              </w:rPr>
            </w:pPr>
          </w:p>
        </w:tc>
        <w:tc>
          <w:tcPr>
            <w:tcW w:w="1295" w:type="dxa"/>
            <w:gridSpan w:val="7"/>
            <w:vAlign w:val="center"/>
          </w:tcPr>
          <w:p w:rsidR="00713E80" w:rsidRPr="00713E80" w:rsidDel="00B53062" w:rsidRDefault="00713E80" w:rsidP="00713E80">
            <w:pPr>
              <w:widowControl/>
              <w:autoSpaceDE/>
              <w:autoSpaceDN/>
              <w:adjustRightInd/>
              <w:rPr>
                <w:del w:id="1089" w:author="CMS-USER" w:date="2014-06-30T19:32:00Z"/>
                <w:rFonts w:ascii="Calibri" w:eastAsia="Calibri" w:hAnsi="Calibri" w:cs="Arial"/>
                <w:szCs w:val="20"/>
                <w:lang w:val="en-GB" w:eastAsia="en-GB"/>
              </w:rPr>
            </w:pPr>
          </w:p>
        </w:tc>
      </w:tr>
      <w:tr w:rsidR="00713E80" w:rsidRPr="00713E80" w:rsidTr="009B7465">
        <w:trPr>
          <w:gridAfter w:val="5"/>
          <w:wAfter w:w="98" w:type="dxa"/>
          <w:trHeight w:val="75"/>
        </w:trPr>
        <w:tc>
          <w:tcPr>
            <w:tcW w:w="56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4689" w:type="dxa"/>
            <w:gridSpan w:val="21"/>
            <w:vAlign w:val="center"/>
          </w:tcPr>
          <w:p w:rsidR="00713E80" w:rsidRPr="00713E80" w:rsidRDefault="00713E80" w:rsidP="00713E80">
            <w:pPr>
              <w:keepNext/>
              <w:keepLines/>
              <w:widowControl/>
              <w:autoSpaceDE/>
              <w:autoSpaceDN/>
              <w:adjustRightInd/>
              <w:spacing w:before="200" w:line="276" w:lineRule="auto"/>
              <w:outlineLvl w:val="1"/>
              <w:rPr>
                <w:rFonts w:ascii="Cambria" w:hAnsi="Cambria"/>
                <w:b/>
                <w:bCs/>
                <w:color w:val="4F81BD"/>
                <w:sz w:val="26"/>
                <w:szCs w:val="26"/>
                <w:lang w:val="en-GB" w:eastAsia="en-GB"/>
              </w:rPr>
            </w:pPr>
            <w:bookmarkStart w:id="1090" w:name="_Toc392025063"/>
            <w:r w:rsidRPr="00713E80">
              <w:rPr>
                <w:rFonts w:ascii="Cambria" w:hAnsi="Cambria"/>
                <w:b/>
                <w:bCs/>
                <w:color w:val="4F81BD"/>
                <w:sz w:val="26"/>
                <w:szCs w:val="26"/>
                <w:lang w:val="en-GB" w:eastAsia="en-GB"/>
              </w:rPr>
              <w:t>D. Awareness raising</w:t>
            </w:r>
            <w:bookmarkEnd w:id="1090"/>
            <w:r w:rsidRPr="00713E80">
              <w:rPr>
                <w:rFonts w:ascii="Cambria" w:hAnsi="Cambria"/>
                <w:b/>
                <w:bCs/>
                <w:color w:val="4F81BD"/>
                <w:sz w:val="26"/>
                <w:szCs w:val="26"/>
                <w:lang w:val="en-GB" w:eastAsia="en-GB"/>
              </w:rPr>
              <w:t xml:space="preserve"> </w:t>
            </w:r>
          </w:p>
          <w:p w:rsidR="00713E80" w:rsidRPr="00713E80" w:rsidRDefault="00713E80" w:rsidP="00713E80">
            <w:pPr>
              <w:widowControl/>
              <w:autoSpaceDE/>
              <w:autoSpaceDN/>
              <w:adjustRightInd/>
              <w:rPr>
                <w:rFonts w:ascii="Calibri" w:eastAsia="Calibri" w:hAnsi="Calibri" w:cs="Arial"/>
                <w:b/>
                <w:szCs w:val="20"/>
                <w:lang w:val="en-GB" w:eastAsia="en-GB"/>
              </w:rPr>
            </w:pPr>
          </w:p>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szCs w:val="20"/>
                <w:lang w:val="en-GB" w:eastAsia="en-GB"/>
              </w:rPr>
              <w:t>Objectives</w:t>
            </w:r>
          </w:p>
          <w:p w:rsidR="00713E80" w:rsidRDefault="00713E80" w:rsidP="00605E4B">
            <w:pPr>
              <w:widowControl/>
              <w:numPr>
                <w:ilvl w:val="0"/>
                <w:numId w:val="20"/>
              </w:numPr>
              <w:autoSpaceDE/>
              <w:autoSpaceDN/>
              <w:adjustRightInd/>
              <w:spacing w:after="200" w:line="276" w:lineRule="auto"/>
              <w:contextualSpacing/>
              <w:rPr>
                <w:ins w:id="1091" w:author="Mundkur, Taej" w:date="2014-07-01T21:45:00Z"/>
                <w:rFonts w:ascii="Calibri" w:eastAsia="Calibri" w:hAnsi="Calibri" w:cs="Arial"/>
                <w:szCs w:val="20"/>
                <w:lang w:val="en-GB" w:eastAsia="en-GB"/>
              </w:rPr>
            </w:pPr>
            <w:r w:rsidRPr="00713E80">
              <w:rPr>
                <w:rFonts w:ascii="Calibri" w:eastAsia="Calibri" w:hAnsi="Calibri" w:cs="Arial"/>
                <w:szCs w:val="20"/>
                <w:lang w:val="en-GB" w:eastAsia="en-GB"/>
              </w:rPr>
              <w:t>Raise awareness and support for conservation of migratory birds and their habitats globally</w:t>
            </w:r>
          </w:p>
          <w:p w:rsidR="00975F20" w:rsidRPr="00713E80" w:rsidRDefault="00975F20" w:rsidP="0059589F">
            <w:pPr>
              <w:widowControl/>
              <w:autoSpaceDE/>
              <w:autoSpaceDN/>
              <w:adjustRightInd/>
              <w:spacing w:after="200" w:line="276" w:lineRule="auto"/>
              <w:ind w:left="360"/>
              <w:contextualSpacing/>
              <w:rPr>
                <w:rFonts w:ascii="Calibri" w:eastAsia="Calibri" w:hAnsi="Calibri" w:cs="Arial"/>
                <w:sz w:val="24"/>
                <w:szCs w:val="20"/>
                <w:lang w:val="en-GB" w:eastAsia="en-GB"/>
              </w:rPr>
            </w:pPr>
            <w:ins w:id="1092" w:author="Mundkur, Taej" w:date="2014-07-01T21:45:00Z">
              <w:r>
                <w:rPr>
                  <w:rFonts w:ascii="Calibri" w:eastAsia="Calibri" w:hAnsi="Calibri" w:cs="Arial"/>
                  <w:szCs w:val="20"/>
                  <w:lang w:val="en-GB" w:eastAsia="en-GB"/>
                </w:rPr>
                <w:t>Cross reference to CMS Res?</w:t>
              </w:r>
            </w:ins>
          </w:p>
        </w:tc>
      </w:tr>
      <w:tr w:rsidR="00713E80" w:rsidRPr="00713E80" w:rsidTr="009B7465">
        <w:trPr>
          <w:gridAfter w:val="2"/>
          <w:wAfter w:w="52" w:type="dxa"/>
          <w:trHeight w:val="2185"/>
        </w:trPr>
        <w:tc>
          <w:tcPr>
            <w:tcW w:w="56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52</w:t>
            </w:r>
          </w:p>
        </w:tc>
        <w:tc>
          <w:tcPr>
            <w:tcW w:w="3522" w:type="dxa"/>
            <w:vAlign w:val="center"/>
          </w:tcPr>
          <w:p w:rsidR="00713E80" w:rsidRPr="00713E80" w:rsidRDefault="00713E80" w:rsidP="00222E01">
            <w:pPr>
              <w:widowControl/>
              <w:autoSpaceDE/>
              <w:autoSpaceDN/>
              <w:adjustRightInd/>
              <w:spacing w:after="200" w:line="276" w:lineRule="auto"/>
              <w:rPr>
                <w:rFonts w:ascii="Calibri" w:eastAsia="Calibri" w:hAnsi="Calibri" w:cs="Arial"/>
                <w:bCs/>
                <w:szCs w:val="20"/>
                <w:lang w:val="en-GB" w:eastAsia="en-GB"/>
              </w:rPr>
            </w:pPr>
            <w:r w:rsidRPr="00713E80">
              <w:rPr>
                <w:rFonts w:ascii="Calibri" w:eastAsia="Calibri" w:hAnsi="Calibri" w:cs="Arial"/>
                <w:bCs/>
                <w:szCs w:val="20"/>
                <w:lang w:val="en-GB" w:eastAsia="en-GB"/>
              </w:rPr>
              <w:t xml:space="preserve">Development </w:t>
            </w:r>
            <w:del w:id="1093" w:author="CMS-USER" w:date="2014-06-30T19:47:00Z">
              <w:r w:rsidRPr="00713E80" w:rsidDel="00222E01">
                <w:rPr>
                  <w:rFonts w:ascii="Calibri" w:eastAsia="Calibri" w:hAnsi="Calibri" w:cs="Arial"/>
                  <w:bCs/>
                  <w:szCs w:val="20"/>
                  <w:lang w:val="en-GB" w:eastAsia="en-GB"/>
                </w:rPr>
                <w:delText xml:space="preserve">and implementation </w:delText>
              </w:r>
            </w:del>
            <w:r w:rsidRPr="00713E80">
              <w:rPr>
                <w:rFonts w:ascii="Calibri" w:eastAsia="Calibri" w:hAnsi="Calibri" w:cs="Arial"/>
                <w:bCs/>
                <w:szCs w:val="20"/>
                <w:lang w:val="en-GB" w:eastAsia="en-GB"/>
              </w:rPr>
              <w:t xml:space="preserve">of a </w:t>
            </w:r>
            <w:ins w:id="1094" w:author="Mundkur, Taej" w:date="2014-07-01T21:46:00Z">
              <w:r w:rsidR="00975F20">
                <w:rPr>
                  <w:rFonts w:ascii="Calibri" w:eastAsia="Calibri" w:hAnsi="Calibri" w:cs="Arial"/>
                  <w:bCs/>
                  <w:szCs w:val="20"/>
                  <w:lang w:val="en-GB" w:eastAsia="en-GB"/>
                </w:rPr>
                <w:t>C</w:t>
              </w:r>
            </w:ins>
            <w:del w:id="1095" w:author="Mundkur, Taej" w:date="2014-07-01T21:46:00Z">
              <w:r w:rsidRPr="00713E80" w:rsidDel="00975F20">
                <w:rPr>
                  <w:rFonts w:ascii="Calibri" w:eastAsia="Calibri" w:hAnsi="Calibri" w:cs="Arial"/>
                  <w:bCs/>
                  <w:szCs w:val="20"/>
                  <w:lang w:val="en-GB" w:eastAsia="en-GB"/>
                </w:rPr>
                <w:delText>c</w:delText>
              </w:r>
            </w:del>
            <w:r w:rsidRPr="00713E80">
              <w:rPr>
                <w:rFonts w:ascii="Calibri" w:eastAsia="Calibri" w:hAnsi="Calibri" w:cs="Arial"/>
                <w:bCs/>
                <w:szCs w:val="20"/>
                <w:lang w:val="en-GB" w:eastAsia="en-GB"/>
              </w:rPr>
              <w:t xml:space="preserve">ommunication </w:t>
            </w:r>
            <w:del w:id="1096" w:author="CMS-USER" w:date="2014-06-30T19:45:00Z">
              <w:r w:rsidRPr="00713E80" w:rsidDel="00E50584">
                <w:rPr>
                  <w:rFonts w:ascii="Calibri" w:eastAsia="Calibri" w:hAnsi="Calibri" w:cs="Arial"/>
                  <w:bCs/>
                  <w:szCs w:val="20"/>
                  <w:lang w:val="en-GB" w:eastAsia="en-GB"/>
                </w:rPr>
                <w:delText xml:space="preserve">and awareness raising </w:delText>
              </w:r>
            </w:del>
            <w:del w:id="1097" w:author="CMS-USER" w:date="2014-06-30T19:43:00Z">
              <w:r w:rsidRPr="00713E80" w:rsidDel="00B35887">
                <w:rPr>
                  <w:rFonts w:ascii="Calibri" w:eastAsia="Calibri" w:hAnsi="Calibri" w:cs="Arial"/>
                  <w:bCs/>
                  <w:szCs w:val="20"/>
                  <w:lang w:val="en-GB" w:eastAsia="en-GB"/>
                </w:rPr>
                <w:delText xml:space="preserve">plan </w:delText>
              </w:r>
            </w:del>
            <w:ins w:id="1098" w:author="Mundkur, Taej" w:date="2014-07-01T21:47:00Z">
              <w:r w:rsidR="00975F20">
                <w:rPr>
                  <w:rFonts w:ascii="Calibri" w:eastAsia="Calibri" w:hAnsi="Calibri" w:cs="Arial"/>
                  <w:bCs/>
                  <w:szCs w:val="20"/>
                  <w:lang w:val="en-GB" w:eastAsia="en-GB"/>
                </w:rPr>
                <w:t>S</w:t>
              </w:r>
            </w:ins>
            <w:ins w:id="1099" w:author="CMS-USER" w:date="2014-06-30T19:43:00Z">
              <w:del w:id="1100" w:author="Mundkur, Taej" w:date="2014-07-01T21:47:00Z">
                <w:r w:rsidR="00B35887" w:rsidDel="00975F20">
                  <w:rPr>
                    <w:rFonts w:ascii="Calibri" w:eastAsia="Calibri" w:hAnsi="Calibri" w:cs="Arial"/>
                    <w:bCs/>
                    <w:szCs w:val="20"/>
                    <w:lang w:val="en-GB" w:eastAsia="en-GB"/>
                  </w:rPr>
                  <w:delText>s</w:delText>
                </w:r>
              </w:del>
              <w:r w:rsidR="00B35887">
                <w:rPr>
                  <w:rFonts w:ascii="Calibri" w:eastAsia="Calibri" w:hAnsi="Calibri" w:cs="Arial"/>
                  <w:bCs/>
                  <w:szCs w:val="20"/>
                  <w:lang w:val="en-GB" w:eastAsia="en-GB"/>
                </w:rPr>
                <w:t>trategy</w:t>
              </w:r>
              <w:r w:rsidR="00B35887" w:rsidRPr="00713E80">
                <w:rPr>
                  <w:rFonts w:ascii="Calibri" w:eastAsia="Calibri" w:hAnsi="Calibri" w:cs="Arial"/>
                  <w:bCs/>
                  <w:szCs w:val="20"/>
                  <w:lang w:val="en-GB" w:eastAsia="en-GB"/>
                </w:rPr>
                <w:t xml:space="preserve"> </w:t>
              </w:r>
            </w:ins>
            <w:r w:rsidRPr="00713E80">
              <w:rPr>
                <w:rFonts w:ascii="Calibri" w:eastAsia="Calibri" w:hAnsi="Calibri" w:cs="Arial"/>
                <w:bCs/>
                <w:szCs w:val="20"/>
                <w:lang w:val="en-GB" w:eastAsia="en-GB"/>
              </w:rPr>
              <w:t xml:space="preserve">for migratory bird conservation that strategically seeks to promote priority conservation actions as well as general support for migratory birds </w:t>
            </w:r>
            <w:del w:id="1101" w:author="CMS-USER" w:date="2014-06-30T19:37:00Z">
              <w:r w:rsidRPr="00713E80" w:rsidDel="00296AB6">
                <w:rPr>
                  <w:rFonts w:ascii="Calibri" w:eastAsia="Calibri" w:hAnsi="Calibri" w:cs="Arial"/>
                  <w:bCs/>
                  <w:szCs w:val="20"/>
                  <w:lang w:val="en-GB" w:eastAsia="en-GB"/>
                </w:rPr>
                <w:delText>through dissemination of particular stories e.g. on tracking studies.</w:delText>
              </w:r>
            </w:del>
          </w:p>
        </w:tc>
        <w:tc>
          <w:tcPr>
            <w:tcW w:w="3106" w:type="dxa"/>
            <w:gridSpan w:val="2"/>
            <w:vAlign w:val="center"/>
          </w:tcPr>
          <w:p w:rsidR="00713E80" w:rsidRPr="00713E80" w:rsidRDefault="00713E80" w:rsidP="0059589F">
            <w:pPr>
              <w:widowControl/>
              <w:numPr>
                <w:ilvl w:val="0"/>
                <w:numId w:val="9"/>
              </w:numPr>
              <w:autoSpaceDE/>
              <w:autoSpaceDN/>
              <w:adjustRightInd/>
              <w:spacing w:after="200" w:line="276" w:lineRule="auto"/>
              <w:ind w:left="38" w:hanging="142"/>
              <w:contextualSpacing/>
              <w:rPr>
                <w:rFonts w:ascii="Calibri" w:eastAsia="Calibri" w:hAnsi="Calibri" w:cs="Arial"/>
                <w:sz w:val="24"/>
                <w:szCs w:val="20"/>
                <w:lang w:val="en-GB" w:eastAsia="en-GB"/>
              </w:rPr>
            </w:pPr>
            <w:r w:rsidRPr="00713E80">
              <w:rPr>
                <w:rFonts w:ascii="Calibri" w:eastAsia="Calibri" w:hAnsi="Calibri" w:cs="Arial"/>
                <w:szCs w:val="20"/>
                <w:lang w:val="en-GB" w:eastAsia="en-GB"/>
              </w:rPr>
              <w:t xml:space="preserve">Development of a targeted </w:t>
            </w:r>
            <w:del w:id="1102" w:author="Mundkur, Taej" w:date="2014-07-01T21:47:00Z">
              <w:r w:rsidRPr="00713E80" w:rsidDel="00975F20">
                <w:rPr>
                  <w:rFonts w:ascii="Calibri" w:eastAsia="Calibri" w:hAnsi="Calibri" w:cs="Arial"/>
                  <w:szCs w:val="20"/>
                  <w:lang w:val="en-GB" w:eastAsia="en-GB"/>
                </w:rPr>
                <w:delText xml:space="preserve">communication </w:delText>
              </w:r>
            </w:del>
            <w:ins w:id="1103" w:author="Mundkur, Taej" w:date="2014-07-01T21:47:00Z">
              <w:r w:rsidR="00975F20">
                <w:rPr>
                  <w:rFonts w:ascii="Calibri" w:eastAsia="Calibri" w:hAnsi="Calibri" w:cs="Arial"/>
                  <w:szCs w:val="20"/>
                  <w:lang w:val="en-GB" w:eastAsia="en-GB"/>
                </w:rPr>
                <w:t>C</w:t>
              </w:r>
              <w:r w:rsidR="00975F20" w:rsidRPr="00713E80">
                <w:rPr>
                  <w:rFonts w:ascii="Calibri" w:eastAsia="Calibri" w:hAnsi="Calibri" w:cs="Arial"/>
                  <w:szCs w:val="20"/>
                  <w:lang w:val="en-GB" w:eastAsia="en-GB"/>
                </w:rPr>
                <w:t xml:space="preserve">ommunication </w:t>
              </w:r>
            </w:ins>
            <w:del w:id="1104" w:author="CMS-USER" w:date="2014-06-30T19:45:00Z">
              <w:r w:rsidRPr="00713E80" w:rsidDel="00E50584">
                <w:rPr>
                  <w:rFonts w:ascii="Calibri" w:eastAsia="Calibri" w:hAnsi="Calibri" w:cs="Arial"/>
                  <w:szCs w:val="20"/>
                  <w:lang w:val="en-GB" w:eastAsia="en-GB"/>
                </w:rPr>
                <w:delText xml:space="preserve">and awareness-raising plan </w:delText>
              </w:r>
            </w:del>
            <w:ins w:id="1105" w:author="CMS-USER" w:date="2014-06-30T19:45:00Z">
              <w:del w:id="1106" w:author="Mundkur, Taej" w:date="2014-07-01T21:47:00Z">
                <w:r w:rsidR="00E50584" w:rsidDel="00975F20">
                  <w:rPr>
                    <w:rFonts w:ascii="Calibri" w:eastAsia="Calibri" w:hAnsi="Calibri" w:cs="Arial"/>
                    <w:szCs w:val="20"/>
                    <w:lang w:val="en-GB" w:eastAsia="en-GB"/>
                  </w:rPr>
                  <w:delText>s</w:delText>
                </w:r>
              </w:del>
            </w:ins>
            <w:ins w:id="1107" w:author="Mundkur, Taej" w:date="2014-07-01T21:47:00Z">
              <w:r w:rsidR="00975F20">
                <w:rPr>
                  <w:rFonts w:ascii="Calibri" w:eastAsia="Calibri" w:hAnsi="Calibri" w:cs="Arial"/>
                  <w:szCs w:val="20"/>
                  <w:lang w:val="en-GB" w:eastAsia="en-GB"/>
                </w:rPr>
                <w:t>S</w:t>
              </w:r>
            </w:ins>
            <w:ins w:id="1108" w:author="CMS-USER" w:date="2014-06-30T19:45:00Z">
              <w:r w:rsidR="00E50584">
                <w:rPr>
                  <w:rFonts w:ascii="Calibri" w:eastAsia="Calibri" w:hAnsi="Calibri" w:cs="Arial"/>
                  <w:szCs w:val="20"/>
                  <w:lang w:val="en-GB" w:eastAsia="en-GB"/>
                </w:rPr>
                <w:t xml:space="preserve">trategy </w:t>
              </w:r>
            </w:ins>
            <w:r w:rsidRPr="00713E80">
              <w:rPr>
                <w:rFonts w:ascii="Calibri" w:eastAsia="Calibri" w:hAnsi="Calibri" w:cs="Arial"/>
                <w:szCs w:val="20"/>
                <w:lang w:val="en-GB" w:eastAsia="en-GB"/>
              </w:rPr>
              <w:t>that is being used by Parties and partners</w:t>
            </w:r>
          </w:p>
        </w:tc>
        <w:tc>
          <w:tcPr>
            <w:tcW w:w="978" w:type="dxa"/>
            <w:gridSpan w:val="3"/>
            <w:vAlign w:val="center"/>
          </w:tcPr>
          <w:p w:rsidR="00713E80" w:rsidRPr="00713E80" w:rsidRDefault="00713E80" w:rsidP="00713E80">
            <w:pPr>
              <w:widowControl/>
              <w:autoSpaceDE/>
              <w:autoSpaceDN/>
              <w:adjustRightInd/>
              <w:rPr>
                <w:rFonts w:ascii="Calibri" w:eastAsia="Calibri" w:hAnsi="Calibri" w:cs="Arial"/>
                <w:bCs/>
                <w:szCs w:val="20"/>
                <w:lang w:val="en-GB" w:eastAsia="en-GB"/>
              </w:rPr>
            </w:pPr>
            <w:r w:rsidRPr="00713E80">
              <w:rPr>
                <w:rFonts w:ascii="Calibri" w:eastAsia="Calibri" w:hAnsi="Calibri" w:cs="Arial"/>
                <w:bCs/>
                <w:szCs w:val="20"/>
                <w:lang w:val="en-GB" w:eastAsia="en-GB"/>
              </w:rPr>
              <w:t>2015</w:t>
            </w:r>
          </w:p>
        </w:tc>
        <w:tc>
          <w:tcPr>
            <w:tcW w:w="533" w:type="dxa"/>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szCs w:val="20"/>
                <w:lang w:val="en-GB" w:eastAsia="en-GB"/>
              </w:rPr>
              <w:t>XX</w:t>
            </w:r>
          </w:p>
        </w:tc>
        <w:tc>
          <w:tcPr>
            <w:tcW w:w="62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689"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1868"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i/>
                <w:szCs w:val="20"/>
                <w:lang w:val="en-GB" w:eastAsia="en-GB"/>
              </w:rPr>
              <w:t>Inter alia</w:t>
            </w:r>
            <w:r w:rsidRPr="00713E80">
              <w:rPr>
                <w:rFonts w:ascii="Calibri" w:eastAsia="Calibri" w:hAnsi="Calibri" w:cs="Arial"/>
                <w:szCs w:val="20"/>
                <w:lang w:val="en-GB" w:eastAsia="en-GB"/>
              </w:rPr>
              <w:t>  BLI</w:t>
            </w:r>
          </w:p>
        </w:tc>
        <w:tc>
          <w:tcPr>
            <w:tcW w:w="1276"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854"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289" w:type="dxa"/>
            <w:gridSpan w:val="6"/>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All</w:t>
            </w:r>
          </w:p>
        </w:tc>
      </w:tr>
      <w:tr w:rsidR="00713E80" w:rsidRPr="00713E80" w:rsidTr="009B7465">
        <w:trPr>
          <w:gridAfter w:val="2"/>
          <w:wAfter w:w="52" w:type="dxa"/>
          <w:trHeight w:val="245"/>
        </w:trPr>
        <w:tc>
          <w:tcPr>
            <w:tcW w:w="56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53</w:t>
            </w:r>
          </w:p>
        </w:tc>
        <w:tc>
          <w:tcPr>
            <w:tcW w:w="3522" w:type="dxa"/>
            <w:vAlign w:val="center"/>
          </w:tcPr>
          <w:p w:rsidR="00713E80" w:rsidRPr="00713E80" w:rsidRDefault="00713E80" w:rsidP="00713E80">
            <w:pPr>
              <w:widowControl/>
              <w:autoSpaceDE/>
              <w:autoSpaceDN/>
              <w:adjustRightInd/>
              <w:spacing w:after="200" w:line="276" w:lineRule="auto"/>
              <w:rPr>
                <w:rFonts w:ascii="Calibri" w:eastAsia="Calibri" w:hAnsi="Calibri" w:cs="Arial"/>
                <w:bCs/>
                <w:szCs w:val="20"/>
                <w:lang w:val="en-GB" w:eastAsia="en-GB"/>
              </w:rPr>
            </w:pPr>
            <w:r w:rsidRPr="00713E80">
              <w:rPr>
                <w:rFonts w:ascii="Calibri" w:eastAsia="Calibri" w:hAnsi="Calibri" w:cs="Arial"/>
                <w:bCs/>
                <w:szCs w:val="20"/>
                <w:lang w:val="en-GB" w:eastAsia="en-GB"/>
              </w:rPr>
              <w:t xml:space="preserve">Implementation of a range of national and international actions to raise awareness and interest of the general public and decision makers about the importance of flyways and management of species to fit in the </w:t>
            </w:r>
            <w:ins w:id="1109" w:author="CMS-USER" w:date="2014-06-30T19:44:00Z">
              <w:r w:rsidR="00B35887">
                <w:rPr>
                  <w:rFonts w:ascii="Calibri" w:eastAsia="Calibri" w:hAnsi="Calibri" w:cs="Arial"/>
                  <w:bCs/>
                  <w:szCs w:val="20"/>
                  <w:lang w:val="en-GB" w:eastAsia="en-GB"/>
                </w:rPr>
                <w:t xml:space="preserve">CMS </w:t>
              </w:r>
            </w:ins>
            <w:r w:rsidRPr="00713E80">
              <w:rPr>
                <w:rFonts w:ascii="Calibri" w:eastAsia="Calibri" w:hAnsi="Calibri" w:cs="Arial"/>
                <w:bCs/>
                <w:szCs w:val="20"/>
                <w:lang w:val="en-GB" w:eastAsia="en-GB"/>
              </w:rPr>
              <w:t>Strategic Plan and Communication Strategy</w:t>
            </w:r>
            <w:ins w:id="1110" w:author="CMS-USER" w:date="2014-06-30T19:44:00Z">
              <w:r w:rsidR="00B35887">
                <w:rPr>
                  <w:rFonts w:ascii="Calibri" w:eastAsia="Calibri" w:hAnsi="Calibri" w:cs="Arial"/>
                  <w:bCs/>
                  <w:szCs w:val="20"/>
                  <w:lang w:val="en-GB" w:eastAsia="en-GB"/>
                </w:rPr>
                <w:t xml:space="preserve"> </w:t>
              </w:r>
            </w:ins>
            <w:ins w:id="1111" w:author="CMS-USER" w:date="2014-06-30T19:45:00Z">
              <w:r w:rsidR="00B35887">
                <w:rPr>
                  <w:rFonts w:ascii="Calibri" w:eastAsia="Calibri" w:hAnsi="Calibri" w:cs="Arial"/>
                  <w:bCs/>
                  <w:szCs w:val="20"/>
                  <w:lang w:val="en-GB" w:eastAsia="en-GB"/>
                </w:rPr>
                <w:t>(</w:t>
              </w:r>
            </w:ins>
            <w:ins w:id="1112" w:author="CMS-USER" w:date="2014-06-30T19:44:00Z">
              <w:r w:rsidR="00B35887">
                <w:rPr>
                  <w:rFonts w:ascii="Calibri" w:eastAsia="Calibri" w:hAnsi="Calibri" w:cs="Arial"/>
                  <w:bCs/>
                  <w:szCs w:val="20"/>
                  <w:lang w:val="en-GB" w:eastAsia="en-GB"/>
                </w:rPr>
                <w:t>action 52</w:t>
              </w:r>
            </w:ins>
            <w:ins w:id="1113" w:author="CMS-USER" w:date="2014-06-30T19:45:00Z">
              <w:r w:rsidR="00B35887">
                <w:rPr>
                  <w:rFonts w:ascii="Calibri" w:eastAsia="Calibri" w:hAnsi="Calibri" w:cs="Arial"/>
                  <w:bCs/>
                  <w:szCs w:val="20"/>
                  <w:lang w:val="en-GB" w:eastAsia="en-GB"/>
                </w:rPr>
                <w:t>)</w:t>
              </w:r>
            </w:ins>
            <w:r w:rsidRPr="00713E80">
              <w:rPr>
                <w:rFonts w:ascii="Calibri" w:eastAsia="Calibri" w:hAnsi="Calibri" w:cs="Arial"/>
                <w:bCs/>
                <w:szCs w:val="20"/>
                <w:lang w:val="en-GB" w:eastAsia="en-GB"/>
              </w:rPr>
              <w:t>.</w:t>
            </w:r>
          </w:p>
        </w:tc>
        <w:tc>
          <w:tcPr>
            <w:tcW w:w="3106" w:type="dxa"/>
            <w:gridSpan w:val="2"/>
            <w:vAlign w:val="center"/>
          </w:tcPr>
          <w:p w:rsidR="00713E80" w:rsidRPr="00713E80"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szCs w:val="20"/>
                <w:lang w:val="en-GB" w:eastAsia="en-GB"/>
              </w:rPr>
            </w:pPr>
            <w:r w:rsidRPr="00713E80">
              <w:rPr>
                <w:rFonts w:ascii="Calibri" w:eastAsia="Calibri" w:hAnsi="Calibri" w:cs="Arial"/>
                <w:szCs w:val="20"/>
                <w:lang w:val="en-GB" w:eastAsia="en-GB"/>
              </w:rPr>
              <w:t>Implementation of international, national and local actions to raise awareness of migratory birds and their conservation that demonstrate links between migratory species conservation and livelihoods.</w:t>
            </w:r>
          </w:p>
          <w:p w:rsidR="00713E80" w:rsidRPr="00713E80"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szCs w:val="20"/>
                <w:lang w:val="en-GB" w:eastAsia="en-GB"/>
              </w:rPr>
            </w:pPr>
            <w:r w:rsidRPr="00713E80">
              <w:rPr>
                <w:rFonts w:ascii="Calibri" w:eastAsia="Calibri" w:hAnsi="Calibri" w:cs="Arial"/>
                <w:szCs w:val="20"/>
                <w:lang w:val="en-GB" w:eastAsia="en-GB"/>
              </w:rPr>
              <w:t xml:space="preserve">World Migratory Bird Day (WMBD) and World Wildlife Day </w:t>
            </w:r>
            <w:ins w:id="1114" w:author="CMS-USER" w:date="2014-06-30T19:51:00Z">
              <w:r w:rsidR="00222E01">
                <w:rPr>
                  <w:rFonts w:ascii="Calibri" w:eastAsia="Calibri" w:hAnsi="Calibri" w:cs="Arial"/>
                  <w:szCs w:val="20"/>
                  <w:lang w:val="en-GB" w:eastAsia="en-GB"/>
                </w:rPr>
                <w:t xml:space="preserve">and other annual events </w:t>
              </w:r>
            </w:ins>
            <w:r w:rsidRPr="00713E80">
              <w:rPr>
                <w:rFonts w:ascii="Calibri" w:eastAsia="Calibri" w:hAnsi="Calibri" w:cs="Arial"/>
                <w:szCs w:val="20"/>
                <w:lang w:val="en-GB" w:eastAsia="en-GB"/>
              </w:rPr>
              <w:t>are actively implemented as two global events to promote awareness raising by all Range States</w:t>
            </w:r>
          </w:p>
          <w:p w:rsidR="00713E80" w:rsidRDefault="00713E80" w:rsidP="00605E4B">
            <w:pPr>
              <w:widowControl/>
              <w:numPr>
                <w:ilvl w:val="0"/>
                <w:numId w:val="9"/>
              </w:numPr>
              <w:autoSpaceDE/>
              <w:autoSpaceDN/>
              <w:adjustRightInd/>
              <w:spacing w:after="200" w:line="276" w:lineRule="auto"/>
              <w:ind w:left="38" w:hanging="142"/>
              <w:contextualSpacing/>
              <w:rPr>
                <w:ins w:id="1115" w:author="Mundkur, Taej" w:date="2014-07-01T21:25:00Z"/>
                <w:rFonts w:ascii="Calibri" w:eastAsia="Calibri" w:hAnsi="Calibri" w:cs="Arial"/>
                <w:szCs w:val="20"/>
                <w:lang w:val="en-GB" w:eastAsia="en-GB"/>
              </w:rPr>
            </w:pPr>
            <w:r w:rsidRPr="00713E80">
              <w:rPr>
                <w:rFonts w:ascii="Calibri" w:eastAsia="Calibri" w:hAnsi="Calibri" w:cs="Arial"/>
                <w:szCs w:val="20"/>
                <w:lang w:val="en-GB" w:eastAsia="en-GB"/>
              </w:rPr>
              <w:t>A network of sustainable tourism destinations for mig</w:t>
            </w:r>
            <w:r w:rsidR="009B7465">
              <w:rPr>
                <w:rFonts w:ascii="Calibri" w:eastAsia="Calibri" w:hAnsi="Calibri" w:cs="Arial"/>
                <w:szCs w:val="20"/>
                <w:lang w:val="en-GB" w:eastAsia="en-GB"/>
              </w:rPr>
              <w:t>ratory birds is</w:t>
            </w:r>
            <w:r w:rsidRPr="00713E80">
              <w:rPr>
                <w:rFonts w:ascii="Calibri" w:eastAsia="Calibri" w:hAnsi="Calibri" w:cs="Arial"/>
                <w:szCs w:val="20"/>
                <w:lang w:val="en-GB" w:eastAsia="en-GB"/>
              </w:rPr>
              <w:t xml:space="preserve"> developed in each Flyway to raise public awareness.</w:t>
            </w:r>
          </w:p>
          <w:p w:rsidR="004C240C" w:rsidRPr="00713E80" w:rsidRDefault="004C240C" w:rsidP="00605E4B">
            <w:pPr>
              <w:widowControl/>
              <w:numPr>
                <w:ilvl w:val="0"/>
                <w:numId w:val="9"/>
              </w:numPr>
              <w:autoSpaceDE/>
              <w:autoSpaceDN/>
              <w:adjustRightInd/>
              <w:spacing w:after="200" w:line="276" w:lineRule="auto"/>
              <w:ind w:left="38" w:hanging="142"/>
              <w:contextualSpacing/>
              <w:rPr>
                <w:rFonts w:ascii="Calibri" w:eastAsia="Calibri" w:hAnsi="Calibri" w:cs="Arial"/>
                <w:szCs w:val="20"/>
                <w:lang w:val="en-GB" w:eastAsia="en-GB"/>
              </w:rPr>
            </w:pPr>
            <w:ins w:id="1116" w:author="Mundkur, Taej" w:date="2014-07-01T21:25:00Z">
              <w:r>
                <w:rPr>
                  <w:rFonts w:ascii="Calibri" w:eastAsia="Calibri" w:hAnsi="Calibri" w:cs="Arial"/>
                  <w:szCs w:val="20"/>
                  <w:lang w:val="en-GB" w:eastAsia="en-GB"/>
                </w:rPr>
                <w:t>Enhance d</w:t>
              </w:r>
              <w:r w:rsidRPr="00713E80">
                <w:rPr>
                  <w:rFonts w:ascii="Calibri" w:eastAsia="Calibri" w:hAnsi="Calibri" w:cs="Arial"/>
                  <w:szCs w:val="20"/>
                  <w:lang w:val="en-GB" w:eastAsia="en-GB"/>
                </w:rPr>
                <w:t>issemination of existing case studies on mechanisms to enhance the conservation of migratory birds through site networks through various means (e.g. CBD C</w:t>
              </w:r>
            </w:ins>
            <w:ins w:id="1117" w:author="Mundkur, Taej" w:date="2014-07-02T01:37:00Z">
              <w:r w:rsidR="00C71A3F">
                <w:rPr>
                  <w:rFonts w:ascii="Calibri" w:eastAsia="Calibri" w:hAnsi="Calibri" w:cs="Arial"/>
                  <w:szCs w:val="20"/>
                  <w:lang w:val="en-GB" w:eastAsia="en-GB"/>
                </w:rPr>
                <w:t xml:space="preserve">learing </w:t>
              </w:r>
            </w:ins>
            <w:ins w:id="1118" w:author="Mundkur, Taej" w:date="2014-07-01T21:25:00Z">
              <w:r w:rsidRPr="00713E80">
                <w:rPr>
                  <w:rFonts w:ascii="Calibri" w:eastAsia="Calibri" w:hAnsi="Calibri" w:cs="Arial"/>
                  <w:szCs w:val="20"/>
                  <w:lang w:val="en-GB" w:eastAsia="en-GB"/>
                </w:rPr>
                <w:t>H</w:t>
              </w:r>
            </w:ins>
            <w:ins w:id="1119" w:author="Mundkur, Taej" w:date="2014-07-02T01:37:00Z">
              <w:r w:rsidR="00C71A3F">
                <w:rPr>
                  <w:rFonts w:ascii="Calibri" w:eastAsia="Calibri" w:hAnsi="Calibri" w:cs="Arial"/>
                  <w:szCs w:val="20"/>
                  <w:lang w:val="en-GB" w:eastAsia="en-GB"/>
                </w:rPr>
                <w:t xml:space="preserve">ouse </w:t>
              </w:r>
            </w:ins>
            <w:ins w:id="1120" w:author="Mundkur, Taej" w:date="2014-07-01T21:25:00Z">
              <w:r w:rsidRPr="00713E80">
                <w:rPr>
                  <w:rFonts w:ascii="Calibri" w:eastAsia="Calibri" w:hAnsi="Calibri" w:cs="Arial"/>
                  <w:szCs w:val="20"/>
                  <w:lang w:val="en-GB" w:eastAsia="en-GB"/>
                </w:rPr>
                <w:t>M</w:t>
              </w:r>
            </w:ins>
            <w:ins w:id="1121" w:author="Mundkur, Taej" w:date="2014-07-02T01:37:00Z">
              <w:r w:rsidR="00C71A3F">
                <w:rPr>
                  <w:rFonts w:ascii="Calibri" w:eastAsia="Calibri" w:hAnsi="Calibri" w:cs="Arial"/>
                  <w:szCs w:val="20"/>
                  <w:lang w:val="en-GB" w:eastAsia="en-GB"/>
                </w:rPr>
                <w:t>echanism</w:t>
              </w:r>
            </w:ins>
            <w:ins w:id="1122" w:author="Mundkur, Taej" w:date="2014-07-01T21:25:00Z">
              <w:r w:rsidRPr="00713E80">
                <w:rPr>
                  <w:rFonts w:ascii="Calibri" w:eastAsia="Calibri" w:hAnsi="Calibri" w:cs="Arial"/>
                  <w:szCs w:val="20"/>
                  <w:lang w:val="en-GB" w:eastAsia="en-GB"/>
                </w:rPr>
                <w:t>, Conservationevidence.com)</w:t>
              </w:r>
            </w:ins>
          </w:p>
        </w:tc>
        <w:tc>
          <w:tcPr>
            <w:tcW w:w="978" w:type="dxa"/>
            <w:gridSpan w:val="3"/>
            <w:vAlign w:val="center"/>
          </w:tcPr>
          <w:p w:rsidR="00713E80" w:rsidRPr="00713E80" w:rsidRDefault="00713E80" w:rsidP="00713E80">
            <w:pPr>
              <w:widowControl/>
              <w:autoSpaceDE/>
              <w:autoSpaceDN/>
              <w:adjustRightInd/>
              <w:rPr>
                <w:rFonts w:ascii="Calibri" w:eastAsia="Calibri" w:hAnsi="Calibri" w:cs="Arial"/>
                <w:bCs/>
                <w:szCs w:val="20"/>
                <w:lang w:val="en-GB" w:eastAsia="en-GB"/>
              </w:rPr>
            </w:pPr>
            <w:del w:id="1123" w:author="CMS-USER" w:date="2014-06-30T19:52:00Z">
              <w:r w:rsidRPr="00713E80" w:rsidDel="00222E01">
                <w:rPr>
                  <w:rFonts w:ascii="Calibri" w:eastAsia="Calibri" w:hAnsi="Calibri" w:cs="Arial"/>
                  <w:bCs/>
                  <w:szCs w:val="20"/>
                  <w:lang w:val="en-GB" w:eastAsia="en-GB"/>
                </w:rPr>
                <w:delText>2014-2020</w:delText>
              </w:r>
            </w:del>
            <w:ins w:id="1124" w:author="CMS-USER" w:date="2014-06-30T19:52:00Z">
              <w:r w:rsidR="00222E01">
                <w:rPr>
                  <w:rFonts w:ascii="Calibri" w:eastAsia="Calibri" w:hAnsi="Calibri" w:cs="Arial"/>
                  <w:bCs/>
                  <w:szCs w:val="20"/>
                  <w:lang w:val="en-GB" w:eastAsia="en-GB"/>
                </w:rPr>
                <w:t>S</w:t>
              </w:r>
            </w:ins>
          </w:p>
        </w:tc>
        <w:tc>
          <w:tcPr>
            <w:tcW w:w="533" w:type="dxa"/>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szCs w:val="20"/>
                <w:lang w:val="en-GB" w:eastAsia="en-GB"/>
              </w:rPr>
              <w:t>XX</w:t>
            </w:r>
          </w:p>
        </w:tc>
        <w:tc>
          <w:tcPr>
            <w:tcW w:w="62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689" w:type="dxa"/>
            <w:gridSpan w:val="3"/>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p>
        </w:tc>
        <w:tc>
          <w:tcPr>
            <w:tcW w:w="1868" w:type="dxa"/>
            <w:gridSpan w:val="2"/>
            <w:vAlign w:val="center"/>
          </w:tcPr>
          <w:p w:rsidR="00713E80" w:rsidRPr="00713E80" w:rsidRDefault="00713E80" w:rsidP="00975F20">
            <w:pPr>
              <w:widowControl/>
              <w:autoSpaceDE/>
              <w:autoSpaceDN/>
              <w:adjustRightInd/>
              <w:rPr>
                <w:rFonts w:ascii="Calibri" w:eastAsia="Calibri" w:hAnsi="Calibri" w:cs="Arial"/>
                <w:szCs w:val="20"/>
                <w:lang w:val="en-GB" w:eastAsia="en-GB"/>
              </w:rPr>
            </w:pPr>
            <w:r w:rsidRPr="00713E80">
              <w:rPr>
                <w:rFonts w:ascii="Calibri" w:eastAsia="Calibri" w:hAnsi="Calibri" w:cs="Arial"/>
                <w:i/>
                <w:szCs w:val="20"/>
                <w:lang w:val="en-GB" w:eastAsia="en-GB"/>
              </w:rPr>
              <w:t>Inter alia</w:t>
            </w:r>
            <w:r w:rsidRPr="00713E80">
              <w:rPr>
                <w:rFonts w:ascii="Calibri" w:eastAsia="Calibri" w:hAnsi="Calibri" w:cs="Arial"/>
                <w:szCs w:val="20"/>
                <w:lang w:val="en-GB" w:eastAsia="en-GB"/>
              </w:rPr>
              <w:t> BLI, WI, EAAFP, CAFF, WTO</w:t>
            </w:r>
          </w:p>
        </w:tc>
        <w:tc>
          <w:tcPr>
            <w:tcW w:w="1276"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854"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289" w:type="dxa"/>
            <w:gridSpan w:val="6"/>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All</w:t>
            </w:r>
          </w:p>
        </w:tc>
      </w:tr>
      <w:tr w:rsidR="00713E80" w:rsidRPr="00713E80" w:rsidTr="009B7465">
        <w:trPr>
          <w:gridAfter w:val="2"/>
          <w:wAfter w:w="52" w:type="dxa"/>
          <w:trHeight w:val="363"/>
        </w:trPr>
        <w:tc>
          <w:tcPr>
            <w:tcW w:w="560" w:type="dxa"/>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p>
        </w:tc>
        <w:tc>
          <w:tcPr>
            <w:tcW w:w="14735" w:type="dxa"/>
            <w:gridSpan w:val="24"/>
            <w:vAlign w:val="center"/>
          </w:tcPr>
          <w:p w:rsidR="00713E80" w:rsidRPr="00713E80" w:rsidRDefault="00713E80" w:rsidP="00713E80">
            <w:pPr>
              <w:keepNext/>
              <w:keepLines/>
              <w:widowControl/>
              <w:autoSpaceDE/>
              <w:autoSpaceDN/>
              <w:adjustRightInd/>
              <w:spacing w:before="200" w:line="276" w:lineRule="auto"/>
              <w:outlineLvl w:val="1"/>
              <w:rPr>
                <w:rFonts w:ascii="Cambria" w:hAnsi="Cambria"/>
                <w:b/>
                <w:bCs/>
                <w:color w:val="4F81BD"/>
                <w:sz w:val="26"/>
                <w:szCs w:val="26"/>
                <w:lang w:val="en-GB" w:eastAsia="en-GB"/>
              </w:rPr>
            </w:pPr>
            <w:bookmarkStart w:id="1125" w:name="_Toc392025064"/>
            <w:r w:rsidRPr="00713E80">
              <w:rPr>
                <w:rFonts w:ascii="Cambria" w:hAnsi="Cambria"/>
                <w:b/>
                <w:bCs/>
                <w:color w:val="4F81BD"/>
                <w:sz w:val="26"/>
                <w:szCs w:val="26"/>
                <w:lang w:val="en-GB" w:eastAsia="en-GB"/>
              </w:rPr>
              <w:t>E. Monitoring and reporting</w:t>
            </w:r>
            <w:bookmarkEnd w:id="1125"/>
          </w:p>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szCs w:val="20"/>
                <w:lang w:val="en-GB" w:eastAsia="en-GB"/>
              </w:rPr>
              <w:t>Objectives</w:t>
            </w:r>
          </w:p>
          <w:p w:rsidR="00713E80" w:rsidRPr="00713E80" w:rsidRDefault="00713E80" w:rsidP="00605E4B">
            <w:pPr>
              <w:widowControl/>
              <w:numPr>
                <w:ilvl w:val="0"/>
                <w:numId w:val="12"/>
              </w:numPr>
              <w:autoSpaceDE/>
              <w:autoSpaceDN/>
              <w:adjustRightInd/>
              <w:spacing w:after="200" w:line="276" w:lineRule="auto"/>
              <w:contextualSpacing/>
              <w:rPr>
                <w:rFonts w:ascii="Calibri" w:eastAsia="Calibri" w:hAnsi="Calibri" w:cs="Arial"/>
                <w:szCs w:val="20"/>
                <w:lang w:val="en-GB" w:eastAsia="en-GB"/>
              </w:rPr>
            </w:pPr>
            <w:r w:rsidRPr="00713E80">
              <w:rPr>
                <w:rFonts w:ascii="Calibri" w:eastAsia="Calibri" w:hAnsi="Calibri" w:cs="Arial"/>
                <w:szCs w:val="20"/>
                <w:lang w:val="en-GB" w:eastAsia="en-GB"/>
              </w:rPr>
              <w:t xml:space="preserve">Ensure implementation of POW by Parties through regular monitoring and updating of </w:t>
            </w:r>
            <w:ins w:id="1126" w:author="Mundkur, Taej" w:date="2014-07-01T21:49:00Z">
              <w:r w:rsidR="00975F20">
                <w:rPr>
                  <w:rFonts w:ascii="Calibri" w:eastAsia="Calibri" w:hAnsi="Calibri" w:cs="Arial"/>
                  <w:szCs w:val="20"/>
                  <w:lang w:val="en-GB" w:eastAsia="en-GB"/>
                </w:rPr>
                <w:t xml:space="preserve">the </w:t>
              </w:r>
            </w:ins>
            <w:r w:rsidRPr="00713E80">
              <w:rPr>
                <w:rFonts w:ascii="Calibri" w:eastAsia="Calibri" w:hAnsi="Calibri" w:cs="Arial"/>
                <w:szCs w:val="20"/>
                <w:lang w:val="en-GB" w:eastAsia="en-GB"/>
              </w:rPr>
              <w:t>POW</w:t>
            </w:r>
          </w:p>
          <w:p w:rsidR="00713E80" w:rsidRPr="00713E80" w:rsidRDefault="00713E80" w:rsidP="00605E4B">
            <w:pPr>
              <w:widowControl/>
              <w:numPr>
                <w:ilvl w:val="0"/>
                <w:numId w:val="12"/>
              </w:numPr>
              <w:autoSpaceDE/>
              <w:autoSpaceDN/>
              <w:adjustRightInd/>
              <w:spacing w:after="200" w:line="276" w:lineRule="auto"/>
              <w:contextualSpacing/>
              <w:rPr>
                <w:rFonts w:ascii="Calibri" w:eastAsia="Calibri" w:hAnsi="Calibri" w:cs="Arial"/>
                <w:szCs w:val="20"/>
                <w:lang w:val="en-GB" w:eastAsia="en-GB"/>
              </w:rPr>
            </w:pPr>
            <w:r w:rsidRPr="00713E80">
              <w:rPr>
                <w:rFonts w:ascii="Calibri" w:eastAsia="Calibri" w:hAnsi="Calibri" w:cs="Arial"/>
                <w:szCs w:val="20"/>
                <w:lang w:val="en-GB" w:eastAsia="en-GB"/>
              </w:rPr>
              <w:t xml:space="preserve">Enable FWG to continue providing support </w:t>
            </w:r>
            <w:ins w:id="1127" w:author="Mundkur, Taej" w:date="2014-07-01T21:49:00Z">
              <w:r w:rsidR="00975F20">
                <w:rPr>
                  <w:rFonts w:ascii="Calibri" w:eastAsia="Calibri" w:hAnsi="Calibri" w:cs="Arial"/>
                  <w:szCs w:val="20"/>
                  <w:lang w:val="en-GB" w:eastAsia="en-GB"/>
                </w:rPr>
                <w:t xml:space="preserve">for </w:t>
              </w:r>
            </w:ins>
            <w:r w:rsidRPr="00713E80">
              <w:rPr>
                <w:rFonts w:ascii="Calibri" w:eastAsia="Calibri" w:hAnsi="Calibri" w:cs="Arial"/>
                <w:szCs w:val="20"/>
                <w:lang w:val="en-GB" w:eastAsia="en-GB"/>
              </w:rPr>
              <w:t>review, provision of guidance and input to implementation  and monitoring of POW</w:t>
            </w:r>
          </w:p>
          <w:p w:rsidR="00713E80" w:rsidRPr="00713E80" w:rsidRDefault="00713E80" w:rsidP="00713E80">
            <w:pPr>
              <w:widowControl/>
              <w:autoSpaceDE/>
              <w:autoSpaceDN/>
              <w:adjustRightInd/>
              <w:ind w:left="360"/>
              <w:contextualSpacing/>
              <w:rPr>
                <w:rFonts w:ascii="Calibri" w:eastAsia="Calibri" w:hAnsi="Calibri" w:cs="Arial"/>
                <w:szCs w:val="20"/>
                <w:lang w:val="en-GB" w:eastAsia="en-GB"/>
              </w:rPr>
            </w:pPr>
          </w:p>
          <w:p w:rsidR="00713E80" w:rsidRPr="00713E80" w:rsidRDefault="00713E80" w:rsidP="00713E80">
            <w:pPr>
              <w:widowControl/>
              <w:autoSpaceDE/>
              <w:autoSpaceDN/>
              <w:adjustRightInd/>
              <w:ind w:left="360"/>
              <w:contextualSpacing/>
              <w:rPr>
                <w:rFonts w:ascii="Calibri" w:eastAsia="Calibri" w:hAnsi="Calibri" w:cs="Arial"/>
                <w:szCs w:val="20"/>
                <w:lang w:val="en-GB" w:eastAsia="en-GB"/>
              </w:rPr>
            </w:pPr>
            <w:r w:rsidRPr="00713E80">
              <w:rPr>
                <w:rFonts w:ascii="Calibri" w:eastAsia="Calibri" w:hAnsi="Calibri" w:cs="Arial"/>
                <w:color w:val="000000"/>
                <w:szCs w:val="20"/>
                <w:lang w:val="en-GB" w:eastAsia="en-GB"/>
              </w:rPr>
              <w:t>(Cross references to Res 10.10 operatives 14, 17)</w:t>
            </w:r>
          </w:p>
        </w:tc>
      </w:tr>
      <w:tr w:rsidR="00713E80" w:rsidRPr="00713E80" w:rsidTr="0059589F">
        <w:trPr>
          <w:trHeight w:val="307"/>
        </w:trPr>
        <w:tc>
          <w:tcPr>
            <w:tcW w:w="56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54</w:t>
            </w:r>
          </w:p>
        </w:tc>
        <w:tc>
          <w:tcPr>
            <w:tcW w:w="3522" w:type="dxa"/>
            <w:vAlign w:val="center"/>
          </w:tcPr>
          <w:p w:rsidR="00713E80" w:rsidRPr="00713E80" w:rsidRDefault="00713E80" w:rsidP="001F13DE">
            <w:pPr>
              <w:widowControl/>
              <w:autoSpaceDE/>
              <w:autoSpaceDN/>
              <w:adjustRightInd/>
              <w:rPr>
                <w:rFonts w:ascii="Calibri" w:eastAsia="Calibri" w:hAnsi="Calibri" w:cs="Arial"/>
                <w:szCs w:val="20"/>
                <w:lang w:val="en-GB" w:eastAsia="en-GB"/>
              </w:rPr>
            </w:pPr>
            <w:del w:id="1128" w:author="CMS-USER" w:date="2014-06-30T20:07:00Z">
              <w:r w:rsidRPr="00713E80" w:rsidDel="0033017D">
                <w:rPr>
                  <w:rFonts w:ascii="Calibri" w:eastAsia="Calibri" w:hAnsi="Calibri" w:cs="Arial"/>
                  <w:szCs w:val="20"/>
                  <w:lang w:val="en-GB" w:eastAsia="en-GB"/>
                </w:rPr>
                <w:delText>Preparation of</w:delText>
              </w:r>
            </w:del>
            <w:proofErr w:type="gramStart"/>
            <w:ins w:id="1129" w:author="CMS-USER" w:date="2014-06-30T20:07:00Z">
              <w:r w:rsidR="0033017D">
                <w:rPr>
                  <w:rFonts w:ascii="Calibri" w:eastAsia="Calibri" w:hAnsi="Calibri" w:cs="Arial"/>
                  <w:szCs w:val="20"/>
                  <w:lang w:val="en-GB" w:eastAsia="en-GB"/>
                </w:rPr>
                <w:t>Effective</w:t>
              </w:r>
            </w:ins>
            <w:r w:rsidRPr="00713E80">
              <w:rPr>
                <w:rFonts w:ascii="Calibri" w:eastAsia="Calibri" w:hAnsi="Calibri" w:cs="Arial"/>
                <w:szCs w:val="20"/>
                <w:lang w:val="en-GB" w:eastAsia="en-GB"/>
              </w:rPr>
              <w:t xml:space="preserve"> </w:t>
            </w:r>
            <w:ins w:id="1130" w:author="CMS-USER" w:date="2014-06-30T20:08:00Z">
              <w:r w:rsidR="0033017D">
                <w:rPr>
                  <w:rFonts w:ascii="Calibri" w:eastAsia="Calibri" w:hAnsi="Calibri" w:cs="Arial"/>
                  <w:szCs w:val="20"/>
                  <w:lang w:val="en-GB" w:eastAsia="en-GB"/>
                </w:rPr>
                <w:t xml:space="preserve"> implementation</w:t>
              </w:r>
              <w:proofErr w:type="gramEnd"/>
              <w:r w:rsidR="0033017D">
                <w:rPr>
                  <w:rFonts w:ascii="Calibri" w:eastAsia="Calibri" w:hAnsi="Calibri" w:cs="Arial"/>
                  <w:szCs w:val="20"/>
                  <w:lang w:val="en-GB" w:eastAsia="en-GB"/>
                </w:rPr>
                <w:t xml:space="preserve"> of</w:t>
              </w:r>
            </w:ins>
            <w:del w:id="1131" w:author="CMS-USER" w:date="2014-06-30T20:08:00Z">
              <w:r w:rsidRPr="00713E80" w:rsidDel="0033017D">
                <w:rPr>
                  <w:rFonts w:ascii="Calibri" w:eastAsia="Calibri" w:hAnsi="Calibri" w:cs="Arial"/>
                  <w:b/>
                  <w:szCs w:val="20"/>
                  <w:lang w:val="en-GB" w:eastAsia="en-GB"/>
                </w:rPr>
                <w:delText>national</w:delText>
              </w:r>
            </w:del>
            <w:r w:rsidRPr="00713E80">
              <w:rPr>
                <w:rFonts w:ascii="Calibri" w:eastAsia="Calibri" w:hAnsi="Calibri" w:cs="Arial"/>
                <w:b/>
                <w:szCs w:val="20"/>
                <w:lang w:val="en-GB" w:eastAsia="en-GB"/>
              </w:rPr>
              <w:t xml:space="preserve"> </w:t>
            </w:r>
            <w:del w:id="1132" w:author="CMS-USER" w:date="2014-06-30T20:07:00Z">
              <w:r w:rsidRPr="00713E80" w:rsidDel="0033017D">
                <w:rPr>
                  <w:rFonts w:ascii="Calibri" w:eastAsia="Calibri" w:hAnsi="Calibri" w:cs="Arial"/>
                  <w:b/>
                  <w:szCs w:val="20"/>
                  <w:lang w:val="en-GB" w:eastAsia="en-GB"/>
                </w:rPr>
                <w:delText xml:space="preserve">action plans </w:delText>
              </w:r>
            </w:del>
            <w:del w:id="1133" w:author="Mundkur, Taej" w:date="2014-07-01T22:01:00Z">
              <w:r w:rsidRPr="00713E80" w:rsidDel="001F13DE">
                <w:rPr>
                  <w:rFonts w:ascii="Calibri" w:eastAsia="Calibri" w:hAnsi="Calibri" w:cs="Arial"/>
                  <w:b/>
                  <w:szCs w:val="20"/>
                  <w:lang w:val="en-GB" w:eastAsia="en-GB"/>
                </w:rPr>
                <w:delText>for</w:delText>
              </w:r>
            </w:del>
            <w:ins w:id="1134" w:author="Mundkur, Taej" w:date="2014-07-01T22:01:00Z">
              <w:r w:rsidR="001F13DE">
                <w:rPr>
                  <w:rFonts w:ascii="Calibri" w:eastAsia="Calibri" w:hAnsi="Calibri" w:cs="Arial"/>
                  <w:b/>
                  <w:szCs w:val="20"/>
                  <w:lang w:val="en-GB" w:eastAsia="en-GB"/>
                </w:rPr>
                <w:t xml:space="preserve"> the </w:t>
              </w:r>
            </w:ins>
            <w:del w:id="1135" w:author="CMS-USER" w:date="2014-06-30T20:07:00Z">
              <w:r w:rsidRPr="00713E80" w:rsidDel="0033017D">
                <w:rPr>
                  <w:rFonts w:ascii="Calibri" w:eastAsia="Calibri" w:hAnsi="Calibri" w:cs="Arial"/>
                  <w:b/>
                  <w:szCs w:val="20"/>
                  <w:lang w:val="en-GB" w:eastAsia="en-GB"/>
                </w:rPr>
                <w:delText xml:space="preserve"> </w:delText>
              </w:r>
            </w:del>
            <w:r w:rsidRPr="00713E80">
              <w:rPr>
                <w:rFonts w:ascii="Calibri" w:eastAsia="Calibri" w:hAnsi="Calibri" w:cs="Arial"/>
                <w:b/>
                <w:szCs w:val="20"/>
                <w:lang w:val="en-GB" w:eastAsia="en-GB"/>
              </w:rPr>
              <w:t>POW</w:t>
            </w:r>
            <w:r w:rsidRPr="00713E80">
              <w:rPr>
                <w:rFonts w:ascii="Calibri" w:eastAsia="Calibri" w:hAnsi="Calibri" w:cs="Arial"/>
                <w:szCs w:val="20"/>
                <w:lang w:val="en-GB" w:eastAsia="en-GB"/>
              </w:rPr>
              <w:t xml:space="preserve"> </w:t>
            </w:r>
            <w:ins w:id="1136" w:author="CMS-USER" w:date="2014-06-30T20:08:00Z">
              <w:r w:rsidR="0033017D">
                <w:rPr>
                  <w:rFonts w:ascii="Calibri" w:eastAsia="Calibri" w:hAnsi="Calibri" w:cs="Arial"/>
                  <w:szCs w:val="20"/>
                  <w:lang w:val="en-GB" w:eastAsia="en-GB"/>
                </w:rPr>
                <w:t xml:space="preserve">at </w:t>
              </w:r>
            </w:ins>
            <w:ins w:id="1137" w:author="CMS-USER" w:date="2014-06-30T20:09:00Z">
              <w:del w:id="1138" w:author="Mundkur, Taej" w:date="2014-07-01T22:02:00Z">
                <w:r w:rsidR="0033017D" w:rsidDel="001F13DE">
                  <w:rPr>
                    <w:rFonts w:ascii="Calibri" w:eastAsia="Calibri" w:hAnsi="Calibri" w:cs="Arial"/>
                    <w:szCs w:val="20"/>
                    <w:lang w:val="en-GB" w:eastAsia="en-GB"/>
                  </w:rPr>
                  <w:delText xml:space="preserve">the </w:delText>
                </w:r>
              </w:del>
            </w:ins>
            <w:ins w:id="1139" w:author="CMS-USER" w:date="2014-06-30T20:08:00Z">
              <w:r w:rsidR="0033017D">
                <w:rPr>
                  <w:rFonts w:ascii="Calibri" w:eastAsia="Calibri" w:hAnsi="Calibri" w:cs="Arial"/>
                  <w:szCs w:val="20"/>
                  <w:lang w:val="en-GB" w:eastAsia="en-GB"/>
                </w:rPr>
                <w:t xml:space="preserve">national level, </w:t>
              </w:r>
            </w:ins>
            <w:ins w:id="1140" w:author="Mundkur, Taej" w:date="2014-07-01T22:03:00Z">
              <w:r w:rsidR="001F13DE">
                <w:rPr>
                  <w:rFonts w:ascii="Calibri" w:eastAsia="Calibri" w:hAnsi="Calibri" w:cs="Arial"/>
                  <w:szCs w:val="20"/>
                  <w:lang w:val="en-GB" w:eastAsia="en-GB"/>
                </w:rPr>
                <w:t>through close integration</w:t>
              </w:r>
              <w:r w:rsidR="001F13DE" w:rsidRPr="00713E80">
                <w:rPr>
                  <w:rFonts w:ascii="Calibri" w:eastAsia="Calibri" w:hAnsi="Calibri" w:cs="Arial"/>
                  <w:szCs w:val="20"/>
                  <w:lang w:val="en-GB" w:eastAsia="en-GB"/>
                </w:rPr>
                <w:t xml:space="preserve"> into NBSAPs</w:t>
              </w:r>
            </w:ins>
            <w:ins w:id="1141" w:author="Mundkur, Taej" w:date="2014-07-01T22:06:00Z">
              <w:r w:rsidR="001F13DE">
                <w:rPr>
                  <w:rFonts w:ascii="Calibri" w:eastAsia="Calibri" w:hAnsi="Calibri" w:cs="Arial"/>
                  <w:szCs w:val="20"/>
                  <w:lang w:val="en-GB" w:eastAsia="en-GB"/>
                </w:rPr>
                <w:t xml:space="preserve"> and other national plans </w:t>
              </w:r>
            </w:ins>
            <w:ins w:id="1142" w:author="CMS-USER" w:date="2014-06-30T20:08:00Z">
              <w:del w:id="1143" w:author="Mundkur, Taej" w:date="2014-07-01T22:04:00Z">
                <w:r w:rsidR="0033017D" w:rsidDel="001F13DE">
                  <w:rPr>
                    <w:rFonts w:ascii="Calibri" w:eastAsia="Calibri" w:hAnsi="Calibri" w:cs="Arial"/>
                    <w:szCs w:val="20"/>
                    <w:lang w:val="en-GB" w:eastAsia="en-GB"/>
                  </w:rPr>
                  <w:delText>for example, by developing national action plan</w:delText>
                </w:r>
              </w:del>
              <w:r w:rsidR="0033017D">
                <w:rPr>
                  <w:rFonts w:ascii="Calibri" w:eastAsia="Calibri" w:hAnsi="Calibri" w:cs="Arial"/>
                  <w:szCs w:val="20"/>
                  <w:lang w:val="en-GB" w:eastAsia="en-GB"/>
                </w:rPr>
                <w:t xml:space="preserve">, </w:t>
              </w:r>
            </w:ins>
            <w:del w:id="1144" w:author="CMS-USER" w:date="2014-06-30T20:09:00Z">
              <w:r w:rsidRPr="00713E80" w:rsidDel="0033017D">
                <w:rPr>
                  <w:rFonts w:ascii="Calibri" w:eastAsia="Calibri" w:hAnsi="Calibri" w:cs="Arial"/>
                  <w:szCs w:val="20"/>
                  <w:lang w:val="en-GB" w:eastAsia="en-GB"/>
                </w:rPr>
                <w:delText>implementation and their execution,</w:delText>
              </w:r>
            </w:del>
            <w:del w:id="1145" w:author="Mundkur, Taej" w:date="2014-07-01T22:03:00Z">
              <w:r w:rsidRPr="00713E80" w:rsidDel="001F13DE">
                <w:rPr>
                  <w:rFonts w:ascii="Calibri" w:eastAsia="Calibri" w:hAnsi="Calibri" w:cs="Arial"/>
                  <w:szCs w:val="20"/>
                  <w:lang w:val="en-GB" w:eastAsia="en-GB"/>
                </w:rPr>
                <w:delText xml:space="preserve"> integrated as far as possible into NBSAPs</w:delText>
              </w:r>
            </w:del>
            <w:r w:rsidRPr="00713E80">
              <w:rPr>
                <w:rFonts w:ascii="Calibri" w:eastAsia="Calibri" w:hAnsi="Calibri" w:cs="Arial"/>
                <w:szCs w:val="20"/>
                <w:lang w:val="en-GB" w:eastAsia="en-GB"/>
              </w:rPr>
              <w:t>.</w:t>
            </w:r>
          </w:p>
        </w:tc>
        <w:tc>
          <w:tcPr>
            <w:tcW w:w="3106" w:type="dxa"/>
            <w:gridSpan w:val="2"/>
            <w:vAlign w:val="center"/>
          </w:tcPr>
          <w:p w:rsidR="00713E80" w:rsidRPr="00713E80" w:rsidDel="0033017D" w:rsidRDefault="00713E80" w:rsidP="00605E4B">
            <w:pPr>
              <w:widowControl/>
              <w:numPr>
                <w:ilvl w:val="0"/>
                <w:numId w:val="9"/>
              </w:numPr>
              <w:autoSpaceDE/>
              <w:autoSpaceDN/>
              <w:adjustRightInd/>
              <w:spacing w:after="200" w:line="276" w:lineRule="auto"/>
              <w:ind w:left="38" w:hanging="142"/>
              <w:contextualSpacing/>
              <w:rPr>
                <w:del w:id="1146" w:author="CMS-USER" w:date="2014-06-30T20:09:00Z"/>
                <w:rFonts w:ascii="Calibri" w:eastAsia="Calibri" w:hAnsi="Calibri" w:cs="Arial"/>
                <w:bCs/>
                <w:szCs w:val="20"/>
                <w:lang w:val="en-GB" w:eastAsia="en-GB"/>
              </w:rPr>
            </w:pPr>
            <w:del w:id="1147" w:author="CMS-USER" w:date="2014-06-30T20:09:00Z">
              <w:r w:rsidRPr="00713E80" w:rsidDel="0033017D">
                <w:rPr>
                  <w:rFonts w:ascii="Calibri" w:eastAsia="Calibri" w:hAnsi="Calibri" w:cs="Arial"/>
                  <w:bCs/>
                  <w:szCs w:val="20"/>
                  <w:lang w:val="en-GB" w:eastAsia="en-GB"/>
                </w:rPr>
                <w:delText>All Parties have developed a national action plan by COP12.</w:delText>
              </w:r>
            </w:del>
          </w:p>
          <w:p w:rsidR="00713E80" w:rsidRPr="00713E80"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bCs/>
                <w:szCs w:val="20"/>
                <w:lang w:val="en-GB" w:eastAsia="en-GB"/>
              </w:rPr>
            </w:pPr>
            <w:r w:rsidRPr="00713E80">
              <w:rPr>
                <w:rFonts w:ascii="Calibri" w:eastAsia="Calibri" w:hAnsi="Calibri" w:cs="Arial"/>
                <w:bCs/>
                <w:szCs w:val="20"/>
                <w:lang w:val="en-GB" w:eastAsia="en-GB"/>
              </w:rPr>
              <w:t>All Parties to report on progress on implementation to each COP</w:t>
            </w:r>
          </w:p>
        </w:tc>
        <w:tc>
          <w:tcPr>
            <w:tcW w:w="978"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del w:id="1148" w:author="CMS-USER" w:date="2014-06-30T20:09:00Z">
              <w:r w:rsidRPr="00713E80" w:rsidDel="0033017D">
                <w:rPr>
                  <w:rFonts w:ascii="Calibri" w:eastAsia="Calibri" w:hAnsi="Calibri" w:cs="Arial"/>
                  <w:szCs w:val="20"/>
                  <w:lang w:val="en-GB" w:eastAsia="en-GB"/>
                </w:rPr>
                <w:delText>2014-2020</w:delText>
              </w:r>
            </w:del>
            <w:ins w:id="1149" w:author="CMS-USER" w:date="2014-06-30T20:09:00Z">
              <w:r w:rsidR="0033017D">
                <w:rPr>
                  <w:rFonts w:ascii="Calibri" w:eastAsia="Calibri" w:hAnsi="Calibri" w:cs="Arial"/>
                  <w:szCs w:val="20"/>
                  <w:lang w:val="en-GB" w:eastAsia="en-GB"/>
                </w:rPr>
                <w:t>S</w:t>
              </w:r>
            </w:ins>
          </w:p>
        </w:tc>
        <w:tc>
          <w:tcPr>
            <w:tcW w:w="533" w:type="dxa"/>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szCs w:val="20"/>
                <w:lang w:val="en-GB" w:eastAsia="en-GB"/>
              </w:rPr>
              <w:t>XX</w:t>
            </w:r>
          </w:p>
        </w:tc>
        <w:tc>
          <w:tcPr>
            <w:tcW w:w="62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689"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868"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del w:id="1150" w:author="Mundkur, Taej" w:date="2014-07-01T22:12:00Z">
              <w:r w:rsidRPr="00713E80" w:rsidDel="00A263BE">
                <w:rPr>
                  <w:rFonts w:ascii="Calibri" w:eastAsia="Calibri" w:hAnsi="Calibri" w:cs="Arial"/>
                  <w:i/>
                  <w:szCs w:val="20"/>
                  <w:lang w:val="en-GB" w:eastAsia="en-GB"/>
                </w:rPr>
                <w:delText xml:space="preserve">Inter </w:delText>
              </w:r>
              <w:r w:rsidRPr="00A263BE" w:rsidDel="00A263BE">
                <w:rPr>
                  <w:rFonts w:ascii="Calibri" w:eastAsia="Calibri" w:hAnsi="Calibri" w:cs="Arial"/>
                  <w:szCs w:val="20"/>
                  <w:lang w:val="en-GB" w:eastAsia="en-GB"/>
                </w:rPr>
                <w:delText>alia BLI</w:delText>
              </w:r>
            </w:del>
            <w:ins w:id="1151" w:author="Mundkur, Taej" w:date="2014-07-01T22:12:00Z">
              <w:r w:rsidR="00A263BE" w:rsidRPr="00A263BE">
                <w:rPr>
                  <w:rFonts w:ascii="Calibri" w:eastAsia="Calibri" w:hAnsi="Calibri" w:cs="Arial"/>
                  <w:szCs w:val="20"/>
                  <w:lang w:val="en-GB" w:eastAsia="en-GB"/>
                </w:rPr>
                <w:t xml:space="preserve">Stakeholders </w:t>
              </w:r>
            </w:ins>
            <w:ins w:id="1152" w:author="Mundkur, Taej" w:date="2014-07-01T22:13:00Z">
              <w:r w:rsidR="00A263BE" w:rsidRPr="00A263BE">
                <w:rPr>
                  <w:rFonts w:ascii="Calibri" w:eastAsia="Calibri" w:hAnsi="Calibri" w:cs="Arial"/>
                  <w:szCs w:val="20"/>
                  <w:lang w:val="en-GB" w:eastAsia="en-GB"/>
                </w:rPr>
                <w:t>identified in above listed actions</w:t>
              </w:r>
            </w:ins>
            <w:ins w:id="1153" w:author="Mundkur, Taej" w:date="2014-07-01T22:18:00Z">
              <w:r w:rsidR="009E415A">
                <w:rPr>
                  <w:rFonts w:ascii="Calibri" w:eastAsia="Calibri" w:hAnsi="Calibri" w:cs="Arial"/>
                  <w:szCs w:val="20"/>
                  <w:lang w:val="en-GB" w:eastAsia="en-GB"/>
                </w:rPr>
                <w:t xml:space="preserve">, Chairs of Scientific Advisory Bodies of the Biodiversity-related Conventions </w:t>
              </w:r>
            </w:ins>
          </w:p>
          <w:p w:rsidR="00713E80" w:rsidRPr="00713E80" w:rsidRDefault="00713E80" w:rsidP="00713E80">
            <w:pPr>
              <w:widowControl/>
              <w:autoSpaceDE/>
              <w:autoSpaceDN/>
              <w:adjustRightInd/>
              <w:rPr>
                <w:rFonts w:ascii="Calibri" w:eastAsia="Calibri" w:hAnsi="Calibri" w:cs="Arial"/>
                <w:szCs w:val="20"/>
                <w:lang w:val="en-GB" w:eastAsia="en-GB"/>
              </w:rPr>
            </w:pPr>
          </w:p>
        </w:tc>
        <w:tc>
          <w:tcPr>
            <w:tcW w:w="1128" w:type="dxa"/>
            <w:vAlign w:val="center"/>
          </w:tcPr>
          <w:p w:rsidR="00713E80" w:rsidRPr="00713E80" w:rsidRDefault="009C65BF" w:rsidP="00713E80">
            <w:pPr>
              <w:widowControl/>
              <w:autoSpaceDE/>
              <w:autoSpaceDN/>
              <w:adjustRightInd/>
              <w:rPr>
                <w:rFonts w:ascii="Calibri" w:eastAsia="Calibri" w:hAnsi="Calibri" w:cs="Arial"/>
                <w:szCs w:val="20"/>
                <w:lang w:val="en-GB" w:eastAsia="en-GB"/>
              </w:rPr>
            </w:pPr>
            <w:ins w:id="1154" w:author="Mundkur, Taej" w:date="2014-07-01T22:30:00Z">
              <w:r w:rsidRPr="00713E80">
                <w:rPr>
                  <w:rFonts w:ascii="Calibri" w:eastAsia="Calibri" w:hAnsi="Calibri" w:cs="Arial"/>
                  <w:szCs w:val="20"/>
                  <w:lang w:val="en-GB" w:eastAsia="en-GB"/>
                </w:rPr>
                <w:t>Facilitate linkages through Convention Secretariats</w:t>
              </w:r>
            </w:ins>
          </w:p>
        </w:tc>
        <w:tc>
          <w:tcPr>
            <w:tcW w:w="1002" w:type="dxa"/>
            <w:gridSpan w:val="4"/>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341" w:type="dxa"/>
            <w:gridSpan w:val="8"/>
            <w:vAlign w:val="center"/>
          </w:tcPr>
          <w:p w:rsidR="00713E80" w:rsidRPr="00713E80" w:rsidRDefault="00A263BE" w:rsidP="00713E80">
            <w:pPr>
              <w:widowControl/>
              <w:autoSpaceDE/>
              <w:autoSpaceDN/>
              <w:adjustRightInd/>
              <w:rPr>
                <w:rFonts w:ascii="Calibri" w:eastAsia="Calibri" w:hAnsi="Calibri" w:cs="Arial"/>
                <w:szCs w:val="20"/>
                <w:lang w:val="en-GB" w:eastAsia="en-GB"/>
              </w:rPr>
            </w:pPr>
            <w:ins w:id="1155" w:author="Mundkur, Taej" w:date="2014-07-01T22:13:00Z">
              <w:r>
                <w:rPr>
                  <w:rFonts w:ascii="Calibri" w:eastAsia="Calibri" w:hAnsi="Calibri" w:cs="Arial"/>
                  <w:szCs w:val="20"/>
                  <w:lang w:val="en-GB" w:eastAsia="en-GB"/>
                </w:rPr>
                <w:t>All CMS bodies/instruments</w:t>
              </w:r>
            </w:ins>
          </w:p>
        </w:tc>
      </w:tr>
      <w:tr w:rsidR="00713E80" w:rsidRPr="00713E80" w:rsidTr="0059589F">
        <w:trPr>
          <w:trHeight w:val="733"/>
        </w:trPr>
        <w:tc>
          <w:tcPr>
            <w:tcW w:w="56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55</w:t>
            </w:r>
          </w:p>
        </w:tc>
        <w:tc>
          <w:tcPr>
            <w:tcW w:w="3522"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xml:space="preserve">Preparation of </w:t>
            </w:r>
            <w:r w:rsidRPr="00713E80">
              <w:rPr>
                <w:rFonts w:ascii="Calibri" w:eastAsia="Calibri" w:hAnsi="Calibri" w:cs="Arial"/>
                <w:b/>
                <w:szCs w:val="20"/>
                <w:lang w:val="en-GB" w:eastAsia="en-GB"/>
              </w:rPr>
              <w:t>a review of implementation</w:t>
            </w:r>
            <w:r w:rsidRPr="00713E80">
              <w:rPr>
                <w:rFonts w:ascii="Calibri" w:eastAsia="Calibri" w:hAnsi="Calibri" w:cs="Arial"/>
                <w:szCs w:val="20"/>
                <w:lang w:val="en-GB" w:eastAsia="en-GB"/>
              </w:rPr>
              <w:t xml:space="preserve"> of the POW based on national reports to each COP</w:t>
            </w:r>
          </w:p>
        </w:tc>
        <w:tc>
          <w:tcPr>
            <w:tcW w:w="3106" w:type="dxa"/>
            <w:gridSpan w:val="2"/>
            <w:vAlign w:val="center"/>
          </w:tcPr>
          <w:p w:rsidR="00713E80" w:rsidRPr="00713E80" w:rsidRDefault="00713E80" w:rsidP="00A263BE">
            <w:pPr>
              <w:widowControl/>
              <w:numPr>
                <w:ilvl w:val="0"/>
                <w:numId w:val="9"/>
              </w:numPr>
              <w:autoSpaceDE/>
              <w:autoSpaceDN/>
              <w:adjustRightInd/>
              <w:spacing w:after="200" w:line="276" w:lineRule="auto"/>
              <w:ind w:left="38" w:hanging="142"/>
              <w:contextualSpacing/>
              <w:rPr>
                <w:rFonts w:ascii="Calibri" w:eastAsia="Calibri" w:hAnsi="Calibri" w:cs="Arial"/>
                <w:bCs/>
                <w:szCs w:val="20"/>
                <w:lang w:val="en-GB" w:eastAsia="en-GB"/>
              </w:rPr>
            </w:pPr>
            <w:del w:id="1156" w:author="Mundkur, Taej" w:date="2014-07-01T22:09:00Z">
              <w:r w:rsidRPr="00713E80" w:rsidDel="00A263BE">
                <w:rPr>
                  <w:rFonts w:ascii="Calibri" w:eastAsia="Calibri" w:hAnsi="Calibri" w:cs="Arial"/>
                  <w:bCs/>
                  <w:szCs w:val="20"/>
                  <w:lang w:val="en-GB" w:eastAsia="en-GB"/>
                </w:rPr>
                <w:delText>Parties to r</w:delText>
              </w:r>
            </w:del>
            <w:ins w:id="1157" w:author="Mundkur, Taej" w:date="2014-07-01T22:09:00Z">
              <w:r w:rsidR="00A263BE">
                <w:rPr>
                  <w:rFonts w:ascii="Calibri" w:eastAsia="Calibri" w:hAnsi="Calibri" w:cs="Arial"/>
                  <w:bCs/>
                  <w:szCs w:val="20"/>
                  <w:lang w:val="en-GB" w:eastAsia="en-GB"/>
                </w:rPr>
                <w:t>R</w:t>
              </w:r>
            </w:ins>
            <w:r w:rsidRPr="00713E80">
              <w:rPr>
                <w:rFonts w:ascii="Calibri" w:eastAsia="Calibri" w:hAnsi="Calibri" w:cs="Arial"/>
                <w:bCs/>
                <w:szCs w:val="20"/>
                <w:lang w:val="en-GB" w:eastAsia="en-GB"/>
              </w:rPr>
              <w:t>e</w:t>
            </w:r>
            <w:ins w:id="1158" w:author="Mundkur, Taej" w:date="2014-07-01T22:11:00Z">
              <w:r w:rsidR="00A263BE">
                <w:rPr>
                  <w:rFonts w:ascii="Calibri" w:eastAsia="Calibri" w:hAnsi="Calibri" w:cs="Arial"/>
                  <w:bCs/>
                  <w:szCs w:val="20"/>
                  <w:lang w:val="en-GB" w:eastAsia="en-GB"/>
                </w:rPr>
                <w:t xml:space="preserve">view of implementation presented </w:t>
              </w:r>
            </w:ins>
            <w:del w:id="1159" w:author="Mundkur, Taej" w:date="2014-07-01T22:11:00Z">
              <w:r w:rsidRPr="00713E80" w:rsidDel="00A263BE">
                <w:rPr>
                  <w:rFonts w:ascii="Calibri" w:eastAsia="Calibri" w:hAnsi="Calibri" w:cs="Arial"/>
                  <w:bCs/>
                  <w:szCs w:val="20"/>
                  <w:lang w:val="en-GB" w:eastAsia="en-GB"/>
                </w:rPr>
                <w:delText xml:space="preserve">port </w:delText>
              </w:r>
            </w:del>
            <w:r w:rsidRPr="00713E80">
              <w:rPr>
                <w:rFonts w:ascii="Calibri" w:eastAsia="Calibri" w:hAnsi="Calibri" w:cs="Arial"/>
                <w:bCs/>
                <w:szCs w:val="20"/>
                <w:lang w:val="en-GB" w:eastAsia="en-GB"/>
              </w:rPr>
              <w:t xml:space="preserve">to each </w:t>
            </w:r>
            <w:ins w:id="1160" w:author="Mundkur, Taej" w:date="2014-07-01T22:09:00Z">
              <w:r w:rsidR="00A263BE">
                <w:rPr>
                  <w:rFonts w:ascii="Calibri" w:eastAsia="Calibri" w:hAnsi="Calibri" w:cs="Arial"/>
                  <w:bCs/>
                  <w:szCs w:val="20"/>
                  <w:lang w:val="en-GB" w:eastAsia="en-GB"/>
                </w:rPr>
                <w:t>COP</w:t>
              </w:r>
            </w:ins>
            <w:del w:id="1161" w:author="Mundkur, Taej" w:date="2014-07-01T22:09:00Z">
              <w:r w:rsidRPr="00713E80" w:rsidDel="00A263BE">
                <w:rPr>
                  <w:rFonts w:ascii="Calibri" w:eastAsia="Calibri" w:hAnsi="Calibri" w:cs="Arial"/>
                  <w:bCs/>
                  <w:szCs w:val="20"/>
                  <w:lang w:val="en-GB" w:eastAsia="en-GB"/>
                </w:rPr>
                <w:delText>meeting</w:delText>
              </w:r>
            </w:del>
          </w:p>
        </w:tc>
        <w:tc>
          <w:tcPr>
            <w:tcW w:w="978"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Each COP</w:t>
            </w:r>
          </w:p>
        </w:tc>
        <w:tc>
          <w:tcPr>
            <w:tcW w:w="533" w:type="dxa"/>
            <w:vAlign w:val="center"/>
          </w:tcPr>
          <w:p w:rsidR="00713E80" w:rsidRPr="00A263BE" w:rsidRDefault="00713E80" w:rsidP="00713E80">
            <w:pPr>
              <w:widowControl/>
              <w:autoSpaceDE/>
              <w:autoSpaceDN/>
              <w:adjustRightInd/>
              <w:rPr>
                <w:rFonts w:ascii="Calibri" w:eastAsia="Calibri" w:hAnsi="Calibri" w:cs="Arial"/>
                <w:szCs w:val="20"/>
                <w:lang w:val="en-GB" w:eastAsia="en-GB"/>
              </w:rPr>
            </w:pPr>
            <w:del w:id="1162" w:author="Mundkur, Taej" w:date="2014-07-01T22:14:00Z">
              <w:r w:rsidRPr="00A263BE" w:rsidDel="00A263BE">
                <w:rPr>
                  <w:rFonts w:ascii="Calibri" w:eastAsia="Calibri" w:hAnsi="Calibri" w:cs="Arial"/>
                  <w:szCs w:val="20"/>
                  <w:lang w:val="en-GB" w:eastAsia="en-GB"/>
                </w:rPr>
                <w:delText>XX</w:delText>
              </w:r>
            </w:del>
          </w:p>
        </w:tc>
        <w:tc>
          <w:tcPr>
            <w:tcW w:w="620" w:type="dxa"/>
            <w:vAlign w:val="center"/>
          </w:tcPr>
          <w:p w:rsidR="00713E80" w:rsidRPr="00713E80" w:rsidRDefault="00A263BE" w:rsidP="00713E80">
            <w:pPr>
              <w:widowControl/>
              <w:autoSpaceDE/>
              <w:autoSpaceDN/>
              <w:adjustRightInd/>
              <w:rPr>
                <w:rFonts w:ascii="Calibri" w:eastAsia="Calibri" w:hAnsi="Calibri" w:cs="Arial"/>
                <w:szCs w:val="20"/>
                <w:lang w:val="en-GB" w:eastAsia="en-GB"/>
              </w:rPr>
            </w:pPr>
            <w:ins w:id="1163" w:author="Mundkur, Taej" w:date="2014-07-01T22:13:00Z">
              <w:r>
                <w:rPr>
                  <w:rFonts w:ascii="Calibri" w:eastAsia="Calibri" w:hAnsi="Calibri" w:cs="Arial"/>
                  <w:szCs w:val="20"/>
                  <w:lang w:val="en-GB" w:eastAsia="en-GB"/>
                </w:rPr>
                <w:t>XX</w:t>
              </w:r>
            </w:ins>
            <w:r w:rsidR="00713E80" w:rsidRPr="00713E80">
              <w:rPr>
                <w:rFonts w:ascii="Calibri" w:eastAsia="Calibri" w:hAnsi="Calibri" w:cs="Arial"/>
                <w:szCs w:val="20"/>
                <w:lang w:val="en-GB" w:eastAsia="en-GB"/>
              </w:rPr>
              <w:t> </w:t>
            </w:r>
          </w:p>
        </w:tc>
        <w:tc>
          <w:tcPr>
            <w:tcW w:w="689" w:type="dxa"/>
            <w:gridSpan w:val="3"/>
            <w:vAlign w:val="center"/>
          </w:tcPr>
          <w:p w:rsidR="00713E80" w:rsidRPr="00713E80" w:rsidRDefault="00A263BE" w:rsidP="00713E80">
            <w:pPr>
              <w:widowControl/>
              <w:autoSpaceDE/>
              <w:autoSpaceDN/>
              <w:adjustRightInd/>
              <w:rPr>
                <w:rFonts w:ascii="Calibri" w:eastAsia="Calibri" w:hAnsi="Calibri" w:cs="Arial"/>
                <w:szCs w:val="20"/>
                <w:lang w:val="en-GB" w:eastAsia="en-GB"/>
              </w:rPr>
            </w:pPr>
            <w:ins w:id="1164" w:author="Mundkur, Taej" w:date="2014-07-01T22:14:00Z">
              <w:r>
                <w:rPr>
                  <w:rFonts w:ascii="Calibri" w:eastAsia="Calibri" w:hAnsi="Calibri" w:cs="Arial"/>
                  <w:szCs w:val="20"/>
                  <w:lang w:val="en-GB" w:eastAsia="en-GB"/>
                </w:rPr>
                <w:t>XX</w:t>
              </w:r>
            </w:ins>
            <w:r w:rsidR="00713E80" w:rsidRPr="00713E80">
              <w:rPr>
                <w:rFonts w:ascii="Calibri" w:eastAsia="Calibri" w:hAnsi="Calibri" w:cs="Arial"/>
                <w:szCs w:val="20"/>
                <w:lang w:val="en-GB" w:eastAsia="en-GB"/>
              </w:rPr>
              <w:t> </w:t>
            </w:r>
          </w:p>
        </w:tc>
        <w:tc>
          <w:tcPr>
            <w:tcW w:w="1868"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w:t>
            </w:r>
          </w:p>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w:t>
            </w:r>
          </w:p>
        </w:tc>
        <w:tc>
          <w:tcPr>
            <w:tcW w:w="1128" w:type="dxa"/>
            <w:vAlign w:val="center"/>
          </w:tcPr>
          <w:p w:rsidR="00713E80" w:rsidRPr="00A263BE" w:rsidRDefault="00713E80" w:rsidP="00713E80">
            <w:pPr>
              <w:widowControl/>
              <w:autoSpaceDE/>
              <w:autoSpaceDN/>
              <w:adjustRightInd/>
              <w:rPr>
                <w:rFonts w:ascii="Calibri" w:eastAsia="Calibri" w:hAnsi="Calibri" w:cs="Arial"/>
                <w:b/>
                <w:szCs w:val="20"/>
                <w:lang w:val="en-GB" w:eastAsia="en-GB"/>
              </w:rPr>
            </w:pPr>
            <w:r w:rsidRPr="00A263BE">
              <w:rPr>
                <w:rFonts w:ascii="Calibri" w:eastAsia="Calibri" w:hAnsi="Calibri" w:cs="Arial"/>
                <w:b/>
                <w:szCs w:val="20"/>
                <w:lang w:val="en-GB" w:eastAsia="en-GB"/>
              </w:rPr>
              <w:t> XX</w:t>
            </w:r>
          </w:p>
        </w:tc>
        <w:tc>
          <w:tcPr>
            <w:tcW w:w="1002" w:type="dxa"/>
            <w:gridSpan w:val="4"/>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341" w:type="dxa"/>
            <w:gridSpan w:val="8"/>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r>
      <w:tr w:rsidR="00A263BE" w:rsidRPr="00713E80" w:rsidTr="00607CD0">
        <w:trPr>
          <w:trHeight w:val="1040"/>
        </w:trPr>
        <w:tc>
          <w:tcPr>
            <w:tcW w:w="560" w:type="dxa"/>
            <w:vAlign w:val="center"/>
          </w:tcPr>
          <w:p w:rsidR="00A263BE" w:rsidRPr="00713E80" w:rsidRDefault="00A263BE" w:rsidP="00607CD0">
            <w:pPr>
              <w:widowControl/>
              <w:autoSpaceDE/>
              <w:autoSpaceDN/>
              <w:adjustRightInd/>
              <w:rPr>
                <w:rFonts w:ascii="Calibri" w:eastAsia="Calibri" w:hAnsi="Calibri" w:cs="Arial"/>
                <w:szCs w:val="20"/>
                <w:lang w:val="en-GB" w:eastAsia="en-GB"/>
              </w:rPr>
            </w:pPr>
            <w:moveToRangeStart w:id="1165" w:author="Mundkur, Taej" w:date="2014-07-01T22:07:00Z" w:name="move392015797"/>
            <w:moveTo w:id="1166" w:author="Mundkur, Taej" w:date="2014-07-01T22:07:00Z">
              <w:r w:rsidRPr="00713E80">
                <w:rPr>
                  <w:rFonts w:ascii="Calibri" w:eastAsia="Calibri" w:hAnsi="Calibri" w:cs="Arial"/>
                  <w:szCs w:val="20"/>
                  <w:lang w:val="en-GB" w:eastAsia="en-GB"/>
                </w:rPr>
                <w:t>57</w:t>
              </w:r>
            </w:moveTo>
          </w:p>
        </w:tc>
        <w:tc>
          <w:tcPr>
            <w:tcW w:w="3522" w:type="dxa"/>
            <w:vAlign w:val="center"/>
          </w:tcPr>
          <w:p w:rsidR="00A263BE" w:rsidRPr="00713E80" w:rsidRDefault="00A263BE" w:rsidP="00A263BE">
            <w:pPr>
              <w:widowControl/>
              <w:autoSpaceDE/>
              <w:autoSpaceDN/>
              <w:adjustRightInd/>
              <w:rPr>
                <w:rFonts w:ascii="Calibri" w:eastAsia="Calibri" w:hAnsi="Calibri" w:cs="Arial"/>
                <w:szCs w:val="20"/>
                <w:lang w:val="en-GB" w:eastAsia="en-GB"/>
              </w:rPr>
            </w:pPr>
            <w:moveTo w:id="1167" w:author="Mundkur, Taej" w:date="2014-07-01T22:07:00Z">
              <w:r w:rsidRPr="00713E80">
                <w:rPr>
                  <w:rFonts w:ascii="Calibri" w:eastAsia="Calibri" w:hAnsi="Calibri" w:cs="Arial"/>
                  <w:szCs w:val="20"/>
                  <w:lang w:val="en-GB" w:eastAsia="en-GB"/>
                </w:rPr>
                <w:t xml:space="preserve">Review of POW with priorities identified for </w:t>
              </w:r>
              <w:del w:id="1168" w:author="Mundkur, Taej" w:date="2014-07-01T22:14:00Z">
                <w:r w:rsidRPr="00713E80" w:rsidDel="00A263BE">
                  <w:rPr>
                    <w:rFonts w:ascii="Calibri" w:eastAsia="Calibri" w:hAnsi="Calibri" w:cs="Arial"/>
                    <w:szCs w:val="20"/>
                    <w:lang w:val="en-GB" w:eastAsia="en-GB"/>
                  </w:rPr>
                  <w:delText>COP12</w:delText>
                </w:r>
              </w:del>
            </w:moveTo>
            <w:ins w:id="1169" w:author="Mundkur, Taej" w:date="2014-07-01T22:14:00Z">
              <w:r>
                <w:rPr>
                  <w:rFonts w:ascii="Calibri" w:eastAsia="Calibri" w:hAnsi="Calibri" w:cs="Arial"/>
                  <w:szCs w:val="20"/>
                  <w:lang w:val="en-GB" w:eastAsia="en-GB"/>
                </w:rPr>
                <w:t>next triennium</w:t>
              </w:r>
            </w:ins>
            <w:moveTo w:id="1170" w:author="Mundkur, Taej" w:date="2014-07-01T22:07:00Z">
              <w:r w:rsidRPr="00713E80">
                <w:rPr>
                  <w:rFonts w:ascii="Calibri" w:eastAsia="Calibri" w:hAnsi="Calibri" w:cs="Arial"/>
                  <w:szCs w:val="20"/>
                  <w:lang w:val="en-GB" w:eastAsia="en-GB"/>
                </w:rPr>
                <w:t xml:space="preserve"> </w:t>
              </w:r>
            </w:moveTo>
          </w:p>
        </w:tc>
        <w:tc>
          <w:tcPr>
            <w:tcW w:w="3106" w:type="dxa"/>
            <w:gridSpan w:val="2"/>
            <w:vAlign w:val="center"/>
          </w:tcPr>
          <w:p w:rsidR="00A263BE" w:rsidRPr="00713E80" w:rsidRDefault="00A263BE" w:rsidP="00607CD0">
            <w:pPr>
              <w:widowControl/>
              <w:numPr>
                <w:ilvl w:val="0"/>
                <w:numId w:val="9"/>
              </w:numPr>
              <w:autoSpaceDE/>
              <w:autoSpaceDN/>
              <w:adjustRightInd/>
              <w:spacing w:after="200" w:line="276" w:lineRule="auto"/>
              <w:ind w:left="38" w:hanging="142"/>
              <w:contextualSpacing/>
              <w:rPr>
                <w:rFonts w:ascii="Calibri" w:eastAsia="Calibri" w:hAnsi="Calibri" w:cs="Arial"/>
                <w:bCs/>
                <w:szCs w:val="20"/>
                <w:lang w:val="en-GB" w:eastAsia="en-GB"/>
              </w:rPr>
            </w:pPr>
            <w:moveTo w:id="1171" w:author="Mundkur, Taej" w:date="2014-07-01T22:07:00Z">
              <w:r w:rsidRPr="00713E80">
                <w:rPr>
                  <w:rFonts w:ascii="Calibri" w:eastAsia="Calibri" w:hAnsi="Calibri" w:cs="Arial"/>
                  <w:bCs/>
                  <w:szCs w:val="20"/>
                  <w:lang w:val="en-GB" w:eastAsia="en-GB"/>
                </w:rPr>
                <w:t>FWG to undertake review of implementation of POW and submit an updated version for COP12 consideration</w:t>
              </w:r>
            </w:moveTo>
          </w:p>
        </w:tc>
        <w:tc>
          <w:tcPr>
            <w:tcW w:w="978" w:type="dxa"/>
            <w:gridSpan w:val="3"/>
            <w:vAlign w:val="center"/>
          </w:tcPr>
          <w:p w:rsidR="00A263BE" w:rsidRPr="00713E80" w:rsidRDefault="00A263BE" w:rsidP="00607CD0">
            <w:pPr>
              <w:widowControl/>
              <w:autoSpaceDE/>
              <w:autoSpaceDN/>
              <w:adjustRightInd/>
              <w:rPr>
                <w:rFonts w:ascii="Calibri" w:eastAsia="Calibri" w:hAnsi="Calibri" w:cs="Arial"/>
                <w:szCs w:val="20"/>
                <w:lang w:val="en-GB" w:eastAsia="en-GB"/>
              </w:rPr>
            </w:pPr>
            <w:moveTo w:id="1172" w:author="Mundkur, Taej" w:date="2014-07-01T22:07:00Z">
              <w:r w:rsidRPr="00713E80">
                <w:rPr>
                  <w:rFonts w:ascii="Calibri" w:eastAsia="Calibri" w:hAnsi="Calibri" w:cs="Arial"/>
                  <w:szCs w:val="20"/>
                  <w:lang w:val="en-GB" w:eastAsia="en-GB"/>
                </w:rPr>
                <w:t>2017</w:t>
              </w:r>
            </w:moveTo>
          </w:p>
        </w:tc>
        <w:tc>
          <w:tcPr>
            <w:tcW w:w="533" w:type="dxa"/>
            <w:vAlign w:val="center"/>
          </w:tcPr>
          <w:p w:rsidR="00A263BE" w:rsidRPr="00713E80" w:rsidDel="0056454A" w:rsidRDefault="00A263BE" w:rsidP="00607CD0">
            <w:pPr>
              <w:widowControl/>
              <w:autoSpaceDE/>
              <w:autoSpaceDN/>
              <w:adjustRightInd/>
              <w:rPr>
                <w:rFonts w:ascii="Calibri" w:eastAsia="Calibri" w:hAnsi="Calibri" w:cs="Arial"/>
                <w:szCs w:val="20"/>
                <w:lang w:val="en-GB" w:eastAsia="en-GB"/>
              </w:rPr>
            </w:pPr>
            <w:moveTo w:id="1173" w:author="Mundkur, Taej" w:date="2014-07-01T22:07:00Z">
              <w:r w:rsidRPr="00713E80">
                <w:rPr>
                  <w:rFonts w:ascii="Calibri" w:eastAsia="Calibri" w:hAnsi="Calibri" w:cs="Arial"/>
                  <w:szCs w:val="20"/>
                  <w:lang w:val="en-GB" w:eastAsia="en-GB"/>
                </w:rPr>
                <w:t>XX</w:t>
              </w:r>
            </w:moveTo>
          </w:p>
        </w:tc>
        <w:tc>
          <w:tcPr>
            <w:tcW w:w="620" w:type="dxa"/>
            <w:vAlign w:val="center"/>
          </w:tcPr>
          <w:p w:rsidR="00A263BE" w:rsidRPr="00713E80" w:rsidDel="0056454A" w:rsidRDefault="00A263BE" w:rsidP="00607CD0">
            <w:pPr>
              <w:widowControl/>
              <w:autoSpaceDE/>
              <w:autoSpaceDN/>
              <w:adjustRightInd/>
              <w:rPr>
                <w:rFonts w:ascii="Calibri" w:eastAsia="Calibri" w:hAnsi="Calibri" w:cs="Arial"/>
                <w:szCs w:val="20"/>
                <w:lang w:val="en-GB" w:eastAsia="en-GB"/>
              </w:rPr>
            </w:pPr>
            <w:moveTo w:id="1174" w:author="Mundkur, Taej" w:date="2014-07-01T22:07:00Z">
              <w:r w:rsidRPr="00713E80">
                <w:rPr>
                  <w:rFonts w:ascii="Calibri" w:eastAsia="Calibri" w:hAnsi="Calibri" w:cs="Arial"/>
                  <w:szCs w:val="20"/>
                  <w:lang w:val="en-GB" w:eastAsia="en-GB"/>
                </w:rPr>
                <w:t>XX</w:t>
              </w:r>
            </w:moveTo>
          </w:p>
        </w:tc>
        <w:tc>
          <w:tcPr>
            <w:tcW w:w="689" w:type="dxa"/>
            <w:gridSpan w:val="3"/>
            <w:vAlign w:val="center"/>
          </w:tcPr>
          <w:p w:rsidR="00A263BE" w:rsidRPr="00713E80" w:rsidDel="0056454A" w:rsidRDefault="00A263BE" w:rsidP="00607CD0">
            <w:pPr>
              <w:widowControl/>
              <w:autoSpaceDE/>
              <w:autoSpaceDN/>
              <w:adjustRightInd/>
              <w:rPr>
                <w:rFonts w:ascii="Calibri" w:eastAsia="Calibri" w:hAnsi="Calibri" w:cs="Arial"/>
                <w:b/>
                <w:szCs w:val="20"/>
                <w:lang w:val="en-GB" w:eastAsia="en-GB"/>
              </w:rPr>
            </w:pPr>
            <w:moveTo w:id="1175" w:author="Mundkur, Taej" w:date="2014-07-01T22:07:00Z">
              <w:r w:rsidRPr="00713E80">
                <w:rPr>
                  <w:rFonts w:ascii="Calibri" w:eastAsia="Calibri" w:hAnsi="Calibri" w:cs="Arial"/>
                  <w:b/>
                  <w:szCs w:val="20"/>
                  <w:lang w:val="en-GB" w:eastAsia="en-GB"/>
                </w:rPr>
                <w:t>XX</w:t>
              </w:r>
            </w:moveTo>
          </w:p>
        </w:tc>
        <w:tc>
          <w:tcPr>
            <w:tcW w:w="1868" w:type="dxa"/>
            <w:gridSpan w:val="2"/>
            <w:vAlign w:val="center"/>
          </w:tcPr>
          <w:p w:rsidR="00A263BE" w:rsidRPr="00713E80" w:rsidRDefault="00A263BE" w:rsidP="00607CD0">
            <w:pPr>
              <w:widowControl/>
              <w:autoSpaceDE/>
              <w:autoSpaceDN/>
              <w:adjustRightInd/>
              <w:rPr>
                <w:rFonts w:ascii="Calibri" w:eastAsia="Calibri" w:hAnsi="Calibri" w:cs="Arial"/>
                <w:szCs w:val="20"/>
                <w:lang w:val="en-GB" w:eastAsia="en-GB"/>
              </w:rPr>
            </w:pPr>
          </w:p>
        </w:tc>
        <w:tc>
          <w:tcPr>
            <w:tcW w:w="1128" w:type="dxa"/>
            <w:vAlign w:val="center"/>
          </w:tcPr>
          <w:p w:rsidR="00A263BE" w:rsidRPr="00713E80" w:rsidDel="0056454A" w:rsidRDefault="00A263BE" w:rsidP="00607CD0">
            <w:pPr>
              <w:widowControl/>
              <w:autoSpaceDE/>
              <w:autoSpaceDN/>
              <w:adjustRightInd/>
              <w:rPr>
                <w:rFonts w:ascii="Calibri" w:eastAsia="Calibri" w:hAnsi="Calibri" w:cs="Arial"/>
                <w:szCs w:val="20"/>
                <w:lang w:val="en-GB" w:eastAsia="en-GB"/>
              </w:rPr>
            </w:pPr>
            <w:moveTo w:id="1176" w:author="Mundkur, Taej" w:date="2014-07-01T22:07:00Z">
              <w:r w:rsidRPr="00713E80">
                <w:rPr>
                  <w:rFonts w:ascii="Calibri" w:eastAsia="Calibri" w:hAnsi="Calibri" w:cs="Arial"/>
                  <w:szCs w:val="20"/>
                  <w:lang w:val="en-GB" w:eastAsia="en-GB"/>
                </w:rPr>
                <w:t>XX</w:t>
              </w:r>
            </w:moveTo>
          </w:p>
        </w:tc>
        <w:tc>
          <w:tcPr>
            <w:tcW w:w="1002" w:type="dxa"/>
            <w:gridSpan w:val="4"/>
            <w:vAlign w:val="center"/>
          </w:tcPr>
          <w:p w:rsidR="00A263BE" w:rsidRPr="00713E80" w:rsidRDefault="00A263BE" w:rsidP="00607CD0">
            <w:pPr>
              <w:widowControl/>
              <w:autoSpaceDE/>
              <w:autoSpaceDN/>
              <w:adjustRightInd/>
              <w:rPr>
                <w:rFonts w:ascii="Calibri" w:eastAsia="Calibri" w:hAnsi="Calibri" w:cs="Arial"/>
                <w:szCs w:val="20"/>
                <w:lang w:val="en-GB" w:eastAsia="en-GB"/>
              </w:rPr>
            </w:pPr>
          </w:p>
        </w:tc>
        <w:tc>
          <w:tcPr>
            <w:tcW w:w="1341" w:type="dxa"/>
            <w:gridSpan w:val="8"/>
            <w:vAlign w:val="center"/>
          </w:tcPr>
          <w:p w:rsidR="00A263BE" w:rsidRPr="00713E80" w:rsidRDefault="00A263BE" w:rsidP="00607CD0">
            <w:pPr>
              <w:widowControl/>
              <w:autoSpaceDE/>
              <w:autoSpaceDN/>
              <w:adjustRightInd/>
              <w:rPr>
                <w:rFonts w:ascii="Calibri" w:eastAsia="Calibri" w:hAnsi="Calibri" w:cs="Arial"/>
                <w:szCs w:val="20"/>
                <w:lang w:val="en-GB" w:eastAsia="en-GB"/>
              </w:rPr>
            </w:pPr>
          </w:p>
        </w:tc>
      </w:tr>
      <w:moveToRangeEnd w:id="1165"/>
      <w:tr w:rsidR="00713E80" w:rsidRPr="00713E80" w:rsidTr="0059589F">
        <w:trPr>
          <w:trHeight w:val="1442"/>
        </w:trPr>
        <w:tc>
          <w:tcPr>
            <w:tcW w:w="56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56</w:t>
            </w:r>
          </w:p>
        </w:tc>
        <w:tc>
          <w:tcPr>
            <w:tcW w:w="3522" w:type="dxa"/>
            <w:vAlign w:val="center"/>
          </w:tcPr>
          <w:p w:rsidR="00713E80" w:rsidRPr="00713E80" w:rsidRDefault="00713E80" w:rsidP="00EB1DFE">
            <w:pPr>
              <w:widowControl/>
              <w:autoSpaceDE/>
              <w:autoSpaceDN/>
              <w:adjustRightInd/>
              <w:rPr>
                <w:rFonts w:ascii="Calibri" w:eastAsia="Calibri" w:hAnsi="Calibri" w:cs="Arial"/>
                <w:szCs w:val="20"/>
                <w:lang w:val="en-GB" w:eastAsia="en-GB"/>
              </w:rPr>
            </w:pPr>
            <w:r w:rsidRPr="00713E80">
              <w:rPr>
                <w:rFonts w:ascii="Calibri" w:eastAsia="Calibri" w:hAnsi="Calibri" w:cs="Arial"/>
                <w:b/>
                <w:szCs w:val="20"/>
                <w:lang w:val="en-GB" w:eastAsia="en-GB"/>
              </w:rPr>
              <w:t xml:space="preserve">FWG </w:t>
            </w:r>
            <w:del w:id="1177" w:author="Mundkur, Taej" w:date="2014-07-01T22:20:00Z">
              <w:r w:rsidRPr="00713E80" w:rsidDel="00EB1DFE">
                <w:rPr>
                  <w:rFonts w:ascii="Calibri" w:eastAsia="Calibri" w:hAnsi="Calibri" w:cs="Arial"/>
                  <w:szCs w:val="20"/>
                  <w:lang w:val="en-GB" w:eastAsia="en-GB"/>
                </w:rPr>
                <w:delText xml:space="preserve">to </w:delText>
              </w:r>
            </w:del>
            <w:r w:rsidRPr="00713E80">
              <w:rPr>
                <w:rFonts w:ascii="Calibri" w:eastAsia="Calibri" w:hAnsi="Calibri" w:cs="Arial"/>
                <w:szCs w:val="20"/>
                <w:lang w:val="en-GB" w:eastAsia="en-GB"/>
              </w:rPr>
              <w:t>provide</w:t>
            </w:r>
            <w:ins w:id="1178" w:author="Mundkur, Taej" w:date="2014-07-01T22:20:00Z">
              <w:r w:rsidR="00EB1DFE">
                <w:rPr>
                  <w:rFonts w:ascii="Calibri" w:eastAsia="Calibri" w:hAnsi="Calibri" w:cs="Arial"/>
                  <w:szCs w:val="20"/>
                  <w:lang w:val="en-GB" w:eastAsia="en-GB"/>
                </w:rPr>
                <w:t>s</w:t>
              </w:r>
            </w:ins>
            <w:r w:rsidRPr="00713E80">
              <w:rPr>
                <w:rFonts w:ascii="Calibri" w:eastAsia="Calibri" w:hAnsi="Calibri" w:cs="Arial"/>
                <w:szCs w:val="20"/>
                <w:lang w:val="en-GB" w:eastAsia="en-GB"/>
              </w:rPr>
              <w:t xml:space="preserve"> relevant advice on scientific and technical issues, international initiatives and processes, and </w:t>
            </w:r>
            <w:del w:id="1179" w:author="Mundkur, Taej" w:date="2014-07-01T22:20:00Z">
              <w:r w:rsidRPr="00713E80" w:rsidDel="00EB1DFE">
                <w:rPr>
                  <w:rFonts w:ascii="Calibri" w:eastAsia="Calibri" w:hAnsi="Calibri" w:cs="Arial"/>
                  <w:szCs w:val="20"/>
                  <w:lang w:val="en-GB" w:eastAsia="en-GB"/>
                </w:rPr>
                <w:delText xml:space="preserve">to </w:delText>
              </w:r>
            </w:del>
            <w:r w:rsidRPr="00713E80">
              <w:rPr>
                <w:rFonts w:ascii="Calibri" w:eastAsia="Calibri" w:hAnsi="Calibri" w:cs="Arial"/>
                <w:szCs w:val="20"/>
                <w:lang w:val="en-GB" w:eastAsia="en-GB"/>
              </w:rPr>
              <w:t>provide</w:t>
            </w:r>
            <w:ins w:id="1180" w:author="Mundkur, Taej" w:date="2014-07-01T22:20:00Z">
              <w:r w:rsidR="00EB1DFE">
                <w:rPr>
                  <w:rFonts w:ascii="Calibri" w:eastAsia="Calibri" w:hAnsi="Calibri" w:cs="Arial"/>
                  <w:szCs w:val="20"/>
                  <w:lang w:val="en-GB" w:eastAsia="en-GB"/>
                </w:rPr>
                <w:t>s</w:t>
              </w:r>
            </w:ins>
            <w:r w:rsidRPr="00713E80">
              <w:rPr>
                <w:rFonts w:ascii="Calibri" w:eastAsia="Calibri" w:hAnsi="Calibri" w:cs="Arial"/>
                <w:szCs w:val="20"/>
                <w:lang w:val="en-GB" w:eastAsia="en-GB"/>
              </w:rPr>
              <w:t xml:space="preserve"> guidance and input to the conservation and management of flyways at global and flyway level.</w:t>
            </w:r>
          </w:p>
        </w:tc>
        <w:tc>
          <w:tcPr>
            <w:tcW w:w="3106" w:type="dxa"/>
            <w:gridSpan w:val="2"/>
            <w:vAlign w:val="center"/>
          </w:tcPr>
          <w:p w:rsidR="00713E80" w:rsidRPr="00713E80" w:rsidRDefault="00713E80" w:rsidP="00EB1DFE">
            <w:pPr>
              <w:widowControl/>
              <w:numPr>
                <w:ilvl w:val="0"/>
                <w:numId w:val="9"/>
              </w:numPr>
              <w:autoSpaceDE/>
              <w:autoSpaceDN/>
              <w:adjustRightInd/>
              <w:spacing w:after="200" w:line="276" w:lineRule="auto"/>
              <w:ind w:left="38" w:hanging="142"/>
              <w:contextualSpacing/>
              <w:rPr>
                <w:rFonts w:ascii="Calibri" w:eastAsia="Calibri" w:hAnsi="Calibri" w:cs="Arial"/>
                <w:bCs/>
                <w:szCs w:val="20"/>
                <w:lang w:val="en-GB" w:eastAsia="en-GB"/>
              </w:rPr>
            </w:pPr>
            <w:r w:rsidRPr="00713E80">
              <w:rPr>
                <w:rFonts w:ascii="Calibri" w:eastAsia="Calibri" w:hAnsi="Calibri" w:cs="Arial"/>
                <w:bCs/>
                <w:szCs w:val="20"/>
                <w:lang w:val="en-GB" w:eastAsia="en-GB"/>
              </w:rPr>
              <w:t>FWG provides necessary level of guidance and support to SC</w:t>
            </w:r>
            <w:ins w:id="1181" w:author="Mundkur, Taej" w:date="2014-07-01T22:21:00Z">
              <w:r w:rsidR="00EB1DFE">
                <w:rPr>
                  <w:rFonts w:ascii="Calibri" w:eastAsia="Calibri" w:hAnsi="Calibri" w:cs="Arial"/>
                  <w:bCs/>
                  <w:szCs w:val="20"/>
                  <w:lang w:val="en-GB" w:eastAsia="en-GB"/>
                </w:rPr>
                <w:t>,</w:t>
              </w:r>
            </w:ins>
            <w:r w:rsidRPr="00713E80">
              <w:rPr>
                <w:rFonts w:ascii="Calibri" w:eastAsia="Calibri" w:hAnsi="Calibri" w:cs="Arial"/>
                <w:bCs/>
                <w:szCs w:val="20"/>
                <w:lang w:val="en-GB" w:eastAsia="en-GB"/>
              </w:rPr>
              <w:t xml:space="preserve"> </w:t>
            </w:r>
            <w:del w:id="1182" w:author="Mundkur, Taej" w:date="2014-07-01T22:21:00Z">
              <w:r w:rsidRPr="00713E80" w:rsidDel="00EB1DFE">
                <w:rPr>
                  <w:rFonts w:ascii="Calibri" w:eastAsia="Calibri" w:hAnsi="Calibri" w:cs="Arial"/>
                  <w:bCs/>
                  <w:szCs w:val="20"/>
                  <w:lang w:val="en-GB" w:eastAsia="en-GB"/>
                </w:rPr>
                <w:delText xml:space="preserve">and </w:delText>
              </w:r>
            </w:del>
            <w:r w:rsidRPr="00713E80">
              <w:rPr>
                <w:rFonts w:ascii="Calibri" w:eastAsia="Calibri" w:hAnsi="Calibri" w:cs="Arial"/>
                <w:bCs/>
                <w:szCs w:val="20"/>
                <w:lang w:val="en-GB" w:eastAsia="en-GB"/>
              </w:rPr>
              <w:t>Parties</w:t>
            </w:r>
            <w:ins w:id="1183" w:author="Mundkur, Taej" w:date="2014-07-01T22:21:00Z">
              <w:r w:rsidR="00EB1DFE">
                <w:rPr>
                  <w:rFonts w:ascii="Calibri" w:eastAsia="Calibri" w:hAnsi="Calibri" w:cs="Arial"/>
                  <w:bCs/>
                  <w:szCs w:val="20"/>
                  <w:lang w:val="en-GB" w:eastAsia="en-GB"/>
                </w:rPr>
                <w:t xml:space="preserve"> and range states</w:t>
              </w:r>
            </w:ins>
            <w:r w:rsidRPr="00713E80">
              <w:rPr>
                <w:rFonts w:ascii="Calibri" w:eastAsia="Calibri" w:hAnsi="Calibri" w:cs="Arial"/>
                <w:bCs/>
                <w:szCs w:val="20"/>
                <w:lang w:val="en-GB" w:eastAsia="en-GB"/>
              </w:rPr>
              <w:t>.</w:t>
            </w:r>
          </w:p>
        </w:tc>
        <w:tc>
          <w:tcPr>
            <w:tcW w:w="978"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del w:id="1184" w:author="Mundkur, Taej" w:date="2014-07-01T22:08:00Z">
              <w:r w:rsidRPr="00713E80" w:rsidDel="00A263BE">
                <w:rPr>
                  <w:rFonts w:ascii="Calibri" w:eastAsia="Calibri" w:hAnsi="Calibri" w:cs="Arial"/>
                  <w:szCs w:val="20"/>
                  <w:lang w:val="en-GB" w:eastAsia="en-GB"/>
                </w:rPr>
                <w:delText>2014-2020</w:delText>
              </w:r>
            </w:del>
            <w:ins w:id="1185" w:author="Mundkur, Taej" w:date="2014-07-01T22:08:00Z">
              <w:r w:rsidR="00A263BE">
                <w:rPr>
                  <w:rFonts w:ascii="Calibri" w:eastAsia="Calibri" w:hAnsi="Calibri" w:cs="Arial"/>
                  <w:szCs w:val="20"/>
                  <w:lang w:val="en-GB" w:eastAsia="en-GB"/>
                </w:rPr>
                <w:t>S</w:t>
              </w:r>
            </w:ins>
          </w:p>
        </w:tc>
        <w:tc>
          <w:tcPr>
            <w:tcW w:w="533"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62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689" w:type="dxa"/>
            <w:gridSpan w:val="3"/>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szCs w:val="20"/>
                <w:lang w:val="en-GB" w:eastAsia="en-GB"/>
              </w:rPr>
              <w:t>XX</w:t>
            </w:r>
          </w:p>
        </w:tc>
        <w:tc>
          <w:tcPr>
            <w:tcW w:w="1868"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i/>
                <w:szCs w:val="20"/>
                <w:lang w:val="en-GB" w:eastAsia="en-GB"/>
              </w:rPr>
              <w:t>Inter alia</w:t>
            </w:r>
            <w:r w:rsidRPr="00713E80">
              <w:rPr>
                <w:rFonts w:ascii="Calibri" w:eastAsia="Calibri" w:hAnsi="Calibri" w:cs="Arial"/>
                <w:szCs w:val="20"/>
                <w:lang w:val="en-GB" w:eastAsia="en-GB"/>
              </w:rPr>
              <w:t> </w:t>
            </w:r>
            <w:del w:id="1186" w:author="Mundkur, Taej" w:date="2014-07-01T22:22:00Z">
              <w:r w:rsidRPr="00713E80" w:rsidDel="00EB1DFE">
                <w:rPr>
                  <w:rFonts w:ascii="Calibri" w:eastAsia="Calibri" w:hAnsi="Calibri" w:cs="Arial"/>
                  <w:szCs w:val="20"/>
                  <w:lang w:val="en-GB" w:eastAsia="en-GB"/>
                </w:rPr>
                <w:delText>BLI, WI, ICF, WCS, IUCN SSC, Ramsar, EAAFP</w:delText>
              </w:r>
            </w:del>
            <w:ins w:id="1187" w:author="Mundkur, Taej" w:date="2014-07-01T22:22:00Z">
              <w:r w:rsidR="00EB1DFE">
                <w:rPr>
                  <w:rFonts w:ascii="Calibri" w:eastAsia="Calibri" w:hAnsi="Calibri" w:cs="Arial"/>
                  <w:szCs w:val="20"/>
                  <w:lang w:val="en-GB" w:eastAsia="en-GB"/>
                </w:rPr>
                <w:t>FWG members</w:t>
              </w:r>
            </w:ins>
          </w:p>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w:t>
            </w:r>
          </w:p>
        </w:tc>
        <w:tc>
          <w:tcPr>
            <w:tcW w:w="1128"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1002" w:type="dxa"/>
            <w:gridSpan w:val="4"/>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341" w:type="dxa"/>
            <w:gridSpan w:val="8"/>
            <w:vAlign w:val="center"/>
          </w:tcPr>
          <w:p w:rsidR="00713E80" w:rsidRPr="00713E80" w:rsidRDefault="00EB1DFE" w:rsidP="00713E80">
            <w:pPr>
              <w:widowControl/>
              <w:autoSpaceDE/>
              <w:autoSpaceDN/>
              <w:adjustRightInd/>
              <w:rPr>
                <w:rFonts w:ascii="Calibri" w:eastAsia="Calibri" w:hAnsi="Calibri" w:cs="Arial"/>
                <w:szCs w:val="20"/>
                <w:lang w:val="en-GB" w:eastAsia="en-GB"/>
              </w:rPr>
            </w:pPr>
            <w:ins w:id="1188" w:author="Mundkur, Taej" w:date="2014-07-01T22:22:00Z">
              <w:r>
                <w:rPr>
                  <w:rFonts w:ascii="Calibri" w:eastAsia="Calibri" w:hAnsi="Calibri" w:cs="Arial"/>
                  <w:szCs w:val="20"/>
                  <w:lang w:val="en-GB" w:eastAsia="en-GB"/>
                </w:rPr>
                <w:t>AEWA, ACAP Raptors MOU</w:t>
              </w:r>
            </w:ins>
          </w:p>
        </w:tc>
      </w:tr>
      <w:tr w:rsidR="00713E80" w:rsidRPr="00713E80" w:rsidDel="00A263BE" w:rsidTr="0059589F">
        <w:trPr>
          <w:trHeight w:val="1040"/>
        </w:trPr>
        <w:tc>
          <w:tcPr>
            <w:tcW w:w="560" w:type="dxa"/>
            <w:vAlign w:val="center"/>
          </w:tcPr>
          <w:p w:rsidR="00713E80" w:rsidRPr="00713E80" w:rsidDel="00A263BE" w:rsidRDefault="00713E80" w:rsidP="00713E80">
            <w:pPr>
              <w:widowControl/>
              <w:autoSpaceDE/>
              <w:autoSpaceDN/>
              <w:adjustRightInd/>
              <w:rPr>
                <w:rFonts w:ascii="Calibri" w:eastAsia="Calibri" w:hAnsi="Calibri" w:cs="Arial"/>
                <w:szCs w:val="20"/>
                <w:lang w:val="en-GB" w:eastAsia="en-GB"/>
              </w:rPr>
            </w:pPr>
            <w:moveFromRangeStart w:id="1189" w:author="Mundkur, Taej" w:date="2014-07-01T22:07:00Z" w:name="move392015797"/>
            <w:moveFrom w:id="1190" w:author="Mundkur, Taej" w:date="2014-07-01T22:07:00Z">
              <w:r w:rsidRPr="00713E80" w:rsidDel="00A263BE">
                <w:rPr>
                  <w:rFonts w:ascii="Calibri" w:eastAsia="Calibri" w:hAnsi="Calibri" w:cs="Arial"/>
                  <w:szCs w:val="20"/>
                  <w:lang w:val="en-GB" w:eastAsia="en-GB"/>
                </w:rPr>
                <w:t>57</w:t>
              </w:r>
            </w:moveFrom>
          </w:p>
        </w:tc>
        <w:tc>
          <w:tcPr>
            <w:tcW w:w="3522" w:type="dxa"/>
            <w:vAlign w:val="center"/>
          </w:tcPr>
          <w:p w:rsidR="00713E80" w:rsidRPr="00713E80" w:rsidDel="00A263BE" w:rsidRDefault="00713E80" w:rsidP="00713E80">
            <w:pPr>
              <w:widowControl/>
              <w:autoSpaceDE/>
              <w:autoSpaceDN/>
              <w:adjustRightInd/>
              <w:rPr>
                <w:rFonts w:ascii="Calibri" w:eastAsia="Calibri" w:hAnsi="Calibri" w:cs="Arial"/>
                <w:szCs w:val="20"/>
                <w:lang w:val="en-GB" w:eastAsia="en-GB"/>
              </w:rPr>
            </w:pPr>
            <w:moveFrom w:id="1191" w:author="Mundkur, Taej" w:date="2014-07-01T22:07:00Z">
              <w:r w:rsidRPr="00713E80" w:rsidDel="00A263BE">
                <w:rPr>
                  <w:rFonts w:ascii="Calibri" w:eastAsia="Calibri" w:hAnsi="Calibri" w:cs="Arial"/>
                  <w:szCs w:val="20"/>
                  <w:lang w:val="en-GB" w:eastAsia="en-GB"/>
                </w:rPr>
                <w:t xml:space="preserve">Review of POW with priorities identified for COP12 </w:t>
              </w:r>
            </w:moveFrom>
          </w:p>
        </w:tc>
        <w:tc>
          <w:tcPr>
            <w:tcW w:w="3106" w:type="dxa"/>
            <w:gridSpan w:val="2"/>
            <w:vAlign w:val="center"/>
          </w:tcPr>
          <w:p w:rsidR="00713E80" w:rsidRPr="00713E80" w:rsidDel="00A263BE"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bCs/>
                <w:szCs w:val="20"/>
                <w:lang w:val="en-GB" w:eastAsia="en-GB"/>
              </w:rPr>
            </w:pPr>
            <w:moveFrom w:id="1192" w:author="Mundkur, Taej" w:date="2014-07-01T22:07:00Z">
              <w:r w:rsidRPr="00713E80" w:rsidDel="00A263BE">
                <w:rPr>
                  <w:rFonts w:ascii="Calibri" w:eastAsia="Calibri" w:hAnsi="Calibri" w:cs="Arial"/>
                  <w:bCs/>
                  <w:szCs w:val="20"/>
                  <w:lang w:val="en-GB" w:eastAsia="en-GB"/>
                </w:rPr>
                <w:t>FWG to undertake review of implementation of POW and submit an updated version for COP12 consideration</w:t>
              </w:r>
            </w:moveFrom>
          </w:p>
        </w:tc>
        <w:tc>
          <w:tcPr>
            <w:tcW w:w="978" w:type="dxa"/>
            <w:gridSpan w:val="3"/>
            <w:vAlign w:val="center"/>
          </w:tcPr>
          <w:p w:rsidR="00713E80" w:rsidRPr="00713E80" w:rsidDel="00A263BE" w:rsidRDefault="00713E80" w:rsidP="00713E80">
            <w:pPr>
              <w:widowControl/>
              <w:autoSpaceDE/>
              <w:autoSpaceDN/>
              <w:adjustRightInd/>
              <w:rPr>
                <w:rFonts w:ascii="Calibri" w:eastAsia="Calibri" w:hAnsi="Calibri" w:cs="Arial"/>
                <w:szCs w:val="20"/>
                <w:lang w:val="en-GB" w:eastAsia="en-GB"/>
              </w:rPr>
            </w:pPr>
            <w:moveFrom w:id="1193" w:author="Mundkur, Taej" w:date="2014-07-01T22:07:00Z">
              <w:r w:rsidRPr="00713E80" w:rsidDel="00A263BE">
                <w:rPr>
                  <w:rFonts w:ascii="Calibri" w:eastAsia="Calibri" w:hAnsi="Calibri" w:cs="Arial"/>
                  <w:szCs w:val="20"/>
                  <w:lang w:val="en-GB" w:eastAsia="en-GB"/>
                </w:rPr>
                <w:t>2017</w:t>
              </w:r>
            </w:moveFrom>
          </w:p>
        </w:tc>
        <w:tc>
          <w:tcPr>
            <w:tcW w:w="533" w:type="dxa"/>
            <w:vAlign w:val="center"/>
          </w:tcPr>
          <w:p w:rsidR="00713E80" w:rsidRPr="00713E80" w:rsidDel="00A263BE" w:rsidRDefault="00713E80" w:rsidP="00713E80">
            <w:pPr>
              <w:widowControl/>
              <w:autoSpaceDE/>
              <w:autoSpaceDN/>
              <w:adjustRightInd/>
              <w:rPr>
                <w:rFonts w:ascii="Calibri" w:eastAsia="Calibri" w:hAnsi="Calibri" w:cs="Arial"/>
                <w:szCs w:val="20"/>
                <w:lang w:val="en-GB" w:eastAsia="en-GB"/>
              </w:rPr>
            </w:pPr>
            <w:moveFrom w:id="1194" w:author="Mundkur, Taej" w:date="2014-07-01T22:07:00Z">
              <w:r w:rsidRPr="00713E80" w:rsidDel="00A263BE">
                <w:rPr>
                  <w:rFonts w:ascii="Calibri" w:eastAsia="Calibri" w:hAnsi="Calibri" w:cs="Arial"/>
                  <w:szCs w:val="20"/>
                  <w:lang w:val="en-GB" w:eastAsia="en-GB"/>
                </w:rPr>
                <w:t>XX</w:t>
              </w:r>
            </w:moveFrom>
          </w:p>
        </w:tc>
        <w:tc>
          <w:tcPr>
            <w:tcW w:w="620" w:type="dxa"/>
            <w:vAlign w:val="center"/>
          </w:tcPr>
          <w:p w:rsidR="00713E80" w:rsidRPr="00713E80" w:rsidDel="00A263BE" w:rsidRDefault="00713E80" w:rsidP="00713E80">
            <w:pPr>
              <w:widowControl/>
              <w:autoSpaceDE/>
              <w:autoSpaceDN/>
              <w:adjustRightInd/>
              <w:rPr>
                <w:rFonts w:ascii="Calibri" w:eastAsia="Calibri" w:hAnsi="Calibri" w:cs="Arial"/>
                <w:szCs w:val="20"/>
                <w:lang w:val="en-GB" w:eastAsia="en-GB"/>
              </w:rPr>
            </w:pPr>
            <w:moveFrom w:id="1195" w:author="Mundkur, Taej" w:date="2014-07-01T22:07:00Z">
              <w:r w:rsidRPr="00713E80" w:rsidDel="00A263BE">
                <w:rPr>
                  <w:rFonts w:ascii="Calibri" w:eastAsia="Calibri" w:hAnsi="Calibri" w:cs="Arial"/>
                  <w:szCs w:val="20"/>
                  <w:lang w:val="en-GB" w:eastAsia="en-GB"/>
                </w:rPr>
                <w:t>XX</w:t>
              </w:r>
            </w:moveFrom>
          </w:p>
        </w:tc>
        <w:tc>
          <w:tcPr>
            <w:tcW w:w="689" w:type="dxa"/>
            <w:gridSpan w:val="3"/>
            <w:vAlign w:val="center"/>
          </w:tcPr>
          <w:p w:rsidR="00713E80" w:rsidRPr="00713E80" w:rsidDel="00A263BE" w:rsidRDefault="00713E80" w:rsidP="00713E80">
            <w:pPr>
              <w:widowControl/>
              <w:autoSpaceDE/>
              <w:autoSpaceDN/>
              <w:adjustRightInd/>
              <w:rPr>
                <w:rFonts w:ascii="Calibri" w:eastAsia="Calibri" w:hAnsi="Calibri" w:cs="Arial"/>
                <w:b/>
                <w:szCs w:val="20"/>
                <w:lang w:val="en-GB" w:eastAsia="en-GB"/>
              </w:rPr>
            </w:pPr>
            <w:moveFrom w:id="1196" w:author="Mundkur, Taej" w:date="2014-07-01T22:07:00Z">
              <w:r w:rsidRPr="00713E80" w:rsidDel="00A263BE">
                <w:rPr>
                  <w:rFonts w:ascii="Calibri" w:eastAsia="Calibri" w:hAnsi="Calibri" w:cs="Arial"/>
                  <w:b/>
                  <w:szCs w:val="20"/>
                  <w:lang w:val="en-GB" w:eastAsia="en-GB"/>
                </w:rPr>
                <w:t>XX</w:t>
              </w:r>
            </w:moveFrom>
          </w:p>
        </w:tc>
        <w:tc>
          <w:tcPr>
            <w:tcW w:w="1868" w:type="dxa"/>
            <w:gridSpan w:val="2"/>
            <w:vAlign w:val="center"/>
          </w:tcPr>
          <w:p w:rsidR="00713E80" w:rsidRPr="00713E80" w:rsidDel="00A263BE" w:rsidRDefault="00713E80" w:rsidP="00713E80">
            <w:pPr>
              <w:widowControl/>
              <w:autoSpaceDE/>
              <w:autoSpaceDN/>
              <w:adjustRightInd/>
              <w:rPr>
                <w:rFonts w:ascii="Calibri" w:eastAsia="Calibri" w:hAnsi="Calibri" w:cs="Arial"/>
                <w:szCs w:val="20"/>
                <w:lang w:val="en-GB" w:eastAsia="en-GB"/>
              </w:rPr>
            </w:pPr>
          </w:p>
        </w:tc>
        <w:tc>
          <w:tcPr>
            <w:tcW w:w="1128" w:type="dxa"/>
            <w:vAlign w:val="center"/>
          </w:tcPr>
          <w:p w:rsidR="00713E80" w:rsidRPr="00713E80" w:rsidDel="00A263BE" w:rsidRDefault="00713E80" w:rsidP="00713E80">
            <w:pPr>
              <w:widowControl/>
              <w:autoSpaceDE/>
              <w:autoSpaceDN/>
              <w:adjustRightInd/>
              <w:rPr>
                <w:rFonts w:ascii="Calibri" w:eastAsia="Calibri" w:hAnsi="Calibri" w:cs="Arial"/>
                <w:szCs w:val="20"/>
                <w:lang w:val="en-GB" w:eastAsia="en-GB"/>
              </w:rPr>
            </w:pPr>
            <w:moveFrom w:id="1197" w:author="Mundkur, Taej" w:date="2014-07-01T22:07:00Z">
              <w:r w:rsidRPr="00713E80" w:rsidDel="00A263BE">
                <w:rPr>
                  <w:rFonts w:ascii="Calibri" w:eastAsia="Calibri" w:hAnsi="Calibri" w:cs="Arial"/>
                  <w:szCs w:val="20"/>
                  <w:lang w:val="en-GB" w:eastAsia="en-GB"/>
                </w:rPr>
                <w:t>XX</w:t>
              </w:r>
            </w:moveFrom>
          </w:p>
        </w:tc>
        <w:tc>
          <w:tcPr>
            <w:tcW w:w="1002" w:type="dxa"/>
            <w:gridSpan w:val="4"/>
            <w:vAlign w:val="center"/>
          </w:tcPr>
          <w:p w:rsidR="00713E80" w:rsidRPr="00713E80" w:rsidDel="00A263BE" w:rsidRDefault="00713E80" w:rsidP="00713E80">
            <w:pPr>
              <w:widowControl/>
              <w:autoSpaceDE/>
              <w:autoSpaceDN/>
              <w:adjustRightInd/>
              <w:rPr>
                <w:rFonts w:ascii="Calibri" w:eastAsia="Calibri" w:hAnsi="Calibri" w:cs="Arial"/>
                <w:szCs w:val="20"/>
                <w:lang w:val="en-GB" w:eastAsia="en-GB"/>
              </w:rPr>
            </w:pPr>
          </w:p>
        </w:tc>
        <w:tc>
          <w:tcPr>
            <w:tcW w:w="1341" w:type="dxa"/>
            <w:gridSpan w:val="8"/>
            <w:vAlign w:val="center"/>
          </w:tcPr>
          <w:p w:rsidR="00713E80" w:rsidRPr="00713E80" w:rsidDel="00A263BE" w:rsidRDefault="00713E80" w:rsidP="00713E80">
            <w:pPr>
              <w:widowControl/>
              <w:autoSpaceDE/>
              <w:autoSpaceDN/>
              <w:adjustRightInd/>
              <w:rPr>
                <w:rFonts w:ascii="Calibri" w:eastAsia="Calibri" w:hAnsi="Calibri" w:cs="Arial"/>
                <w:szCs w:val="20"/>
                <w:lang w:val="en-GB" w:eastAsia="en-GB"/>
              </w:rPr>
            </w:pPr>
          </w:p>
        </w:tc>
      </w:tr>
      <w:moveFromRangeEnd w:id="1189"/>
      <w:tr w:rsidR="00713E80" w:rsidRPr="00713E80" w:rsidTr="009B7465">
        <w:trPr>
          <w:gridAfter w:val="5"/>
          <w:wAfter w:w="98" w:type="dxa"/>
          <w:trHeight w:val="75"/>
        </w:trPr>
        <w:tc>
          <w:tcPr>
            <w:tcW w:w="56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4689" w:type="dxa"/>
            <w:gridSpan w:val="21"/>
            <w:vAlign w:val="center"/>
          </w:tcPr>
          <w:p w:rsidR="00713E80" w:rsidRPr="00713E80" w:rsidRDefault="00713E80" w:rsidP="00713E80">
            <w:pPr>
              <w:keepNext/>
              <w:keepLines/>
              <w:widowControl/>
              <w:autoSpaceDE/>
              <w:autoSpaceDN/>
              <w:adjustRightInd/>
              <w:spacing w:before="200" w:line="276" w:lineRule="auto"/>
              <w:outlineLvl w:val="1"/>
              <w:rPr>
                <w:rFonts w:ascii="Cambria" w:hAnsi="Cambria"/>
                <w:b/>
                <w:bCs/>
                <w:color w:val="4F81BD"/>
                <w:sz w:val="26"/>
                <w:szCs w:val="26"/>
                <w:lang w:val="en-GB" w:eastAsia="en-GB"/>
              </w:rPr>
            </w:pPr>
            <w:bookmarkStart w:id="1198" w:name="_Toc392025065"/>
            <w:r w:rsidRPr="00713E80">
              <w:rPr>
                <w:rFonts w:ascii="Cambria" w:hAnsi="Cambria"/>
                <w:b/>
                <w:bCs/>
                <w:color w:val="4F81BD"/>
                <w:sz w:val="26"/>
                <w:szCs w:val="26"/>
                <w:lang w:val="en-GB" w:eastAsia="en-GB"/>
              </w:rPr>
              <w:t>F. Resourcing implementation of the POW</w:t>
            </w:r>
            <w:bookmarkEnd w:id="1198"/>
          </w:p>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szCs w:val="20"/>
                <w:lang w:val="en-GB" w:eastAsia="en-GB"/>
              </w:rPr>
              <w:t xml:space="preserve">Objectives </w:t>
            </w:r>
          </w:p>
          <w:p w:rsidR="00713E80" w:rsidRPr="00713E80" w:rsidRDefault="00713E80" w:rsidP="00605E4B">
            <w:pPr>
              <w:widowControl/>
              <w:numPr>
                <w:ilvl w:val="0"/>
                <w:numId w:val="11"/>
              </w:numPr>
              <w:autoSpaceDE/>
              <w:autoSpaceDN/>
              <w:adjustRightInd/>
              <w:spacing w:after="200" w:line="276" w:lineRule="auto"/>
              <w:contextualSpacing/>
              <w:rPr>
                <w:rFonts w:ascii="Calibri" w:eastAsia="Calibri" w:hAnsi="Calibri" w:cs="Arial"/>
                <w:szCs w:val="20"/>
                <w:lang w:val="en-GB" w:eastAsia="en-GB"/>
              </w:rPr>
            </w:pPr>
            <w:r w:rsidRPr="00713E80">
              <w:rPr>
                <w:rFonts w:ascii="Calibri" w:eastAsia="Calibri" w:hAnsi="Calibri" w:cs="Arial"/>
                <w:szCs w:val="20"/>
                <w:lang w:val="en-GB" w:eastAsia="en-GB"/>
              </w:rPr>
              <w:t>Ensure adequate and timely resources to implement the POW</w:t>
            </w:r>
          </w:p>
          <w:p w:rsidR="00713E80" w:rsidRPr="00713E80" w:rsidRDefault="00713E80" w:rsidP="00605E4B">
            <w:pPr>
              <w:widowControl/>
              <w:numPr>
                <w:ilvl w:val="0"/>
                <w:numId w:val="11"/>
              </w:numPr>
              <w:autoSpaceDE/>
              <w:autoSpaceDN/>
              <w:adjustRightInd/>
              <w:spacing w:after="200" w:line="276" w:lineRule="auto"/>
              <w:contextualSpacing/>
              <w:rPr>
                <w:rFonts w:ascii="Calibri" w:eastAsia="Calibri" w:hAnsi="Calibri" w:cs="Arial"/>
                <w:szCs w:val="20"/>
                <w:lang w:val="en-GB" w:eastAsia="en-GB"/>
              </w:rPr>
            </w:pPr>
            <w:r w:rsidRPr="00713E80">
              <w:rPr>
                <w:rFonts w:ascii="Calibri" w:eastAsia="Calibri" w:hAnsi="Calibri" w:cs="Arial"/>
                <w:szCs w:val="20"/>
                <w:lang w:val="en-GB" w:eastAsia="en-GB"/>
              </w:rPr>
              <w:t xml:space="preserve">Ensure adequate expertise </w:t>
            </w:r>
            <w:ins w:id="1199" w:author="Mundkur, Taej" w:date="2014-07-01T22:47:00Z">
              <w:r w:rsidR="003E1C81">
                <w:rPr>
                  <w:rFonts w:ascii="Calibri" w:eastAsia="Calibri" w:hAnsi="Calibri" w:cs="Arial"/>
                  <w:szCs w:val="20"/>
                  <w:lang w:val="en-GB" w:eastAsia="en-GB"/>
                </w:rPr>
                <w:t xml:space="preserve">and partnerships </w:t>
              </w:r>
            </w:ins>
            <w:r w:rsidRPr="00713E80">
              <w:rPr>
                <w:rFonts w:ascii="Calibri" w:eastAsia="Calibri" w:hAnsi="Calibri" w:cs="Arial"/>
                <w:szCs w:val="20"/>
                <w:lang w:val="en-GB" w:eastAsia="en-GB"/>
              </w:rPr>
              <w:t>to implement the POW</w:t>
            </w:r>
          </w:p>
          <w:p w:rsidR="00713E80" w:rsidRPr="00713E80" w:rsidRDefault="00713E80" w:rsidP="00713E80">
            <w:pPr>
              <w:widowControl/>
              <w:autoSpaceDE/>
              <w:autoSpaceDN/>
              <w:adjustRightInd/>
              <w:ind w:left="360"/>
              <w:contextualSpacing/>
              <w:rPr>
                <w:rFonts w:ascii="Calibri" w:eastAsia="Calibri" w:hAnsi="Calibri" w:cs="Arial"/>
                <w:color w:val="000000"/>
                <w:szCs w:val="20"/>
                <w:lang w:val="en-GB" w:eastAsia="en-GB"/>
              </w:rPr>
            </w:pPr>
            <w:r w:rsidRPr="00713E80">
              <w:rPr>
                <w:rFonts w:ascii="Calibri" w:eastAsia="Calibri" w:hAnsi="Calibri" w:cs="Arial"/>
                <w:color w:val="000000"/>
                <w:szCs w:val="20"/>
                <w:lang w:val="en-GB" w:eastAsia="en-GB"/>
              </w:rPr>
              <w:t>(Cross references to Res 10.10 operative 13)</w:t>
            </w:r>
          </w:p>
        </w:tc>
      </w:tr>
      <w:tr w:rsidR="00713E80" w:rsidRPr="00713E80" w:rsidTr="009B7465">
        <w:trPr>
          <w:gridAfter w:val="5"/>
          <w:wAfter w:w="98" w:type="dxa"/>
          <w:trHeight w:val="435"/>
        </w:trPr>
        <w:tc>
          <w:tcPr>
            <w:tcW w:w="56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4689" w:type="dxa"/>
            <w:gridSpan w:val="21"/>
            <w:vAlign w:val="center"/>
          </w:tcPr>
          <w:p w:rsidR="00607CD0" w:rsidRDefault="00713E80" w:rsidP="00713E80">
            <w:pPr>
              <w:keepNext/>
              <w:keepLines/>
              <w:widowControl/>
              <w:autoSpaceDE/>
              <w:autoSpaceDN/>
              <w:adjustRightInd/>
              <w:spacing w:before="200" w:line="276" w:lineRule="auto"/>
              <w:outlineLvl w:val="2"/>
              <w:rPr>
                <w:ins w:id="1200" w:author="Mundkur, Taej" w:date="2014-07-01T22:39:00Z"/>
                <w:rFonts w:ascii="Cambria" w:hAnsi="Cambria"/>
                <w:b/>
                <w:bCs/>
                <w:color w:val="4F81BD"/>
                <w:sz w:val="22"/>
                <w:szCs w:val="22"/>
                <w:lang w:val="en-GB" w:eastAsia="en-GB"/>
              </w:rPr>
            </w:pPr>
            <w:bookmarkStart w:id="1201" w:name="_Toc392025066"/>
            <w:r w:rsidRPr="00713E80">
              <w:rPr>
                <w:rFonts w:ascii="Cambria" w:hAnsi="Cambria"/>
                <w:b/>
                <w:bCs/>
                <w:color w:val="4F81BD"/>
                <w:sz w:val="22"/>
                <w:szCs w:val="22"/>
                <w:lang w:val="en-GB" w:eastAsia="en-GB"/>
              </w:rPr>
              <w:t>Financial resources</w:t>
            </w:r>
            <w:bookmarkEnd w:id="1201"/>
          </w:p>
          <w:p w:rsidR="00713E80" w:rsidRPr="00713E80" w:rsidRDefault="00607CD0" w:rsidP="00385871">
            <w:pPr>
              <w:rPr>
                <w:b/>
                <w:lang w:val="en-GB" w:eastAsia="en-GB"/>
              </w:rPr>
            </w:pPr>
            <w:bookmarkStart w:id="1202" w:name="_Toc392025067"/>
            <w:ins w:id="1203" w:author="Mundkur, Taej" w:date="2014-07-01T22:39:00Z">
              <w:r w:rsidRPr="0059589F">
                <w:rPr>
                  <w:lang w:val="en-GB" w:eastAsia="en-GB"/>
                </w:rPr>
                <w:t>Cross reference to</w:t>
              </w:r>
              <w:r>
                <w:rPr>
                  <w:b/>
                  <w:lang w:val="en-GB" w:eastAsia="en-GB"/>
                </w:rPr>
                <w:t xml:space="preserve"> </w:t>
              </w:r>
              <w:r w:rsidRPr="00713E80">
                <w:rPr>
                  <w:rFonts w:ascii="Calibri" w:eastAsia="Calibri" w:hAnsi="Calibri" w:cs="Arial"/>
                  <w:szCs w:val="20"/>
                  <w:lang w:val="en-GB" w:eastAsia="en-GB"/>
                </w:rPr>
                <w:t>CMS Res 10.25</w:t>
              </w:r>
            </w:ins>
            <w:r w:rsidR="00B0207E">
              <w:rPr>
                <w:rFonts w:ascii="Calibri" w:eastAsia="Calibri" w:hAnsi="Calibri" w:cs="Arial"/>
                <w:szCs w:val="20"/>
                <w:lang w:val="en-GB" w:eastAsia="en-GB"/>
              </w:rPr>
              <w:t xml:space="preserve">  </w:t>
            </w:r>
            <w:bookmarkEnd w:id="1202"/>
          </w:p>
        </w:tc>
      </w:tr>
      <w:tr w:rsidR="00713E80" w:rsidRPr="00713E80" w:rsidTr="009B7465">
        <w:trPr>
          <w:gridAfter w:val="2"/>
          <w:wAfter w:w="52" w:type="dxa"/>
          <w:trHeight w:val="75"/>
        </w:trPr>
        <w:tc>
          <w:tcPr>
            <w:tcW w:w="56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58</w:t>
            </w:r>
          </w:p>
        </w:tc>
        <w:tc>
          <w:tcPr>
            <w:tcW w:w="3522"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xml:space="preserve">Parties and others to identify </w:t>
            </w:r>
            <w:ins w:id="1204" w:author="Mundkur, Taej" w:date="2014-07-01T22:24:00Z">
              <w:r w:rsidR="00EB1DFE">
                <w:rPr>
                  <w:rFonts w:ascii="Calibri" w:eastAsia="Calibri" w:hAnsi="Calibri" w:cs="Arial"/>
                  <w:szCs w:val="20"/>
                  <w:lang w:val="en-GB" w:eastAsia="en-GB"/>
                </w:rPr>
                <w:t xml:space="preserve">existing and </w:t>
              </w:r>
            </w:ins>
            <w:r w:rsidRPr="00713E80">
              <w:rPr>
                <w:rFonts w:ascii="Calibri" w:eastAsia="Calibri" w:hAnsi="Calibri" w:cs="Arial"/>
                <w:szCs w:val="20"/>
                <w:lang w:val="en-GB" w:eastAsia="en-GB"/>
              </w:rPr>
              <w:t xml:space="preserve">new opportunities for financial resources to support </w:t>
            </w:r>
            <w:del w:id="1205" w:author="Mundkur, Taej" w:date="2014-07-01T22:24:00Z">
              <w:r w:rsidRPr="00713E80" w:rsidDel="00EB1DFE">
                <w:rPr>
                  <w:rFonts w:ascii="Calibri" w:eastAsia="Calibri" w:hAnsi="Calibri" w:cs="Arial"/>
                  <w:szCs w:val="20"/>
                  <w:lang w:val="en-GB" w:eastAsia="en-GB"/>
                </w:rPr>
                <w:delText xml:space="preserve">involvement of identified stakeholders for </w:delText>
              </w:r>
            </w:del>
            <w:r w:rsidRPr="00713E80">
              <w:rPr>
                <w:rFonts w:ascii="Calibri" w:eastAsia="Calibri" w:hAnsi="Calibri" w:cs="Arial"/>
                <w:szCs w:val="20"/>
                <w:lang w:val="en-GB" w:eastAsia="en-GB"/>
              </w:rPr>
              <w:t xml:space="preserve">implementation of </w:t>
            </w:r>
            <w:ins w:id="1206" w:author="Mundkur, Taej" w:date="2014-07-01T22:24:00Z">
              <w:r w:rsidR="00EB1DFE">
                <w:rPr>
                  <w:rFonts w:ascii="Calibri" w:eastAsia="Calibri" w:hAnsi="Calibri" w:cs="Arial"/>
                  <w:szCs w:val="20"/>
                  <w:lang w:val="en-GB" w:eastAsia="en-GB"/>
                </w:rPr>
                <w:t>the POW</w:t>
              </w:r>
            </w:ins>
            <w:del w:id="1207" w:author="CMS-USER" w:date="2014-06-30T20:35:00Z">
              <w:r w:rsidRPr="00713E80" w:rsidDel="00385FB5">
                <w:rPr>
                  <w:rFonts w:ascii="Calibri" w:eastAsia="Calibri" w:hAnsi="Calibri" w:cs="Arial"/>
                  <w:szCs w:val="20"/>
                  <w:lang w:val="en-GB" w:eastAsia="en-GB"/>
                </w:rPr>
                <w:delText>prioritized</w:delText>
              </w:r>
            </w:del>
            <w:del w:id="1208" w:author="Mundkur, Taej" w:date="2014-07-01T22:25:00Z">
              <w:r w:rsidRPr="00713E80" w:rsidDel="00EB1DFE">
                <w:rPr>
                  <w:rFonts w:ascii="Calibri" w:eastAsia="Calibri" w:hAnsi="Calibri" w:cs="Arial"/>
                  <w:szCs w:val="20"/>
                  <w:lang w:val="en-GB" w:eastAsia="en-GB"/>
                </w:rPr>
                <w:delText xml:space="preserve"> actions</w:delText>
              </w:r>
            </w:del>
            <w:r w:rsidRPr="00713E80">
              <w:rPr>
                <w:rFonts w:ascii="Calibri" w:eastAsia="Calibri" w:hAnsi="Calibri" w:cs="Arial"/>
                <w:szCs w:val="20"/>
                <w:lang w:val="en-GB" w:eastAsia="en-GB"/>
              </w:rPr>
              <w:t>.</w:t>
            </w:r>
          </w:p>
          <w:p w:rsidR="00713E80" w:rsidRPr="00713E80" w:rsidRDefault="00713E80" w:rsidP="00713E80">
            <w:pPr>
              <w:widowControl/>
              <w:autoSpaceDE/>
              <w:autoSpaceDN/>
              <w:adjustRightInd/>
              <w:rPr>
                <w:rFonts w:ascii="Calibri" w:eastAsia="Calibri" w:hAnsi="Calibri" w:cs="Arial"/>
                <w:szCs w:val="20"/>
                <w:lang w:val="en-GB" w:eastAsia="en-GB"/>
              </w:rPr>
            </w:pPr>
          </w:p>
          <w:p w:rsidR="00713E80" w:rsidRPr="00713E80" w:rsidRDefault="00713E80" w:rsidP="00713E80">
            <w:pPr>
              <w:widowControl/>
              <w:autoSpaceDE/>
              <w:autoSpaceDN/>
              <w:adjustRightInd/>
              <w:rPr>
                <w:rFonts w:ascii="Calibri" w:eastAsia="Calibri" w:hAnsi="Calibri" w:cs="Arial"/>
                <w:i/>
                <w:szCs w:val="20"/>
                <w:lang w:val="en-GB" w:eastAsia="en-GB"/>
              </w:rPr>
            </w:pPr>
          </w:p>
        </w:tc>
        <w:tc>
          <w:tcPr>
            <w:tcW w:w="3106" w:type="dxa"/>
            <w:gridSpan w:val="2"/>
            <w:vAlign w:val="center"/>
          </w:tcPr>
          <w:p w:rsidR="00713E80" w:rsidRPr="00713E80"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bCs/>
                <w:szCs w:val="20"/>
                <w:lang w:val="en-GB" w:eastAsia="en-GB"/>
              </w:rPr>
            </w:pPr>
            <w:r w:rsidRPr="00713E80">
              <w:rPr>
                <w:rFonts w:ascii="Calibri" w:eastAsia="Calibri" w:hAnsi="Calibri" w:cs="Arial"/>
                <w:bCs/>
                <w:szCs w:val="20"/>
                <w:lang w:val="en-GB" w:eastAsia="en-GB"/>
              </w:rPr>
              <w:t xml:space="preserve">Implementation of POW demonstrates allocation of adequate and timely resources to POW as per reports to COP </w:t>
            </w:r>
            <w:ins w:id="1209" w:author="Mundkur, Taej" w:date="2014-07-01T23:45:00Z">
              <w:r w:rsidR="00486009">
                <w:rPr>
                  <w:rFonts w:ascii="Calibri" w:eastAsia="Calibri" w:hAnsi="Calibri" w:cs="Arial"/>
                  <w:bCs/>
                  <w:szCs w:val="20"/>
                  <w:lang w:val="en-GB" w:eastAsia="en-GB"/>
                </w:rPr>
                <w:t xml:space="preserve">by Parties </w:t>
              </w:r>
            </w:ins>
            <w:ins w:id="1210" w:author="Mundkur, Taej" w:date="2014-07-01T22:29:00Z">
              <w:r w:rsidR="009C65BF">
                <w:rPr>
                  <w:rFonts w:ascii="Calibri" w:eastAsia="Calibri" w:hAnsi="Calibri" w:cs="Arial"/>
                  <w:bCs/>
                  <w:szCs w:val="20"/>
                  <w:lang w:val="en-GB" w:eastAsia="en-GB"/>
                </w:rPr>
                <w:t xml:space="preserve">and </w:t>
              </w:r>
            </w:ins>
            <w:ins w:id="1211" w:author="Mundkur, Taej" w:date="2014-07-01T23:44:00Z">
              <w:r w:rsidR="00486009">
                <w:rPr>
                  <w:rFonts w:ascii="Calibri" w:eastAsia="Calibri" w:hAnsi="Calibri" w:cs="Arial"/>
                  <w:bCs/>
                  <w:szCs w:val="20"/>
                  <w:lang w:val="en-GB" w:eastAsia="en-GB"/>
                </w:rPr>
                <w:t>partner</w:t>
              </w:r>
            </w:ins>
            <w:ins w:id="1212" w:author="Mundkur, Taej" w:date="2014-07-01T22:29:00Z">
              <w:r w:rsidR="009C65BF">
                <w:rPr>
                  <w:rFonts w:ascii="Calibri" w:eastAsia="Calibri" w:hAnsi="Calibri" w:cs="Arial"/>
                  <w:bCs/>
                  <w:szCs w:val="20"/>
                  <w:lang w:val="en-GB" w:eastAsia="en-GB"/>
                </w:rPr>
                <w:t>s</w:t>
              </w:r>
            </w:ins>
          </w:p>
          <w:p w:rsidR="00713E80" w:rsidRPr="00713E80" w:rsidRDefault="009C65BF" w:rsidP="0059589F">
            <w:pPr>
              <w:widowControl/>
              <w:numPr>
                <w:ilvl w:val="0"/>
                <w:numId w:val="9"/>
              </w:numPr>
              <w:autoSpaceDE/>
              <w:autoSpaceDN/>
              <w:adjustRightInd/>
              <w:spacing w:after="200" w:line="276" w:lineRule="auto"/>
              <w:ind w:left="38" w:hanging="142"/>
              <w:contextualSpacing/>
              <w:rPr>
                <w:rFonts w:ascii="Calibri" w:eastAsia="Calibri" w:hAnsi="Calibri" w:cs="Arial"/>
                <w:bCs/>
                <w:sz w:val="24"/>
                <w:szCs w:val="20"/>
                <w:lang w:val="en-GB" w:eastAsia="en-GB"/>
              </w:rPr>
            </w:pPr>
            <w:ins w:id="1213" w:author="Mundkur, Taej" w:date="2014-07-01T22:33:00Z">
              <w:r>
                <w:rPr>
                  <w:rFonts w:ascii="Calibri" w:eastAsia="Calibri" w:hAnsi="Calibri" w:cs="Arial"/>
                  <w:bCs/>
                  <w:szCs w:val="20"/>
                  <w:lang w:val="en-GB" w:eastAsia="en-GB"/>
                </w:rPr>
                <w:t>New opportunities/m</w:t>
              </w:r>
            </w:ins>
            <w:del w:id="1214" w:author="Mundkur, Taej" w:date="2014-07-01T22:33:00Z">
              <w:r w:rsidR="00713E80" w:rsidRPr="00713E80" w:rsidDel="009C65BF">
                <w:rPr>
                  <w:rFonts w:ascii="Calibri" w:eastAsia="Calibri" w:hAnsi="Calibri" w:cs="Arial"/>
                  <w:bCs/>
                  <w:szCs w:val="20"/>
                  <w:lang w:val="en-GB" w:eastAsia="en-GB"/>
                </w:rPr>
                <w:delText>M</w:delText>
              </w:r>
            </w:del>
            <w:r w:rsidR="00713E80" w:rsidRPr="00713E80">
              <w:rPr>
                <w:rFonts w:ascii="Calibri" w:eastAsia="Calibri" w:hAnsi="Calibri" w:cs="Arial"/>
                <w:bCs/>
                <w:szCs w:val="20"/>
                <w:lang w:val="en-GB" w:eastAsia="en-GB"/>
              </w:rPr>
              <w:t xml:space="preserve">echanisms </w:t>
            </w:r>
            <w:ins w:id="1215" w:author="Mundkur, Taej" w:date="2014-07-01T22:36:00Z">
              <w:r>
                <w:rPr>
                  <w:rFonts w:ascii="Calibri" w:eastAsia="Calibri" w:hAnsi="Calibri" w:cs="Arial"/>
                  <w:bCs/>
                  <w:szCs w:val="20"/>
                  <w:lang w:val="en-GB" w:eastAsia="en-GB"/>
                </w:rPr>
                <w:t xml:space="preserve">implemented </w:t>
              </w:r>
            </w:ins>
            <w:ins w:id="1216" w:author="Mundkur, Taej" w:date="2014-07-01T22:34:00Z">
              <w:r>
                <w:rPr>
                  <w:rFonts w:ascii="Calibri" w:eastAsia="Calibri" w:hAnsi="Calibri" w:cs="Arial"/>
                  <w:bCs/>
                  <w:szCs w:val="20"/>
                  <w:lang w:val="en-GB" w:eastAsia="en-GB"/>
                </w:rPr>
                <w:t xml:space="preserve">for migratory species </w:t>
              </w:r>
            </w:ins>
            <w:ins w:id="1217" w:author="Mundkur, Taej" w:date="2014-07-01T22:36:00Z">
              <w:r>
                <w:rPr>
                  <w:rFonts w:ascii="Calibri" w:eastAsia="Calibri" w:hAnsi="Calibri" w:cs="Arial"/>
                  <w:bCs/>
                  <w:szCs w:val="20"/>
                  <w:lang w:val="en-GB" w:eastAsia="en-GB"/>
                </w:rPr>
                <w:t xml:space="preserve">and </w:t>
              </w:r>
            </w:ins>
            <w:ins w:id="1218" w:author="Mundkur, Taej" w:date="2014-07-01T22:34:00Z">
              <w:r w:rsidRPr="00713E80">
                <w:rPr>
                  <w:rFonts w:ascii="Calibri" w:eastAsia="Calibri" w:hAnsi="Calibri" w:cs="Arial"/>
                  <w:bCs/>
                  <w:szCs w:val="20"/>
                  <w:lang w:val="en-GB" w:eastAsia="en-GB"/>
                </w:rPr>
                <w:t xml:space="preserve">habitat conservation </w:t>
              </w:r>
              <w:r>
                <w:rPr>
                  <w:rFonts w:ascii="Calibri" w:eastAsia="Calibri" w:hAnsi="Calibri" w:cs="Arial"/>
                  <w:bCs/>
                  <w:szCs w:val="20"/>
                  <w:lang w:val="en-GB" w:eastAsia="en-GB"/>
                </w:rPr>
                <w:t>(</w:t>
              </w:r>
              <w:proofErr w:type="spellStart"/>
              <w:r>
                <w:rPr>
                  <w:rFonts w:ascii="Calibri" w:eastAsia="Calibri" w:hAnsi="Calibri" w:cs="Arial"/>
                  <w:bCs/>
                  <w:szCs w:val="20"/>
                  <w:lang w:val="en-GB" w:eastAsia="en-GB"/>
                </w:rPr>
                <w:t>e.g</w:t>
              </w:r>
            </w:ins>
            <w:proofErr w:type="spellEnd"/>
            <w:del w:id="1219" w:author="Mundkur, Taej" w:date="2014-07-01T22:34:00Z">
              <w:r w:rsidR="00713E80" w:rsidRPr="00713E80" w:rsidDel="009C65BF">
                <w:rPr>
                  <w:rFonts w:ascii="Calibri" w:eastAsia="Calibri" w:hAnsi="Calibri" w:cs="Arial"/>
                  <w:bCs/>
                  <w:szCs w:val="20"/>
                  <w:lang w:val="en-GB" w:eastAsia="en-GB"/>
                </w:rPr>
                <w:delText>for</w:delText>
              </w:r>
            </w:del>
            <w:r w:rsidR="00713E80" w:rsidRPr="00713E80">
              <w:rPr>
                <w:rFonts w:ascii="Calibri" w:eastAsia="Calibri" w:hAnsi="Calibri" w:cs="Arial"/>
                <w:bCs/>
                <w:szCs w:val="20"/>
                <w:lang w:val="en-GB" w:eastAsia="en-GB"/>
              </w:rPr>
              <w:t xml:space="preserve"> directing fines from environment damage</w:t>
            </w:r>
            <w:ins w:id="1220" w:author="Mundkur, Taej" w:date="2014-07-01T22:34:00Z">
              <w:r>
                <w:rPr>
                  <w:rFonts w:ascii="Calibri" w:eastAsia="Calibri" w:hAnsi="Calibri" w:cs="Arial"/>
                  <w:bCs/>
                  <w:szCs w:val="20"/>
                  <w:lang w:val="en-GB" w:eastAsia="en-GB"/>
                </w:rPr>
                <w:t xml:space="preserve">, offsetting </w:t>
              </w:r>
            </w:ins>
            <w:ins w:id="1221" w:author="Mundkur, Taej" w:date="2014-07-01T22:35:00Z">
              <w:r>
                <w:rPr>
                  <w:rFonts w:ascii="Calibri" w:eastAsia="Calibri" w:hAnsi="Calibri" w:cs="Arial"/>
                  <w:bCs/>
                  <w:szCs w:val="20"/>
                  <w:lang w:val="en-GB" w:eastAsia="en-GB"/>
                </w:rPr>
                <w:t xml:space="preserve">, mitigation measures </w:t>
              </w:r>
            </w:ins>
            <w:ins w:id="1222" w:author="Mundkur, Taej" w:date="2014-07-01T22:36:00Z">
              <w:r>
                <w:rPr>
                  <w:rFonts w:ascii="Calibri" w:eastAsia="Calibri" w:hAnsi="Calibri" w:cs="Arial"/>
                  <w:bCs/>
                  <w:szCs w:val="20"/>
                  <w:lang w:val="en-GB" w:eastAsia="en-GB"/>
                </w:rPr>
                <w:t>)</w:t>
              </w:r>
            </w:ins>
            <w:del w:id="1223" w:author="Mundkur, Taej" w:date="2014-07-01T22:35:00Z">
              <w:r w:rsidR="00713E80" w:rsidRPr="00713E80" w:rsidDel="009C65BF">
                <w:rPr>
                  <w:rFonts w:ascii="Calibri" w:eastAsia="Calibri" w:hAnsi="Calibri" w:cs="Arial"/>
                  <w:bCs/>
                  <w:szCs w:val="20"/>
                  <w:lang w:val="en-GB" w:eastAsia="en-GB"/>
                </w:rPr>
                <w:delText xml:space="preserve"> directed</w:delText>
              </w:r>
            </w:del>
            <w:ins w:id="1224" w:author="Mundkur, Taej" w:date="2014-07-01T22:35:00Z">
              <w:r>
                <w:rPr>
                  <w:rFonts w:ascii="Calibri" w:eastAsia="Calibri" w:hAnsi="Calibri" w:cs="Arial"/>
                  <w:bCs/>
                  <w:szCs w:val="20"/>
                  <w:lang w:val="en-GB" w:eastAsia="en-GB"/>
                </w:rPr>
                <w:t>)</w:t>
              </w:r>
            </w:ins>
            <w:r w:rsidR="00713E80" w:rsidRPr="00713E80">
              <w:rPr>
                <w:rFonts w:ascii="Calibri" w:eastAsia="Calibri" w:hAnsi="Calibri" w:cs="Arial"/>
                <w:bCs/>
                <w:szCs w:val="20"/>
                <w:lang w:val="en-GB" w:eastAsia="en-GB"/>
              </w:rPr>
              <w:t xml:space="preserve"> </w:t>
            </w:r>
            <w:del w:id="1225" w:author="Mundkur, Taej" w:date="2014-07-01T22:34:00Z">
              <w:r w:rsidR="00713E80" w:rsidRPr="00713E80" w:rsidDel="009C65BF">
                <w:rPr>
                  <w:rFonts w:ascii="Calibri" w:eastAsia="Calibri" w:hAnsi="Calibri" w:cs="Arial"/>
                  <w:bCs/>
                  <w:szCs w:val="20"/>
                  <w:lang w:val="en-GB" w:eastAsia="en-GB"/>
                </w:rPr>
                <w:delText xml:space="preserve">for migratory species /habitat conservation </w:delText>
              </w:r>
            </w:del>
            <w:del w:id="1226" w:author="Mundkur, Taej" w:date="2014-07-01T22:35:00Z">
              <w:r w:rsidR="00713E80" w:rsidRPr="00713E80" w:rsidDel="009C65BF">
                <w:rPr>
                  <w:rFonts w:ascii="Calibri" w:eastAsia="Calibri" w:hAnsi="Calibri" w:cs="Arial"/>
                  <w:bCs/>
                  <w:szCs w:val="20"/>
                  <w:lang w:val="en-GB" w:eastAsia="en-GB"/>
                </w:rPr>
                <w:delText>at national level</w:delText>
              </w:r>
            </w:del>
          </w:p>
        </w:tc>
        <w:tc>
          <w:tcPr>
            <w:tcW w:w="978" w:type="dxa"/>
            <w:gridSpan w:val="3"/>
            <w:vAlign w:val="center"/>
          </w:tcPr>
          <w:p w:rsidR="009C65BF" w:rsidRDefault="009C65BF" w:rsidP="00713E80">
            <w:pPr>
              <w:widowControl/>
              <w:autoSpaceDE/>
              <w:autoSpaceDN/>
              <w:adjustRightInd/>
              <w:rPr>
                <w:ins w:id="1227" w:author="Mundkur, Taej" w:date="2014-07-01T22:29:00Z"/>
                <w:rFonts w:ascii="Calibri" w:eastAsia="Calibri" w:hAnsi="Calibri" w:cs="Arial"/>
                <w:szCs w:val="20"/>
                <w:lang w:val="en-GB" w:eastAsia="en-GB"/>
              </w:rPr>
            </w:pPr>
            <w:ins w:id="1228" w:author="Mundkur, Taej" w:date="2014-07-01T22:29:00Z">
              <w:r>
                <w:rPr>
                  <w:rFonts w:ascii="Calibri" w:eastAsia="Calibri" w:hAnsi="Calibri" w:cs="Arial"/>
                  <w:szCs w:val="20"/>
                  <w:lang w:val="en-GB" w:eastAsia="en-GB"/>
                </w:rPr>
                <w:t>S</w:t>
              </w:r>
            </w:ins>
          </w:p>
          <w:p w:rsidR="00713E80" w:rsidRPr="00713E80" w:rsidRDefault="00713E80" w:rsidP="00713E80">
            <w:pPr>
              <w:widowControl/>
              <w:autoSpaceDE/>
              <w:autoSpaceDN/>
              <w:adjustRightInd/>
              <w:rPr>
                <w:rFonts w:ascii="Calibri" w:eastAsia="Calibri" w:hAnsi="Calibri" w:cs="Arial"/>
                <w:szCs w:val="20"/>
                <w:lang w:val="en-GB" w:eastAsia="en-GB"/>
              </w:rPr>
            </w:pPr>
            <w:del w:id="1229" w:author="CMS-USER" w:date="2014-06-30T20:36:00Z">
              <w:r w:rsidRPr="00713E80" w:rsidDel="00385FB5">
                <w:rPr>
                  <w:rFonts w:ascii="Calibri" w:eastAsia="Calibri" w:hAnsi="Calibri" w:cs="Arial"/>
                  <w:szCs w:val="20"/>
                  <w:lang w:val="en-GB" w:eastAsia="en-GB"/>
                </w:rPr>
                <w:delText>2014-2020</w:delText>
              </w:r>
            </w:del>
            <w:ins w:id="1230" w:author="CMS-USER" w:date="2014-06-30T20:36:00Z">
              <w:del w:id="1231" w:author="Mundkur, Taej" w:date="2014-07-01T22:29:00Z">
                <w:r w:rsidR="00385FB5" w:rsidDel="009C65BF">
                  <w:rPr>
                    <w:rFonts w:ascii="Calibri" w:eastAsia="Calibri" w:hAnsi="Calibri" w:cs="Arial"/>
                    <w:szCs w:val="20"/>
                    <w:lang w:val="en-GB" w:eastAsia="en-GB"/>
                  </w:rPr>
                  <w:delText>S</w:delText>
                </w:r>
              </w:del>
            </w:ins>
          </w:p>
        </w:tc>
        <w:tc>
          <w:tcPr>
            <w:tcW w:w="533" w:type="dxa"/>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szCs w:val="20"/>
                <w:lang w:val="en-GB" w:eastAsia="en-GB"/>
              </w:rPr>
              <w:t>XX</w:t>
            </w:r>
          </w:p>
        </w:tc>
        <w:tc>
          <w:tcPr>
            <w:tcW w:w="62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689"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1868" w:type="dxa"/>
            <w:gridSpan w:val="2"/>
            <w:vAlign w:val="center"/>
          </w:tcPr>
          <w:p w:rsidR="00713E80" w:rsidRPr="00713E80" w:rsidRDefault="00713E80" w:rsidP="009B4DB0">
            <w:pPr>
              <w:widowControl/>
              <w:autoSpaceDE/>
              <w:autoSpaceDN/>
              <w:adjustRightInd/>
              <w:rPr>
                <w:rFonts w:ascii="Calibri" w:eastAsia="Calibri" w:hAnsi="Calibri" w:cs="Arial"/>
                <w:szCs w:val="20"/>
                <w:lang w:val="en-GB" w:eastAsia="en-GB"/>
              </w:rPr>
            </w:pPr>
            <w:r w:rsidRPr="00713E80">
              <w:rPr>
                <w:rFonts w:ascii="Calibri" w:eastAsia="Calibri" w:hAnsi="Calibri" w:cs="Arial"/>
                <w:i/>
                <w:szCs w:val="20"/>
                <w:lang w:val="en-GB" w:eastAsia="en-GB"/>
              </w:rPr>
              <w:t>Inter alia</w:t>
            </w:r>
            <w:r w:rsidRPr="00713E80">
              <w:rPr>
                <w:rFonts w:ascii="Calibri" w:eastAsia="Calibri" w:hAnsi="Calibri" w:cs="Arial"/>
                <w:szCs w:val="20"/>
                <w:lang w:val="en-GB" w:eastAsia="en-GB"/>
              </w:rPr>
              <w:t xml:space="preserve"> IUCN, BLI, WCS, WWF, other NGOs, UN instruments - including CBD, UNFCC, UNCCD, UNEP, Ramsar, World Heritage Convention,  </w:t>
            </w:r>
            <w:ins w:id="1232" w:author="Mundkur, Taej" w:date="2014-07-01T23:40:00Z">
              <w:r w:rsidR="009B4DB0">
                <w:rPr>
                  <w:rFonts w:ascii="Calibri" w:eastAsia="Calibri" w:hAnsi="Calibri" w:cs="Arial"/>
                  <w:szCs w:val="20"/>
                  <w:lang w:val="en-GB" w:eastAsia="en-GB"/>
                </w:rPr>
                <w:t xml:space="preserve">multilateral donors </w:t>
              </w:r>
            </w:ins>
            <w:ins w:id="1233" w:author="Mundkur, Taej" w:date="2014-07-01T23:41:00Z">
              <w:r w:rsidR="009B4DB0">
                <w:rPr>
                  <w:rFonts w:ascii="Calibri" w:eastAsia="Calibri" w:hAnsi="Calibri" w:cs="Arial"/>
                  <w:szCs w:val="20"/>
                  <w:lang w:val="en-GB" w:eastAsia="en-GB"/>
                </w:rPr>
                <w:t xml:space="preserve">(e.g. </w:t>
              </w:r>
            </w:ins>
            <w:r w:rsidRPr="00713E80">
              <w:rPr>
                <w:rFonts w:ascii="Calibri" w:eastAsia="Calibri" w:hAnsi="Calibri" w:cs="Arial"/>
                <w:szCs w:val="20"/>
                <w:lang w:val="en-GB" w:eastAsia="en-GB"/>
              </w:rPr>
              <w:t>World Bank, African Bank, Inter American Bank, Asian Development Bank</w:t>
            </w:r>
            <w:ins w:id="1234" w:author="Mundkur, Taej" w:date="2014-07-01T23:41:00Z">
              <w:r w:rsidR="009B4DB0">
                <w:rPr>
                  <w:rFonts w:ascii="Calibri" w:eastAsia="Calibri" w:hAnsi="Calibri" w:cs="Arial"/>
                  <w:szCs w:val="20"/>
                  <w:lang w:val="en-GB" w:eastAsia="en-GB"/>
                </w:rPr>
                <w:t>)</w:t>
              </w:r>
            </w:ins>
            <w:r w:rsidRPr="00713E80">
              <w:rPr>
                <w:rFonts w:ascii="Calibri" w:eastAsia="Calibri" w:hAnsi="Calibri" w:cs="Arial"/>
                <w:szCs w:val="20"/>
                <w:lang w:val="en-GB" w:eastAsia="en-GB"/>
              </w:rPr>
              <w:t xml:space="preserve">, </w:t>
            </w:r>
            <w:ins w:id="1235" w:author="Mundkur, Taej" w:date="2014-07-01T23:40:00Z">
              <w:r w:rsidR="00B0207E">
                <w:rPr>
                  <w:rFonts w:ascii="Calibri" w:eastAsia="Calibri" w:hAnsi="Calibri" w:cs="Arial"/>
                  <w:szCs w:val="20"/>
                  <w:lang w:val="en-GB" w:eastAsia="en-GB"/>
                </w:rPr>
                <w:t xml:space="preserve">bilateral </w:t>
              </w:r>
            </w:ins>
            <w:ins w:id="1236" w:author="Mundkur, Taej" w:date="2014-07-01T23:41:00Z">
              <w:r w:rsidR="009B4DB0">
                <w:rPr>
                  <w:rFonts w:ascii="Calibri" w:eastAsia="Calibri" w:hAnsi="Calibri" w:cs="Arial"/>
                  <w:szCs w:val="20"/>
                  <w:lang w:val="en-GB" w:eastAsia="en-GB"/>
                </w:rPr>
                <w:t xml:space="preserve">donors, </w:t>
              </w:r>
            </w:ins>
            <w:r w:rsidRPr="00713E80">
              <w:rPr>
                <w:rFonts w:ascii="Calibri" w:eastAsia="Calibri" w:hAnsi="Calibri" w:cs="Arial"/>
                <w:szCs w:val="20"/>
                <w:lang w:val="en-GB" w:eastAsia="en-GB"/>
              </w:rPr>
              <w:t>Regional Seas Programmes, and the private sector </w:t>
            </w:r>
          </w:p>
        </w:tc>
        <w:tc>
          <w:tcPr>
            <w:tcW w:w="1276"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xml:space="preserve">Facilitate linkages through Convention Secretariats </w:t>
            </w:r>
          </w:p>
        </w:tc>
        <w:tc>
          <w:tcPr>
            <w:tcW w:w="854"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289" w:type="dxa"/>
            <w:gridSpan w:val="6"/>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All</w:t>
            </w:r>
          </w:p>
        </w:tc>
      </w:tr>
      <w:tr w:rsidR="00713E80" w:rsidRPr="00713E80" w:rsidTr="009B7465">
        <w:trPr>
          <w:gridAfter w:val="2"/>
          <w:wAfter w:w="52" w:type="dxa"/>
          <w:trHeight w:val="75"/>
        </w:trPr>
        <w:tc>
          <w:tcPr>
            <w:tcW w:w="56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59</w:t>
            </w:r>
          </w:p>
        </w:tc>
        <w:tc>
          <w:tcPr>
            <w:tcW w:w="3522" w:type="dxa"/>
            <w:vAlign w:val="center"/>
          </w:tcPr>
          <w:p w:rsidR="00713E80" w:rsidRPr="00713E80" w:rsidRDefault="00713E80" w:rsidP="00607CD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xml:space="preserve">Development of a stronger working relationship with GEF and other international donors to prioritise work to implement </w:t>
            </w:r>
            <w:del w:id="1237" w:author="CMS-USER" w:date="2014-06-30T20:39:00Z">
              <w:r w:rsidRPr="00713E80" w:rsidDel="00FB330E">
                <w:rPr>
                  <w:rFonts w:ascii="Calibri" w:eastAsia="Calibri" w:hAnsi="Calibri" w:cs="Arial"/>
                  <w:szCs w:val="20"/>
                  <w:lang w:val="en-GB" w:eastAsia="en-GB"/>
                </w:rPr>
                <w:delText>development of an information base on flyways consultation with GEF6</w:delText>
              </w:r>
            </w:del>
            <w:ins w:id="1238" w:author="CMS-USER" w:date="2014-06-30T20:39:00Z">
              <w:r w:rsidR="00FB330E">
                <w:rPr>
                  <w:rFonts w:ascii="Calibri" w:eastAsia="Calibri" w:hAnsi="Calibri" w:cs="Arial"/>
                  <w:szCs w:val="20"/>
                  <w:lang w:val="en-GB" w:eastAsia="en-GB"/>
                </w:rPr>
                <w:t>the POW</w:t>
              </w:r>
            </w:ins>
            <w:r w:rsidRPr="00713E80">
              <w:rPr>
                <w:rFonts w:ascii="Calibri" w:eastAsia="Calibri" w:hAnsi="Calibri" w:cs="Arial"/>
                <w:szCs w:val="20"/>
                <w:lang w:val="en-GB" w:eastAsia="en-GB"/>
              </w:rPr>
              <w:t xml:space="preserve"> </w:t>
            </w:r>
            <w:del w:id="1239" w:author="Mundkur, Taej" w:date="2014-07-01T22:39:00Z">
              <w:r w:rsidRPr="00713E80" w:rsidDel="00607CD0">
                <w:rPr>
                  <w:rFonts w:ascii="Calibri" w:eastAsia="Calibri" w:hAnsi="Calibri" w:cs="Arial"/>
                  <w:szCs w:val="20"/>
                  <w:lang w:val="en-GB" w:eastAsia="en-GB"/>
                </w:rPr>
                <w:delText>(CMS Res 10.25)</w:delText>
              </w:r>
            </w:del>
          </w:p>
        </w:tc>
        <w:tc>
          <w:tcPr>
            <w:tcW w:w="3106" w:type="dxa"/>
            <w:gridSpan w:val="2"/>
            <w:vAlign w:val="center"/>
          </w:tcPr>
          <w:p w:rsidR="00713E80" w:rsidRPr="00713E80"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bCs/>
                <w:szCs w:val="20"/>
                <w:lang w:val="en-GB" w:eastAsia="en-GB"/>
              </w:rPr>
            </w:pPr>
            <w:r w:rsidRPr="00713E80">
              <w:rPr>
                <w:rFonts w:ascii="Calibri" w:eastAsia="Calibri" w:hAnsi="Calibri" w:cs="Arial"/>
                <w:bCs/>
                <w:szCs w:val="20"/>
                <w:lang w:val="en-GB" w:eastAsia="en-GB"/>
              </w:rPr>
              <w:t xml:space="preserve">A portfolio of GEF </w:t>
            </w:r>
            <w:ins w:id="1240" w:author="Mundkur, Taej" w:date="2014-07-01T22:40:00Z">
              <w:r w:rsidR="00607CD0">
                <w:rPr>
                  <w:rFonts w:ascii="Calibri" w:eastAsia="Calibri" w:hAnsi="Calibri" w:cs="Arial"/>
                  <w:bCs/>
                  <w:szCs w:val="20"/>
                  <w:lang w:val="en-GB" w:eastAsia="en-GB"/>
                </w:rPr>
                <w:t xml:space="preserve">and other international </w:t>
              </w:r>
            </w:ins>
            <w:r w:rsidRPr="00713E80">
              <w:rPr>
                <w:rFonts w:ascii="Calibri" w:eastAsia="Calibri" w:hAnsi="Calibri" w:cs="Arial"/>
                <w:bCs/>
                <w:szCs w:val="20"/>
                <w:lang w:val="en-GB" w:eastAsia="en-GB"/>
              </w:rPr>
              <w:t>funded programmes are developed and implemented to support migratory bird conservation in each flyways</w:t>
            </w:r>
          </w:p>
        </w:tc>
        <w:tc>
          <w:tcPr>
            <w:tcW w:w="978" w:type="dxa"/>
            <w:gridSpan w:val="3"/>
            <w:vAlign w:val="center"/>
          </w:tcPr>
          <w:p w:rsidR="00607CD0" w:rsidRDefault="00607CD0" w:rsidP="00713E80">
            <w:pPr>
              <w:widowControl/>
              <w:autoSpaceDE/>
              <w:autoSpaceDN/>
              <w:adjustRightInd/>
              <w:rPr>
                <w:ins w:id="1241" w:author="Mundkur, Taej" w:date="2014-07-01T22:38:00Z"/>
                <w:rFonts w:ascii="Calibri" w:eastAsia="Calibri" w:hAnsi="Calibri" w:cs="Arial"/>
                <w:szCs w:val="20"/>
                <w:lang w:val="en-GB" w:eastAsia="en-GB"/>
              </w:rPr>
            </w:pPr>
            <w:ins w:id="1242" w:author="Mundkur, Taej" w:date="2014-07-01T22:38:00Z">
              <w:r>
                <w:rPr>
                  <w:rFonts w:ascii="Calibri" w:eastAsia="Calibri" w:hAnsi="Calibri" w:cs="Arial"/>
                  <w:szCs w:val="20"/>
                  <w:lang w:val="en-GB" w:eastAsia="en-GB"/>
                </w:rPr>
                <w:t>S</w:t>
              </w:r>
            </w:ins>
          </w:p>
          <w:p w:rsidR="00713E80" w:rsidRPr="00713E80" w:rsidRDefault="00713E80" w:rsidP="00713E80">
            <w:pPr>
              <w:widowControl/>
              <w:autoSpaceDE/>
              <w:autoSpaceDN/>
              <w:adjustRightInd/>
              <w:rPr>
                <w:rFonts w:ascii="Calibri" w:eastAsia="Calibri" w:hAnsi="Calibri" w:cs="Arial"/>
                <w:szCs w:val="20"/>
                <w:lang w:val="en-GB" w:eastAsia="en-GB"/>
              </w:rPr>
            </w:pPr>
            <w:del w:id="1243" w:author="CMS-USER" w:date="2014-06-30T20:39:00Z">
              <w:r w:rsidRPr="00713E80" w:rsidDel="00FB330E">
                <w:rPr>
                  <w:rFonts w:ascii="Calibri" w:eastAsia="Calibri" w:hAnsi="Calibri" w:cs="Arial"/>
                  <w:szCs w:val="20"/>
                  <w:lang w:val="en-GB" w:eastAsia="en-GB"/>
                </w:rPr>
                <w:delText>2014-2020</w:delText>
              </w:r>
            </w:del>
            <w:ins w:id="1244" w:author="CMS-USER" w:date="2014-06-30T20:39:00Z">
              <w:r w:rsidR="00FB330E">
                <w:rPr>
                  <w:rFonts w:ascii="Calibri" w:eastAsia="Calibri" w:hAnsi="Calibri" w:cs="Arial"/>
                  <w:szCs w:val="20"/>
                  <w:lang w:val="en-GB" w:eastAsia="en-GB"/>
                </w:rPr>
                <w:t>S</w:t>
              </w:r>
            </w:ins>
          </w:p>
        </w:tc>
        <w:tc>
          <w:tcPr>
            <w:tcW w:w="533" w:type="dxa"/>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szCs w:val="20"/>
                <w:lang w:val="en-GB" w:eastAsia="en-GB"/>
              </w:rPr>
              <w:t>XX</w:t>
            </w:r>
          </w:p>
        </w:tc>
        <w:tc>
          <w:tcPr>
            <w:tcW w:w="62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689"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868" w:type="dxa"/>
            <w:gridSpan w:val="2"/>
            <w:vAlign w:val="center"/>
          </w:tcPr>
          <w:p w:rsidR="00713E80" w:rsidRPr="00713E80" w:rsidRDefault="00713E80" w:rsidP="00607CD0">
            <w:pPr>
              <w:widowControl/>
              <w:autoSpaceDE/>
              <w:autoSpaceDN/>
              <w:adjustRightInd/>
              <w:rPr>
                <w:rFonts w:ascii="Calibri" w:eastAsia="Calibri" w:hAnsi="Calibri" w:cs="Arial"/>
                <w:szCs w:val="20"/>
                <w:lang w:val="en-GB" w:eastAsia="en-GB"/>
              </w:rPr>
            </w:pPr>
            <w:r w:rsidRPr="00713E80">
              <w:rPr>
                <w:rFonts w:ascii="Calibri" w:eastAsia="Calibri" w:hAnsi="Calibri" w:cs="Arial"/>
                <w:i/>
                <w:szCs w:val="20"/>
                <w:lang w:val="en-GB" w:eastAsia="en-GB"/>
              </w:rPr>
              <w:t xml:space="preserve">Inter alia </w:t>
            </w:r>
            <w:del w:id="1245" w:author="Mundkur, Taej" w:date="2014-07-01T22:38:00Z">
              <w:r w:rsidRPr="00713E80" w:rsidDel="00607CD0">
                <w:rPr>
                  <w:rFonts w:ascii="Calibri" w:eastAsia="Calibri" w:hAnsi="Calibri" w:cs="Arial"/>
                  <w:szCs w:val="20"/>
                  <w:lang w:val="en-GB" w:eastAsia="en-GB"/>
                </w:rPr>
                <w:delText xml:space="preserve">BLI, </w:delText>
              </w:r>
            </w:del>
            <w:r w:rsidRPr="00713E80">
              <w:rPr>
                <w:rFonts w:ascii="Calibri" w:eastAsia="Calibri" w:hAnsi="Calibri" w:cs="Arial"/>
                <w:szCs w:val="20"/>
                <w:lang w:val="en-GB" w:eastAsia="en-GB"/>
              </w:rPr>
              <w:t xml:space="preserve">GEF, </w:t>
            </w:r>
            <w:r w:rsidRPr="00713E80">
              <w:rPr>
                <w:rFonts w:ascii="Calibri" w:eastAsia="Calibri" w:hAnsi="Calibri" w:cs="Arial"/>
                <w:szCs w:val="20"/>
                <w:highlight w:val="yellow"/>
                <w:lang w:val="en-GB" w:eastAsia="en-GB"/>
              </w:rPr>
              <w:t>other</w:t>
            </w:r>
            <w:ins w:id="1246" w:author="Mundkur, Taej" w:date="2014-07-01T22:39:00Z">
              <w:r w:rsidR="00607CD0">
                <w:rPr>
                  <w:rFonts w:ascii="Calibri" w:eastAsia="Calibri" w:hAnsi="Calibri" w:cs="Arial"/>
                  <w:szCs w:val="20"/>
                  <w:highlight w:val="yellow"/>
                  <w:lang w:val="en-GB" w:eastAsia="en-GB"/>
                </w:rPr>
                <w:t xml:space="preserve"> </w:t>
              </w:r>
              <w:r w:rsidR="00607CD0" w:rsidRPr="00713E80">
                <w:rPr>
                  <w:rFonts w:ascii="Calibri" w:eastAsia="Calibri" w:hAnsi="Calibri" w:cs="Arial"/>
                  <w:szCs w:val="20"/>
                  <w:lang w:val="en-GB" w:eastAsia="en-GB"/>
                </w:rPr>
                <w:t xml:space="preserve">international </w:t>
              </w:r>
              <w:proofErr w:type="gramStart"/>
              <w:r w:rsidR="00607CD0" w:rsidRPr="00713E80">
                <w:rPr>
                  <w:rFonts w:ascii="Calibri" w:eastAsia="Calibri" w:hAnsi="Calibri" w:cs="Arial"/>
                  <w:szCs w:val="20"/>
                  <w:lang w:val="en-GB" w:eastAsia="en-GB"/>
                </w:rPr>
                <w:t>donors</w:t>
              </w:r>
              <w:proofErr w:type="gramEnd"/>
              <w:r w:rsidR="00607CD0" w:rsidRPr="00713E80">
                <w:rPr>
                  <w:rFonts w:ascii="Calibri" w:eastAsia="Calibri" w:hAnsi="Calibri" w:cs="Arial"/>
                  <w:szCs w:val="20"/>
                  <w:highlight w:val="yellow"/>
                  <w:lang w:val="en-GB" w:eastAsia="en-GB"/>
                </w:rPr>
                <w:t xml:space="preserve"> </w:t>
              </w:r>
            </w:ins>
            <w:r w:rsidRPr="00713E80">
              <w:rPr>
                <w:rFonts w:ascii="Calibri" w:eastAsia="Calibri" w:hAnsi="Calibri" w:cs="Arial"/>
                <w:szCs w:val="20"/>
                <w:highlight w:val="yellow"/>
                <w:lang w:val="en-GB" w:eastAsia="en-GB"/>
              </w:rPr>
              <w:t>s?</w:t>
            </w:r>
          </w:p>
        </w:tc>
        <w:tc>
          <w:tcPr>
            <w:tcW w:w="1276"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854"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289" w:type="dxa"/>
            <w:gridSpan w:val="6"/>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All</w:t>
            </w:r>
          </w:p>
        </w:tc>
      </w:tr>
      <w:tr w:rsidR="00713E80" w:rsidRPr="00713E80" w:rsidTr="009B7465">
        <w:trPr>
          <w:gridAfter w:val="2"/>
          <w:wAfter w:w="52" w:type="dxa"/>
          <w:trHeight w:val="75"/>
        </w:trPr>
        <w:tc>
          <w:tcPr>
            <w:tcW w:w="56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4735" w:type="dxa"/>
            <w:gridSpan w:val="24"/>
            <w:vAlign w:val="center"/>
          </w:tcPr>
          <w:p w:rsidR="00713E80" w:rsidRDefault="00713E80" w:rsidP="00713E80">
            <w:pPr>
              <w:keepNext/>
              <w:keepLines/>
              <w:widowControl/>
              <w:autoSpaceDE/>
              <w:autoSpaceDN/>
              <w:adjustRightInd/>
              <w:spacing w:before="200" w:line="276" w:lineRule="auto"/>
              <w:outlineLvl w:val="2"/>
              <w:rPr>
                <w:ins w:id="1247" w:author="Mundkur, Taej" w:date="2014-07-01T22:46:00Z"/>
                <w:rFonts w:ascii="Cambria" w:hAnsi="Cambria"/>
                <w:b/>
                <w:bCs/>
                <w:color w:val="4F81BD"/>
                <w:sz w:val="22"/>
                <w:szCs w:val="22"/>
                <w:lang w:val="en-GB" w:eastAsia="en-GB"/>
              </w:rPr>
            </w:pPr>
            <w:bookmarkStart w:id="1248" w:name="_Toc392025068"/>
            <w:del w:id="1249" w:author="Mundkur, Taej" w:date="2014-07-01T22:48:00Z">
              <w:r w:rsidRPr="00713E80" w:rsidDel="003E1C81">
                <w:rPr>
                  <w:rFonts w:ascii="Cambria" w:hAnsi="Cambria"/>
                  <w:b/>
                  <w:bCs/>
                  <w:color w:val="4F81BD"/>
                  <w:sz w:val="22"/>
                  <w:szCs w:val="22"/>
                  <w:lang w:val="en-GB" w:eastAsia="en-GB"/>
                </w:rPr>
                <w:delText xml:space="preserve">Technical expertise </w:delText>
              </w:r>
            </w:del>
            <w:del w:id="1250" w:author="Mundkur, Taej" w:date="2014-07-01T22:47:00Z">
              <w:r w:rsidRPr="00713E80" w:rsidDel="003E1C81">
                <w:rPr>
                  <w:rFonts w:ascii="Cambria" w:hAnsi="Cambria"/>
                  <w:b/>
                  <w:bCs/>
                  <w:color w:val="4F81BD"/>
                  <w:sz w:val="22"/>
                  <w:szCs w:val="22"/>
                  <w:lang w:val="en-GB" w:eastAsia="en-GB"/>
                </w:rPr>
                <w:delText xml:space="preserve">and </w:delText>
              </w:r>
            </w:del>
            <w:ins w:id="1251" w:author="Mundkur, Taej" w:date="2014-07-01T22:48:00Z">
              <w:r w:rsidR="003E1C81">
                <w:rPr>
                  <w:rFonts w:ascii="Cambria" w:hAnsi="Cambria"/>
                  <w:b/>
                  <w:bCs/>
                  <w:color w:val="4F81BD"/>
                  <w:sz w:val="22"/>
                  <w:szCs w:val="22"/>
                  <w:lang w:val="en-GB" w:eastAsia="en-GB"/>
                </w:rPr>
                <w:t>N</w:t>
              </w:r>
            </w:ins>
            <w:del w:id="1252" w:author="Mundkur, Taej" w:date="2014-07-01T22:48:00Z">
              <w:r w:rsidRPr="00713E80" w:rsidDel="003E1C81">
                <w:rPr>
                  <w:rFonts w:ascii="Cambria" w:hAnsi="Cambria"/>
                  <w:b/>
                  <w:bCs/>
                  <w:color w:val="4F81BD"/>
                  <w:sz w:val="22"/>
                  <w:szCs w:val="22"/>
                  <w:lang w:val="en-GB" w:eastAsia="en-GB"/>
                </w:rPr>
                <w:delText>n</w:delText>
              </w:r>
            </w:del>
            <w:r w:rsidRPr="00713E80">
              <w:rPr>
                <w:rFonts w:ascii="Cambria" w:hAnsi="Cambria"/>
                <w:b/>
                <w:bCs/>
                <w:color w:val="4F81BD"/>
                <w:sz w:val="22"/>
                <w:szCs w:val="22"/>
                <w:lang w:val="en-GB" w:eastAsia="en-GB"/>
              </w:rPr>
              <w:t>etworks</w:t>
            </w:r>
            <w:ins w:id="1253" w:author="Mundkur, Taej" w:date="2014-07-01T22:48:00Z">
              <w:r w:rsidR="003E1C81">
                <w:rPr>
                  <w:rFonts w:ascii="Cambria" w:hAnsi="Cambria"/>
                  <w:b/>
                  <w:bCs/>
                  <w:color w:val="4F81BD"/>
                  <w:sz w:val="22"/>
                  <w:szCs w:val="22"/>
                  <w:lang w:val="en-GB" w:eastAsia="en-GB"/>
                </w:rPr>
                <w:t xml:space="preserve"> and partnerships</w:t>
              </w:r>
            </w:ins>
            <w:bookmarkEnd w:id="1248"/>
          </w:p>
          <w:p w:rsidR="00607CD0" w:rsidRPr="00713E80" w:rsidRDefault="00607CD0" w:rsidP="00385871">
            <w:pPr>
              <w:rPr>
                <w:rFonts w:cs="Arial"/>
                <w:b/>
                <w:szCs w:val="20"/>
                <w:lang w:val="en-GB" w:eastAsia="en-GB"/>
              </w:rPr>
            </w:pPr>
            <w:bookmarkStart w:id="1254" w:name="_Toc392025069"/>
            <w:ins w:id="1255" w:author="Mundkur, Taej" w:date="2014-07-01T22:46:00Z">
              <w:r w:rsidRPr="004F7F2B">
                <w:rPr>
                  <w:lang w:val="en-GB" w:eastAsia="en-GB"/>
                </w:rPr>
                <w:t>Cross reference to</w:t>
              </w:r>
              <w:r>
                <w:rPr>
                  <w:b/>
                  <w:lang w:val="en-GB" w:eastAsia="en-GB"/>
                </w:rPr>
                <w:t xml:space="preserve"> </w:t>
              </w:r>
              <w:r w:rsidRPr="00713E80">
                <w:rPr>
                  <w:rFonts w:ascii="Calibri" w:eastAsia="Calibri" w:hAnsi="Calibri" w:cs="Arial"/>
                  <w:szCs w:val="20"/>
                  <w:lang w:val="en-GB" w:eastAsia="en-GB"/>
                </w:rPr>
                <w:t>CMS Res 10</w:t>
              </w:r>
              <w:r>
                <w:rPr>
                  <w:rFonts w:ascii="Calibri" w:eastAsia="Calibri" w:hAnsi="Calibri" w:cs="Arial"/>
                  <w:szCs w:val="20"/>
                  <w:lang w:val="en-GB" w:eastAsia="en-GB"/>
                </w:rPr>
                <w:t>.10</w:t>
              </w:r>
            </w:ins>
            <w:bookmarkEnd w:id="1254"/>
          </w:p>
        </w:tc>
      </w:tr>
      <w:tr w:rsidR="00713E80" w:rsidRPr="00713E80" w:rsidDel="00054FAB" w:rsidTr="009B7465">
        <w:trPr>
          <w:gridAfter w:val="4"/>
          <w:wAfter w:w="86" w:type="dxa"/>
          <w:trHeight w:val="770"/>
          <w:del w:id="1256" w:author="CMS-USER" w:date="2014-06-30T20:45:00Z"/>
        </w:trPr>
        <w:tc>
          <w:tcPr>
            <w:tcW w:w="560" w:type="dxa"/>
            <w:vAlign w:val="center"/>
          </w:tcPr>
          <w:p w:rsidR="00713E80" w:rsidRPr="00713E80" w:rsidDel="00054FAB" w:rsidRDefault="00713E80" w:rsidP="00713E80">
            <w:pPr>
              <w:widowControl/>
              <w:autoSpaceDE/>
              <w:autoSpaceDN/>
              <w:adjustRightInd/>
              <w:rPr>
                <w:del w:id="1257" w:author="CMS-USER" w:date="2014-06-30T20:45:00Z"/>
                <w:rFonts w:ascii="Calibri" w:eastAsia="Calibri" w:hAnsi="Calibri" w:cs="Arial"/>
                <w:szCs w:val="20"/>
                <w:lang w:val="en-GB" w:eastAsia="en-GB"/>
              </w:rPr>
            </w:pPr>
            <w:commentRangeStart w:id="1258"/>
            <w:del w:id="1259" w:author="CMS-USER" w:date="2014-06-30T20:45:00Z">
              <w:r w:rsidRPr="00713E80" w:rsidDel="00054FAB">
                <w:rPr>
                  <w:rFonts w:ascii="Calibri" w:eastAsia="Calibri" w:hAnsi="Calibri" w:cs="Arial"/>
                  <w:szCs w:val="20"/>
                  <w:lang w:val="en-GB" w:eastAsia="en-GB"/>
                </w:rPr>
                <w:delText>60</w:delText>
              </w:r>
            </w:del>
          </w:p>
        </w:tc>
        <w:tc>
          <w:tcPr>
            <w:tcW w:w="3522" w:type="dxa"/>
            <w:vAlign w:val="center"/>
          </w:tcPr>
          <w:p w:rsidR="00713E80" w:rsidRPr="00713E80" w:rsidDel="00054FAB" w:rsidRDefault="00713E80" w:rsidP="00713E80">
            <w:pPr>
              <w:widowControl/>
              <w:autoSpaceDE/>
              <w:autoSpaceDN/>
              <w:adjustRightInd/>
              <w:rPr>
                <w:del w:id="1260" w:author="CMS-USER" w:date="2014-06-30T20:45:00Z"/>
                <w:rFonts w:ascii="Calibri" w:eastAsia="Calibri" w:hAnsi="Calibri" w:cs="Arial"/>
                <w:szCs w:val="20"/>
                <w:lang w:val="en-GB" w:eastAsia="en-GB"/>
              </w:rPr>
            </w:pPr>
            <w:del w:id="1261" w:author="CMS-USER" w:date="2014-06-30T20:45:00Z">
              <w:r w:rsidRPr="00713E80" w:rsidDel="00054FAB">
                <w:rPr>
                  <w:rFonts w:ascii="Calibri" w:eastAsia="Calibri" w:hAnsi="Calibri" w:cs="Arial"/>
                  <w:szCs w:val="20"/>
                  <w:lang w:val="en-GB" w:eastAsia="en-GB"/>
                </w:rPr>
                <w:delText xml:space="preserve">Strengthen links with the Arctic Council's programme on the Conservation of Arctic Flora and Fauna, in the framework of the CAFF Memoranda of Cooperation with CMS, AEWA and EAAFP especially to ensure that the CAFF Arctic Migratory Bird Initiative has maximum synergies with FWG and that CMS helps CAFF to capitalise on the flyway approach in gaining global support for the conservation of the arctic environment.  </w:delText>
              </w:r>
            </w:del>
          </w:p>
        </w:tc>
        <w:tc>
          <w:tcPr>
            <w:tcW w:w="3106" w:type="dxa"/>
            <w:gridSpan w:val="2"/>
            <w:vAlign w:val="center"/>
          </w:tcPr>
          <w:p w:rsidR="00713E80" w:rsidRPr="00713E80" w:rsidDel="00054FAB" w:rsidRDefault="00713E80" w:rsidP="00605E4B">
            <w:pPr>
              <w:widowControl/>
              <w:numPr>
                <w:ilvl w:val="0"/>
                <w:numId w:val="9"/>
              </w:numPr>
              <w:autoSpaceDE/>
              <w:autoSpaceDN/>
              <w:adjustRightInd/>
              <w:spacing w:after="200" w:line="276" w:lineRule="auto"/>
              <w:ind w:left="38" w:hanging="142"/>
              <w:contextualSpacing/>
              <w:rPr>
                <w:del w:id="1262" w:author="CMS-USER" w:date="2014-06-30T20:45:00Z"/>
                <w:rFonts w:ascii="Calibri" w:eastAsia="Calibri" w:hAnsi="Calibri" w:cs="Arial"/>
                <w:bCs/>
                <w:szCs w:val="20"/>
                <w:lang w:val="en-GB" w:eastAsia="en-GB"/>
              </w:rPr>
            </w:pPr>
            <w:del w:id="1263" w:author="CMS-USER" w:date="2014-06-30T20:44:00Z">
              <w:r w:rsidRPr="00713E80" w:rsidDel="00054FAB">
                <w:rPr>
                  <w:rFonts w:ascii="Calibri" w:eastAsia="Calibri" w:hAnsi="Calibri" w:cs="Arial"/>
                  <w:bCs/>
                  <w:szCs w:val="20"/>
                  <w:lang w:val="en-GB" w:eastAsia="en-GB"/>
                </w:rPr>
                <w:delText>Strong working relationship with CAFF ensures synergies for implementation of POW across flyways including through the Arctic Migratory Bird Initiative and its Plan of Action</w:delText>
              </w:r>
            </w:del>
          </w:p>
        </w:tc>
        <w:tc>
          <w:tcPr>
            <w:tcW w:w="978" w:type="dxa"/>
            <w:gridSpan w:val="3"/>
            <w:vAlign w:val="center"/>
          </w:tcPr>
          <w:p w:rsidR="00713E80" w:rsidRPr="00713E80" w:rsidDel="00054FAB" w:rsidRDefault="00713E80" w:rsidP="00713E80">
            <w:pPr>
              <w:widowControl/>
              <w:autoSpaceDE/>
              <w:autoSpaceDN/>
              <w:adjustRightInd/>
              <w:rPr>
                <w:del w:id="1264" w:author="CMS-USER" w:date="2014-06-30T20:45:00Z"/>
                <w:rFonts w:ascii="Calibri" w:eastAsia="Calibri" w:hAnsi="Calibri" w:cs="Arial"/>
                <w:szCs w:val="20"/>
                <w:lang w:val="en-GB" w:eastAsia="en-GB"/>
              </w:rPr>
            </w:pPr>
            <w:del w:id="1265" w:author="CMS-USER" w:date="2014-06-30T20:45:00Z">
              <w:r w:rsidRPr="00713E80" w:rsidDel="00054FAB">
                <w:rPr>
                  <w:rFonts w:ascii="Calibri" w:eastAsia="Calibri" w:hAnsi="Calibri" w:cs="Arial"/>
                  <w:szCs w:val="20"/>
                  <w:lang w:val="en-GB" w:eastAsia="en-GB"/>
                </w:rPr>
                <w:delText>2014-2020</w:delText>
              </w:r>
            </w:del>
          </w:p>
        </w:tc>
        <w:tc>
          <w:tcPr>
            <w:tcW w:w="533" w:type="dxa"/>
            <w:vAlign w:val="center"/>
          </w:tcPr>
          <w:p w:rsidR="00713E80" w:rsidRPr="00713E80" w:rsidDel="00054FAB" w:rsidRDefault="00713E80" w:rsidP="00713E80">
            <w:pPr>
              <w:widowControl/>
              <w:autoSpaceDE/>
              <w:autoSpaceDN/>
              <w:adjustRightInd/>
              <w:rPr>
                <w:del w:id="1266" w:author="CMS-USER" w:date="2014-06-30T20:45:00Z"/>
                <w:rFonts w:ascii="Calibri" w:eastAsia="Calibri" w:hAnsi="Calibri" w:cs="Arial"/>
                <w:b/>
                <w:szCs w:val="20"/>
                <w:lang w:val="en-GB" w:eastAsia="en-GB"/>
              </w:rPr>
            </w:pPr>
            <w:del w:id="1267" w:author="CMS-USER" w:date="2014-06-30T20:45:00Z">
              <w:r w:rsidRPr="00713E80" w:rsidDel="00054FAB">
                <w:rPr>
                  <w:rFonts w:ascii="Calibri" w:eastAsia="Calibri" w:hAnsi="Calibri" w:cs="Arial"/>
                  <w:b/>
                  <w:szCs w:val="20"/>
                  <w:lang w:val="en-GB" w:eastAsia="en-GB"/>
                </w:rPr>
                <w:delText>XX</w:delText>
              </w:r>
            </w:del>
          </w:p>
        </w:tc>
        <w:tc>
          <w:tcPr>
            <w:tcW w:w="620" w:type="dxa"/>
            <w:vAlign w:val="center"/>
          </w:tcPr>
          <w:p w:rsidR="00713E80" w:rsidRPr="00713E80" w:rsidDel="00054FAB" w:rsidRDefault="00713E80" w:rsidP="00713E80">
            <w:pPr>
              <w:widowControl/>
              <w:autoSpaceDE/>
              <w:autoSpaceDN/>
              <w:adjustRightInd/>
              <w:rPr>
                <w:del w:id="1268" w:author="CMS-USER" w:date="2014-06-30T20:45:00Z"/>
                <w:rFonts w:ascii="Calibri" w:eastAsia="Calibri" w:hAnsi="Calibri" w:cs="Arial"/>
                <w:szCs w:val="20"/>
                <w:lang w:val="en-GB" w:eastAsia="en-GB"/>
              </w:rPr>
            </w:pPr>
            <w:del w:id="1269" w:author="CMS-USER" w:date="2014-06-30T20:45:00Z">
              <w:r w:rsidRPr="00713E80" w:rsidDel="00054FAB">
                <w:rPr>
                  <w:rFonts w:ascii="Calibri" w:eastAsia="Calibri" w:hAnsi="Calibri" w:cs="Arial"/>
                  <w:szCs w:val="20"/>
                  <w:lang w:val="en-GB" w:eastAsia="en-GB"/>
                </w:rPr>
                <w:delText> </w:delText>
              </w:r>
            </w:del>
          </w:p>
        </w:tc>
        <w:tc>
          <w:tcPr>
            <w:tcW w:w="689" w:type="dxa"/>
            <w:gridSpan w:val="3"/>
            <w:vAlign w:val="center"/>
          </w:tcPr>
          <w:p w:rsidR="00713E80" w:rsidRPr="00713E80" w:rsidDel="00054FAB" w:rsidRDefault="00713E80" w:rsidP="00713E80">
            <w:pPr>
              <w:widowControl/>
              <w:autoSpaceDE/>
              <w:autoSpaceDN/>
              <w:adjustRightInd/>
              <w:rPr>
                <w:del w:id="1270" w:author="CMS-USER" w:date="2014-06-30T20:45:00Z"/>
                <w:rFonts w:ascii="Calibri" w:eastAsia="Calibri" w:hAnsi="Calibri" w:cs="Arial"/>
                <w:szCs w:val="20"/>
                <w:lang w:val="en-GB" w:eastAsia="en-GB"/>
              </w:rPr>
            </w:pPr>
            <w:del w:id="1271" w:author="CMS-USER" w:date="2014-06-30T20:45:00Z">
              <w:r w:rsidRPr="00713E80" w:rsidDel="00054FAB">
                <w:rPr>
                  <w:rFonts w:ascii="Calibri" w:eastAsia="Calibri" w:hAnsi="Calibri" w:cs="Arial"/>
                  <w:szCs w:val="20"/>
                  <w:lang w:val="en-GB" w:eastAsia="en-GB"/>
                </w:rPr>
                <w:delText>XX</w:delText>
              </w:r>
            </w:del>
          </w:p>
        </w:tc>
        <w:tc>
          <w:tcPr>
            <w:tcW w:w="1868" w:type="dxa"/>
            <w:gridSpan w:val="2"/>
            <w:vAlign w:val="center"/>
          </w:tcPr>
          <w:p w:rsidR="00713E80" w:rsidRPr="00713E80" w:rsidDel="00054FAB" w:rsidRDefault="00713E80" w:rsidP="00713E80">
            <w:pPr>
              <w:widowControl/>
              <w:autoSpaceDE/>
              <w:autoSpaceDN/>
              <w:adjustRightInd/>
              <w:rPr>
                <w:del w:id="1272" w:author="CMS-USER" w:date="2014-06-30T20:45:00Z"/>
                <w:rFonts w:ascii="Calibri" w:eastAsia="Calibri" w:hAnsi="Calibri" w:cs="Arial"/>
                <w:szCs w:val="20"/>
                <w:lang w:val="en-GB" w:eastAsia="en-GB"/>
              </w:rPr>
            </w:pPr>
            <w:del w:id="1273" w:author="CMS-USER" w:date="2014-06-30T20:45:00Z">
              <w:r w:rsidRPr="00713E80" w:rsidDel="00054FAB">
                <w:rPr>
                  <w:rFonts w:ascii="Calibri" w:eastAsia="Calibri" w:hAnsi="Calibri" w:cs="Arial"/>
                  <w:i/>
                  <w:szCs w:val="20"/>
                  <w:lang w:val="en-GB" w:eastAsia="en-GB"/>
                </w:rPr>
                <w:delText>Inter alia</w:delText>
              </w:r>
              <w:r w:rsidRPr="00713E80" w:rsidDel="00054FAB">
                <w:rPr>
                  <w:rFonts w:ascii="Calibri" w:eastAsia="Calibri" w:hAnsi="Calibri" w:cs="Arial"/>
                  <w:szCs w:val="20"/>
                  <w:lang w:val="en-GB" w:eastAsia="en-GB"/>
                </w:rPr>
                <w:delText> BLI, CAFF, EAAFP, WI</w:delText>
              </w:r>
            </w:del>
          </w:p>
        </w:tc>
        <w:tc>
          <w:tcPr>
            <w:tcW w:w="1276" w:type="dxa"/>
            <w:gridSpan w:val="3"/>
            <w:vAlign w:val="center"/>
          </w:tcPr>
          <w:p w:rsidR="00713E80" w:rsidRPr="00713E80" w:rsidDel="00054FAB" w:rsidRDefault="00713E80" w:rsidP="00713E80">
            <w:pPr>
              <w:widowControl/>
              <w:autoSpaceDE/>
              <w:autoSpaceDN/>
              <w:adjustRightInd/>
              <w:rPr>
                <w:del w:id="1274" w:author="CMS-USER" w:date="2014-06-30T20:45:00Z"/>
                <w:rFonts w:ascii="Calibri" w:eastAsia="Calibri" w:hAnsi="Calibri" w:cs="Arial"/>
                <w:szCs w:val="20"/>
                <w:lang w:val="en-GB" w:eastAsia="en-GB"/>
              </w:rPr>
            </w:pPr>
            <w:del w:id="1275" w:author="CMS-USER" w:date="2014-06-30T20:45:00Z">
              <w:r w:rsidRPr="00713E80" w:rsidDel="00054FAB">
                <w:rPr>
                  <w:rFonts w:ascii="Calibri" w:eastAsia="Calibri" w:hAnsi="Calibri" w:cs="Arial"/>
                  <w:szCs w:val="20"/>
                  <w:lang w:val="en-GB" w:eastAsia="en-GB"/>
                </w:rPr>
                <w:delText> </w:delText>
              </w:r>
            </w:del>
          </w:p>
        </w:tc>
        <w:tc>
          <w:tcPr>
            <w:tcW w:w="854" w:type="dxa"/>
            <w:gridSpan w:val="2"/>
            <w:vAlign w:val="center"/>
          </w:tcPr>
          <w:p w:rsidR="00713E80" w:rsidRPr="00713E80" w:rsidDel="00054FAB" w:rsidRDefault="00713E80" w:rsidP="00713E80">
            <w:pPr>
              <w:widowControl/>
              <w:autoSpaceDE/>
              <w:autoSpaceDN/>
              <w:adjustRightInd/>
              <w:rPr>
                <w:del w:id="1276" w:author="CMS-USER" w:date="2014-06-30T20:45:00Z"/>
                <w:rFonts w:ascii="Calibri" w:eastAsia="Calibri" w:hAnsi="Calibri" w:cs="Arial"/>
                <w:szCs w:val="20"/>
                <w:lang w:val="en-GB" w:eastAsia="en-GB"/>
              </w:rPr>
            </w:pPr>
          </w:p>
        </w:tc>
        <w:tc>
          <w:tcPr>
            <w:tcW w:w="1255" w:type="dxa"/>
            <w:gridSpan w:val="4"/>
            <w:vAlign w:val="center"/>
          </w:tcPr>
          <w:p w:rsidR="00713E80" w:rsidRPr="00713E80" w:rsidDel="00054FAB" w:rsidRDefault="00713E80" w:rsidP="00713E80">
            <w:pPr>
              <w:widowControl/>
              <w:autoSpaceDE/>
              <w:autoSpaceDN/>
              <w:adjustRightInd/>
              <w:rPr>
                <w:del w:id="1277" w:author="CMS-USER" w:date="2014-06-30T20:45:00Z"/>
                <w:rFonts w:ascii="Calibri" w:eastAsia="Calibri" w:hAnsi="Calibri" w:cs="Arial"/>
                <w:szCs w:val="20"/>
                <w:lang w:val="en-GB" w:eastAsia="en-GB"/>
              </w:rPr>
            </w:pPr>
            <w:del w:id="1278" w:author="CMS-USER" w:date="2014-06-30T20:45:00Z">
              <w:r w:rsidRPr="00713E80" w:rsidDel="00054FAB">
                <w:rPr>
                  <w:rFonts w:ascii="Calibri" w:eastAsia="Calibri" w:hAnsi="Calibri" w:cs="Arial"/>
                  <w:szCs w:val="20"/>
                  <w:lang w:val="en-GB" w:eastAsia="en-GB"/>
                </w:rPr>
                <w:delText>AEWA</w:delText>
              </w:r>
            </w:del>
            <w:commentRangeEnd w:id="1258"/>
            <w:r w:rsidR="00607CD0">
              <w:rPr>
                <w:rStyle w:val="CommentReference"/>
              </w:rPr>
              <w:commentReference w:id="1258"/>
            </w:r>
          </w:p>
        </w:tc>
      </w:tr>
      <w:tr w:rsidR="00713E80" w:rsidRPr="00713E80" w:rsidTr="009B7465">
        <w:trPr>
          <w:gridAfter w:val="4"/>
          <w:wAfter w:w="86" w:type="dxa"/>
          <w:trHeight w:val="341"/>
        </w:trPr>
        <w:tc>
          <w:tcPr>
            <w:tcW w:w="560" w:type="dxa"/>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61</w:t>
            </w:r>
          </w:p>
        </w:tc>
        <w:tc>
          <w:tcPr>
            <w:tcW w:w="3522" w:type="dxa"/>
            <w:vAlign w:val="center"/>
          </w:tcPr>
          <w:p w:rsidR="00713E80" w:rsidRPr="00713E80" w:rsidRDefault="00713E80" w:rsidP="00607CD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 xml:space="preserve">Strengthen/create stronger linkages and working relationships with </w:t>
            </w:r>
            <w:del w:id="1279" w:author="Mundkur, Taej" w:date="2014-07-01T22:42:00Z">
              <w:r w:rsidRPr="00713E80" w:rsidDel="00607CD0">
                <w:rPr>
                  <w:rFonts w:ascii="Calibri" w:eastAsia="Calibri" w:hAnsi="Calibri" w:cs="Arial"/>
                  <w:szCs w:val="20"/>
                  <w:lang w:val="en-GB" w:eastAsia="en-GB"/>
                </w:rPr>
                <w:delText xml:space="preserve">research </w:delText>
              </w:r>
            </w:del>
            <w:r w:rsidRPr="00713E80">
              <w:rPr>
                <w:rFonts w:ascii="Calibri" w:eastAsia="Calibri" w:hAnsi="Calibri" w:cs="Arial"/>
                <w:szCs w:val="20"/>
                <w:lang w:val="en-GB" w:eastAsia="en-GB"/>
              </w:rPr>
              <w:t>institutions, organisations and experts to implement joint research and conservation initiatives, including through supporting efforts to build their capacities to deliver.</w:t>
            </w:r>
          </w:p>
        </w:tc>
        <w:tc>
          <w:tcPr>
            <w:tcW w:w="3106" w:type="dxa"/>
            <w:gridSpan w:val="2"/>
            <w:vAlign w:val="center"/>
          </w:tcPr>
          <w:p w:rsidR="00607CD0" w:rsidRDefault="00607CD0" w:rsidP="00607CD0">
            <w:pPr>
              <w:widowControl/>
              <w:numPr>
                <w:ilvl w:val="0"/>
                <w:numId w:val="9"/>
              </w:numPr>
              <w:autoSpaceDE/>
              <w:autoSpaceDN/>
              <w:adjustRightInd/>
              <w:spacing w:after="200" w:line="276" w:lineRule="auto"/>
              <w:ind w:left="38" w:hanging="142"/>
              <w:contextualSpacing/>
              <w:rPr>
                <w:ins w:id="1280" w:author="Mundkur, Taej" w:date="2014-07-01T22:43:00Z"/>
                <w:rFonts w:ascii="Calibri" w:eastAsia="Calibri" w:hAnsi="Calibri" w:cs="Arial"/>
                <w:bCs/>
                <w:szCs w:val="20"/>
                <w:lang w:val="en-GB" w:eastAsia="en-GB"/>
              </w:rPr>
            </w:pPr>
            <w:ins w:id="1281" w:author="Mundkur, Taej" w:date="2014-07-01T22:43:00Z">
              <w:r w:rsidRPr="00713E80">
                <w:rPr>
                  <w:rFonts w:ascii="Calibri" w:eastAsia="Calibri" w:hAnsi="Calibri" w:cs="Arial"/>
                  <w:bCs/>
                  <w:szCs w:val="20"/>
                  <w:lang w:val="en-GB" w:eastAsia="en-GB"/>
                </w:rPr>
                <w:t xml:space="preserve">Delivery of </w:t>
              </w:r>
            </w:ins>
            <w:ins w:id="1282" w:author="Mundkur, Taej" w:date="2014-07-01T22:44:00Z">
              <w:r>
                <w:rPr>
                  <w:rFonts w:ascii="Calibri" w:eastAsia="Calibri" w:hAnsi="Calibri" w:cs="Arial"/>
                  <w:bCs/>
                  <w:szCs w:val="20"/>
                  <w:lang w:val="en-GB" w:eastAsia="en-GB"/>
                </w:rPr>
                <w:t xml:space="preserve">POW implemented </w:t>
              </w:r>
            </w:ins>
            <w:ins w:id="1283" w:author="Mundkur, Taej" w:date="2014-07-01T22:43:00Z">
              <w:r w:rsidRPr="00713E80">
                <w:rPr>
                  <w:rFonts w:ascii="Calibri" w:eastAsia="Calibri" w:hAnsi="Calibri" w:cs="Arial"/>
                  <w:bCs/>
                  <w:szCs w:val="20"/>
                  <w:lang w:val="en-GB" w:eastAsia="en-GB"/>
                </w:rPr>
                <w:t>through strong partnerships with a wide range of partners/ organisations in each flyway and</w:t>
              </w:r>
              <w:r w:rsidRPr="00054FAB">
                <w:rPr>
                  <w:rFonts w:ascii="Calibri" w:eastAsia="Calibri" w:hAnsi="Calibri" w:cs="Arial"/>
                  <w:bCs/>
                  <w:szCs w:val="20"/>
                  <w:lang w:val="en-GB" w:eastAsia="en-GB"/>
                </w:rPr>
                <w:t xml:space="preserve"> addresses major conservation-based issues</w:t>
              </w:r>
            </w:ins>
          </w:p>
          <w:p w:rsidR="00713E80" w:rsidDel="00607CD0" w:rsidRDefault="00713E80" w:rsidP="00054FAB">
            <w:pPr>
              <w:widowControl/>
              <w:numPr>
                <w:ilvl w:val="0"/>
                <w:numId w:val="9"/>
              </w:numPr>
              <w:autoSpaceDE/>
              <w:autoSpaceDN/>
              <w:adjustRightInd/>
              <w:spacing w:after="200" w:line="276" w:lineRule="auto"/>
              <w:ind w:left="38" w:hanging="142"/>
              <w:contextualSpacing/>
              <w:rPr>
                <w:ins w:id="1284" w:author="CMS-USER" w:date="2014-06-30T20:45:00Z"/>
                <w:del w:id="1285" w:author="Mundkur, Taej" w:date="2014-07-01T22:45:00Z"/>
                <w:rFonts w:ascii="Calibri" w:eastAsia="Calibri" w:hAnsi="Calibri" w:cs="Arial"/>
                <w:bCs/>
                <w:szCs w:val="20"/>
                <w:lang w:val="en-GB" w:eastAsia="en-GB"/>
              </w:rPr>
            </w:pPr>
            <w:del w:id="1286" w:author="Mundkur, Taej" w:date="2014-07-01T22:45:00Z">
              <w:r w:rsidRPr="00713E80" w:rsidDel="00607CD0">
                <w:rPr>
                  <w:rFonts w:ascii="Calibri" w:eastAsia="Calibri" w:hAnsi="Calibri" w:cs="Arial"/>
                  <w:bCs/>
                  <w:szCs w:val="20"/>
                  <w:lang w:val="en-GB" w:eastAsia="en-GB"/>
                </w:rPr>
                <w:delText>Delivery of migratory bird research related work being executed through strong partnerships with a wide range of partners/ organisations in each flyway and</w:delText>
              </w:r>
              <w:r w:rsidRPr="00054FAB" w:rsidDel="00607CD0">
                <w:rPr>
                  <w:rFonts w:ascii="Calibri" w:eastAsia="Calibri" w:hAnsi="Calibri" w:cs="Arial"/>
                  <w:bCs/>
                  <w:szCs w:val="20"/>
                  <w:lang w:val="en-GB" w:eastAsia="en-GB"/>
                </w:rPr>
                <w:delText xml:space="preserve"> addresses major conservation-based research issues</w:delText>
              </w:r>
            </w:del>
          </w:p>
          <w:p w:rsidR="00054FAB" w:rsidRPr="00054FAB" w:rsidRDefault="00607CD0" w:rsidP="0059589F">
            <w:pPr>
              <w:widowControl/>
              <w:autoSpaceDE/>
              <w:autoSpaceDN/>
              <w:adjustRightInd/>
              <w:spacing w:after="200" w:line="276" w:lineRule="auto"/>
              <w:ind w:left="-104"/>
              <w:contextualSpacing/>
              <w:rPr>
                <w:rFonts w:ascii="Calibri" w:eastAsia="Calibri" w:hAnsi="Calibri" w:cs="Arial"/>
                <w:bCs/>
                <w:sz w:val="24"/>
                <w:szCs w:val="20"/>
                <w:lang w:val="en-GB" w:eastAsia="en-GB"/>
              </w:rPr>
            </w:pPr>
            <w:ins w:id="1287" w:author="Mundkur, Taej" w:date="2014-07-01T22:45:00Z">
              <w:r>
                <w:rPr>
                  <w:rFonts w:ascii="Calibri" w:eastAsia="Calibri" w:hAnsi="Calibri" w:cs="Arial"/>
                  <w:bCs/>
                  <w:szCs w:val="20"/>
                  <w:lang w:val="en-GB" w:eastAsia="en-GB"/>
                </w:rPr>
                <w:t>(</w:t>
              </w:r>
              <w:proofErr w:type="gramStart"/>
              <w:r>
                <w:rPr>
                  <w:rFonts w:ascii="Calibri" w:eastAsia="Calibri" w:hAnsi="Calibri" w:cs="Arial"/>
                  <w:bCs/>
                  <w:szCs w:val="20"/>
                  <w:lang w:val="en-GB" w:eastAsia="en-GB"/>
                </w:rPr>
                <w:t>e.g</w:t>
              </w:r>
              <w:proofErr w:type="gramEnd"/>
              <w:r>
                <w:rPr>
                  <w:rFonts w:ascii="Calibri" w:eastAsia="Calibri" w:hAnsi="Calibri" w:cs="Arial"/>
                  <w:bCs/>
                  <w:szCs w:val="20"/>
                  <w:lang w:val="en-GB" w:eastAsia="en-GB"/>
                </w:rPr>
                <w:t xml:space="preserve">. </w:t>
              </w:r>
            </w:ins>
            <w:ins w:id="1288" w:author="CMS-USER" w:date="2014-06-30T20:45:00Z">
              <w:r w:rsidR="00054FAB" w:rsidRPr="00713E80">
                <w:rPr>
                  <w:rFonts w:ascii="Calibri" w:eastAsia="Calibri" w:hAnsi="Calibri" w:cs="Arial"/>
                  <w:bCs/>
                  <w:szCs w:val="20"/>
                  <w:lang w:val="en-GB" w:eastAsia="en-GB"/>
                </w:rPr>
                <w:t>Strong working relationship with CAFF ensures synergies for implementation of POW across flyways including through the Arctic Migratory Bird Initiative and its Plan of Action</w:t>
              </w:r>
            </w:ins>
            <w:ins w:id="1289" w:author="Mundkur, Taej" w:date="2014-07-01T22:45:00Z">
              <w:r>
                <w:rPr>
                  <w:rFonts w:ascii="Calibri" w:eastAsia="Calibri" w:hAnsi="Calibri" w:cs="Arial"/>
                  <w:bCs/>
                  <w:szCs w:val="20"/>
                  <w:lang w:val="en-GB" w:eastAsia="en-GB"/>
                </w:rPr>
                <w:t>)</w:t>
              </w:r>
            </w:ins>
            <w:ins w:id="1290" w:author="Mundkur, Taej" w:date="2014-07-01T22:43:00Z">
              <w:r>
                <w:rPr>
                  <w:rFonts w:ascii="Calibri" w:eastAsia="Calibri" w:hAnsi="Calibri" w:cs="Arial"/>
                  <w:bCs/>
                  <w:szCs w:val="20"/>
                  <w:lang w:val="en-GB" w:eastAsia="en-GB"/>
                </w:rPr>
                <w:t>.</w:t>
              </w:r>
            </w:ins>
          </w:p>
          <w:p w:rsidR="00713E80" w:rsidRPr="00713E80" w:rsidRDefault="00713E80" w:rsidP="00605E4B">
            <w:pPr>
              <w:widowControl/>
              <w:numPr>
                <w:ilvl w:val="0"/>
                <w:numId w:val="9"/>
              </w:numPr>
              <w:autoSpaceDE/>
              <w:autoSpaceDN/>
              <w:adjustRightInd/>
              <w:spacing w:after="200" w:line="276" w:lineRule="auto"/>
              <w:ind w:left="38" w:hanging="142"/>
              <w:contextualSpacing/>
              <w:rPr>
                <w:rFonts w:ascii="Calibri" w:eastAsia="Calibri" w:hAnsi="Calibri" w:cs="Arial"/>
                <w:bCs/>
                <w:szCs w:val="20"/>
                <w:lang w:val="en-GB" w:eastAsia="en-GB"/>
              </w:rPr>
            </w:pPr>
            <w:r w:rsidRPr="00713E80">
              <w:rPr>
                <w:rFonts w:ascii="Calibri" w:eastAsia="Calibri" w:hAnsi="Calibri" w:cs="Arial"/>
                <w:bCs/>
                <w:szCs w:val="20"/>
                <w:lang w:val="en-GB" w:eastAsia="en-GB"/>
              </w:rPr>
              <w:t>Database of CMS implementation partners developed and updated</w:t>
            </w:r>
          </w:p>
        </w:tc>
        <w:tc>
          <w:tcPr>
            <w:tcW w:w="978"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del w:id="1291" w:author="CMS-USER" w:date="2014-06-30T20:45:00Z">
              <w:r w:rsidRPr="00713E80" w:rsidDel="00A10203">
                <w:rPr>
                  <w:rFonts w:ascii="Calibri" w:eastAsia="Calibri" w:hAnsi="Calibri" w:cs="Arial"/>
                  <w:szCs w:val="20"/>
                  <w:lang w:val="en-GB" w:eastAsia="en-GB"/>
                </w:rPr>
                <w:delText>2014-2020</w:delText>
              </w:r>
            </w:del>
            <w:ins w:id="1292" w:author="CMS-USER" w:date="2014-06-30T20:45:00Z">
              <w:r w:rsidR="00A10203">
                <w:rPr>
                  <w:rFonts w:ascii="Calibri" w:eastAsia="Calibri" w:hAnsi="Calibri" w:cs="Arial"/>
                  <w:szCs w:val="20"/>
                  <w:lang w:val="en-GB" w:eastAsia="en-GB"/>
                </w:rPr>
                <w:t>S</w:t>
              </w:r>
            </w:ins>
          </w:p>
        </w:tc>
        <w:tc>
          <w:tcPr>
            <w:tcW w:w="533" w:type="dxa"/>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szCs w:val="20"/>
                <w:lang w:val="en-GB" w:eastAsia="en-GB"/>
              </w:rPr>
              <w:t>XX</w:t>
            </w:r>
          </w:p>
        </w:tc>
        <w:tc>
          <w:tcPr>
            <w:tcW w:w="620" w:type="dxa"/>
            <w:vAlign w:val="center"/>
          </w:tcPr>
          <w:p w:rsidR="00713E80" w:rsidRPr="00713E80" w:rsidRDefault="00713E80" w:rsidP="00713E80">
            <w:pPr>
              <w:widowControl/>
              <w:autoSpaceDE/>
              <w:autoSpaceDN/>
              <w:adjustRightInd/>
              <w:rPr>
                <w:rFonts w:ascii="Calibri" w:eastAsia="Calibri" w:hAnsi="Calibri" w:cs="Arial"/>
                <w:b/>
                <w:szCs w:val="20"/>
                <w:lang w:val="en-GB" w:eastAsia="en-GB"/>
              </w:rPr>
            </w:pPr>
            <w:r w:rsidRPr="00713E80">
              <w:rPr>
                <w:rFonts w:ascii="Calibri" w:eastAsia="Calibri" w:hAnsi="Calibri" w:cs="Arial"/>
                <w:b/>
                <w:szCs w:val="20"/>
                <w:lang w:val="en-GB" w:eastAsia="en-GB"/>
              </w:rPr>
              <w:t>XX</w:t>
            </w:r>
          </w:p>
        </w:tc>
        <w:tc>
          <w:tcPr>
            <w:tcW w:w="689"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868" w:type="dxa"/>
            <w:gridSpan w:val="2"/>
            <w:vAlign w:val="center"/>
          </w:tcPr>
          <w:p w:rsidR="00713E80" w:rsidRPr="00713E80" w:rsidRDefault="003E1C81" w:rsidP="00713E80">
            <w:pPr>
              <w:widowControl/>
              <w:autoSpaceDE/>
              <w:autoSpaceDN/>
              <w:adjustRightInd/>
              <w:rPr>
                <w:rFonts w:ascii="Calibri" w:eastAsia="Calibri" w:hAnsi="Calibri" w:cs="Arial"/>
                <w:i/>
                <w:szCs w:val="20"/>
                <w:lang w:val="en-GB" w:eastAsia="en-GB"/>
              </w:rPr>
            </w:pPr>
            <w:ins w:id="1293" w:author="Mundkur, Taej" w:date="2014-07-01T22:49:00Z">
              <w:r w:rsidRPr="00A263BE">
                <w:rPr>
                  <w:rFonts w:ascii="Calibri" w:eastAsia="Calibri" w:hAnsi="Calibri" w:cs="Arial"/>
                  <w:szCs w:val="20"/>
                  <w:lang w:val="en-GB" w:eastAsia="en-GB"/>
                </w:rPr>
                <w:t>Stakeholders identified in above listed actions</w:t>
              </w:r>
              <w:r>
                <w:rPr>
                  <w:rFonts w:ascii="Calibri" w:eastAsia="Calibri" w:hAnsi="Calibri" w:cs="Arial"/>
                  <w:szCs w:val="20"/>
                  <w:lang w:val="en-GB" w:eastAsia="en-GB"/>
                </w:rPr>
                <w:t xml:space="preserve">, Chairs of Scientific Advisory Bodies of the Biodiversity-related Conventions </w:t>
              </w:r>
            </w:ins>
            <w:del w:id="1294" w:author="Mundkur, Taej" w:date="2014-07-01T22:49:00Z">
              <w:r w:rsidR="00713E80" w:rsidRPr="00713E80" w:rsidDel="003E1C81">
                <w:rPr>
                  <w:rFonts w:ascii="Calibri" w:eastAsia="Calibri" w:hAnsi="Calibri" w:cs="Arial"/>
                  <w:i/>
                  <w:szCs w:val="20"/>
                  <w:lang w:val="en-GB" w:eastAsia="en-GB"/>
                </w:rPr>
                <w:delText xml:space="preserve">Inter alia </w:delText>
              </w:r>
              <w:r w:rsidR="00713E80" w:rsidRPr="00713E80" w:rsidDel="003E1C81">
                <w:rPr>
                  <w:rFonts w:ascii="Calibri" w:eastAsia="Calibri" w:hAnsi="Calibri" w:cs="Arial"/>
                  <w:szCs w:val="20"/>
                  <w:lang w:val="en-GB" w:eastAsia="en-GB"/>
                </w:rPr>
                <w:delText>IUCN SSC and WI/IUCN SSC groups, GFN and other research consortiums, universities, NGOs</w:delText>
              </w:r>
            </w:del>
          </w:p>
        </w:tc>
        <w:tc>
          <w:tcPr>
            <w:tcW w:w="1276" w:type="dxa"/>
            <w:gridSpan w:val="3"/>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XX</w:t>
            </w:r>
          </w:p>
        </w:tc>
        <w:tc>
          <w:tcPr>
            <w:tcW w:w="854" w:type="dxa"/>
            <w:gridSpan w:val="2"/>
            <w:vAlign w:val="center"/>
          </w:tcPr>
          <w:p w:rsidR="00713E80" w:rsidRPr="00713E80" w:rsidRDefault="00713E80" w:rsidP="00713E80">
            <w:pPr>
              <w:widowControl/>
              <w:autoSpaceDE/>
              <w:autoSpaceDN/>
              <w:adjustRightInd/>
              <w:rPr>
                <w:rFonts w:ascii="Calibri" w:eastAsia="Calibri" w:hAnsi="Calibri" w:cs="Arial"/>
                <w:szCs w:val="20"/>
                <w:lang w:val="en-GB" w:eastAsia="en-GB"/>
              </w:rPr>
            </w:pPr>
          </w:p>
        </w:tc>
        <w:tc>
          <w:tcPr>
            <w:tcW w:w="1255" w:type="dxa"/>
            <w:gridSpan w:val="4"/>
            <w:vAlign w:val="center"/>
          </w:tcPr>
          <w:p w:rsidR="00713E80" w:rsidRPr="00713E80" w:rsidRDefault="00713E80" w:rsidP="00713E80">
            <w:pPr>
              <w:widowControl/>
              <w:autoSpaceDE/>
              <w:autoSpaceDN/>
              <w:adjustRightInd/>
              <w:rPr>
                <w:rFonts w:ascii="Calibri" w:eastAsia="Calibri" w:hAnsi="Calibri" w:cs="Arial"/>
                <w:szCs w:val="20"/>
                <w:lang w:val="en-GB" w:eastAsia="en-GB"/>
              </w:rPr>
            </w:pPr>
            <w:r w:rsidRPr="00713E80">
              <w:rPr>
                <w:rFonts w:ascii="Calibri" w:eastAsia="Calibri" w:hAnsi="Calibri" w:cs="Arial"/>
                <w:szCs w:val="20"/>
                <w:lang w:val="en-GB" w:eastAsia="en-GB"/>
              </w:rPr>
              <w:t>All</w:t>
            </w:r>
          </w:p>
        </w:tc>
      </w:tr>
    </w:tbl>
    <w:p w:rsidR="00713E80" w:rsidRPr="00713E80" w:rsidRDefault="00713E80" w:rsidP="00713E80">
      <w:pPr>
        <w:widowControl/>
        <w:autoSpaceDE/>
        <w:autoSpaceDN/>
        <w:adjustRightInd/>
        <w:rPr>
          <w:rFonts w:ascii="Calibri" w:eastAsia="Calibri" w:hAnsi="Calibri" w:cs="Arial"/>
          <w:szCs w:val="20"/>
          <w:lang w:val="en-GB"/>
        </w:rPr>
      </w:pPr>
    </w:p>
    <w:p w:rsidR="00A6314E" w:rsidRPr="00A6314E" w:rsidRDefault="00A6314E" w:rsidP="00A6314E">
      <w:pPr>
        <w:jc w:val="both"/>
        <w:rPr>
          <w:sz w:val="24"/>
        </w:rPr>
      </w:pPr>
    </w:p>
    <w:p w:rsidR="001764E6" w:rsidRDefault="001764E6" w:rsidP="001764E6">
      <w:pPr>
        <w:jc w:val="both"/>
        <w:rPr>
          <w:sz w:val="24"/>
        </w:rPr>
      </w:pPr>
    </w:p>
    <w:p w:rsidR="005C56AA" w:rsidRDefault="005C56AA" w:rsidP="001764E6">
      <w:pPr>
        <w:jc w:val="both"/>
        <w:rPr>
          <w:sz w:val="24"/>
        </w:rPr>
      </w:pPr>
    </w:p>
    <w:p w:rsidR="001C4DF4" w:rsidRDefault="001C4DF4" w:rsidP="001764E6">
      <w:pPr>
        <w:jc w:val="both"/>
        <w:rPr>
          <w:sz w:val="24"/>
        </w:rPr>
        <w:sectPr w:rsidR="001C4DF4" w:rsidSect="001C4DF4">
          <w:endnotePr>
            <w:numFmt w:val="decimal"/>
          </w:endnotePr>
          <w:pgSz w:w="16837" w:h="11905" w:orient="landscape" w:code="9"/>
          <w:pgMar w:top="1418" w:right="1418" w:bottom="1418" w:left="1418" w:header="510" w:footer="510" w:gutter="0"/>
          <w:cols w:space="720"/>
          <w:noEndnote/>
          <w:titlePg/>
          <w:docGrid w:linePitch="272"/>
        </w:sectPr>
      </w:pPr>
    </w:p>
    <w:p w:rsidR="001C4DF4" w:rsidRPr="00713E80" w:rsidRDefault="001C4DF4" w:rsidP="00605E4B">
      <w:pPr>
        <w:pStyle w:val="ListParagraph"/>
        <w:numPr>
          <w:ilvl w:val="0"/>
          <w:numId w:val="23"/>
        </w:numPr>
        <w:ind w:hanging="720"/>
        <w:jc w:val="both"/>
        <w:rPr>
          <w:b/>
          <w:bCs/>
          <w:sz w:val="24"/>
          <w:lang w:val="en-GB"/>
        </w:rPr>
      </w:pPr>
      <w:r w:rsidRPr="00713E80">
        <w:rPr>
          <w:b/>
          <w:bCs/>
          <w:sz w:val="24"/>
          <w:lang w:val="en-GB"/>
        </w:rPr>
        <w:t xml:space="preserve">Annex II: </w:t>
      </w:r>
      <w:commentRangeStart w:id="1295"/>
      <w:r w:rsidRPr="00713E80">
        <w:rPr>
          <w:b/>
          <w:bCs/>
          <w:sz w:val="24"/>
          <w:lang w:val="en-GB"/>
        </w:rPr>
        <w:t xml:space="preserve">Definitions and Acronyms </w:t>
      </w:r>
      <w:commentRangeEnd w:id="1295"/>
      <w:r w:rsidR="0018169E">
        <w:rPr>
          <w:rStyle w:val="CommentReference"/>
        </w:rPr>
        <w:commentReference w:id="1295"/>
      </w:r>
    </w:p>
    <w:p w:rsidR="001C4DF4" w:rsidRPr="001C4DF4" w:rsidRDefault="001C4DF4" w:rsidP="001C4DF4">
      <w:pPr>
        <w:jc w:val="both"/>
        <w:rPr>
          <w:sz w:val="24"/>
          <w:lang w:val="en-GB"/>
        </w:rPr>
      </w:pPr>
    </w:p>
    <w:p w:rsidR="001C4DF4" w:rsidRDefault="001C4DF4" w:rsidP="001C4DF4">
      <w:pPr>
        <w:jc w:val="both"/>
        <w:rPr>
          <w:sz w:val="24"/>
          <w:lang w:val="en-GB"/>
        </w:rPr>
      </w:pPr>
      <w:commentRangeStart w:id="1296"/>
      <w:r w:rsidRPr="001C4DF4">
        <w:rPr>
          <w:b/>
          <w:sz w:val="24"/>
          <w:lang w:val="en-GB"/>
        </w:rPr>
        <w:t xml:space="preserve">Critical site </w:t>
      </w:r>
      <w:commentRangeEnd w:id="1296"/>
      <w:r w:rsidR="0018169E">
        <w:rPr>
          <w:rStyle w:val="CommentReference"/>
        </w:rPr>
        <w:commentReference w:id="1296"/>
      </w:r>
      <w:r w:rsidRPr="001C4DF4">
        <w:rPr>
          <w:b/>
          <w:sz w:val="24"/>
          <w:lang w:val="en-GB"/>
        </w:rPr>
        <w:t>-</w:t>
      </w:r>
      <w:r w:rsidRPr="001C4DF4">
        <w:rPr>
          <w:sz w:val="24"/>
          <w:lang w:val="en-GB"/>
        </w:rPr>
        <w:t xml:space="preserve"> Criteria have been developed by derived for the AEWA region from the relevant Ramsar and IBA criteria in order to address the identification of networks of Critical Sites for populations during those stages of their annual cycles when the site-based conservation approach is effective. A site has been identified as ‘critical’ if it fulfils at least one of the two CSN criteria: CSN criterion 1: The site is known or thought regularly or predictably to hold significant numbers of a population of a globally threatened waterbird species. CSN criterion 2: The site is known or thought regularly or predictably to hold &gt;1% of a flyway or other distinct population of a waterbird species (definition as per AEWA Wings over Wetlands project).</w:t>
      </w:r>
    </w:p>
    <w:p w:rsidR="00727E3E" w:rsidRPr="001C4DF4" w:rsidRDefault="00727E3E" w:rsidP="001C4DF4">
      <w:pPr>
        <w:jc w:val="both"/>
        <w:rPr>
          <w:sz w:val="24"/>
          <w:lang w:val="en-GB"/>
        </w:rPr>
      </w:pPr>
    </w:p>
    <w:p w:rsidR="001C4DF4" w:rsidRDefault="001C4DF4" w:rsidP="001C4DF4">
      <w:pPr>
        <w:jc w:val="both"/>
        <w:rPr>
          <w:sz w:val="24"/>
          <w:lang w:val="en-GB"/>
        </w:rPr>
      </w:pPr>
      <w:r w:rsidRPr="001C4DF4">
        <w:rPr>
          <w:b/>
          <w:bCs/>
          <w:sz w:val="24"/>
          <w:lang w:val="en-GB"/>
        </w:rPr>
        <w:t xml:space="preserve">Flyway - </w:t>
      </w:r>
      <w:r w:rsidRPr="001C4DF4">
        <w:rPr>
          <w:sz w:val="24"/>
          <w:lang w:val="en-GB"/>
        </w:rPr>
        <w:t>A flyway is taken to be a geographical region within which a single migratory species, a group of migratory species, or a distinct population of a given migratory species, completes all components of its annual cycle (breeding, moulting, staging, “wintering” etc.).</w:t>
      </w:r>
    </w:p>
    <w:p w:rsidR="00727E3E" w:rsidRPr="001C4DF4" w:rsidRDefault="00727E3E" w:rsidP="001C4DF4">
      <w:pPr>
        <w:jc w:val="both"/>
        <w:rPr>
          <w:sz w:val="24"/>
          <w:lang w:val="en-GB"/>
        </w:rPr>
      </w:pPr>
    </w:p>
    <w:p w:rsidR="001C4DF4" w:rsidRDefault="001C4DF4" w:rsidP="001C4DF4">
      <w:pPr>
        <w:jc w:val="both"/>
        <w:rPr>
          <w:sz w:val="24"/>
          <w:lang w:val="en-GB"/>
        </w:rPr>
      </w:pPr>
      <w:r w:rsidRPr="001C4DF4">
        <w:rPr>
          <w:b/>
          <w:sz w:val="24"/>
          <w:lang w:val="en-GB"/>
        </w:rPr>
        <w:t>Habitat</w:t>
      </w:r>
      <w:r w:rsidRPr="001C4DF4">
        <w:rPr>
          <w:sz w:val="24"/>
          <w:lang w:val="en-GB"/>
        </w:rPr>
        <w:t xml:space="preserve"> - means any area in the range of a migratory species which contains suitable living conditions for that species (definition as per CMS)</w:t>
      </w:r>
      <w:r w:rsidR="00727E3E">
        <w:rPr>
          <w:sz w:val="24"/>
          <w:lang w:val="en-GB"/>
        </w:rPr>
        <w:t>.</w:t>
      </w:r>
    </w:p>
    <w:p w:rsidR="00727E3E" w:rsidRPr="001C4DF4" w:rsidRDefault="00727E3E" w:rsidP="001C4DF4">
      <w:pPr>
        <w:jc w:val="both"/>
        <w:rPr>
          <w:sz w:val="24"/>
          <w:lang w:val="en-GB"/>
        </w:rPr>
      </w:pPr>
    </w:p>
    <w:p w:rsidR="001C4DF4" w:rsidRDefault="001C4DF4" w:rsidP="001C4DF4">
      <w:pPr>
        <w:jc w:val="both"/>
        <w:rPr>
          <w:sz w:val="24"/>
          <w:lang w:val="fr-FR"/>
        </w:rPr>
      </w:pPr>
      <w:proofErr w:type="spellStart"/>
      <w:r w:rsidRPr="001C4DF4">
        <w:rPr>
          <w:b/>
          <w:sz w:val="24"/>
          <w:lang w:val="fr-FR"/>
        </w:rPr>
        <w:t>Internationally</w:t>
      </w:r>
      <w:proofErr w:type="spellEnd"/>
      <w:r w:rsidRPr="001C4DF4">
        <w:rPr>
          <w:b/>
          <w:sz w:val="24"/>
          <w:lang w:val="fr-FR"/>
        </w:rPr>
        <w:t xml:space="preserve"> important</w:t>
      </w:r>
      <w:r w:rsidRPr="001C4DF4">
        <w:rPr>
          <w:sz w:val="24"/>
          <w:lang w:val="fr-FR"/>
        </w:rPr>
        <w:t xml:space="preserve"> </w:t>
      </w:r>
      <w:r w:rsidRPr="00BD0770">
        <w:rPr>
          <w:sz w:val="24"/>
          <w:lang w:val="fr-FR"/>
        </w:rPr>
        <w:t>site/habitat</w:t>
      </w:r>
      <w:r w:rsidRPr="001C4DF4">
        <w:rPr>
          <w:sz w:val="24"/>
          <w:lang w:val="fr-FR"/>
        </w:rPr>
        <w:t xml:space="preserve"> </w:t>
      </w:r>
      <w:r w:rsidR="00BD0770">
        <w:rPr>
          <w:sz w:val="24"/>
          <w:lang w:val="fr-FR"/>
        </w:rPr>
        <w:t>–</w:t>
      </w:r>
      <w:r w:rsidRPr="001C4DF4">
        <w:rPr>
          <w:sz w:val="24"/>
          <w:lang w:val="fr-FR"/>
        </w:rPr>
        <w:t xml:space="preserve"> </w:t>
      </w:r>
    </w:p>
    <w:p w:rsidR="00BD0770" w:rsidRPr="001C4DF4" w:rsidRDefault="00BD0770" w:rsidP="001C4DF4">
      <w:pPr>
        <w:jc w:val="both"/>
        <w:rPr>
          <w:sz w:val="24"/>
          <w:lang w:val="fr-FR"/>
        </w:rPr>
      </w:pPr>
    </w:p>
    <w:p w:rsidR="001C4DF4" w:rsidRDefault="001C4DF4" w:rsidP="001C4DF4">
      <w:pPr>
        <w:jc w:val="both"/>
        <w:rPr>
          <w:sz w:val="24"/>
          <w:lang w:val="fr-FR"/>
        </w:rPr>
      </w:pPr>
      <w:proofErr w:type="spellStart"/>
      <w:r w:rsidRPr="001C4DF4">
        <w:rPr>
          <w:b/>
          <w:sz w:val="24"/>
          <w:lang w:val="fr-FR"/>
        </w:rPr>
        <w:t>Landscape</w:t>
      </w:r>
      <w:proofErr w:type="spellEnd"/>
      <w:r w:rsidRPr="001C4DF4">
        <w:rPr>
          <w:sz w:val="24"/>
          <w:lang w:val="fr-FR"/>
        </w:rPr>
        <w:t xml:space="preserve"> – </w:t>
      </w:r>
    </w:p>
    <w:p w:rsidR="00BD0770" w:rsidRPr="001C4DF4" w:rsidRDefault="00BD0770" w:rsidP="001C4DF4">
      <w:pPr>
        <w:jc w:val="both"/>
        <w:rPr>
          <w:sz w:val="24"/>
          <w:lang w:val="fr-FR"/>
        </w:rPr>
      </w:pPr>
    </w:p>
    <w:p w:rsidR="001C4DF4" w:rsidRPr="001C4DF4" w:rsidRDefault="001C4DF4" w:rsidP="001C4DF4">
      <w:pPr>
        <w:jc w:val="both"/>
        <w:rPr>
          <w:sz w:val="24"/>
          <w:lang w:val="en-GB"/>
        </w:rPr>
      </w:pPr>
      <w:r w:rsidRPr="001C4DF4">
        <w:rPr>
          <w:b/>
          <w:bCs/>
          <w:sz w:val="24"/>
          <w:lang w:val="en-GB"/>
        </w:rPr>
        <w:t xml:space="preserve">Migratory species - </w:t>
      </w:r>
      <w:r w:rsidRPr="001C4DF4">
        <w:rPr>
          <w:sz w:val="24"/>
          <w:lang w:val="en-GB"/>
        </w:rPr>
        <w:t xml:space="preserve">Migratory bird species means the entire population or any geographically separate part of the population of any bird species, a significant proportion of whose members cyclically and predictably cross one or more national jurisdictional boundaries (definition as per CMS). </w:t>
      </w:r>
    </w:p>
    <w:p w:rsidR="001C4DF4" w:rsidRDefault="001C4DF4" w:rsidP="001C4DF4">
      <w:pPr>
        <w:jc w:val="both"/>
        <w:rPr>
          <w:ins w:id="1297" w:author="Mundkur, Taej" w:date="2014-07-01T00:21:00Z"/>
          <w:sz w:val="24"/>
          <w:lang w:val="en-GB"/>
        </w:rPr>
      </w:pPr>
    </w:p>
    <w:p w:rsidR="0018169E" w:rsidRPr="0059589F" w:rsidRDefault="0018169E" w:rsidP="001C4DF4">
      <w:pPr>
        <w:jc w:val="both"/>
        <w:rPr>
          <w:ins w:id="1298" w:author="Mundkur, Taej" w:date="2014-07-01T00:21:00Z"/>
          <w:b/>
          <w:sz w:val="24"/>
          <w:lang w:val="en-GB"/>
        </w:rPr>
      </w:pPr>
      <w:ins w:id="1299" w:author="Mundkur, Taej" w:date="2014-07-01T00:21:00Z">
        <w:r w:rsidRPr="0059589F">
          <w:rPr>
            <w:b/>
            <w:sz w:val="24"/>
            <w:lang w:val="en-GB"/>
          </w:rPr>
          <w:t>Priority species –</w:t>
        </w:r>
      </w:ins>
    </w:p>
    <w:p w:rsidR="0018169E" w:rsidRPr="001C4DF4" w:rsidRDefault="0018169E" w:rsidP="001C4DF4">
      <w:pPr>
        <w:jc w:val="both"/>
        <w:rPr>
          <w:sz w:val="24"/>
          <w:lang w:val="en-GB"/>
        </w:rPr>
      </w:pPr>
    </w:p>
    <w:p w:rsidR="001C4DF4" w:rsidRPr="001C4DF4" w:rsidRDefault="001C4DF4" w:rsidP="001C4DF4">
      <w:pPr>
        <w:jc w:val="both"/>
        <w:rPr>
          <w:sz w:val="24"/>
          <w:lang w:val="en-GB"/>
        </w:rPr>
      </w:pPr>
      <w:r w:rsidRPr="001C4DF4">
        <w:rPr>
          <w:b/>
          <w:bCs/>
          <w:sz w:val="24"/>
          <w:lang w:val="en-GB"/>
        </w:rPr>
        <w:t xml:space="preserve">Protected area </w:t>
      </w:r>
      <w:r w:rsidRPr="001C4DF4">
        <w:rPr>
          <w:bCs/>
          <w:sz w:val="24"/>
          <w:lang w:val="en-GB"/>
        </w:rPr>
        <w:t>- is a clearly defined geographical space, recognised, dedicated and managed, through legal or other effective means, to achieve the long term conservation of nature with associated ecosystem services and cultural values</w:t>
      </w:r>
      <w:r w:rsidRPr="001C4DF4">
        <w:rPr>
          <w:b/>
          <w:sz w:val="24"/>
          <w:lang w:val="en-GB"/>
        </w:rPr>
        <w:t xml:space="preserve"> </w:t>
      </w:r>
      <w:r w:rsidRPr="001C4DF4">
        <w:rPr>
          <w:sz w:val="24"/>
          <w:lang w:val="en-GB"/>
        </w:rPr>
        <w:t>(IUCN definition 2008).</w:t>
      </w:r>
    </w:p>
    <w:p w:rsidR="001C4DF4" w:rsidRPr="001C4DF4" w:rsidRDefault="001C4DF4" w:rsidP="001C4DF4">
      <w:pPr>
        <w:jc w:val="both"/>
        <w:rPr>
          <w:sz w:val="24"/>
          <w:lang w:val="en-GB"/>
        </w:rPr>
      </w:pPr>
    </w:p>
    <w:p w:rsidR="001C4DF4" w:rsidRDefault="001C4DF4" w:rsidP="001C4DF4">
      <w:pPr>
        <w:jc w:val="both"/>
        <w:rPr>
          <w:sz w:val="24"/>
          <w:lang w:val="en-GB"/>
        </w:rPr>
      </w:pPr>
      <w:r w:rsidRPr="001C4DF4">
        <w:rPr>
          <w:b/>
          <w:sz w:val="24"/>
          <w:lang w:val="en-GB"/>
        </w:rPr>
        <w:t>Site</w:t>
      </w:r>
      <w:r w:rsidRPr="001C4DF4">
        <w:rPr>
          <w:sz w:val="24"/>
          <w:lang w:val="en-GB"/>
        </w:rPr>
        <w:t xml:space="preserve"> – </w:t>
      </w:r>
    </w:p>
    <w:p w:rsidR="00BD0770" w:rsidRDefault="00BD0770" w:rsidP="001C4DF4">
      <w:pPr>
        <w:jc w:val="both"/>
        <w:rPr>
          <w:ins w:id="1300" w:author="Mundkur, Taej" w:date="2014-07-01T00:22:00Z"/>
          <w:sz w:val="24"/>
          <w:lang w:val="en-GB"/>
        </w:rPr>
      </w:pPr>
    </w:p>
    <w:p w:rsidR="0018169E" w:rsidRDefault="0018169E" w:rsidP="001C4DF4">
      <w:pPr>
        <w:jc w:val="both"/>
        <w:rPr>
          <w:ins w:id="1301" w:author="Mundkur, Taej" w:date="2014-07-01T00:22:00Z"/>
          <w:sz w:val="24"/>
          <w:lang w:val="en-GB"/>
        </w:rPr>
      </w:pPr>
      <w:ins w:id="1302" w:author="Mundkur, Taej" w:date="2014-07-01T00:22:00Z">
        <w:r>
          <w:rPr>
            <w:sz w:val="24"/>
            <w:lang w:val="en-GB"/>
          </w:rPr>
          <w:t xml:space="preserve">Site Network – </w:t>
        </w:r>
      </w:ins>
    </w:p>
    <w:p w:rsidR="0018169E" w:rsidRDefault="0018169E" w:rsidP="001C4DF4">
      <w:pPr>
        <w:jc w:val="both"/>
        <w:rPr>
          <w:ins w:id="1303" w:author="Mundkur, Taej" w:date="2014-07-01T00:22:00Z"/>
          <w:sz w:val="24"/>
          <w:lang w:val="en-GB"/>
        </w:rPr>
      </w:pPr>
    </w:p>
    <w:p w:rsidR="0018169E" w:rsidRDefault="0018169E" w:rsidP="001C4DF4">
      <w:pPr>
        <w:jc w:val="both"/>
        <w:rPr>
          <w:ins w:id="1304" w:author="Mundkur, Taej" w:date="2014-07-01T00:22:00Z"/>
          <w:sz w:val="24"/>
          <w:lang w:val="en-GB"/>
        </w:rPr>
      </w:pPr>
      <w:ins w:id="1305" w:author="Mundkur, Taej" w:date="2014-07-01T00:22:00Z">
        <w:r>
          <w:rPr>
            <w:sz w:val="24"/>
            <w:lang w:val="en-GB"/>
          </w:rPr>
          <w:t>Ecological Network –</w:t>
        </w:r>
      </w:ins>
    </w:p>
    <w:p w:rsidR="0018169E" w:rsidRPr="001C4DF4" w:rsidRDefault="0018169E" w:rsidP="001C4DF4">
      <w:pPr>
        <w:jc w:val="both"/>
        <w:rPr>
          <w:sz w:val="24"/>
          <w:lang w:val="en-GB"/>
        </w:rPr>
      </w:pPr>
    </w:p>
    <w:p w:rsidR="001C4DF4" w:rsidRPr="001C4DF4" w:rsidRDefault="001C4DF4" w:rsidP="001C4DF4">
      <w:pPr>
        <w:jc w:val="both"/>
        <w:rPr>
          <w:sz w:val="24"/>
          <w:lang w:val="en-GB"/>
        </w:rPr>
      </w:pPr>
      <w:r w:rsidRPr="001C4DF4">
        <w:rPr>
          <w:b/>
          <w:sz w:val="24"/>
          <w:lang w:val="en-GB"/>
        </w:rPr>
        <w:t>Management plans</w:t>
      </w:r>
      <w:r w:rsidRPr="001C4DF4">
        <w:rPr>
          <w:sz w:val="24"/>
          <w:lang w:val="en-GB"/>
        </w:rPr>
        <w:t xml:space="preserve"> –  </w:t>
      </w:r>
    </w:p>
    <w:p w:rsidR="0018169E" w:rsidRDefault="0018169E" w:rsidP="001C4DF4">
      <w:pPr>
        <w:jc w:val="both"/>
        <w:rPr>
          <w:ins w:id="1306" w:author="Mundkur, Taej" w:date="2014-07-01T00:22:00Z"/>
          <w:sz w:val="24"/>
          <w:lang w:val="en-GB"/>
        </w:rPr>
      </w:pPr>
    </w:p>
    <w:p w:rsidR="001C4DF4" w:rsidRDefault="0071380C" w:rsidP="001C4DF4">
      <w:pPr>
        <w:jc w:val="both"/>
        <w:rPr>
          <w:ins w:id="1307" w:author="Mundkur, Taej" w:date="2014-07-01T22:37:00Z"/>
          <w:sz w:val="24"/>
          <w:lang w:val="en-GB"/>
        </w:rPr>
      </w:pPr>
      <w:ins w:id="1308" w:author="CMS-USER" w:date="2014-06-30T20:47:00Z">
        <w:r>
          <w:rPr>
            <w:sz w:val="24"/>
            <w:lang w:val="en-GB"/>
          </w:rPr>
          <w:t>Net Positive Impacts</w:t>
        </w:r>
      </w:ins>
    </w:p>
    <w:p w:rsidR="009C65BF" w:rsidRDefault="009C65BF" w:rsidP="001C4DF4">
      <w:pPr>
        <w:jc w:val="both"/>
        <w:rPr>
          <w:ins w:id="1309" w:author="Mundkur, Taej" w:date="2014-07-01T22:37:00Z"/>
          <w:sz w:val="24"/>
          <w:lang w:val="en-GB"/>
        </w:rPr>
      </w:pPr>
    </w:p>
    <w:p w:rsidR="009C65BF" w:rsidRDefault="009C65BF" w:rsidP="001C4DF4">
      <w:pPr>
        <w:jc w:val="both"/>
        <w:rPr>
          <w:sz w:val="24"/>
          <w:lang w:val="en-GB"/>
        </w:rPr>
      </w:pPr>
      <w:ins w:id="1310" w:author="Mundkur, Taej" w:date="2014-07-01T22:37:00Z">
        <w:r>
          <w:rPr>
            <w:sz w:val="24"/>
            <w:lang w:val="en-GB"/>
          </w:rPr>
          <w:t xml:space="preserve">Offsets - </w:t>
        </w:r>
      </w:ins>
    </w:p>
    <w:p w:rsidR="00BD0770" w:rsidRPr="001C4DF4" w:rsidRDefault="00BD0770" w:rsidP="001C4DF4">
      <w:pPr>
        <w:jc w:val="both"/>
        <w:rPr>
          <w:sz w:val="24"/>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5"/>
        <w:gridCol w:w="7760"/>
      </w:tblGrid>
      <w:tr w:rsidR="001C4DF4" w:rsidRPr="001C4DF4" w:rsidTr="00C61604">
        <w:trPr>
          <w:trHeight w:hRule="exact" w:val="340"/>
        </w:trPr>
        <w:tc>
          <w:tcPr>
            <w:tcW w:w="1526" w:type="dxa"/>
            <w:vAlign w:val="center"/>
          </w:tcPr>
          <w:p w:rsidR="001C4DF4" w:rsidRPr="001C4DF4" w:rsidRDefault="001C4DF4" w:rsidP="001C4DF4">
            <w:pPr>
              <w:jc w:val="both"/>
              <w:rPr>
                <w:rFonts w:ascii="Times New Roman" w:eastAsia="Times New Roman" w:hAnsi="Times New Roman" w:cs="Times New Roman"/>
                <w:b/>
                <w:sz w:val="24"/>
              </w:rPr>
            </w:pPr>
            <w:r w:rsidRPr="001C4DF4">
              <w:rPr>
                <w:rFonts w:ascii="Times New Roman" w:eastAsia="Times New Roman" w:hAnsi="Times New Roman" w:cs="Times New Roman"/>
                <w:b/>
                <w:sz w:val="24"/>
              </w:rPr>
              <w:t xml:space="preserve">AMBI </w:t>
            </w:r>
          </w:p>
        </w:tc>
        <w:tc>
          <w:tcPr>
            <w:tcW w:w="7796" w:type="dxa"/>
            <w:vAlign w:val="center"/>
          </w:tcPr>
          <w:p w:rsidR="001C4DF4" w:rsidRPr="001C4DF4" w:rsidRDefault="001C4DF4" w:rsidP="001C4DF4">
            <w:pPr>
              <w:jc w:val="both"/>
              <w:rPr>
                <w:rFonts w:ascii="Times New Roman" w:eastAsia="Times New Roman" w:hAnsi="Times New Roman" w:cs="Times New Roman"/>
                <w:sz w:val="24"/>
              </w:rPr>
            </w:pPr>
            <w:r w:rsidRPr="001C4DF4">
              <w:rPr>
                <w:rFonts w:ascii="Times New Roman" w:eastAsia="Times New Roman" w:hAnsi="Times New Roman" w:cs="Times New Roman"/>
                <w:sz w:val="24"/>
              </w:rPr>
              <w:t>Arctic Migratory Bird Initiative</w:t>
            </w:r>
          </w:p>
          <w:p w:rsidR="001C4DF4" w:rsidRPr="001C4DF4" w:rsidRDefault="001C4DF4" w:rsidP="001C4DF4">
            <w:pPr>
              <w:jc w:val="both"/>
              <w:rPr>
                <w:rFonts w:ascii="Times New Roman" w:eastAsia="Times New Roman" w:hAnsi="Times New Roman" w:cs="Times New Roman"/>
                <w:sz w:val="24"/>
              </w:rPr>
            </w:pPr>
          </w:p>
          <w:p w:rsidR="001C4DF4" w:rsidRPr="001C4DF4" w:rsidRDefault="001C4DF4" w:rsidP="001C4DF4">
            <w:pPr>
              <w:jc w:val="both"/>
              <w:rPr>
                <w:rFonts w:ascii="Times New Roman" w:eastAsia="Times New Roman" w:hAnsi="Times New Roman" w:cs="Times New Roman"/>
                <w:sz w:val="24"/>
              </w:rPr>
            </w:pPr>
          </w:p>
        </w:tc>
      </w:tr>
      <w:tr w:rsidR="001C4DF4" w:rsidRPr="001C4DF4" w:rsidTr="00C61604">
        <w:trPr>
          <w:trHeight w:hRule="exact" w:val="340"/>
        </w:trPr>
        <w:tc>
          <w:tcPr>
            <w:tcW w:w="1526" w:type="dxa"/>
            <w:vAlign w:val="center"/>
          </w:tcPr>
          <w:p w:rsidR="001C4DF4" w:rsidRPr="001C4DF4" w:rsidRDefault="001C4DF4" w:rsidP="001C4DF4">
            <w:pPr>
              <w:jc w:val="both"/>
              <w:rPr>
                <w:rFonts w:ascii="Times New Roman" w:eastAsia="Times New Roman" w:hAnsi="Times New Roman" w:cs="Times New Roman"/>
                <w:b/>
                <w:sz w:val="24"/>
              </w:rPr>
            </w:pPr>
            <w:r w:rsidRPr="001C4DF4">
              <w:rPr>
                <w:rFonts w:ascii="Times New Roman" w:eastAsia="Times New Roman" w:hAnsi="Times New Roman" w:cs="Times New Roman"/>
                <w:b/>
                <w:sz w:val="24"/>
              </w:rPr>
              <w:t>BLI</w:t>
            </w:r>
          </w:p>
        </w:tc>
        <w:tc>
          <w:tcPr>
            <w:tcW w:w="7796" w:type="dxa"/>
            <w:vAlign w:val="center"/>
          </w:tcPr>
          <w:p w:rsidR="001C4DF4" w:rsidRPr="001C4DF4" w:rsidRDefault="001C4DF4" w:rsidP="001C4DF4">
            <w:pPr>
              <w:jc w:val="both"/>
              <w:rPr>
                <w:rFonts w:ascii="Times New Roman" w:eastAsia="Times New Roman" w:hAnsi="Times New Roman" w:cs="Times New Roman"/>
                <w:sz w:val="24"/>
              </w:rPr>
            </w:pPr>
            <w:proofErr w:type="spellStart"/>
            <w:r w:rsidRPr="001C4DF4">
              <w:rPr>
                <w:rFonts w:ascii="Times New Roman" w:eastAsia="Times New Roman" w:hAnsi="Times New Roman" w:cs="Times New Roman"/>
                <w:sz w:val="24"/>
              </w:rPr>
              <w:t>BirdLife</w:t>
            </w:r>
            <w:proofErr w:type="spellEnd"/>
            <w:r w:rsidRPr="001C4DF4">
              <w:rPr>
                <w:rFonts w:ascii="Times New Roman" w:eastAsia="Times New Roman" w:hAnsi="Times New Roman" w:cs="Times New Roman"/>
                <w:sz w:val="24"/>
              </w:rPr>
              <w:t xml:space="preserve"> International</w:t>
            </w:r>
          </w:p>
        </w:tc>
      </w:tr>
      <w:tr w:rsidR="001C4DF4" w:rsidRPr="001C4DF4" w:rsidTr="00C61604">
        <w:trPr>
          <w:trHeight w:hRule="exact" w:val="340"/>
        </w:trPr>
        <w:tc>
          <w:tcPr>
            <w:tcW w:w="1526" w:type="dxa"/>
            <w:vAlign w:val="center"/>
          </w:tcPr>
          <w:p w:rsidR="001C4DF4" w:rsidRPr="001C4DF4" w:rsidRDefault="001C4DF4" w:rsidP="001C4DF4">
            <w:pPr>
              <w:jc w:val="both"/>
              <w:rPr>
                <w:rFonts w:ascii="Times New Roman" w:eastAsia="Times New Roman" w:hAnsi="Times New Roman" w:cs="Times New Roman"/>
                <w:b/>
                <w:sz w:val="24"/>
              </w:rPr>
            </w:pPr>
            <w:r w:rsidRPr="001C4DF4">
              <w:rPr>
                <w:rFonts w:ascii="Times New Roman" w:eastAsia="Times New Roman" w:hAnsi="Times New Roman" w:cs="Times New Roman"/>
                <w:b/>
                <w:sz w:val="24"/>
              </w:rPr>
              <w:t>CAF</w:t>
            </w:r>
          </w:p>
        </w:tc>
        <w:tc>
          <w:tcPr>
            <w:tcW w:w="7796" w:type="dxa"/>
            <w:vAlign w:val="center"/>
          </w:tcPr>
          <w:p w:rsidR="001C4DF4" w:rsidRPr="001C4DF4" w:rsidRDefault="001C4DF4" w:rsidP="001C4DF4">
            <w:pPr>
              <w:jc w:val="both"/>
              <w:rPr>
                <w:rFonts w:ascii="Times New Roman" w:eastAsia="Times New Roman" w:hAnsi="Times New Roman" w:cs="Times New Roman"/>
                <w:sz w:val="24"/>
              </w:rPr>
            </w:pPr>
            <w:r w:rsidRPr="001C4DF4">
              <w:rPr>
                <w:rFonts w:ascii="Times New Roman" w:eastAsia="Times New Roman" w:hAnsi="Times New Roman" w:cs="Times New Roman"/>
                <w:sz w:val="24"/>
              </w:rPr>
              <w:t>Central Asian Flyway</w:t>
            </w:r>
          </w:p>
        </w:tc>
      </w:tr>
      <w:tr w:rsidR="001C4DF4" w:rsidRPr="001C4DF4" w:rsidTr="00C61604">
        <w:trPr>
          <w:trHeight w:hRule="exact" w:val="340"/>
        </w:trPr>
        <w:tc>
          <w:tcPr>
            <w:tcW w:w="1526" w:type="dxa"/>
            <w:vAlign w:val="center"/>
          </w:tcPr>
          <w:p w:rsidR="001C4DF4" w:rsidRPr="001C4DF4" w:rsidRDefault="001C4DF4" w:rsidP="001C4DF4">
            <w:pPr>
              <w:jc w:val="both"/>
              <w:rPr>
                <w:rFonts w:ascii="Times New Roman" w:eastAsia="Times New Roman" w:hAnsi="Times New Roman" w:cs="Times New Roman"/>
                <w:b/>
                <w:sz w:val="24"/>
              </w:rPr>
            </w:pPr>
            <w:r w:rsidRPr="001C4DF4">
              <w:rPr>
                <w:rFonts w:ascii="Times New Roman" w:eastAsia="Times New Roman" w:hAnsi="Times New Roman" w:cs="Times New Roman"/>
                <w:b/>
                <w:sz w:val="24"/>
              </w:rPr>
              <w:t>CAFF</w:t>
            </w:r>
          </w:p>
        </w:tc>
        <w:tc>
          <w:tcPr>
            <w:tcW w:w="7796" w:type="dxa"/>
            <w:vAlign w:val="center"/>
          </w:tcPr>
          <w:p w:rsidR="001C4DF4" w:rsidRPr="001C4DF4" w:rsidRDefault="001C4DF4" w:rsidP="001C4DF4">
            <w:pPr>
              <w:jc w:val="both"/>
              <w:rPr>
                <w:rFonts w:ascii="Times New Roman" w:eastAsia="Times New Roman" w:hAnsi="Times New Roman" w:cs="Times New Roman"/>
                <w:sz w:val="24"/>
              </w:rPr>
            </w:pPr>
            <w:r w:rsidRPr="001C4DF4">
              <w:rPr>
                <w:rFonts w:ascii="Times New Roman" w:eastAsia="Times New Roman" w:hAnsi="Times New Roman" w:cs="Times New Roman"/>
                <w:sz w:val="24"/>
              </w:rPr>
              <w:t>Conservation of Arctic Flora and Fauna</w:t>
            </w:r>
          </w:p>
        </w:tc>
      </w:tr>
      <w:tr w:rsidR="001C4DF4" w:rsidRPr="001C4DF4" w:rsidTr="00C61604">
        <w:trPr>
          <w:trHeight w:hRule="exact" w:val="340"/>
        </w:trPr>
        <w:tc>
          <w:tcPr>
            <w:tcW w:w="1526" w:type="dxa"/>
            <w:vAlign w:val="center"/>
          </w:tcPr>
          <w:p w:rsidR="001C4DF4" w:rsidRPr="001C4DF4" w:rsidRDefault="001C4DF4" w:rsidP="001C4DF4">
            <w:pPr>
              <w:jc w:val="both"/>
              <w:rPr>
                <w:rFonts w:ascii="Times New Roman" w:eastAsia="Times New Roman" w:hAnsi="Times New Roman" w:cs="Times New Roman"/>
                <w:b/>
                <w:i/>
                <w:sz w:val="24"/>
              </w:rPr>
            </w:pPr>
            <w:r w:rsidRPr="001C4DF4">
              <w:rPr>
                <w:rFonts w:ascii="Times New Roman" w:eastAsia="Times New Roman" w:hAnsi="Times New Roman" w:cs="Times New Roman"/>
                <w:b/>
                <w:iCs/>
                <w:sz w:val="24"/>
              </w:rPr>
              <w:t>CCAMLR</w:t>
            </w:r>
          </w:p>
        </w:tc>
        <w:tc>
          <w:tcPr>
            <w:tcW w:w="7796" w:type="dxa"/>
            <w:vAlign w:val="center"/>
          </w:tcPr>
          <w:p w:rsidR="001C4DF4" w:rsidRPr="001C4DF4" w:rsidRDefault="001C4DF4" w:rsidP="001C4DF4">
            <w:pPr>
              <w:jc w:val="both"/>
              <w:rPr>
                <w:rFonts w:ascii="Times New Roman" w:eastAsia="Times New Roman" w:hAnsi="Times New Roman" w:cs="Times New Roman"/>
                <w:sz w:val="24"/>
              </w:rPr>
            </w:pPr>
            <w:r w:rsidRPr="001C4DF4">
              <w:rPr>
                <w:rFonts w:ascii="Times New Roman" w:eastAsia="Times New Roman" w:hAnsi="Times New Roman" w:cs="Times New Roman"/>
                <w:iCs/>
                <w:sz w:val="24"/>
              </w:rPr>
              <w:t>Commission for the Conservation of Antarctic Marine Living Resources</w:t>
            </w:r>
          </w:p>
        </w:tc>
      </w:tr>
      <w:tr w:rsidR="001C4DF4" w:rsidRPr="001C4DF4" w:rsidTr="00C61604">
        <w:trPr>
          <w:trHeight w:hRule="exact" w:val="340"/>
        </w:trPr>
        <w:tc>
          <w:tcPr>
            <w:tcW w:w="1526" w:type="dxa"/>
            <w:vAlign w:val="center"/>
          </w:tcPr>
          <w:p w:rsidR="001C4DF4" w:rsidRPr="001C4DF4" w:rsidRDefault="001C4DF4" w:rsidP="001C4DF4">
            <w:pPr>
              <w:jc w:val="both"/>
              <w:rPr>
                <w:rFonts w:ascii="Times New Roman" w:eastAsia="Times New Roman" w:hAnsi="Times New Roman" w:cs="Times New Roman"/>
                <w:b/>
                <w:sz w:val="24"/>
              </w:rPr>
            </w:pPr>
            <w:r w:rsidRPr="001C4DF4">
              <w:rPr>
                <w:rFonts w:ascii="Times New Roman" w:eastAsia="Times New Roman" w:hAnsi="Times New Roman" w:cs="Times New Roman"/>
                <w:b/>
                <w:sz w:val="24"/>
              </w:rPr>
              <w:t xml:space="preserve">CBD </w:t>
            </w:r>
          </w:p>
        </w:tc>
        <w:tc>
          <w:tcPr>
            <w:tcW w:w="7796" w:type="dxa"/>
            <w:vAlign w:val="center"/>
          </w:tcPr>
          <w:p w:rsidR="001C4DF4" w:rsidRPr="001C4DF4" w:rsidRDefault="001C4DF4" w:rsidP="001C4DF4">
            <w:pPr>
              <w:jc w:val="both"/>
              <w:rPr>
                <w:rFonts w:ascii="Times New Roman" w:eastAsia="Times New Roman" w:hAnsi="Times New Roman" w:cs="Times New Roman"/>
                <w:sz w:val="24"/>
              </w:rPr>
            </w:pPr>
            <w:r w:rsidRPr="001C4DF4">
              <w:rPr>
                <w:rFonts w:ascii="Times New Roman" w:eastAsia="Times New Roman" w:hAnsi="Times New Roman" w:cs="Times New Roman"/>
                <w:sz w:val="24"/>
              </w:rPr>
              <w:t>Convention on Biological Diversity</w:t>
            </w:r>
          </w:p>
        </w:tc>
      </w:tr>
      <w:tr w:rsidR="001C4DF4" w:rsidRPr="001C4DF4" w:rsidTr="00C61604">
        <w:trPr>
          <w:trHeight w:hRule="exact" w:val="340"/>
        </w:trPr>
        <w:tc>
          <w:tcPr>
            <w:tcW w:w="1526" w:type="dxa"/>
            <w:vAlign w:val="center"/>
          </w:tcPr>
          <w:p w:rsidR="001C4DF4" w:rsidRPr="001C4DF4" w:rsidRDefault="001C4DF4" w:rsidP="001C4DF4">
            <w:pPr>
              <w:jc w:val="both"/>
              <w:rPr>
                <w:rFonts w:ascii="Times New Roman" w:eastAsia="Times New Roman" w:hAnsi="Times New Roman" w:cs="Times New Roman"/>
                <w:b/>
                <w:sz w:val="24"/>
              </w:rPr>
            </w:pPr>
            <w:r w:rsidRPr="001C4DF4">
              <w:rPr>
                <w:rFonts w:ascii="Times New Roman" w:eastAsia="Times New Roman" w:hAnsi="Times New Roman" w:cs="Times New Roman"/>
                <w:b/>
                <w:sz w:val="24"/>
              </w:rPr>
              <w:t>CHM</w:t>
            </w:r>
          </w:p>
        </w:tc>
        <w:tc>
          <w:tcPr>
            <w:tcW w:w="7796" w:type="dxa"/>
            <w:vAlign w:val="center"/>
          </w:tcPr>
          <w:p w:rsidR="001C4DF4" w:rsidRPr="001C4DF4" w:rsidRDefault="001C4DF4" w:rsidP="001C4DF4">
            <w:pPr>
              <w:jc w:val="both"/>
              <w:rPr>
                <w:rFonts w:ascii="Times New Roman" w:eastAsia="Times New Roman" w:hAnsi="Times New Roman" w:cs="Times New Roman"/>
                <w:sz w:val="24"/>
              </w:rPr>
            </w:pPr>
            <w:r w:rsidRPr="001C4DF4">
              <w:rPr>
                <w:rFonts w:ascii="Times New Roman" w:eastAsia="Times New Roman" w:hAnsi="Times New Roman" w:cs="Times New Roman"/>
                <w:sz w:val="24"/>
              </w:rPr>
              <w:t>Clearing House Mechanism</w:t>
            </w:r>
          </w:p>
        </w:tc>
      </w:tr>
      <w:tr w:rsidR="001C4DF4" w:rsidRPr="001C4DF4" w:rsidTr="00C61604">
        <w:trPr>
          <w:trHeight w:hRule="exact" w:val="340"/>
        </w:trPr>
        <w:tc>
          <w:tcPr>
            <w:tcW w:w="1526" w:type="dxa"/>
            <w:vAlign w:val="center"/>
          </w:tcPr>
          <w:p w:rsidR="001C4DF4" w:rsidRPr="001C4DF4" w:rsidRDefault="001C4DF4" w:rsidP="001C4DF4">
            <w:pPr>
              <w:jc w:val="both"/>
              <w:rPr>
                <w:rFonts w:ascii="Times New Roman" w:eastAsia="Times New Roman" w:hAnsi="Times New Roman" w:cs="Times New Roman"/>
                <w:b/>
                <w:sz w:val="24"/>
              </w:rPr>
            </w:pPr>
            <w:r w:rsidRPr="001C4DF4">
              <w:rPr>
                <w:rFonts w:ascii="Times New Roman" w:eastAsia="Times New Roman" w:hAnsi="Times New Roman" w:cs="Times New Roman"/>
                <w:b/>
                <w:sz w:val="24"/>
              </w:rPr>
              <w:t>EAAFP</w:t>
            </w:r>
          </w:p>
        </w:tc>
        <w:tc>
          <w:tcPr>
            <w:tcW w:w="7796" w:type="dxa"/>
            <w:vAlign w:val="center"/>
          </w:tcPr>
          <w:p w:rsidR="001C4DF4" w:rsidRPr="001C4DF4" w:rsidRDefault="001C4DF4" w:rsidP="001C4DF4">
            <w:pPr>
              <w:jc w:val="both"/>
              <w:rPr>
                <w:rFonts w:ascii="Times New Roman" w:eastAsia="Times New Roman" w:hAnsi="Times New Roman" w:cs="Times New Roman"/>
                <w:sz w:val="24"/>
              </w:rPr>
            </w:pPr>
            <w:r w:rsidRPr="001C4DF4">
              <w:rPr>
                <w:rFonts w:ascii="Times New Roman" w:eastAsia="Times New Roman" w:hAnsi="Times New Roman" w:cs="Times New Roman"/>
                <w:sz w:val="24"/>
              </w:rPr>
              <w:t>East Asian – Australasian Flyway Partnership</w:t>
            </w:r>
          </w:p>
        </w:tc>
      </w:tr>
      <w:tr w:rsidR="001C4DF4" w:rsidRPr="001C4DF4" w:rsidTr="00C61604">
        <w:trPr>
          <w:trHeight w:hRule="exact" w:val="340"/>
        </w:trPr>
        <w:tc>
          <w:tcPr>
            <w:tcW w:w="1526" w:type="dxa"/>
            <w:vAlign w:val="center"/>
          </w:tcPr>
          <w:p w:rsidR="001C4DF4" w:rsidRPr="001C4DF4" w:rsidRDefault="001C4DF4" w:rsidP="001C4DF4">
            <w:pPr>
              <w:jc w:val="both"/>
              <w:rPr>
                <w:rFonts w:ascii="Times New Roman" w:eastAsia="Times New Roman" w:hAnsi="Times New Roman" w:cs="Times New Roman"/>
                <w:b/>
                <w:sz w:val="24"/>
              </w:rPr>
            </w:pPr>
            <w:r w:rsidRPr="001C4DF4">
              <w:rPr>
                <w:rFonts w:ascii="Times New Roman" w:eastAsia="Times New Roman" w:hAnsi="Times New Roman" w:cs="Times New Roman"/>
                <w:b/>
                <w:sz w:val="24"/>
              </w:rPr>
              <w:t xml:space="preserve">FAO </w:t>
            </w:r>
          </w:p>
        </w:tc>
        <w:tc>
          <w:tcPr>
            <w:tcW w:w="7796" w:type="dxa"/>
            <w:vAlign w:val="center"/>
          </w:tcPr>
          <w:p w:rsidR="001C4DF4" w:rsidRPr="001C4DF4" w:rsidRDefault="001C4DF4" w:rsidP="001C4DF4">
            <w:pPr>
              <w:jc w:val="both"/>
              <w:rPr>
                <w:rFonts w:ascii="Times New Roman" w:eastAsia="Times New Roman" w:hAnsi="Times New Roman" w:cs="Times New Roman"/>
                <w:sz w:val="24"/>
              </w:rPr>
            </w:pPr>
            <w:r w:rsidRPr="001C4DF4">
              <w:rPr>
                <w:rFonts w:ascii="Times New Roman" w:eastAsia="Times New Roman" w:hAnsi="Times New Roman" w:cs="Times New Roman"/>
                <w:sz w:val="24"/>
              </w:rPr>
              <w:t>Food and Agriculture Organisation</w:t>
            </w:r>
          </w:p>
        </w:tc>
      </w:tr>
      <w:tr w:rsidR="001C4DF4" w:rsidRPr="001C4DF4" w:rsidTr="00C61604">
        <w:trPr>
          <w:trHeight w:hRule="exact" w:val="340"/>
        </w:trPr>
        <w:tc>
          <w:tcPr>
            <w:tcW w:w="1526" w:type="dxa"/>
            <w:vAlign w:val="center"/>
          </w:tcPr>
          <w:p w:rsidR="001C4DF4" w:rsidRPr="001C4DF4" w:rsidRDefault="001C4DF4" w:rsidP="001C4DF4">
            <w:pPr>
              <w:jc w:val="both"/>
              <w:rPr>
                <w:rFonts w:ascii="Times New Roman" w:eastAsia="Times New Roman" w:hAnsi="Times New Roman" w:cs="Times New Roman"/>
                <w:b/>
                <w:sz w:val="24"/>
              </w:rPr>
            </w:pPr>
            <w:r w:rsidRPr="001C4DF4">
              <w:rPr>
                <w:rFonts w:ascii="Times New Roman" w:eastAsia="Times New Roman" w:hAnsi="Times New Roman" w:cs="Times New Roman"/>
                <w:b/>
                <w:sz w:val="24"/>
              </w:rPr>
              <w:t>FWG</w:t>
            </w:r>
          </w:p>
        </w:tc>
        <w:tc>
          <w:tcPr>
            <w:tcW w:w="7796" w:type="dxa"/>
            <w:vAlign w:val="center"/>
          </w:tcPr>
          <w:p w:rsidR="001C4DF4" w:rsidRPr="001C4DF4" w:rsidRDefault="001C4DF4" w:rsidP="001C4DF4">
            <w:pPr>
              <w:jc w:val="both"/>
              <w:rPr>
                <w:rFonts w:ascii="Times New Roman" w:eastAsia="Times New Roman" w:hAnsi="Times New Roman" w:cs="Times New Roman"/>
                <w:sz w:val="24"/>
              </w:rPr>
            </w:pPr>
            <w:r w:rsidRPr="001C4DF4">
              <w:rPr>
                <w:rFonts w:ascii="Times New Roman" w:eastAsia="Times New Roman" w:hAnsi="Times New Roman" w:cs="Times New Roman"/>
                <w:sz w:val="24"/>
              </w:rPr>
              <w:t>CMS Flyways Working Group</w:t>
            </w:r>
          </w:p>
          <w:p w:rsidR="001C4DF4" w:rsidRPr="001C4DF4" w:rsidRDefault="001C4DF4" w:rsidP="001C4DF4">
            <w:pPr>
              <w:jc w:val="both"/>
              <w:rPr>
                <w:rFonts w:ascii="Times New Roman" w:eastAsia="Times New Roman" w:hAnsi="Times New Roman" w:cs="Times New Roman"/>
                <w:sz w:val="24"/>
              </w:rPr>
            </w:pPr>
          </w:p>
          <w:p w:rsidR="001C4DF4" w:rsidRPr="001C4DF4" w:rsidRDefault="001C4DF4" w:rsidP="001C4DF4">
            <w:pPr>
              <w:jc w:val="both"/>
              <w:rPr>
                <w:rFonts w:ascii="Times New Roman" w:eastAsia="Times New Roman" w:hAnsi="Times New Roman" w:cs="Times New Roman"/>
                <w:sz w:val="24"/>
              </w:rPr>
            </w:pPr>
          </w:p>
        </w:tc>
      </w:tr>
      <w:tr w:rsidR="001C4DF4" w:rsidRPr="001C4DF4" w:rsidTr="00C61604">
        <w:trPr>
          <w:trHeight w:hRule="exact" w:val="340"/>
        </w:trPr>
        <w:tc>
          <w:tcPr>
            <w:tcW w:w="1526" w:type="dxa"/>
            <w:vAlign w:val="center"/>
          </w:tcPr>
          <w:p w:rsidR="001C4DF4" w:rsidRPr="001C4DF4" w:rsidRDefault="001C4DF4" w:rsidP="001C4DF4">
            <w:pPr>
              <w:jc w:val="both"/>
              <w:rPr>
                <w:rFonts w:ascii="Times New Roman" w:eastAsia="Times New Roman" w:hAnsi="Times New Roman" w:cs="Times New Roman"/>
                <w:b/>
                <w:sz w:val="24"/>
              </w:rPr>
            </w:pPr>
            <w:r w:rsidRPr="001C4DF4">
              <w:rPr>
                <w:rFonts w:ascii="Times New Roman" w:eastAsia="Times New Roman" w:hAnsi="Times New Roman" w:cs="Times New Roman"/>
                <w:b/>
                <w:sz w:val="24"/>
              </w:rPr>
              <w:t>GFN</w:t>
            </w:r>
          </w:p>
        </w:tc>
        <w:tc>
          <w:tcPr>
            <w:tcW w:w="7796" w:type="dxa"/>
            <w:vAlign w:val="center"/>
          </w:tcPr>
          <w:p w:rsidR="001C4DF4" w:rsidRPr="001C4DF4" w:rsidRDefault="001C4DF4" w:rsidP="001C4DF4">
            <w:pPr>
              <w:jc w:val="both"/>
              <w:rPr>
                <w:rFonts w:ascii="Times New Roman" w:eastAsia="Times New Roman" w:hAnsi="Times New Roman" w:cs="Times New Roman"/>
                <w:sz w:val="24"/>
              </w:rPr>
            </w:pPr>
            <w:r w:rsidRPr="001C4DF4">
              <w:rPr>
                <w:rFonts w:ascii="Times New Roman" w:eastAsia="Times New Roman" w:hAnsi="Times New Roman" w:cs="Times New Roman"/>
                <w:sz w:val="24"/>
              </w:rPr>
              <w:t>Global Flyways Network</w:t>
            </w:r>
          </w:p>
        </w:tc>
      </w:tr>
      <w:tr w:rsidR="001C4DF4" w:rsidRPr="001C4DF4" w:rsidTr="00C61604">
        <w:trPr>
          <w:trHeight w:hRule="exact" w:val="340"/>
        </w:trPr>
        <w:tc>
          <w:tcPr>
            <w:tcW w:w="1526" w:type="dxa"/>
            <w:vAlign w:val="center"/>
          </w:tcPr>
          <w:p w:rsidR="001C4DF4" w:rsidRPr="001C4DF4" w:rsidRDefault="001C4DF4" w:rsidP="001C4DF4">
            <w:pPr>
              <w:jc w:val="both"/>
              <w:rPr>
                <w:rFonts w:ascii="Times New Roman" w:eastAsia="Times New Roman" w:hAnsi="Times New Roman" w:cs="Times New Roman"/>
                <w:b/>
                <w:sz w:val="24"/>
              </w:rPr>
            </w:pPr>
            <w:r w:rsidRPr="001C4DF4">
              <w:rPr>
                <w:rFonts w:ascii="Times New Roman" w:eastAsia="Times New Roman" w:hAnsi="Times New Roman" w:cs="Times New Roman"/>
                <w:b/>
                <w:sz w:val="24"/>
              </w:rPr>
              <w:t>IUCN SSC</w:t>
            </w:r>
          </w:p>
        </w:tc>
        <w:tc>
          <w:tcPr>
            <w:tcW w:w="7796" w:type="dxa"/>
            <w:vAlign w:val="center"/>
          </w:tcPr>
          <w:p w:rsidR="001C4DF4" w:rsidRPr="001C4DF4" w:rsidRDefault="001C4DF4" w:rsidP="001C4DF4">
            <w:pPr>
              <w:jc w:val="both"/>
              <w:rPr>
                <w:rFonts w:ascii="Times New Roman" w:eastAsia="Times New Roman" w:hAnsi="Times New Roman" w:cs="Times New Roman"/>
                <w:sz w:val="24"/>
              </w:rPr>
            </w:pPr>
            <w:r w:rsidRPr="001C4DF4">
              <w:rPr>
                <w:rFonts w:ascii="Times New Roman" w:eastAsia="Times New Roman" w:hAnsi="Times New Roman" w:cs="Times New Roman"/>
                <w:sz w:val="24"/>
              </w:rPr>
              <w:t>World Conservation Union Species Survival Commission</w:t>
            </w:r>
          </w:p>
        </w:tc>
      </w:tr>
      <w:tr w:rsidR="001C4DF4" w:rsidRPr="001C4DF4" w:rsidTr="00C61604">
        <w:trPr>
          <w:trHeight w:hRule="exact" w:val="340"/>
        </w:trPr>
        <w:tc>
          <w:tcPr>
            <w:tcW w:w="1526" w:type="dxa"/>
            <w:vAlign w:val="center"/>
          </w:tcPr>
          <w:p w:rsidR="001C4DF4" w:rsidRPr="001C4DF4" w:rsidRDefault="001C4DF4" w:rsidP="001C4DF4">
            <w:pPr>
              <w:jc w:val="both"/>
              <w:rPr>
                <w:rFonts w:ascii="Times New Roman" w:eastAsia="Times New Roman" w:hAnsi="Times New Roman" w:cs="Times New Roman"/>
                <w:b/>
                <w:sz w:val="24"/>
              </w:rPr>
            </w:pPr>
            <w:r w:rsidRPr="001C4DF4">
              <w:rPr>
                <w:rFonts w:ascii="Times New Roman" w:eastAsia="Times New Roman" w:hAnsi="Times New Roman" w:cs="Times New Roman"/>
                <w:b/>
                <w:sz w:val="24"/>
              </w:rPr>
              <w:t>ICF</w:t>
            </w:r>
          </w:p>
        </w:tc>
        <w:tc>
          <w:tcPr>
            <w:tcW w:w="7796" w:type="dxa"/>
            <w:vAlign w:val="center"/>
          </w:tcPr>
          <w:p w:rsidR="001C4DF4" w:rsidRPr="001C4DF4" w:rsidRDefault="001C4DF4" w:rsidP="001C4DF4">
            <w:pPr>
              <w:jc w:val="both"/>
              <w:rPr>
                <w:rFonts w:ascii="Times New Roman" w:eastAsia="Times New Roman" w:hAnsi="Times New Roman" w:cs="Times New Roman"/>
                <w:sz w:val="24"/>
              </w:rPr>
            </w:pPr>
            <w:r w:rsidRPr="001C4DF4">
              <w:rPr>
                <w:rFonts w:ascii="Times New Roman" w:eastAsia="Times New Roman" w:hAnsi="Times New Roman" w:cs="Times New Roman"/>
                <w:sz w:val="24"/>
              </w:rPr>
              <w:t>International Crane Foundation</w:t>
            </w:r>
          </w:p>
        </w:tc>
      </w:tr>
      <w:tr w:rsidR="001C4DF4" w:rsidRPr="001C4DF4" w:rsidTr="00C61604">
        <w:trPr>
          <w:trHeight w:hRule="exact" w:val="340"/>
        </w:trPr>
        <w:tc>
          <w:tcPr>
            <w:tcW w:w="1526" w:type="dxa"/>
            <w:vAlign w:val="center"/>
          </w:tcPr>
          <w:p w:rsidR="001C4DF4" w:rsidRPr="001C4DF4" w:rsidRDefault="001C4DF4" w:rsidP="001C4DF4">
            <w:pPr>
              <w:jc w:val="both"/>
              <w:rPr>
                <w:rFonts w:ascii="Times New Roman" w:eastAsia="Times New Roman" w:hAnsi="Times New Roman" w:cs="Times New Roman"/>
                <w:b/>
                <w:sz w:val="24"/>
              </w:rPr>
            </w:pPr>
            <w:r w:rsidRPr="001C4DF4">
              <w:rPr>
                <w:rFonts w:ascii="Times New Roman" w:eastAsia="Times New Roman" w:hAnsi="Times New Roman" w:cs="Times New Roman"/>
                <w:b/>
                <w:bCs/>
                <w:sz w:val="24"/>
              </w:rPr>
              <w:t>IPBES</w:t>
            </w:r>
            <w:r w:rsidRPr="001C4DF4">
              <w:rPr>
                <w:rFonts w:ascii="Times New Roman" w:eastAsia="Times New Roman" w:hAnsi="Times New Roman" w:cs="Times New Roman"/>
                <w:b/>
                <w:sz w:val="24"/>
              </w:rPr>
              <w:t xml:space="preserve"> </w:t>
            </w:r>
          </w:p>
        </w:tc>
        <w:tc>
          <w:tcPr>
            <w:tcW w:w="7796" w:type="dxa"/>
            <w:vAlign w:val="center"/>
          </w:tcPr>
          <w:p w:rsidR="001C4DF4" w:rsidRPr="001C4DF4" w:rsidRDefault="001C4DF4" w:rsidP="001C4DF4">
            <w:pPr>
              <w:jc w:val="both"/>
              <w:rPr>
                <w:rFonts w:ascii="Times New Roman" w:eastAsia="Times New Roman" w:hAnsi="Times New Roman" w:cs="Times New Roman"/>
                <w:bCs/>
                <w:sz w:val="24"/>
              </w:rPr>
            </w:pPr>
            <w:r w:rsidRPr="001C4DF4">
              <w:rPr>
                <w:rFonts w:ascii="Times New Roman" w:eastAsia="Times New Roman" w:hAnsi="Times New Roman" w:cs="Times New Roman"/>
                <w:sz w:val="24"/>
              </w:rPr>
              <w:t>Intergovernmental Platform on Biodiversity and Ecosystem Services</w:t>
            </w:r>
          </w:p>
        </w:tc>
      </w:tr>
      <w:tr w:rsidR="001C4DF4" w:rsidRPr="001C4DF4" w:rsidTr="00C61604">
        <w:trPr>
          <w:trHeight w:hRule="exact" w:val="340"/>
        </w:trPr>
        <w:tc>
          <w:tcPr>
            <w:tcW w:w="1526" w:type="dxa"/>
            <w:vAlign w:val="center"/>
          </w:tcPr>
          <w:p w:rsidR="001C4DF4" w:rsidRPr="001C4DF4" w:rsidRDefault="001C4DF4" w:rsidP="001C4DF4">
            <w:pPr>
              <w:jc w:val="both"/>
              <w:rPr>
                <w:rFonts w:ascii="Times New Roman" w:eastAsia="Times New Roman" w:hAnsi="Times New Roman" w:cs="Times New Roman"/>
                <w:b/>
                <w:sz w:val="24"/>
              </w:rPr>
            </w:pPr>
            <w:r w:rsidRPr="001C4DF4">
              <w:rPr>
                <w:rFonts w:ascii="Times New Roman" w:eastAsia="Times New Roman" w:hAnsi="Times New Roman" w:cs="Times New Roman"/>
                <w:b/>
                <w:sz w:val="24"/>
              </w:rPr>
              <w:t>IRENA</w:t>
            </w:r>
          </w:p>
        </w:tc>
        <w:tc>
          <w:tcPr>
            <w:tcW w:w="7796" w:type="dxa"/>
            <w:vAlign w:val="center"/>
          </w:tcPr>
          <w:p w:rsidR="001C4DF4" w:rsidRPr="001C4DF4" w:rsidRDefault="001C4DF4" w:rsidP="001C4DF4">
            <w:pPr>
              <w:jc w:val="both"/>
              <w:rPr>
                <w:rFonts w:ascii="Times New Roman" w:eastAsia="Times New Roman" w:hAnsi="Times New Roman" w:cs="Times New Roman"/>
                <w:sz w:val="24"/>
              </w:rPr>
            </w:pPr>
            <w:r w:rsidRPr="001C4DF4">
              <w:rPr>
                <w:rFonts w:ascii="Times New Roman" w:eastAsia="Times New Roman" w:hAnsi="Times New Roman" w:cs="Times New Roman"/>
                <w:sz w:val="24"/>
              </w:rPr>
              <w:t>International Renewable Energy Agency</w:t>
            </w:r>
          </w:p>
        </w:tc>
      </w:tr>
      <w:tr w:rsidR="001C4DF4" w:rsidRPr="001C4DF4" w:rsidTr="00C61604">
        <w:trPr>
          <w:trHeight w:hRule="exact" w:val="340"/>
        </w:trPr>
        <w:tc>
          <w:tcPr>
            <w:tcW w:w="1526" w:type="dxa"/>
            <w:vAlign w:val="center"/>
          </w:tcPr>
          <w:p w:rsidR="001C4DF4" w:rsidRPr="001C4DF4" w:rsidRDefault="001C4DF4" w:rsidP="001C4DF4">
            <w:pPr>
              <w:jc w:val="both"/>
              <w:rPr>
                <w:rFonts w:ascii="Times New Roman" w:eastAsia="Times New Roman" w:hAnsi="Times New Roman" w:cs="Times New Roman"/>
                <w:b/>
                <w:bCs/>
                <w:sz w:val="24"/>
              </w:rPr>
            </w:pPr>
            <w:r w:rsidRPr="001C4DF4">
              <w:rPr>
                <w:rFonts w:ascii="Times New Roman" w:eastAsia="Times New Roman" w:hAnsi="Times New Roman" w:cs="Times New Roman"/>
                <w:b/>
                <w:bCs/>
                <w:sz w:val="24"/>
              </w:rPr>
              <w:t>IWSG</w:t>
            </w:r>
          </w:p>
        </w:tc>
        <w:tc>
          <w:tcPr>
            <w:tcW w:w="7796" w:type="dxa"/>
            <w:vAlign w:val="center"/>
          </w:tcPr>
          <w:p w:rsidR="001C4DF4" w:rsidRPr="001C4DF4" w:rsidRDefault="001C4DF4" w:rsidP="001C4DF4">
            <w:pPr>
              <w:jc w:val="both"/>
              <w:rPr>
                <w:rFonts w:ascii="Times New Roman" w:eastAsia="Times New Roman" w:hAnsi="Times New Roman" w:cs="Times New Roman"/>
                <w:sz w:val="24"/>
              </w:rPr>
            </w:pPr>
            <w:r w:rsidRPr="001C4DF4">
              <w:rPr>
                <w:rFonts w:ascii="Times New Roman" w:eastAsia="Times New Roman" w:hAnsi="Times New Roman" w:cs="Times New Roman"/>
                <w:sz w:val="24"/>
              </w:rPr>
              <w:t>International Wader Study Group</w:t>
            </w:r>
          </w:p>
        </w:tc>
      </w:tr>
      <w:tr w:rsidR="001C4DF4" w:rsidRPr="001C4DF4" w:rsidTr="00C61604">
        <w:trPr>
          <w:trHeight w:hRule="exact" w:val="340"/>
        </w:trPr>
        <w:tc>
          <w:tcPr>
            <w:tcW w:w="1526" w:type="dxa"/>
            <w:vAlign w:val="center"/>
          </w:tcPr>
          <w:p w:rsidR="001C4DF4" w:rsidRPr="001C4DF4" w:rsidRDefault="001C4DF4" w:rsidP="001C4DF4">
            <w:pPr>
              <w:jc w:val="both"/>
              <w:rPr>
                <w:rFonts w:ascii="Times New Roman" w:eastAsia="Times New Roman" w:hAnsi="Times New Roman" w:cs="Times New Roman"/>
                <w:b/>
                <w:sz w:val="24"/>
              </w:rPr>
            </w:pPr>
            <w:r w:rsidRPr="001C4DF4">
              <w:rPr>
                <w:rFonts w:ascii="Times New Roman" w:eastAsia="Times New Roman" w:hAnsi="Times New Roman" w:cs="Times New Roman"/>
                <w:b/>
                <w:sz w:val="24"/>
              </w:rPr>
              <w:t>MEA</w:t>
            </w:r>
          </w:p>
        </w:tc>
        <w:tc>
          <w:tcPr>
            <w:tcW w:w="7796" w:type="dxa"/>
            <w:vAlign w:val="center"/>
          </w:tcPr>
          <w:p w:rsidR="001C4DF4" w:rsidRPr="001C4DF4" w:rsidRDefault="001C4DF4" w:rsidP="001C4DF4">
            <w:pPr>
              <w:jc w:val="both"/>
              <w:rPr>
                <w:rFonts w:ascii="Times New Roman" w:eastAsia="Times New Roman" w:hAnsi="Times New Roman" w:cs="Times New Roman"/>
                <w:sz w:val="24"/>
              </w:rPr>
            </w:pPr>
            <w:r w:rsidRPr="001C4DF4">
              <w:rPr>
                <w:rFonts w:ascii="Times New Roman" w:eastAsia="Times New Roman" w:hAnsi="Times New Roman" w:cs="Times New Roman"/>
                <w:sz w:val="24"/>
              </w:rPr>
              <w:t>Multilateral Environmental Agreement</w:t>
            </w:r>
          </w:p>
        </w:tc>
      </w:tr>
      <w:tr w:rsidR="001C4DF4" w:rsidRPr="001C4DF4" w:rsidTr="00C61604">
        <w:trPr>
          <w:trHeight w:hRule="exact" w:val="340"/>
        </w:trPr>
        <w:tc>
          <w:tcPr>
            <w:tcW w:w="1526" w:type="dxa"/>
            <w:vAlign w:val="center"/>
          </w:tcPr>
          <w:p w:rsidR="001C4DF4" w:rsidRPr="001C4DF4" w:rsidRDefault="001C4DF4" w:rsidP="001C4DF4">
            <w:pPr>
              <w:jc w:val="both"/>
              <w:rPr>
                <w:rFonts w:ascii="Times New Roman" w:eastAsia="Times New Roman" w:hAnsi="Times New Roman" w:cs="Times New Roman"/>
                <w:b/>
                <w:sz w:val="24"/>
              </w:rPr>
            </w:pPr>
            <w:r w:rsidRPr="001C4DF4">
              <w:rPr>
                <w:rFonts w:ascii="Times New Roman" w:eastAsia="Times New Roman" w:hAnsi="Times New Roman" w:cs="Times New Roman"/>
                <w:b/>
                <w:sz w:val="24"/>
              </w:rPr>
              <w:t>NBSAP</w:t>
            </w:r>
          </w:p>
        </w:tc>
        <w:tc>
          <w:tcPr>
            <w:tcW w:w="7796" w:type="dxa"/>
            <w:vAlign w:val="center"/>
          </w:tcPr>
          <w:p w:rsidR="001C4DF4" w:rsidRPr="001C4DF4" w:rsidRDefault="001C4DF4" w:rsidP="001C4DF4">
            <w:pPr>
              <w:jc w:val="both"/>
              <w:rPr>
                <w:rFonts w:ascii="Times New Roman" w:eastAsia="Times New Roman" w:hAnsi="Times New Roman" w:cs="Times New Roman"/>
                <w:sz w:val="24"/>
              </w:rPr>
            </w:pPr>
            <w:r w:rsidRPr="001C4DF4">
              <w:rPr>
                <w:rFonts w:ascii="Times New Roman" w:eastAsia="Times New Roman" w:hAnsi="Times New Roman" w:cs="Times New Roman"/>
                <w:sz w:val="24"/>
              </w:rPr>
              <w:t>National Biodiversity Strategy and Action Plan</w:t>
            </w:r>
          </w:p>
        </w:tc>
      </w:tr>
      <w:tr w:rsidR="001C4DF4" w:rsidRPr="001C4DF4" w:rsidTr="00C61604">
        <w:trPr>
          <w:trHeight w:hRule="exact" w:val="340"/>
        </w:trPr>
        <w:tc>
          <w:tcPr>
            <w:tcW w:w="1526" w:type="dxa"/>
            <w:vAlign w:val="center"/>
          </w:tcPr>
          <w:p w:rsidR="001C4DF4" w:rsidRPr="001C4DF4" w:rsidRDefault="001C4DF4" w:rsidP="001C4DF4">
            <w:pPr>
              <w:jc w:val="both"/>
              <w:rPr>
                <w:rFonts w:ascii="Times New Roman" w:eastAsia="Times New Roman" w:hAnsi="Times New Roman" w:cs="Times New Roman"/>
                <w:b/>
                <w:sz w:val="24"/>
              </w:rPr>
            </w:pPr>
            <w:r w:rsidRPr="001C4DF4">
              <w:rPr>
                <w:rFonts w:ascii="Times New Roman" w:eastAsia="Times New Roman" w:hAnsi="Times New Roman" w:cs="Times New Roman"/>
                <w:b/>
                <w:sz w:val="24"/>
              </w:rPr>
              <w:t xml:space="preserve">NGO </w:t>
            </w:r>
          </w:p>
        </w:tc>
        <w:tc>
          <w:tcPr>
            <w:tcW w:w="7796" w:type="dxa"/>
            <w:vAlign w:val="center"/>
          </w:tcPr>
          <w:p w:rsidR="001C4DF4" w:rsidRPr="001C4DF4" w:rsidRDefault="001C4DF4" w:rsidP="001C4DF4">
            <w:pPr>
              <w:jc w:val="both"/>
              <w:rPr>
                <w:rFonts w:ascii="Times New Roman" w:eastAsia="Times New Roman" w:hAnsi="Times New Roman" w:cs="Times New Roman"/>
                <w:sz w:val="24"/>
              </w:rPr>
            </w:pPr>
            <w:r w:rsidRPr="001C4DF4">
              <w:rPr>
                <w:rFonts w:ascii="Times New Roman" w:eastAsia="Times New Roman" w:hAnsi="Times New Roman" w:cs="Times New Roman"/>
                <w:sz w:val="24"/>
              </w:rPr>
              <w:t>Non-Government Organization</w:t>
            </w:r>
          </w:p>
        </w:tc>
      </w:tr>
      <w:tr w:rsidR="001C4DF4" w:rsidRPr="001C4DF4" w:rsidTr="00C61604">
        <w:trPr>
          <w:trHeight w:hRule="exact" w:val="340"/>
        </w:trPr>
        <w:tc>
          <w:tcPr>
            <w:tcW w:w="1526" w:type="dxa"/>
            <w:vAlign w:val="center"/>
          </w:tcPr>
          <w:p w:rsidR="001C4DF4" w:rsidRPr="001C4DF4" w:rsidRDefault="001C4DF4" w:rsidP="001C4DF4">
            <w:pPr>
              <w:jc w:val="both"/>
              <w:rPr>
                <w:rFonts w:ascii="Times New Roman" w:eastAsia="Times New Roman" w:hAnsi="Times New Roman" w:cs="Times New Roman"/>
                <w:b/>
                <w:sz w:val="24"/>
              </w:rPr>
            </w:pPr>
            <w:r w:rsidRPr="001C4DF4">
              <w:rPr>
                <w:rFonts w:ascii="Times New Roman" w:eastAsia="Times New Roman" w:hAnsi="Times New Roman" w:cs="Times New Roman"/>
                <w:b/>
                <w:sz w:val="24"/>
              </w:rPr>
              <w:t>RFMO</w:t>
            </w:r>
          </w:p>
        </w:tc>
        <w:tc>
          <w:tcPr>
            <w:tcW w:w="7796" w:type="dxa"/>
            <w:vAlign w:val="center"/>
          </w:tcPr>
          <w:p w:rsidR="001C4DF4" w:rsidRPr="001C4DF4" w:rsidRDefault="001C4DF4" w:rsidP="001C4DF4">
            <w:pPr>
              <w:jc w:val="both"/>
              <w:rPr>
                <w:rFonts w:ascii="Times New Roman" w:eastAsia="Times New Roman" w:hAnsi="Times New Roman" w:cs="Times New Roman"/>
                <w:sz w:val="24"/>
              </w:rPr>
            </w:pPr>
            <w:r w:rsidRPr="001C4DF4">
              <w:rPr>
                <w:rFonts w:ascii="Times New Roman" w:eastAsia="Times New Roman" w:hAnsi="Times New Roman" w:cs="Times New Roman"/>
                <w:sz w:val="24"/>
              </w:rPr>
              <w:t>Regional Fisheries Management Organization</w:t>
            </w:r>
          </w:p>
        </w:tc>
      </w:tr>
      <w:tr w:rsidR="001C4DF4" w:rsidRPr="001C4DF4" w:rsidTr="00C61604">
        <w:trPr>
          <w:trHeight w:hRule="exact" w:val="340"/>
        </w:trPr>
        <w:tc>
          <w:tcPr>
            <w:tcW w:w="1526" w:type="dxa"/>
            <w:vAlign w:val="center"/>
          </w:tcPr>
          <w:p w:rsidR="001C4DF4" w:rsidRPr="001C4DF4" w:rsidRDefault="001C4DF4" w:rsidP="001C4DF4">
            <w:pPr>
              <w:jc w:val="both"/>
              <w:rPr>
                <w:rFonts w:ascii="Times New Roman" w:eastAsia="Times New Roman" w:hAnsi="Times New Roman" w:cs="Times New Roman"/>
                <w:b/>
                <w:sz w:val="24"/>
              </w:rPr>
            </w:pPr>
            <w:r w:rsidRPr="001C4DF4">
              <w:rPr>
                <w:rFonts w:ascii="Times New Roman" w:eastAsia="Times New Roman" w:hAnsi="Times New Roman" w:cs="Times New Roman"/>
                <w:b/>
                <w:sz w:val="24"/>
              </w:rPr>
              <w:t>TNC</w:t>
            </w:r>
          </w:p>
        </w:tc>
        <w:tc>
          <w:tcPr>
            <w:tcW w:w="7796" w:type="dxa"/>
            <w:vAlign w:val="center"/>
          </w:tcPr>
          <w:p w:rsidR="001C4DF4" w:rsidRPr="001C4DF4" w:rsidRDefault="001C4DF4" w:rsidP="001C4DF4">
            <w:pPr>
              <w:jc w:val="both"/>
              <w:rPr>
                <w:rFonts w:ascii="Times New Roman" w:eastAsia="Times New Roman" w:hAnsi="Times New Roman" w:cs="Times New Roman"/>
                <w:sz w:val="24"/>
              </w:rPr>
            </w:pPr>
            <w:r w:rsidRPr="001C4DF4">
              <w:rPr>
                <w:rFonts w:ascii="Times New Roman" w:eastAsia="Times New Roman" w:hAnsi="Times New Roman" w:cs="Times New Roman"/>
                <w:sz w:val="24"/>
              </w:rPr>
              <w:t>The Nature Conservancy</w:t>
            </w:r>
          </w:p>
        </w:tc>
      </w:tr>
      <w:tr w:rsidR="001C4DF4" w:rsidRPr="001C4DF4" w:rsidTr="00C61604">
        <w:trPr>
          <w:trHeight w:hRule="exact" w:val="340"/>
        </w:trPr>
        <w:tc>
          <w:tcPr>
            <w:tcW w:w="1526" w:type="dxa"/>
            <w:vAlign w:val="center"/>
          </w:tcPr>
          <w:p w:rsidR="001C4DF4" w:rsidRPr="001C4DF4" w:rsidRDefault="001C4DF4" w:rsidP="001C4DF4">
            <w:pPr>
              <w:jc w:val="both"/>
              <w:rPr>
                <w:rFonts w:ascii="Times New Roman" w:eastAsia="Times New Roman" w:hAnsi="Times New Roman" w:cs="Times New Roman"/>
                <w:b/>
                <w:sz w:val="24"/>
              </w:rPr>
            </w:pPr>
            <w:r w:rsidRPr="001C4DF4">
              <w:rPr>
                <w:rFonts w:ascii="Times New Roman" w:eastAsia="Times New Roman" w:hAnsi="Times New Roman" w:cs="Times New Roman"/>
                <w:b/>
                <w:sz w:val="24"/>
              </w:rPr>
              <w:t>POW</w:t>
            </w:r>
          </w:p>
        </w:tc>
        <w:tc>
          <w:tcPr>
            <w:tcW w:w="7796" w:type="dxa"/>
            <w:vAlign w:val="center"/>
          </w:tcPr>
          <w:p w:rsidR="001C4DF4" w:rsidRPr="001C4DF4" w:rsidRDefault="001C4DF4" w:rsidP="001C4DF4">
            <w:pPr>
              <w:jc w:val="both"/>
              <w:rPr>
                <w:rFonts w:ascii="Times New Roman" w:eastAsia="Times New Roman" w:hAnsi="Times New Roman" w:cs="Times New Roman"/>
                <w:sz w:val="24"/>
              </w:rPr>
            </w:pPr>
            <w:r w:rsidRPr="001C4DF4">
              <w:rPr>
                <w:rFonts w:ascii="Times New Roman" w:eastAsia="Times New Roman" w:hAnsi="Times New Roman" w:cs="Times New Roman"/>
                <w:sz w:val="24"/>
              </w:rPr>
              <w:t>Programme of Work on Migratory Birds and Flyways</w:t>
            </w:r>
          </w:p>
        </w:tc>
      </w:tr>
      <w:tr w:rsidR="001C4DF4" w:rsidRPr="001C4DF4" w:rsidTr="00C61604">
        <w:trPr>
          <w:trHeight w:hRule="exact" w:val="340"/>
        </w:trPr>
        <w:tc>
          <w:tcPr>
            <w:tcW w:w="1526" w:type="dxa"/>
            <w:vAlign w:val="center"/>
          </w:tcPr>
          <w:p w:rsidR="001C4DF4" w:rsidRPr="001C4DF4" w:rsidRDefault="001C4DF4" w:rsidP="001C4DF4">
            <w:pPr>
              <w:jc w:val="both"/>
              <w:rPr>
                <w:rFonts w:ascii="Times New Roman" w:eastAsia="Times New Roman" w:hAnsi="Times New Roman" w:cs="Times New Roman"/>
                <w:b/>
                <w:sz w:val="24"/>
              </w:rPr>
            </w:pPr>
            <w:r w:rsidRPr="001C4DF4">
              <w:rPr>
                <w:rFonts w:ascii="Times New Roman" w:eastAsia="Times New Roman" w:hAnsi="Times New Roman" w:cs="Times New Roman"/>
                <w:b/>
                <w:sz w:val="24"/>
              </w:rPr>
              <w:t>SSAP</w:t>
            </w:r>
          </w:p>
        </w:tc>
        <w:tc>
          <w:tcPr>
            <w:tcW w:w="7796" w:type="dxa"/>
            <w:vAlign w:val="center"/>
          </w:tcPr>
          <w:p w:rsidR="001C4DF4" w:rsidRPr="001C4DF4" w:rsidRDefault="001C4DF4" w:rsidP="001C4DF4">
            <w:pPr>
              <w:jc w:val="both"/>
              <w:rPr>
                <w:rFonts w:ascii="Times New Roman" w:eastAsia="Times New Roman" w:hAnsi="Times New Roman" w:cs="Times New Roman"/>
                <w:sz w:val="24"/>
              </w:rPr>
            </w:pPr>
            <w:r w:rsidRPr="001C4DF4">
              <w:rPr>
                <w:rFonts w:ascii="Times New Roman" w:eastAsia="Times New Roman" w:hAnsi="Times New Roman" w:cs="Times New Roman"/>
                <w:sz w:val="24"/>
              </w:rPr>
              <w:t>Single Species Action Plan</w:t>
            </w:r>
          </w:p>
        </w:tc>
      </w:tr>
      <w:tr w:rsidR="001C4DF4" w:rsidRPr="001C4DF4" w:rsidTr="00C61604">
        <w:trPr>
          <w:trHeight w:hRule="exact" w:val="340"/>
        </w:trPr>
        <w:tc>
          <w:tcPr>
            <w:tcW w:w="1526" w:type="dxa"/>
            <w:vAlign w:val="center"/>
          </w:tcPr>
          <w:p w:rsidR="001C4DF4" w:rsidRPr="001C4DF4" w:rsidRDefault="001C4DF4" w:rsidP="001C4DF4">
            <w:pPr>
              <w:jc w:val="both"/>
              <w:rPr>
                <w:rFonts w:ascii="Times New Roman" w:eastAsia="Times New Roman" w:hAnsi="Times New Roman" w:cs="Times New Roman"/>
                <w:b/>
                <w:sz w:val="24"/>
              </w:rPr>
            </w:pPr>
            <w:r w:rsidRPr="001C4DF4">
              <w:rPr>
                <w:rFonts w:ascii="Times New Roman" w:eastAsia="Times New Roman" w:hAnsi="Times New Roman" w:cs="Times New Roman"/>
                <w:b/>
                <w:sz w:val="24"/>
              </w:rPr>
              <w:t xml:space="preserve">UNEP </w:t>
            </w:r>
          </w:p>
        </w:tc>
        <w:tc>
          <w:tcPr>
            <w:tcW w:w="7796" w:type="dxa"/>
            <w:vAlign w:val="center"/>
          </w:tcPr>
          <w:p w:rsidR="001C4DF4" w:rsidRPr="001C4DF4" w:rsidRDefault="001C4DF4" w:rsidP="001C4DF4">
            <w:pPr>
              <w:jc w:val="both"/>
              <w:rPr>
                <w:rFonts w:ascii="Times New Roman" w:eastAsia="Times New Roman" w:hAnsi="Times New Roman" w:cs="Times New Roman"/>
                <w:sz w:val="24"/>
              </w:rPr>
            </w:pPr>
            <w:r w:rsidRPr="001C4DF4">
              <w:rPr>
                <w:rFonts w:ascii="Times New Roman" w:eastAsia="Times New Roman" w:hAnsi="Times New Roman" w:cs="Times New Roman"/>
                <w:sz w:val="24"/>
              </w:rPr>
              <w:t>United Nations Environment Programme</w:t>
            </w:r>
          </w:p>
        </w:tc>
      </w:tr>
      <w:tr w:rsidR="001C4DF4" w:rsidRPr="001C4DF4" w:rsidTr="00C61604">
        <w:trPr>
          <w:trHeight w:hRule="exact" w:val="340"/>
        </w:trPr>
        <w:tc>
          <w:tcPr>
            <w:tcW w:w="1526" w:type="dxa"/>
            <w:vAlign w:val="center"/>
          </w:tcPr>
          <w:p w:rsidR="001C4DF4" w:rsidRPr="001C4DF4" w:rsidRDefault="001C4DF4" w:rsidP="001C4DF4">
            <w:pPr>
              <w:jc w:val="both"/>
              <w:rPr>
                <w:rFonts w:ascii="Times New Roman" w:eastAsia="Times New Roman" w:hAnsi="Times New Roman" w:cs="Times New Roman"/>
                <w:b/>
                <w:sz w:val="24"/>
              </w:rPr>
            </w:pPr>
            <w:r w:rsidRPr="001C4DF4">
              <w:rPr>
                <w:rFonts w:ascii="Times New Roman" w:eastAsia="Times New Roman" w:hAnsi="Times New Roman" w:cs="Times New Roman"/>
                <w:b/>
                <w:sz w:val="24"/>
              </w:rPr>
              <w:t xml:space="preserve">UNFCC </w:t>
            </w:r>
          </w:p>
        </w:tc>
        <w:tc>
          <w:tcPr>
            <w:tcW w:w="7796" w:type="dxa"/>
            <w:vAlign w:val="center"/>
          </w:tcPr>
          <w:p w:rsidR="001C4DF4" w:rsidRPr="001C4DF4" w:rsidRDefault="001C4DF4" w:rsidP="001C4DF4">
            <w:pPr>
              <w:jc w:val="both"/>
              <w:rPr>
                <w:rFonts w:ascii="Times New Roman" w:eastAsia="Times New Roman" w:hAnsi="Times New Roman" w:cs="Times New Roman"/>
                <w:sz w:val="24"/>
              </w:rPr>
            </w:pPr>
            <w:r w:rsidRPr="001C4DF4">
              <w:rPr>
                <w:rFonts w:ascii="Times New Roman" w:eastAsia="Times New Roman" w:hAnsi="Times New Roman" w:cs="Times New Roman"/>
                <w:sz w:val="24"/>
              </w:rPr>
              <w:t>United Nations Framework Convention on Climate Change</w:t>
            </w:r>
          </w:p>
        </w:tc>
      </w:tr>
      <w:tr w:rsidR="001C4DF4" w:rsidRPr="001C4DF4" w:rsidTr="00C61604">
        <w:trPr>
          <w:trHeight w:hRule="exact" w:val="340"/>
        </w:trPr>
        <w:tc>
          <w:tcPr>
            <w:tcW w:w="1526" w:type="dxa"/>
            <w:vAlign w:val="center"/>
          </w:tcPr>
          <w:p w:rsidR="001C4DF4" w:rsidRPr="001C4DF4" w:rsidRDefault="001C4DF4" w:rsidP="001C4DF4">
            <w:pPr>
              <w:jc w:val="both"/>
              <w:rPr>
                <w:rFonts w:ascii="Times New Roman" w:eastAsia="Times New Roman" w:hAnsi="Times New Roman" w:cs="Times New Roman"/>
                <w:b/>
                <w:sz w:val="24"/>
              </w:rPr>
            </w:pPr>
            <w:r w:rsidRPr="001C4DF4">
              <w:rPr>
                <w:rFonts w:ascii="Times New Roman" w:eastAsia="Times New Roman" w:hAnsi="Times New Roman" w:cs="Times New Roman"/>
                <w:b/>
                <w:sz w:val="24"/>
              </w:rPr>
              <w:t>UNCCD</w:t>
            </w:r>
          </w:p>
        </w:tc>
        <w:tc>
          <w:tcPr>
            <w:tcW w:w="7796" w:type="dxa"/>
            <w:vAlign w:val="center"/>
          </w:tcPr>
          <w:p w:rsidR="001C4DF4" w:rsidRPr="001C4DF4" w:rsidRDefault="001C4DF4" w:rsidP="001C4DF4">
            <w:pPr>
              <w:jc w:val="both"/>
              <w:rPr>
                <w:rFonts w:ascii="Times New Roman" w:eastAsia="Times New Roman" w:hAnsi="Times New Roman" w:cs="Times New Roman"/>
                <w:sz w:val="24"/>
              </w:rPr>
            </w:pPr>
            <w:r w:rsidRPr="001C4DF4">
              <w:rPr>
                <w:rFonts w:ascii="Times New Roman" w:eastAsia="Times New Roman" w:hAnsi="Times New Roman" w:cs="Times New Roman"/>
                <w:sz w:val="24"/>
              </w:rPr>
              <w:t>United Nations Convention to Combat Desertification</w:t>
            </w:r>
          </w:p>
        </w:tc>
      </w:tr>
      <w:tr w:rsidR="001C4DF4" w:rsidRPr="001C4DF4" w:rsidTr="00C61604">
        <w:trPr>
          <w:trHeight w:hRule="exact" w:val="340"/>
        </w:trPr>
        <w:tc>
          <w:tcPr>
            <w:tcW w:w="1526" w:type="dxa"/>
            <w:vAlign w:val="center"/>
          </w:tcPr>
          <w:p w:rsidR="001C4DF4" w:rsidRPr="001C4DF4" w:rsidRDefault="001C4DF4" w:rsidP="001C4DF4">
            <w:pPr>
              <w:jc w:val="both"/>
              <w:rPr>
                <w:rFonts w:ascii="Times New Roman" w:eastAsia="Times New Roman" w:hAnsi="Times New Roman" w:cs="Times New Roman"/>
                <w:b/>
                <w:sz w:val="24"/>
              </w:rPr>
            </w:pPr>
            <w:r w:rsidRPr="001C4DF4">
              <w:rPr>
                <w:rFonts w:ascii="Times New Roman" w:eastAsia="Times New Roman" w:hAnsi="Times New Roman" w:cs="Times New Roman"/>
                <w:b/>
                <w:sz w:val="24"/>
              </w:rPr>
              <w:t>UNWTO</w:t>
            </w:r>
          </w:p>
        </w:tc>
        <w:tc>
          <w:tcPr>
            <w:tcW w:w="7796" w:type="dxa"/>
            <w:vAlign w:val="center"/>
          </w:tcPr>
          <w:p w:rsidR="001C4DF4" w:rsidRPr="001C4DF4" w:rsidRDefault="001C4DF4" w:rsidP="001C4DF4">
            <w:pPr>
              <w:jc w:val="both"/>
              <w:rPr>
                <w:rFonts w:ascii="Times New Roman" w:eastAsia="Times New Roman" w:hAnsi="Times New Roman" w:cs="Times New Roman"/>
                <w:sz w:val="24"/>
              </w:rPr>
            </w:pPr>
            <w:r w:rsidRPr="001C4DF4">
              <w:rPr>
                <w:rFonts w:ascii="Times New Roman" w:eastAsia="Times New Roman" w:hAnsi="Times New Roman" w:cs="Times New Roman"/>
                <w:sz w:val="24"/>
              </w:rPr>
              <w:t>United Nations World Tourism Organisation</w:t>
            </w:r>
          </w:p>
        </w:tc>
      </w:tr>
      <w:tr w:rsidR="001C4DF4" w:rsidRPr="001C4DF4" w:rsidTr="00C61604">
        <w:trPr>
          <w:trHeight w:hRule="exact" w:val="340"/>
        </w:trPr>
        <w:tc>
          <w:tcPr>
            <w:tcW w:w="1526" w:type="dxa"/>
            <w:vAlign w:val="center"/>
          </w:tcPr>
          <w:p w:rsidR="001C4DF4" w:rsidRPr="001C4DF4" w:rsidRDefault="001C4DF4" w:rsidP="001C4DF4">
            <w:pPr>
              <w:jc w:val="both"/>
              <w:rPr>
                <w:rFonts w:ascii="Times New Roman" w:eastAsia="Times New Roman" w:hAnsi="Times New Roman" w:cs="Times New Roman"/>
                <w:b/>
                <w:sz w:val="24"/>
              </w:rPr>
            </w:pPr>
            <w:r w:rsidRPr="001C4DF4">
              <w:rPr>
                <w:rFonts w:ascii="Times New Roman" w:eastAsia="Times New Roman" w:hAnsi="Times New Roman" w:cs="Times New Roman"/>
                <w:b/>
                <w:sz w:val="24"/>
              </w:rPr>
              <w:t>WHSRN</w:t>
            </w:r>
          </w:p>
        </w:tc>
        <w:tc>
          <w:tcPr>
            <w:tcW w:w="7796" w:type="dxa"/>
            <w:vAlign w:val="center"/>
          </w:tcPr>
          <w:p w:rsidR="001C4DF4" w:rsidRPr="001C4DF4" w:rsidRDefault="001C4DF4" w:rsidP="001C4DF4">
            <w:pPr>
              <w:jc w:val="both"/>
              <w:rPr>
                <w:rFonts w:ascii="Times New Roman" w:eastAsia="Times New Roman" w:hAnsi="Times New Roman" w:cs="Times New Roman"/>
                <w:sz w:val="24"/>
              </w:rPr>
            </w:pPr>
            <w:r w:rsidRPr="001C4DF4">
              <w:rPr>
                <w:rFonts w:ascii="Times New Roman" w:eastAsia="Times New Roman" w:hAnsi="Times New Roman" w:cs="Times New Roman"/>
                <w:sz w:val="24"/>
              </w:rPr>
              <w:t>Western Hemisphere Shorebird Reserve Network</w:t>
            </w:r>
          </w:p>
        </w:tc>
      </w:tr>
      <w:tr w:rsidR="001C4DF4" w:rsidRPr="001C4DF4" w:rsidTr="00C61604">
        <w:trPr>
          <w:trHeight w:hRule="exact" w:val="340"/>
        </w:trPr>
        <w:tc>
          <w:tcPr>
            <w:tcW w:w="1526" w:type="dxa"/>
            <w:vAlign w:val="center"/>
          </w:tcPr>
          <w:p w:rsidR="001C4DF4" w:rsidRPr="001C4DF4" w:rsidRDefault="001C4DF4" w:rsidP="001C4DF4">
            <w:pPr>
              <w:jc w:val="both"/>
              <w:rPr>
                <w:rFonts w:ascii="Times New Roman" w:eastAsia="Times New Roman" w:hAnsi="Times New Roman" w:cs="Times New Roman"/>
                <w:b/>
                <w:sz w:val="24"/>
              </w:rPr>
            </w:pPr>
            <w:r w:rsidRPr="001C4DF4">
              <w:rPr>
                <w:rFonts w:ascii="Times New Roman" w:eastAsia="Times New Roman" w:hAnsi="Times New Roman" w:cs="Times New Roman"/>
                <w:b/>
                <w:sz w:val="24"/>
              </w:rPr>
              <w:t>WI</w:t>
            </w:r>
          </w:p>
        </w:tc>
        <w:tc>
          <w:tcPr>
            <w:tcW w:w="7796" w:type="dxa"/>
            <w:vAlign w:val="center"/>
          </w:tcPr>
          <w:p w:rsidR="001C4DF4" w:rsidRPr="001C4DF4" w:rsidRDefault="001C4DF4" w:rsidP="001C4DF4">
            <w:pPr>
              <w:jc w:val="both"/>
              <w:rPr>
                <w:rFonts w:ascii="Times New Roman" w:eastAsia="Times New Roman" w:hAnsi="Times New Roman" w:cs="Times New Roman"/>
                <w:sz w:val="24"/>
              </w:rPr>
            </w:pPr>
            <w:r w:rsidRPr="001C4DF4">
              <w:rPr>
                <w:rFonts w:ascii="Times New Roman" w:eastAsia="Times New Roman" w:hAnsi="Times New Roman" w:cs="Times New Roman"/>
                <w:sz w:val="24"/>
              </w:rPr>
              <w:t>Wetlands International</w:t>
            </w:r>
          </w:p>
        </w:tc>
      </w:tr>
      <w:tr w:rsidR="001C4DF4" w:rsidRPr="001C4DF4" w:rsidTr="00C61604">
        <w:trPr>
          <w:trHeight w:hRule="exact" w:val="340"/>
        </w:trPr>
        <w:tc>
          <w:tcPr>
            <w:tcW w:w="1526" w:type="dxa"/>
            <w:vAlign w:val="center"/>
          </w:tcPr>
          <w:p w:rsidR="001C4DF4" w:rsidRPr="001C4DF4" w:rsidRDefault="001C4DF4" w:rsidP="001C4DF4">
            <w:pPr>
              <w:jc w:val="both"/>
              <w:rPr>
                <w:rFonts w:ascii="Times New Roman" w:eastAsia="Times New Roman" w:hAnsi="Times New Roman" w:cs="Times New Roman"/>
                <w:b/>
                <w:sz w:val="24"/>
              </w:rPr>
            </w:pPr>
            <w:r w:rsidRPr="001C4DF4">
              <w:rPr>
                <w:rFonts w:ascii="Times New Roman" w:eastAsia="Times New Roman" w:hAnsi="Times New Roman" w:cs="Times New Roman"/>
                <w:b/>
                <w:sz w:val="24"/>
              </w:rPr>
              <w:t>WWF</w:t>
            </w:r>
          </w:p>
        </w:tc>
        <w:tc>
          <w:tcPr>
            <w:tcW w:w="7796" w:type="dxa"/>
            <w:vAlign w:val="center"/>
          </w:tcPr>
          <w:p w:rsidR="001C4DF4" w:rsidRPr="001C4DF4" w:rsidRDefault="001C4DF4" w:rsidP="001C4DF4">
            <w:pPr>
              <w:jc w:val="both"/>
              <w:rPr>
                <w:rFonts w:ascii="Times New Roman" w:eastAsia="Times New Roman" w:hAnsi="Times New Roman" w:cs="Times New Roman"/>
                <w:sz w:val="24"/>
              </w:rPr>
            </w:pPr>
            <w:r w:rsidRPr="001C4DF4">
              <w:rPr>
                <w:rFonts w:ascii="Times New Roman" w:eastAsia="Times New Roman" w:hAnsi="Times New Roman" w:cs="Times New Roman"/>
                <w:sz w:val="24"/>
              </w:rPr>
              <w:t>World Wide Fund for Nature</w:t>
            </w:r>
          </w:p>
        </w:tc>
      </w:tr>
      <w:tr w:rsidR="001C4DF4" w:rsidRPr="001C4DF4" w:rsidTr="00C61604">
        <w:trPr>
          <w:trHeight w:hRule="exact" w:val="340"/>
        </w:trPr>
        <w:tc>
          <w:tcPr>
            <w:tcW w:w="1526" w:type="dxa"/>
            <w:vAlign w:val="center"/>
          </w:tcPr>
          <w:p w:rsidR="001C4DF4" w:rsidRPr="001C4DF4" w:rsidRDefault="001C4DF4" w:rsidP="001C4DF4">
            <w:pPr>
              <w:jc w:val="both"/>
              <w:rPr>
                <w:rFonts w:ascii="Times New Roman" w:eastAsia="Times New Roman" w:hAnsi="Times New Roman" w:cs="Times New Roman"/>
                <w:b/>
                <w:sz w:val="24"/>
              </w:rPr>
            </w:pPr>
            <w:r w:rsidRPr="001C4DF4">
              <w:rPr>
                <w:rFonts w:ascii="Times New Roman" w:eastAsia="Times New Roman" w:hAnsi="Times New Roman" w:cs="Times New Roman"/>
                <w:b/>
                <w:sz w:val="24"/>
              </w:rPr>
              <w:t>WCS</w:t>
            </w:r>
          </w:p>
        </w:tc>
        <w:tc>
          <w:tcPr>
            <w:tcW w:w="7796" w:type="dxa"/>
            <w:vAlign w:val="center"/>
          </w:tcPr>
          <w:p w:rsidR="001C4DF4" w:rsidRPr="001C4DF4" w:rsidRDefault="001C4DF4" w:rsidP="001C4DF4">
            <w:pPr>
              <w:jc w:val="both"/>
              <w:rPr>
                <w:rFonts w:ascii="Times New Roman" w:eastAsia="Times New Roman" w:hAnsi="Times New Roman" w:cs="Times New Roman"/>
                <w:sz w:val="24"/>
              </w:rPr>
            </w:pPr>
            <w:r w:rsidRPr="001C4DF4">
              <w:rPr>
                <w:rFonts w:ascii="Times New Roman" w:eastAsia="Times New Roman" w:hAnsi="Times New Roman" w:cs="Times New Roman"/>
                <w:sz w:val="24"/>
              </w:rPr>
              <w:t>Wildlife Conservation Society</w:t>
            </w:r>
          </w:p>
        </w:tc>
      </w:tr>
      <w:tr w:rsidR="001C4DF4" w:rsidRPr="001C4DF4" w:rsidTr="00C61604">
        <w:trPr>
          <w:trHeight w:hRule="exact" w:val="340"/>
        </w:trPr>
        <w:tc>
          <w:tcPr>
            <w:tcW w:w="1526" w:type="dxa"/>
            <w:vAlign w:val="center"/>
          </w:tcPr>
          <w:p w:rsidR="001C4DF4" w:rsidRPr="001C4DF4" w:rsidRDefault="001C4DF4" w:rsidP="001C4DF4">
            <w:pPr>
              <w:jc w:val="both"/>
              <w:rPr>
                <w:rFonts w:ascii="Times New Roman" w:eastAsia="Times New Roman" w:hAnsi="Times New Roman" w:cs="Times New Roman"/>
                <w:b/>
                <w:sz w:val="24"/>
              </w:rPr>
            </w:pPr>
            <w:r w:rsidRPr="001C4DF4">
              <w:rPr>
                <w:rFonts w:ascii="Times New Roman" w:eastAsia="Times New Roman" w:hAnsi="Times New Roman" w:cs="Times New Roman"/>
                <w:b/>
                <w:sz w:val="24"/>
              </w:rPr>
              <w:t>WHMSI</w:t>
            </w:r>
          </w:p>
        </w:tc>
        <w:tc>
          <w:tcPr>
            <w:tcW w:w="7796" w:type="dxa"/>
            <w:vAlign w:val="center"/>
          </w:tcPr>
          <w:p w:rsidR="001C4DF4" w:rsidRPr="001C4DF4" w:rsidRDefault="001C4DF4" w:rsidP="001C4DF4">
            <w:pPr>
              <w:jc w:val="both"/>
              <w:rPr>
                <w:rFonts w:ascii="Times New Roman" w:eastAsia="Times New Roman" w:hAnsi="Times New Roman" w:cs="Times New Roman"/>
                <w:sz w:val="24"/>
              </w:rPr>
            </w:pPr>
            <w:r w:rsidRPr="001C4DF4">
              <w:rPr>
                <w:rFonts w:ascii="Times New Roman" w:eastAsia="Times New Roman" w:hAnsi="Times New Roman" w:cs="Times New Roman"/>
                <w:sz w:val="24"/>
              </w:rPr>
              <w:t>Western Hemisphere Migratory Species Initiative</w:t>
            </w:r>
          </w:p>
        </w:tc>
      </w:tr>
      <w:tr w:rsidR="001C4DF4" w:rsidRPr="001C4DF4" w:rsidTr="00C61604">
        <w:trPr>
          <w:trHeight w:hRule="exact" w:val="340"/>
        </w:trPr>
        <w:tc>
          <w:tcPr>
            <w:tcW w:w="1526" w:type="dxa"/>
            <w:vAlign w:val="center"/>
          </w:tcPr>
          <w:p w:rsidR="001C4DF4" w:rsidRPr="001C4DF4" w:rsidRDefault="001C4DF4" w:rsidP="001C4DF4">
            <w:pPr>
              <w:jc w:val="both"/>
              <w:rPr>
                <w:rFonts w:ascii="Times New Roman" w:eastAsia="Times New Roman" w:hAnsi="Times New Roman" w:cs="Times New Roman"/>
                <w:b/>
                <w:bCs/>
                <w:sz w:val="24"/>
              </w:rPr>
            </w:pPr>
            <w:r w:rsidRPr="001C4DF4">
              <w:rPr>
                <w:rFonts w:ascii="Times New Roman" w:eastAsia="Times New Roman" w:hAnsi="Times New Roman" w:cs="Times New Roman"/>
                <w:b/>
                <w:bCs/>
                <w:sz w:val="24"/>
              </w:rPr>
              <w:t>WMBD</w:t>
            </w:r>
          </w:p>
        </w:tc>
        <w:tc>
          <w:tcPr>
            <w:tcW w:w="7796" w:type="dxa"/>
            <w:vAlign w:val="center"/>
          </w:tcPr>
          <w:p w:rsidR="001C4DF4" w:rsidRPr="001C4DF4" w:rsidRDefault="001C4DF4" w:rsidP="001C4DF4">
            <w:pPr>
              <w:jc w:val="both"/>
              <w:rPr>
                <w:rFonts w:ascii="Times New Roman" w:eastAsia="Times New Roman" w:hAnsi="Times New Roman" w:cs="Times New Roman"/>
                <w:bCs/>
                <w:sz w:val="24"/>
              </w:rPr>
            </w:pPr>
            <w:r w:rsidRPr="001C4DF4">
              <w:rPr>
                <w:rFonts w:ascii="Times New Roman" w:eastAsia="Times New Roman" w:hAnsi="Times New Roman" w:cs="Times New Roman"/>
                <w:bCs/>
                <w:sz w:val="24"/>
              </w:rPr>
              <w:t>World Migratory Bird Day</w:t>
            </w:r>
          </w:p>
        </w:tc>
      </w:tr>
    </w:tbl>
    <w:p w:rsidR="005C56AA" w:rsidRDefault="005C56AA" w:rsidP="001764E6">
      <w:pPr>
        <w:jc w:val="both"/>
        <w:rPr>
          <w:sz w:val="24"/>
        </w:rPr>
      </w:pPr>
    </w:p>
    <w:p w:rsidR="001C4DF4" w:rsidRDefault="001C4DF4" w:rsidP="001764E6">
      <w:pPr>
        <w:jc w:val="both"/>
        <w:rPr>
          <w:sz w:val="24"/>
        </w:rPr>
      </w:pPr>
    </w:p>
    <w:p w:rsidR="001C4DF4" w:rsidRDefault="001C4DF4" w:rsidP="001764E6">
      <w:pPr>
        <w:jc w:val="both"/>
        <w:rPr>
          <w:sz w:val="24"/>
        </w:rPr>
      </w:pPr>
    </w:p>
    <w:p w:rsidR="001C4DF4" w:rsidRDefault="001C4DF4" w:rsidP="001764E6">
      <w:pPr>
        <w:jc w:val="both"/>
        <w:rPr>
          <w:sz w:val="24"/>
        </w:rPr>
      </w:pPr>
    </w:p>
    <w:p w:rsidR="001C4DF4" w:rsidRDefault="001C4DF4" w:rsidP="001764E6">
      <w:pPr>
        <w:jc w:val="both"/>
        <w:rPr>
          <w:sz w:val="24"/>
        </w:rPr>
      </w:pPr>
    </w:p>
    <w:p w:rsidR="001C4DF4" w:rsidRDefault="001C4DF4" w:rsidP="001764E6">
      <w:pPr>
        <w:jc w:val="both"/>
        <w:rPr>
          <w:sz w:val="24"/>
        </w:rPr>
      </w:pPr>
    </w:p>
    <w:p w:rsidR="001C4DF4" w:rsidRDefault="001C4DF4" w:rsidP="001764E6">
      <w:pPr>
        <w:jc w:val="both"/>
        <w:rPr>
          <w:sz w:val="24"/>
        </w:rPr>
      </w:pPr>
    </w:p>
    <w:p w:rsidR="001C4DF4" w:rsidRDefault="001C4DF4" w:rsidP="001764E6">
      <w:pPr>
        <w:jc w:val="both"/>
        <w:rPr>
          <w:sz w:val="24"/>
        </w:rPr>
      </w:pPr>
    </w:p>
    <w:p w:rsidR="001C4DF4" w:rsidRDefault="001C4DF4" w:rsidP="001764E6">
      <w:pPr>
        <w:jc w:val="both"/>
        <w:rPr>
          <w:sz w:val="24"/>
        </w:rPr>
      </w:pPr>
    </w:p>
    <w:p w:rsidR="001C4DF4" w:rsidRDefault="001C4DF4" w:rsidP="001764E6">
      <w:pPr>
        <w:jc w:val="both"/>
        <w:rPr>
          <w:sz w:val="24"/>
        </w:rPr>
      </w:pPr>
    </w:p>
    <w:p w:rsidR="001C4DF4" w:rsidRDefault="001C4DF4" w:rsidP="001764E6">
      <w:pPr>
        <w:jc w:val="both"/>
        <w:rPr>
          <w:sz w:val="24"/>
        </w:rPr>
      </w:pPr>
    </w:p>
    <w:p w:rsidR="001C4DF4" w:rsidRDefault="001C4DF4" w:rsidP="001764E6">
      <w:pPr>
        <w:jc w:val="both"/>
        <w:rPr>
          <w:sz w:val="24"/>
        </w:rPr>
      </w:pPr>
    </w:p>
    <w:p w:rsidR="001C4DF4" w:rsidRDefault="001C4DF4" w:rsidP="001764E6">
      <w:pPr>
        <w:jc w:val="both"/>
        <w:rPr>
          <w:sz w:val="24"/>
        </w:rPr>
      </w:pPr>
    </w:p>
    <w:p w:rsidR="001C4DF4" w:rsidRDefault="001C4DF4" w:rsidP="001764E6">
      <w:pPr>
        <w:jc w:val="both"/>
        <w:rPr>
          <w:sz w:val="24"/>
        </w:rPr>
      </w:pPr>
    </w:p>
    <w:p w:rsidR="001C4DF4" w:rsidRDefault="001C4DF4" w:rsidP="001764E6">
      <w:pPr>
        <w:jc w:val="both"/>
        <w:rPr>
          <w:sz w:val="24"/>
        </w:rPr>
      </w:pPr>
    </w:p>
    <w:p w:rsidR="001C4DF4" w:rsidRDefault="001C4DF4" w:rsidP="001764E6">
      <w:pPr>
        <w:jc w:val="both"/>
        <w:rPr>
          <w:sz w:val="24"/>
        </w:rPr>
      </w:pPr>
    </w:p>
    <w:p w:rsidR="00610C63" w:rsidRDefault="00610C63" w:rsidP="001764E6">
      <w:pPr>
        <w:jc w:val="both"/>
        <w:rPr>
          <w:sz w:val="24"/>
        </w:rPr>
      </w:pPr>
    </w:p>
    <w:p w:rsidR="007F494E" w:rsidRDefault="007F494E" w:rsidP="001764E6">
      <w:pPr>
        <w:jc w:val="both"/>
        <w:rPr>
          <w:sz w:val="24"/>
        </w:rPr>
      </w:pPr>
    </w:p>
    <w:p w:rsidR="00610C63" w:rsidRDefault="00610C63" w:rsidP="001764E6">
      <w:pPr>
        <w:jc w:val="both"/>
        <w:rPr>
          <w:sz w:val="24"/>
        </w:rPr>
      </w:pPr>
    </w:p>
    <w:p w:rsidR="00610C63" w:rsidRDefault="00610C63" w:rsidP="001764E6">
      <w:pPr>
        <w:jc w:val="both"/>
        <w:rPr>
          <w:sz w:val="24"/>
        </w:rPr>
      </w:pPr>
    </w:p>
    <w:p w:rsidR="00610C63" w:rsidRDefault="00610C63" w:rsidP="001764E6">
      <w:pPr>
        <w:jc w:val="both"/>
        <w:rPr>
          <w:sz w:val="24"/>
        </w:rPr>
      </w:pPr>
    </w:p>
    <w:p w:rsidR="001C4DF4" w:rsidRDefault="001C4DF4" w:rsidP="001764E6">
      <w:pPr>
        <w:jc w:val="both"/>
        <w:rPr>
          <w:sz w:val="24"/>
        </w:rPr>
      </w:pPr>
    </w:p>
    <w:p w:rsidR="001C4DF4" w:rsidRDefault="001C4DF4" w:rsidP="001764E6">
      <w:pPr>
        <w:jc w:val="both"/>
        <w:rPr>
          <w:sz w:val="24"/>
        </w:rPr>
      </w:pPr>
    </w:p>
    <w:p w:rsidR="001C4DF4" w:rsidRPr="00727E3E" w:rsidRDefault="001C4DF4" w:rsidP="00605E4B">
      <w:pPr>
        <w:pStyle w:val="ListParagraph"/>
        <w:numPr>
          <w:ilvl w:val="0"/>
          <w:numId w:val="23"/>
        </w:numPr>
        <w:ind w:hanging="720"/>
        <w:jc w:val="both"/>
        <w:rPr>
          <w:b/>
          <w:bCs/>
          <w:sz w:val="24"/>
          <w:lang w:val="en-GB"/>
        </w:rPr>
      </w:pPr>
      <w:r w:rsidRPr="00727E3E">
        <w:rPr>
          <w:b/>
          <w:bCs/>
          <w:sz w:val="24"/>
          <w:lang w:val="en-GB"/>
        </w:rPr>
        <w:t>Annex III: List of CMS Migratory Bird Related Instruments and Processes</w:t>
      </w:r>
    </w:p>
    <w:p w:rsidR="001C4DF4" w:rsidRPr="001C4DF4" w:rsidRDefault="001C4DF4" w:rsidP="001C4DF4">
      <w:pPr>
        <w:jc w:val="both"/>
        <w:rPr>
          <w:sz w:val="24"/>
          <w:lang w:val="en-GB"/>
        </w:rPr>
      </w:pPr>
    </w:p>
    <w:tbl>
      <w:tblPr>
        <w:tblW w:w="9710" w:type="dxa"/>
        <w:tblInd w:w="93" w:type="dxa"/>
        <w:tblLook w:val="04A0" w:firstRow="1" w:lastRow="0" w:firstColumn="1" w:lastColumn="0" w:noHBand="0" w:noVBand="1"/>
      </w:tblPr>
      <w:tblGrid>
        <w:gridCol w:w="3134"/>
        <w:gridCol w:w="1417"/>
        <w:gridCol w:w="1134"/>
        <w:gridCol w:w="1247"/>
        <w:gridCol w:w="912"/>
        <w:gridCol w:w="992"/>
        <w:gridCol w:w="874"/>
      </w:tblGrid>
      <w:tr w:rsidR="002D6163" w:rsidRPr="002D6163" w:rsidTr="002D6163">
        <w:trPr>
          <w:trHeight w:val="864"/>
        </w:trPr>
        <w:tc>
          <w:tcPr>
            <w:tcW w:w="3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5F29" w:rsidRPr="002D6163" w:rsidRDefault="00575F29" w:rsidP="002D6163">
            <w:pPr>
              <w:widowControl/>
              <w:autoSpaceDE/>
              <w:autoSpaceDN/>
              <w:adjustRightInd/>
              <w:rPr>
                <w:rFonts w:ascii="Calibri" w:hAnsi="Calibri"/>
                <w:b/>
                <w:color w:val="000000"/>
                <w:szCs w:val="20"/>
                <w:lang w:val="en-GB" w:eastAsia="en-GB"/>
              </w:rPr>
            </w:pPr>
            <w:r w:rsidRPr="002D6163">
              <w:rPr>
                <w:rFonts w:ascii="Calibri" w:hAnsi="Calibri"/>
                <w:b/>
                <w:color w:val="000000"/>
                <w:szCs w:val="20"/>
                <w:lang w:val="en-GB" w:eastAsia="en-GB"/>
              </w:rPr>
              <w:t> </w:t>
            </w:r>
            <w:r w:rsidR="002D6163" w:rsidRPr="002D6163">
              <w:rPr>
                <w:rFonts w:ascii="Calibri" w:hAnsi="Calibri"/>
                <w:b/>
                <w:color w:val="000000"/>
                <w:szCs w:val="20"/>
                <w:lang w:val="en-GB" w:eastAsia="en-GB"/>
              </w:rPr>
              <w:t>CMS family instruments</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b/>
                <w:color w:val="000000"/>
                <w:szCs w:val="20"/>
                <w:lang w:val="en-GB" w:eastAsia="en-GB"/>
              </w:rPr>
            </w:pPr>
            <w:r w:rsidRPr="002D6163">
              <w:rPr>
                <w:rFonts w:ascii="Calibri" w:hAnsi="Calibri"/>
                <w:b/>
                <w:color w:val="000000"/>
                <w:szCs w:val="20"/>
                <w:lang w:val="en-GB" w:eastAsia="en-GB"/>
              </w:rPr>
              <w:t>African -Eurasian Flyways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b/>
                <w:color w:val="000000"/>
                <w:szCs w:val="20"/>
                <w:lang w:val="en-GB" w:eastAsia="en-GB"/>
              </w:rPr>
            </w:pPr>
            <w:r w:rsidRPr="002D6163">
              <w:rPr>
                <w:rFonts w:ascii="Calibri" w:hAnsi="Calibri"/>
                <w:b/>
                <w:color w:val="000000"/>
                <w:szCs w:val="20"/>
                <w:lang w:val="en-GB" w:eastAsia="en-GB"/>
              </w:rPr>
              <w:t>Central Asian Flyway</w:t>
            </w:r>
          </w:p>
        </w:tc>
        <w:tc>
          <w:tcPr>
            <w:tcW w:w="1247" w:type="dxa"/>
            <w:tcBorders>
              <w:top w:val="single" w:sz="4" w:space="0" w:color="auto"/>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b/>
                <w:color w:val="000000"/>
                <w:szCs w:val="20"/>
                <w:lang w:val="en-GB" w:eastAsia="en-GB"/>
              </w:rPr>
            </w:pPr>
            <w:r w:rsidRPr="002D6163">
              <w:rPr>
                <w:rFonts w:ascii="Calibri" w:hAnsi="Calibri"/>
                <w:b/>
                <w:color w:val="000000"/>
                <w:szCs w:val="20"/>
                <w:lang w:val="en-GB" w:eastAsia="en-GB"/>
              </w:rPr>
              <w:t>East Asian- Australasian Flyway</w:t>
            </w:r>
          </w:p>
        </w:tc>
        <w:tc>
          <w:tcPr>
            <w:tcW w:w="912" w:type="dxa"/>
            <w:tcBorders>
              <w:top w:val="single" w:sz="4" w:space="0" w:color="auto"/>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b/>
                <w:color w:val="000000"/>
                <w:szCs w:val="20"/>
                <w:lang w:val="en-GB" w:eastAsia="en-GB"/>
              </w:rPr>
            </w:pPr>
            <w:r w:rsidRPr="002D6163">
              <w:rPr>
                <w:rFonts w:ascii="Calibri" w:hAnsi="Calibri"/>
                <w:b/>
                <w:color w:val="000000"/>
                <w:szCs w:val="20"/>
                <w:lang w:val="en-GB" w:eastAsia="en-GB"/>
              </w:rPr>
              <w:t>Pacific Flyway</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b/>
                <w:color w:val="000000"/>
                <w:szCs w:val="20"/>
                <w:lang w:val="en-GB" w:eastAsia="en-GB"/>
              </w:rPr>
            </w:pPr>
            <w:r w:rsidRPr="002D6163">
              <w:rPr>
                <w:rFonts w:ascii="Calibri" w:hAnsi="Calibri"/>
                <w:b/>
                <w:color w:val="000000"/>
                <w:szCs w:val="20"/>
                <w:lang w:val="en-GB" w:eastAsia="en-GB"/>
              </w:rPr>
              <w:t>Americas Flyways</w:t>
            </w: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b/>
                <w:color w:val="000000"/>
                <w:szCs w:val="20"/>
                <w:lang w:val="en-GB" w:eastAsia="en-GB"/>
              </w:rPr>
            </w:pPr>
            <w:r w:rsidRPr="002D6163">
              <w:rPr>
                <w:rFonts w:ascii="Calibri" w:hAnsi="Calibri"/>
                <w:b/>
                <w:color w:val="000000"/>
                <w:szCs w:val="20"/>
                <w:lang w:val="en-GB" w:eastAsia="en-GB"/>
              </w:rPr>
              <w:t>Seabird Flyways</w:t>
            </w:r>
          </w:p>
        </w:tc>
      </w:tr>
      <w:tr w:rsidR="002D6163" w:rsidRPr="002D6163" w:rsidTr="002D6163">
        <w:trPr>
          <w:trHeight w:val="288"/>
        </w:trPr>
        <w:tc>
          <w:tcPr>
            <w:tcW w:w="3134" w:type="dxa"/>
            <w:tcBorders>
              <w:top w:val="nil"/>
              <w:left w:val="single" w:sz="4" w:space="0" w:color="auto"/>
              <w:bottom w:val="single" w:sz="4" w:space="0" w:color="auto"/>
              <w:right w:val="single" w:sz="4" w:space="0" w:color="auto"/>
            </w:tcBorders>
            <w:shd w:val="clear" w:color="auto" w:fill="auto"/>
            <w:noWrap/>
            <w:vAlign w:val="center"/>
            <w:hideMark/>
          </w:tcPr>
          <w:p w:rsidR="00575F29" w:rsidRPr="002D6163" w:rsidRDefault="00575F29" w:rsidP="002D6163">
            <w:pPr>
              <w:widowControl/>
              <w:autoSpaceDE/>
              <w:autoSpaceDN/>
              <w:adjustRightInd/>
              <w:rPr>
                <w:rFonts w:ascii="Calibri" w:hAnsi="Calibri"/>
                <w:b/>
                <w:bCs/>
                <w:color w:val="000000"/>
                <w:szCs w:val="20"/>
                <w:lang w:val="en-GB" w:eastAsia="en-GB"/>
              </w:rPr>
            </w:pPr>
            <w:r w:rsidRPr="002D6163">
              <w:rPr>
                <w:rFonts w:ascii="Calibri" w:hAnsi="Calibri"/>
                <w:b/>
                <w:bCs/>
                <w:color w:val="000000"/>
                <w:szCs w:val="20"/>
                <w:lang w:val="en-GB" w:eastAsia="en-GB"/>
              </w:rPr>
              <w:t>Agreements</w:t>
            </w:r>
          </w:p>
        </w:tc>
        <w:tc>
          <w:tcPr>
            <w:tcW w:w="1417"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1134"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1247"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12"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92"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874"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r>
      <w:tr w:rsidR="002D6163" w:rsidRPr="002D6163" w:rsidTr="002D6163">
        <w:trPr>
          <w:trHeight w:val="576"/>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575F29" w:rsidRPr="002D6163" w:rsidRDefault="007934B8" w:rsidP="002D6163">
            <w:pPr>
              <w:widowControl/>
              <w:autoSpaceDE/>
              <w:autoSpaceDN/>
              <w:adjustRightInd/>
              <w:rPr>
                <w:rFonts w:ascii="Calibri" w:hAnsi="Calibri"/>
                <w:color w:val="0000FF"/>
                <w:szCs w:val="20"/>
                <w:u w:val="single"/>
                <w:lang w:val="en-GB" w:eastAsia="en-GB"/>
              </w:rPr>
            </w:pPr>
            <w:hyperlink r:id="rId29" w:history="1">
              <w:r w:rsidR="00575F29" w:rsidRPr="002D6163">
                <w:rPr>
                  <w:rFonts w:ascii="Calibri" w:hAnsi="Calibri"/>
                  <w:color w:val="0000FF"/>
                  <w:szCs w:val="20"/>
                  <w:u w:val="single"/>
                  <w:lang w:val="en-GB" w:eastAsia="en-GB"/>
                </w:rPr>
                <w:t xml:space="preserve">Agreement on the Conservation of Albatrosses and Petrels (ACAP) </w:t>
              </w:r>
            </w:hyperlink>
          </w:p>
        </w:tc>
        <w:tc>
          <w:tcPr>
            <w:tcW w:w="1417"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1134"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1247"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912"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992"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874"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r>
      <w:tr w:rsidR="002D6163" w:rsidRPr="002D6163" w:rsidTr="002D6163">
        <w:trPr>
          <w:trHeight w:val="288"/>
        </w:trPr>
        <w:tc>
          <w:tcPr>
            <w:tcW w:w="3134" w:type="dxa"/>
            <w:vMerge w:val="restart"/>
            <w:tcBorders>
              <w:top w:val="nil"/>
              <w:left w:val="single" w:sz="4" w:space="0" w:color="auto"/>
              <w:bottom w:val="single" w:sz="4" w:space="0" w:color="auto"/>
              <w:right w:val="single" w:sz="4" w:space="0" w:color="auto"/>
            </w:tcBorders>
            <w:shd w:val="clear" w:color="auto" w:fill="auto"/>
            <w:vAlign w:val="center"/>
            <w:hideMark/>
          </w:tcPr>
          <w:p w:rsidR="00575F29" w:rsidRPr="002D6163" w:rsidRDefault="007934B8" w:rsidP="002D6163">
            <w:pPr>
              <w:widowControl/>
              <w:autoSpaceDE/>
              <w:autoSpaceDN/>
              <w:adjustRightInd/>
              <w:rPr>
                <w:rFonts w:ascii="Calibri" w:hAnsi="Calibri"/>
                <w:color w:val="0000FF"/>
                <w:szCs w:val="20"/>
                <w:u w:val="single"/>
                <w:lang w:val="en-GB" w:eastAsia="en-GB"/>
              </w:rPr>
            </w:pPr>
            <w:hyperlink r:id="rId30" w:history="1">
              <w:r w:rsidR="00575F29" w:rsidRPr="002D6163">
                <w:rPr>
                  <w:rFonts w:ascii="Calibri" w:hAnsi="Calibri"/>
                  <w:color w:val="0000FF"/>
                  <w:szCs w:val="20"/>
                  <w:u w:val="single"/>
                  <w:lang w:val="en-GB" w:eastAsia="en-GB"/>
                </w:rPr>
                <w:t>Agreement on the Conservation of African-Eurasian Migratory Waterbirds (AEWA)</w:t>
              </w:r>
            </w:hyperlink>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1247" w:type="dxa"/>
            <w:vMerge w:val="restart"/>
            <w:tcBorders>
              <w:top w:val="nil"/>
              <w:left w:val="single" w:sz="4" w:space="0" w:color="auto"/>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874" w:type="dxa"/>
            <w:vMerge w:val="restart"/>
            <w:tcBorders>
              <w:top w:val="nil"/>
              <w:left w:val="single" w:sz="4" w:space="0" w:color="auto"/>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r>
      <w:tr w:rsidR="002D6163" w:rsidRPr="002D6163" w:rsidTr="002D6163">
        <w:trPr>
          <w:trHeight w:val="288"/>
        </w:trPr>
        <w:tc>
          <w:tcPr>
            <w:tcW w:w="3134" w:type="dxa"/>
            <w:vMerge/>
            <w:tcBorders>
              <w:top w:val="nil"/>
              <w:left w:val="single" w:sz="4" w:space="0" w:color="auto"/>
              <w:bottom w:val="single" w:sz="4" w:space="0" w:color="auto"/>
              <w:right w:val="single" w:sz="4" w:space="0" w:color="auto"/>
            </w:tcBorders>
            <w:vAlign w:val="center"/>
            <w:hideMark/>
          </w:tcPr>
          <w:p w:rsidR="00575F29" w:rsidRPr="002D6163" w:rsidRDefault="00575F29" w:rsidP="002D6163">
            <w:pPr>
              <w:widowControl/>
              <w:autoSpaceDE/>
              <w:autoSpaceDN/>
              <w:adjustRightInd/>
              <w:rPr>
                <w:rFonts w:ascii="Calibri" w:hAnsi="Calibri"/>
                <w:color w:val="0000FF"/>
                <w:szCs w:val="20"/>
                <w:u w:val="single"/>
                <w:lang w:val="en-GB" w:eastAsia="en-GB"/>
              </w:rPr>
            </w:pPr>
          </w:p>
        </w:tc>
        <w:tc>
          <w:tcPr>
            <w:tcW w:w="1417" w:type="dxa"/>
            <w:vMerge/>
            <w:tcBorders>
              <w:top w:val="nil"/>
              <w:left w:val="single" w:sz="4" w:space="0" w:color="auto"/>
              <w:bottom w:val="single" w:sz="4" w:space="0" w:color="auto"/>
              <w:right w:val="single" w:sz="4" w:space="0" w:color="auto"/>
            </w:tcBorders>
            <w:vAlign w:val="center"/>
            <w:hideMark/>
          </w:tcPr>
          <w:p w:rsidR="00575F29" w:rsidRPr="002D6163" w:rsidRDefault="00575F29" w:rsidP="00575F29">
            <w:pPr>
              <w:widowControl/>
              <w:autoSpaceDE/>
              <w:autoSpaceDN/>
              <w:adjustRightInd/>
              <w:rPr>
                <w:rFonts w:ascii="Calibri" w:hAnsi="Calibri"/>
                <w:color w:val="000000"/>
                <w:szCs w:val="20"/>
                <w:lang w:val="en-GB" w:eastAsia="en-GB"/>
              </w:rPr>
            </w:pPr>
          </w:p>
        </w:tc>
        <w:tc>
          <w:tcPr>
            <w:tcW w:w="1134" w:type="dxa"/>
            <w:vMerge/>
            <w:tcBorders>
              <w:top w:val="nil"/>
              <w:left w:val="single" w:sz="4" w:space="0" w:color="auto"/>
              <w:bottom w:val="single" w:sz="4" w:space="0" w:color="auto"/>
              <w:right w:val="single" w:sz="4" w:space="0" w:color="auto"/>
            </w:tcBorders>
            <w:vAlign w:val="center"/>
            <w:hideMark/>
          </w:tcPr>
          <w:p w:rsidR="00575F29" w:rsidRPr="002D6163" w:rsidRDefault="00575F29" w:rsidP="00575F29">
            <w:pPr>
              <w:widowControl/>
              <w:autoSpaceDE/>
              <w:autoSpaceDN/>
              <w:adjustRightInd/>
              <w:rPr>
                <w:rFonts w:ascii="Calibri" w:hAnsi="Calibri"/>
                <w:color w:val="000000"/>
                <w:szCs w:val="20"/>
                <w:lang w:val="en-GB" w:eastAsia="en-GB"/>
              </w:rPr>
            </w:pPr>
          </w:p>
        </w:tc>
        <w:tc>
          <w:tcPr>
            <w:tcW w:w="1247" w:type="dxa"/>
            <w:vMerge/>
            <w:tcBorders>
              <w:top w:val="nil"/>
              <w:left w:val="single" w:sz="4" w:space="0" w:color="auto"/>
              <w:bottom w:val="single" w:sz="4" w:space="0" w:color="auto"/>
              <w:right w:val="single" w:sz="4" w:space="0" w:color="auto"/>
            </w:tcBorders>
            <w:vAlign w:val="center"/>
            <w:hideMark/>
          </w:tcPr>
          <w:p w:rsidR="00575F29" w:rsidRPr="002D6163" w:rsidRDefault="00575F29" w:rsidP="00575F29">
            <w:pPr>
              <w:widowControl/>
              <w:autoSpaceDE/>
              <w:autoSpaceDN/>
              <w:adjustRightInd/>
              <w:rPr>
                <w:rFonts w:ascii="Calibri" w:hAnsi="Calibri"/>
                <w:color w:val="000000"/>
                <w:szCs w:val="20"/>
                <w:lang w:val="en-GB" w:eastAsia="en-GB"/>
              </w:rPr>
            </w:pPr>
          </w:p>
        </w:tc>
        <w:tc>
          <w:tcPr>
            <w:tcW w:w="912" w:type="dxa"/>
            <w:vMerge/>
            <w:tcBorders>
              <w:top w:val="nil"/>
              <w:left w:val="single" w:sz="4" w:space="0" w:color="auto"/>
              <w:bottom w:val="single" w:sz="4" w:space="0" w:color="auto"/>
              <w:right w:val="single" w:sz="4" w:space="0" w:color="auto"/>
            </w:tcBorders>
            <w:vAlign w:val="center"/>
            <w:hideMark/>
          </w:tcPr>
          <w:p w:rsidR="00575F29" w:rsidRPr="002D6163" w:rsidRDefault="00575F29" w:rsidP="00575F29">
            <w:pPr>
              <w:widowControl/>
              <w:autoSpaceDE/>
              <w:autoSpaceDN/>
              <w:adjustRightInd/>
              <w:rPr>
                <w:rFonts w:ascii="Calibri" w:hAnsi="Calibri"/>
                <w:color w:val="000000"/>
                <w:szCs w:val="20"/>
                <w:lang w:val="en-GB" w:eastAsia="en-GB"/>
              </w:rPr>
            </w:pPr>
          </w:p>
        </w:tc>
        <w:tc>
          <w:tcPr>
            <w:tcW w:w="992" w:type="dxa"/>
            <w:vMerge/>
            <w:tcBorders>
              <w:top w:val="nil"/>
              <w:left w:val="single" w:sz="4" w:space="0" w:color="auto"/>
              <w:bottom w:val="single" w:sz="4" w:space="0" w:color="auto"/>
              <w:right w:val="single" w:sz="4" w:space="0" w:color="auto"/>
            </w:tcBorders>
            <w:vAlign w:val="center"/>
            <w:hideMark/>
          </w:tcPr>
          <w:p w:rsidR="00575F29" w:rsidRPr="002D6163" w:rsidRDefault="00575F29" w:rsidP="00575F29">
            <w:pPr>
              <w:widowControl/>
              <w:autoSpaceDE/>
              <w:autoSpaceDN/>
              <w:adjustRightInd/>
              <w:rPr>
                <w:rFonts w:ascii="Calibri" w:hAnsi="Calibri"/>
                <w:color w:val="000000"/>
                <w:szCs w:val="20"/>
                <w:lang w:val="en-GB" w:eastAsia="en-GB"/>
              </w:rPr>
            </w:pPr>
          </w:p>
        </w:tc>
        <w:tc>
          <w:tcPr>
            <w:tcW w:w="874" w:type="dxa"/>
            <w:vMerge/>
            <w:tcBorders>
              <w:top w:val="nil"/>
              <w:left w:val="single" w:sz="4" w:space="0" w:color="auto"/>
              <w:bottom w:val="single" w:sz="4" w:space="0" w:color="auto"/>
              <w:right w:val="single" w:sz="4" w:space="0" w:color="auto"/>
            </w:tcBorders>
            <w:vAlign w:val="center"/>
            <w:hideMark/>
          </w:tcPr>
          <w:p w:rsidR="00575F29" w:rsidRPr="002D6163" w:rsidRDefault="00575F29" w:rsidP="00575F29">
            <w:pPr>
              <w:widowControl/>
              <w:autoSpaceDE/>
              <w:autoSpaceDN/>
              <w:adjustRightInd/>
              <w:rPr>
                <w:rFonts w:ascii="Calibri" w:hAnsi="Calibri"/>
                <w:color w:val="000000"/>
                <w:szCs w:val="20"/>
                <w:lang w:val="en-GB" w:eastAsia="en-GB"/>
              </w:rPr>
            </w:pPr>
          </w:p>
        </w:tc>
      </w:tr>
      <w:tr w:rsidR="002D6163" w:rsidRPr="002D6163" w:rsidTr="002D6163">
        <w:trPr>
          <w:trHeight w:val="288"/>
        </w:trPr>
        <w:tc>
          <w:tcPr>
            <w:tcW w:w="3134" w:type="dxa"/>
            <w:vMerge w:val="restart"/>
            <w:tcBorders>
              <w:top w:val="nil"/>
              <w:left w:val="single" w:sz="4" w:space="0" w:color="auto"/>
              <w:bottom w:val="single" w:sz="4" w:space="0" w:color="auto"/>
              <w:right w:val="single" w:sz="4" w:space="0" w:color="auto"/>
            </w:tcBorders>
            <w:shd w:val="clear" w:color="auto" w:fill="auto"/>
            <w:vAlign w:val="center"/>
            <w:hideMark/>
          </w:tcPr>
          <w:p w:rsidR="00575F29" w:rsidRPr="002D6163" w:rsidRDefault="00575F29" w:rsidP="002D6163">
            <w:pPr>
              <w:widowControl/>
              <w:autoSpaceDE/>
              <w:autoSpaceDN/>
              <w:adjustRightInd/>
              <w:rPr>
                <w:rFonts w:ascii="Calibri" w:hAnsi="Calibri"/>
                <w:b/>
                <w:bCs/>
                <w:color w:val="000000"/>
                <w:szCs w:val="20"/>
                <w:lang w:val="en-GB" w:eastAsia="en-GB"/>
              </w:rPr>
            </w:pPr>
            <w:r w:rsidRPr="002D6163">
              <w:rPr>
                <w:rFonts w:ascii="Calibri" w:hAnsi="Calibri"/>
                <w:b/>
                <w:bCs/>
                <w:color w:val="000000"/>
                <w:szCs w:val="20"/>
                <w:lang w:val="en-GB" w:eastAsia="en-GB"/>
              </w:rPr>
              <w:t>Memoranda of Understanding</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1247" w:type="dxa"/>
            <w:vMerge w:val="restart"/>
            <w:tcBorders>
              <w:top w:val="nil"/>
              <w:left w:val="single" w:sz="4" w:space="0" w:color="auto"/>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874" w:type="dxa"/>
            <w:vMerge w:val="restart"/>
            <w:tcBorders>
              <w:top w:val="nil"/>
              <w:left w:val="single" w:sz="4" w:space="0" w:color="auto"/>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r>
      <w:tr w:rsidR="002D6163" w:rsidRPr="002D6163" w:rsidTr="002D6163">
        <w:trPr>
          <w:trHeight w:val="288"/>
        </w:trPr>
        <w:tc>
          <w:tcPr>
            <w:tcW w:w="3134" w:type="dxa"/>
            <w:vMerge/>
            <w:tcBorders>
              <w:top w:val="nil"/>
              <w:left w:val="single" w:sz="4" w:space="0" w:color="auto"/>
              <w:bottom w:val="single" w:sz="4" w:space="0" w:color="auto"/>
              <w:right w:val="single" w:sz="4" w:space="0" w:color="auto"/>
            </w:tcBorders>
            <w:vAlign w:val="center"/>
            <w:hideMark/>
          </w:tcPr>
          <w:p w:rsidR="00575F29" w:rsidRPr="002D6163" w:rsidRDefault="00575F29" w:rsidP="002D6163">
            <w:pPr>
              <w:widowControl/>
              <w:autoSpaceDE/>
              <w:autoSpaceDN/>
              <w:adjustRightInd/>
              <w:rPr>
                <w:rFonts w:ascii="Calibri" w:hAnsi="Calibri"/>
                <w:b/>
                <w:bCs/>
                <w:color w:val="000000"/>
                <w:szCs w:val="20"/>
                <w:lang w:val="en-GB" w:eastAsia="en-GB"/>
              </w:rPr>
            </w:pPr>
          </w:p>
        </w:tc>
        <w:tc>
          <w:tcPr>
            <w:tcW w:w="1417" w:type="dxa"/>
            <w:vMerge/>
            <w:tcBorders>
              <w:top w:val="nil"/>
              <w:left w:val="single" w:sz="4" w:space="0" w:color="auto"/>
              <w:bottom w:val="single" w:sz="4" w:space="0" w:color="auto"/>
              <w:right w:val="single" w:sz="4" w:space="0" w:color="auto"/>
            </w:tcBorders>
            <w:vAlign w:val="center"/>
            <w:hideMark/>
          </w:tcPr>
          <w:p w:rsidR="00575F29" w:rsidRPr="002D6163" w:rsidRDefault="00575F29" w:rsidP="00575F29">
            <w:pPr>
              <w:widowControl/>
              <w:autoSpaceDE/>
              <w:autoSpaceDN/>
              <w:adjustRightInd/>
              <w:rPr>
                <w:rFonts w:ascii="Calibri" w:hAnsi="Calibri"/>
                <w:color w:val="000000"/>
                <w:szCs w:val="20"/>
                <w:lang w:val="en-GB" w:eastAsia="en-GB"/>
              </w:rPr>
            </w:pPr>
          </w:p>
        </w:tc>
        <w:tc>
          <w:tcPr>
            <w:tcW w:w="1134" w:type="dxa"/>
            <w:vMerge/>
            <w:tcBorders>
              <w:top w:val="nil"/>
              <w:left w:val="single" w:sz="4" w:space="0" w:color="auto"/>
              <w:bottom w:val="single" w:sz="4" w:space="0" w:color="auto"/>
              <w:right w:val="single" w:sz="4" w:space="0" w:color="auto"/>
            </w:tcBorders>
            <w:vAlign w:val="center"/>
            <w:hideMark/>
          </w:tcPr>
          <w:p w:rsidR="00575F29" w:rsidRPr="002D6163" w:rsidRDefault="00575F29" w:rsidP="00575F29">
            <w:pPr>
              <w:widowControl/>
              <w:autoSpaceDE/>
              <w:autoSpaceDN/>
              <w:adjustRightInd/>
              <w:rPr>
                <w:rFonts w:ascii="Calibri" w:hAnsi="Calibri"/>
                <w:color w:val="000000"/>
                <w:szCs w:val="20"/>
                <w:lang w:val="en-GB" w:eastAsia="en-GB"/>
              </w:rPr>
            </w:pPr>
          </w:p>
        </w:tc>
        <w:tc>
          <w:tcPr>
            <w:tcW w:w="1247" w:type="dxa"/>
            <w:vMerge/>
            <w:tcBorders>
              <w:top w:val="nil"/>
              <w:left w:val="single" w:sz="4" w:space="0" w:color="auto"/>
              <w:bottom w:val="single" w:sz="4" w:space="0" w:color="auto"/>
              <w:right w:val="single" w:sz="4" w:space="0" w:color="auto"/>
            </w:tcBorders>
            <w:vAlign w:val="center"/>
            <w:hideMark/>
          </w:tcPr>
          <w:p w:rsidR="00575F29" w:rsidRPr="002D6163" w:rsidRDefault="00575F29" w:rsidP="00575F29">
            <w:pPr>
              <w:widowControl/>
              <w:autoSpaceDE/>
              <w:autoSpaceDN/>
              <w:adjustRightInd/>
              <w:rPr>
                <w:rFonts w:ascii="Calibri" w:hAnsi="Calibri"/>
                <w:color w:val="000000"/>
                <w:szCs w:val="20"/>
                <w:lang w:val="en-GB" w:eastAsia="en-GB"/>
              </w:rPr>
            </w:pPr>
          </w:p>
        </w:tc>
        <w:tc>
          <w:tcPr>
            <w:tcW w:w="912" w:type="dxa"/>
            <w:vMerge/>
            <w:tcBorders>
              <w:top w:val="nil"/>
              <w:left w:val="single" w:sz="4" w:space="0" w:color="auto"/>
              <w:bottom w:val="single" w:sz="4" w:space="0" w:color="auto"/>
              <w:right w:val="single" w:sz="4" w:space="0" w:color="auto"/>
            </w:tcBorders>
            <w:vAlign w:val="center"/>
            <w:hideMark/>
          </w:tcPr>
          <w:p w:rsidR="00575F29" w:rsidRPr="002D6163" w:rsidRDefault="00575F29" w:rsidP="00575F29">
            <w:pPr>
              <w:widowControl/>
              <w:autoSpaceDE/>
              <w:autoSpaceDN/>
              <w:adjustRightInd/>
              <w:rPr>
                <w:rFonts w:ascii="Calibri" w:hAnsi="Calibri"/>
                <w:color w:val="000000"/>
                <w:szCs w:val="20"/>
                <w:lang w:val="en-GB" w:eastAsia="en-GB"/>
              </w:rPr>
            </w:pPr>
          </w:p>
        </w:tc>
        <w:tc>
          <w:tcPr>
            <w:tcW w:w="992" w:type="dxa"/>
            <w:vMerge/>
            <w:tcBorders>
              <w:top w:val="nil"/>
              <w:left w:val="single" w:sz="4" w:space="0" w:color="auto"/>
              <w:bottom w:val="single" w:sz="4" w:space="0" w:color="auto"/>
              <w:right w:val="single" w:sz="4" w:space="0" w:color="auto"/>
            </w:tcBorders>
            <w:vAlign w:val="center"/>
            <w:hideMark/>
          </w:tcPr>
          <w:p w:rsidR="00575F29" w:rsidRPr="002D6163" w:rsidRDefault="00575F29" w:rsidP="00575F29">
            <w:pPr>
              <w:widowControl/>
              <w:autoSpaceDE/>
              <w:autoSpaceDN/>
              <w:adjustRightInd/>
              <w:rPr>
                <w:rFonts w:ascii="Calibri" w:hAnsi="Calibri"/>
                <w:color w:val="000000"/>
                <w:szCs w:val="20"/>
                <w:lang w:val="en-GB" w:eastAsia="en-GB"/>
              </w:rPr>
            </w:pPr>
          </w:p>
        </w:tc>
        <w:tc>
          <w:tcPr>
            <w:tcW w:w="874" w:type="dxa"/>
            <w:vMerge/>
            <w:tcBorders>
              <w:top w:val="nil"/>
              <w:left w:val="single" w:sz="4" w:space="0" w:color="auto"/>
              <w:bottom w:val="single" w:sz="4" w:space="0" w:color="auto"/>
              <w:right w:val="single" w:sz="4" w:space="0" w:color="auto"/>
            </w:tcBorders>
            <w:vAlign w:val="center"/>
            <w:hideMark/>
          </w:tcPr>
          <w:p w:rsidR="00575F29" w:rsidRPr="002D6163" w:rsidRDefault="00575F29" w:rsidP="00575F29">
            <w:pPr>
              <w:widowControl/>
              <w:autoSpaceDE/>
              <w:autoSpaceDN/>
              <w:adjustRightInd/>
              <w:rPr>
                <w:rFonts w:ascii="Calibri" w:hAnsi="Calibri"/>
                <w:color w:val="000000"/>
                <w:szCs w:val="20"/>
                <w:lang w:val="en-GB" w:eastAsia="en-GB"/>
              </w:rPr>
            </w:pPr>
          </w:p>
        </w:tc>
      </w:tr>
      <w:tr w:rsidR="002D6163" w:rsidRPr="002D6163" w:rsidTr="002D6163">
        <w:trPr>
          <w:trHeight w:val="288"/>
        </w:trPr>
        <w:tc>
          <w:tcPr>
            <w:tcW w:w="3134" w:type="dxa"/>
            <w:vMerge w:val="restart"/>
            <w:tcBorders>
              <w:top w:val="nil"/>
              <w:left w:val="single" w:sz="4" w:space="0" w:color="auto"/>
              <w:bottom w:val="single" w:sz="4" w:space="0" w:color="auto"/>
              <w:right w:val="single" w:sz="4" w:space="0" w:color="auto"/>
            </w:tcBorders>
            <w:shd w:val="clear" w:color="auto" w:fill="auto"/>
            <w:vAlign w:val="center"/>
            <w:hideMark/>
          </w:tcPr>
          <w:p w:rsidR="00575F29" w:rsidRPr="002D6163" w:rsidRDefault="007934B8" w:rsidP="002D6163">
            <w:pPr>
              <w:widowControl/>
              <w:autoSpaceDE/>
              <w:autoSpaceDN/>
              <w:adjustRightInd/>
              <w:rPr>
                <w:rFonts w:ascii="Calibri" w:hAnsi="Calibri"/>
                <w:color w:val="0000FF"/>
                <w:szCs w:val="20"/>
                <w:u w:val="single"/>
                <w:lang w:val="en-GB" w:eastAsia="en-GB"/>
              </w:rPr>
            </w:pPr>
            <w:hyperlink r:id="rId31" w:history="1">
              <w:r w:rsidR="00575F29" w:rsidRPr="002D6163">
                <w:rPr>
                  <w:rFonts w:ascii="Calibri" w:hAnsi="Calibri"/>
                  <w:color w:val="0000FF"/>
                  <w:szCs w:val="20"/>
                  <w:u w:val="single"/>
                  <w:lang w:val="en-GB" w:eastAsia="en-GB"/>
                </w:rPr>
                <w:t xml:space="preserve">Birds of Prey (Raptors) </w:t>
              </w:r>
            </w:hyperlink>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1247" w:type="dxa"/>
            <w:vMerge w:val="restart"/>
            <w:tcBorders>
              <w:top w:val="nil"/>
              <w:left w:val="single" w:sz="4" w:space="0" w:color="auto"/>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874" w:type="dxa"/>
            <w:vMerge w:val="restart"/>
            <w:tcBorders>
              <w:top w:val="nil"/>
              <w:left w:val="single" w:sz="4" w:space="0" w:color="auto"/>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r>
      <w:tr w:rsidR="002D6163" w:rsidRPr="002D6163" w:rsidTr="002D6163">
        <w:trPr>
          <w:trHeight w:val="288"/>
        </w:trPr>
        <w:tc>
          <w:tcPr>
            <w:tcW w:w="3134" w:type="dxa"/>
            <w:vMerge/>
            <w:tcBorders>
              <w:top w:val="nil"/>
              <w:left w:val="single" w:sz="4" w:space="0" w:color="auto"/>
              <w:bottom w:val="single" w:sz="4" w:space="0" w:color="auto"/>
              <w:right w:val="single" w:sz="4" w:space="0" w:color="auto"/>
            </w:tcBorders>
            <w:vAlign w:val="center"/>
            <w:hideMark/>
          </w:tcPr>
          <w:p w:rsidR="00575F29" w:rsidRPr="002D6163" w:rsidRDefault="00575F29" w:rsidP="002D6163">
            <w:pPr>
              <w:widowControl/>
              <w:autoSpaceDE/>
              <w:autoSpaceDN/>
              <w:adjustRightInd/>
              <w:rPr>
                <w:rFonts w:ascii="Calibri" w:hAnsi="Calibri"/>
                <w:color w:val="0000FF"/>
                <w:szCs w:val="20"/>
                <w:u w:val="single"/>
                <w:lang w:val="en-GB" w:eastAsia="en-GB"/>
              </w:rPr>
            </w:pPr>
          </w:p>
        </w:tc>
        <w:tc>
          <w:tcPr>
            <w:tcW w:w="1417" w:type="dxa"/>
            <w:vMerge/>
            <w:tcBorders>
              <w:top w:val="nil"/>
              <w:left w:val="single" w:sz="4" w:space="0" w:color="auto"/>
              <w:bottom w:val="single" w:sz="4" w:space="0" w:color="auto"/>
              <w:right w:val="single" w:sz="4" w:space="0" w:color="auto"/>
            </w:tcBorders>
            <w:vAlign w:val="center"/>
            <w:hideMark/>
          </w:tcPr>
          <w:p w:rsidR="00575F29" w:rsidRPr="002D6163" w:rsidRDefault="00575F29" w:rsidP="00575F29">
            <w:pPr>
              <w:widowControl/>
              <w:autoSpaceDE/>
              <w:autoSpaceDN/>
              <w:adjustRightInd/>
              <w:rPr>
                <w:rFonts w:ascii="Calibri" w:hAnsi="Calibri"/>
                <w:color w:val="000000"/>
                <w:szCs w:val="20"/>
                <w:lang w:val="en-GB" w:eastAsia="en-GB"/>
              </w:rPr>
            </w:pPr>
          </w:p>
        </w:tc>
        <w:tc>
          <w:tcPr>
            <w:tcW w:w="1134" w:type="dxa"/>
            <w:vMerge/>
            <w:tcBorders>
              <w:top w:val="nil"/>
              <w:left w:val="single" w:sz="4" w:space="0" w:color="auto"/>
              <w:bottom w:val="single" w:sz="4" w:space="0" w:color="auto"/>
              <w:right w:val="single" w:sz="4" w:space="0" w:color="auto"/>
            </w:tcBorders>
            <w:vAlign w:val="center"/>
            <w:hideMark/>
          </w:tcPr>
          <w:p w:rsidR="00575F29" w:rsidRPr="002D6163" w:rsidRDefault="00575F29" w:rsidP="00575F29">
            <w:pPr>
              <w:widowControl/>
              <w:autoSpaceDE/>
              <w:autoSpaceDN/>
              <w:adjustRightInd/>
              <w:rPr>
                <w:rFonts w:ascii="Calibri" w:hAnsi="Calibri"/>
                <w:color w:val="000000"/>
                <w:szCs w:val="20"/>
                <w:lang w:val="en-GB" w:eastAsia="en-GB"/>
              </w:rPr>
            </w:pPr>
          </w:p>
        </w:tc>
        <w:tc>
          <w:tcPr>
            <w:tcW w:w="1247" w:type="dxa"/>
            <w:vMerge/>
            <w:tcBorders>
              <w:top w:val="nil"/>
              <w:left w:val="single" w:sz="4" w:space="0" w:color="auto"/>
              <w:bottom w:val="single" w:sz="4" w:space="0" w:color="auto"/>
              <w:right w:val="single" w:sz="4" w:space="0" w:color="auto"/>
            </w:tcBorders>
            <w:vAlign w:val="center"/>
            <w:hideMark/>
          </w:tcPr>
          <w:p w:rsidR="00575F29" w:rsidRPr="002D6163" w:rsidRDefault="00575F29" w:rsidP="00575F29">
            <w:pPr>
              <w:widowControl/>
              <w:autoSpaceDE/>
              <w:autoSpaceDN/>
              <w:adjustRightInd/>
              <w:rPr>
                <w:rFonts w:ascii="Calibri" w:hAnsi="Calibri"/>
                <w:color w:val="000000"/>
                <w:szCs w:val="20"/>
                <w:lang w:val="en-GB" w:eastAsia="en-GB"/>
              </w:rPr>
            </w:pPr>
          </w:p>
        </w:tc>
        <w:tc>
          <w:tcPr>
            <w:tcW w:w="912" w:type="dxa"/>
            <w:vMerge/>
            <w:tcBorders>
              <w:top w:val="nil"/>
              <w:left w:val="single" w:sz="4" w:space="0" w:color="auto"/>
              <w:bottom w:val="single" w:sz="4" w:space="0" w:color="auto"/>
              <w:right w:val="single" w:sz="4" w:space="0" w:color="auto"/>
            </w:tcBorders>
            <w:vAlign w:val="center"/>
            <w:hideMark/>
          </w:tcPr>
          <w:p w:rsidR="00575F29" w:rsidRPr="002D6163" w:rsidRDefault="00575F29" w:rsidP="00575F29">
            <w:pPr>
              <w:widowControl/>
              <w:autoSpaceDE/>
              <w:autoSpaceDN/>
              <w:adjustRightInd/>
              <w:rPr>
                <w:rFonts w:ascii="Calibri" w:hAnsi="Calibri"/>
                <w:color w:val="000000"/>
                <w:szCs w:val="20"/>
                <w:lang w:val="en-GB" w:eastAsia="en-GB"/>
              </w:rPr>
            </w:pPr>
          </w:p>
        </w:tc>
        <w:tc>
          <w:tcPr>
            <w:tcW w:w="992" w:type="dxa"/>
            <w:vMerge/>
            <w:tcBorders>
              <w:top w:val="nil"/>
              <w:left w:val="single" w:sz="4" w:space="0" w:color="auto"/>
              <w:bottom w:val="single" w:sz="4" w:space="0" w:color="auto"/>
              <w:right w:val="single" w:sz="4" w:space="0" w:color="auto"/>
            </w:tcBorders>
            <w:vAlign w:val="center"/>
            <w:hideMark/>
          </w:tcPr>
          <w:p w:rsidR="00575F29" w:rsidRPr="002D6163" w:rsidRDefault="00575F29" w:rsidP="00575F29">
            <w:pPr>
              <w:widowControl/>
              <w:autoSpaceDE/>
              <w:autoSpaceDN/>
              <w:adjustRightInd/>
              <w:rPr>
                <w:rFonts w:ascii="Calibri" w:hAnsi="Calibri"/>
                <w:color w:val="000000"/>
                <w:szCs w:val="20"/>
                <w:lang w:val="en-GB" w:eastAsia="en-GB"/>
              </w:rPr>
            </w:pPr>
          </w:p>
        </w:tc>
        <w:tc>
          <w:tcPr>
            <w:tcW w:w="874" w:type="dxa"/>
            <w:vMerge/>
            <w:tcBorders>
              <w:top w:val="nil"/>
              <w:left w:val="single" w:sz="4" w:space="0" w:color="auto"/>
              <w:bottom w:val="single" w:sz="4" w:space="0" w:color="auto"/>
              <w:right w:val="single" w:sz="4" w:space="0" w:color="auto"/>
            </w:tcBorders>
            <w:vAlign w:val="center"/>
            <w:hideMark/>
          </w:tcPr>
          <w:p w:rsidR="00575F29" w:rsidRPr="002D6163" w:rsidRDefault="00575F29" w:rsidP="00575F29">
            <w:pPr>
              <w:widowControl/>
              <w:autoSpaceDE/>
              <w:autoSpaceDN/>
              <w:adjustRightInd/>
              <w:rPr>
                <w:rFonts w:ascii="Calibri" w:hAnsi="Calibri"/>
                <w:color w:val="000000"/>
                <w:szCs w:val="20"/>
                <w:lang w:val="en-GB" w:eastAsia="en-GB"/>
              </w:rPr>
            </w:pPr>
          </w:p>
        </w:tc>
      </w:tr>
      <w:tr w:rsidR="002D6163" w:rsidRPr="002D6163" w:rsidTr="002D6163">
        <w:trPr>
          <w:trHeight w:val="288"/>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575F29" w:rsidRPr="002D6163" w:rsidRDefault="007934B8" w:rsidP="002D6163">
            <w:pPr>
              <w:widowControl/>
              <w:autoSpaceDE/>
              <w:autoSpaceDN/>
              <w:adjustRightInd/>
              <w:rPr>
                <w:rFonts w:ascii="Calibri" w:hAnsi="Calibri"/>
                <w:color w:val="0000FF"/>
                <w:szCs w:val="20"/>
                <w:u w:val="single"/>
                <w:lang w:val="en-GB" w:eastAsia="en-GB"/>
              </w:rPr>
            </w:pPr>
            <w:hyperlink r:id="rId32" w:history="1">
              <w:r w:rsidR="00575F29" w:rsidRPr="002D6163">
                <w:rPr>
                  <w:rFonts w:ascii="Calibri" w:hAnsi="Calibri"/>
                  <w:color w:val="0000FF"/>
                  <w:szCs w:val="20"/>
                  <w:u w:val="single"/>
                  <w:lang w:val="en-GB" w:eastAsia="en-GB"/>
                </w:rPr>
                <w:t xml:space="preserve">High Andean Flamingos </w:t>
              </w:r>
            </w:hyperlink>
          </w:p>
        </w:tc>
        <w:tc>
          <w:tcPr>
            <w:tcW w:w="1417"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1134"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1247"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12"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92"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874"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r>
      <w:tr w:rsidR="002D6163" w:rsidRPr="002D6163" w:rsidTr="002D6163">
        <w:trPr>
          <w:trHeight w:val="576"/>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575F29" w:rsidRPr="002D6163" w:rsidRDefault="007934B8" w:rsidP="002D6163">
            <w:pPr>
              <w:widowControl/>
              <w:autoSpaceDE/>
              <w:autoSpaceDN/>
              <w:adjustRightInd/>
              <w:rPr>
                <w:rFonts w:ascii="Calibri" w:hAnsi="Calibri"/>
                <w:color w:val="0000FF"/>
                <w:szCs w:val="20"/>
                <w:u w:val="single"/>
                <w:lang w:val="en-GB" w:eastAsia="en-GB"/>
              </w:rPr>
            </w:pPr>
            <w:hyperlink r:id="rId33" w:history="1">
              <w:r w:rsidR="00575F29" w:rsidRPr="002D6163">
                <w:rPr>
                  <w:rFonts w:ascii="Calibri" w:hAnsi="Calibri"/>
                  <w:color w:val="0000FF"/>
                  <w:szCs w:val="20"/>
                  <w:u w:val="single"/>
                  <w:lang w:val="en-GB" w:eastAsia="en-GB"/>
                </w:rPr>
                <w:t>Southern South American Grassland Birds (SSAGB)</w:t>
              </w:r>
            </w:hyperlink>
          </w:p>
        </w:tc>
        <w:tc>
          <w:tcPr>
            <w:tcW w:w="1417"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1134"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1247"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12"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92"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874"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r>
      <w:tr w:rsidR="002D6163" w:rsidRPr="002D6163" w:rsidTr="002D6163">
        <w:trPr>
          <w:trHeight w:val="288"/>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575F29" w:rsidRPr="002D6163" w:rsidRDefault="007934B8" w:rsidP="002D6163">
            <w:pPr>
              <w:widowControl/>
              <w:autoSpaceDE/>
              <w:autoSpaceDN/>
              <w:adjustRightInd/>
              <w:rPr>
                <w:rFonts w:ascii="Calibri" w:hAnsi="Calibri"/>
                <w:color w:val="0000FF"/>
                <w:szCs w:val="20"/>
                <w:u w:val="single"/>
                <w:lang w:val="en-GB" w:eastAsia="en-GB"/>
              </w:rPr>
            </w:pPr>
            <w:hyperlink r:id="rId34" w:history="1">
              <w:r w:rsidR="00575F29" w:rsidRPr="002D6163">
                <w:rPr>
                  <w:rFonts w:ascii="Calibri" w:hAnsi="Calibri"/>
                  <w:color w:val="0000FF"/>
                  <w:szCs w:val="20"/>
                  <w:u w:val="single"/>
                  <w:lang w:val="en-GB" w:eastAsia="en-GB"/>
                </w:rPr>
                <w:t xml:space="preserve">Aquatic Warbler </w:t>
              </w:r>
            </w:hyperlink>
          </w:p>
        </w:tc>
        <w:tc>
          <w:tcPr>
            <w:tcW w:w="1417"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1134"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1247"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12"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92"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874"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r>
      <w:tr w:rsidR="002D6163" w:rsidRPr="002D6163" w:rsidTr="002D6163">
        <w:trPr>
          <w:trHeight w:val="288"/>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575F29" w:rsidRPr="002D6163" w:rsidRDefault="007934B8" w:rsidP="002D6163">
            <w:pPr>
              <w:widowControl/>
              <w:autoSpaceDE/>
              <w:autoSpaceDN/>
              <w:adjustRightInd/>
              <w:rPr>
                <w:rFonts w:ascii="Calibri" w:hAnsi="Calibri"/>
                <w:color w:val="0000FF"/>
                <w:szCs w:val="20"/>
                <w:u w:val="single"/>
                <w:lang w:val="en-GB" w:eastAsia="en-GB"/>
              </w:rPr>
            </w:pPr>
            <w:hyperlink r:id="rId35" w:history="1">
              <w:r w:rsidR="00575F29" w:rsidRPr="002D6163">
                <w:rPr>
                  <w:rFonts w:ascii="Calibri" w:hAnsi="Calibri"/>
                  <w:color w:val="0000FF"/>
                  <w:szCs w:val="20"/>
                  <w:u w:val="single"/>
                  <w:lang w:val="en-GB" w:eastAsia="en-GB"/>
                </w:rPr>
                <w:t xml:space="preserve">Middle-European Great Bustard </w:t>
              </w:r>
            </w:hyperlink>
          </w:p>
        </w:tc>
        <w:tc>
          <w:tcPr>
            <w:tcW w:w="1417"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1134"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1247"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12"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92"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874"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r>
      <w:tr w:rsidR="002D6163" w:rsidRPr="002D6163" w:rsidTr="002D6163">
        <w:trPr>
          <w:trHeight w:val="288"/>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575F29" w:rsidRPr="002D6163" w:rsidRDefault="007934B8" w:rsidP="002D6163">
            <w:pPr>
              <w:widowControl/>
              <w:autoSpaceDE/>
              <w:autoSpaceDN/>
              <w:adjustRightInd/>
              <w:rPr>
                <w:rFonts w:ascii="Calibri" w:hAnsi="Calibri"/>
                <w:color w:val="0000FF"/>
                <w:szCs w:val="20"/>
                <w:u w:val="single"/>
                <w:lang w:val="en-GB" w:eastAsia="en-GB"/>
              </w:rPr>
            </w:pPr>
            <w:hyperlink r:id="rId36" w:history="1">
              <w:r w:rsidR="00575F29" w:rsidRPr="002D6163">
                <w:rPr>
                  <w:rFonts w:ascii="Calibri" w:hAnsi="Calibri"/>
                  <w:color w:val="0000FF"/>
                  <w:szCs w:val="20"/>
                  <w:u w:val="single"/>
                  <w:lang w:val="en-GB" w:eastAsia="en-GB"/>
                </w:rPr>
                <w:t>Ruddy-headed Goose</w:t>
              </w:r>
            </w:hyperlink>
          </w:p>
        </w:tc>
        <w:tc>
          <w:tcPr>
            <w:tcW w:w="1417"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1134"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1247"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12"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92"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874"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r>
      <w:tr w:rsidR="002D6163" w:rsidRPr="002D6163" w:rsidTr="002D6163">
        <w:trPr>
          <w:trHeight w:val="288"/>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575F29" w:rsidRPr="002D6163" w:rsidRDefault="007934B8" w:rsidP="002D6163">
            <w:pPr>
              <w:widowControl/>
              <w:autoSpaceDE/>
              <w:autoSpaceDN/>
              <w:adjustRightInd/>
              <w:rPr>
                <w:rFonts w:ascii="Calibri" w:hAnsi="Calibri"/>
                <w:color w:val="0000FF"/>
                <w:szCs w:val="20"/>
                <w:u w:val="single"/>
                <w:lang w:val="en-GB" w:eastAsia="en-GB"/>
              </w:rPr>
            </w:pPr>
            <w:hyperlink r:id="rId37" w:history="1">
              <w:r w:rsidR="00575F29" w:rsidRPr="002D6163">
                <w:rPr>
                  <w:rFonts w:ascii="Calibri" w:hAnsi="Calibri"/>
                  <w:color w:val="0000FF"/>
                  <w:szCs w:val="20"/>
                  <w:u w:val="single"/>
                  <w:lang w:val="en-GB" w:eastAsia="en-GB"/>
                </w:rPr>
                <w:t xml:space="preserve">Siberian Crane </w:t>
              </w:r>
            </w:hyperlink>
          </w:p>
        </w:tc>
        <w:tc>
          <w:tcPr>
            <w:tcW w:w="1417"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1134"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1247"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912"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92"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874"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r>
      <w:tr w:rsidR="002D6163" w:rsidRPr="002D6163" w:rsidTr="002D6163">
        <w:trPr>
          <w:trHeight w:val="288"/>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575F29" w:rsidRPr="002D6163" w:rsidRDefault="007934B8" w:rsidP="002D6163">
            <w:pPr>
              <w:widowControl/>
              <w:autoSpaceDE/>
              <w:autoSpaceDN/>
              <w:adjustRightInd/>
              <w:rPr>
                <w:rFonts w:ascii="Calibri" w:hAnsi="Calibri"/>
                <w:color w:val="0000FF"/>
                <w:szCs w:val="20"/>
                <w:u w:val="single"/>
                <w:lang w:val="en-GB" w:eastAsia="en-GB"/>
              </w:rPr>
            </w:pPr>
            <w:hyperlink r:id="rId38" w:history="1">
              <w:r w:rsidR="00575F29" w:rsidRPr="002D6163">
                <w:rPr>
                  <w:rFonts w:ascii="Calibri" w:hAnsi="Calibri"/>
                  <w:color w:val="0000FF"/>
                  <w:szCs w:val="20"/>
                  <w:u w:val="single"/>
                  <w:lang w:val="en-GB" w:eastAsia="en-GB"/>
                </w:rPr>
                <w:t xml:space="preserve">Slender-billed Curlew </w:t>
              </w:r>
            </w:hyperlink>
          </w:p>
        </w:tc>
        <w:tc>
          <w:tcPr>
            <w:tcW w:w="1417"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1134"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1247"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12"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92"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874" w:type="dxa"/>
            <w:tcBorders>
              <w:top w:val="nil"/>
              <w:left w:val="nil"/>
              <w:bottom w:val="single" w:sz="4" w:space="0" w:color="auto"/>
              <w:right w:val="single" w:sz="4" w:space="0" w:color="auto"/>
            </w:tcBorders>
            <w:shd w:val="clear" w:color="auto" w:fill="auto"/>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r>
      <w:tr w:rsidR="002D6163" w:rsidRPr="002D6163" w:rsidTr="002D6163">
        <w:trPr>
          <w:trHeight w:val="288"/>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575F29" w:rsidRPr="002D6163" w:rsidRDefault="00575F29" w:rsidP="002D6163">
            <w:pPr>
              <w:widowControl/>
              <w:autoSpaceDE/>
              <w:autoSpaceDN/>
              <w:adjustRightInd/>
              <w:rPr>
                <w:rFonts w:ascii="Calibri" w:hAnsi="Calibri"/>
                <w:color w:val="000000"/>
                <w:szCs w:val="20"/>
                <w:lang w:val="en-GB" w:eastAsia="en-GB"/>
              </w:rPr>
            </w:pPr>
            <w:r w:rsidRPr="002D6163">
              <w:rPr>
                <w:rFonts w:ascii="Calibri" w:hAnsi="Calibri"/>
                <w:color w:val="000000"/>
                <w:szCs w:val="20"/>
                <w:lang w:val="en-GB" w:eastAsia="en-GB"/>
              </w:rPr>
              <w:t> </w:t>
            </w:r>
          </w:p>
        </w:tc>
        <w:tc>
          <w:tcPr>
            <w:tcW w:w="1417"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1134"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1247"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12"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92"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874"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r>
      <w:tr w:rsidR="002D6163" w:rsidRPr="002D6163" w:rsidTr="002D6163">
        <w:trPr>
          <w:trHeight w:val="288"/>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575F29" w:rsidRPr="002D6163" w:rsidRDefault="00575F29" w:rsidP="002D6163">
            <w:pPr>
              <w:widowControl/>
              <w:autoSpaceDE/>
              <w:autoSpaceDN/>
              <w:adjustRightInd/>
              <w:rPr>
                <w:rFonts w:ascii="Calibri" w:hAnsi="Calibri"/>
                <w:b/>
                <w:bCs/>
                <w:color w:val="000000"/>
                <w:szCs w:val="20"/>
                <w:lang w:val="en-GB" w:eastAsia="en-GB"/>
              </w:rPr>
            </w:pPr>
            <w:r w:rsidRPr="002D6163">
              <w:rPr>
                <w:rFonts w:ascii="Calibri" w:hAnsi="Calibri"/>
                <w:b/>
                <w:bCs/>
                <w:color w:val="000000"/>
                <w:szCs w:val="20"/>
                <w:lang w:val="en-GB" w:eastAsia="en-GB"/>
              </w:rPr>
              <w:t>Single Species Action Plans (SSAP)</w:t>
            </w:r>
          </w:p>
        </w:tc>
        <w:tc>
          <w:tcPr>
            <w:tcW w:w="1417"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1134"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1247"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12"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92"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874"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r>
      <w:tr w:rsidR="002D6163" w:rsidRPr="002D6163" w:rsidTr="002D6163">
        <w:trPr>
          <w:trHeight w:val="288"/>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575F29" w:rsidRPr="002D6163" w:rsidRDefault="00575F29" w:rsidP="002D6163">
            <w:pPr>
              <w:widowControl/>
              <w:autoSpaceDE/>
              <w:autoSpaceDN/>
              <w:adjustRightInd/>
              <w:rPr>
                <w:rFonts w:ascii="Calibri" w:hAnsi="Calibri"/>
                <w:color w:val="000000"/>
                <w:szCs w:val="20"/>
                <w:lang w:val="en-GB" w:eastAsia="en-GB"/>
              </w:rPr>
            </w:pPr>
            <w:r w:rsidRPr="002D6163">
              <w:rPr>
                <w:rFonts w:ascii="Calibri" w:hAnsi="Calibri"/>
                <w:color w:val="000000"/>
                <w:szCs w:val="20"/>
                <w:lang w:val="en-GB" w:eastAsia="en-GB"/>
              </w:rPr>
              <w:t>Chinese Crested Tern</w:t>
            </w:r>
          </w:p>
        </w:tc>
        <w:tc>
          <w:tcPr>
            <w:tcW w:w="1417"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1134"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1247"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912"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92"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874"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r>
      <w:tr w:rsidR="002D6163" w:rsidRPr="002D6163" w:rsidTr="002D6163">
        <w:trPr>
          <w:trHeight w:val="288"/>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575F29" w:rsidRPr="002D6163" w:rsidRDefault="00575F29" w:rsidP="002D6163">
            <w:pPr>
              <w:widowControl/>
              <w:autoSpaceDE/>
              <w:autoSpaceDN/>
              <w:adjustRightInd/>
              <w:rPr>
                <w:rFonts w:ascii="Calibri" w:hAnsi="Calibri"/>
                <w:color w:val="000000"/>
                <w:szCs w:val="20"/>
                <w:lang w:val="en-GB" w:eastAsia="en-GB"/>
              </w:rPr>
            </w:pPr>
            <w:r w:rsidRPr="002D6163">
              <w:rPr>
                <w:rFonts w:ascii="Calibri" w:hAnsi="Calibri"/>
                <w:color w:val="000000"/>
                <w:szCs w:val="20"/>
                <w:lang w:val="en-GB" w:eastAsia="en-GB"/>
              </w:rPr>
              <w:t>Black-faced Spoonbill</w:t>
            </w:r>
          </w:p>
        </w:tc>
        <w:tc>
          <w:tcPr>
            <w:tcW w:w="1417"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1134"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1247"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912"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92"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874"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r>
      <w:tr w:rsidR="002D6163" w:rsidRPr="002D6163" w:rsidTr="002D6163">
        <w:trPr>
          <w:trHeight w:val="288"/>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575F29" w:rsidRPr="002D6163" w:rsidRDefault="00575F29" w:rsidP="002D6163">
            <w:pPr>
              <w:widowControl/>
              <w:autoSpaceDE/>
              <w:autoSpaceDN/>
              <w:adjustRightInd/>
              <w:rPr>
                <w:rFonts w:ascii="Calibri" w:hAnsi="Calibri"/>
                <w:color w:val="000000"/>
                <w:szCs w:val="20"/>
                <w:lang w:val="en-GB" w:eastAsia="en-GB"/>
              </w:rPr>
            </w:pPr>
            <w:proofErr w:type="spellStart"/>
            <w:r w:rsidRPr="002D6163">
              <w:rPr>
                <w:rFonts w:ascii="Calibri" w:hAnsi="Calibri"/>
                <w:color w:val="000000"/>
                <w:szCs w:val="20"/>
                <w:lang w:val="en-GB" w:eastAsia="en-GB"/>
              </w:rPr>
              <w:t>Spoonbilled</w:t>
            </w:r>
            <w:proofErr w:type="spellEnd"/>
            <w:r w:rsidRPr="002D6163">
              <w:rPr>
                <w:rFonts w:ascii="Calibri" w:hAnsi="Calibri"/>
                <w:color w:val="000000"/>
                <w:szCs w:val="20"/>
                <w:lang w:val="en-GB" w:eastAsia="en-GB"/>
              </w:rPr>
              <w:t xml:space="preserve"> Sandpiper</w:t>
            </w:r>
          </w:p>
        </w:tc>
        <w:tc>
          <w:tcPr>
            <w:tcW w:w="1417"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1134"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1247"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912"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92"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874"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r>
      <w:tr w:rsidR="002D6163" w:rsidRPr="002D6163" w:rsidTr="002D6163">
        <w:trPr>
          <w:trHeight w:val="288"/>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575F29" w:rsidRPr="002D6163" w:rsidRDefault="00575F29" w:rsidP="002D6163">
            <w:pPr>
              <w:widowControl/>
              <w:autoSpaceDE/>
              <w:autoSpaceDN/>
              <w:adjustRightInd/>
              <w:rPr>
                <w:rFonts w:ascii="Calibri" w:hAnsi="Calibri"/>
                <w:color w:val="000000"/>
                <w:szCs w:val="20"/>
                <w:lang w:val="en-GB" w:eastAsia="en-GB"/>
              </w:rPr>
            </w:pPr>
            <w:r w:rsidRPr="002D6163">
              <w:rPr>
                <w:rFonts w:ascii="Calibri" w:hAnsi="Calibri"/>
                <w:color w:val="000000"/>
                <w:szCs w:val="20"/>
                <w:lang w:val="en-GB" w:eastAsia="en-GB"/>
              </w:rPr>
              <w:t>Sociable Lapwing</w:t>
            </w:r>
          </w:p>
        </w:tc>
        <w:tc>
          <w:tcPr>
            <w:tcW w:w="1417"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1134"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1247"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12"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92"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874"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r>
      <w:tr w:rsidR="002D6163" w:rsidRPr="002D6163" w:rsidTr="002D6163">
        <w:trPr>
          <w:trHeight w:val="288"/>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575F29" w:rsidRPr="002D6163" w:rsidRDefault="00575F29" w:rsidP="002D6163">
            <w:pPr>
              <w:widowControl/>
              <w:autoSpaceDE/>
              <w:autoSpaceDN/>
              <w:adjustRightInd/>
              <w:rPr>
                <w:rFonts w:ascii="Calibri" w:hAnsi="Calibri"/>
                <w:color w:val="000000"/>
                <w:szCs w:val="20"/>
                <w:lang w:val="en-GB" w:eastAsia="en-GB"/>
              </w:rPr>
            </w:pPr>
            <w:proofErr w:type="spellStart"/>
            <w:r w:rsidRPr="002D6163">
              <w:rPr>
                <w:rFonts w:ascii="Calibri" w:hAnsi="Calibri"/>
                <w:color w:val="000000"/>
                <w:szCs w:val="20"/>
                <w:lang w:val="en-GB" w:eastAsia="en-GB"/>
              </w:rPr>
              <w:t>Madagscar</w:t>
            </w:r>
            <w:proofErr w:type="spellEnd"/>
            <w:r w:rsidRPr="002D6163">
              <w:rPr>
                <w:rFonts w:ascii="Calibri" w:hAnsi="Calibri"/>
                <w:color w:val="000000"/>
                <w:szCs w:val="20"/>
                <w:lang w:val="en-GB" w:eastAsia="en-GB"/>
              </w:rPr>
              <w:t xml:space="preserve"> Pond Heron</w:t>
            </w:r>
          </w:p>
        </w:tc>
        <w:tc>
          <w:tcPr>
            <w:tcW w:w="1417"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1134"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1247"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12"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92"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874"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r>
      <w:tr w:rsidR="002D6163" w:rsidRPr="002D6163" w:rsidTr="002D6163">
        <w:trPr>
          <w:trHeight w:val="288"/>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575F29" w:rsidRPr="002D6163" w:rsidRDefault="00575F29" w:rsidP="002D6163">
            <w:pPr>
              <w:widowControl/>
              <w:autoSpaceDE/>
              <w:autoSpaceDN/>
              <w:adjustRightInd/>
              <w:rPr>
                <w:rFonts w:ascii="Calibri" w:hAnsi="Calibri"/>
                <w:color w:val="000000"/>
                <w:szCs w:val="20"/>
                <w:lang w:val="en-GB" w:eastAsia="en-GB"/>
              </w:rPr>
            </w:pPr>
            <w:r w:rsidRPr="002D6163">
              <w:rPr>
                <w:rFonts w:ascii="Calibri" w:hAnsi="Calibri"/>
                <w:color w:val="000000"/>
                <w:szCs w:val="20"/>
                <w:lang w:val="en-GB" w:eastAsia="en-GB"/>
              </w:rPr>
              <w:t xml:space="preserve">White-winged </w:t>
            </w:r>
            <w:proofErr w:type="spellStart"/>
            <w:r w:rsidRPr="002D6163">
              <w:rPr>
                <w:rFonts w:ascii="Calibri" w:hAnsi="Calibri"/>
                <w:color w:val="000000"/>
                <w:szCs w:val="20"/>
                <w:lang w:val="en-GB" w:eastAsia="en-GB"/>
              </w:rPr>
              <w:t>Flufftail</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1134"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1247"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12"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92"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874"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r>
      <w:tr w:rsidR="002D6163" w:rsidRPr="002D6163" w:rsidTr="002D6163">
        <w:trPr>
          <w:trHeight w:val="288"/>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575F29" w:rsidRPr="002D6163" w:rsidRDefault="00575F29" w:rsidP="002D6163">
            <w:pPr>
              <w:widowControl/>
              <w:autoSpaceDE/>
              <w:autoSpaceDN/>
              <w:adjustRightInd/>
              <w:rPr>
                <w:rFonts w:ascii="Calibri" w:hAnsi="Calibri"/>
                <w:color w:val="000000"/>
                <w:szCs w:val="20"/>
                <w:lang w:val="en-GB" w:eastAsia="en-GB"/>
              </w:rPr>
            </w:pPr>
            <w:r w:rsidRPr="002D6163">
              <w:rPr>
                <w:rFonts w:ascii="Calibri" w:hAnsi="Calibri"/>
                <w:color w:val="000000"/>
                <w:szCs w:val="20"/>
                <w:lang w:val="en-GB" w:eastAsia="en-GB"/>
              </w:rPr>
              <w:t>Lesser Flamingo</w:t>
            </w:r>
          </w:p>
        </w:tc>
        <w:tc>
          <w:tcPr>
            <w:tcW w:w="1417"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1134"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1247"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12"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92"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874"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r>
      <w:tr w:rsidR="002D6163" w:rsidRPr="002D6163" w:rsidTr="002D6163">
        <w:trPr>
          <w:trHeight w:val="288"/>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575F29" w:rsidRPr="002D6163" w:rsidRDefault="00575F29" w:rsidP="002D6163">
            <w:pPr>
              <w:widowControl/>
              <w:autoSpaceDE/>
              <w:autoSpaceDN/>
              <w:adjustRightInd/>
              <w:rPr>
                <w:rFonts w:ascii="Calibri" w:hAnsi="Calibri"/>
                <w:color w:val="000000"/>
                <w:szCs w:val="20"/>
                <w:lang w:val="en-GB" w:eastAsia="en-GB"/>
              </w:rPr>
            </w:pPr>
            <w:r w:rsidRPr="002D6163">
              <w:rPr>
                <w:rFonts w:ascii="Calibri" w:hAnsi="Calibri"/>
                <w:color w:val="000000"/>
                <w:szCs w:val="20"/>
                <w:lang w:val="en-GB" w:eastAsia="en-GB"/>
              </w:rPr>
              <w:t>White-headed Duck</w:t>
            </w:r>
          </w:p>
        </w:tc>
        <w:tc>
          <w:tcPr>
            <w:tcW w:w="1417"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1134"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1247"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12"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92"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874"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r>
      <w:tr w:rsidR="002D6163" w:rsidRPr="002D6163" w:rsidTr="002D6163">
        <w:trPr>
          <w:trHeight w:val="288"/>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575F29" w:rsidRPr="002D6163" w:rsidRDefault="00575F29" w:rsidP="002D6163">
            <w:pPr>
              <w:widowControl/>
              <w:autoSpaceDE/>
              <w:autoSpaceDN/>
              <w:adjustRightInd/>
              <w:rPr>
                <w:rFonts w:ascii="Calibri" w:hAnsi="Calibri"/>
                <w:color w:val="000000"/>
                <w:szCs w:val="20"/>
                <w:lang w:val="en-GB" w:eastAsia="en-GB"/>
              </w:rPr>
            </w:pPr>
            <w:r w:rsidRPr="002D6163">
              <w:rPr>
                <w:rFonts w:ascii="Calibri" w:hAnsi="Calibri"/>
                <w:color w:val="000000"/>
                <w:szCs w:val="20"/>
                <w:lang w:val="en-GB" w:eastAsia="en-GB"/>
              </w:rPr>
              <w:t>Ferruginous Duck</w:t>
            </w:r>
          </w:p>
        </w:tc>
        <w:tc>
          <w:tcPr>
            <w:tcW w:w="1417"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1134"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1247"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912"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92"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874"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r>
      <w:tr w:rsidR="002D6163" w:rsidRPr="002D6163" w:rsidTr="002D6163">
        <w:trPr>
          <w:trHeight w:val="288"/>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575F29" w:rsidRPr="002D6163" w:rsidRDefault="00575F29" w:rsidP="002D6163">
            <w:pPr>
              <w:widowControl/>
              <w:autoSpaceDE/>
              <w:autoSpaceDN/>
              <w:adjustRightInd/>
              <w:rPr>
                <w:rFonts w:ascii="Calibri" w:hAnsi="Calibri"/>
                <w:color w:val="000000"/>
                <w:szCs w:val="20"/>
                <w:lang w:val="en-GB" w:eastAsia="en-GB"/>
              </w:rPr>
            </w:pPr>
            <w:r w:rsidRPr="002D6163">
              <w:rPr>
                <w:rFonts w:ascii="Calibri" w:hAnsi="Calibri"/>
                <w:color w:val="000000"/>
                <w:szCs w:val="20"/>
                <w:lang w:val="en-GB" w:eastAsia="en-GB"/>
              </w:rPr>
              <w:t xml:space="preserve">Asian </w:t>
            </w:r>
            <w:proofErr w:type="spellStart"/>
            <w:r w:rsidRPr="002D6163">
              <w:rPr>
                <w:rFonts w:ascii="Calibri" w:hAnsi="Calibri"/>
                <w:color w:val="000000"/>
                <w:szCs w:val="20"/>
                <w:lang w:val="en-GB" w:eastAsia="en-GB"/>
              </w:rPr>
              <w:t>Houbara</w:t>
            </w:r>
            <w:proofErr w:type="spellEnd"/>
            <w:r w:rsidRPr="002D6163">
              <w:rPr>
                <w:rFonts w:ascii="Calibri" w:hAnsi="Calibri"/>
                <w:color w:val="000000"/>
                <w:szCs w:val="20"/>
                <w:lang w:val="en-GB" w:eastAsia="en-GB"/>
              </w:rPr>
              <w:t xml:space="preserve"> Bustard</w:t>
            </w:r>
          </w:p>
        </w:tc>
        <w:tc>
          <w:tcPr>
            <w:tcW w:w="1417"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1134"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1247"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12"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92"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874"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r>
      <w:tr w:rsidR="002D6163" w:rsidRPr="002D6163" w:rsidTr="002D6163">
        <w:trPr>
          <w:trHeight w:val="288"/>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575F29" w:rsidRPr="002D6163" w:rsidRDefault="00575F29" w:rsidP="002D6163">
            <w:pPr>
              <w:widowControl/>
              <w:autoSpaceDE/>
              <w:autoSpaceDN/>
              <w:adjustRightInd/>
              <w:rPr>
                <w:rFonts w:ascii="Calibri" w:hAnsi="Calibri"/>
                <w:color w:val="000000"/>
                <w:szCs w:val="20"/>
                <w:lang w:val="en-GB" w:eastAsia="en-GB"/>
              </w:rPr>
            </w:pPr>
            <w:proofErr w:type="spellStart"/>
            <w:r w:rsidRPr="002D6163">
              <w:rPr>
                <w:rFonts w:ascii="Calibri" w:hAnsi="Calibri"/>
                <w:color w:val="000000"/>
                <w:szCs w:val="20"/>
                <w:lang w:val="en-GB" w:eastAsia="en-GB"/>
              </w:rPr>
              <w:t>Saker</w:t>
            </w:r>
            <w:proofErr w:type="spellEnd"/>
            <w:r w:rsidRPr="002D6163">
              <w:rPr>
                <w:rFonts w:ascii="Calibri" w:hAnsi="Calibri"/>
                <w:color w:val="000000"/>
                <w:szCs w:val="20"/>
                <w:lang w:val="en-GB" w:eastAsia="en-GB"/>
              </w:rPr>
              <w:t xml:space="preserve"> Falcon</w:t>
            </w:r>
          </w:p>
        </w:tc>
        <w:tc>
          <w:tcPr>
            <w:tcW w:w="1417"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1134"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1247"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912"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92"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874"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r>
      <w:tr w:rsidR="002D6163" w:rsidRPr="002D6163" w:rsidTr="002D6163">
        <w:trPr>
          <w:trHeight w:val="288"/>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2D6163" w:rsidRPr="002D6163" w:rsidRDefault="002D6163" w:rsidP="00BE6E88">
            <w:pPr>
              <w:widowControl/>
              <w:autoSpaceDE/>
              <w:autoSpaceDN/>
              <w:adjustRightInd/>
              <w:rPr>
                <w:rFonts w:ascii="Calibri" w:hAnsi="Calibri"/>
                <w:color w:val="000000"/>
                <w:szCs w:val="20"/>
                <w:lang w:val="en-GB" w:eastAsia="en-GB"/>
              </w:rPr>
            </w:pPr>
            <w:r w:rsidRPr="002D6163">
              <w:rPr>
                <w:rFonts w:ascii="Calibri" w:hAnsi="Calibri"/>
                <w:color w:val="000000"/>
                <w:szCs w:val="20"/>
                <w:lang w:val="en-GB" w:eastAsia="en-GB"/>
              </w:rPr>
              <w:t> </w:t>
            </w:r>
            <w:r w:rsidRPr="003F3134">
              <w:t>AEWA Pink-footed Goose Management Plan</w:t>
            </w:r>
          </w:p>
        </w:tc>
        <w:tc>
          <w:tcPr>
            <w:tcW w:w="1417" w:type="dxa"/>
            <w:tcBorders>
              <w:top w:val="nil"/>
              <w:left w:val="nil"/>
              <w:bottom w:val="single" w:sz="4" w:space="0" w:color="auto"/>
              <w:right w:val="single" w:sz="4" w:space="0" w:color="auto"/>
            </w:tcBorders>
            <w:shd w:val="clear" w:color="auto" w:fill="auto"/>
            <w:noWrap/>
            <w:vAlign w:val="center"/>
            <w:hideMark/>
          </w:tcPr>
          <w:p w:rsidR="002D6163" w:rsidRPr="002D6163" w:rsidRDefault="002D6163" w:rsidP="00BE6E88">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1134" w:type="dxa"/>
            <w:tcBorders>
              <w:top w:val="nil"/>
              <w:left w:val="nil"/>
              <w:bottom w:val="single" w:sz="4" w:space="0" w:color="auto"/>
              <w:right w:val="single" w:sz="4" w:space="0" w:color="auto"/>
            </w:tcBorders>
            <w:shd w:val="clear" w:color="auto" w:fill="auto"/>
            <w:noWrap/>
            <w:vAlign w:val="center"/>
            <w:hideMark/>
          </w:tcPr>
          <w:p w:rsidR="002D6163" w:rsidRPr="002D6163" w:rsidRDefault="002D6163" w:rsidP="00BE6E88">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1247" w:type="dxa"/>
            <w:tcBorders>
              <w:top w:val="nil"/>
              <w:left w:val="nil"/>
              <w:bottom w:val="single" w:sz="4" w:space="0" w:color="auto"/>
              <w:right w:val="single" w:sz="4" w:space="0" w:color="auto"/>
            </w:tcBorders>
            <w:shd w:val="clear" w:color="auto" w:fill="auto"/>
            <w:noWrap/>
            <w:vAlign w:val="center"/>
            <w:hideMark/>
          </w:tcPr>
          <w:p w:rsidR="002D6163" w:rsidRPr="002D6163" w:rsidRDefault="002D6163" w:rsidP="00BE6E88">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12" w:type="dxa"/>
            <w:tcBorders>
              <w:top w:val="nil"/>
              <w:left w:val="nil"/>
              <w:bottom w:val="single" w:sz="4" w:space="0" w:color="auto"/>
              <w:right w:val="single" w:sz="4" w:space="0" w:color="auto"/>
            </w:tcBorders>
            <w:shd w:val="clear" w:color="auto" w:fill="auto"/>
            <w:noWrap/>
            <w:vAlign w:val="center"/>
            <w:hideMark/>
          </w:tcPr>
          <w:p w:rsidR="002D6163" w:rsidRPr="002D6163" w:rsidRDefault="002D6163" w:rsidP="00BE6E88">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92" w:type="dxa"/>
            <w:tcBorders>
              <w:top w:val="nil"/>
              <w:left w:val="nil"/>
              <w:bottom w:val="single" w:sz="4" w:space="0" w:color="auto"/>
              <w:right w:val="single" w:sz="4" w:space="0" w:color="auto"/>
            </w:tcBorders>
            <w:shd w:val="clear" w:color="auto" w:fill="auto"/>
            <w:noWrap/>
            <w:vAlign w:val="center"/>
            <w:hideMark/>
          </w:tcPr>
          <w:p w:rsidR="002D6163" w:rsidRPr="002D6163" w:rsidRDefault="002D6163" w:rsidP="00BE6E88">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874" w:type="dxa"/>
            <w:tcBorders>
              <w:top w:val="nil"/>
              <w:left w:val="nil"/>
              <w:bottom w:val="single" w:sz="4" w:space="0" w:color="auto"/>
              <w:right w:val="single" w:sz="4" w:space="0" w:color="auto"/>
            </w:tcBorders>
            <w:shd w:val="clear" w:color="auto" w:fill="auto"/>
            <w:noWrap/>
            <w:vAlign w:val="center"/>
            <w:hideMark/>
          </w:tcPr>
          <w:p w:rsidR="002D6163" w:rsidRPr="002D6163" w:rsidRDefault="002D6163" w:rsidP="00BE6E88">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r>
      <w:tr w:rsidR="002D6163" w:rsidRPr="002D6163" w:rsidTr="002D6163">
        <w:trPr>
          <w:trHeight w:val="288"/>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575F29" w:rsidRPr="002D6163" w:rsidRDefault="00575F29" w:rsidP="002D6163">
            <w:pPr>
              <w:widowControl/>
              <w:autoSpaceDE/>
              <w:autoSpaceDN/>
              <w:adjustRightInd/>
              <w:rPr>
                <w:rFonts w:ascii="Calibri" w:hAnsi="Calibri"/>
                <w:color w:val="000000"/>
                <w:szCs w:val="20"/>
                <w:lang w:val="en-GB" w:eastAsia="en-GB"/>
              </w:rPr>
            </w:pPr>
            <w:commentRangeStart w:id="1311"/>
            <w:r w:rsidRPr="002D6163">
              <w:rPr>
                <w:rFonts w:ascii="Calibri" w:hAnsi="Calibri"/>
                <w:color w:val="000000"/>
                <w:szCs w:val="20"/>
                <w:lang w:val="en-GB" w:eastAsia="en-GB"/>
              </w:rPr>
              <w:t>AEWA SSAPs???</w:t>
            </w:r>
            <w:commentRangeEnd w:id="1311"/>
            <w:r w:rsidR="002D6163">
              <w:rPr>
                <w:rStyle w:val="CommentReference"/>
              </w:rPr>
              <w:commentReference w:id="1311"/>
            </w:r>
          </w:p>
        </w:tc>
        <w:tc>
          <w:tcPr>
            <w:tcW w:w="1417"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1134"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1247"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12"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92"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874"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r>
      <w:tr w:rsidR="00B0207E" w:rsidRPr="002D6163" w:rsidTr="00BE6E88">
        <w:trPr>
          <w:trHeight w:val="288"/>
        </w:trPr>
        <w:tc>
          <w:tcPr>
            <w:tcW w:w="3134" w:type="dxa"/>
            <w:tcBorders>
              <w:top w:val="nil"/>
              <w:left w:val="single" w:sz="4" w:space="0" w:color="auto"/>
              <w:bottom w:val="single" w:sz="4" w:space="0" w:color="auto"/>
              <w:right w:val="single" w:sz="4" w:space="0" w:color="auto"/>
            </w:tcBorders>
            <w:shd w:val="clear" w:color="auto" w:fill="auto"/>
            <w:noWrap/>
            <w:vAlign w:val="bottom"/>
          </w:tcPr>
          <w:p w:rsidR="00B0207E" w:rsidRPr="002D6163" w:rsidRDefault="00B0207E" w:rsidP="00BE6E88">
            <w:pPr>
              <w:widowControl/>
              <w:autoSpaceDE/>
              <w:autoSpaceDN/>
              <w:adjustRightInd/>
              <w:rPr>
                <w:rFonts w:ascii="Calibri" w:hAnsi="Calibri"/>
                <w:color w:val="000000"/>
                <w:szCs w:val="20"/>
                <w:lang w:val="en-GB" w:eastAsia="en-GB"/>
              </w:rPr>
            </w:pPr>
          </w:p>
        </w:tc>
        <w:tc>
          <w:tcPr>
            <w:tcW w:w="1417" w:type="dxa"/>
            <w:tcBorders>
              <w:top w:val="nil"/>
              <w:left w:val="nil"/>
              <w:bottom w:val="single" w:sz="4" w:space="0" w:color="auto"/>
              <w:right w:val="single" w:sz="4" w:space="0" w:color="auto"/>
            </w:tcBorders>
            <w:shd w:val="clear" w:color="auto" w:fill="auto"/>
            <w:noWrap/>
            <w:vAlign w:val="center"/>
          </w:tcPr>
          <w:p w:rsidR="00B0207E" w:rsidRPr="002D6163" w:rsidRDefault="00B0207E" w:rsidP="00BE6E88">
            <w:pPr>
              <w:widowControl/>
              <w:autoSpaceDE/>
              <w:autoSpaceDN/>
              <w:adjustRightInd/>
              <w:jc w:val="center"/>
              <w:rPr>
                <w:rFonts w:ascii="Calibri" w:hAnsi="Calibri"/>
                <w:color w:val="000000"/>
                <w:szCs w:val="20"/>
                <w:lang w:val="en-GB" w:eastAsia="en-GB"/>
              </w:rPr>
            </w:pPr>
          </w:p>
        </w:tc>
        <w:tc>
          <w:tcPr>
            <w:tcW w:w="1134" w:type="dxa"/>
            <w:tcBorders>
              <w:top w:val="nil"/>
              <w:left w:val="nil"/>
              <w:bottom w:val="single" w:sz="4" w:space="0" w:color="auto"/>
              <w:right w:val="single" w:sz="4" w:space="0" w:color="auto"/>
            </w:tcBorders>
            <w:shd w:val="clear" w:color="auto" w:fill="auto"/>
            <w:noWrap/>
            <w:vAlign w:val="center"/>
          </w:tcPr>
          <w:p w:rsidR="00B0207E" w:rsidRPr="002D6163" w:rsidRDefault="00B0207E" w:rsidP="00BE6E88">
            <w:pPr>
              <w:widowControl/>
              <w:autoSpaceDE/>
              <w:autoSpaceDN/>
              <w:adjustRightInd/>
              <w:jc w:val="center"/>
              <w:rPr>
                <w:rFonts w:ascii="Calibri" w:hAnsi="Calibri"/>
                <w:color w:val="000000"/>
                <w:szCs w:val="20"/>
                <w:lang w:val="en-GB" w:eastAsia="en-GB"/>
              </w:rPr>
            </w:pPr>
          </w:p>
        </w:tc>
        <w:tc>
          <w:tcPr>
            <w:tcW w:w="1247" w:type="dxa"/>
            <w:tcBorders>
              <w:top w:val="nil"/>
              <w:left w:val="nil"/>
              <w:bottom w:val="single" w:sz="4" w:space="0" w:color="auto"/>
              <w:right w:val="single" w:sz="4" w:space="0" w:color="auto"/>
            </w:tcBorders>
            <w:shd w:val="clear" w:color="auto" w:fill="auto"/>
            <w:noWrap/>
            <w:vAlign w:val="center"/>
          </w:tcPr>
          <w:p w:rsidR="00B0207E" w:rsidRPr="002D6163" w:rsidRDefault="00B0207E" w:rsidP="00BE6E88">
            <w:pPr>
              <w:widowControl/>
              <w:autoSpaceDE/>
              <w:autoSpaceDN/>
              <w:adjustRightInd/>
              <w:jc w:val="center"/>
              <w:rPr>
                <w:rFonts w:ascii="Calibri" w:hAnsi="Calibri"/>
                <w:color w:val="000000"/>
                <w:szCs w:val="20"/>
                <w:lang w:val="en-GB" w:eastAsia="en-GB"/>
              </w:rPr>
            </w:pPr>
          </w:p>
        </w:tc>
        <w:tc>
          <w:tcPr>
            <w:tcW w:w="912" w:type="dxa"/>
            <w:tcBorders>
              <w:top w:val="nil"/>
              <w:left w:val="nil"/>
              <w:bottom w:val="single" w:sz="4" w:space="0" w:color="auto"/>
              <w:right w:val="single" w:sz="4" w:space="0" w:color="auto"/>
            </w:tcBorders>
            <w:shd w:val="clear" w:color="auto" w:fill="auto"/>
            <w:noWrap/>
            <w:vAlign w:val="center"/>
          </w:tcPr>
          <w:p w:rsidR="00B0207E" w:rsidRPr="002D6163" w:rsidRDefault="00B0207E" w:rsidP="00BE6E88">
            <w:pPr>
              <w:widowControl/>
              <w:autoSpaceDE/>
              <w:autoSpaceDN/>
              <w:adjustRightInd/>
              <w:jc w:val="center"/>
              <w:rPr>
                <w:rFonts w:ascii="Calibri" w:hAnsi="Calibri"/>
                <w:color w:val="000000"/>
                <w:szCs w:val="20"/>
                <w:lang w:val="en-GB" w:eastAsia="en-GB"/>
              </w:rPr>
            </w:pPr>
          </w:p>
        </w:tc>
        <w:tc>
          <w:tcPr>
            <w:tcW w:w="992" w:type="dxa"/>
            <w:tcBorders>
              <w:top w:val="nil"/>
              <w:left w:val="nil"/>
              <w:bottom w:val="single" w:sz="4" w:space="0" w:color="auto"/>
              <w:right w:val="single" w:sz="4" w:space="0" w:color="auto"/>
            </w:tcBorders>
            <w:shd w:val="clear" w:color="auto" w:fill="auto"/>
            <w:noWrap/>
            <w:vAlign w:val="center"/>
          </w:tcPr>
          <w:p w:rsidR="00B0207E" w:rsidRPr="002D6163" w:rsidRDefault="00B0207E" w:rsidP="00BE6E88">
            <w:pPr>
              <w:widowControl/>
              <w:autoSpaceDE/>
              <w:autoSpaceDN/>
              <w:adjustRightInd/>
              <w:jc w:val="center"/>
              <w:rPr>
                <w:rFonts w:ascii="Calibri" w:hAnsi="Calibri"/>
                <w:color w:val="000000"/>
                <w:szCs w:val="20"/>
                <w:lang w:val="en-GB" w:eastAsia="en-GB"/>
              </w:rPr>
            </w:pPr>
          </w:p>
        </w:tc>
        <w:tc>
          <w:tcPr>
            <w:tcW w:w="874" w:type="dxa"/>
            <w:tcBorders>
              <w:top w:val="nil"/>
              <w:left w:val="nil"/>
              <w:bottom w:val="single" w:sz="4" w:space="0" w:color="auto"/>
              <w:right w:val="single" w:sz="4" w:space="0" w:color="auto"/>
            </w:tcBorders>
            <w:shd w:val="clear" w:color="auto" w:fill="auto"/>
            <w:noWrap/>
            <w:vAlign w:val="center"/>
          </w:tcPr>
          <w:p w:rsidR="00B0207E" w:rsidRPr="002D6163" w:rsidRDefault="00B0207E" w:rsidP="00BE6E88">
            <w:pPr>
              <w:widowControl/>
              <w:autoSpaceDE/>
              <w:autoSpaceDN/>
              <w:adjustRightInd/>
              <w:jc w:val="center"/>
              <w:rPr>
                <w:rFonts w:ascii="Calibri" w:hAnsi="Calibri"/>
                <w:color w:val="000000"/>
                <w:szCs w:val="20"/>
                <w:lang w:val="en-GB" w:eastAsia="en-GB"/>
              </w:rPr>
            </w:pPr>
          </w:p>
        </w:tc>
      </w:tr>
      <w:tr w:rsidR="00B0207E" w:rsidRPr="002D6163" w:rsidTr="00BE6E88">
        <w:trPr>
          <w:trHeight w:val="288"/>
        </w:trPr>
        <w:tc>
          <w:tcPr>
            <w:tcW w:w="3134" w:type="dxa"/>
            <w:tcBorders>
              <w:top w:val="nil"/>
              <w:left w:val="single" w:sz="4" w:space="0" w:color="auto"/>
              <w:bottom w:val="single" w:sz="4" w:space="0" w:color="auto"/>
              <w:right w:val="single" w:sz="4" w:space="0" w:color="auto"/>
            </w:tcBorders>
            <w:shd w:val="clear" w:color="auto" w:fill="auto"/>
            <w:noWrap/>
            <w:vAlign w:val="bottom"/>
          </w:tcPr>
          <w:p w:rsidR="00B0207E" w:rsidRPr="002D6163" w:rsidRDefault="00B0207E" w:rsidP="00BE6E88">
            <w:pPr>
              <w:widowControl/>
              <w:autoSpaceDE/>
              <w:autoSpaceDN/>
              <w:adjustRightInd/>
              <w:rPr>
                <w:rFonts w:ascii="Calibri" w:hAnsi="Calibri"/>
                <w:color w:val="000000"/>
                <w:szCs w:val="20"/>
                <w:lang w:val="en-GB" w:eastAsia="en-GB"/>
              </w:rPr>
            </w:pPr>
          </w:p>
        </w:tc>
        <w:tc>
          <w:tcPr>
            <w:tcW w:w="1417" w:type="dxa"/>
            <w:tcBorders>
              <w:top w:val="nil"/>
              <w:left w:val="nil"/>
              <w:bottom w:val="single" w:sz="4" w:space="0" w:color="auto"/>
              <w:right w:val="single" w:sz="4" w:space="0" w:color="auto"/>
            </w:tcBorders>
            <w:shd w:val="clear" w:color="auto" w:fill="auto"/>
            <w:noWrap/>
            <w:vAlign w:val="center"/>
          </w:tcPr>
          <w:p w:rsidR="00B0207E" w:rsidRPr="002D6163" w:rsidRDefault="00B0207E" w:rsidP="00BE6E88">
            <w:pPr>
              <w:widowControl/>
              <w:autoSpaceDE/>
              <w:autoSpaceDN/>
              <w:adjustRightInd/>
              <w:jc w:val="center"/>
              <w:rPr>
                <w:rFonts w:ascii="Calibri" w:hAnsi="Calibri"/>
                <w:color w:val="000000"/>
                <w:szCs w:val="20"/>
                <w:lang w:val="en-GB" w:eastAsia="en-GB"/>
              </w:rPr>
            </w:pPr>
          </w:p>
        </w:tc>
        <w:tc>
          <w:tcPr>
            <w:tcW w:w="1134" w:type="dxa"/>
            <w:tcBorders>
              <w:top w:val="nil"/>
              <w:left w:val="nil"/>
              <w:bottom w:val="single" w:sz="4" w:space="0" w:color="auto"/>
              <w:right w:val="single" w:sz="4" w:space="0" w:color="auto"/>
            </w:tcBorders>
            <w:shd w:val="clear" w:color="auto" w:fill="auto"/>
            <w:noWrap/>
            <w:vAlign w:val="center"/>
          </w:tcPr>
          <w:p w:rsidR="00B0207E" w:rsidRPr="002D6163" w:rsidRDefault="00B0207E" w:rsidP="00BE6E88">
            <w:pPr>
              <w:widowControl/>
              <w:autoSpaceDE/>
              <w:autoSpaceDN/>
              <w:adjustRightInd/>
              <w:jc w:val="center"/>
              <w:rPr>
                <w:rFonts w:ascii="Calibri" w:hAnsi="Calibri"/>
                <w:color w:val="000000"/>
                <w:szCs w:val="20"/>
                <w:lang w:val="en-GB" w:eastAsia="en-GB"/>
              </w:rPr>
            </w:pPr>
          </w:p>
        </w:tc>
        <w:tc>
          <w:tcPr>
            <w:tcW w:w="1247" w:type="dxa"/>
            <w:tcBorders>
              <w:top w:val="nil"/>
              <w:left w:val="nil"/>
              <w:bottom w:val="single" w:sz="4" w:space="0" w:color="auto"/>
              <w:right w:val="single" w:sz="4" w:space="0" w:color="auto"/>
            </w:tcBorders>
            <w:shd w:val="clear" w:color="auto" w:fill="auto"/>
            <w:noWrap/>
            <w:vAlign w:val="center"/>
          </w:tcPr>
          <w:p w:rsidR="00B0207E" w:rsidRPr="002D6163" w:rsidRDefault="00B0207E" w:rsidP="00BE6E88">
            <w:pPr>
              <w:widowControl/>
              <w:autoSpaceDE/>
              <w:autoSpaceDN/>
              <w:adjustRightInd/>
              <w:jc w:val="center"/>
              <w:rPr>
                <w:rFonts w:ascii="Calibri" w:hAnsi="Calibri"/>
                <w:color w:val="000000"/>
                <w:szCs w:val="20"/>
                <w:lang w:val="en-GB" w:eastAsia="en-GB"/>
              </w:rPr>
            </w:pPr>
          </w:p>
        </w:tc>
        <w:tc>
          <w:tcPr>
            <w:tcW w:w="912" w:type="dxa"/>
            <w:tcBorders>
              <w:top w:val="nil"/>
              <w:left w:val="nil"/>
              <w:bottom w:val="single" w:sz="4" w:space="0" w:color="auto"/>
              <w:right w:val="single" w:sz="4" w:space="0" w:color="auto"/>
            </w:tcBorders>
            <w:shd w:val="clear" w:color="auto" w:fill="auto"/>
            <w:noWrap/>
            <w:vAlign w:val="center"/>
          </w:tcPr>
          <w:p w:rsidR="00B0207E" w:rsidRPr="002D6163" w:rsidRDefault="00B0207E" w:rsidP="00BE6E88">
            <w:pPr>
              <w:widowControl/>
              <w:autoSpaceDE/>
              <w:autoSpaceDN/>
              <w:adjustRightInd/>
              <w:jc w:val="center"/>
              <w:rPr>
                <w:rFonts w:ascii="Calibri" w:hAnsi="Calibri"/>
                <w:color w:val="000000"/>
                <w:szCs w:val="20"/>
                <w:lang w:val="en-GB" w:eastAsia="en-GB"/>
              </w:rPr>
            </w:pPr>
          </w:p>
        </w:tc>
        <w:tc>
          <w:tcPr>
            <w:tcW w:w="992" w:type="dxa"/>
            <w:tcBorders>
              <w:top w:val="nil"/>
              <w:left w:val="nil"/>
              <w:bottom w:val="single" w:sz="4" w:space="0" w:color="auto"/>
              <w:right w:val="single" w:sz="4" w:space="0" w:color="auto"/>
            </w:tcBorders>
            <w:shd w:val="clear" w:color="auto" w:fill="auto"/>
            <w:noWrap/>
            <w:vAlign w:val="center"/>
          </w:tcPr>
          <w:p w:rsidR="00B0207E" w:rsidRPr="002D6163" w:rsidRDefault="00B0207E" w:rsidP="00BE6E88">
            <w:pPr>
              <w:widowControl/>
              <w:autoSpaceDE/>
              <w:autoSpaceDN/>
              <w:adjustRightInd/>
              <w:jc w:val="center"/>
              <w:rPr>
                <w:rFonts w:ascii="Calibri" w:hAnsi="Calibri"/>
                <w:color w:val="000000"/>
                <w:szCs w:val="20"/>
                <w:lang w:val="en-GB" w:eastAsia="en-GB"/>
              </w:rPr>
            </w:pPr>
          </w:p>
        </w:tc>
        <w:tc>
          <w:tcPr>
            <w:tcW w:w="874" w:type="dxa"/>
            <w:tcBorders>
              <w:top w:val="nil"/>
              <w:left w:val="nil"/>
              <w:bottom w:val="single" w:sz="4" w:space="0" w:color="auto"/>
              <w:right w:val="single" w:sz="4" w:space="0" w:color="auto"/>
            </w:tcBorders>
            <w:shd w:val="clear" w:color="auto" w:fill="auto"/>
            <w:noWrap/>
            <w:vAlign w:val="center"/>
          </w:tcPr>
          <w:p w:rsidR="00B0207E" w:rsidRPr="002D6163" w:rsidRDefault="00B0207E" w:rsidP="00BE6E88">
            <w:pPr>
              <w:widowControl/>
              <w:autoSpaceDE/>
              <w:autoSpaceDN/>
              <w:adjustRightInd/>
              <w:jc w:val="center"/>
              <w:rPr>
                <w:rFonts w:ascii="Calibri" w:hAnsi="Calibri"/>
                <w:color w:val="000000"/>
                <w:szCs w:val="20"/>
                <w:lang w:val="en-GB" w:eastAsia="en-GB"/>
              </w:rPr>
            </w:pPr>
          </w:p>
        </w:tc>
      </w:tr>
      <w:tr w:rsidR="00B0207E" w:rsidRPr="002D6163" w:rsidTr="00BE6E88">
        <w:trPr>
          <w:trHeight w:val="288"/>
        </w:trPr>
        <w:tc>
          <w:tcPr>
            <w:tcW w:w="3134" w:type="dxa"/>
            <w:tcBorders>
              <w:top w:val="nil"/>
              <w:left w:val="single" w:sz="4" w:space="0" w:color="auto"/>
              <w:bottom w:val="single" w:sz="4" w:space="0" w:color="auto"/>
              <w:right w:val="single" w:sz="4" w:space="0" w:color="auto"/>
            </w:tcBorders>
            <w:shd w:val="clear" w:color="auto" w:fill="auto"/>
            <w:noWrap/>
            <w:vAlign w:val="bottom"/>
          </w:tcPr>
          <w:p w:rsidR="00B0207E" w:rsidRPr="002D6163" w:rsidRDefault="00B0207E" w:rsidP="00BE6E88">
            <w:pPr>
              <w:widowControl/>
              <w:autoSpaceDE/>
              <w:autoSpaceDN/>
              <w:adjustRightInd/>
              <w:rPr>
                <w:rFonts w:ascii="Calibri" w:hAnsi="Calibri"/>
                <w:color w:val="000000"/>
                <w:szCs w:val="20"/>
                <w:lang w:val="en-GB" w:eastAsia="en-GB"/>
              </w:rPr>
            </w:pPr>
          </w:p>
        </w:tc>
        <w:tc>
          <w:tcPr>
            <w:tcW w:w="1417" w:type="dxa"/>
            <w:tcBorders>
              <w:top w:val="nil"/>
              <w:left w:val="nil"/>
              <w:bottom w:val="single" w:sz="4" w:space="0" w:color="auto"/>
              <w:right w:val="single" w:sz="4" w:space="0" w:color="auto"/>
            </w:tcBorders>
            <w:shd w:val="clear" w:color="auto" w:fill="auto"/>
            <w:noWrap/>
            <w:vAlign w:val="center"/>
          </w:tcPr>
          <w:p w:rsidR="00B0207E" w:rsidRPr="002D6163" w:rsidRDefault="00B0207E" w:rsidP="00BE6E88">
            <w:pPr>
              <w:widowControl/>
              <w:autoSpaceDE/>
              <w:autoSpaceDN/>
              <w:adjustRightInd/>
              <w:jc w:val="center"/>
              <w:rPr>
                <w:rFonts w:ascii="Calibri" w:hAnsi="Calibri"/>
                <w:color w:val="000000"/>
                <w:szCs w:val="20"/>
                <w:lang w:val="en-GB" w:eastAsia="en-GB"/>
              </w:rPr>
            </w:pPr>
          </w:p>
        </w:tc>
        <w:tc>
          <w:tcPr>
            <w:tcW w:w="1134" w:type="dxa"/>
            <w:tcBorders>
              <w:top w:val="nil"/>
              <w:left w:val="nil"/>
              <w:bottom w:val="single" w:sz="4" w:space="0" w:color="auto"/>
              <w:right w:val="single" w:sz="4" w:space="0" w:color="auto"/>
            </w:tcBorders>
            <w:shd w:val="clear" w:color="auto" w:fill="auto"/>
            <w:noWrap/>
            <w:vAlign w:val="center"/>
          </w:tcPr>
          <w:p w:rsidR="00B0207E" w:rsidRPr="002D6163" w:rsidRDefault="00B0207E" w:rsidP="00BE6E88">
            <w:pPr>
              <w:widowControl/>
              <w:autoSpaceDE/>
              <w:autoSpaceDN/>
              <w:adjustRightInd/>
              <w:jc w:val="center"/>
              <w:rPr>
                <w:rFonts w:ascii="Calibri" w:hAnsi="Calibri"/>
                <w:color w:val="000000"/>
                <w:szCs w:val="20"/>
                <w:lang w:val="en-GB" w:eastAsia="en-GB"/>
              </w:rPr>
            </w:pPr>
          </w:p>
        </w:tc>
        <w:tc>
          <w:tcPr>
            <w:tcW w:w="1247" w:type="dxa"/>
            <w:tcBorders>
              <w:top w:val="nil"/>
              <w:left w:val="nil"/>
              <w:bottom w:val="single" w:sz="4" w:space="0" w:color="auto"/>
              <w:right w:val="single" w:sz="4" w:space="0" w:color="auto"/>
            </w:tcBorders>
            <w:shd w:val="clear" w:color="auto" w:fill="auto"/>
            <w:noWrap/>
            <w:vAlign w:val="center"/>
          </w:tcPr>
          <w:p w:rsidR="00B0207E" w:rsidRPr="002D6163" w:rsidRDefault="00B0207E" w:rsidP="00BE6E88">
            <w:pPr>
              <w:widowControl/>
              <w:autoSpaceDE/>
              <w:autoSpaceDN/>
              <w:adjustRightInd/>
              <w:jc w:val="center"/>
              <w:rPr>
                <w:rFonts w:ascii="Calibri" w:hAnsi="Calibri"/>
                <w:color w:val="000000"/>
                <w:szCs w:val="20"/>
                <w:lang w:val="en-GB" w:eastAsia="en-GB"/>
              </w:rPr>
            </w:pPr>
          </w:p>
        </w:tc>
        <w:tc>
          <w:tcPr>
            <w:tcW w:w="912" w:type="dxa"/>
            <w:tcBorders>
              <w:top w:val="nil"/>
              <w:left w:val="nil"/>
              <w:bottom w:val="single" w:sz="4" w:space="0" w:color="auto"/>
              <w:right w:val="single" w:sz="4" w:space="0" w:color="auto"/>
            </w:tcBorders>
            <w:shd w:val="clear" w:color="auto" w:fill="auto"/>
            <w:noWrap/>
            <w:vAlign w:val="center"/>
          </w:tcPr>
          <w:p w:rsidR="00B0207E" w:rsidRPr="002D6163" w:rsidRDefault="00B0207E" w:rsidP="00BE6E88">
            <w:pPr>
              <w:widowControl/>
              <w:autoSpaceDE/>
              <w:autoSpaceDN/>
              <w:adjustRightInd/>
              <w:jc w:val="center"/>
              <w:rPr>
                <w:rFonts w:ascii="Calibri" w:hAnsi="Calibri"/>
                <w:color w:val="000000"/>
                <w:szCs w:val="20"/>
                <w:lang w:val="en-GB" w:eastAsia="en-GB"/>
              </w:rPr>
            </w:pPr>
          </w:p>
        </w:tc>
        <w:tc>
          <w:tcPr>
            <w:tcW w:w="992" w:type="dxa"/>
            <w:tcBorders>
              <w:top w:val="nil"/>
              <w:left w:val="nil"/>
              <w:bottom w:val="single" w:sz="4" w:space="0" w:color="auto"/>
              <w:right w:val="single" w:sz="4" w:space="0" w:color="auto"/>
            </w:tcBorders>
            <w:shd w:val="clear" w:color="auto" w:fill="auto"/>
            <w:noWrap/>
            <w:vAlign w:val="center"/>
          </w:tcPr>
          <w:p w:rsidR="00B0207E" w:rsidRPr="002D6163" w:rsidRDefault="00B0207E" w:rsidP="00BE6E88">
            <w:pPr>
              <w:widowControl/>
              <w:autoSpaceDE/>
              <w:autoSpaceDN/>
              <w:adjustRightInd/>
              <w:jc w:val="center"/>
              <w:rPr>
                <w:rFonts w:ascii="Calibri" w:hAnsi="Calibri"/>
                <w:color w:val="000000"/>
                <w:szCs w:val="20"/>
                <w:lang w:val="en-GB" w:eastAsia="en-GB"/>
              </w:rPr>
            </w:pPr>
          </w:p>
        </w:tc>
        <w:tc>
          <w:tcPr>
            <w:tcW w:w="874" w:type="dxa"/>
            <w:tcBorders>
              <w:top w:val="nil"/>
              <w:left w:val="nil"/>
              <w:bottom w:val="single" w:sz="4" w:space="0" w:color="auto"/>
              <w:right w:val="single" w:sz="4" w:space="0" w:color="auto"/>
            </w:tcBorders>
            <w:shd w:val="clear" w:color="auto" w:fill="auto"/>
            <w:noWrap/>
            <w:vAlign w:val="center"/>
          </w:tcPr>
          <w:p w:rsidR="00B0207E" w:rsidRPr="002D6163" w:rsidRDefault="00B0207E" w:rsidP="00BE6E88">
            <w:pPr>
              <w:widowControl/>
              <w:autoSpaceDE/>
              <w:autoSpaceDN/>
              <w:adjustRightInd/>
              <w:jc w:val="center"/>
              <w:rPr>
                <w:rFonts w:ascii="Calibri" w:hAnsi="Calibri"/>
                <w:color w:val="000000"/>
                <w:szCs w:val="20"/>
                <w:lang w:val="en-GB" w:eastAsia="en-GB"/>
              </w:rPr>
            </w:pPr>
          </w:p>
        </w:tc>
      </w:tr>
      <w:tr w:rsidR="00B0207E" w:rsidRPr="002D6163" w:rsidTr="00BE6E88">
        <w:trPr>
          <w:trHeight w:val="288"/>
        </w:trPr>
        <w:tc>
          <w:tcPr>
            <w:tcW w:w="3134" w:type="dxa"/>
            <w:tcBorders>
              <w:top w:val="nil"/>
              <w:left w:val="single" w:sz="4" w:space="0" w:color="auto"/>
              <w:bottom w:val="single" w:sz="4" w:space="0" w:color="auto"/>
              <w:right w:val="single" w:sz="4" w:space="0" w:color="auto"/>
            </w:tcBorders>
            <w:shd w:val="clear" w:color="auto" w:fill="auto"/>
            <w:noWrap/>
            <w:vAlign w:val="bottom"/>
          </w:tcPr>
          <w:p w:rsidR="00B0207E" w:rsidRPr="002D6163" w:rsidRDefault="00B0207E" w:rsidP="00BE6E88">
            <w:pPr>
              <w:widowControl/>
              <w:autoSpaceDE/>
              <w:autoSpaceDN/>
              <w:adjustRightInd/>
              <w:rPr>
                <w:rFonts w:ascii="Calibri" w:hAnsi="Calibri"/>
                <w:color w:val="000000"/>
                <w:szCs w:val="20"/>
                <w:lang w:val="en-GB" w:eastAsia="en-GB"/>
              </w:rPr>
            </w:pPr>
          </w:p>
        </w:tc>
        <w:tc>
          <w:tcPr>
            <w:tcW w:w="1417" w:type="dxa"/>
            <w:tcBorders>
              <w:top w:val="nil"/>
              <w:left w:val="nil"/>
              <w:bottom w:val="single" w:sz="4" w:space="0" w:color="auto"/>
              <w:right w:val="single" w:sz="4" w:space="0" w:color="auto"/>
            </w:tcBorders>
            <w:shd w:val="clear" w:color="auto" w:fill="auto"/>
            <w:noWrap/>
            <w:vAlign w:val="center"/>
          </w:tcPr>
          <w:p w:rsidR="00B0207E" w:rsidRPr="002D6163" w:rsidRDefault="00B0207E" w:rsidP="00BE6E88">
            <w:pPr>
              <w:widowControl/>
              <w:autoSpaceDE/>
              <w:autoSpaceDN/>
              <w:adjustRightInd/>
              <w:jc w:val="center"/>
              <w:rPr>
                <w:rFonts w:ascii="Calibri" w:hAnsi="Calibri"/>
                <w:color w:val="000000"/>
                <w:szCs w:val="20"/>
                <w:lang w:val="en-GB" w:eastAsia="en-GB"/>
              </w:rPr>
            </w:pPr>
          </w:p>
        </w:tc>
        <w:tc>
          <w:tcPr>
            <w:tcW w:w="1134" w:type="dxa"/>
            <w:tcBorders>
              <w:top w:val="nil"/>
              <w:left w:val="nil"/>
              <w:bottom w:val="single" w:sz="4" w:space="0" w:color="auto"/>
              <w:right w:val="single" w:sz="4" w:space="0" w:color="auto"/>
            </w:tcBorders>
            <w:shd w:val="clear" w:color="auto" w:fill="auto"/>
            <w:noWrap/>
            <w:vAlign w:val="center"/>
          </w:tcPr>
          <w:p w:rsidR="00B0207E" w:rsidRPr="002D6163" w:rsidRDefault="00B0207E" w:rsidP="00BE6E88">
            <w:pPr>
              <w:widowControl/>
              <w:autoSpaceDE/>
              <w:autoSpaceDN/>
              <w:adjustRightInd/>
              <w:jc w:val="center"/>
              <w:rPr>
                <w:rFonts w:ascii="Calibri" w:hAnsi="Calibri"/>
                <w:color w:val="000000"/>
                <w:szCs w:val="20"/>
                <w:lang w:val="en-GB" w:eastAsia="en-GB"/>
              </w:rPr>
            </w:pPr>
          </w:p>
        </w:tc>
        <w:tc>
          <w:tcPr>
            <w:tcW w:w="1247" w:type="dxa"/>
            <w:tcBorders>
              <w:top w:val="nil"/>
              <w:left w:val="nil"/>
              <w:bottom w:val="single" w:sz="4" w:space="0" w:color="auto"/>
              <w:right w:val="single" w:sz="4" w:space="0" w:color="auto"/>
            </w:tcBorders>
            <w:shd w:val="clear" w:color="auto" w:fill="auto"/>
            <w:noWrap/>
            <w:vAlign w:val="center"/>
          </w:tcPr>
          <w:p w:rsidR="00B0207E" w:rsidRPr="002D6163" w:rsidRDefault="00B0207E" w:rsidP="00BE6E88">
            <w:pPr>
              <w:widowControl/>
              <w:autoSpaceDE/>
              <w:autoSpaceDN/>
              <w:adjustRightInd/>
              <w:jc w:val="center"/>
              <w:rPr>
                <w:rFonts w:ascii="Calibri" w:hAnsi="Calibri"/>
                <w:color w:val="000000"/>
                <w:szCs w:val="20"/>
                <w:lang w:val="en-GB" w:eastAsia="en-GB"/>
              </w:rPr>
            </w:pPr>
          </w:p>
        </w:tc>
        <w:tc>
          <w:tcPr>
            <w:tcW w:w="912" w:type="dxa"/>
            <w:tcBorders>
              <w:top w:val="nil"/>
              <w:left w:val="nil"/>
              <w:bottom w:val="single" w:sz="4" w:space="0" w:color="auto"/>
              <w:right w:val="single" w:sz="4" w:space="0" w:color="auto"/>
            </w:tcBorders>
            <w:shd w:val="clear" w:color="auto" w:fill="auto"/>
            <w:noWrap/>
            <w:vAlign w:val="center"/>
          </w:tcPr>
          <w:p w:rsidR="00B0207E" w:rsidRPr="002D6163" w:rsidRDefault="00B0207E" w:rsidP="00BE6E88">
            <w:pPr>
              <w:widowControl/>
              <w:autoSpaceDE/>
              <w:autoSpaceDN/>
              <w:adjustRightInd/>
              <w:jc w:val="center"/>
              <w:rPr>
                <w:rFonts w:ascii="Calibri" w:hAnsi="Calibri"/>
                <w:color w:val="000000"/>
                <w:szCs w:val="20"/>
                <w:lang w:val="en-GB" w:eastAsia="en-GB"/>
              </w:rPr>
            </w:pPr>
          </w:p>
        </w:tc>
        <w:tc>
          <w:tcPr>
            <w:tcW w:w="992" w:type="dxa"/>
            <w:tcBorders>
              <w:top w:val="nil"/>
              <w:left w:val="nil"/>
              <w:bottom w:val="single" w:sz="4" w:space="0" w:color="auto"/>
              <w:right w:val="single" w:sz="4" w:space="0" w:color="auto"/>
            </w:tcBorders>
            <w:shd w:val="clear" w:color="auto" w:fill="auto"/>
            <w:noWrap/>
            <w:vAlign w:val="center"/>
          </w:tcPr>
          <w:p w:rsidR="00B0207E" w:rsidRPr="002D6163" w:rsidRDefault="00B0207E" w:rsidP="00BE6E88">
            <w:pPr>
              <w:widowControl/>
              <w:autoSpaceDE/>
              <w:autoSpaceDN/>
              <w:adjustRightInd/>
              <w:jc w:val="center"/>
              <w:rPr>
                <w:rFonts w:ascii="Calibri" w:hAnsi="Calibri"/>
                <w:color w:val="000000"/>
                <w:szCs w:val="20"/>
                <w:lang w:val="en-GB" w:eastAsia="en-GB"/>
              </w:rPr>
            </w:pPr>
          </w:p>
        </w:tc>
        <w:tc>
          <w:tcPr>
            <w:tcW w:w="874" w:type="dxa"/>
            <w:tcBorders>
              <w:top w:val="nil"/>
              <w:left w:val="nil"/>
              <w:bottom w:val="single" w:sz="4" w:space="0" w:color="auto"/>
              <w:right w:val="single" w:sz="4" w:space="0" w:color="auto"/>
            </w:tcBorders>
            <w:shd w:val="clear" w:color="auto" w:fill="auto"/>
            <w:noWrap/>
            <w:vAlign w:val="center"/>
          </w:tcPr>
          <w:p w:rsidR="00B0207E" w:rsidRPr="002D6163" w:rsidRDefault="00B0207E" w:rsidP="00BE6E88">
            <w:pPr>
              <w:widowControl/>
              <w:autoSpaceDE/>
              <w:autoSpaceDN/>
              <w:adjustRightInd/>
              <w:jc w:val="center"/>
              <w:rPr>
                <w:rFonts w:ascii="Calibri" w:hAnsi="Calibri"/>
                <w:color w:val="000000"/>
                <w:szCs w:val="20"/>
                <w:lang w:val="en-GB" w:eastAsia="en-GB"/>
              </w:rPr>
            </w:pPr>
          </w:p>
        </w:tc>
      </w:tr>
      <w:tr w:rsidR="00B0207E" w:rsidRPr="002D6163" w:rsidTr="00BE6E88">
        <w:trPr>
          <w:trHeight w:val="288"/>
        </w:trPr>
        <w:tc>
          <w:tcPr>
            <w:tcW w:w="3134" w:type="dxa"/>
            <w:tcBorders>
              <w:top w:val="nil"/>
              <w:left w:val="single" w:sz="4" w:space="0" w:color="auto"/>
              <w:bottom w:val="single" w:sz="4" w:space="0" w:color="auto"/>
              <w:right w:val="single" w:sz="4" w:space="0" w:color="auto"/>
            </w:tcBorders>
            <w:shd w:val="clear" w:color="auto" w:fill="auto"/>
            <w:noWrap/>
            <w:vAlign w:val="bottom"/>
          </w:tcPr>
          <w:p w:rsidR="00B0207E" w:rsidRPr="002D6163" w:rsidRDefault="00B0207E" w:rsidP="00BE6E88">
            <w:pPr>
              <w:widowControl/>
              <w:autoSpaceDE/>
              <w:autoSpaceDN/>
              <w:adjustRightInd/>
              <w:rPr>
                <w:rFonts w:ascii="Calibri" w:hAnsi="Calibri"/>
                <w:color w:val="000000"/>
                <w:szCs w:val="20"/>
                <w:lang w:val="en-GB" w:eastAsia="en-GB"/>
              </w:rPr>
            </w:pPr>
          </w:p>
        </w:tc>
        <w:tc>
          <w:tcPr>
            <w:tcW w:w="1417" w:type="dxa"/>
            <w:tcBorders>
              <w:top w:val="nil"/>
              <w:left w:val="nil"/>
              <w:bottom w:val="single" w:sz="4" w:space="0" w:color="auto"/>
              <w:right w:val="single" w:sz="4" w:space="0" w:color="auto"/>
            </w:tcBorders>
            <w:shd w:val="clear" w:color="auto" w:fill="auto"/>
            <w:noWrap/>
            <w:vAlign w:val="center"/>
          </w:tcPr>
          <w:p w:rsidR="00B0207E" w:rsidRPr="002D6163" w:rsidRDefault="00B0207E" w:rsidP="00BE6E88">
            <w:pPr>
              <w:widowControl/>
              <w:autoSpaceDE/>
              <w:autoSpaceDN/>
              <w:adjustRightInd/>
              <w:jc w:val="center"/>
              <w:rPr>
                <w:rFonts w:ascii="Calibri" w:hAnsi="Calibri"/>
                <w:color w:val="000000"/>
                <w:szCs w:val="20"/>
                <w:lang w:val="en-GB" w:eastAsia="en-GB"/>
              </w:rPr>
            </w:pPr>
          </w:p>
        </w:tc>
        <w:tc>
          <w:tcPr>
            <w:tcW w:w="1134" w:type="dxa"/>
            <w:tcBorders>
              <w:top w:val="nil"/>
              <w:left w:val="nil"/>
              <w:bottom w:val="single" w:sz="4" w:space="0" w:color="auto"/>
              <w:right w:val="single" w:sz="4" w:space="0" w:color="auto"/>
            </w:tcBorders>
            <w:shd w:val="clear" w:color="auto" w:fill="auto"/>
            <w:noWrap/>
            <w:vAlign w:val="center"/>
          </w:tcPr>
          <w:p w:rsidR="00B0207E" w:rsidRPr="002D6163" w:rsidRDefault="00B0207E" w:rsidP="00BE6E88">
            <w:pPr>
              <w:widowControl/>
              <w:autoSpaceDE/>
              <w:autoSpaceDN/>
              <w:adjustRightInd/>
              <w:jc w:val="center"/>
              <w:rPr>
                <w:rFonts w:ascii="Calibri" w:hAnsi="Calibri"/>
                <w:color w:val="000000"/>
                <w:szCs w:val="20"/>
                <w:lang w:val="en-GB" w:eastAsia="en-GB"/>
              </w:rPr>
            </w:pPr>
          </w:p>
        </w:tc>
        <w:tc>
          <w:tcPr>
            <w:tcW w:w="1247" w:type="dxa"/>
            <w:tcBorders>
              <w:top w:val="nil"/>
              <w:left w:val="nil"/>
              <w:bottom w:val="single" w:sz="4" w:space="0" w:color="auto"/>
              <w:right w:val="single" w:sz="4" w:space="0" w:color="auto"/>
            </w:tcBorders>
            <w:shd w:val="clear" w:color="auto" w:fill="auto"/>
            <w:noWrap/>
            <w:vAlign w:val="center"/>
          </w:tcPr>
          <w:p w:rsidR="00B0207E" w:rsidRPr="002D6163" w:rsidRDefault="00B0207E" w:rsidP="00BE6E88">
            <w:pPr>
              <w:widowControl/>
              <w:autoSpaceDE/>
              <w:autoSpaceDN/>
              <w:adjustRightInd/>
              <w:jc w:val="center"/>
              <w:rPr>
                <w:rFonts w:ascii="Calibri" w:hAnsi="Calibri"/>
                <w:color w:val="000000"/>
                <w:szCs w:val="20"/>
                <w:lang w:val="en-GB" w:eastAsia="en-GB"/>
              </w:rPr>
            </w:pPr>
          </w:p>
        </w:tc>
        <w:tc>
          <w:tcPr>
            <w:tcW w:w="912" w:type="dxa"/>
            <w:tcBorders>
              <w:top w:val="nil"/>
              <w:left w:val="nil"/>
              <w:bottom w:val="single" w:sz="4" w:space="0" w:color="auto"/>
              <w:right w:val="single" w:sz="4" w:space="0" w:color="auto"/>
            </w:tcBorders>
            <w:shd w:val="clear" w:color="auto" w:fill="auto"/>
            <w:noWrap/>
            <w:vAlign w:val="center"/>
          </w:tcPr>
          <w:p w:rsidR="00B0207E" w:rsidRPr="002D6163" w:rsidRDefault="00B0207E" w:rsidP="00BE6E88">
            <w:pPr>
              <w:widowControl/>
              <w:autoSpaceDE/>
              <w:autoSpaceDN/>
              <w:adjustRightInd/>
              <w:jc w:val="center"/>
              <w:rPr>
                <w:rFonts w:ascii="Calibri" w:hAnsi="Calibri"/>
                <w:color w:val="000000"/>
                <w:szCs w:val="20"/>
                <w:lang w:val="en-GB" w:eastAsia="en-GB"/>
              </w:rPr>
            </w:pPr>
          </w:p>
        </w:tc>
        <w:tc>
          <w:tcPr>
            <w:tcW w:w="992" w:type="dxa"/>
            <w:tcBorders>
              <w:top w:val="nil"/>
              <w:left w:val="nil"/>
              <w:bottom w:val="single" w:sz="4" w:space="0" w:color="auto"/>
              <w:right w:val="single" w:sz="4" w:space="0" w:color="auto"/>
            </w:tcBorders>
            <w:shd w:val="clear" w:color="auto" w:fill="auto"/>
            <w:noWrap/>
            <w:vAlign w:val="center"/>
          </w:tcPr>
          <w:p w:rsidR="00B0207E" w:rsidRPr="002D6163" w:rsidRDefault="00B0207E" w:rsidP="00BE6E88">
            <w:pPr>
              <w:widowControl/>
              <w:autoSpaceDE/>
              <w:autoSpaceDN/>
              <w:adjustRightInd/>
              <w:jc w:val="center"/>
              <w:rPr>
                <w:rFonts w:ascii="Calibri" w:hAnsi="Calibri"/>
                <w:color w:val="000000"/>
                <w:szCs w:val="20"/>
                <w:lang w:val="en-GB" w:eastAsia="en-GB"/>
              </w:rPr>
            </w:pPr>
          </w:p>
        </w:tc>
        <w:tc>
          <w:tcPr>
            <w:tcW w:w="874" w:type="dxa"/>
            <w:tcBorders>
              <w:top w:val="nil"/>
              <w:left w:val="nil"/>
              <w:bottom w:val="single" w:sz="4" w:space="0" w:color="auto"/>
              <w:right w:val="single" w:sz="4" w:space="0" w:color="auto"/>
            </w:tcBorders>
            <w:shd w:val="clear" w:color="auto" w:fill="auto"/>
            <w:noWrap/>
            <w:vAlign w:val="center"/>
          </w:tcPr>
          <w:p w:rsidR="00B0207E" w:rsidRPr="002D6163" w:rsidRDefault="00B0207E" w:rsidP="00BE6E88">
            <w:pPr>
              <w:widowControl/>
              <w:autoSpaceDE/>
              <w:autoSpaceDN/>
              <w:adjustRightInd/>
              <w:jc w:val="center"/>
              <w:rPr>
                <w:rFonts w:ascii="Calibri" w:hAnsi="Calibri"/>
                <w:color w:val="000000"/>
                <w:szCs w:val="20"/>
                <w:lang w:val="en-GB" w:eastAsia="en-GB"/>
              </w:rPr>
            </w:pPr>
          </w:p>
        </w:tc>
      </w:tr>
      <w:tr w:rsidR="00B0207E" w:rsidRPr="002D6163" w:rsidTr="00BE6E88">
        <w:trPr>
          <w:trHeight w:val="288"/>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B0207E" w:rsidRPr="002D6163" w:rsidRDefault="00B0207E" w:rsidP="00BE6E88">
            <w:pPr>
              <w:widowControl/>
              <w:autoSpaceDE/>
              <w:autoSpaceDN/>
              <w:adjustRightInd/>
              <w:rPr>
                <w:rFonts w:ascii="Calibri" w:hAnsi="Calibri"/>
                <w:color w:val="000000"/>
                <w:szCs w:val="20"/>
                <w:lang w:val="en-GB" w:eastAsia="en-GB"/>
              </w:rPr>
            </w:pPr>
            <w:r w:rsidRPr="002D6163">
              <w:rPr>
                <w:rFonts w:ascii="Calibri" w:hAnsi="Calibri"/>
                <w:color w:val="000000"/>
                <w:szCs w:val="20"/>
                <w:lang w:val="en-GB" w:eastAsia="en-GB"/>
              </w:rPr>
              <w:t> </w:t>
            </w:r>
            <w:r w:rsidRPr="003F3134">
              <w:t>(in prep) AEWA Taiga Bean Goose Action Plan</w:t>
            </w:r>
          </w:p>
        </w:tc>
        <w:tc>
          <w:tcPr>
            <w:tcW w:w="1417" w:type="dxa"/>
            <w:tcBorders>
              <w:top w:val="nil"/>
              <w:left w:val="nil"/>
              <w:bottom w:val="single" w:sz="4" w:space="0" w:color="auto"/>
              <w:right w:val="single" w:sz="4" w:space="0" w:color="auto"/>
            </w:tcBorders>
            <w:shd w:val="clear" w:color="auto" w:fill="auto"/>
            <w:noWrap/>
            <w:vAlign w:val="center"/>
            <w:hideMark/>
          </w:tcPr>
          <w:p w:rsidR="00B0207E" w:rsidRPr="002D6163" w:rsidRDefault="00B0207E" w:rsidP="00BE6E88">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r>
              <w:rPr>
                <w:rFonts w:ascii="Calibri" w:hAnsi="Calibri"/>
                <w:color w:val="000000"/>
                <w:szCs w:val="20"/>
                <w:lang w:val="en-GB" w:eastAsia="en-GB"/>
              </w:rPr>
              <w:t>X</w:t>
            </w:r>
          </w:p>
        </w:tc>
        <w:tc>
          <w:tcPr>
            <w:tcW w:w="1134" w:type="dxa"/>
            <w:tcBorders>
              <w:top w:val="nil"/>
              <w:left w:val="nil"/>
              <w:bottom w:val="single" w:sz="4" w:space="0" w:color="auto"/>
              <w:right w:val="single" w:sz="4" w:space="0" w:color="auto"/>
            </w:tcBorders>
            <w:shd w:val="clear" w:color="auto" w:fill="auto"/>
            <w:noWrap/>
            <w:vAlign w:val="center"/>
            <w:hideMark/>
          </w:tcPr>
          <w:p w:rsidR="00B0207E" w:rsidRPr="002D6163" w:rsidRDefault="00B0207E" w:rsidP="00BE6E88">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1247" w:type="dxa"/>
            <w:tcBorders>
              <w:top w:val="nil"/>
              <w:left w:val="nil"/>
              <w:bottom w:val="single" w:sz="4" w:space="0" w:color="auto"/>
              <w:right w:val="single" w:sz="4" w:space="0" w:color="auto"/>
            </w:tcBorders>
            <w:shd w:val="clear" w:color="auto" w:fill="auto"/>
            <w:noWrap/>
            <w:vAlign w:val="center"/>
            <w:hideMark/>
          </w:tcPr>
          <w:p w:rsidR="00B0207E" w:rsidRPr="002D6163" w:rsidRDefault="00B0207E" w:rsidP="00BE6E88">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12" w:type="dxa"/>
            <w:tcBorders>
              <w:top w:val="nil"/>
              <w:left w:val="nil"/>
              <w:bottom w:val="single" w:sz="4" w:space="0" w:color="auto"/>
              <w:right w:val="single" w:sz="4" w:space="0" w:color="auto"/>
            </w:tcBorders>
            <w:shd w:val="clear" w:color="auto" w:fill="auto"/>
            <w:noWrap/>
            <w:vAlign w:val="center"/>
            <w:hideMark/>
          </w:tcPr>
          <w:p w:rsidR="00B0207E" w:rsidRPr="002D6163" w:rsidRDefault="00B0207E" w:rsidP="00BE6E88">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92" w:type="dxa"/>
            <w:tcBorders>
              <w:top w:val="nil"/>
              <w:left w:val="nil"/>
              <w:bottom w:val="single" w:sz="4" w:space="0" w:color="auto"/>
              <w:right w:val="single" w:sz="4" w:space="0" w:color="auto"/>
            </w:tcBorders>
            <w:shd w:val="clear" w:color="auto" w:fill="auto"/>
            <w:noWrap/>
            <w:vAlign w:val="center"/>
            <w:hideMark/>
          </w:tcPr>
          <w:p w:rsidR="00B0207E" w:rsidRPr="002D6163" w:rsidRDefault="00B0207E" w:rsidP="00BE6E88">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874" w:type="dxa"/>
            <w:tcBorders>
              <w:top w:val="nil"/>
              <w:left w:val="nil"/>
              <w:bottom w:val="single" w:sz="4" w:space="0" w:color="auto"/>
              <w:right w:val="single" w:sz="4" w:space="0" w:color="auto"/>
            </w:tcBorders>
            <w:shd w:val="clear" w:color="auto" w:fill="auto"/>
            <w:noWrap/>
            <w:vAlign w:val="center"/>
            <w:hideMark/>
          </w:tcPr>
          <w:p w:rsidR="00B0207E" w:rsidRPr="002D6163" w:rsidRDefault="00B0207E" w:rsidP="00BE6E88">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r>
      <w:tr w:rsidR="002D6163" w:rsidRPr="002D6163" w:rsidTr="002D6163">
        <w:trPr>
          <w:trHeight w:val="288"/>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575F29" w:rsidRPr="002D6163" w:rsidRDefault="00575F29" w:rsidP="002D6163">
            <w:pPr>
              <w:widowControl/>
              <w:autoSpaceDE/>
              <w:autoSpaceDN/>
              <w:adjustRightInd/>
              <w:rPr>
                <w:rFonts w:ascii="Calibri" w:hAnsi="Calibri"/>
                <w:b/>
                <w:bCs/>
                <w:color w:val="000000"/>
                <w:szCs w:val="20"/>
                <w:lang w:val="en-GB" w:eastAsia="en-GB"/>
              </w:rPr>
            </w:pPr>
            <w:r w:rsidRPr="002D6163">
              <w:rPr>
                <w:rFonts w:ascii="Calibri" w:hAnsi="Calibri"/>
                <w:b/>
                <w:bCs/>
                <w:color w:val="000000"/>
                <w:szCs w:val="20"/>
                <w:lang w:val="en-GB" w:eastAsia="en-GB"/>
              </w:rPr>
              <w:t>Working Groups &amp; Task Forces</w:t>
            </w:r>
          </w:p>
        </w:tc>
        <w:tc>
          <w:tcPr>
            <w:tcW w:w="1417"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1134"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1247"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12"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92"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874"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r>
      <w:tr w:rsidR="002D6163" w:rsidRPr="002D6163" w:rsidTr="002D6163">
        <w:trPr>
          <w:trHeight w:val="576"/>
        </w:trPr>
        <w:tc>
          <w:tcPr>
            <w:tcW w:w="3134" w:type="dxa"/>
            <w:tcBorders>
              <w:top w:val="nil"/>
              <w:left w:val="single" w:sz="4" w:space="0" w:color="auto"/>
              <w:bottom w:val="single" w:sz="4" w:space="0" w:color="auto"/>
              <w:right w:val="single" w:sz="4" w:space="0" w:color="auto"/>
            </w:tcBorders>
            <w:shd w:val="clear" w:color="auto" w:fill="auto"/>
            <w:noWrap/>
            <w:vAlign w:val="center"/>
            <w:hideMark/>
          </w:tcPr>
          <w:p w:rsidR="00575F29" w:rsidRPr="002D6163" w:rsidRDefault="007934B8" w:rsidP="002D6163">
            <w:pPr>
              <w:widowControl/>
              <w:autoSpaceDE/>
              <w:autoSpaceDN/>
              <w:adjustRightInd/>
              <w:rPr>
                <w:rFonts w:ascii="Calibri" w:hAnsi="Calibri"/>
                <w:color w:val="0000FF"/>
                <w:szCs w:val="20"/>
                <w:u w:val="single"/>
                <w:lang w:val="en-GB" w:eastAsia="en-GB"/>
              </w:rPr>
            </w:pPr>
            <w:hyperlink r:id="rId39" w:history="1">
              <w:r w:rsidR="00575F29" w:rsidRPr="002D6163">
                <w:rPr>
                  <w:rFonts w:ascii="Calibri" w:hAnsi="Calibri"/>
                  <w:bCs/>
                  <w:color w:val="0000FF"/>
                  <w:szCs w:val="20"/>
                  <w:u w:val="single"/>
                  <w:lang w:val="en-GB" w:eastAsia="en-GB"/>
                </w:rPr>
                <w:t>Minimizing the Risk of Poisoning to Migratory Birds</w:t>
              </w:r>
            </w:hyperlink>
          </w:p>
        </w:tc>
        <w:tc>
          <w:tcPr>
            <w:tcW w:w="1417"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1134"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1247"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912"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992"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874"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r>
      <w:tr w:rsidR="002D6163" w:rsidRPr="002D6163" w:rsidTr="00B0207E">
        <w:trPr>
          <w:trHeight w:val="288"/>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575F29" w:rsidRPr="002D6163" w:rsidRDefault="00575F29" w:rsidP="002D6163">
            <w:pPr>
              <w:widowControl/>
              <w:autoSpaceDE/>
              <w:autoSpaceDN/>
              <w:adjustRightInd/>
              <w:rPr>
                <w:rFonts w:ascii="Calibri" w:hAnsi="Calibri"/>
                <w:color w:val="000000"/>
                <w:szCs w:val="20"/>
                <w:lang w:val="en-GB" w:eastAsia="en-GB"/>
              </w:rPr>
            </w:pPr>
            <w:r w:rsidRPr="002D6163">
              <w:rPr>
                <w:rFonts w:ascii="Calibri" w:hAnsi="Calibri"/>
                <w:color w:val="000000"/>
                <w:szCs w:val="20"/>
                <w:lang w:val="en-GB" w:eastAsia="en-GB"/>
              </w:rPr>
              <w:t>Climate Change Working Group</w:t>
            </w:r>
          </w:p>
        </w:tc>
        <w:tc>
          <w:tcPr>
            <w:tcW w:w="1417"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1134"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1247"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12"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92"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874"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r>
      <w:tr w:rsidR="002D6163" w:rsidRPr="002D6163" w:rsidTr="00B0207E">
        <w:trPr>
          <w:trHeight w:val="864"/>
        </w:trPr>
        <w:tc>
          <w:tcPr>
            <w:tcW w:w="3134" w:type="dxa"/>
            <w:tcBorders>
              <w:top w:val="single" w:sz="4" w:space="0" w:color="auto"/>
              <w:left w:val="single" w:sz="4" w:space="0" w:color="auto"/>
              <w:bottom w:val="single" w:sz="4" w:space="0" w:color="auto"/>
              <w:right w:val="nil"/>
            </w:tcBorders>
            <w:shd w:val="clear" w:color="auto" w:fill="auto"/>
            <w:noWrap/>
            <w:vAlign w:val="center"/>
            <w:hideMark/>
          </w:tcPr>
          <w:p w:rsidR="00575F29" w:rsidRPr="002D6163" w:rsidRDefault="00575F29" w:rsidP="002D6163">
            <w:pPr>
              <w:widowControl/>
              <w:autoSpaceDE/>
              <w:autoSpaceDN/>
              <w:adjustRightInd/>
              <w:rPr>
                <w:rFonts w:ascii="Calibri" w:hAnsi="Calibri"/>
                <w:color w:val="000000"/>
                <w:szCs w:val="20"/>
                <w:lang w:val="en-GB" w:eastAsia="en-GB"/>
              </w:rPr>
            </w:pPr>
            <w:proofErr w:type="spellStart"/>
            <w:r w:rsidRPr="002D6163">
              <w:rPr>
                <w:rFonts w:ascii="Calibri" w:hAnsi="Calibri"/>
                <w:color w:val="000000"/>
                <w:szCs w:val="20"/>
                <w:lang w:val="en-GB" w:eastAsia="en-GB"/>
              </w:rPr>
              <w:t>Bycatch</w:t>
            </w:r>
            <w:proofErr w:type="spellEnd"/>
            <w:r w:rsidRPr="002D6163">
              <w:rPr>
                <w:rFonts w:ascii="Calibri" w:hAnsi="Calibri"/>
                <w:color w:val="000000"/>
                <w:szCs w:val="20"/>
                <w:lang w:val="en-GB" w:eastAsia="en-GB"/>
              </w:rPr>
              <w:t xml:space="preserve"> Working Group (noting there is also an AEWA </w:t>
            </w:r>
            <w:proofErr w:type="spellStart"/>
            <w:r w:rsidRPr="002D6163">
              <w:rPr>
                <w:rFonts w:ascii="Calibri" w:hAnsi="Calibri"/>
                <w:color w:val="000000"/>
                <w:szCs w:val="20"/>
                <w:lang w:val="en-GB" w:eastAsia="en-GB"/>
              </w:rPr>
              <w:t>Bycatch</w:t>
            </w:r>
            <w:proofErr w:type="spellEnd"/>
            <w:r w:rsidRPr="002D6163">
              <w:rPr>
                <w:rFonts w:ascii="Calibri" w:hAnsi="Calibri"/>
                <w:color w:val="000000"/>
                <w:szCs w:val="20"/>
                <w:lang w:val="en-GB" w:eastAsia="en-GB"/>
              </w:rPr>
              <w:t xml:space="preserve"> Working Group)</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1134"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1247"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912"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992"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874"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r>
      <w:tr w:rsidR="002D6163" w:rsidRPr="002D6163" w:rsidTr="00B0207E">
        <w:trPr>
          <w:trHeight w:val="288"/>
        </w:trPr>
        <w:tc>
          <w:tcPr>
            <w:tcW w:w="3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F29" w:rsidRPr="002D6163" w:rsidRDefault="007934B8" w:rsidP="002D6163">
            <w:pPr>
              <w:widowControl/>
              <w:autoSpaceDE/>
              <w:autoSpaceDN/>
              <w:adjustRightInd/>
              <w:rPr>
                <w:rFonts w:ascii="Calibri" w:hAnsi="Calibri"/>
                <w:color w:val="0000FF"/>
                <w:szCs w:val="20"/>
                <w:u w:val="single"/>
                <w:lang w:val="en-GB" w:eastAsia="en-GB"/>
              </w:rPr>
            </w:pPr>
            <w:hyperlink r:id="rId40" w:history="1">
              <w:r w:rsidR="00575F29" w:rsidRPr="002D6163">
                <w:rPr>
                  <w:rFonts w:ascii="Calibri" w:hAnsi="Calibri"/>
                  <w:bCs/>
                  <w:color w:val="0000FF"/>
                  <w:szCs w:val="20"/>
                  <w:u w:val="single"/>
                  <w:lang w:val="en-GB" w:eastAsia="en-GB"/>
                </w:rPr>
                <w:t xml:space="preserve">Migratory </w:t>
              </w:r>
              <w:proofErr w:type="spellStart"/>
              <w:r w:rsidR="00575F29" w:rsidRPr="002D6163">
                <w:rPr>
                  <w:rFonts w:ascii="Calibri" w:hAnsi="Calibri"/>
                  <w:bCs/>
                  <w:color w:val="0000FF"/>
                  <w:szCs w:val="20"/>
                  <w:u w:val="single"/>
                  <w:lang w:val="en-GB" w:eastAsia="en-GB"/>
                </w:rPr>
                <w:t>Landbirds</w:t>
              </w:r>
              <w:proofErr w:type="spellEnd"/>
              <w:r w:rsidR="00575F29" w:rsidRPr="002D6163">
                <w:rPr>
                  <w:rFonts w:ascii="Calibri" w:hAnsi="Calibri"/>
                  <w:bCs/>
                  <w:color w:val="0000FF"/>
                  <w:szCs w:val="20"/>
                  <w:u w:val="single"/>
                  <w:lang w:val="en-GB" w:eastAsia="en-GB"/>
                </w:rPr>
                <w:t xml:space="preserve"> in the African-Eurasian Region</w:t>
              </w:r>
            </w:hyperlink>
          </w:p>
        </w:tc>
        <w:tc>
          <w:tcPr>
            <w:tcW w:w="1417"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1134"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1247"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912"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992"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c>
          <w:tcPr>
            <w:tcW w:w="874"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 </w:t>
            </w:r>
          </w:p>
        </w:tc>
      </w:tr>
      <w:tr w:rsidR="002D6163" w:rsidRPr="002D6163" w:rsidTr="002D6163">
        <w:trPr>
          <w:trHeight w:val="288"/>
        </w:trPr>
        <w:tc>
          <w:tcPr>
            <w:tcW w:w="3134" w:type="dxa"/>
            <w:tcBorders>
              <w:top w:val="nil"/>
              <w:left w:val="single" w:sz="4" w:space="0" w:color="auto"/>
              <w:bottom w:val="single" w:sz="4" w:space="0" w:color="auto"/>
              <w:right w:val="single" w:sz="4" w:space="0" w:color="auto"/>
            </w:tcBorders>
            <w:shd w:val="clear" w:color="auto" w:fill="auto"/>
            <w:noWrap/>
            <w:vAlign w:val="bottom"/>
            <w:hideMark/>
          </w:tcPr>
          <w:p w:rsidR="00575F29" w:rsidRPr="002D6163" w:rsidRDefault="00575F29" w:rsidP="002D6163">
            <w:pPr>
              <w:widowControl/>
              <w:autoSpaceDE/>
              <w:autoSpaceDN/>
              <w:adjustRightInd/>
              <w:rPr>
                <w:rFonts w:ascii="Calibri" w:hAnsi="Calibri"/>
                <w:color w:val="000000"/>
                <w:szCs w:val="20"/>
                <w:lang w:val="en-GB" w:eastAsia="en-GB"/>
              </w:rPr>
            </w:pPr>
            <w:r w:rsidRPr="002D6163">
              <w:rPr>
                <w:rFonts w:ascii="Calibri" w:hAnsi="Calibri"/>
                <w:color w:val="000000"/>
                <w:szCs w:val="20"/>
                <w:lang w:val="en-GB" w:eastAsia="en-GB"/>
              </w:rPr>
              <w:t>(proposed) Energy Task Force</w:t>
            </w:r>
          </w:p>
        </w:tc>
        <w:tc>
          <w:tcPr>
            <w:tcW w:w="1417"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1134"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1247"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912"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992"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c>
          <w:tcPr>
            <w:tcW w:w="874" w:type="dxa"/>
            <w:tcBorders>
              <w:top w:val="nil"/>
              <w:left w:val="nil"/>
              <w:bottom w:val="single" w:sz="4" w:space="0" w:color="auto"/>
              <w:right w:val="single" w:sz="4" w:space="0" w:color="auto"/>
            </w:tcBorders>
            <w:shd w:val="clear" w:color="auto" w:fill="auto"/>
            <w:noWrap/>
            <w:vAlign w:val="center"/>
            <w:hideMark/>
          </w:tcPr>
          <w:p w:rsidR="00575F29" w:rsidRPr="002D6163" w:rsidRDefault="00575F29" w:rsidP="00575F29">
            <w:pPr>
              <w:widowControl/>
              <w:autoSpaceDE/>
              <w:autoSpaceDN/>
              <w:adjustRightInd/>
              <w:jc w:val="center"/>
              <w:rPr>
                <w:rFonts w:ascii="Calibri" w:hAnsi="Calibri"/>
                <w:color w:val="000000"/>
                <w:szCs w:val="20"/>
                <w:lang w:val="en-GB" w:eastAsia="en-GB"/>
              </w:rPr>
            </w:pPr>
            <w:r w:rsidRPr="002D6163">
              <w:rPr>
                <w:rFonts w:ascii="Calibri" w:hAnsi="Calibri"/>
                <w:color w:val="000000"/>
                <w:szCs w:val="20"/>
                <w:lang w:val="en-GB" w:eastAsia="en-GB"/>
              </w:rPr>
              <w:t>X</w:t>
            </w:r>
          </w:p>
        </w:tc>
      </w:tr>
    </w:tbl>
    <w:p w:rsidR="007E6DCB" w:rsidRDefault="007E6DCB" w:rsidP="001C4DF4">
      <w:pPr>
        <w:jc w:val="both"/>
        <w:rPr>
          <w:ins w:id="1312" w:author="Mundkur, Taej" w:date="2014-06-30T23:36:00Z"/>
          <w:sz w:val="24"/>
          <w:lang w:val="en-GB"/>
        </w:rPr>
      </w:pPr>
    </w:p>
    <w:p w:rsidR="007E6DCB" w:rsidRDefault="007E6DCB" w:rsidP="001C4DF4">
      <w:pPr>
        <w:jc w:val="both"/>
        <w:rPr>
          <w:ins w:id="1313" w:author="Mundkur, Taej" w:date="2014-06-30T23:36:00Z"/>
          <w:sz w:val="24"/>
          <w:lang w:val="en-GB"/>
        </w:rPr>
      </w:pPr>
    </w:p>
    <w:p w:rsidR="007E6DCB" w:rsidRPr="001C4DF4" w:rsidRDefault="007E6DCB" w:rsidP="001C4DF4">
      <w:pPr>
        <w:jc w:val="both"/>
        <w:rPr>
          <w:sz w:val="24"/>
          <w:lang w:val="en-GB"/>
        </w:rPr>
      </w:pPr>
      <w:ins w:id="1314" w:author="Mundkur, Taej" w:date="2014-06-30T23:36:00Z">
        <w:r>
          <w:rPr>
            <w:sz w:val="24"/>
            <w:lang w:val="en-GB"/>
          </w:rPr>
          <w:t xml:space="preserve">Website link to CMS website page, where migratory bird Action Plans developed outside CMS family will be </w:t>
        </w:r>
      </w:ins>
      <w:ins w:id="1315" w:author="Mundkur, Taej" w:date="2014-06-30T23:37:00Z">
        <w:r>
          <w:rPr>
            <w:sz w:val="24"/>
            <w:lang w:val="en-GB"/>
          </w:rPr>
          <w:t>maintained.</w:t>
        </w:r>
      </w:ins>
    </w:p>
    <w:p w:rsidR="001C4DF4" w:rsidRPr="001C4DF4" w:rsidRDefault="001C4DF4" w:rsidP="001C4DF4">
      <w:pPr>
        <w:jc w:val="both"/>
        <w:rPr>
          <w:sz w:val="24"/>
        </w:rPr>
      </w:pPr>
    </w:p>
    <w:p w:rsidR="001C4DF4" w:rsidRPr="001C4DF4" w:rsidRDefault="001C4DF4" w:rsidP="001C4DF4">
      <w:pPr>
        <w:jc w:val="both"/>
        <w:rPr>
          <w:sz w:val="24"/>
        </w:rPr>
      </w:pPr>
    </w:p>
    <w:p w:rsidR="001C4DF4" w:rsidRPr="001C4DF4" w:rsidRDefault="001C4DF4" w:rsidP="001C4DF4">
      <w:pPr>
        <w:jc w:val="both"/>
        <w:rPr>
          <w:sz w:val="24"/>
        </w:rPr>
      </w:pPr>
    </w:p>
    <w:p w:rsidR="001C4DF4" w:rsidRPr="001C4DF4" w:rsidRDefault="001C4DF4" w:rsidP="001C4DF4">
      <w:pPr>
        <w:jc w:val="both"/>
        <w:rPr>
          <w:sz w:val="24"/>
        </w:rPr>
      </w:pPr>
    </w:p>
    <w:p w:rsidR="00A61AC3" w:rsidRPr="00EA0E0C" w:rsidRDefault="00A61AC3" w:rsidP="003A7932">
      <w:pPr>
        <w:pStyle w:val="ListParagraph"/>
        <w:widowControl/>
        <w:numPr>
          <w:ilvl w:val="0"/>
          <w:numId w:val="23"/>
        </w:numPr>
        <w:autoSpaceDE/>
        <w:autoSpaceDN/>
        <w:adjustRightInd/>
        <w:ind w:left="284" w:hanging="284"/>
        <w:rPr>
          <w:ins w:id="1316" w:author="Mundkur, Taej" w:date="2014-06-30T23:55:00Z"/>
          <w:b/>
          <w:sz w:val="24"/>
        </w:rPr>
      </w:pPr>
      <w:ins w:id="1317" w:author="Mundkur, Taej" w:date="2014-06-30T23:54:00Z">
        <w:r w:rsidRPr="0059589F">
          <w:rPr>
            <w:sz w:val="24"/>
          </w:rPr>
          <w:br w:type="page"/>
        </w:r>
      </w:ins>
      <w:ins w:id="1318" w:author="Mundkur, Taej" w:date="2014-06-30T23:55:00Z">
        <w:r w:rsidRPr="00EA0E0C">
          <w:rPr>
            <w:b/>
            <w:sz w:val="24"/>
            <w:lang w:val="en-GB"/>
          </w:rPr>
          <w:t>Diagram representation of all CMS family avian-related instruments, including the COP, Scientific Council and its Birds Group, Standing Committee, AEWA, ACAP, Raptor MOU</w:t>
        </w:r>
      </w:ins>
      <w:ins w:id="1319" w:author="Mundkur, Taej" w:date="2014-07-01T22:53:00Z">
        <w:r w:rsidR="003E1C81">
          <w:rPr>
            <w:b/>
            <w:sz w:val="24"/>
            <w:lang w:val="en-GB"/>
          </w:rPr>
          <w:t>,</w:t>
        </w:r>
      </w:ins>
      <w:ins w:id="1320" w:author="Mundkur, Taej" w:date="2014-06-30T23:55:00Z">
        <w:r w:rsidRPr="00EA0E0C">
          <w:rPr>
            <w:b/>
            <w:sz w:val="24"/>
            <w:lang w:val="en-GB"/>
          </w:rPr>
          <w:t xml:space="preserve"> </w:t>
        </w:r>
      </w:ins>
      <w:ins w:id="1321" w:author="Mundkur, Taej" w:date="2014-07-01T22:53:00Z">
        <w:r w:rsidR="003E1C81" w:rsidRPr="00C94BFD">
          <w:rPr>
            <w:b/>
            <w:sz w:val="24"/>
            <w:lang w:val="en-GB"/>
          </w:rPr>
          <w:t xml:space="preserve">Working Groups, </w:t>
        </w:r>
      </w:ins>
      <w:commentRangeStart w:id="1322"/>
      <w:ins w:id="1323" w:author="Mundkur, Taej" w:date="2014-06-30T23:55:00Z">
        <w:r w:rsidRPr="00EA0E0C">
          <w:rPr>
            <w:b/>
            <w:sz w:val="24"/>
            <w:lang w:val="en-GB"/>
          </w:rPr>
          <w:t>and single SP MOUs, Task Forces, other relevant groups like the taxonomy WG.  </w:t>
        </w:r>
      </w:ins>
      <w:commentRangeEnd w:id="1322"/>
      <w:ins w:id="1324" w:author="Mundkur, Taej" w:date="2014-07-01T22:53:00Z">
        <w:r w:rsidR="003E1C81">
          <w:rPr>
            <w:rStyle w:val="CommentReference"/>
          </w:rPr>
          <w:commentReference w:id="1322"/>
        </w:r>
      </w:ins>
    </w:p>
    <w:p w:rsidR="001C4DF4" w:rsidRPr="001C4DF4" w:rsidRDefault="001C4DF4" w:rsidP="001C4DF4">
      <w:pPr>
        <w:jc w:val="both"/>
        <w:rPr>
          <w:sz w:val="24"/>
        </w:rPr>
      </w:pPr>
    </w:p>
    <w:p w:rsidR="001C4DF4" w:rsidRPr="001C4DF4" w:rsidRDefault="001C4DF4" w:rsidP="001C4DF4">
      <w:pPr>
        <w:jc w:val="both"/>
        <w:rPr>
          <w:sz w:val="24"/>
        </w:rPr>
      </w:pPr>
    </w:p>
    <w:p w:rsidR="001C4DF4" w:rsidRPr="001C4DF4" w:rsidRDefault="00A61AC3" w:rsidP="001C4DF4">
      <w:pPr>
        <w:jc w:val="both"/>
        <w:rPr>
          <w:sz w:val="24"/>
        </w:rPr>
      </w:pPr>
      <w:ins w:id="1325" w:author="Mundkur, Taej" w:date="2014-07-01T00:01:00Z">
        <w:r w:rsidRPr="0059589F">
          <w:rPr>
            <w:noProof/>
            <w:sz w:val="24"/>
          </w:rPr>
          <w:drawing>
            <wp:inline distT="0" distB="0" distL="0" distR="0" wp14:anchorId="6065A561" wp14:editId="3686623D">
              <wp:extent cx="5601186" cy="4305673"/>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5601186" cy="4305673"/>
                      </a:xfrm>
                      <a:prstGeom prst="rect">
                        <a:avLst/>
                      </a:prstGeom>
                    </pic:spPr>
                  </pic:pic>
                </a:graphicData>
              </a:graphic>
            </wp:inline>
          </w:drawing>
        </w:r>
      </w:ins>
    </w:p>
    <w:p w:rsidR="001C4DF4" w:rsidRPr="001C4DF4" w:rsidRDefault="001C4DF4" w:rsidP="001C4DF4">
      <w:pPr>
        <w:jc w:val="both"/>
        <w:rPr>
          <w:sz w:val="24"/>
        </w:rPr>
      </w:pPr>
    </w:p>
    <w:p w:rsidR="001C4DF4" w:rsidRPr="001C4DF4" w:rsidRDefault="001C4DF4" w:rsidP="001C4DF4">
      <w:pPr>
        <w:jc w:val="both"/>
        <w:rPr>
          <w:sz w:val="24"/>
        </w:rPr>
      </w:pPr>
    </w:p>
    <w:p w:rsidR="001C4DF4" w:rsidRPr="001C4DF4" w:rsidRDefault="001C4DF4" w:rsidP="001C4DF4">
      <w:pPr>
        <w:jc w:val="both"/>
        <w:rPr>
          <w:sz w:val="24"/>
        </w:rPr>
      </w:pPr>
    </w:p>
    <w:p w:rsidR="001C4DF4" w:rsidRPr="001C4DF4" w:rsidRDefault="001C4DF4" w:rsidP="001C4DF4">
      <w:pPr>
        <w:jc w:val="both"/>
        <w:rPr>
          <w:sz w:val="24"/>
        </w:rPr>
      </w:pPr>
    </w:p>
    <w:p w:rsidR="001C4DF4" w:rsidRPr="001C4DF4" w:rsidRDefault="001C4DF4" w:rsidP="001C4DF4">
      <w:pPr>
        <w:jc w:val="both"/>
        <w:rPr>
          <w:sz w:val="24"/>
        </w:rPr>
      </w:pPr>
    </w:p>
    <w:p w:rsidR="001C4DF4" w:rsidRPr="001C4DF4" w:rsidRDefault="001C4DF4" w:rsidP="001C4DF4">
      <w:pPr>
        <w:jc w:val="both"/>
        <w:rPr>
          <w:sz w:val="24"/>
        </w:rPr>
      </w:pPr>
    </w:p>
    <w:p w:rsidR="001C4DF4" w:rsidRPr="001C4DF4" w:rsidRDefault="001C4DF4" w:rsidP="001C4DF4">
      <w:pPr>
        <w:jc w:val="both"/>
        <w:rPr>
          <w:sz w:val="24"/>
        </w:rPr>
      </w:pPr>
    </w:p>
    <w:p w:rsidR="001C4DF4" w:rsidRPr="001C4DF4" w:rsidRDefault="001C4DF4" w:rsidP="001C4DF4">
      <w:pPr>
        <w:jc w:val="both"/>
        <w:rPr>
          <w:sz w:val="24"/>
        </w:rPr>
      </w:pPr>
    </w:p>
    <w:p w:rsidR="001C4DF4" w:rsidRPr="001C4DF4" w:rsidRDefault="001C4DF4" w:rsidP="001C4DF4">
      <w:pPr>
        <w:jc w:val="both"/>
        <w:rPr>
          <w:sz w:val="24"/>
        </w:rPr>
      </w:pPr>
    </w:p>
    <w:p w:rsidR="001C4DF4" w:rsidRPr="001C4DF4" w:rsidRDefault="001C4DF4" w:rsidP="001C4DF4">
      <w:pPr>
        <w:jc w:val="both"/>
        <w:rPr>
          <w:sz w:val="24"/>
        </w:rPr>
      </w:pPr>
    </w:p>
    <w:p w:rsidR="00610C63" w:rsidRDefault="00610C63" w:rsidP="001C4DF4">
      <w:pPr>
        <w:jc w:val="both"/>
        <w:rPr>
          <w:sz w:val="24"/>
        </w:rPr>
        <w:sectPr w:rsidR="00610C63" w:rsidSect="001C4DF4">
          <w:endnotePr>
            <w:numFmt w:val="decimal"/>
          </w:endnotePr>
          <w:pgSz w:w="11905" w:h="16837" w:code="9"/>
          <w:pgMar w:top="1418" w:right="1418" w:bottom="1418" w:left="1418" w:header="510" w:footer="510" w:gutter="0"/>
          <w:cols w:space="720"/>
          <w:noEndnote/>
          <w:titlePg/>
          <w:docGrid w:linePitch="272"/>
        </w:sectPr>
      </w:pPr>
    </w:p>
    <w:p w:rsidR="001C4DF4" w:rsidRPr="00727E3E" w:rsidRDefault="001C4DF4" w:rsidP="00727E3E">
      <w:pPr>
        <w:jc w:val="right"/>
        <w:rPr>
          <w:b/>
          <w:sz w:val="24"/>
        </w:rPr>
      </w:pPr>
      <w:r w:rsidRPr="00727E3E">
        <w:rPr>
          <w:b/>
          <w:sz w:val="24"/>
        </w:rPr>
        <w:t xml:space="preserve">Annex 2 </w:t>
      </w:r>
    </w:p>
    <w:p w:rsidR="001C4DF4" w:rsidRPr="001C4DF4" w:rsidRDefault="001C4DF4" w:rsidP="001C4DF4">
      <w:pPr>
        <w:jc w:val="both"/>
        <w:rPr>
          <w:sz w:val="24"/>
        </w:rPr>
      </w:pPr>
    </w:p>
    <w:p w:rsidR="00727E3E" w:rsidRDefault="00727E3E" w:rsidP="00727E3E">
      <w:pPr>
        <w:jc w:val="center"/>
        <w:rPr>
          <w:b/>
          <w:sz w:val="24"/>
        </w:rPr>
      </w:pPr>
      <w:r>
        <w:rPr>
          <w:b/>
          <w:sz w:val="24"/>
        </w:rPr>
        <w:t>FLYWAYS OF THE AMERICAS FRAMEWORK</w:t>
      </w:r>
    </w:p>
    <w:p w:rsidR="00727E3E" w:rsidRDefault="00727E3E" w:rsidP="00727E3E">
      <w:pPr>
        <w:jc w:val="center"/>
        <w:rPr>
          <w:b/>
          <w:sz w:val="24"/>
        </w:rPr>
      </w:pPr>
      <w:r>
        <w:rPr>
          <w:b/>
          <w:sz w:val="24"/>
        </w:rPr>
        <w:t>A CONSERVATION FRAMEWORK FOR THE CONSERVATION AND PROTECTION OF MIGRATORY BIRDS IN THE AMERICAS</w:t>
      </w:r>
    </w:p>
    <w:p w:rsidR="00727E3E" w:rsidRPr="00727E3E" w:rsidRDefault="00727E3E" w:rsidP="00727E3E">
      <w:pPr>
        <w:jc w:val="center"/>
        <w:rPr>
          <w:b/>
          <w:sz w:val="24"/>
        </w:rPr>
      </w:pPr>
    </w:p>
    <w:p w:rsidR="001C4DF4" w:rsidRDefault="001C4DF4" w:rsidP="00727E3E">
      <w:pPr>
        <w:jc w:val="center"/>
        <w:rPr>
          <w:i/>
          <w:sz w:val="24"/>
        </w:rPr>
      </w:pPr>
      <w:r w:rsidRPr="001C4DF4">
        <w:rPr>
          <w:i/>
          <w:sz w:val="24"/>
        </w:rPr>
        <w:t>(Prepared by the Western Hemisphere Migratory Species Initiative</w:t>
      </w:r>
      <w:r w:rsidR="00727E3E">
        <w:rPr>
          <w:i/>
          <w:sz w:val="24"/>
        </w:rPr>
        <w:t>, April 2014</w:t>
      </w:r>
      <w:r w:rsidRPr="001C4DF4">
        <w:rPr>
          <w:i/>
          <w:sz w:val="24"/>
        </w:rPr>
        <w:t>)</w:t>
      </w:r>
    </w:p>
    <w:p w:rsidR="00727E3E" w:rsidRPr="001C4DF4" w:rsidRDefault="00727E3E" w:rsidP="00727E3E">
      <w:pPr>
        <w:jc w:val="center"/>
        <w:rPr>
          <w:i/>
          <w:sz w:val="24"/>
        </w:rPr>
      </w:pPr>
    </w:p>
    <w:p w:rsidR="001C4DF4" w:rsidRPr="001C4DF4" w:rsidRDefault="001C4DF4" w:rsidP="001C4DF4">
      <w:pPr>
        <w:jc w:val="both"/>
        <w:rPr>
          <w:sz w:val="24"/>
        </w:rPr>
      </w:pPr>
    </w:p>
    <w:p w:rsidR="001C4DF4" w:rsidRPr="001340CD" w:rsidRDefault="001C4DF4" w:rsidP="001340CD">
      <w:pPr>
        <w:jc w:val="center"/>
        <w:rPr>
          <w:b/>
          <w:sz w:val="24"/>
        </w:rPr>
      </w:pPr>
      <w:r w:rsidRPr="001340CD">
        <w:rPr>
          <w:b/>
          <w:sz w:val="24"/>
        </w:rPr>
        <w:t>Preamble</w:t>
      </w:r>
    </w:p>
    <w:p w:rsidR="001C4DF4" w:rsidRPr="001C4DF4" w:rsidRDefault="001C4DF4" w:rsidP="001C4DF4">
      <w:pPr>
        <w:jc w:val="both"/>
        <w:rPr>
          <w:i/>
          <w:iCs/>
          <w:sz w:val="24"/>
        </w:rPr>
      </w:pPr>
    </w:p>
    <w:p w:rsidR="001C4DF4" w:rsidRPr="001C4DF4" w:rsidRDefault="001C4DF4" w:rsidP="00727E3E">
      <w:pPr>
        <w:ind w:firstLine="720"/>
        <w:jc w:val="both"/>
        <w:rPr>
          <w:sz w:val="24"/>
        </w:rPr>
      </w:pPr>
      <w:r w:rsidRPr="001C4DF4">
        <w:rPr>
          <w:i/>
          <w:iCs/>
          <w:sz w:val="24"/>
        </w:rPr>
        <w:t xml:space="preserve">Recalling </w:t>
      </w:r>
      <w:r w:rsidRPr="001C4DF4">
        <w:rPr>
          <w:sz w:val="24"/>
        </w:rPr>
        <w:t xml:space="preserve">CMS Resolution 10.10 to develop “in close partnership with existing flyway organizations and initiatives in the Americas, and in particular the Western Hemisphere Migratory Species Initiative (WHMSI), an overarching conservation Action Plan for migratory birds in the Americas, recognizing especially the established </w:t>
      </w:r>
      <w:proofErr w:type="spellStart"/>
      <w:r w:rsidRPr="001C4DF4">
        <w:rPr>
          <w:sz w:val="24"/>
        </w:rPr>
        <w:t>programmes</w:t>
      </w:r>
      <w:proofErr w:type="spellEnd"/>
      <w:r w:rsidRPr="001C4DF4">
        <w:rPr>
          <w:sz w:val="24"/>
        </w:rPr>
        <w:t xml:space="preserve"> of work and taking into account existing instruments”;</w:t>
      </w:r>
    </w:p>
    <w:p w:rsidR="001C4DF4" w:rsidRPr="001C4DF4" w:rsidRDefault="001C4DF4" w:rsidP="001C4DF4">
      <w:pPr>
        <w:jc w:val="both"/>
        <w:rPr>
          <w:sz w:val="24"/>
        </w:rPr>
      </w:pPr>
    </w:p>
    <w:p w:rsidR="001C4DF4" w:rsidRPr="001C4DF4" w:rsidRDefault="001C4DF4" w:rsidP="00727E3E">
      <w:pPr>
        <w:ind w:firstLine="720"/>
        <w:jc w:val="both"/>
        <w:rPr>
          <w:sz w:val="24"/>
        </w:rPr>
      </w:pPr>
      <w:r w:rsidRPr="001C4DF4">
        <w:rPr>
          <w:i/>
          <w:iCs/>
          <w:sz w:val="24"/>
        </w:rPr>
        <w:t>Taking note</w:t>
      </w:r>
      <w:r w:rsidRPr="001C4DF4">
        <w:rPr>
          <w:sz w:val="24"/>
        </w:rPr>
        <w:t xml:space="preserve"> of the CMS/WHMSI Americas flyways experts meeting (Jamaica, March 2014) to progress the development of an overarching conservation Action Plan for migratory birds in the Americas;</w:t>
      </w:r>
    </w:p>
    <w:p w:rsidR="001C4DF4" w:rsidRPr="001C4DF4" w:rsidRDefault="001C4DF4" w:rsidP="001C4DF4">
      <w:pPr>
        <w:jc w:val="both"/>
        <w:rPr>
          <w:sz w:val="24"/>
        </w:rPr>
      </w:pPr>
    </w:p>
    <w:p w:rsidR="001C4DF4" w:rsidRPr="001C4DF4" w:rsidRDefault="001C4DF4" w:rsidP="00727E3E">
      <w:pPr>
        <w:ind w:firstLine="720"/>
        <w:jc w:val="both"/>
        <w:rPr>
          <w:sz w:val="24"/>
        </w:rPr>
      </w:pPr>
      <w:r w:rsidRPr="001C4DF4">
        <w:rPr>
          <w:i/>
          <w:iCs/>
          <w:sz w:val="24"/>
        </w:rPr>
        <w:t xml:space="preserve">Recalling </w:t>
      </w:r>
      <w:r w:rsidRPr="001C4DF4">
        <w:rPr>
          <w:sz w:val="24"/>
        </w:rPr>
        <w:t>Article VII of the Convention on Nature Protection and Wild Life Preservation in the Western Hemisphere (the Western Hemisphere Convention) which states that “The Contracting Governments shall adopt appropriate measures for the protection of migratory birds of economic or aesthetic value or to prevent the threatened extinction of any given species.”;</w:t>
      </w:r>
    </w:p>
    <w:p w:rsidR="001C4DF4" w:rsidRPr="001C4DF4" w:rsidRDefault="001C4DF4" w:rsidP="001C4DF4">
      <w:pPr>
        <w:jc w:val="both"/>
        <w:rPr>
          <w:sz w:val="24"/>
        </w:rPr>
      </w:pPr>
    </w:p>
    <w:p w:rsidR="001C4DF4" w:rsidRPr="001C4DF4" w:rsidRDefault="001C4DF4" w:rsidP="00727E3E">
      <w:pPr>
        <w:ind w:firstLine="720"/>
        <w:jc w:val="both"/>
        <w:rPr>
          <w:sz w:val="24"/>
        </w:rPr>
      </w:pPr>
      <w:r w:rsidRPr="001C4DF4">
        <w:rPr>
          <w:i/>
          <w:iCs/>
          <w:sz w:val="24"/>
        </w:rPr>
        <w:t xml:space="preserve">Recalling </w:t>
      </w:r>
      <w:r w:rsidRPr="001C4DF4">
        <w:rPr>
          <w:sz w:val="24"/>
        </w:rPr>
        <w:t xml:space="preserve">the Ramsar Convention’s Resolution X.22 “Promoting international cooperation for the conservation of waterbird flyways” that “Strongly encourages Contracting Parties and other governments to actively support and participate in relevant international plans and </w:t>
      </w:r>
      <w:proofErr w:type="spellStart"/>
      <w:r w:rsidRPr="001C4DF4">
        <w:rPr>
          <w:sz w:val="24"/>
        </w:rPr>
        <w:t>programmes</w:t>
      </w:r>
      <w:proofErr w:type="spellEnd"/>
      <w:r w:rsidRPr="001C4DF4">
        <w:rPr>
          <w:sz w:val="24"/>
        </w:rPr>
        <w:t xml:space="preserve"> for the conservation of shared migratory waterbirds and their habitats”;</w:t>
      </w:r>
    </w:p>
    <w:p w:rsidR="001C4DF4" w:rsidRPr="001C4DF4" w:rsidRDefault="001C4DF4" w:rsidP="001C4DF4">
      <w:pPr>
        <w:jc w:val="both"/>
        <w:rPr>
          <w:sz w:val="24"/>
        </w:rPr>
      </w:pPr>
    </w:p>
    <w:p w:rsidR="001C4DF4" w:rsidRPr="001C4DF4" w:rsidRDefault="001C4DF4" w:rsidP="00727E3E">
      <w:pPr>
        <w:ind w:firstLine="720"/>
        <w:jc w:val="both"/>
        <w:rPr>
          <w:sz w:val="24"/>
        </w:rPr>
      </w:pPr>
      <w:r w:rsidRPr="001C4DF4">
        <w:rPr>
          <w:i/>
          <w:iCs/>
          <w:sz w:val="24"/>
        </w:rPr>
        <w:t>Acknowledging</w:t>
      </w:r>
      <w:r w:rsidRPr="001C4DF4">
        <w:rPr>
          <w:sz w:val="24"/>
        </w:rPr>
        <w:t xml:space="preserve"> the work of the North American Bird Conservation Initiative (NABCI) and the Trilateral Committee for Wildlife and Ecosystem Conservation and Management to coordinate international efforts to conserve birds in North America; and acknowledging the increasing number of regional instruments for the conservation of migratory birds in Latin America and the Caribbean;</w:t>
      </w:r>
    </w:p>
    <w:p w:rsidR="001C4DF4" w:rsidRPr="001C4DF4" w:rsidRDefault="001C4DF4" w:rsidP="001C4DF4">
      <w:pPr>
        <w:jc w:val="both"/>
        <w:rPr>
          <w:i/>
          <w:iCs/>
          <w:sz w:val="24"/>
        </w:rPr>
      </w:pPr>
    </w:p>
    <w:p w:rsidR="001C4DF4" w:rsidRPr="001C4DF4" w:rsidRDefault="001C4DF4" w:rsidP="00727E3E">
      <w:pPr>
        <w:ind w:firstLine="720"/>
        <w:jc w:val="both"/>
        <w:rPr>
          <w:i/>
          <w:iCs/>
          <w:sz w:val="24"/>
        </w:rPr>
      </w:pPr>
      <w:r w:rsidRPr="001C4DF4">
        <w:rPr>
          <w:i/>
          <w:sz w:val="24"/>
        </w:rPr>
        <w:t>Acknowledging</w:t>
      </w:r>
      <w:r w:rsidRPr="001C4DF4">
        <w:rPr>
          <w:sz w:val="24"/>
        </w:rPr>
        <w:t xml:space="preserve"> the large number of other initiatives that promote the conservation and management of migratory birds across the Americas, including the Western Hemisphere Shorebird Reserve Network, Partners in Flight, Joint Ventures and other collaborative efforts to protect migratory birds</w:t>
      </w:r>
      <w:r w:rsidRPr="001C4DF4">
        <w:rPr>
          <w:i/>
          <w:sz w:val="24"/>
        </w:rPr>
        <w:t xml:space="preserve">; </w:t>
      </w:r>
    </w:p>
    <w:p w:rsidR="001C4DF4" w:rsidRPr="001C4DF4" w:rsidRDefault="001C4DF4" w:rsidP="001C4DF4">
      <w:pPr>
        <w:jc w:val="both"/>
        <w:rPr>
          <w:i/>
          <w:iCs/>
          <w:sz w:val="24"/>
        </w:rPr>
      </w:pPr>
    </w:p>
    <w:p w:rsidR="001C4DF4" w:rsidRPr="001C4DF4" w:rsidRDefault="001C4DF4" w:rsidP="00727E3E">
      <w:pPr>
        <w:ind w:firstLine="720"/>
        <w:jc w:val="both"/>
        <w:rPr>
          <w:sz w:val="24"/>
        </w:rPr>
      </w:pPr>
      <w:r w:rsidRPr="001C4DF4">
        <w:rPr>
          <w:i/>
          <w:iCs/>
          <w:sz w:val="24"/>
        </w:rPr>
        <w:t>Taking note</w:t>
      </w:r>
      <w:r w:rsidRPr="001C4DF4">
        <w:rPr>
          <w:sz w:val="24"/>
        </w:rPr>
        <w:t xml:space="preserve"> of the Plan of Action adopted by the Heads of State and Government at the III Summit of the Americas (Quebec City, 2001) that calls for “the development of a hemispheric strategy to support the conservation of migratory wildlife throughout the Americas, with the active engagement of civil society”;</w:t>
      </w:r>
    </w:p>
    <w:p w:rsidR="001C4DF4" w:rsidRPr="001C4DF4" w:rsidRDefault="001C4DF4" w:rsidP="001C4DF4">
      <w:pPr>
        <w:jc w:val="both"/>
        <w:rPr>
          <w:sz w:val="24"/>
        </w:rPr>
      </w:pPr>
    </w:p>
    <w:p w:rsidR="001C4DF4" w:rsidRPr="001C4DF4" w:rsidRDefault="001C4DF4" w:rsidP="00727E3E">
      <w:pPr>
        <w:ind w:firstLine="720"/>
        <w:jc w:val="both"/>
        <w:rPr>
          <w:sz w:val="24"/>
        </w:rPr>
      </w:pPr>
      <w:r w:rsidRPr="001C4DF4">
        <w:rPr>
          <w:i/>
          <w:iCs/>
          <w:sz w:val="24"/>
        </w:rPr>
        <w:t>Taking note</w:t>
      </w:r>
      <w:r w:rsidRPr="001C4DF4">
        <w:rPr>
          <w:sz w:val="24"/>
        </w:rPr>
        <w:t xml:space="preserve"> of the Inter-American Program for Sustainable Development, </w:t>
      </w:r>
      <w:proofErr w:type="gramStart"/>
      <w:r w:rsidRPr="001C4DF4">
        <w:rPr>
          <w:sz w:val="24"/>
        </w:rPr>
        <w:t>which calls upon the Organization of American States (OAS) and member states “to explore the development of the Western Hemisphere Migratory Initiative (WHMSI), in a manner that reflects the interests and priorities of all member states”;</w:t>
      </w:r>
      <w:proofErr w:type="gramEnd"/>
    </w:p>
    <w:p w:rsidR="001C4DF4" w:rsidRPr="001C4DF4" w:rsidRDefault="001C4DF4" w:rsidP="001C4DF4">
      <w:pPr>
        <w:jc w:val="both"/>
        <w:rPr>
          <w:sz w:val="24"/>
        </w:rPr>
      </w:pPr>
    </w:p>
    <w:p w:rsidR="001C4DF4" w:rsidRPr="001C4DF4" w:rsidRDefault="001C4DF4" w:rsidP="00727E3E">
      <w:pPr>
        <w:ind w:firstLine="720"/>
        <w:jc w:val="both"/>
        <w:rPr>
          <w:sz w:val="24"/>
        </w:rPr>
      </w:pPr>
      <w:r w:rsidRPr="001C4DF4">
        <w:rPr>
          <w:i/>
          <w:iCs/>
          <w:sz w:val="24"/>
        </w:rPr>
        <w:t>Acknowledging</w:t>
      </w:r>
      <w:r w:rsidRPr="001C4DF4">
        <w:rPr>
          <w:sz w:val="24"/>
        </w:rPr>
        <w:t xml:space="preserve"> the work of the Western Hemisphere Migratory Species Initiative (WHMSI) to bring together governments and civil society from throughout the Americas to advance the conservation of shared migratory species, and in particular the action plan developed for “Integrating Migratory Bird Conservation Initiatives in the Americas”;</w:t>
      </w:r>
    </w:p>
    <w:p w:rsidR="001C4DF4" w:rsidRPr="001C4DF4" w:rsidRDefault="001C4DF4" w:rsidP="001C4DF4">
      <w:pPr>
        <w:jc w:val="both"/>
        <w:rPr>
          <w:sz w:val="24"/>
        </w:rPr>
      </w:pPr>
    </w:p>
    <w:p w:rsidR="001C4DF4" w:rsidRPr="001C4DF4" w:rsidRDefault="001C4DF4" w:rsidP="00727E3E">
      <w:pPr>
        <w:ind w:firstLine="720"/>
        <w:jc w:val="both"/>
        <w:rPr>
          <w:sz w:val="24"/>
        </w:rPr>
      </w:pPr>
      <w:r w:rsidRPr="001C4DF4">
        <w:rPr>
          <w:i/>
          <w:sz w:val="24"/>
        </w:rPr>
        <w:t xml:space="preserve">Therefore </w:t>
      </w:r>
      <w:r w:rsidRPr="001C4DF4">
        <w:rPr>
          <w:sz w:val="24"/>
        </w:rPr>
        <w:t>it is recommended by the WHMSI Steering Committee that the following framework be adopted by the relevant Parties of CMS and other interested stakeholders, and pursued by them in collaboration with WHMSI to protect migratory birds throughout the Western Hemisphere.</w:t>
      </w:r>
    </w:p>
    <w:p w:rsidR="001C4DF4" w:rsidRPr="001C4DF4" w:rsidRDefault="001C4DF4" w:rsidP="001C4DF4">
      <w:pPr>
        <w:jc w:val="both"/>
        <w:rPr>
          <w:sz w:val="24"/>
        </w:rPr>
      </w:pPr>
    </w:p>
    <w:p w:rsidR="001C4DF4" w:rsidRPr="001C4DF4" w:rsidRDefault="001C4DF4" w:rsidP="001C4DF4">
      <w:pPr>
        <w:jc w:val="both"/>
        <w:rPr>
          <w:sz w:val="24"/>
        </w:rPr>
      </w:pPr>
    </w:p>
    <w:p w:rsidR="001C4DF4" w:rsidRPr="001340CD" w:rsidRDefault="001C4DF4" w:rsidP="00727E3E">
      <w:pPr>
        <w:jc w:val="center"/>
        <w:rPr>
          <w:b/>
          <w:sz w:val="24"/>
        </w:rPr>
      </w:pPr>
      <w:r w:rsidRPr="001340CD">
        <w:rPr>
          <w:b/>
          <w:sz w:val="24"/>
        </w:rPr>
        <w:t>The Flyways of the Americas Framework</w:t>
      </w:r>
    </w:p>
    <w:p w:rsidR="001C4DF4" w:rsidRPr="001C4DF4" w:rsidRDefault="001C4DF4" w:rsidP="001C4DF4">
      <w:pPr>
        <w:jc w:val="both"/>
        <w:rPr>
          <w:sz w:val="24"/>
        </w:rPr>
      </w:pPr>
    </w:p>
    <w:p w:rsidR="001C4DF4" w:rsidRPr="001C4DF4" w:rsidRDefault="001C4DF4" w:rsidP="001C4DF4">
      <w:pPr>
        <w:jc w:val="both"/>
        <w:rPr>
          <w:sz w:val="24"/>
        </w:rPr>
      </w:pPr>
      <w:r w:rsidRPr="001C4DF4">
        <w:rPr>
          <w:sz w:val="24"/>
        </w:rPr>
        <w:t xml:space="preserve">The Flyways of the Americas Framework is provided to assist governments, non-profit organizations, research institutions, corporations and citizens in the conservation and protection  of migratory birds and their habitats in the Western hemisphere.  </w:t>
      </w:r>
    </w:p>
    <w:p w:rsidR="001C4DF4" w:rsidRPr="001C4DF4" w:rsidRDefault="001C4DF4" w:rsidP="001C4DF4">
      <w:pPr>
        <w:jc w:val="both"/>
        <w:rPr>
          <w:sz w:val="24"/>
        </w:rPr>
      </w:pPr>
    </w:p>
    <w:p w:rsidR="001C4DF4" w:rsidRPr="001C4DF4" w:rsidRDefault="001C4DF4" w:rsidP="001C4DF4">
      <w:pPr>
        <w:jc w:val="both"/>
        <w:rPr>
          <w:sz w:val="24"/>
        </w:rPr>
      </w:pPr>
      <w:r w:rsidRPr="001C4DF4">
        <w:rPr>
          <w:sz w:val="24"/>
        </w:rPr>
        <w:t xml:space="preserve">The Flyways of the Americas Framework is built upon the Convention on Biological Diversity’s 2011-2020 Strategic </w:t>
      </w:r>
      <w:proofErr w:type="gramStart"/>
      <w:r w:rsidRPr="001C4DF4">
        <w:rPr>
          <w:sz w:val="24"/>
        </w:rPr>
        <w:t>Plan</w:t>
      </w:r>
      <w:proofErr w:type="gramEnd"/>
      <w:r w:rsidRPr="001C4DF4">
        <w:rPr>
          <w:sz w:val="24"/>
        </w:rPr>
        <w:t xml:space="preserve"> and the five key Strategies and the 20 Targets adopted by the Convention, known as the Aichi Biodiversity Targets.  The five Strategic Goals are:</w:t>
      </w:r>
    </w:p>
    <w:p w:rsidR="001C4DF4" w:rsidRPr="001C4DF4" w:rsidRDefault="001C4DF4" w:rsidP="00727E3E">
      <w:pPr>
        <w:jc w:val="both"/>
        <w:rPr>
          <w:sz w:val="24"/>
        </w:rPr>
      </w:pPr>
    </w:p>
    <w:p w:rsidR="001C4DF4" w:rsidRPr="00727E3E" w:rsidRDefault="007934B8" w:rsidP="00727E3E">
      <w:pPr>
        <w:jc w:val="both"/>
        <w:rPr>
          <w:sz w:val="24"/>
        </w:rPr>
      </w:pPr>
      <w:hyperlink r:id="rId42" w:anchor="GoalA" w:history="1">
        <w:r w:rsidR="001C4DF4" w:rsidRPr="00727E3E">
          <w:rPr>
            <w:rStyle w:val="Hyperlink"/>
            <w:color w:val="auto"/>
            <w:sz w:val="24"/>
          </w:rPr>
          <w:t>Strategic Goal A</w:t>
        </w:r>
      </w:hyperlink>
      <w:r w:rsidR="001C4DF4" w:rsidRPr="00727E3E">
        <w:rPr>
          <w:sz w:val="24"/>
        </w:rPr>
        <w:t>: Address the underlying causes of biodiversity loss by mainstreaming biodiversity across government and society</w:t>
      </w:r>
    </w:p>
    <w:p w:rsidR="001C4DF4" w:rsidRPr="00727E3E" w:rsidRDefault="007934B8" w:rsidP="00727E3E">
      <w:pPr>
        <w:jc w:val="both"/>
        <w:rPr>
          <w:sz w:val="24"/>
        </w:rPr>
      </w:pPr>
      <w:hyperlink r:id="rId43" w:anchor="GoalB" w:history="1">
        <w:r w:rsidR="001C4DF4" w:rsidRPr="00727E3E">
          <w:rPr>
            <w:rStyle w:val="Hyperlink"/>
            <w:color w:val="auto"/>
            <w:sz w:val="24"/>
          </w:rPr>
          <w:t>Strategic Goal B</w:t>
        </w:r>
      </w:hyperlink>
      <w:r w:rsidR="001C4DF4" w:rsidRPr="00727E3E">
        <w:rPr>
          <w:sz w:val="24"/>
        </w:rPr>
        <w:t xml:space="preserve">: Reduce the direct pressures on biodiversity and promote sustainable use </w:t>
      </w:r>
    </w:p>
    <w:p w:rsidR="001C4DF4" w:rsidRPr="00727E3E" w:rsidRDefault="007934B8" w:rsidP="00727E3E">
      <w:pPr>
        <w:jc w:val="both"/>
        <w:rPr>
          <w:sz w:val="24"/>
        </w:rPr>
      </w:pPr>
      <w:hyperlink r:id="rId44" w:anchor="GoalC" w:history="1">
        <w:r w:rsidR="001C4DF4" w:rsidRPr="00727E3E">
          <w:rPr>
            <w:rStyle w:val="Hyperlink"/>
            <w:color w:val="auto"/>
            <w:sz w:val="24"/>
          </w:rPr>
          <w:t>Strategic Goal C</w:t>
        </w:r>
      </w:hyperlink>
      <w:r w:rsidR="001C4DF4" w:rsidRPr="00727E3E">
        <w:rPr>
          <w:sz w:val="24"/>
        </w:rPr>
        <w:t xml:space="preserve">: To improve the status of biodiversity by safeguarding ecosystems, species and genetic diversity </w:t>
      </w:r>
    </w:p>
    <w:p w:rsidR="001C4DF4" w:rsidRPr="00727E3E" w:rsidRDefault="007934B8" w:rsidP="00727E3E">
      <w:pPr>
        <w:jc w:val="both"/>
        <w:rPr>
          <w:sz w:val="24"/>
        </w:rPr>
      </w:pPr>
      <w:hyperlink r:id="rId45" w:anchor="GoalD" w:history="1">
        <w:r w:rsidR="001C4DF4" w:rsidRPr="00727E3E">
          <w:rPr>
            <w:rStyle w:val="Hyperlink"/>
            <w:color w:val="auto"/>
            <w:sz w:val="24"/>
          </w:rPr>
          <w:t>Strategic Goal D</w:t>
        </w:r>
      </w:hyperlink>
      <w:r w:rsidR="001C4DF4" w:rsidRPr="00727E3E">
        <w:rPr>
          <w:sz w:val="24"/>
        </w:rPr>
        <w:t xml:space="preserve">: Enhance the benefits to all from biodiversity and ecosystem services </w:t>
      </w:r>
    </w:p>
    <w:p w:rsidR="001C4DF4" w:rsidRPr="001C4DF4" w:rsidRDefault="007934B8" w:rsidP="00727E3E">
      <w:pPr>
        <w:jc w:val="both"/>
        <w:rPr>
          <w:sz w:val="24"/>
        </w:rPr>
      </w:pPr>
      <w:hyperlink r:id="rId46" w:anchor="GoalE" w:history="1">
        <w:r w:rsidR="001C4DF4" w:rsidRPr="00727E3E">
          <w:rPr>
            <w:rStyle w:val="Hyperlink"/>
            <w:color w:val="auto"/>
            <w:sz w:val="24"/>
          </w:rPr>
          <w:t>Strategic Goal E</w:t>
        </w:r>
      </w:hyperlink>
      <w:r w:rsidR="001C4DF4" w:rsidRPr="00727E3E">
        <w:rPr>
          <w:sz w:val="24"/>
        </w:rPr>
        <w:t xml:space="preserve">: Enhance implementation through participatory planning, knowledge management and </w:t>
      </w:r>
      <w:r w:rsidR="001C4DF4" w:rsidRPr="001C4DF4">
        <w:rPr>
          <w:sz w:val="24"/>
        </w:rPr>
        <w:t>capacity building</w:t>
      </w:r>
    </w:p>
    <w:p w:rsidR="001C4DF4" w:rsidRPr="001C4DF4" w:rsidRDefault="001C4DF4" w:rsidP="001C4DF4">
      <w:pPr>
        <w:jc w:val="both"/>
        <w:rPr>
          <w:sz w:val="24"/>
        </w:rPr>
      </w:pPr>
    </w:p>
    <w:p w:rsidR="001C4DF4" w:rsidRPr="001C4DF4" w:rsidRDefault="001C4DF4" w:rsidP="001C4DF4">
      <w:pPr>
        <w:jc w:val="both"/>
        <w:rPr>
          <w:sz w:val="24"/>
        </w:rPr>
      </w:pPr>
      <w:r w:rsidRPr="001C4DF4">
        <w:rPr>
          <w:sz w:val="24"/>
        </w:rPr>
        <w:t xml:space="preserve">The Strategic Goals of the Flyways of the Americas Framework comprise both aspirations for achievement at the hemispheric level, and a flexible framework for the establishment of national and regional targets. Governments and other </w:t>
      </w:r>
      <w:proofErr w:type="gramStart"/>
      <w:r w:rsidRPr="001C4DF4">
        <w:rPr>
          <w:sz w:val="24"/>
        </w:rPr>
        <w:t>stakeholders  are</w:t>
      </w:r>
      <w:proofErr w:type="gramEnd"/>
      <w:r w:rsidRPr="001C4DF4">
        <w:rPr>
          <w:sz w:val="24"/>
        </w:rPr>
        <w:t xml:space="preserve"> invited to set their own targets within this flexible framework to advance the conservation of migratory birds in the Western Hemisphere, taking into account the interconnectedness of migratory bird life cycles and also bearing in mind national contributions to the achievement of hemispheric targets.</w:t>
      </w:r>
    </w:p>
    <w:p w:rsidR="001C4DF4" w:rsidRPr="001C4DF4" w:rsidRDefault="001C4DF4" w:rsidP="001C4DF4">
      <w:pPr>
        <w:jc w:val="both"/>
        <w:rPr>
          <w:sz w:val="24"/>
        </w:rPr>
      </w:pPr>
    </w:p>
    <w:p w:rsidR="001C4DF4" w:rsidRPr="001C4DF4" w:rsidRDefault="001C4DF4" w:rsidP="001C4DF4">
      <w:pPr>
        <w:jc w:val="both"/>
        <w:rPr>
          <w:sz w:val="24"/>
        </w:rPr>
      </w:pPr>
      <w:proofErr w:type="gramStart"/>
      <w:r w:rsidRPr="001C4DF4">
        <w:rPr>
          <w:sz w:val="24"/>
        </w:rPr>
        <w:t>Flyways of the Americas seeks</w:t>
      </w:r>
      <w:proofErr w:type="gramEnd"/>
      <w:r w:rsidRPr="001C4DF4">
        <w:rPr>
          <w:sz w:val="24"/>
        </w:rPr>
        <w:t xml:space="preserve"> to harmonize the conservation efforts of governments and all relevant partners and stakeholders by advancing the following:</w:t>
      </w:r>
    </w:p>
    <w:p w:rsidR="001C4DF4" w:rsidRPr="001C4DF4" w:rsidRDefault="001C4DF4" w:rsidP="001C4DF4">
      <w:pPr>
        <w:jc w:val="both"/>
        <w:rPr>
          <w:sz w:val="24"/>
        </w:rPr>
      </w:pPr>
    </w:p>
    <w:p w:rsidR="001C4DF4" w:rsidRPr="00F63AB7" w:rsidRDefault="001C4DF4" w:rsidP="001C4DF4">
      <w:pPr>
        <w:jc w:val="both"/>
        <w:rPr>
          <w:b/>
          <w:i/>
          <w:sz w:val="24"/>
          <w:u w:val="single"/>
        </w:rPr>
      </w:pPr>
      <w:proofErr w:type="gramStart"/>
      <w:r w:rsidRPr="00A26B74">
        <w:rPr>
          <w:b/>
          <w:sz w:val="24"/>
        </w:rPr>
        <w:t>Strategic Migratory Bird Goal 1.</w:t>
      </w:r>
      <w:proofErr w:type="gramEnd"/>
      <w:r w:rsidRPr="00A26B74">
        <w:rPr>
          <w:b/>
          <w:sz w:val="24"/>
        </w:rPr>
        <w:t xml:space="preserve"> </w:t>
      </w:r>
      <w:proofErr w:type="gramStart"/>
      <w:r w:rsidRPr="00A26B74">
        <w:rPr>
          <w:b/>
          <w:sz w:val="24"/>
        </w:rPr>
        <w:t>Mainstream biodiversity and migratory bird protection and conservation across government and society</w:t>
      </w:r>
      <w:r w:rsidRPr="00F63AB7">
        <w:rPr>
          <w:b/>
          <w:i/>
          <w:sz w:val="24"/>
        </w:rPr>
        <w:t>.</w:t>
      </w:r>
      <w:proofErr w:type="gramEnd"/>
    </w:p>
    <w:p w:rsidR="001C4DF4" w:rsidRPr="001C4DF4" w:rsidRDefault="001C4DF4" w:rsidP="001C4DF4">
      <w:pPr>
        <w:jc w:val="both"/>
        <w:rPr>
          <w:b/>
          <w:sz w:val="24"/>
        </w:rPr>
      </w:pPr>
    </w:p>
    <w:p w:rsidR="001C4DF4" w:rsidRPr="00A26B74" w:rsidRDefault="001C4DF4" w:rsidP="00605E4B">
      <w:pPr>
        <w:pStyle w:val="ListParagraph"/>
        <w:numPr>
          <w:ilvl w:val="0"/>
          <w:numId w:val="24"/>
        </w:numPr>
        <w:ind w:hanging="720"/>
        <w:jc w:val="both"/>
        <w:rPr>
          <w:b/>
          <w:sz w:val="24"/>
        </w:rPr>
      </w:pPr>
      <w:r w:rsidRPr="00A26B74">
        <w:rPr>
          <w:b/>
          <w:sz w:val="24"/>
        </w:rPr>
        <w:t>Action 1.  Ensure active cooperation and reporting among migratory bird instruments, initiatives and partnerships.</w:t>
      </w:r>
    </w:p>
    <w:p w:rsidR="001C4DF4" w:rsidRPr="001C4DF4" w:rsidRDefault="001C4DF4" w:rsidP="001C4DF4">
      <w:pPr>
        <w:jc w:val="both"/>
        <w:rPr>
          <w:sz w:val="24"/>
        </w:rPr>
      </w:pPr>
      <w:r w:rsidRPr="001C4DF4">
        <w:rPr>
          <w:sz w:val="24"/>
        </w:rPr>
        <w:t>Encourage and facilitate closer cooperation among those instruments, initiatives and partnerships relating to migratory birds, and the habitats upon which they depend, seeking efficiencies, minimizing redundancies, and focusing on and addressing specific threats to halt the decline in the populations of migratory birds.  Promote and integrate biodiversity values and the value of migratory birds into natural and local development and poverty reduction strategies and planning processes and incorporate into national accounting, as appropriate and reporting systems.</w:t>
      </w:r>
    </w:p>
    <w:p w:rsidR="001C4DF4" w:rsidRPr="001C4DF4" w:rsidRDefault="001C4DF4" w:rsidP="001C4DF4">
      <w:pPr>
        <w:jc w:val="both"/>
        <w:rPr>
          <w:sz w:val="24"/>
        </w:rPr>
      </w:pPr>
    </w:p>
    <w:p w:rsidR="001C4DF4" w:rsidRPr="00A26B74" w:rsidRDefault="001C4DF4" w:rsidP="00605E4B">
      <w:pPr>
        <w:pStyle w:val="ListParagraph"/>
        <w:numPr>
          <w:ilvl w:val="0"/>
          <w:numId w:val="24"/>
        </w:numPr>
        <w:ind w:hanging="720"/>
        <w:jc w:val="both"/>
        <w:rPr>
          <w:b/>
          <w:sz w:val="24"/>
        </w:rPr>
      </w:pPr>
      <w:r w:rsidRPr="00A26B74">
        <w:rPr>
          <w:b/>
          <w:sz w:val="24"/>
        </w:rPr>
        <w:t>Action 2.  Promote collaboration with other environmental instruments.</w:t>
      </w:r>
    </w:p>
    <w:p w:rsidR="001C4DF4" w:rsidRPr="001C4DF4" w:rsidRDefault="001C4DF4" w:rsidP="001C4DF4">
      <w:pPr>
        <w:jc w:val="both"/>
        <w:rPr>
          <w:sz w:val="24"/>
        </w:rPr>
      </w:pPr>
      <w:r w:rsidRPr="001C4DF4">
        <w:rPr>
          <w:sz w:val="24"/>
        </w:rPr>
        <w:t>Encourage and facilitate closer collaboration with other environmental instruments (not focused on migratory birds), to build upon synergies and ensure that the requirements of migratory birds are integrated within appropriate policies, tools and initiatives. Develop and apply positive incentives for the conservation and sustainable use of biodiversity and migratory bird, consistent and in harmony with relevant international obligations.</w:t>
      </w:r>
    </w:p>
    <w:p w:rsidR="001C4DF4" w:rsidRPr="001C4DF4" w:rsidRDefault="001C4DF4" w:rsidP="001C4DF4">
      <w:pPr>
        <w:jc w:val="both"/>
        <w:rPr>
          <w:sz w:val="24"/>
        </w:rPr>
      </w:pPr>
    </w:p>
    <w:p w:rsidR="001C4DF4" w:rsidRPr="00A26B74" w:rsidRDefault="001C4DF4" w:rsidP="00605E4B">
      <w:pPr>
        <w:pStyle w:val="ListParagraph"/>
        <w:numPr>
          <w:ilvl w:val="0"/>
          <w:numId w:val="24"/>
        </w:numPr>
        <w:ind w:hanging="720"/>
        <w:jc w:val="both"/>
        <w:rPr>
          <w:b/>
          <w:sz w:val="24"/>
        </w:rPr>
      </w:pPr>
      <w:r w:rsidRPr="00A26B74">
        <w:rPr>
          <w:b/>
          <w:sz w:val="24"/>
        </w:rPr>
        <w:t>Action 3.  Promote collaboration with other sectors.</w:t>
      </w:r>
    </w:p>
    <w:p w:rsidR="001C4DF4" w:rsidRPr="001C4DF4" w:rsidRDefault="001C4DF4" w:rsidP="001C4DF4">
      <w:pPr>
        <w:jc w:val="both"/>
        <w:rPr>
          <w:sz w:val="24"/>
        </w:rPr>
      </w:pPr>
      <w:r w:rsidRPr="001C4DF4">
        <w:rPr>
          <w:sz w:val="24"/>
        </w:rPr>
        <w:t xml:space="preserve">Promote the collaborative conservation of migratory birds by working with other bodies whose prime objective is not wildlife conservation, including the private sector, to ensure that the requirements of migratory birds are integrated into land-use and maritime policies, operational guidance, safeguard and mitigation policies, and to identify and promote best practices in protection, management and sustainable use. </w:t>
      </w:r>
    </w:p>
    <w:p w:rsidR="001C4DF4" w:rsidRPr="001C4DF4" w:rsidRDefault="001C4DF4" w:rsidP="001C4DF4">
      <w:pPr>
        <w:jc w:val="both"/>
        <w:rPr>
          <w:sz w:val="24"/>
        </w:rPr>
      </w:pPr>
    </w:p>
    <w:p w:rsidR="001C4DF4" w:rsidRPr="00A26B74" w:rsidRDefault="001C4DF4" w:rsidP="00605E4B">
      <w:pPr>
        <w:pStyle w:val="ListParagraph"/>
        <w:numPr>
          <w:ilvl w:val="0"/>
          <w:numId w:val="24"/>
        </w:numPr>
        <w:ind w:hanging="720"/>
        <w:jc w:val="both"/>
        <w:rPr>
          <w:b/>
          <w:sz w:val="24"/>
        </w:rPr>
      </w:pPr>
      <w:r w:rsidRPr="00A26B74">
        <w:rPr>
          <w:b/>
          <w:sz w:val="24"/>
        </w:rPr>
        <w:t>Action 4.  Build awareness</w:t>
      </w:r>
    </w:p>
    <w:p w:rsidR="001C4DF4" w:rsidRPr="001C4DF4" w:rsidRDefault="001C4DF4" w:rsidP="001C4DF4">
      <w:pPr>
        <w:jc w:val="both"/>
        <w:rPr>
          <w:sz w:val="24"/>
        </w:rPr>
      </w:pPr>
      <w:r w:rsidRPr="001C4DF4">
        <w:rPr>
          <w:sz w:val="24"/>
        </w:rPr>
        <w:t xml:space="preserve">Promote, communicate and raise awareness of the ecological, economic and cultural importance of migratory birds throughout the hemisphere among all governments and society as a whole. Ensure that people are aware of the values of biodiversity and the steps they can take to conserve and use them sustainably. Promote public awareness campaigns and other relevant activities to increase the participation of civil society in the conservation of migratory birds. </w:t>
      </w:r>
    </w:p>
    <w:p w:rsidR="001C4DF4" w:rsidRPr="001C4DF4" w:rsidRDefault="001C4DF4" w:rsidP="001C4DF4">
      <w:pPr>
        <w:jc w:val="both"/>
        <w:rPr>
          <w:sz w:val="24"/>
        </w:rPr>
      </w:pPr>
    </w:p>
    <w:p w:rsidR="001C4DF4" w:rsidRPr="00A26B74" w:rsidRDefault="001C4DF4" w:rsidP="001C4DF4">
      <w:pPr>
        <w:jc w:val="both"/>
        <w:rPr>
          <w:b/>
          <w:sz w:val="24"/>
        </w:rPr>
      </w:pPr>
      <w:proofErr w:type="gramStart"/>
      <w:r w:rsidRPr="00A26B74">
        <w:rPr>
          <w:b/>
          <w:sz w:val="24"/>
        </w:rPr>
        <w:t>Strategic Migratory Bird Goal 2.</w:t>
      </w:r>
      <w:proofErr w:type="gramEnd"/>
      <w:r w:rsidRPr="00A26B74">
        <w:rPr>
          <w:b/>
          <w:sz w:val="24"/>
        </w:rPr>
        <w:t xml:space="preserve"> Reduce the direct pressures and threats on migratory birds and promote sustainable and productive landscapes, seascapes, land use and ocean use that benefit migratory bird populations. </w:t>
      </w:r>
    </w:p>
    <w:p w:rsidR="001C4DF4" w:rsidRPr="001C4DF4" w:rsidRDefault="001C4DF4" w:rsidP="001C4DF4">
      <w:pPr>
        <w:jc w:val="both"/>
        <w:rPr>
          <w:b/>
          <w:sz w:val="24"/>
        </w:rPr>
      </w:pPr>
    </w:p>
    <w:p w:rsidR="001C4DF4" w:rsidRPr="00A26B74" w:rsidRDefault="001C4DF4" w:rsidP="00605E4B">
      <w:pPr>
        <w:pStyle w:val="ListParagraph"/>
        <w:numPr>
          <w:ilvl w:val="0"/>
          <w:numId w:val="24"/>
        </w:numPr>
        <w:ind w:hanging="720"/>
        <w:jc w:val="both"/>
        <w:rPr>
          <w:b/>
          <w:sz w:val="24"/>
        </w:rPr>
      </w:pPr>
      <w:r w:rsidRPr="00A26B74">
        <w:rPr>
          <w:b/>
          <w:sz w:val="24"/>
        </w:rPr>
        <w:t xml:space="preserve">Action 5.   Promote sustainable and productive landscapes and seascapes that are compatible and beneficial to migratory bird populations. </w:t>
      </w:r>
    </w:p>
    <w:p w:rsidR="001C4DF4" w:rsidRPr="001C4DF4" w:rsidRDefault="001C4DF4" w:rsidP="001C4DF4">
      <w:pPr>
        <w:jc w:val="both"/>
        <w:rPr>
          <w:sz w:val="24"/>
        </w:rPr>
      </w:pPr>
      <w:r w:rsidRPr="001C4DF4">
        <w:rPr>
          <w:sz w:val="24"/>
        </w:rPr>
        <w:t xml:space="preserve">Work with private landowners, governments, producers and land and marine use planning to promote sustainable and compatible land and seascapes.   Ensure that areas under agriculture, aquaculture, forestry and fisheries are managed sustainably, ensuring the conservation of biodiversity and migratory birds. Develop regulations, ecosystem service payment mechanisms, corporate engagement and beneficial incentives to promote bird-friendly landscapes.  </w:t>
      </w:r>
    </w:p>
    <w:p w:rsidR="001C4DF4" w:rsidRPr="001C4DF4" w:rsidRDefault="001C4DF4" w:rsidP="001C4DF4">
      <w:pPr>
        <w:jc w:val="both"/>
        <w:rPr>
          <w:sz w:val="24"/>
        </w:rPr>
      </w:pPr>
    </w:p>
    <w:p w:rsidR="001C4DF4" w:rsidRPr="00A26B74" w:rsidRDefault="001C4DF4" w:rsidP="00605E4B">
      <w:pPr>
        <w:pStyle w:val="ListParagraph"/>
        <w:numPr>
          <w:ilvl w:val="0"/>
          <w:numId w:val="24"/>
        </w:numPr>
        <w:ind w:hanging="720"/>
        <w:jc w:val="both"/>
        <w:rPr>
          <w:b/>
          <w:sz w:val="24"/>
        </w:rPr>
      </w:pPr>
      <w:r w:rsidRPr="00A26B74">
        <w:rPr>
          <w:b/>
          <w:sz w:val="24"/>
        </w:rPr>
        <w:t xml:space="preserve">Action 6. Assess and mitigate significant human-caused threats to bird migration. </w:t>
      </w:r>
    </w:p>
    <w:p w:rsidR="001C4DF4" w:rsidRPr="001C4DF4" w:rsidRDefault="001C4DF4" w:rsidP="001C4DF4">
      <w:pPr>
        <w:jc w:val="both"/>
        <w:rPr>
          <w:sz w:val="24"/>
        </w:rPr>
      </w:pPr>
      <w:r w:rsidRPr="001C4DF4">
        <w:rPr>
          <w:sz w:val="24"/>
        </w:rPr>
        <w:t xml:space="preserve">Identify and assess the significant threats to migratory birds and promote and foster efforts to reduce or eliminate these threats.  </w:t>
      </w:r>
    </w:p>
    <w:p w:rsidR="001C4DF4" w:rsidRPr="001C4DF4" w:rsidRDefault="001C4DF4" w:rsidP="001C4DF4">
      <w:pPr>
        <w:jc w:val="both"/>
        <w:rPr>
          <w:sz w:val="24"/>
        </w:rPr>
      </w:pPr>
    </w:p>
    <w:p w:rsidR="001C4DF4" w:rsidRPr="00A26B74" w:rsidRDefault="001C4DF4" w:rsidP="00605E4B">
      <w:pPr>
        <w:pStyle w:val="ListParagraph"/>
        <w:numPr>
          <w:ilvl w:val="0"/>
          <w:numId w:val="24"/>
        </w:numPr>
        <w:ind w:hanging="720"/>
        <w:jc w:val="both"/>
        <w:rPr>
          <w:b/>
          <w:sz w:val="24"/>
        </w:rPr>
      </w:pPr>
      <w:r w:rsidRPr="00A26B74">
        <w:rPr>
          <w:b/>
          <w:sz w:val="24"/>
        </w:rPr>
        <w:t xml:space="preserve">Action 7. Promote sustainability of hunting harvests and other uses and takes of migratory birds, when they may occur. </w:t>
      </w:r>
    </w:p>
    <w:p w:rsidR="001C4DF4" w:rsidRPr="001C4DF4" w:rsidRDefault="001C4DF4" w:rsidP="001C4DF4">
      <w:pPr>
        <w:jc w:val="both"/>
        <w:rPr>
          <w:sz w:val="24"/>
        </w:rPr>
      </w:pPr>
      <w:r w:rsidRPr="001C4DF4">
        <w:rPr>
          <w:sz w:val="24"/>
        </w:rPr>
        <w:t xml:space="preserve">Develop sustainable and controlled hunting management when hunting is permitted, and ensure other takes of migratory birds, eggs, and bird resources are sustainable and guided by sound scientific research and regulations. </w:t>
      </w:r>
    </w:p>
    <w:p w:rsidR="001C4DF4" w:rsidRPr="00A26B74" w:rsidRDefault="001C4DF4" w:rsidP="00605E4B">
      <w:pPr>
        <w:pStyle w:val="ListParagraph"/>
        <w:numPr>
          <w:ilvl w:val="0"/>
          <w:numId w:val="24"/>
        </w:numPr>
        <w:ind w:hanging="720"/>
        <w:jc w:val="both"/>
        <w:rPr>
          <w:b/>
          <w:sz w:val="24"/>
        </w:rPr>
      </w:pPr>
      <w:r w:rsidRPr="00A26B74">
        <w:rPr>
          <w:b/>
          <w:sz w:val="24"/>
        </w:rPr>
        <w:t>Action 8. Mitigate impacts of climate change on migratory bird species</w:t>
      </w:r>
    </w:p>
    <w:p w:rsidR="001C4DF4" w:rsidRPr="001C4DF4" w:rsidRDefault="001C4DF4" w:rsidP="001C4DF4">
      <w:pPr>
        <w:jc w:val="both"/>
        <w:rPr>
          <w:sz w:val="24"/>
        </w:rPr>
      </w:pPr>
      <w:r w:rsidRPr="001C4DF4">
        <w:rPr>
          <w:sz w:val="24"/>
        </w:rPr>
        <w:t>Support efforts to reduce emissions and capture carbon, and take action to mitigate the impacts of climate change on migratory bird species, including enhancing the resilience of sites to climate change and planning for the potential for shifts in the range of bird species.</w:t>
      </w:r>
    </w:p>
    <w:p w:rsidR="001C4DF4" w:rsidRPr="001C4DF4" w:rsidRDefault="001C4DF4" w:rsidP="001C4DF4">
      <w:pPr>
        <w:jc w:val="both"/>
        <w:rPr>
          <w:sz w:val="24"/>
        </w:rPr>
      </w:pPr>
    </w:p>
    <w:p w:rsidR="001C4DF4" w:rsidRPr="00A26B74" w:rsidRDefault="001C4DF4" w:rsidP="001C4DF4">
      <w:pPr>
        <w:jc w:val="both"/>
        <w:rPr>
          <w:b/>
          <w:sz w:val="24"/>
        </w:rPr>
      </w:pPr>
      <w:proofErr w:type="gramStart"/>
      <w:r w:rsidRPr="00A26B74">
        <w:rPr>
          <w:b/>
          <w:sz w:val="24"/>
        </w:rPr>
        <w:t>Strategic Migratory Bird Goal 3.</w:t>
      </w:r>
      <w:proofErr w:type="gramEnd"/>
      <w:r w:rsidRPr="00A26B74">
        <w:rPr>
          <w:b/>
          <w:sz w:val="24"/>
        </w:rPr>
        <w:t xml:space="preserve"> Protect migratory birds and the phenomenon of migration by safeguarding species, genetic diversity, ecosystems and critical habitat areas. </w:t>
      </w:r>
    </w:p>
    <w:p w:rsidR="001C4DF4" w:rsidRPr="001C4DF4" w:rsidRDefault="001C4DF4" w:rsidP="001C4DF4">
      <w:pPr>
        <w:jc w:val="both"/>
        <w:rPr>
          <w:b/>
          <w:sz w:val="24"/>
        </w:rPr>
      </w:pPr>
    </w:p>
    <w:p w:rsidR="001C4DF4" w:rsidRPr="00A26B74" w:rsidRDefault="001C4DF4" w:rsidP="00605E4B">
      <w:pPr>
        <w:pStyle w:val="ListParagraph"/>
        <w:numPr>
          <w:ilvl w:val="0"/>
          <w:numId w:val="24"/>
        </w:numPr>
        <w:ind w:hanging="720"/>
        <w:jc w:val="both"/>
        <w:rPr>
          <w:b/>
          <w:sz w:val="24"/>
        </w:rPr>
      </w:pPr>
      <w:r w:rsidRPr="00A26B74">
        <w:rPr>
          <w:b/>
          <w:sz w:val="24"/>
        </w:rPr>
        <w:t>Action 9.   Halt extinctions by addressing the needs of the most imperiled migratory bird species.</w:t>
      </w:r>
    </w:p>
    <w:p w:rsidR="001C4DF4" w:rsidRPr="001C4DF4" w:rsidRDefault="001C4DF4" w:rsidP="001C4DF4">
      <w:pPr>
        <w:jc w:val="both"/>
        <w:rPr>
          <w:sz w:val="24"/>
        </w:rPr>
      </w:pPr>
      <w:r w:rsidRPr="001C4DF4">
        <w:rPr>
          <w:sz w:val="24"/>
        </w:rPr>
        <w:t xml:space="preserve">Prevent the extinction or extirpation of migratory bird species by developing conservation programs and initiatives for those species most known to be threatened, including bird species on the IUCN Red List, Alliance for Zero Extinction species and other species in dramatic decline.   </w:t>
      </w:r>
    </w:p>
    <w:p w:rsidR="001C4DF4" w:rsidRPr="001C4DF4" w:rsidRDefault="001C4DF4" w:rsidP="001C4DF4">
      <w:pPr>
        <w:jc w:val="both"/>
        <w:rPr>
          <w:sz w:val="24"/>
        </w:rPr>
      </w:pPr>
    </w:p>
    <w:p w:rsidR="001C4DF4" w:rsidRPr="00A26B74" w:rsidRDefault="001C4DF4" w:rsidP="00605E4B">
      <w:pPr>
        <w:pStyle w:val="ListParagraph"/>
        <w:numPr>
          <w:ilvl w:val="0"/>
          <w:numId w:val="24"/>
        </w:numPr>
        <w:ind w:hanging="720"/>
        <w:jc w:val="both"/>
        <w:rPr>
          <w:b/>
          <w:sz w:val="24"/>
        </w:rPr>
      </w:pPr>
      <w:r w:rsidRPr="00A26B74">
        <w:rPr>
          <w:b/>
          <w:sz w:val="24"/>
        </w:rPr>
        <w:t>Action 10. Foster the conservation of high priority sites and habitats, including networks of protected areas.</w:t>
      </w:r>
    </w:p>
    <w:p w:rsidR="001C4DF4" w:rsidRPr="001C4DF4" w:rsidRDefault="001C4DF4" w:rsidP="001C4DF4">
      <w:pPr>
        <w:jc w:val="both"/>
        <w:rPr>
          <w:sz w:val="24"/>
        </w:rPr>
      </w:pPr>
      <w:r w:rsidRPr="001C4DF4">
        <w:rPr>
          <w:sz w:val="24"/>
        </w:rPr>
        <w:t xml:space="preserve">Identify and protect effective networks of sites and habitats critical for the conservation of migratory bird species.  Ensure that information on migratory bird species, high-priority sites and habitats is readily available. Encourage the use of formal designations and voluntary measures as appropriate to protect and manage all critical sites.  Foster trans-boundary collaboration, flyway networks, effective coalitions of partners and sound and effective site management. Work with conservation initiatives and conservation business plans to guide conservation and deliver results to key sites and habitats. Recognize the interconnectedness and transnational nature of migratory bird conservation and encourage coordination between countries and all parties.   </w:t>
      </w:r>
    </w:p>
    <w:p w:rsidR="001C4DF4" w:rsidRPr="001C4DF4" w:rsidRDefault="001C4DF4" w:rsidP="001C4DF4">
      <w:pPr>
        <w:jc w:val="both"/>
        <w:rPr>
          <w:sz w:val="24"/>
        </w:rPr>
      </w:pPr>
    </w:p>
    <w:p w:rsidR="001C4DF4" w:rsidRPr="00A26B74" w:rsidRDefault="001C4DF4" w:rsidP="001C4DF4">
      <w:pPr>
        <w:jc w:val="both"/>
        <w:rPr>
          <w:b/>
          <w:sz w:val="24"/>
        </w:rPr>
      </w:pPr>
      <w:proofErr w:type="gramStart"/>
      <w:r w:rsidRPr="00A26B74">
        <w:rPr>
          <w:b/>
          <w:sz w:val="24"/>
        </w:rPr>
        <w:t>Strategic Migratory Bird Goal 4.</w:t>
      </w:r>
      <w:proofErr w:type="gramEnd"/>
      <w:r w:rsidRPr="00A26B74">
        <w:rPr>
          <w:b/>
          <w:sz w:val="24"/>
        </w:rPr>
        <w:t xml:space="preserve"> Enhance the benefits to all from biodiversity, ecosystem services and migratory birds. </w:t>
      </w:r>
    </w:p>
    <w:p w:rsidR="001C4DF4" w:rsidRPr="001C4DF4" w:rsidRDefault="001C4DF4" w:rsidP="001C4DF4">
      <w:pPr>
        <w:jc w:val="both"/>
        <w:rPr>
          <w:b/>
          <w:sz w:val="24"/>
        </w:rPr>
      </w:pPr>
    </w:p>
    <w:p w:rsidR="001C4DF4" w:rsidRPr="00A26B74" w:rsidRDefault="001C4DF4" w:rsidP="00605E4B">
      <w:pPr>
        <w:pStyle w:val="ListParagraph"/>
        <w:numPr>
          <w:ilvl w:val="0"/>
          <w:numId w:val="24"/>
        </w:numPr>
        <w:ind w:hanging="720"/>
        <w:jc w:val="both"/>
        <w:rPr>
          <w:b/>
          <w:sz w:val="24"/>
        </w:rPr>
      </w:pPr>
      <w:r w:rsidRPr="00A26B74">
        <w:rPr>
          <w:b/>
          <w:sz w:val="24"/>
        </w:rPr>
        <w:t>Action 11. Promote livelihoods that are consistent with and enhance migratory bird conservation.</w:t>
      </w:r>
    </w:p>
    <w:p w:rsidR="001C4DF4" w:rsidRDefault="001C4DF4" w:rsidP="001C4DF4">
      <w:pPr>
        <w:jc w:val="both"/>
        <w:rPr>
          <w:sz w:val="24"/>
        </w:rPr>
      </w:pPr>
      <w:r w:rsidRPr="001C4DF4">
        <w:rPr>
          <w:sz w:val="24"/>
        </w:rPr>
        <w:t>Promote the development of livelihoods (for example: ecotourism, sustainable and bird-friendly agriculture, agroforestry, etc.) that will lead to a productive economy and contribute positively to the protection and preservation of migratory bird populations and the phenomenon of hemispheric-wide migration. Encourage governments, businesses and other stakeholders to take steps to implement plans for sustainable production and consumption of natural resources. Ensure that ecosystems that provide essential services, including services relating to water and climate regulation, and contribute to health, livelihoods and well-being, are restored and safeguarded, taking into account the needs of women, indigenous and local communities, and the poor and vulnerable</w:t>
      </w:r>
    </w:p>
    <w:p w:rsidR="00A26B74" w:rsidRPr="001C4DF4" w:rsidRDefault="00A26B74" w:rsidP="001C4DF4">
      <w:pPr>
        <w:jc w:val="both"/>
        <w:rPr>
          <w:sz w:val="24"/>
        </w:rPr>
      </w:pPr>
    </w:p>
    <w:p w:rsidR="001C4DF4" w:rsidRPr="00A26B74" w:rsidRDefault="001C4DF4" w:rsidP="00605E4B">
      <w:pPr>
        <w:pStyle w:val="ListParagraph"/>
        <w:numPr>
          <w:ilvl w:val="0"/>
          <w:numId w:val="24"/>
        </w:numPr>
        <w:ind w:hanging="720"/>
        <w:jc w:val="both"/>
        <w:rPr>
          <w:b/>
          <w:sz w:val="24"/>
        </w:rPr>
      </w:pPr>
      <w:r w:rsidRPr="00A26B74">
        <w:rPr>
          <w:b/>
          <w:sz w:val="24"/>
        </w:rPr>
        <w:t>Action 12. Empower local communities to conserve their resources.</w:t>
      </w:r>
    </w:p>
    <w:p w:rsidR="001C4DF4" w:rsidRPr="001C4DF4" w:rsidRDefault="001C4DF4" w:rsidP="001C4DF4">
      <w:pPr>
        <w:jc w:val="both"/>
        <w:rPr>
          <w:sz w:val="24"/>
        </w:rPr>
      </w:pPr>
      <w:r w:rsidRPr="001C4DF4">
        <w:rPr>
          <w:sz w:val="24"/>
        </w:rPr>
        <w:t xml:space="preserve">Empower local people and communities (including indigenous and traditional peoples)   and provide them with the tools, knowledge and means to enable them to protect and manage their natural resources for the benefit of mankind, their communities, birds, and biodiversity as a whole.  </w:t>
      </w:r>
    </w:p>
    <w:p w:rsidR="001C4DF4" w:rsidRDefault="001C4DF4" w:rsidP="001C4DF4">
      <w:pPr>
        <w:jc w:val="both"/>
        <w:rPr>
          <w:sz w:val="24"/>
        </w:rPr>
      </w:pPr>
    </w:p>
    <w:p w:rsidR="00F05E24" w:rsidRPr="001C4DF4" w:rsidRDefault="00F05E24" w:rsidP="001C4DF4">
      <w:pPr>
        <w:jc w:val="both"/>
        <w:rPr>
          <w:sz w:val="24"/>
        </w:rPr>
      </w:pPr>
    </w:p>
    <w:p w:rsidR="001C4DF4" w:rsidRPr="00A26B74" w:rsidRDefault="001C4DF4" w:rsidP="001C4DF4">
      <w:pPr>
        <w:jc w:val="both"/>
        <w:rPr>
          <w:b/>
          <w:sz w:val="24"/>
        </w:rPr>
      </w:pPr>
      <w:proofErr w:type="gramStart"/>
      <w:r w:rsidRPr="00A26B74">
        <w:rPr>
          <w:b/>
          <w:sz w:val="24"/>
        </w:rPr>
        <w:t>Strategic Migratory Bird Goal 5.</w:t>
      </w:r>
      <w:proofErr w:type="gramEnd"/>
      <w:r w:rsidRPr="00A26B74">
        <w:rPr>
          <w:b/>
          <w:sz w:val="24"/>
        </w:rPr>
        <w:t xml:space="preserve"> Enhance implementation through participatory planning, knowledge management and capacity building.</w:t>
      </w:r>
    </w:p>
    <w:p w:rsidR="001C4DF4" w:rsidRPr="001C4DF4" w:rsidRDefault="001C4DF4" w:rsidP="001C4DF4">
      <w:pPr>
        <w:jc w:val="both"/>
        <w:rPr>
          <w:b/>
          <w:sz w:val="24"/>
        </w:rPr>
      </w:pPr>
    </w:p>
    <w:p w:rsidR="001C4DF4" w:rsidRPr="00A26B74" w:rsidRDefault="001C4DF4" w:rsidP="00605E4B">
      <w:pPr>
        <w:pStyle w:val="ListParagraph"/>
        <w:numPr>
          <w:ilvl w:val="0"/>
          <w:numId w:val="24"/>
        </w:numPr>
        <w:ind w:hanging="720"/>
        <w:jc w:val="both"/>
        <w:rPr>
          <w:b/>
          <w:sz w:val="24"/>
        </w:rPr>
      </w:pPr>
      <w:r w:rsidRPr="00A26B74">
        <w:rPr>
          <w:b/>
          <w:sz w:val="24"/>
        </w:rPr>
        <w:t>Action 13. Promote comprehensive biological planning.</w:t>
      </w:r>
    </w:p>
    <w:p w:rsidR="001C4DF4" w:rsidRPr="001C4DF4" w:rsidRDefault="001C4DF4" w:rsidP="001C4DF4">
      <w:pPr>
        <w:jc w:val="both"/>
        <w:rPr>
          <w:sz w:val="24"/>
        </w:rPr>
      </w:pPr>
      <w:r w:rsidRPr="001C4DF4">
        <w:rPr>
          <w:sz w:val="24"/>
        </w:rPr>
        <w:t>Promote the identification of priority bird species and sites for conservation action; develop/update full lifecycle conservation business plans as appropriate; foster the building of coalitions of partners to implement priority actions.</w:t>
      </w:r>
    </w:p>
    <w:p w:rsidR="001C4DF4" w:rsidRPr="001C4DF4" w:rsidRDefault="001C4DF4" w:rsidP="001C4DF4">
      <w:pPr>
        <w:jc w:val="both"/>
        <w:rPr>
          <w:sz w:val="24"/>
        </w:rPr>
      </w:pPr>
    </w:p>
    <w:p w:rsidR="001C4DF4" w:rsidRPr="00A26B74" w:rsidRDefault="001C4DF4" w:rsidP="00605E4B">
      <w:pPr>
        <w:pStyle w:val="ListParagraph"/>
        <w:numPr>
          <w:ilvl w:val="0"/>
          <w:numId w:val="24"/>
        </w:numPr>
        <w:ind w:hanging="720"/>
        <w:jc w:val="both"/>
        <w:rPr>
          <w:sz w:val="24"/>
        </w:rPr>
      </w:pPr>
      <w:r w:rsidRPr="00A26B74">
        <w:rPr>
          <w:b/>
          <w:sz w:val="24"/>
        </w:rPr>
        <w:t>Action 14.  Improve/increase and share knowledge</w:t>
      </w:r>
      <w:r w:rsidRPr="00A26B74">
        <w:rPr>
          <w:sz w:val="24"/>
        </w:rPr>
        <w:t xml:space="preserve"> </w:t>
      </w:r>
    </w:p>
    <w:p w:rsidR="001C4DF4" w:rsidRPr="001C4DF4" w:rsidRDefault="001C4DF4" w:rsidP="001C4DF4">
      <w:pPr>
        <w:jc w:val="both"/>
        <w:rPr>
          <w:sz w:val="24"/>
        </w:rPr>
      </w:pPr>
      <w:r w:rsidRPr="001C4DF4">
        <w:rPr>
          <w:sz w:val="24"/>
        </w:rPr>
        <w:t>Ensure that knowledge, the science-base and technologies relating to migratory birds, their values, functions, status and trends, and the consequences of their loss, are improved, widely shared, transferred, and applied. Enhance and strengthen monitoring of the status of migratory bird populations and migratory bird habitats and sites; ensure that regular reporting is made widely available. Support targeted research to understand the ecology of priority migrants throughout their lifecycles, identifying the limiting factors barriers and threats.</w:t>
      </w:r>
    </w:p>
    <w:p w:rsidR="001C4DF4" w:rsidRPr="001C4DF4" w:rsidRDefault="001C4DF4" w:rsidP="001C4DF4">
      <w:pPr>
        <w:jc w:val="both"/>
        <w:rPr>
          <w:sz w:val="24"/>
        </w:rPr>
      </w:pPr>
    </w:p>
    <w:p w:rsidR="001C4DF4" w:rsidRPr="00A26B74" w:rsidRDefault="001C4DF4" w:rsidP="00605E4B">
      <w:pPr>
        <w:pStyle w:val="ListParagraph"/>
        <w:numPr>
          <w:ilvl w:val="0"/>
          <w:numId w:val="24"/>
        </w:numPr>
        <w:ind w:hanging="720"/>
        <w:jc w:val="both"/>
        <w:rPr>
          <w:b/>
          <w:sz w:val="24"/>
        </w:rPr>
      </w:pPr>
      <w:r w:rsidRPr="00A26B74">
        <w:rPr>
          <w:b/>
          <w:sz w:val="24"/>
        </w:rPr>
        <w:t>Action 15.  Build capacity</w:t>
      </w:r>
    </w:p>
    <w:p w:rsidR="001C4DF4" w:rsidRPr="001C4DF4" w:rsidRDefault="001C4DF4" w:rsidP="001C4DF4">
      <w:pPr>
        <w:jc w:val="both"/>
        <w:rPr>
          <w:sz w:val="24"/>
        </w:rPr>
      </w:pPr>
      <w:r w:rsidRPr="001C4DF4">
        <w:rPr>
          <w:sz w:val="24"/>
        </w:rPr>
        <w:t>Strengthen collaboration and support between local, national and regional partners and build capacity for flyway-scale conservation including the strengthening of local and national capacity along critical points on the flyways. Share best practices, lessons learnt, relevant scientific and technical issues, international initiatives and processes, and provide guidance and input to the conservation and management of flyways at local, national, regional and flyways levels.</w:t>
      </w:r>
    </w:p>
    <w:p w:rsidR="001C4DF4" w:rsidRPr="001C4DF4" w:rsidRDefault="001C4DF4" w:rsidP="001C4DF4">
      <w:pPr>
        <w:jc w:val="both"/>
        <w:rPr>
          <w:sz w:val="24"/>
        </w:rPr>
      </w:pPr>
    </w:p>
    <w:p w:rsidR="001C4DF4" w:rsidRPr="00A26B74" w:rsidRDefault="001C4DF4" w:rsidP="00605E4B">
      <w:pPr>
        <w:pStyle w:val="ListParagraph"/>
        <w:numPr>
          <w:ilvl w:val="0"/>
          <w:numId w:val="24"/>
        </w:numPr>
        <w:ind w:hanging="720"/>
        <w:jc w:val="both"/>
        <w:rPr>
          <w:b/>
          <w:sz w:val="24"/>
        </w:rPr>
      </w:pPr>
      <w:r w:rsidRPr="00A26B74">
        <w:rPr>
          <w:b/>
          <w:sz w:val="24"/>
        </w:rPr>
        <w:t xml:space="preserve">Action 16.  Help guide funding to priority needs </w:t>
      </w:r>
    </w:p>
    <w:p w:rsidR="001C4DF4" w:rsidRPr="001C4DF4" w:rsidRDefault="001C4DF4" w:rsidP="001C4DF4">
      <w:pPr>
        <w:jc w:val="both"/>
        <w:rPr>
          <w:sz w:val="24"/>
        </w:rPr>
      </w:pPr>
      <w:r w:rsidRPr="001C4DF4">
        <w:rPr>
          <w:sz w:val="24"/>
        </w:rPr>
        <w:t xml:space="preserve">Build new and expand existing funding sources (both public and private) to generate the funds needed to fund migratory bird conservation, at the flyway scale.  Mobilize financial resources for effectively implementing the Flyways of the Americas Framework.  </w:t>
      </w:r>
    </w:p>
    <w:p w:rsidR="001C4DF4" w:rsidRPr="001C4DF4" w:rsidRDefault="001C4DF4" w:rsidP="001C4DF4">
      <w:pPr>
        <w:jc w:val="both"/>
        <w:rPr>
          <w:sz w:val="24"/>
        </w:rPr>
      </w:pPr>
    </w:p>
    <w:p w:rsidR="001C4DF4" w:rsidRPr="001C4DF4" w:rsidRDefault="001C4DF4" w:rsidP="001C4DF4">
      <w:pPr>
        <w:jc w:val="both"/>
        <w:rPr>
          <w:b/>
          <w:sz w:val="24"/>
        </w:rPr>
      </w:pPr>
    </w:p>
    <w:p w:rsidR="001C4DF4" w:rsidRPr="00727E3E" w:rsidRDefault="001C4DF4" w:rsidP="001C4DF4">
      <w:pPr>
        <w:jc w:val="both"/>
        <w:rPr>
          <w:b/>
          <w:sz w:val="24"/>
          <w:u w:val="single"/>
        </w:rPr>
      </w:pPr>
      <w:r w:rsidRPr="00727E3E">
        <w:rPr>
          <w:b/>
          <w:sz w:val="24"/>
          <w:u w:val="single"/>
        </w:rPr>
        <w:t>Implementation and Participation</w:t>
      </w:r>
    </w:p>
    <w:p w:rsidR="001C4DF4" w:rsidRPr="001C4DF4" w:rsidRDefault="001C4DF4" w:rsidP="001C4DF4">
      <w:pPr>
        <w:jc w:val="both"/>
        <w:rPr>
          <w:b/>
          <w:sz w:val="24"/>
        </w:rPr>
      </w:pPr>
    </w:p>
    <w:p w:rsidR="001C4DF4" w:rsidRPr="001C4DF4" w:rsidRDefault="001C4DF4" w:rsidP="001C4DF4">
      <w:pPr>
        <w:jc w:val="both"/>
        <w:rPr>
          <w:sz w:val="24"/>
        </w:rPr>
      </w:pPr>
      <w:r w:rsidRPr="001C4DF4">
        <w:rPr>
          <w:b/>
          <w:sz w:val="24"/>
        </w:rPr>
        <w:t xml:space="preserve">The Flyways of the Americas Framework </w:t>
      </w:r>
      <w:r w:rsidRPr="001C4DF4">
        <w:rPr>
          <w:sz w:val="24"/>
        </w:rPr>
        <w:t xml:space="preserve">is being promoted by the Western Hemisphere Migratory Species Initiative (WHMSI), an overarching framework to guide and coordinate conservation effort for the protection of migratory birds and the phenomenon of migration in the Americas, The framework will require cooperation and collaboration of governments, corporations, non-profits and other interested stakeholders. </w:t>
      </w:r>
    </w:p>
    <w:p w:rsidR="001C4DF4" w:rsidRPr="001C4DF4" w:rsidRDefault="001C4DF4" w:rsidP="001C4DF4">
      <w:pPr>
        <w:jc w:val="both"/>
        <w:rPr>
          <w:sz w:val="24"/>
        </w:rPr>
      </w:pPr>
    </w:p>
    <w:p w:rsidR="001C4DF4" w:rsidRPr="001C4DF4" w:rsidRDefault="001C4DF4" w:rsidP="001C4DF4">
      <w:pPr>
        <w:jc w:val="both"/>
        <w:rPr>
          <w:sz w:val="24"/>
        </w:rPr>
      </w:pPr>
      <w:r w:rsidRPr="001C4DF4">
        <w:rPr>
          <w:sz w:val="24"/>
        </w:rPr>
        <w:t xml:space="preserve">All interested parties are encouraged to use the Flyways of the Americas Framework to guide their work to protect migratory birds.  To establish a specific mechanism to advance the framework, WHMSI proposes to establish a voluntary, collaborative partnership: </w:t>
      </w:r>
      <w:r w:rsidRPr="001C4DF4">
        <w:rPr>
          <w:b/>
          <w:sz w:val="24"/>
        </w:rPr>
        <w:t>“The Partnership for the Flyways of the Americas”</w:t>
      </w:r>
      <w:r w:rsidRPr="001C4DF4">
        <w:rPr>
          <w:sz w:val="24"/>
        </w:rPr>
        <w:t xml:space="preserve"> and will formally invite the participation of CMS and its signatories, the governments of the Western Hemisphere, and national and international non-profit organizations and other leading stakeholders to join this partnership. </w:t>
      </w:r>
    </w:p>
    <w:p w:rsidR="001C4DF4" w:rsidRPr="001C4DF4" w:rsidRDefault="001C4DF4" w:rsidP="001C4DF4">
      <w:pPr>
        <w:jc w:val="both"/>
        <w:rPr>
          <w:sz w:val="24"/>
        </w:rPr>
      </w:pPr>
    </w:p>
    <w:p w:rsidR="001C4DF4" w:rsidRPr="001C4DF4" w:rsidRDefault="001C4DF4" w:rsidP="001C4DF4">
      <w:pPr>
        <w:jc w:val="both"/>
        <w:rPr>
          <w:sz w:val="24"/>
        </w:rPr>
      </w:pPr>
      <w:r w:rsidRPr="001C4DF4">
        <w:rPr>
          <w:sz w:val="24"/>
        </w:rPr>
        <w:t xml:space="preserve">The basic principles of the Partnership for the Flyways of the Americas are still under development, but are currently proposed as follows: </w:t>
      </w:r>
    </w:p>
    <w:p w:rsidR="0070343A" w:rsidRDefault="0070343A" w:rsidP="001C4DF4">
      <w:pPr>
        <w:jc w:val="both"/>
        <w:rPr>
          <w:sz w:val="24"/>
        </w:rPr>
      </w:pPr>
    </w:p>
    <w:p w:rsidR="00F05E24" w:rsidRDefault="00F05E24" w:rsidP="001C4DF4">
      <w:pPr>
        <w:jc w:val="both"/>
        <w:rPr>
          <w:sz w:val="24"/>
        </w:rPr>
      </w:pPr>
    </w:p>
    <w:p w:rsidR="00F05E24" w:rsidRPr="001C4DF4" w:rsidRDefault="00F05E24" w:rsidP="001C4DF4">
      <w:pPr>
        <w:jc w:val="both"/>
        <w:rPr>
          <w:sz w:val="24"/>
        </w:rPr>
      </w:pPr>
    </w:p>
    <w:p w:rsidR="001C4DF4" w:rsidRPr="001C4DF4" w:rsidRDefault="001C4DF4" w:rsidP="001C4DF4">
      <w:pPr>
        <w:jc w:val="both"/>
        <w:rPr>
          <w:sz w:val="24"/>
        </w:rPr>
      </w:pPr>
      <w:r w:rsidRPr="00727E3E">
        <w:rPr>
          <w:b/>
          <w:sz w:val="24"/>
        </w:rPr>
        <w:t>Legal Status</w:t>
      </w:r>
      <w:r w:rsidRPr="001C4DF4">
        <w:rPr>
          <w:sz w:val="24"/>
        </w:rPr>
        <w:t xml:space="preserve">: The Partnership will be informal and voluntary. </w:t>
      </w:r>
    </w:p>
    <w:p w:rsidR="001C4DF4" w:rsidRPr="001C4DF4" w:rsidRDefault="001C4DF4" w:rsidP="001C4DF4">
      <w:pPr>
        <w:jc w:val="both"/>
        <w:rPr>
          <w:sz w:val="24"/>
        </w:rPr>
      </w:pPr>
    </w:p>
    <w:p w:rsidR="001C4DF4" w:rsidRPr="001C4DF4" w:rsidRDefault="001C4DF4" w:rsidP="001C4DF4">
      <w:pPr>
        <w:jc w:val="both"/>
        <w:rPr>
          <w:sz w:val="24"/>
        </w:rPr>
      </w:pPr>
      <w:r w:rsidRPr="001C4DF4">
        <w:rPr>
          <w:sz w:val="24"/>
        </w:rPr>
        <w:t xml:space="preserve">Purpose, Goals and Objectives: The Partnership will provide a mechanism to promote dialogue, cooperation and collaboration among a wide range of stakeholders, both public and private, to advance the Strategies and Actions of the Framework. Such actions will include sharing information, developing strategies and collaborative work efforts to advance the Framework, and report on successes, needs and opportunities over time.   </w:t>
      </w:r>
    </w:p>
    <w:p w:rsidR="001C4DF4" w:rsidRPr="001C4DF4" w:rsidRDefault="001C4DF4" w:rsidP="001C4DF4">
      <w:pPr>
        <w:jc w:val="both"/>
        <w:rPr>
          <w:sz w:val="24"/>
        </w:rPr>
      </w:pPr>
    </w:p>
    <w:p w:rsidR="001C4DF4" w:rsidRPr="001C4DF4" w:rsidRDefault="001C4DF4" w:rsidP="001C4DF4">
      <w:pPr>
        <w:jc w:val="both"/>
        <w:rPr>
          <w:sz w:val="24"/>
        </w:rPr>
      </w:pPr>
      <w:r w:rsidRPr="001C4DF4">
        <w:rPr>
          <w:sz w:val="24"/>
        </w:rPr>
        <w:t xml:space="preserve">The Partnership will develop an implementation document that outlines periodic priorities. Additionally, governments can be invited to develop national implementation plans; NGOs can be invited to participate and develop plans as appropriate; Convention Secretariats can be invited to update their joint work plan and other frameworks to support its implementation; International initiatives could be invited to develop implementation plans; and Corporations can be invited to develop plans, either individually or jointly. </w:t>
      </w:r>
    </w:p>
    <w:p w:rsidR="001C4DF4" w:rsidRPr="001C4DF4" w:rsidRDefault="001C4DF4" w:rsidP="001C4DF4">
      <w:pPr>
        <w:jc w:val="both"/>
        <w:rPr>
          <w:sz w:val="24"/>
        </w:rPr>
      </w:pPr>
    </w:p>
    <w:p w:rsidR="001C4DF4" w:rsidRPr="001C4DF4" w:rsidRDefault="001C4DF4" w:rsidP="001C4DF4">
      <w:pPr>
        <w:jc w:val="both"/>
        <w:rPr>
          <w:sz w:val="24"/>
        </w:rPr>
      </w:pPr>
      <w:r w:rsidRPr="00727E3E">
        <w:rPr>
          <w:b/>
          <w:sz w:val="24"/>
        </w:rPr>
        <w:t>Membership</w:t>
      </w:r>
      <w:r w:rsidRPr="001C4DF4">
        <w:rPr>
          <w:sz w:val="24"/>
        </w:rPr>
        <w:t xml:space="preserve">:  Membership and participation in this Partnership is voluntary and Partners can withdraw with notice. </w:t>
      </w:r>
    </w:p>
    <w:p w:rsidR="001C4DF4" w:rsidRPr="001C4DF4" w:rsidRDefault="001C4DF4" w:rsidP="001C4DF4">
      <w:pPr>
        <w:jc w:val="both"/>
        <w:rPr>
          <w:sz w:val="24"/>
        </w:rPr>
      </w:pPr>
      <w:r w:rsidRPr="001C4DF4">
        <w:rPr>
          <w:sz w:val="24"/>
        </w:rPr>
        <w:t>CMS may join this Partnership or adopt this Framework by endorsing the text and supporting the objectives and actions of the Flyways of the Americas Framework.</w:t>
      </w:r>
    </w:p>
    <w:p w:rsidR="001C4DF4" w:rsidRPr="001C4DF4" w:rsidRDefault="001C4DF4" w:rsidP="001C4DF4">
      <w:pPr>
        <w:jc w:val="both"/>
        <w:rPr>
          <w:sz w:val="24"/>
        </w:rPr>
      </w:pPr>
      <w:r w:rsidRPr="001C4DF4">
        <w:rPr>
          <w:sz w:val="24"/>
        </w:rPr>
        <w:t xml:space="preserve">Governments, NGOs, and other interested stakeholders may join this Partnership and Framework by endorsing the text, supporting the objectives and actions of the Flyways of the Americas Framework and notifying WHMSI. </w:t>
      </w:r>
    </w:p>
    <w:p w:rsidR="001C4DF4" w:rsidRPr="001C4DF4" w:rsidRDefault="001C4DF4" w:rsidP="001C4DF4">
      <w:pPr>
        <w:jc w:val="both"/>
        <w:rPr>
          <w:sz w:val="24"/>
        </w:rPr>
      </w:pPr>
      <w:r w:rsidRPr="001C4DF4">
        <w:rPr>
          <w:sz w:val="24"/>
        </w:rPr>
        <w:t xml:space="preserve">Membership is open to new participants and new members are encouraged.  WHMSI will alert all exiting Partners of any new applicants and if no issues or objections are raised within 60 days of the participant’s application, the applicant will be added to the list of Partners.  </w:t>
      </w:r>
    </w:p>
    <w:p w:rsidR="001C4DF4" w:rsidRPr="001C4DF4" w:rsidRDefault="001C4DF4" w:rsidP="001C4DF4">
      <w:pPr>
        <w:jc w:val="both"/>
        <w:rPr>
          <w:sz w:val="24"/>
        </w:rPr>
      </w:pPr>
    </w:p>
    <w:p w:rsidR="001C4DF4" w:rsidRPr="001C4DF4" w:rsidRDefault="001C4DF4" w:rsidP="001C4DF4">
      <w:pPr>
        <w:jc w:val="both"/>
        <w:rPr>
          <w:sz w:val="24"/>
        </w:rPr>
      </w:pPr>
      <w:r w:rsidRPr="00727E3E">
        <w:rPr>
          <w:b/>
          <w:sz w:val="24"/>
        </w:rPr>
        <w:t>Administration</w:t>
      </w:r>
      <w:r w:rsidRPr="001C4DF4">
        <w:rPr>
          <w:sz w:val="24"/>
        </w:rPr>
        <w:t xml:space="preserve">: Initially, WHMSI will oversee the establishment and administration of the Partnership.  A Steering Committee will be formed to assist WHMSI and oversee the operations of the Partnership. The Steering Committee will be composed of representatives from governments as well as the non-profit and private sectors, as determined by the Partnership in its initial meeting. </w:t>
      </w:r>
    </w:p>
    <w:p w:rsidR="001C4DF4" w:rsidRPr="001C4DF4" w:rsidRDefault="001C4DF4" w:rsidP="001C4DF4">
      <w:pPr>
        <w:jc w:val="both"/>
        <w:rPr>
          <w:sz w:val="24"/>
        </w:rPr>
      </w:pPr>
      <w:r w:rsidRPr="001C4DF4">
        <w:rPr>
          <w:sz w:val="24"/>
        </w:rPr>
        <w:t xml:space="preserve">Communication between and among Partners will be encouraged, and an annual meeting, will be organized either virtual or in-person, by WHSMI and the Steering committee. </w:t>
      </w:r>
    </w:p>
    <w:p w:rsidR="001C4DF4" w:rsidRPr="001C4DF4" w:rsidRDefault="001C4DF4" w:rsidP="001C4DF4">
      <w:pPr>
        <w:jc w:val="both"/>
        <w:rPr>
          <w:sz w:val="24"/>
        </w:rPr>
      </w:pPr>
      <w:r w:rsidRPr="001C4DF4">
        <w:rPr>
          <w:sz w:val="24"/>
        </w:rPr>
        <w:t>The Partners will elect a Chair and Vice-chair to a term of two years.  Positions for other officers may be identified and created by the Steering Committee.</w:t>
      </w:r>
    </w:p>
    <w:p w:rsidR="001C4DF4" w:rsidRPr="001C4DF4" w:rsidRDefault="001C4DF4" w:rsidP="001C4DF4">
      <w:pPr>
        <w:jc w:val="both"/>
        <w:rPr>
          <w:sz w:val="24"/>
        </w:rPr>
      </w:pPr>
      <w:r w:rsidRPr="001C4DF4">
        <w:rPr>
          <w:sz w:val="24"/>
        </w:rPr>
        <w:t xml:space="preserve">The Partnership will establish advisory groups and ad hoc working groups to develop action plans and address issues as needed.  These advisory and working groups will provide a key mechanism for implementing action, recruiting new participants and supporters to the Framework, communicating among Partners, and identify new needs and opportunities to protect migratory birds in the Western Hemisphere. </w:t>
      </w:r>
    </w:p>
    <w:p w:rsidR="001C4DF4" w:rsidRPr="001C4DF4" w:rsidRDefault="001C4DF4" w:rsidP="001C4DF4">
      <w:pPr>
        <w:jc w:val="both"/>
        <w:rPr>
          <w:sz w:val="24"/>
        </w:rPr>
      </w:pPr>
    </w:p>
    <w:p w:rsidR="001C4DF4" w:rsidRPr="001C4DF4" w:rsidRDefault="001C4DF4" w:rsidP="001C4DF4">
      <w:pPr>
        <w:jc w:val="both"/>
        <w:rPr>
          <w:sz w:val="24"/>
        </w:rPr>
      </w:pPr>
      <w:r w:rsidRPr="00727E3E">
        <w:rPr>
          <w:b/>
          <w:sz w:val="24"/>
        </w:rPr>
        <w:t>Finance</w:t>
      </w:r>
      <w:r w:rsidRPr="001C4DF4">
        <w:rPr>
          <w:sz w:val="24"/>
        </w:rPr>
        <w:t xml:space="preserve">:  Partners are encouraged to provide or secure resources to support the activities of the Partnership and to advance the Framework.  </w:t>
      </w:r>
    </w:p>
    <w:p w:rsidR="001C4DF4" w:rsidRPr="001C4DF4" w:rsidRDefault="001C4DF4" w:rsidP="001C4DF4">
      <w:pPr>
        <w:jc w:val="both"/>
        <w:rPr>
          <w:sz w:val="24"/>
        </w:rPr>
      </w:pPr>
    </w:p>
    <w:p w:rsidR="001C4DF4" w:rsidRPr="00AE7B21" w:rsidRDefault="001C4DF4" w:rsidP="001764E6">
      <w:pPr>
        <w:jc w:val="both"/>
        <w:rPr>
          <w:sz w:val="24"/>
        </w:rPr>
      </w:pPr>
    </w:p>
    <w:sectPr w:rsidR="001C4DF4" w:rsidRPr="00AE7B21" w:rsidSect="001C4DF4">
      <w:headerReference w:type="even" r:id="rId47"/>
      <w:headerReference w:type="default" r:id="rId48"/>
      <w:headerReference w:type="first" r:id="rId49"/>
      <w:footerReference w:type="first" r:id="rId50"/>
      <w:endnotePr>
        <w:numFmt w:val="decimal"/>
      </w:endnotePr>
      <w:pgSz w:w="11905" w:h="16837" w:code="9"/>
      <w:pgMar w:top="1418" w:right="1418" w:bottom="1418" w:left="1418" w:header="510" w:footer="510" w:gutter="0"/>
      <w:cols w:space="720"/>
      <w:noEndnote/>
      <w:titlePg/>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9" w:author="Jelena" w:date="2014-07-02T01:26:00Z" w:initials="JM">
    <w:p w:rsidR="007934B8" w:rsidRDefault="007934B8" w:rsidP="00D2201D">
      <w:pPr>
        <w:pStyle w:val="CommentText"/>
      </w:pPr>
      <w:r>
        <w:rPr>
          <w:rStyle w:val="CommentReference"/>
        </w:rPr>
        <w:annotationRef/>
      </w:r>
      <w:r>
        <w:t>Supposing that CMS will not promote the use, but to ensure that any use is wise or sustainable (maybe the latter word is better but we already have “sustainable” in the same sentence)</w:t>
      </w:r>
    </w:p>
  </w:comment>
  <w:comment w:id="21" w:author="Mundkur, Taej" w:date="2014-07-02T01:26:00Z" w:initials="MT">
    <w:p w:rsidR="007934B8" w:rsidRDefault="007934B8" w:rsidP="00D2201D">
      <w:pPr>
        <w:pStyle w:val="CommentText"/>
      </w:pPr>
      <w:r>
        <w:rPr>
          <w:rStyle w:val="CommentReference"/>
        </w:rPr>
        <w:annotationRef/>
      </w:r>
      <w:r>
        <w:t>Confusing in current form</w:t>
      </w:r>
    </w:p>
  </w:comment>
  <w:comment w:id="25" w:author="Mundkur, Taej" w:date="2014-07-01T22:54:00Z" w:initials="MT">
    <w:p w:rsidR="007934B8" w:rsidRDefault="007934B8">
      <w:pPr>
        <w:pStyle w:val="CommentText"/>
      </w:pPr>
      <w:r>
        <w:rPr>
          <w:rStyle w:val="CommentReference"/>
        </w:rPr>
        <w:annotationRef/>
      </w:r>
      <w:r>
        <w:t>Proposed change from 2020 to 2023 to be in line with Strategic Plan for Migratory Species</w:t>
      </w:r>
    </w:p>
  </w:comment>
  <w:comment w:id="39" w:author="Mundkur, Taej" w:date="2014-07-01T22:54:00Z" w:initials="MT">
    <w:p w:rsidR="007934B8" w:rsidRDefault="007934B8">
      <w:pPr>
        <w:pStyle w:val="CommentText"/>
      </w:pPr>
      <w:r>
        <w:rPr>
          <w:rStyle w:val="CommentReference"/>
        </w:rPr>
        <w:annotationRef/>
      </w:r>
      <w:r>
        <w:t>Changes needed</w:t>
      </w:r>
    </w:p>
    <w:p w:rsidR="007934B8" w:rsidRDefault="007934B8">
      <w:pPr>
        <w:pStyle w:val="CommentText"/>
      </w:pPr>
    </w:p>
    <w:p w:rsidR="007934B8" w:rsidRDefault="007934B8" w:rsidP="001B6EED">
      <w:pPr>
        <w:pStyle w:val="CommentText"/>
        <w:numPr>
          <w:ilvl w:val="0"/>
          <w:numId w:val="27"/>
        </w:numPr>
      </w:pPr>
      <w:r>
        <w:t xml:space="preserve">Indicative actions need to be in italics </w:t>
      </w:r>
    </w:p>
    <w:p w:rsidR="007934B8" w:rsidRDefault="007934B8" w:rsidP="001B6EED">
      <w:pPr>
        <w:pStyle w:val="CommentText"/>
        <w:numPr>
          <w:ilvl w:val="0"/>
          <w:numId w:val="27"/>
        </w:numPr>
      </w:pPr>
      <w:r>
        <w:t xml:space="preserve">Where there is a </w:t>
      </w:r>
    </w:p>
    <w:p w:rsidR="007934B8" w:rsidRDefault="007934B8" w:rsidP="001B6EED">
      <w:pPr>
        <w:pStyle w:val="CommentText"/>
        <w:numPr>
          <w:ilvl w:val="0"/>
          <w:numId w:val="27"/>
        </w:numPr>
      </w:pPr>
      <w:r>
        <w:t xml:space="preserve"> Consider option to indicate where an action is ongoing /funded (is this feasible for all?), will it further complicate the table</w:t>
      </w:r>
    </w:p>
  </w:comment>
  <w:comment w:id="59" w:author="CMS-USER" w:date="2014-07-01T22:54:00Z" w:initials="C">
    <w:p w:rsidR="007934B8" w:rsidRDefault="007934B8">
      <w:pPr>
        <w:pStyle w:val="CommentText"/>
      </w:pPr>
      <w:r>
        <w:rPr>
          <w:rStyle w:val="CommentReference"/>
        </w:rPr>
        <w:annotationRef/>
      </w:r>
      <w:proofErr w:type="gramStart"/>
      <w:r>
        <w:t>Add  references</w:t>
      </w:r>
      <w:proofErr w:type="gramEnd"/>
      <w:r>
        <w:t xml:space="preserve"> to Res COP11 and </w:t>
      </w:r>
      <w:proofErr w:type="spellStart"/>
      <w:r>
        <w:t>landbirds</w:t>
      </w:r>
      <w:proofErr w:type="spellEnd"/>
    </w:p>
    <w:p w:rsidR="007934B8" w:rsidRDefault="007934B8">
      <w:pPr>
        <w:pStyle w:val="CommentText"/>
      </w:pPr>
      <w:r>
        <w:t>Add Aichi Targets</w:t>
      </w:r>
    </w:p>
  </w:comment>
  <w:comment w:id="80" w:author="CMS-USER" w:date="2014-07-01T22:54:00Z" w:initials="C">
    <w:p w:rsidR="007934B8" w:rsidRDefault="007934B8">
      <w:pPr>
        <w:pStyle w:val="CommentText"/>
      </w:pPr>
      <w:r>
        <w:rPr>
          <w:rStyle w:val="CommentReference"/>
        </w:rPr>
        <w:annotationRef/>
      </w:r>
      <w:r>
        <w:t>To be dealt with</w:t>
      </w:r>
    </w:p>
  </w:comment>
  <w:comment w:id="83" w:author="CMS-USER" w:date="2014-07-01T22:54:00Z" w:initials="C">
    <w:p w:rsidR="007934B8" w:rsidRDefault="007934B8">
      <w:pPr>
        <w:pStyle w:val="CommentText"/>
      </w:pPr>
      <w:r>
        <w:rPr>
          <w:rStyle w:val="CommentReference"/>
        </w:rPr>
        <w:annotationRef/>
      </w:r>
      <w:r>
        <w:t>To be dealt with. Combine with indicator 3</w:t>
      </w:r>
    </w:p>
  </w:comment>
  <w:comment w:id="100" w:author="CMS-USER" w:date="2014-07-01T22:54:00Z" w:initials="C">
    <w:p w:rsidR="007934B8" w:rsidRDefault="007934B8">
      <w:pPr>
        <w:pStyle w:val="CommentText"/>
      </w:pPr>
      <w:r>
        <w:rPr>
          <w:rStyle w:val="CommentReference"/>
        </w:rPr>
        <w:annotationRef/>
      </w:r>
      <w:r>
        <w:t>Incorporate link to Aichi Target 11</w:t>
      </w:r>
    </w:p>
  </w:comment>
  <w:comment w:id="180" w:author="CMS-USER" w:date="2014-07-01T22:54:00Z" w:initials="C">
    <w:p w:rsidR="007934B8" w:rsidRDefault="007934B8">
      <w:pPr>
        <w:pStyle w:val="CommentText"/>
      </w:pPr>
      <w:r>
        <w:rPr>
          <w:rStyle w:val="CommentReference"/>
        </w:rPr>
        <w:annotationRef/>
      </w:r>
      <w:r>
        <w:t>Add explanation in the annex</w:t>
      </w:r>
    </w:p>
  </w:comment>
  <w:comment w:id="192" w:author="Mundkur, Taej" w:date="2014-07-01T22:54:00Z" w:initials="MT">
    <w:p w:rsidR="007934B8" w:rsidRDefault="007934B8">
      <w:pPr>
        <w:pStyle w:val="CommentText"/>
      </w:pPr>
      <w:r>
        <w:rPr>
          <w:rStyle w:val="CommentReference"/>
        </w:rPr>
        <w:annotationRef/>
      </w:r>
      <w:r>
        <w:t>Action included within action #2.</w:t>
      </w:r>
    </w:p>
  </w:comment>
  <w:comment w:id="221" w:author="Mundkur, Taej" w:date="2014-07-01T22:54:00Z" w:initials="MT">
    <w:p w:rsidR="007934B8" w:rsidRDefault="007934B8">
      <w:pPr>
        <w:pStyle w:val="CommentText"/>
      </w:pPr>
      <w:r>
        <w:rPr>
          <w:rStyle w:val="CommentReference"/>
        </w:rPr>
        <w:annotationRef/>
      </w:r>
      <w:r>
        <w:t>To reduce text here, the list of names of SSAPs are now included in Annex II</w:t>
      </w:r>
    </w:p>
  </w:comment>
  <w:comment w:id="225" w:author="CMS-USER" w:date="2014-07-01T22:54:00Z" w:initials="C">
    <w:p w:rsidR="007934B8" w:rsidRDefault="007934B8">
      <w:pPr>
        <w:pStyle w:val="CommentText"/>
      </w:pPr>
      <w:r>
        <w:rPr>
          <w:rStyle w:val="CommentReference"/>
        </w:rPr>
        <w:annotationRef/>
      </w:r>
      <w:r>
        <w:t>Move list to annex</w:t>
      </w:r>
    </w:p>
  </w:comment>
  <w:comment w:id="251" w:author="CMS-USER" w:date="2014-07-01T22:54:00Z" w:initials="C">
    <w:p w:rsidR="007934B8" w:rsidRDefault="007934B8">
      <w:pPr>
        <w:pStyle w:val="CommentText"/>
      </w:pPr>
      <w:r>
        <w:rPr>
          <w:rStyle w:val="CommentReference"/>
        </w:rPr>
        <w:annotationRef/>
      </w:r>
      <w:r>
        <w:t xml:space="preserve">Define and include definition in Annex </w:t>
      </w:r>
    </w:p>
  </w:comment>
  <w:comment w:id="273" w:author="Mundkur, Taej" w:date="2014-07-01T22:54:00Z" w:initials="MT">
    <w:p w:rsidR="007934B8" w:rsidRDefault="007934B8">
      <w:pPr>
        <w:pStyle w:val="CommentText"/>
      </w:pPr>
      <w:r>
        <w:rPr>
          <w:rStyle w:val="CommentReference"/>
        </w:rPr>
        <w:annotationRef/>
      </w:r>
      <w:r>
        <w:t>Review in line with broader CMS processes for prioritization of action plans</w:t>
      </w:r>
    </w:p>
  </w:comment>
  <w:comment w:id="394" w:author="CMS-USER" w:date="2014-07-01T22:54:00Z" w:initials="C">
    <w:p w:rsidR="007934B8" w:rsidRDefault="007934B8">
      <w:pPr>
        <w:pStyle w:val="CommentText"/>
      </w:pPr>
      <w:r>
        <w:rPr>
          <w:rStyle w:val="CommentReference"/>
        </w:rPr>
        <w:annotationRef/>
      </w:r>
      <w:r>
        <w:t>Add language regarding finding socio economic approaches</w:t>
      </w:r>
    </w:p>
  </w:comment>
  <w:comment w:id="468" w:author="Sergey Dereliev" w:date="2014-07-01T22:54:00Z" w:initials="SD">
    <w:p w:rsidR="007934B8" w:rsidRDefault="007934B8" w:rsidP="004B54B9">
      <w:pPr>
        <w:pStyle w:val="CommentText"/>
      </w:pPr>
      <w:r>
        <w:rPr>
          <w:rStyle w:val="CommentReference"/>
        </w:rPr>
        <w:annotationRef/>
      </w:r>
      <w:r>
        <w:t>This can go into a footnote or annex</w:t>
      </w:r>
    </w:p>
  </w:comment>
  <w:comment w:id="547" w:author="Mundkur, Taej" w:date="2014-07-01T22:54:00Z" w:initials="MT">
    <w:p w:rsidR="007934B8" w:rsidRDefault="007934B8">
      <w:pPr>
        <w:pStyle w:val="CommentText"/>
      </w:pPr>
      <w:r>
        <w:rPr>
          <w:rStyle w:val="CommentReference"/>
        </w:rPr>
        <w:annotationRef/>
      </w:r>
      <w:r>
        <w:t>Now included in action 21</w:t>
      </w:r>
    </w:p>
  </w:comment>
  <w:comment w:id="567" w:author="Mundkur, Taej" w:date="2014-07-01T22:54:00Z" w:initials="MT">
    <w:p w:rsidR="007934B8" w:rsidRDefault="007934B8">
      <w:pPr>
        <w:pStyle w:val="CommentText"/>
      </w:pPr>
      <w:r>
        <w:rPr>
          <w:rStyle w:val="CommentReference"/>
        </w:rPr>
        <w:annotationRef/>
      </w:r>
      <w:r>
        <w:t>Now included in action 9</w:t>
      </w:r>
    </w:p>
  </w:comment>
  <w:comment w:id="599" w:author="Mundkur, Taej" w:date="2014-07-01T22:54:00Z" w:initials="MT">
    <w:p w:rsidR="007934B8" w:rsidRDefault="007934B8">
      <w:pPr>
        <w:pStyle w:val="CommentText"/>
      </w:pPr>
      <w:r>
        <w:rPr>
          <w:rStyle w:val="CommentReference"/>
        </w:rPr>
        <w:annotationRef/>
      </w:r>
      <w:r>
        <w:t>Now included in action 21</w:t>
      </w:r>
    </w:p>
  </w:comment>
  <w:comment w:id="730" w:author="Mundkur, Taej" w:date="2014-07-01T22:54:00Z" w:initials="MT">
    <w:p w:rsidR="007934B8" w:rsidRDefault="007934B8">
      <w:pPr>
        <w:pStyle w:val="CommentText"/>
      </w:pPr>
      <w:r>
        <w:rPr>
          <w:rStyle w:val="CommentReference"/>
        </w:rPr>
        <w:annotationRef/>
      </w:r>
      <w:r>
        <w:t>Now included in Action 29</w:t>
      </w:r>
    </w:p>
  </w:comment>
  <w:comment w:id="745" w:author="Mundkur, Taej" w:date="2014-07-01T22:54:00Z" w:initials="MT">
    <w:p w:rsidR="007934B8" w:rsidRDefault="007934B8">
      <w:pPr>
        <w:pStyle w:val="CommentText"/>
      </w:pPr>
      <w:r>
        <w:rPr>
          <w:rStyle w:val="CommentReference"/>
        </w:rPr>
        <w:annotationRef/>
      </w:r>
      <w:r>
        <w:t>Now included in Action 9</w:t>
      </w:r>
    </w:p>
  </w:comment>
  <w:comment w:id="848" w:author="Mundkur, Taej" w:date="2014-07-01T22:54:00Z" w:initials="MT">
    <w:p w:rsidR="007934B8" w:rsidRDefault="007934B8">
      <w:pPr>
        <w:pStyle w:val="CommentText"/>
      </w:pPr>
      <w:r>
        <w:rPr>
          <w:rStyle w:val="CommentReference"/>
        </w:rPr>
        <w:annotationRef/>
      </w:r>
      <w:r>
        <w:t>Now included in Action 9</w:t>
      </w:r>
    </w:p>
  </w:comment>
  <w:comment w:id="955" w:author="Mundkur, Taej" w:date="2014-07-01T22:54:00Z" w:initials="MT">
    <w:p w:rsidR="007934B8" w:rsidRDefault="007934B8">
      <w:pPr>
        <w:pStyle w:val="CommentText"/>
      </w:pPr>
      <w:r>
        <w:rPr>
          <w:rStyle w:val="CommentReference"/>
        </w:rPr>
        <w:annotationRef/>
      </w:r>
      <w:r>
        <w:t>Now included in above actions</w:t>
      </w:r>
    </w:p>
  </w:comment>
  <w:comment w:id="995" w:author="Mundkur, Taej" w:date="2014-07-01T22:54:00Z" w:initials="MT">
    <w:p w:rsidR="007934B8" w:rsidRDefault="007934B8">
      <w:pPr>
        <w:pStyle w:val="CommentText"/>
      </w:pPr>
      <w:r>
        <w:rPr>
          <w:rStyle w:val="CommentReference"/>
        </w:rPr>
        <w:annotationRef/>
      </w:r>
      <w:r>
        <w:t>Included in action 44</w:t>
      </w:r>
    </w:p>
  </w:comment>
  <w:comment w:id="1021" w:author="Mundkur, Taej" w:date="2014-07-01T22:54:00Z" w:initials="MT">
    <w:p w:rsidR="007934B8" w:rsidRDefault="007934B8">
      <w:pPr>
        <w:pStyle w:val="CommentText"/>
      </w:pPr>
      <w:r>
        <w:rPr>
          <w:rStyle w:val="CommentReference"/>
        </w:rPr>
        <w:annotationRef/>
      </w:r>
      <w:r>
        <w:t>Now included in action 53</w:t>
      </w:r>
    </w:p>
  </w:comment>
  <w:comment w:id="1258" w:author="Mundkur, Taej" w:date="2014-07-01T22:54:00Z" w:initials="MT">
    <w:p w:rsidR="007934B8" w:rsidRDefault="007934B8">
      <w:pPr>
        <w:pStyle w:val="CommentText"/>
      </w:pPr>
      <w:r>
        <w:rPr>
          <w:rStyle w:val="CommentReference"/>
        </w:rPr>
        <w:annotationRef/>
      </w:r>
      <w:r>
        <w:t xml:space="preserve">Included in </w:t>
      </w:r>
      <w:proofErr w:type="gramStart"/>
      <w:r>
        <w:t>action  61</w:t>
      </w:r>
      <w:proofErr w:type="gramEnd"/>
    </w:p>
  </w:comment>
  <w:comment w:id="1295" w:author="Mundkur, Taej" w:date="2014-07-01T22:54:00Z" w:initials="MT">
    <w:p w:rsidR="007934B8" w:rsidRDefault="007934B8">
      <w:pPr>
        <w:pStyle w:val="CommentText"/>
      </w:pPr>
      <w:r>
        <w:rPr>
          <w:rStyle w:val="CommentReference"/>
        </w:rPr>
        <w:annotationRef/>
      </w:r>
      <w:r>
        <w:t>Kindly suggest suitable text and source for missing definitions</w:t>
      </w:r>
    </w:p>
  </w:comment>
  <w:comment w:id="1296" w:author="Mundkur, Taej" w:date="2014-07-01T22:54:00Z" w:initials="MT">
    <w:p w:rsidR="007934B8" w:rsidRDefault="007934B8">
      <w:pPr>
        <w:pStyle w:val="CommentText"/>
      </w:pPr>
      <w:r>
        <w:rPr>
          <w:rStyle w:val="CommentReference"/>
        </w:rPr>
        <w:annotationRef/>
      </w:r>
      <w:r>
        <w:t>Expand definition needed for all migratory species</w:t>
      </w:r>
    </w:p>
  </w:comment>
  <w:comment w:id="1311" w:author="Mundkur, Taej" w:date="2014-07-01T23:23:00Z" w:initials="MT">
    <w:p w:rsidR="007934B8" w:rsidRDefault="007934B8">
      <w:pPr>
        <w:pStyle w:val="CommentText"/>
      </w:pPr>
      <w:r>
        <w:rPr>
          <w:rStyle w:val="CommentReference"/>
        </w:rPr>
        <w:annotationRef/>
      </w:r>
      <w:r>
        <w:t>Add other AEWA SSAPs</w:t>
      </w:r>
    </w:p>
  </w:comment>
  <w:comment w:id="1322" w:author="Mundkur, Taej" w:date="2014-07-01T22:54:00Z" w:initials="MT">
    <w:p w:rsidR="007934B8" w:rsidRDefault="007934B8">
      <w:pPr>
        <w:pStyle w:val="CommentText"/>
      </w:pPr>
      <w:r>
        <w:rPr>
          <w:rStyle w:val="CommentReference"/>
        </w:rPr>
        <w:annotationRef/>
      </w:r>
      <w:r>
        <w:t>To be added</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34B8" w:rsidRDefault="007934B8">
      <w:r>
        <w:separator/>
      </w:r>
    </w:p>
  </w:endnote>
  <w:endnote w:type="continuationSeparator" w:id="0">
    <w:p w:rsidR="007934B8" w:rsidRDefault="00793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4B8" w:rsidRDefault="007934B8" w:rsidP="007F16F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7934B8" w:rsidRDefault="007934B8" w:rsidP="009E3A8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4B8" w:rsidRPr="007F16FB" w:rsidRDefault="007934B8" w:rsidP="007F16FB">
    <w:pPr>
      <w:pStyle w:val="Footer"/>
      <w:framePr w:wrap="around" w:vAnchor="text" w:hAnchor="margin" w:xAlign="center" w:y="1"/>
      <w:rPr>
        <w:rStyle w:val="PageNumber"/>
        <w:sz w:val="24"/>
      </w:rPr>
    </w:pPr>
    <w:r>
      <w:rPr>
        <w:rStyle w:val="PageNumber"/>
        <w:sz w:val="24"/>
      </w:rPr>
      <w:fldChar w:fldCharType="begin"/>
    </w:r>
    <w:r>
      <w:rPr>
        <w:rStyle w:val="PageNumber"/>
        <w:sz w:val="24"/>
      </w:rPr>
      <w:instrText>PAGE</w:instrText>
    </w:r>
    <w:r w:rsidRPr="007F16FB">
      <w:rPr>
        <w:rStyle w:val="PageNumber"/>
        <w:sz w:val="24"/>
      </w:rPr>
      <w:instrText xml:space="preserve">  </w:instrText>
    </w:r>
    <w:r>
      <w:rPr>
        <w:rStyle w:val="PageNumber"/>
        <w:sz w:val="24"/>
      </w:rPr>
      <w:fldChar w:fldCharType="separate"/>
    </w:r>
    <w:r w:rsidR="00A80431">
      <w:rPr>
        <w:rStyle w:val="PageNumber"/>
        <w:noProof/>
        <w:sz w:val="24"/>
      </w:rPr>
      <w:t>49</w:t>
    </w:r>
    <w:r>
      <w:rPr>
        <w:rStyle w:val="PageNumber"/>
        <w:sz w:val="24"/>
      </w:rPr>
      <w:fldChar w:fldCharType="end"/>
    </w:r>
  </w:p>
  <w:p w:rsidR="007934B8" w:rsidRDefault="007934B8" w:rsidP="009E3A84">
    <w:pPr>
      <w:pStyle w:val="Footer"/>
      <w:ind w:right="360"/>
    </w:pPr>
  </w:p>
  <w:p w:rsidR="007934B8" w:rsidRDefault="007934B8" w:rsidP="009E3A84">
    <w:pPr>
      <w:pStyle w:val="Footer"/>
      <w:ind w:right="360"/>
    </w:pPr>
  </w:p>
  <w:p w:rsidR="007934B8" w:rsidRDefault="007934B8" w:rsidP="009E3A84">
    <w:pPr>
      <w:pStyle w:val="Footer"/>
      <w:ind w:right="360"/>
    </w:pPr>
  </w:p>
  <w:p w:rsidR="007934B8" w:rsidRDefault="007934B8" w:rsidP="009E3A84">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4B8" w:rsidRPr="009F450E" w:rsidRDefault="007934B8" w:rsidP="009F450E">
    <w:pPr>
      <w:pBdr>
        <w:top w:val="double" w:sz="6" w:space="0" w:color="000000"/>
        <w:left w:val="double" w:sz="6" w:space="0" w:color="000000"/>
        <w:bottom w:val="double" w:sz="6" w:space="0" w:color="000000"/>
        <w:right w:val="double" w:sz="6" w:space="0" w:color="000000"/>
      </w:pBdr>
      <w:ind w:right="-3"/>
      <w:jc w:val="center"/>
      <w:rPr>
        <w:i/>
        <w:iCs/>
        <w:spacing w:val="-4"/>
        <w:sz w:val="21"/>
        <w:szCs w:val="21"/>
      </w:rPr>
    </w:pPr>
    <w:r w:rsidRPr="009F450E">
      <w:rPr>
        <w:i/>
        <w:iCs/>
        <w:spacing w:val="-4"/>
        <w:sz w:val="21"/>
        <w:szCs w:val="21"/>
      </w:rPr>
      <w:t>For reasons of economy, documents are printed in a limited number, and will not be distributed at the meeting.  Delegates are kindly requested to bring their copy to the meeting and not to request additional copies.</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4B8" w:rsidRPr="001764E6" w:rsidRDefault="007934B8" w:rsidP="001764E6">
    <w:pPr>
      <w:pStyle w:val="Footer"/>
      <w:jc w:val="center"/>
      <w:rPr>
        <w:sz w:val="24"/>
      </w:rPr>
    </w:pPr>
    <w:r w:rsidRPr="001764E6">
      <w:rPr>
        <w:sz w:val="24"/>
      </w:rPr>
      <w:fldChar w:fldCharType="begin"/>
    </w:r>
    <w:r w:rsidRPr="001764E6">
      <w:rPr>
        <w:sz w:val="24"/>
      </w:rPr>
      <w:instrText xml:space="preserve"> PAGE   \* MERGEFORMAT </w:instrText>
    </w:r>
    <w:r w:rsidRPr="001764E6">
      <w:rPr>
        <w:sz w:val="24"/>
      </w:rPr>
      <w:fldChar w:fldCharType="separate"/>
    </w:r>
    <w:r w:rsidR="00A80431">
      <w:rPr>
        <w:noProof/>
        <w:sz w:val="24"/>
      </w:rPr>
      <w:t>39</w:t>
    </w:r>
    <w:r w:rsidRPr="001764E6">
      <w:rPr>
        <w:noProof/>
        <w:sz w:val="24"/>
      </w:rPr>
      <w:fldChar w:fldCharType="end"/>
    </w:r>
  </w:p>
  <w:p w:rsidR="007934B8" w:rsidRDefault="007934B8" w:rsidP="001764E6">
    <w:pPr>
      <w:pStyle w:val="Footer"/>
    </w:pPr>
  </w:p>
  <w:p w:rsidR="007934B8" w:rsidRDefault="007934B8" w:rsidP="001764E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4B8" w:rsidRDefault="007934B8" w:rsidP="007F16F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80431">
      <w:rPr>
        <w:rStyle w:val="PageNumber"/>
        <w:noProof/>
      </w:rPr>
      <w:t>48</w:t>
    </w:r>
    <w:r>
      <w:rPr>
        <w:rStyle w:val="PageNumber"/>
      </w:rPr>
      <w:fldChar w:fldCharType="end"/>
    </w:r>
  </w:p>
  <w:p w:rsidR="007934B8" w:rsidRDefault="007934B8" w:rsidP="009E3A84">
    <w:pPr>
      <w:pStyle w:val="Footer"/>
      <w:ind w:right="360"/>
    </w:pPr>
  </w:p>
  <w:p w:rsidR="007934B8" w:rsidRDefault="007934B8" w:rsidP="009E3A84">
    <w:pPr>
      <w:pStyle w:val="Footer"/>
      <w:ind w:right="360"/>
    </w:pPr>
  </w:p>
  <w:p w:rsidR="007934B8" w:rsidRDefault="007934B8" w:rsidP="009E3A84">
    <w:pPr>
      <w:pStyle w:val="Footer"/>
      <w:ind w:right="360"/>
    </w:pPr>
  </w:p>
  <w:p w:rsidR="007934B8" w:rsidRDefault="007934B8" w:rsidP="009E3A84">
    <w:pPr>
      <w:pStyle w:val="Footer"/>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4B8" w:rsidRPr="001764E6" w:rsidRDefault="007934B8" w:rsidP="001764E6">
    <w:pPr>
      <w:pStyle w:val="Footer"/>
      <w:jc w:val="center"/>
      <w:rPr>
        <w:sz w:val="24"/>
      </w:rPr>
    </w:pPr>
    <w:r w:rsidRPr="001764E6">
      <w:rPr>
        <w:sz w:val="24"/>
      </w:rPr>
      <w:fldChar w:fldCharType="begin"/>
    </w:r>
    <w:r w:rsidRPr="001764E6">
      <w:rPr>
        <w:sz w:val="24"/>
      </w:rPr>
      <w:instrText xml:space="preserve"> PAGE   \* MERGEFORMAT </w:instrText>
    </w:r>
    <w:r w:rsidRPr="001764E6">
      <w:rPr>
        <w:sz w:val="24"/>
      </w:rPr>
      <w:fldChar w:fldCharType="separate"/>
    </w:r>
    <w:r w:rsidR="00A80431">
      <w:rPr>
        <w:noProof/>
        <w:sz w:val="24"/>
      </w:rPr>
      <w:t>44</w:t>
    </w:r>
    <w:r w:rsidRPr="001764E6">
      <w:rPr>
        <w:noProof/>
        <w:sz w:val="24"/>
      </w:rPr>
      <w:fldChar w:fldCharType="end"/>
    </w:r>
  </w:p>
  <w:p w:rsidR="007934B8" w:rsidRDefault="007934B8" w:rsidP="001764E6">
    <w:pPr>
      <w:pStyle w:val="Footer"/>
    </w:pPr>
  </w:p>
  <w:p w:rsidR="007934B8" w:rsidRDefault="007934B8" w:rsidP="001764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34B8" w:rsidRDefault="007934B8">
      <w:r>
        <w:separator/>
      </w:r>
    </w:p>
  </w:footnote>
  <w:footnote w:type="continuationSeparator" w:id="0">
    <w:p w:rsidR="007934B8" w:rsidRDefault="007934B8">
      <w:r>
        <w:continuationSeparator/>
      </w:r>
    </w:p>
  </w:footnote>
  <w:footnote w:id="1">
    <w:p w:rsidR="007934B8" w:rsidRDefault="007934B8">
      <w:pPr>
        <w:pStyle w:val="FootnoteText"/>
      </w:pPr>
      <w:ins w:id="38" w:author="Mundkur, Taej" w:date="2014-07-01T14:57:00Z">
        <w:r>
          <w:rPr>
            <w:rStyle w:val="FootnoteReference"/>
          </w:rPr>
          <w:footnoteRef/>
        </w:r>
        <w:r>
          <w:t xml:space="preserve"> Cross reference to relevant CMS resolutions and Aichi Targets included</w:t>
        </w:r>
      </w:ins>
    </w:p>
  </w:footnote>
  <w:footnote w:id="2">
    <w:p w:rsidR="007934B8" w:rsidRPr="0059589F" w:rsidRDefault="007934B8" w:rsidP="001B6EED">
      <w:pPr>
        <w:pStyle w:val="FootnoteText"/>
        <w:rPr>
          <w:ins w:id="41" w:author="Mundkur, Taej" w:date="2014-07-01T00:09:00Z"/>
        </w:rPr>
      </w:pPr>
      <w:ins w:id="42" w:author="Mundkur, Taej" w:date="2014-07-01T00:09:00Z">
        <w:r>
          <w:rPr>
            <w:rStyle w:val="FootnoteReference"/>
          </w:rPr>
          <w:footnoteRef/>
        </w:r>
        <w:r>
          <w:t xml:space="preserve"> </w:t>
        </w:r>
        <w:proofErr w:type="gramStart"/>
        <w:r w:rsidRPr="001B6EED">
          <w:t>Classification key for actions</w:t>
        </w:r>
      </w:ins>
      <w:ins w:id="43" w:author="Mundkur, Taej" w:date="2014-07-01T00:10:00Z">
        <w:r w:rsidRPr="001B6EED">
          <w:t>.</w:t>
        </w:r>
        <w:proofErr w:type="gramEnd"/>
        <w:r w:rsidRPr="001B6EED">
          <w:t xml:space="preserve"> </w:t>
        </w:r>
      </w:ins>
      <w:ins w:id="44" w:author="Mundkur, Taej" w:date="2014-07-01T00:09:00Z">
        <w:r w:rsidRPr="001B6EED">
          <w:t>Anticipating immediate or early commencement of all actions, each is classified according to when results are expected (reporting timeline) and the priority for the action as determined by likely influence on the achieve</w:t>
        </w:r>
        <w:r>
          <w:t>ment of the overall goal of th</w:t>
        </w:r>
      </w:ins>
      <w:ins w:id="45" w:author="Mundkur, Taej" w:date="2014-07-02T01:41:00Z">
        <w:r>
          <w:t>e POW</w:t>
        </w:r>
      </w:ins>
      <w:ins w:id="46" w:author="Mundkur, Taej" w:date="2014-07-01T00:09:00Z">
        <w:r w:rsidRPr="001B6EED">
          <w:t xml:space="preserve">. </w:t>
        </w:r>
        <w:r w:rsidRPr="0059589F">
          <w:t xml:space="preserve">Timeline: </w:t>
        </w:r>
      </w:ins>
    </w:p>
    <w:p w:rsidR="007934B8" w:rsidRPr="0059589F" w:rsidRDefault="007934B8" w:rsidP="001B6EED">
      <w:pPr>
        <w:pStyle w:val="FootnoteText"/>
        <w:rPr>
          <w:ins w:id="47" w:author="Mundkur, Taej" w:date="2014-07-01T00:09:00Z"/>
        </w:rPr>
      </w:pPr>
      <w:ins w:id="48" w:author="Mundkur, Taej" w:date="2014-07-01T00:09:00Z">
        <w:r w:rsidRPr="0059589F">
          <w:t xml:space="preserve">S = results expected in short-term and actions that are already ongoing, (within one CMS </w:t>
        </w:r>
        <w:proofErr w:type="spellStart"/>
        <w:r w:rsidRPr="0059589F">
          <w:t>CoP</w:t>
        </w:r>
        <w:proofErr w:type="spellEnd"/>
        <w:r w:rsidRPr="0059589F">
          <w:t xml:space="preserve"> </w:t>
        </w:r>
        <w:proofErr w:type="spellStart"/>
        <w:r w:rsidRPr="0059589F">
          <w:t>intersessional</w:t>
        </w:r>
        <w:proofErr w:type="spellEnd"/>
        <w:r w:rsidRPr="0059589F">
          <w:t xml:space="preserve"> period (i.e. three years)); </w:t>
        </w:r>
      </w:ins>
    </w:p>
    <w:p w:rsidR="007934B8" w:rsidRPr="0059589F" w:rsidRDefault="007934B8" w:rsidP="001B6EED">
      <w:pPr>
        <w:pStyle w:val="FootnoteText"/>
        <w:rPr>
          <w:ins w:id="49" w:author="Mundkur, Taej" w:date="2014-07-01T00:09:00Z"/>
        </w:rPr>
      </w:pPr>
      <w:ins w:id="50" w:author="Mundkur, Taej" w:date="2014-07-01T00:09:00Z">
        <w:r w:rsidRPr="0059589F">
          <w:t xml:space="preserve">M = results expected in medium term, (within two </w:t>
        </w:r>
        <w:proofErr w:type="spellStart"/>
        <w:r w:rsidRPr="0059589F">
          <w:t>CoP</w:t>
        </w:r>
        <w:proofErr w:type="spellEnd"/>
        <w:r w:rsidRPr="0059589F">
          <w:t xml:space="preserve"> </w:t>
        </w:r>
        <w:proofErr w:type="spellStart"/>
        <w:r w:rsidRPr="0059589F">
          <w:t>intersessional</w:t>
        </w:r>
        <w:proofErr w:type="spellEnd"/>
        <w:r w:rsidRPr="0059589F">
          <w:t xml:space="preserve"> periods (i.e. six years)); </w:t>
        </w:r>
      </w:ins>
    </w:p>
    <w:p w:rsidR="007934B8" w:rsidRDefault="007934B8" w:rsidP="00DD36EC">
      <w:pPr>
        <w:pStyle w:val="FootnoteText"/>
      </w:pPr>
      <w:ins w:id="51" w:author="Mundkur, Taej" w:date="2014-07-01T00:09:00Z">
        <w:r w:rsidRPr="0059589F">
          <w:t xml:space="preserve">L = results expected in long term, (within three </w:t>
        </w:r>
        <w:proofErr w:type="spellStart"/>
        <w:r w:rsidRPr="0059589F">
          <w:t>CoP</w:t>
        </w:r>
        <w:proofErr w:type="spellEnd"/>
        <w:r w:rsidRPr="0059589F">
          <w:t xml:space="preserve"> </w:t>
        </w:r>
        <w:proofErr w:type="spellStart"/>
        <w:r w:rsidRPr="0059589F">
          <w:t>intersessional</w:t>
        </w:r>
        <w:proofErr w:type="spellEnd"/>
        <w:r w:rsidRPr="0059589F">
          <w:t xml:space="preserve"> periods or more (i.e. nine years or more)).</w:t>
        </w:r>
      </w:ins>
    </w:p>
  </w:footnote>
  <w:footnote w:id="3">
    <w:p w:rsidR="007934B8" w:rsidRDefault="007934B8" w:rsidP="00713E80">
      <w:pPr>
        <w:pStyle w:val="FootnoteText"/>
      </w:pPr>
      <w:r>
        <w:rPr>
          <w:rStyle w:val="FootnoteReference"/>
        </w:rPr>
        <w:footnoteRef/>
      </w:r>
      <w:r>
        <w:t xml:space="preserve"> The main stakeholders are identified with a XX, with the lead stakeholder(s) identified in bold. In the category “Others” the additional key stakeholders required for implementation of the actions should be added.</w:t>
      </w:r>
    </w:p>
  </w:footnote>
  <w:footnote w:id="4">
    <w:p w:rsidR="007934B8" w:rsidRDefault="007934B8" w:rsidP="00713E80">
      <w:pPr>
        <w:pStyle w:val="FootnoteText"/>
      </w:pPr>
      <w:r>
        <w:rPr>
          <w:rStyle w:val="FootnoteReference"/>
        </w:rPr>
        <w:footnoteRef/>
      </w:r>
      <w:r>
        <w:t xml:space="preserve"> Prioritization of </w:t>
      </w:r>
      <w:ins w:id="52" w:author="Mundkur, Taej" w:date="2014-07-01T00:17:00Z">
        <w:r>
          <w:t xml:space="preserve">Emergency Actions (E) to be implemented at the earliest and completed no later than 2017 </w:t>
        </w:r>
      </w:ins>
      <w:del w:id="53" w:author="Mundkur, Taej" w:date="2014-07-01T00:17:00Z">
        <w:r w:rsidDel="00DD36EC">
          <w:delText xml:space="preserve">the actions is to be undertaken by the Flyway Working Group </w:delText>
        </w:r>
      </w:del>
      <w:del w:id="54" w:author="Mundkur, Taej" w:date="2014-07-01T00:15:00Z">
        <w:r w:rsidDel="00DD36EC">
          <w:delText>and finalized at the Flyway Working Group Meeting of 30 June 2014 in Bonn</w:delText>
        </w:r>
      </w:del>
    </w:p>
  </w:footnote>
  <w:footnote w:id="5">
    <w:p w:rsidR="007934B8" w:rsidRDefault="007934B8" w:rsidP="00713E80">
      <w:pPr>
        <w:pStyle w:val="FootnoteText"/>
      </w:pPr>
      <w:r>
        <w:rPr>
          <w:rStyle w:val="FootnoteReference"/>
        </w:rPr>
        <w:footnoteRef/>
      </w:r>
      <w:r>
        <w:t xml:space="preserve"> A full list of acronyms and definitions is provided in Annex II</w:t>
      </w:r>
    </w:p>
  </w:footnote>
  <w:footnote w:id="6">
    <w:p w:rsidR="007934B8" w:rsidRDefault="007934B8" w:rsidP="00713E80">
      <w:pPr>
        <w:pStyle w:val="FootnoteText"/>
      </w:pPr>
      <w:r>
        <w:rPr>
          <w:rStyle w:val="FootnoteReference"/>
        </w:rPr>
        <w:footnoteRef/>
      </w:r>
      <w:r>
        <w:t xml:space="preserve"> A full list of CMS bodies and instruments is provided in Annex III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4B8" w:rsidRDefault="007934B8" w:rsidP="004E4EF3">
    <w:pPr>
      <w:pStyle w:val="Header"/>
      <w:pBdr>
        <w:bottom w:val="single" w:sz="6" w:space="1" w:color="auto"/>
      </w:pBdr>
      <w:rPr>
        <w:bCs/>
        <w:i/>
        <w:lang w:val="fr-FR"/>
      </w:rPr>
    </w:pPr>
    <w:r w:rsidRPr="005C56AA">
      <w:rPr>
        <w:bCs/>
        <w:i/>
        <w:lang w:val="fr-FR"/>
      </w:rPr>
      <w:t>UNEP/CMS/ScC18/Doc.10.10</w:t>
    </w:r>
    <w:r>
      <w:rPr>
        <w:bCs/>
        <w:i/>
        <w:lang w:val="fr-FR"/>
      </w:rPr>
      <w:t>/</w:t>
    </w:r>
    <w:proofErr w:type="spellStart"/>
    <w:r>
      <w:rPr>
        <w:bCs/>
        <w:i/>
        <w:lang w:val="fr-FR"/>
      </w:rPr>
      <w:t>Annex</w:t>
    </w:r>
    <w:proofErr w:type="spellEnd"/>
    <w:r>
      <w:rPr>
        <w:bCs/>
        <w:i/>
        <w:lang w:val="fr-FR"/>
      </w:rPr>
      <w:t xml:space="preserve">: </w:t>
    </w:r>
    <w:proofErr w:type="spellStart"/>
    <w:r>
      <w:rPr>
        <w:bCs/>
        <w:i/>
        <w:lang w:val="fr-FR"/>
      </w:rPr>
      <w:t>Draft</w:t>
    </w:r>
    <w:proofErr w:type="spellEnd"/>
    <w:r>
      <w:rPr>
        <w:bCs/>
        <w:i/>
        <w:lang w:val="fr-FR"/>
      </w:rPr>
      <w:t xml:space="preserve"> </w:t>
    </w:r>
    <w:proofErr w:type="spellStart"/>
    <w:r>
      <w:rPr>
        <w:bCs/>
        <w:i/>
        <w:lang w:val="fr-FR"/>
      </w:rPr>
      <w:t>Resolution</w:t>
    </w:r>
    <w:proofErr w:type="spellEnd"/>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4B8" w:rsidRPr="00E304B1" w:rsidRDefault="007934B8" w:rsidP="00610C63">
    <w:pPr>
      <w:pStyle w:val="Heading1"/>
      <w:keepNext w:val="0"/>
      <w:pBdr>
        <w:bottom w:val="single" w:sz="4" w:space="1" w:color="auto"/>
      </w:pBdr>
      <w:tabs>
        <w:tab w:val="clear" w:pos="-720"/>
      </w:tabs>
      <w:ind w:left="261" w:right="-2" w:hanging="261"/>
      <w:rPr>
        <w:b w:val="0"/>
        <w:i/>
        <w:sz w:val="20"/>
        <w:szCs w:val="20"/>
        <w:lang w:val="en-US"/>
      </w:rPr>
    </w:pPr>
    <w:r w:rsidRPr="00E304B1">
      <w:rPr>
        <w:b w:val="0"/>
        <w:i/>
        <w:sz w:val="20"/>
        <w:szCs w:val="20"/>
        <w:lang w:val="en-US"/>
      </w:rPr>
      <w:t>UNEP/CMS/ScC18/Doc.10.10</w:t>
    </w:r>
    <w:r>
      <w:rPr>
        <w:b w:val="0"/>
        <w:i/>
        <w:sz w:val="20"/>
        <w:szCs w:val="20"/>
        <w:lang w:val="en-US"/>
      </w:rPr>
      <w:t>/Annex: Draft Resolution/Annex 1</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4B8" w:rsidRDefault="007934B8" w:rsidP="00610C63">
    <w:pPr>
      <w:pStyle w:val="Header"/>
      <w:pBdr>
        <w:bottom w:val="single" w:sz="6" w:space="1" w:color="auto"/>
      </w:pBdr>
      <w:rPr>
        <w:bCs/>
        <w:i/>
        <w:lang w:val="fr-FR"/>
      </w:rPr>
    </w:pPr>
    <w:r w:rsidRPr="005C56AA">
      <w:rPr>
        <w:bCs/>
        <w:i/>
        <w:lang w:val="fr-FR"/>
      </w:rPr>
      <w:t>UNEP/CMS/ScC18/Doc.10.10</w:t>
    </w:r>
    <w:r>
      <w:rPr>
        <w:bCs/>
        <w:i/>
        <w:lang w:val="fr-FR"/>
      </w:rPr>
      <w:t>/</w:t>
    </w:r>
    <w:proofErr w:type="spellStart"/>
    <w:r>
      <w:rPr>
        <w:bCs/>
        <w:i/>
        <w:lang w:val="fr-FR"/>
      </w:rPr>
      <w:t>Annex</w:t>
    </w:r>
    <w:proofErr w:type="spellEnd"/>
    <w:r>
      <w:rPr>
        <w:bCs/>
        <w:i/>
        <w:lang w:val="fr-FR"/>
      </w:rPr>
      <w:t xml:space="preserve">: </w:t>
    </w:r>
    <w:proofErr w:type="spellStart"/>
    <w:r>
      <w:rPr>
        <w:bCs/>
        <w:i/>
        <w:lang w:val="fr-FR"/>
      </w:rPr>
      <w:t>Draft</w:t>
    </w:r>
    <w:proofErr w:type="spellEnd"/>
    <w:r>
      <w:rPr>
        <w:bCs/>
        <w:i/>
        <w:lang w:val="fr-FR"/>
      </w:rPr>
      <w:t xml:space="preserve"> </w:t>
    </w:r>
    <w:proofErr w:type="spellStart"/>
    <w:r>
      <w:rPr>
        <w:bCs/>
        <w:i/>
        <w:lang w:val="fr-FR"/>
      </w:rPr>
      <w:t>Resolution</w:t>
    </w:r>
    <w:proofErr w:type="spellEnd"/>
    <w:r>
      <w:rPr>
        <w:bCs/>
        <w:i/>
        <w:lang w:val="fr-FR"/>
      </w:rPr>
      <w:t>/</w:t>
    </w:r>
    <w:proofErr w:type="spellStart"/>
    <w:r>
      <w:rPr>
        <w:bCs/>
        <w:i/>
        <w:lang w:val="fr-FR"/>
      </w:rPr>
      <w:t>Annex</w:t>
    </w:r>
    <w:proofErr w:type="spellEnd"/>
    <w:r>
      <w:rPr>
        <w:bCs/>
        <w:i/>
        <w:lang w:val="fr-FR"/>
      </w:rPr>
      <w:t xml:space="preserve"> 2</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4B8" w:rsidRPr="001764E6" w:rsidRDefault="007934B8" w:rsidP="001C6038">
    <w:pPr>
      <w:pStyle w:val="Heading1"/>
      <w:keepNext w:val="0"/>
      <w:pBdr>
        <w:bottom w:val="single" w:sz="4" w:space="1" w:color="auto"/>
      </w:pBdr>
      <w:tabs>
        <w:tab w:val="clear" w:pos="-720"/>
      </w:tabs>
      <w:ind w:left="261" w:right="-2" w:hanging="261"/>
      <w:jc w:val="right"/>
      <w:rPr>
        <w:b w:val="0"/>
        <w:i/>
        <w:sz w:val="20"/>
        <w:szCs w:val="20"/>
        <w:lang w:val="fr-FR"/>
      </w:rPr>
    </w:pPr>
    <w:r w:rsidRPr="001764E6">
      <w:rPr>
        <w:b w:val="0"/>
        <w:i/>
        <w:sz w:val="20"/>
        <w:szCs w:val="20"/>
        <w:lang w:val="fr-FR"/>
      </w:rPr>
      <w:t>UNEP/CMS/S</w:t>
    </w:r>
    <w:r>
      <w:rPr>
        <w:b w:val="0"/>
        <w:i/>
        <w:sz w:val="20"/>
        <w:szCs w:val="20"/>
        <w:lang w:val="fr-FR"/>
      </w:rPr>
      <w:t>c</w:t>
    </w:r>
    <w:r w:rsidRPr="001764E6">
      <w:rPr>
        <w:b w:val="0"/>
        <w:i/>
        <w:sz w:val="20"/>
        <w:szCs w:val="20"/>
        <w:lang w:val="fr-FR"/>
      </w:rPr>
      <w:t>C</w:t>
    </w:r>
    <w:r>
      <w:rPr>
        <w:b w:val="0"/>
        <w:i/>
        <w:sz w:val="20"/>
        <w:szCs w:val="20"/>
        <w:lang w:val="fr-FR"/>
      </w:rPr>
      <w:t>18</w:t>
    </w:r>
    <w:r w:rsidRPr="001764E6">
      <w:rPr>
        <w:b w:val="0"/>
        <w:i/>
        <w:sz w:val="20"/>
        <w:szCs w:val="20"/>
        <w:lang w:val="fr-FR"/>
      </w:rPr>
      <w:t>/</w:t>
    </w:r>
    <w:r>
      <w:rPr>
        <w:b w:val="0"/>
        <w:i/>
        <w:sz w:val="20"/>
        <w:szCs w:val="20"/>
        <w:lang w:val="fr-FR"/>
      </w:rPr>
      <w:t>Doc.10.10/</w:t>
    </w:r>
    <w:proofErr w:type="spellStart"/>
    <w:r>
      <w:rPr>
        <w:b w:val="0"/>
        <w:i/>
        <w:sz w:val="20"/>
        <w:szCs w:val="20"/>
        <w:lang w:val="fr-FR"/>
      </w:rPr>
      <w:t>Annex</w:t>
    </w:r>
    <w:proofErr w:type="spellEnd"/>
    <w:r>
      <w:rPr>
        <w:b w:val="0"/>
        <w:i/>
        <w:sz w:val="20"/>
        <w:szCs w:val="20"/>
        <w:lang w:val="fr-FR"/>
      </w:rPr>
      <w:t xml:space="preserve">: </w:t>
    </w:r>
    <w:proofErr w:type="spellStart"/>
    <w:r>
      <w:rPr>
        <w:b w:val="0"/>
        <w:i/>
        <w:sz w:val="20"/>
        <w:szCs w:val="20"/>
        <w:lang w:val="fr-FR"/>
      </w:rPr>
      <w:t>Draft</w:t>
    </w:r>
    <w:proofErr w:type="spellEnd"/>
    <w:r>
      <w:rPr>
        <w:b w:val="0"/>
        <w:i/>
        <w:sz w:val="20"/>
        <w:szCs w:val="20"/>
        <w:lang w:val="fr-FR"/>
      </w:rPr>
      <w:t xml:space="preserve"> </w:t>
    </w:r>
    <w:proofErr w:type="spellStart"/>
    <w:r>
      <w:rPr>
        <w:b w:val="0"/>
        <w:i/>
        <w:sz w:val="20"/>
        <w:szCs w:val="20"/>
        <w:lang w:val="fr-FR"/>
      </w:rPr>
      <w:t>Resolution</w:t>
    </w:r>
    <w:proofErr w:type="spellEnd"/>
    <w:r>
      <w:rPr>
        <w:b w:val="0"/>
        <w:i/>
        <w:sz w:val="20"/>
        <w:szCs w:val="20"/>
        <w:lang w:val="fr-FR"/>
      </w:rPr>
      <w:t>/</w:t>
    </w:r>
    <w:proofErr w:type="spellStart"/>
    <w:r>
      <w:rPr>
        <w:b w:val="0"/>
        <w:i/>
        <w:sz w:val="20"/>
        <w:szCs w:val="20"/>
        <w:lang w:val="fr-FR"/>
      </w:rPr>
      <w:t>Annex</w:t>
    </w:r>
    <w:proofErr w:type="spellEnd"/>
    <w:r>
      <w:rPr>
        <w:b w:val="0"/>
        <w:i/>
        <w:sz w:val="20"/>
        <w:szCs w:val="20"/>
        <w:lang w:val="fr-FR"/>
      </w:rPr>
      <w:t xml:space="preserve"> 2</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4B8" w:rsidRPr="00E304B1" w:rsidRDefault="007934B8" w:rsidP="00610C63">
    <w:pPr>
      <w:pStyle w:val="Heading1"/>
      <w:keepNext w:val="0"/>
      <w:pBdr>
        <w:bottom w:val="single" w:sz="4" w:space="1" w:color="auto"/>
      </w:pBdr>
      <w:tabs>
        <w:tab w:val="clear" w:pos="-720"/>
      </w:tabs>
      <w:ind w:left="261" w:right="-2" w:hanging="261"/>
      <w:jc w:val="right"/>
      <w:rPr>
        <w:b w:val="0"/>
        <w:i/>
        <w:sz w:val="20"/>
        <w:szCs w:val="20"/>
        <w:lang w:val="en-US"/>
      </w:rPr>
    </w:pPr>
    <w:r w:rsidRPr="00E304B1">
      <w:rPr>
        <w:b w:val="0"/>
        <w:i/>
        <w:sz w:val="20"/>
        <w:szCs w:val="20"/>
        <w:lang w:val="en-US"/>
      </w:rPr>
      <w:t>UNEP/CMS/ScC18/Doc.10.10</w:t>
    </w:r>
    <w:r>
      <w:rPr>
        <w:b w:val="0"/>
        <w:i/>
        <w:sz w:val="20"/>
        <w:szCs w:val="20"/>
        <w:lang w:val="en-US"/>
      </w:rPr>
      <w:t>/Annex: Draft Resolution/Annex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4B8" w:rsidRDefault="007934B8">
    <w:pPr>
      <w:pStyle w:val="Header"/>
    </w:pPr>
  </w:p>
  <w:p w:rsidR="007934B8" w:rsidRDefault="007934B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4B8" w:rsidRPr="001764E6" w:rsidRDefault="007934B8" w:rsidP="001C6038">
    <w:pPr>
      <w:pStyle w:val="Heading1"/>
      <w:keepNext w:val="0"/>
      <w:pBdr>
        <w:bottom w:val="single" w:sz="4" w:space="1" w:color="auto"/>
      </w:pBdr>
      <w:tabs>
        <w:tab w:val="clear" w:pos="-720"/>
      </w:tabs>
      <w:ind w:left="261" w:right="-2" w:hanging="261"/>
      <w:jc w:val="right"/>
      <w:rPr>
        <w:b w:val="0"/>
        <w:i/>
        <w:sz w:val="20"/>
        <w:szCs w:val="20"/>
        <w:lang w:val="fr-FR"/>
      </w:rPr>
    </w:pPr>
    <w:r w:rsidRPr="001764E6">
      <w:rPr>
        <w:b w:val="0"/>
        <w:i/>
        <w:sz w:val="20"/>
        <w:szCs w:val="20"/>
        <w:lang w:val="fr-FR"/>
      </w:rPr>
      <w:t>UNEP/CMS/S</w:t>
    </w:r>
    <w:r>
      <w:rPr>
        <w:b w:val="0"/>
        <w:i/>
        <w:sz w:val="20"/>
        <w:szCs w:val="20"/>
        <w:lang w:val="fr-FR"/>
      </w:rPr>
      <w:t>c</w:t>
    </w:r>
    <w:r w:rsidRPr="001764E6">
      <w:rPr>
        <w:b w:val="0"/>
        <w:i/>
        <w:sz w:val="20"/>
        <w:szCs w:val="20"/>
        <w:lang w:val="fr-FR"/>
      </w:rPr>
      <w:t>C</w:t>
    </w:r>
    <w:r>
      <w:rPr>
        <w:b w:val="0"/>
        <w:i/>
        <w:sz w:val="20"/>
        <w:szCs w:val="20"/>
        <w:lang w:val="fr-FR"/>
      </w:rPr>
      <w:t>18</w:t>
    </w:r>
    <w:r w:rsidRPr="001764E6">
      <w:rPr>
        <w:b w:val="0"/>
        <w:i/>
        <w:sz w:val="20"/>
        <w:szCs w:val="20"/>
        <w:lang w:val="fr-FR"/>
      </w:rPr>
      <w:t>/</w:t>
    </w:r>
    <w:r>
      <w:rPr>
        <w:b w:val="0"/>
        <w:i/>
        <w:sz w:val="20"/>
        <w:szCs w:val="20"/>
        <w:lang w:val="fr-FR"/>
      </w:rPr>
      <w:t>Doc.10.10</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4B8" w:rsidRPr="00E304B1" w:rsidRDefault="007934B8" w:rsidP="001764E6">
    <w:pPr>
      <w:pStyle w:val="Heading1"/>
      <w:keepNext w:val="0"/>
      <w:pBdr>
        <w:bottom w:val="single" w:sz="4" w:space="1" w:color="auto"/>
      </w:pBdr>
      <w:tabs>
        <w:tab w:val="clear" w:pos="-720"/>
      </w:tabs>
      <w:ind w:left="261" w:right="-2" w:hanging="261"/>
      <w:rPr>
        <w:b w:val="0"/>
        <w:i/>
        <w:sz w:val="20"/>
        <w:szCs w:val="20"/>
        <w:lang w:val="en-US"/>
      </w:rPr>
    </w:pPr>
    <w:r w:rsidRPr="00E304B1">
      <w:rPr>
        <w:b w:val="0"/>
        <w:i/>
        <w:sz w:val="20"/>
        <w:szCs w:val="20"/>
        <w:lang w:val="en-US"/>
      </w:rPr>
      <w:t>UNEP/CMS/ScC18/Doc.10.10</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4B8" w:rsidRDefault="007934B8" w:rsidP="004E4EF3">
    <w:pPr>
      <w:pStyle w:val="Header"/>
      <w:pBdr>
        <w:bottom w:val="single" w:sz="6" w:space="1" w:color="auto"/>
      </w:pBdr>
      <w:rPr>
        <w:bCs/>
        <w:i/>
        <w:lang w:val="fr-FR"/>
      </w:rPr>
    </w:pPr>
    <w:r w:rsidRPr="005C56AA">
      <w:rPr>
        <w:bCs/>
        <w:i/>
        <w:lang w:val="fr-FR"/>
      </w:rPr>
      <w:t>UNEP/CMS/ScC18/Doc.10.10</w:t>
    </w:r>
    <w:r>
      <w:rPr>
        <w:bCs/>
        <w:i/>
        <w:lang w:val="fr-FR"/>
      </w:rPr>
      <w:t>/</w:t>
    </w:r>
    <w:proofErr w:type="spellStart"/>
    <w:r>
      <w:rPr>
        <w:bCs/>
        <w:i/>
        <w:lang w:val="fr-FR"/>
      </w:rPr>
      <w:t>Annex</w:t>
    </w:r>
    <w:proofErr w:type="spellEnd"/>
    <w:r>
      <w:rPr>
        <w:bCs/>
        <w:i/>
        <w:lang w:val="fr-FR"/>
      </w:rPr>
      <w:t xml:space="preserve">: </w:t>
    </w:r>
    <w:proofErr w:type="spellStart"/>
    <w:r>
      <w:rPr>
        <w:bCs/>
        <w:i/>
        <w:lang w:val="fr-FR"/>
      </w:rPr>
      <w:t>Draft</w:t>
    </w:r>
    <w:proofErr w:type="spellEnd"/>
    <w:r>
      <w:rPr>
        <w:bCs/>
        <w:i/>
        <w:lang w:val="fr-FR"/>
      </w:rPr>
      <w:t xml:space="preserve"> </w:t>
    </w:r>
    <w:proofErr w:type="spellStart"/>
    <w:r>
      <w:rPr>
        <w:bCs/>
        <w:i/>
        <w:lang w:val="fr-FR"/>
      </w:rPr>
      <w:t>Resolution</w:t>
    </w:r>
    <w:proofErr w:type="spellEnd"/>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4B8" w:rsidRPr="001764E6" w:rsidRDefault="007934B8" w:rsidP="001C6038">
    <w:pPr>
      <w:pStyle w:val="Heading1"/>
      <w:keepNext w:val="0"/>
      <w:pBdr>
        <w:bottom w:val="single" w:sz="4" w:space="1" w:color="auto"/>
      </w:pBdr>
      <w:tabs>
        <w:tab w:val="clear" w:pos="-720"/>
      </w:tabs>
      <w:ind w:left="261" w:right="-2" w:hanging="261"/>
      <w:jc w:val="right"/>
      <w:rPr>
        <w:b w:val="0"/>
        <w:i/>
        <w:sz w:val="20"/>
        <w:szCs w:val="20"/>
        <w:lang w:val="fr-FR"/>
      </w:rPr>
    </w:pPr>
    <w:r w:rsidRPr="001764E6">
      <w:rPr>
        <w:b w:val="0"/>
        <w:i/>
        <w:sz w:val="20"/>
        <w:szCs w:val="20"/>
        <w:lang w:val="fr-FR"/>
      </w:rPr>
      <w:t>UNEP/CMS/S</w:t>
    </w:r>
    <w:r>
      <w:rPr>
        <w:b w:val="0"/>
        <w:i/>
        <w:sz w:val="20"/>
        <w:szCs w:val="20"/>
        <w:lang w:val="fr-FR"/>
      </w:rPr>
      <w:t>c</w:t>
    </w:r>
    <w:r w:rsidRPr="001764E6">
      <w:rPr>
        <w:b w:val="0"/>
        <w:i/>
        <w:sz w:val="20"/>
        <w:szCs w:val="20"/>
        <w:lang w:val="fr-FR"/>
      </w:rPr>
      <w:t>C</w:t>
    </w:r>
    <w:r>
      <w:rPr>
        <w:b w:val="0"/>
        <w:i/>
        <w:sz w:val="20"/>
        <w:szCs w:val="20"/>
        <w:lang w:val="fr-FR"/>
      </w:rPr>
      <w:t>18</w:t>
    </w:r>
    <w:r w:rsidRPr="001764E6">
      <w:rPr>
        <w:b w:val="0"/>
        <w:i/>
        <w:sz w:val="20"/>
        <w:szCs w:val="20"/>
        <w:lang w:val="fr-FR"/>
      </w:rPr>
      <w:t>/</w:t>
    </w:r>
    <w:r>
      <w:rPr>
        <w:b w:val="0"/>
        <w:i/>
        <w:sz w:val="20"/>
        <w:szCs w:val="20"/>
        <w:lang w:val="fr-FR"/>
      </w:rPr>
      <w:t>Doc.10.10/</w:t>
    </w:r>
    <w:proofErr w:type="spellStart"/>
    <w:r>
      <w:rPr>
        <w:b w:val="0"/>
        <w:i/>
        <w:sz w:val="20"/>
        <w:szCs w:val="20"/>
        <w:lang w:val="fr-FR"/>
      </w:rPr>
      <w:t>Annex</w:t>
    </w:r>
    <w:proofErr w:type="spellEnd"/>
    <w:r>
      <w:rPr>
        <w:b w:val="0"/>
        <w:i/>
        <w:sz w:val="20"/>
        <w:szCs w:val="20"/>
        <w:lang w:val="fr-FR"/>
      </w:rPr>
      <w:t xml:space="preserve">: </w:t>
    </w:r>
    <w:proofErr w:type="spellStart"/>
    <w:r>
      <w:rPr>
        <w:b w:val="0"/>
        <w:i/>
        <w:sz w:val="20"/>
        <w:szCs w:val="20"/>
        <w:lang w:val="fr-FR"/>
      </w:rPr>
      <w:t>Draft</w:t>
    </w:r>
    <w:proofErr w:type="spellEnd"/>
    <w:r>
      <w:rPr>
        <w:b w:val="0"/>
        <w:i/>
        <w:sz w:val="20"/>
        <w:szCs w:val="20"/>
        <w:lang w:val="fr-FR"/>
      </w:rPr>
      <w:t xml:space="preserve"> </w:t>
    </w:r>
    <w:proofErr w:type="spellStart"/>
    <w:r>
      <w:rPr>
        <w:b w:val="0"/>
        <w:i/>
        <w:sz w:val="20"/>
        <w:szCs w:val="20"/>
        <w:lang w:val="fr-FR"/>
      </w:rPr>
      <w:t>Resolution</w:t>
    </w:r>
    <w:proofErr w:type="spellEnd"/>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4B8" w:rsidRPr="00E304B1" w:rsidRDefault="007934B8" w:rsidP="004E4EF3">
    <w:pPr>
      <w:pStyle w:val="Heading1"/>
      <w:keepNext w:val="0"/>
      <w:pBdr>
        <w:bottom w:val="single" w:sz="4" w:space="1" w:color="auto"/>
      </w:pBdr>
      <w:tabs>
        <w:tab w:val="clear" w:pos="-720"/>
      </w:tabs>
      <w:ind w:left="261" w:right="-2" w:hanging="261"/>
      <w:jc w:val="right"/>
      <w:rPr>
        <w:b w:val="0"/>
        <w:i/>
        <w:sz w:val="20"/>
        <w:szCs w:val="20"/>
        <w:lang w:val="en-US"/>
      </w:rPr>
    </w:pPr>
    <w:r w:rsidRPr="00E304B1">
      <w:rPr>
        <w:b w:val="0"/>
        <w:i/>
        <w:sz w:val="20"/>
        <w:szCs w:val="20"/>
        <w:lang w:val="en-US"/>
      </w:rPr>
      <w:t>UNEP/CMS/ScC18/Doc.10.10</w:t>
    </w:r>
    <w:r>
      <w:rPr>
        <w:b w:val="0"/>
        <w:i/>
        <w:sz w:val="20"/>
        <w:szCs w:val="20"/>
        <w:lang w:val="en-US"/>
      </w:rPr>
      <w:t>/Annex: Draft Resolution</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4B8" w:rsidRDefault="007934B8" w:rsidP="004E4EF3">
    <w:pPr>
      <w:pStyle w:val="Header"/>
      <w:pBdr>
        <w:bottom w:val="single" w:sz="6" w:space="1" w:color="auto"/>
      </w:pBdr>
      <w:rPr>
        <w:bCs/>
        <w:i/>
        <w:lang w:val="fr-FR"/>
      </w:rPr>
    </w:pPr>
    <w:r w:rsidRPr="005C56AA">
      <w:rPr>
        <w:bCs/>
        <w:i/>
        <w:lang w:val="fr-FR"/>
      </w:rPr>
      <w:t>UNEP/CMS/ScC18/Doc.10.10</w:t>
    </w:r>
    <w:r>
      <w:rPr>
        <w:bCs/>
        <w:i/>
        <w:lang w:val="fr-FR"/>
      </w:rPr>
      <w:t>/</w:t>
    </w:r>
    <w:proofErr w:type="spellStart"/>
    <w:r>
      <w:rPr>
        <w:bCs/>
        <w:i/>
        <w:lang w:val="fr-FR"/>
      </w:rPr>
      <w:t>Annex</w:t>
    </w:r>
    <w:proofErr w:type="spellEnd"/>
    <w:r>
      <w:rPr>
        <w:bCs/>
        <w:i/>
        <w:lang w:val="fr-FR"/>
      </w:rPr>
      <w:t xml:space="preserve">: </w:t>
    </w:r>
    <w:proofErr w:type="spellStart"/>
    <w:r>
      <w:rPr>
        <w:bCs/>
        <w:i/>
        <w:lang w:val="fr-FR"/>
      </w:rPr>
      <w:t>Draft</w:t>
    </w:r>
    <w:proofErr w:type="spellEnd"/>
    <w:r>
      <w:rPr>
        <w:bCs/>
        <w:i/>
        <w:lang w:val="fr-FR"/>
      </w:rPr>
      <w:t xml:space="preserve"> </w:t>
    </w:r>
    <w:proofErr w:type="spellStart"/>
    <w:r>
      <w:rPr>
        <w:bCs/>
        <w:i/>
        <w:lang w:val="fr-FR"/>
      </w:rPr>
      <w:t>Resolution</w:t>
    </w:r>
    <w:proofErr w:type="spellEnd"/>
    <w:r>
      <w:rPr>
        <w:bCs/>
        <w:i/>
        <w:lang w:val="fr-FR"/>
      </w:rPr>
      <w:t>/</w:t>
    </w:r>
    <w:proofErr w:type="spellStart"/>
    <w:r>
      <w:rPr>
        <w:bCs/>
        <w:i/>
        <w:lang w:val="fr-FR"/>
      </w:rPr>
      <w:t>Annex</w:t>
    </w:r>
    <w:proofErr w:type="spellEnd"/>
    <w:r>
      <w:rPr>
        <w:bCs/>
        <w:i/>
        <w:lang w:val="fr-FR"/>
      </w:rPr>
      <w:t xml:space="preserve"> 1</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4B8" w:rsidRPr="001764E6" w:rsidRDefault="007934B8" w:rsidP="001C6038">
    <w:pPr>
      <w:pStyle w:val="Heading1"/>
      <w:keepNext w:val="0"/>
      <w:pBdr>
        <w:bottom w:val="single" w:sz="4" w:space="1" w:color="auto"/>
      </w:pBdr>
      <w:tabs>
        <w:tab w:val="clear" w:pos="-720"/>
      </w:tabs>
      <w:ind w:left="261" w:right="-2" w:hanging="261"/>
      <w:jc w:val="right"/>
      <w:rPr>
        <w:b w:val="0"/>
        <w:i/>
        <w:sz w:val="20"/>
        <w:szCs w:val="20"/>
        <w:lang w:val="fr-FR"/>
      </w:rPr>
    </w:pPr>
    <w:r w:rsidRPr="001764E6">
      <w:rPr>
        <w:b w:val="0"/>
        <w:i/>
        <w:sz w:val="20"/>
        <w:szCs w:val="20"/>
        <w:lang w:val="fr-FR"/>
      </w:rPr>
      <w:t>UNEP/CMS/S</w:t>
    </w:r>
    <w:r>
      <w:rPr>
        <w:b w:val="0"/>
        <w:i/>
        <w:sz w:val="20"/>
        <w:szCs w:val="20"/>
        <w:lang w:val="fr-FR"/>
      </w:rPr>
      <w:t>c</w:t>
    </w:r>
    <w:r w:rsidRPr="001764E6">
      <w:rPr>
        <w:b w:val="0"/>
        <w:i/>
        <w:sz w:val="20"/>
        <w:szCs w:val="20"/>
        <w:lang w:val="fr-FR"/>
      </w:rPr>
      <w:t>C</w:t>
    </w:r>
    <w:r>
      <w:rPr>
        <w:b w:val="0"/>
        <w:i/>
        <w:sz w:val="20"/>
        <w:szCs w:val="20"/>
        <w:lang w:val="fr-FR"/>
      </w:rPr>
      <w:t>18</w:t>
    </w:r>
    <w:r w:rsidRPr="001764E6">
      <w:rPr>
        <w:b w:val="0"/>
        <w:i/>
        <w:sz w:val="20"/>
        <w:szCs w:val="20"/>
        <w:lang w:val="fr-FR"/>
      </w:rPr>
      <w:t>/</w:t>
    </w:r>
    <w:r>
      <w:rPr>
        <w:b w:val="0"/>
        <w:i/>
        <w:sz w:val="20"/>
        <w:szCs w:val="20"/>
        <w:lang w:val="fr-FR"/>
      </w:rPr>
      <w:t>Doc.10.10/</w:t>
    </w:r>
    <w:proofErr w:type="spellStart"/>
    <w:r>
      <w:rPr>
        <w:b w:val="0"/>
        <w:i/>
        <w:sz w:val="20"/>
        <w:szCs w:val="20"/>
        <w:lang w:val="fr-FR"/>
      </w:rPr>
      <w:t>Annex</w:t>
    </w:r>
    <w:proofErr w:type="spellEnd"/>
    <w:r>
      <w:rPr>
        <w:b w:val="0"/>
        <w:i/>
        <w:sz w:val="20"/>
        <w:szCs w:val="20"/>
        <w:lang w:val="fr-FR"/>
      </w:rPr>
      <w:t xml:space="preserve">: </w:t>
    </w:r>
    <w:proofErr w:type="spellStart"/>
    <w:r>
      <w:rPr>
        <w:b w:val="0"/>
        <w:i/>
        <w:sz w:val="20"/>
        <w:szCs w:val="20"/>
        <w:lang w:val="fr-FR"/>
      </w:rPr>
      <w:t>Draft</w:t>
    </w:r>
    <w:proofErr w:type="spellEnd"/>
    <w:r>
      <w:rPr>
        <w:b w:val="0"/>
        <w:i/>
        <w:sz w:val="20"/>
        <w:szCs w:val="20"/>
        <w:lang w:val="fr-FR"/>
      </w:rPr>
      <w:t xml:space="preserve"> </w:t>
    </w:r>
    <w:proofErr w:type="spellStart"/>
    <w:r>
      <w:rPr>
        <w:b w:val="0"/>
        <w:i/>
        <w:sz w:val="20"/>
        <w:szCs w:val="20"/>
        <w:lang w:val="fr-FR"/>
      </w:rPr>
      <w:t>Resolution</w:t>
    </w:r>
    <w:proofErr w:type="spellEnd"/>
    <w:r>
      <w:rPr>
        <w:b w:val="0"/>
        <w:i/>
        <w:sz w:val="20"/>
        <w:szCs w:val="20"/>
        <w:lang w:val="fr-FR"/>
      </w:rPr>
      <w:t>/</w:t>
    </w:r>
    <w:proofErr w:type="spellStart"/>
    <w:r>
      <w:rPr>
        <w:b w:val="0"/>
        <w:i/>
        <w:sz w:val="20"/>
        <w:szCs w:val="20"/>
        <w:lang w:val="fr-FR"/>
      </w:rPr>
      <w:t>Annex</w:t>
    </w:r>
    <w:proofErr w:type="spellEnd"/>
    <w:r>
      <w:rPr>
        <w:b w:val="0"/>
        <w:i/>
        <w:sz w:val="20"/>
        <w:szCs w:val="20"/>
        <w:lang w:val="fr-FR"/>
      </w:rPr>
      <w:t xml:space="preserv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pStyle w:val="Level1"/>
      <w:lvlText w:val="%1."/>
      <w:lvlJc w:val="left"/>
      <w:pPr>
        <w:tabs>
          <w:tab w:val="num" w:pos="566"/>
        </w:tabs>
        <w:ind w:left="566" w:hanging="566"/>
      </w:pPr>
      <w:rPr>
        <w:rFonts w:ascii="Times New Roman" w:hAnsi="Times New Roman" w:cs="Times New Roman"/>
        <w:sz w:val="24"/>
        <w:szCs w:val="24"/>
      </w:rPr>
    </w:lvl>
    <w:lvl w:ilvl="1">
      <w:start w:val="1"/>
      <w:numFmt w:val="lowerLetter"/>
      <w:pStyle w:val="Level2"/>
      <w:lvlText w:val="(%1%2"/>
      <w:lvlJc w:val="left"/>
      <w:pPr>
        <w:tabs>
          <w:tab w:val="num" w:pos="1132"/>
        </w:tabs>
        <w:ind w:left="1132" w:hanging="566"/>
      </w:pPr>
      <w:rPr>
        <w:rFonts w:cs="Times New Roman"/>
      </w:rPr>
    </w:lvl>
    <w:lvl w:ilvl="2">
      <w:start w:val="1"/>
      <w:numFmt w:val="lowerRoman"/>
      <w:pStyle w:val="Level3"/>
      <w:lvlText w:val="(%2%3"/>
      <w:lvlJc w:val="left"/>
      <w:pPr>
        <w:tabs>
          <w:tab w:val="num" w:pos="1700"/>
        </w:tabs>
        <w:ind w:left="1700" w:hanging="568"/>
      </w:pPr>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
    <w:nsid w:val="0C0D0B8F"/>
    <w:multiLevelType w:val="hybridMultilevel"/>
    <w:tmpl w:val="FEE2B6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C57108F"/>
    <w:multiLevelType w:val="hybridMultilevel"/>
    <w:tmpl w:val="E1588490"/>
    <w:lvl w:ilvl="0" w:tplc="0809000F">
      <w:start w:val="1"/>
      <w:numFmt w:val="decimal"/>
      <w:lvlText w:val="%1."/>
      <w:lvlJc w:val="left"/>
      <w:pPr>
        <w:ind w:left="360" w:hanging="360"/>
      </w:pPr>
      <w:rPr>
        <w:rFonts w:cs="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0C73551C"/>
    <w:multiLevelType w:val="hybridMultilevel"/>
    <w:tmpl w:val="4DF4F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9D011C"/>
    <w:multiLevelType w:val="hybridMultilevel"/>
    <w:tmpl w:val="FEE2B6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0B92CD4"/>
    <w:multiLevelType w:val="hybridMultilevel"/>
    <w:tmpl w:val="10AAB2A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1773164"/>
    <w:multiLevelType w:val="hybridMultilevel"/>
    <w:tmpl w:val="E67CA768"/>
    <w:lvl w:ilvl="0" w:tplc="CB9EFC20">
      <w:start w:val="7"/>
      <w:numFmt w:val="bullet"/>
      <w:lvlText w:val="-"/>
      <w:lvlJc w:val="left"/>
      <w:pPr>
        <w:ind w:left="360" w:hanging="360"/>
      </w:pPr>
      <w:rPr>
        <w:rFonts w:ascii="Calibri" w:eastAsia="Times New Roman" w:hAnsi="Calibri"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1D5D1CE9"/>
    <w:multiLevelType w:val="hybridMultilevel"/>
    <w:tmpl w:val="84A41D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1F2D2FE4"/>
    <w:multiLevelType w:val="hybridMultilevel"/>
    <w:tmpl w:val="1F5206E2"/>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nsid w:val="24D66AB7"/>
    <w:multiLevelType w:val="hybridMultilevel"/>
    <w:tmpl w:val="8432D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881FF7"/>
    <w:multiLevelType w:val="hybridMultilevel"/>
    <w:tmpl w:val="D9D8EC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FA17870"/>
    <w:multiLevelType w:val="hybridMultilevel"/>
    <w:tmpl w:val="75084ADE"/>
    <w:lvl w:ilvl="0" w:tplc="3F8419AC">
      <w:start w:val="1"/>
      <w:numFmt w:val="decimal"/>
      <w:lvlText w:val="%1."/>
      <w:lvlJc w:val="left"/>
      <w:pPr>
        <w:ind w:left="360" w:hanging="360"/>
      </w:pPr>
      <w:rPr>
        <w:rFonts w:cs="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36D13794"/>
    <w:multiLevelType w:val="hybridMultilevel"/>
    <w:tmpl w:val="CBC6278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3">
    <w:nsid w:val="43735607"/>
    <w:multiLevelType w:val="hybridMultilevel"/>
    <w:tmpl w:val="0DD2B5B8"/>
    <w:lvl w:ilvl="0" w:tplc="3F8419AC">
      <w:start w:val="1"/>
      <w:numFmt w:val="decimal"/>
      <w:lvlText w:val="%1."/>
      <w:lvlJc w:val="left"/>
      <w:pPr>
        <w:ind w:left="360" w:hanging="360"/>
      </w:pPr>
      <w:rPr>
        <w:rFonts w:cs="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45982ACB"/>
    <w:multiLevelType w:val="hybridMultilevel"/>
    <w:tmpl w:val="6B2847A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4CD42799"/>
    <w:multiLevelType w:val="hybridMultilevel"/>
    <w:tmpl w:val="A24260EE"/>
    <w:lvl w:ilvl="0" w:tplc="3F8419AC">
      <w:start w:val="1"/>
      <w:numFmt w:val="decimal"/>
      <w:lvlText w:val="%1."/>
      <w:lvlJc w:val="left"/>
      <w:pPr>
        <w:ind w:left="360" w:hanging="360"/>
      </w:pPr>
      <w:rPr>
        <w:rFonts w:cs="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4FF40D90"/>
    <w:multiLevelType w:val="hybridMultilevel"/>
    <w:tmpl w:val="F6666040"/>
    <w:lvl w:ilvl="0" w:tplc="E7368DE0">
      <w:start w:val="1"/>
      <w:numFmt w:val="bullet"/>
      <w:lvlText w:val=""/>
      <w:lvlJc w:val="left"/>
      <w:pPr>
        <w:ind w:left="1636"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25F4206"/>
    <w:multiLevelType w:val="hybridMultilevel"/>
    <w:tmpl w:val="97B0A69E"/>
    <w:lvl w:ilvl="0" w:tplc="1C09000F">
      <w:start w:val="1"/>
      <w:numFmt w:val="decimal"/>
      <w:lvlText w:val="%1."/>
      <w:lvlJc w:val="left"/>
      <w:pPr>
        <w:ind w:left="360" w:hanging="360"/>
      </w:pPr>
      <w:rPr>
        <w:rFonts w:cs="Times New Roman"/>
      </w:rPr>
    </w:lvl>
    <w:lvl w:ilvl="1" w:tplc="1C090019">
      <w:start w:val="1"/>
      <w:numFmt w:val="lowerLetter"/>
      <w:lvlText w:val="%2."/>
      <w:lvlJc w:val="left"/>
      <w:pPr>
        <w:ind w:left="1080" w:hanging="360"/>
      </w:pPr>
      <w:rPr>
        <w:rFonts w:cs="Times New Roman"/>
      </w:rPr>
    </w:lvl>
    <w:lvl w:ilvl="2" w:tplc="1C09001B">
      <w:start w:val="1"/>
      <w:numFmt w:val="lowerRoman"/>
      <w:lvlText w:val="%3."/>
      <w:lvlJc w:val="right"/>
      <w:pPr>
        <w:ind w:left="1800" w:hanging="180"/>
      </w:pPr>
      <w:rPr>
        <w:rFonts w:cs="Times New Roman"/>
      </w:rPr>
    </w:lvl>
    <w:lvl w:ilvl="3" w:tplc="1C09000F">
      <w:start w:val="1"/>
      <w:numFmt w:val="decimal"/>
      <w:lvlText w:val="%4."/>
      <w:lvlJc w:val="left"/>
      <w:pPr>
        <w:ind w:left="2520" w:hanging="360"/>
      </w:pPr>
      <w:rPr>
        <w:rFonts w:cs="Times New Roman"/>
      </w:rPr>
    </w:lvl>
    <w:lvl w:ilvl="4" w:tplc="1C090019">
      <w:start w:val="1"/>
      <w:numFmt w:val="lowerLetter"/>
      <w:lvlText w:val="%5."/>
      <w:lvlJc w:val="left"/>
      <w:pPr>
        <w:ind w:left="3240" w:hanging="360"/>
      </w:pPr>
      <w:rPr>
        <w:rFonts w:cs="Times New Roman"/>
      </w:rPr>
    </w:lvl>
    <w:lvl w:ilvl="5" w:tplc="1C09001B">
      <w:start w:val="1"/>
      <w:numFmt w:val="lowerRoman"/>
      <w:lvlText w:val="%6."/>
      <w:lvlJc w:val="right"/>
      <w:pPr>
        <w:ind w:left="3960" w:hanging="180"/>
      </w:pPr>
      <w:rPr>
        <w:rFonts w:cs="Times New Roman"/>
      </w:rPr>
    </w:lvl>
    <w:lvl w:ilvl="6" w:tplc="1C09000F">
      <w:start w:val="1"/>
      <w:numFmt w:val="decimal"/>
      <w:lvlText w:val="%7."/>
      <w:lvlJc w:val="left"/>
      <w:pPr>
        <w:ind w:left="4680" w:hanging="360"/>
      </w:pPr>
      <w:rPr>
        <w:rFonts w:cs="Times New Roman"/>
      </w:rPr>
    </w:lvl>
    <w:lvl w:ilvl="7" w:tplc="1C090019">
      <w:start w:val="1"/>
      <w:numFmt w:val="lowerLetter"/>
      <w:lvlText w:val="%8."/>
      <w:lvlJc w:val="left"/>
      <w:pPr>
        <w:ind w:left="5400" w:hanging="360"/>
      </w:pPr>
      <w:rPr>
        <w:rFonts w:cs="Times New Roman"/>
      </w:rPr>
    </w:lvl>
    <w:lvl w:ilvl="8" w:tplc="1C09001B">
      <w:start w:val="1"/>
      <w:numFmt w:val="lowerRoman"/>
      <w:lvlText w:val="%9."/>
      <w:lvlJc w:val="right"/>
      <w:pPr>
        <w:ind w:left="6120" w:hanging="180"/>
      </w:pPr>
      <w:rPr>
        <w:rFonts w:cs="Times New Roman"/>
      </w:rPr>
    </w:lvl>
  </w:abstractNum>
  <w:abstractNum w:abstractNumId="18">
    <w:nsid w:val="5885320F"/>
    <w:multiLevelType w:val="hybridMultilevel"/>
    <w:tmpl w:val="54606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C986F56"/>
    <w:multiLevelType w:val="hybridMultilevel"/>
    <w:tmpl w:val="19E00F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EE42A41"/>
    <w:multiLevelType w:val="hybridMultilevel"/>
    <w:tmpl w:val="BCB85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2A764E4"/>
    <w:multiLevelType w:val="hybridMultilevel"/>
    <w:tmpl w:val="B0B830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66837D6D"/>
    <w:multiLevelType w:val="hybridMultilevel"/>
    <w:tmpl w:val="11F08F82"/>
    <w:lvl w:ilvl="0" w:tplc="0809000F">
      <w:start w:val="1"/>
      <w:numFmt w:val="decimal"/>
      <w:lvlText w:val="%1."/>
      <w:lvlJc w:val="left"/>
      <w:pPr>
        <w:ind w:left="360" w:hanging="360"/>
      </w:pPr>
      <w:rPr>
        <w:rFonts w:cs="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74AE1A05"/>
    <w:multiLevelType w:val="hybridMultilevel"/>
    <w:tmpl w:val="D7A09318"/>
    <w:lvl w:ilvl="0" w:tplc="3F8419AC">
      <w:start w:val="1"/>
      <w:numFmt w:val="decimal"/>
      <w:lvlText w:val="%1."/>
      <w:lvlJc w:val="left"/>
      <w:pPr>
        <w:ind w:left="360" w:hanging="360"/>
      </w:pPr>
      <w:rPr>
        <w:rFonts w:cs="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7B20536C"/>
    <w:multiLevelType w:val="hybridMultilevel"/>
    <w:tmpl w:val="39FAB1CA"/>
    <w:lvl w:ilvl="0" w:tplc="3F8419AC">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5">
    <w:nsid w:val="7C0E767E"/>
    <w:multiLevelType w:val="hybridMultilevel"/>
    <w:tmpl w:val="54606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D642F5A"/>
    <w:multiLevelType w:val="hybridMultilevel"/>
    <w:tmpl w:val="82F8F9CE"/>
    <w:lvl w:ilvl="0" w:tplc="3F8419AC">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
    <w:nsid w:val="7E58519D"/>
    <w:multiLevelType w:val="hybridMultilevel"/>
    <w:tmpl w:val="09402B66"/>
    <w:lvl w:ilvl="0" w:tplc="EA24F456">
      <w:start w:val="3"/>
      <w:numFmt w:val="bullet"/>
      <w:lvlText w:val="-"/>
      <w:lvlJc w:val="left"/>
      <w:pPr>
        <w:ind w:left="408" w:hanging="360"/>
      </w:pPr>
      <w:rPr>
        <w:rFonts w:ascii="Calibri" w:eastAsia="Calibri" w:hAnsi="Calibri" w:cs="Arial" w:hint="default"/>
        <w:i/>
      </w:rPr>
    </w:lvl>
    <w:lvl w:ilvl="1" w:tplc="08090003" w:tentative="1">
      <w:start w:val="1"/>
      <w:numFmt w:val="bullet"/>
      <w:lvlText w:val="o"/>
      <w:lvlJc w:val="left"/>
      <w:pPr>
        <w:ind w:left="1128" w:hanging="360"/>
      </w:pPr>
      <w:rPr>
        <w:rFonts w:ascii="Courier New" w:hAnsi="Courier New" w:cs="Courier New" w:hint="default"/>
      </w:rPr>
    </w:lvl>
    <w:lvl w:ilvl="2" w:tplc="08090005" w:tentative="1">
      <w:start w:val="1"/>
      <w:numFmt w:val="bullet"/>
      <w:lvlText w:val=""/>
      <w:lvlJc w:val="left"/>
      <w:pPr>
        <w:ind w:left="1848" w:hanging="360"/>
      </w:pPr>
      <w:rPr>
        <w:rFonts w:ascii="Wingdings" w:hAnsi="Wingdings" w:hint="default"/>
      </w:rPr>
    </w:lvl>
    <w:lvl w:ilvl="3" w:tplc="08090001" w:tentative="1">
      <w:start w:val="1"/>
      <w:numFmt w:val="bullet"/>
      <w:lvlText w:val=""/>
      <w:lvlJc w:val="left"/>
      <w:pPr>
        <w:ind w:left="2568" w:hanging="360"/>
      </w:pPr>
      <w:rPr>
        <w:rFonts w:ascii="Symbol" w:hAnsi="Symbol" w:hint="default"/>
      </w:rPr>
    </w:lvl>
    <w:lvl w:ilvl="4" w:tplc="08090003" w:tentative="1">
      <w:start w:val="1"/>
      <w:numFmt w:val="bullet"/>
      <w:lvlText w:val="o"/>
      <w:lvlJc w:val="left"/>
      <w:pPr>
        <w:ind w:left="3288" w:hanging="360"/>
      </w:pPr>
      <w:rPr>
        <w:rFonts w:ascii="Courier New" w:hAnsi="Courier New" w:cs="Courier New" w:hint="default"/>
      </w:rPr>
    </w:lvl>
    <w:lvl w:ilvl="5" w:tplc="08090005" w:tentative="1">
      <w:start w:val="1"/>
      <w:numFmt w:val="bullet"/>
      <w:lvlText w:val=""/>
      <w:lvlJc w:val="left"/>
      <w:pPr>
        <w:ind w:left="4008" w:hanging="360"/>
      </w:pPr>
      <w:rPr>
        <w:rFonts w:ascii="Wingdings" w:hAnsi="Wingdings" w:hint="default"/>
      </w:rPr>
    </w:lvl>
    <w:lvl w:ilvl="6" w:tplc="08090001" w:tentative="1">
      <w:start w:val="1"/>
      <w:numFmt w:val="bullet"/>
      <w:lvlText w:val=""/>
      <w:lvlJc w:val="left"/>
      <w:pPr>
        <w:ind w:left="4728" w:hanging="360"/>
      </w:pPr>
      <w:rPr>
        <w:rFonts w:ascii="Symbol" w:hAnsi="Symbol" w:hint="default"/>
      </w:rPr>
    </w:lvl>
    <w:lvl w:ilvl="7" w:tplc="08090003" w:tentative="1">
      <w:start w:val="1"/>
      <w:numFmt w:val="bullet"/>
      <w:lvlText w:val="o"/>
      <w:lvlJc w:val="left"/>
      <w:pPr>
        <w:ind w:left="5448" w:hanging="360"/>
      </w:pPr>
      <w:rPr>
        <w:rFonts w:ascii="Courier New" w:hAnsi="Courier New" w:cs="Courier New" w:hint="default"/>
      </w:rPr>
    </w:lvl>
    <w:lvl w:ilvl="8" w:tplc="08090005" w:tentative="1">
      <w:start w:val="1"/>
      <w:numFmt w:val="bullet"/>
      <w:lvlText w:val=""/>
      <w:lvlJc w:val="left"/>
      <w:pPr>
        <w:ind w:left="6168" w:hanging="360"/>
      </w:pPr>
      <w:rPr>
        <w:rFonts w:ascii="Wingdings" w:hAnsi="Wingdings" w:hint="default"/>
      </w:rPr>
    </w:lvl>
  </w:abstractNum>
  <w:num w:numId="1">
    <w:abstractNumId w:val="0"/>
    <w:lvlOverride w:ilvl="0">
      <w:startOverride w:val="1"/>
      <w:lvl w:ilvl="0">
        <w:start w:val="1"/>
        <w:numFmt w:val="decimal"/>
        <w:pStyle w:val="Level1"/>
        <w:lvlText w:val="%1."/>
        <w:lvlJc w:val="left"/>
        <w:rPr>
          <w:rFonts w:cs="Times New Roman"/>
        </w:rPr>
      </w:lvl>
    </w:lvlOverride>
    <w:lvlOverride w:ilvl="1">
      <w:startOverride w:val="1"/>
      <w:lvl w:ilvl="1">
        <w:start w:val="1"/>
        <w:numFmt w:val="decimal"/>
        <w:pStyle w:val="Level2"/>
        <w:lvlText w:val="(%1%2"/>
        <w:lvlJc w:val="left"/>
        <w:rPr>
          <w:rFonts w:cs="Times New Roman"/>
        </w:rPr>
      </w:lvl>
    </w:lvlOverride>
    <w:lvlOverride w:ilvl="2">
      <w:startOverride w:val="1"/>
      <w:lvl w:ilvl="2">
        <w:start w:val="1"/>
        <w:numFmt w:val="decimal"/>
        <w:pStyle w:val="Level3"/>
        <w:lvlText w:val="(%2%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5"/>
  </w:num>
  <w:num w:numId="3">
    <w:abstractNumId w:val="10"/>
  </w:num>
  <w:num w:numId="4">
    <w:abstractNumId w:val="1"/>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16"/>
  </w:num>
  <w:num w:numId="10">
    <w:abstractNumId w:val="6"/>
  </w:num>
  <w:num w:numId="11">
    <w:abstractNumId w:val="24"/>
  </w:num>
  <w:num w:numId="12">
    <w:abstractNumId w:val="11"/>
  </w:num>
  <w:num w:numId="13">
    <w:abstractNumId w:val="23"/>
  </w:num>
  <w:num w:numId="14">
    <w:abstractNumId w:val="15"/>
  </w:num>
  <w:num w:numId="15">
    <w:abstractNumId w:val="26"/>
  </w:num>
  <w:num w:numId="16">
    <w:abstractNumId w:val="13"/>
  </w:num>
  <w:num w:numId="17">
    <w:abstractNumId w:val="2"/>
  </w:num>
  <w:num w:numId="18">
    <w:abstractNumId w:val="22"/>
  </w:num>
  <w:num w:numId="19">
    <w:abstractNumId w:val="8"/>
  </w:num>
  <w:num w:numId="20">
    <w:abstractNumId w:val="14"/>
  </w:num>
  <w:num w:numId="21">
    <w:abstractNumId w:val="27"/>
  </w:num>
  <w:num w:numId="22">
    <w:abstractNumId w:val="25"/>
  </w:num>
  <w:num w:numId="23">
    <w:abstractNumId w:val="9"/>
  </w:num>
  <w:num w:numId="24">
    <w:abstractNumId w:val="3"/>
  </w:num>
  <w:num w:numId="25">
    <w:abstractNumId w:val="20"/>
  </w:num>
  <w:num w:numId="26">
    <w:abstractNumId w:val="18"/>
  </w:num>
  <w:num w:numId="27">
    <w:abstractNumId w:val="19"/>
  </w:num>
  <w:num w:numId="28">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Pr>
  <w:endnotePr>
    <w:numFmt w:val="decimal"/>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A86"/>
    <w:rsid w:val="00000524"/>
    <w:rsid w:val="00003B81"/>
    <w:rsid w:val="000151E0"/>
    <w:rsid w:val="00032EDA"/>
    <w:rsid w:val="00047B39"/>
    <w:rsid w:val="000518C2"/>
    <w:rsid w:val="00054FAB"/>
    <w:rsid w:val="00060156"/>
    <w:rsid w:val="00073C92"/>
    <w:rsid w:val="00080F03"/>
    <w:rsid w:val="00083D20"/>
    <w:rsid w:val="00086342"/>
    <w:rsid w:val="000935CD"/>
    <w:rsid w:val="000940E9"/>
    <w:rsid w:val="000B50B7"/>
    <w:rsid w:val="000B6220"/>
    <w:rsid w:val="000C1F5E"/>
    <w:rsid w:val="000C21B1"/>
    <w:rsid w:val="000C3878"/>
    <w:rsid w:val="000D24FE"/>
    <w:rsid w:val="000D5B87"/>
    <w:rsid w:val="000E0645"/>
    <w:rsid w:val="000F1156"/>
    <w:rsid w:val="000F23A2"/>
    <w:rsid w:val="000F65BC"/>
    <w:rsid w:val="001151A3"/>
    <w:rsid w:val="00120B28"/>
    <w:rsid w:val="0012687D"/>
    <w:rsid w:val="00131197"/>
    <w:rsid w:val="001340CD"/>
    <w:rsid w:val="00137007"/>
    <w:rsid w:val="001371E7"/>
    <w:rsid w:val="001419C7"/>
    <w:rsid w:val="001424DE"/>
    <w:rsid w:val="00150AC4"/>
    <w:rsid w:val="00151F67"/>
    <w:rsid w:val="00162D88"/>
    <w:rsid w:val="00166ABA"/>
    <w:rsid w:val="001743FD"/>
    <w:rsid w:val="001764E6"/>
    <w:rsid w:val="001808F1"/>
    <w:rsid w:val="0018169E"/>
    <w:rsid w:val="001B6EED"/>
    <w:rsid w:val="001C4DF4"/>
    <w:rsid w:val="001C6038"/>
    <w:rsid w:val="001E3823"/>
    <w:rsid w:val="001E6A0D"/>
    <w:rsid w:val="001F13DE"/>
    <w:rsid w:val="001F4A86"/>
    <w:rsid w:val="001F6212"/>
    <w:rsid w:val="00201F88"/>
    <w:rsid w:val="00222E01"/>
    <w:rsid w:val="00222F2C"/>
    <w:rsid w:val="002264A1"/>
    <w:rsid w:val="00233159"/>
    <w:rsid w:val="002371F9"/>
    <w:rsid w:val="00252E74"/>
    <w:rsid w:val="00263159"/>
    <w:rsid w:val="00264C46"/>
    <w:rsid w:val="00271BFF"/>
    <w:rsid w:val="002779F7"/>
    <w:rsid w:val="002914AF"/>
    <w:rsid w:val="0029597F"/>
    <w:rsid w:val="00296AB6"/>
    <w:rsid w:val="002A01D1"/>
    <w:rsid w:val="002A1A9C"/>
    <w:rsid w:val="002A244B"/>
    <w:rsid w:val="002C20F1"/>
    <w:rsid w:val="002D2EF0"/>
    <w:rsid w:val="002D5FFD"/>
    <w:rsid w:val="002D6163"/>
    <w:rsid w:val="002E3DEA"/>
    <w:rsid w:val="002E7CC2"/>
    <w:rsid w:val="002F5E1A"/>
    <w:rsid w:val="00320538"/>
    <w:rsid w:val="0033017D"/>
    <w:rsid w:val="003331C6"/>
    <w:rsid w:val="0033720C"/>
    <w:rsid w:val="00340F90"/>
    <w:rsid w:val="00345044"/>
    <w:rsid w:val="00357061"/>
    <w:rsid w:val="003704B7"/>
    <w:rsid w:val="003833EB"/>
    <w:rsid w:val="00385871"/>
    <w:rsid w:val="00385FB5"/>
    <w:rsid w:val="003A2EAC"/>
    <w:rsid w:val="003A7932"/>
    <w:rsid w:val="003B0C35"/>
    <w:rsid w:val="003B6452"/>
    <w:rsid w:val="003E1C81"/>
    <w:rsid w:val="003E3264"/>
    <w:rsid w:val="00407A4F"/>
    <w:rsid w:val="00411E65"/>
    <w:rsid w:val="00413315"/>
    <w:rsid w:val="004218CC"/>
    <w:rsid w:val="00423388"/>
    <w:rsid w:val="00426D73"/>
    <w:rsid w:val="00431B9C"/>
    <w:rsid w:val="00457441"/>
    <w:rsid w:val="004579F6"/>
    <w:rsid w:val="00473ABD"/>
    <w:rsid w:val="00480EC2"/>
    <w:rsid w:val="00486009"/>
    <w:rsid w:val="004A306F"/>
    <w:rsid w:val="004A74D2"/>
    <w:rsid w:val="004B3C36"/>
    <w:rsid w:val="004B520A"/>
    <w:rsid w:val="004B54B9"/>
    <w:rsid w:val="004C204D"/>
    <w:rsid w:val="004C240C"/>
    <w:rsid w:val="004D0436"/>
    <w:rsid w:val="004E4EF3"/>
    <w:rsid w:val="00504005"/>
    <w:rsid w:val="00512B91"/>
    <w:rsid w:val="0051601D"/>
    <w:rsid w:val="005222ED"/>
    <w:rsid w:val="0052585E"/>
    <w:rsid w:val="00530ECA"/>
    <w:rsid w:val="00542FCC"/>
    <w:rsid w:val="005439E4"/>
    <w:rsid w:val="00547DB8"/>
    <w:rsid w:val="00551C18"/>
    <w:rsid w:val="00565445"/>
    <w:rsid w:val="00565F5E"/>
    <w:rsid w:val="0057408A"/>
    <w:rsid w:val="00575F29"/>
    <w:rsid w:val="00595193"/>
    <w:rsid w:val="0059589F"/>
    <w:rsid w:val="00595AC8"/>
    <w:rsid w:val="005B1685"/>
    <w:rsid w:val="005C432C"/>
    <w:rsid w:val="005C56AA"/>
    <w:rsid w:val="005D64B6"/>
    <w:rsid w:val="005F3989"/>
    <w:rsid w:val="005F73A6"/>
    <w:rsid w:val="00601B52"/>
    <w:rsid w:val="00602211"/>
    <w:rsid w:val="00605E4B"/>
    <w:rsid w:val="00607CD0"/>
    <w:rsid w:val="00610C63"/>
    <w:rsid w:val="00647463"/>
    <w:rsid w:val="006526C6"/>
    <w:rsid w:val="00674674"/>
    <w:rsid w:val="006A6723"/>
    <w:rsid w:val="006B09C7"/>
    <w:rsid w:val="006C12B3"/>
    <w:rsid w:val="006C631D"/>
    <w:rsid w:val="006D5325"/>
    <w:rsid w:val="006E56AD"/>
    <w:rsid w:val="006E5763"/>
    <w:rsid w:val="006F3924"/>
    <w:rsid w:val="00701259"/>
    <w:rsid w:val="0070343A"/>
    <w:rsid w:val="00713308"/>
    <w:rsid w:val="0071380C"/>
    <w:rsid w:val="00713E80"/>
    <w:rsid w:val="00722C58"/>
    <w:rsid w:val="00727E01"/>
    <w:rsid w:val="00727E3E"/>
    <w:rsid w:val="00730319"/>
    <w:rsid w:val="00745914"/>
    <w:rsid w:val="00752F37"/>
    <w:rsid w:val="007547E2"/>
    <w:rsid w:val="00757614"/>
    <w:rsid w:val="00757749"/>
    <w:rsid w:val="00762507"/>
    <w:rsid w:val="00776AB9"/>
    <w:rsid w:val="00777BAF"/>
    <w:rsid w:val="00777FE4"/>
    <w:rsid w:val="007819F7"/>
    <w:rsid w:val="00783AB2"/>
    <w:rsid w:val="007934B8"/>
    <w:rsid w:val="00796138"/>
    <w:rsid w:val="007C1468"/>
    <w:rsid w:val="007C16EB"/>
    <w:rsid w:val="007C41D7"/>
    <w:rsid w:val="007E1CD9"/>
    <w:rsid w:val="007E6DCB"/>
    <w:rsid w:val="007E730A"/>
    <w:rsid w:val="007F16FB"/>
    <w:rsid w:val="007F191F"/>
    <w:rsid w:val="007F1BBA"/>
    <w:rsid w:val="007F494E"/>
    <w:rsid w:val="0080377C"/>
    <w:rsid w:val="00805517"/>
    <w:rsid w:val="00805D42"/>
    <w:rsid w:val="008135A5"/>
    <w:rsid w:val="0081600F"/>
    <w:rsid w:val="00820C77"/>
    <w:rsid w:val="0082285D"/>
    <w:rsid w:val="0082722D"/>
    <w:rsid w:val="00830B78"/>
    <w:rsid w:val="008348B8"/>
    <w:rsid w:val="008441F9"/>
    <w:rsid w:val="00845232"/>
    <w:rsid w:val="00846A99"/>
    <w:rsid w:val="00893346"/>
    <w:rsid w:val="008940D9"/>
    <w:rsid w:val="008A0D8D"/>
    <w:rsid w:val="008B1A69"/>
    <w:rsid w:val="008C1A39"/>
    <w:rsid w:val="008E7DFB"/>
    <w:rsid w:val="008F7327"/>
    <w:rsid w:val="00905636"/>
    <w:rsid w:val="00906836"/>
    <w:rsid w:val="009076C8"/>
    <w:rsid w:val="009244FB"/>
    <w:rsid w:val="009258CD"/>
    <w:rsid w:val="00927CD6"/>
    <w:rsid w:val="00933572"/>
    <w:rsid w:val="00940978"/>
    <w:rsid w:val="00955BF1"/>
    <w:rsid w:val="00961BB0"/>
    <w:rsid w:val="009754AD"/>
    <w:rsid w:val="00975F20"/>
    <w:rsid w:val="00984DDC"/>
    <w:rsid w:val="00995283"/>
    <w:rsid w:val="009A2C8F"/>
    <w:rsid w:val="009A7B65"/>
    <w:rsid w:val="009B2365"/>
    <w:rsid w:val="009B4DB0"/>
    <w:rsid w:val="009B7465"/>
    <w:rsid w:val="009C65BF"/>
    <w:rsid w:val="009C6A86"/>
    <w:rsid w:val="009D3A07"/>
    <w:rsid w:val="009D40C4"/>
    <w:rsid w:val="009D4711"/>
    <w:rsid w:val="009D5DA6"/>
    <w:rsid w:val="009E3A84"/>
    <w:rsid w:val="009E415A"/>
    <w:rsid w:val="009F450E"/>
    <w:rsid w:val="009F4E46"/>
    <w:rsid w:val="009F54DA"/>
    <w:rsid w:val="00A032AF"/>
    <w:rsid w:val="00A06984"/>
    <w:rsid w:val="00A069A5"/>
    <w:rsid w:val="00A10203"/>
    <w:rsid w:val="00A263BE"/>
    <w:rsid w:val="00A26B74"/>
    <w:rsid w:val="00A40EDF"/>
    <w:rsid w:val="00A442E2"/>
    <w:rsid w:val="00A503CF"/>
    <w:rsid w:val="00A568DF"/>
    <w:rsid w:val="00A61AC3"/>
    <w:rsid w:val="00A6314E"/>
    <w:rsid w:val="00A80431"/>
    <w:rsid w:val="00A8515F"/>
    <w:rsid w:val="00A93C52"/>
    <w:rsid w:val="00AA185F"/>
    <w:rsid w:val="00AA6C29"/>
    <w:rsid w:val="00AA7368"/>
    <w:rsid w:val="00AB4FF9"/>
    <w:rsid w:val="00AC364B"/>
    <w:rsid w:val="00AD1D72"/>
    <w:rsid w:val="00AE45E0"/>
    <w:rsid w:val="00AE7B21"/>
    <w:rsid w:val="00AF1980"/>
    <w:rsid w:val="00B0207E"/>
    <w:rsid w:val="00B0535F"/>
    <w:rsid w:val="00B13E44"/>
    <w:rsid w:val="00B152F6"/>
    <w:rsid w:val="00B34565"/>
    <w:rsid w:val="00B35887"/>
    <w:rsid w:val="00B471BD"/>
    <w:rsid w:val="00B50C2D"/>
    <w:rsid w:val="00B53062"/>
    <w:rsid w:val="00B53CD7"/>
    <w:rsid w:val="00B70B38"/>
    <w:rsid w:val="00B73897"/>
    <w:rsid w:val="00BA42E6"/>
    <w:rsid w:val="00BB022B"/>
    <w:rsid w:val="00BB630C"/>
    <w:rsid w:val="00BC5607"/>
    <w:rsid w:val="00BD0770"/>
    <w:rsid w:val="00BD2542"/>
    <w:rsid w:val="00BE0D1D"/>
    <w:rsid w:val="00BE2448"/>
    <w:rsid w:val="00BE24D4"/>
    <w:rsid w:val="00BE4737"/>
    <w:rsid w:val="00BE6E88"/>
    <w:rsid w:val="00BE7CB9"/>
    <w:rsid w:val="00C13FA6"/>
    <w:rsid w:val="00C21C95"/>
    <w:rsid w:val="00C35393"/>
    <w:rsid w:val="00C56AF6"/>
    <w:rsid w:val="00C56BB3"/>
    <w:rsid w:val="00C60A54"/>
    <w:rsid w:val="00C61604"/>
    <w:rsid w:val="00C61919"/>
    <w:rsid w:val="00C623D8"/>
    <w:rsid w:val="00C71A3F"/>
    <w:rsid w:val="00C7602A"/>
    <w:rsid w:val="00C811D4"/>
    <w:rsid w:val="00C82ED9"/>
    <w:rsid w:val="00C92472"/>
    <w:rsid w:val="00C9281B"/>
    <w:rsid w:val="00CA367A"/>
    <w:rsid w:val="00CA3BBB"/>
    <w:rsid w:val="00CA7FFB"/>
    <w:rsid w:val="00CB17DF"/>
    <w:rsid w:val="00CB1D26"/>
    <w:rsid w:val="00CC4C21"/>
    <w:rsid w:val="00CC57AD"/>
    <w:rsid w:val="00CE27C3"/>
    <w:rsid w:val="00D05767"/>
    <w:rsid w:val="00D05922"/>
    <w:rsid w:val="00D2201D"/>
    <w:rsid w:val="00D233D6"/>
    <w:rsid w:val="00D64814"/>
    <w:rsid w:val="00D70450"/>
    <w:rsid w:val="00D7746A"/>
    <w:rsid w:val="00D838FE"/>
    <w:rsid w:val="00D8406F"/>
    <w:rsid w:val="00D84468"/>
    <w:rsid w:val="00D859C7"/>
    <w:rsid w:val="00DA1080"/>
    <w:rsid w:val="00DA12C2"/>
    <w:rsid w:val="00DB5BBC"/>
    <w:rsid w:val="00DC0DCE"/>
    <w:rsid w:val="00DD018F"/>
    <w:rsid w:val="00DD36EC"/>
    <w:rsid w:val="00DD6A9E"/>
    <w:rsid w:val="00DE2DC4"/>
    <w:rsid w:val="00DF2FA4"/>
    <w:rsid w:val="00E11895"/>
    <w:rsid w:val="00E1434B"/>
    <w:rsid w:val="00E15182"/>
    <w:rsid w:val="00E304B1"/>
    <w:rsid w:val="00E44B47"/>
    <w:rsid w:val="00E50584"/>
    <w:rsid w:val="00E51D2E"/>
    <w:rsid w:val="00E536D9"/>
    <w:rsid w:val="00E57555"/>
    <w:rsid w:val="00E71A85"/>
    <w:rsid w:val="00E73FEB"/>
    <w:rsid w:val="00E74D1C"/>
    <w:rsid w:val="00E81457"/>
    <w:rsid w:val="00EA0E0C"/>
    <w:rsid w:val="00EB1DFE"/>
    <w:rsid w:val="00ED065B"/>
    <w:rsid w:val="00EE3864"/>
    <w:rsid w:val="00EE4664"/>
    <w:rsid w:val="00EE64C1"/>
    <w:rsid w:val="00F05AA0"/>
    <w:rsid w:val="00F05E24"/>
    <w:rsid w:val="00F133BF"/>
    <w:rsid w:val="00F20EA6"/>
    <w:rsid w:val="00F24050"/>
    <w:rsid w:val="00F248AA"/>
    <w:rsid w:val="00F30051"/>
    <w:rsid w:val="00F30A92"/>
    <w:rsid w:val="00F31539"/>
    <w:rsid w:val="00F43E0A"/>
    <w:rsid w:val="00F444EC"/>
    <w:rsid w:val="00F466E0"/>
    <w:rsid w:val="00F50C66"/>
    <w:rsid w:val="00F62448"/>
    <w:rsid w:val="00F6347A"/>
    <w:rsid w:val="00F63AB7"/>
    <w:rsid w:val="00F65990"/>
    <w:rsid w:val="00F7503A"/>
    <w:rsid w:val="00F77356"/>
    <w:rsid w:val="00F77DBC"/>
    <w:rsid w:val="00F81FEF"/>
    <w:rsid w:val="00FA646E"/>
    <w:rsid w:val="00FB330E"/>
    <w:rsid w:val="00FD3A06"/>
    <w:rsid w:val="00FE22C2"/>
    <w:rsid w:val="00FE7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qFormat="1"/>
    <w:lsdException w:name="heading 2" w:locked="1" w:semiHidden="0" w:qFormat="1"/>
    <w:lsdException w:name="heading 3" w:locked="1" w:semiHidden="0" w:qFormat="1"/>
    <w:lsdException w:name="heading 4" w:locked="1" w:semiHidden="0" w:qFormat="1"/>
    <w:lsdException w:name="heading 5" w:locked="1" w:semiHidden="0" w:qFormat="1"/>
    <w:lsdException w:name="heading 6" w:locked="1" w:semiHidden="0" w:qFormat="1"/>
    <w:lsdException w:name="heading 7" w:locked="1" w:semiHidden="0" w:qFormat="1"/>
    <w:lsdException w:name="heading 8" w:locked="1" w:semiHidden="0" w:qFormat="1"/>
    <w:lsdException w:name="heading 9" w:locked="1"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39"/>
    <w:lsdException w:name="toc 2" w:locked="1" w:semiHidden="0" w:uiPriority="39"/>
    <w:lsdException w:name="toc 3" w:locked="1" w:semiHidden="0" w:uiPriority="39"/>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iPriority="0" w:unhideWhenUsed="1"/>
    <w:lsdException w:name="header" w:locked="1" w:semiHidden="0"/>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iPriority="0"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22" w:qFormat="1"/>
    <w:lsdException w:name="Emphasis" w:locked="1"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9"/>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9"/>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semiHidden/>
    <w:rsid w:val="00DA1080"/>
    <w:rPr>
      <w:rFonts w:cs="Times New Roman"/>
      <w:sz w:val="18"/>
    </w:rPr>
  </w:style>
  <w:style w:type="paragraph" w:styleId="CommentText">
    <w:name w:val="annotation text"/>
    <w:basedOn w:val="Normal"/>
    <w:link w:val="CommentTextChar"/>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20"/>
    <w:qFormat/>
    <w:rsid w:val="00F81FEF"/>
    <w:rPr>
      <w:rFonts w:cs="Times New Roman"/>
      <w:i/>
      <w:iCs/>
    </w:rPr>
  </w:style>
  <w:style w:type="paragraph" w:customStyle="1" w:styleId="Default">
    <w:name w:val="Default"/>
    <w:basedOn w:val="Normal"/>
    <w:rsid w:val="00CC57AD"/>
    <w:pPr>
      <w:widowControl/>
      <w:adjustRightInd/>
    </w:pPr>
    <w:rPr>
      <w:color w:val="000000"/>
      <w:sz w:val="24"/>
      <w:lang w:val="en-GB" w:eastAsia="en-GB"/>
    </w:rPr>
  </w:style>
  <w:style w:type="paragraph" w:customStyle="1" w:styleId="Body">
    <w:name w:val="Body"/>
    <w:rsid w:val="001C4DF4"/>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character" w:customStyle="1" w:styleId="Hyperlink0">
    <w:name w:val="Hyperlink.0"/>
    <w:basedOn w:val="DefaultParagraphFont"/>
    <w:rsid w:val="001C4DF4"/>
    <w:rPr>
      <w:color w:val="0066CC"/>
      <w:sz w:val="24"/>
      <w:szCs w:val="24"/>
      <w:u w:color="0066CC"/>
    </w:rPr>
  </w:style>
  <w:style w:type="numbering" w:customStyle="1" w:styleId="NoList1">
    <w:name w:val="No List1"/>
    <w:next w:val="NoList"/>
    <w:uiPriority w:val="99"/>
    <w:semiHidden/>
    <w:unhideWhenUsed/>
    <w:rsid w:val="001C4DF4"/>
  </w:style>
  <w:style w:type="paragraph" w:customStyle="1" w:styleId="font5">
    <w:name w:val="font5"/>
    <w:basedOn w:val="Normal"/>
    <w:uiPriority w:val="99"/>
    <w:rsid w:val="001C4DF4"/>
    <w:pPr>
      <w:widowControl/>
      <w:autoSpaceDE/>
      <w:autoSpaceDN/>
      <w:adjustRightInd/>
      <w:spacing w:before="100" w:beforeAutospacing="1" w:after="100" w:afterAutospacing="1"/>
    </w:pPr>
    <w:rPr>
      <w:rFonts w:ascii="Calibri" w:hAnsi="Calibri"/>
      <w:color w:val="000000"/>
      <w:szCs w:val="20"/>
      <w:lang w:val="en-GB" w:eastAsia="en-GB"/>
    </w:rPr>
  </w:style>
  <w:style w:type="paragraph" w:customStyle="1" w:styleId="font6">
    <w:name w:val="font6"/>
    <w:basedOn w:val="Normal"/>
    <w:uiPriority w:val="99"/>
    <w:rsid w:val="001C4DF4"/>
    <w:pPr>
      <w:widowControl/>
      <w:autoSpaceDE/>
      <w:autoSpaceDN/>
      <w:adjustRightInd/>
      <w:spacing w:before="100" w:beforeAutospacing="1" w:after="100" w:afterAutospacing="1"/>
    </w:pPr>
    <w:rPr>
      <w:rFonts w:ascii="Calibri" w:hAnsi="Calibri"/>
      <w:color w:val="000000"/>
      <w:szCs w:val="20"/>
      <w:lang w:val="en-GB" w:eastAsia="en-GB"/>
    </w:rPr>
  </w:style>
  <w:style w:type="paragraph" w:customStyle="1" w:styleId="font7">
    <w:name w:val="font7"/>
    <w:basedOn w:val="Normal"/>
    <w:uiPriority w:val="99"/>
    <w:rsid w:val="001C4DF4"/>
    <w:pPr>
      <w:widowControl/>
      <w:autoSpaceDE/>
      <w:autoSpaceDN/>
      <w:adjustRightInd/>
      <w:spacing w:before="100" w:beforeAutospacing="1" w:after="100" w:afterAutospacing="1"/>
    </w:pPr>
    <w:rPr>
      <w:rFonts w:ascii="Calibri" w:hAnsi="Calibri"/>
      <w:i/>
      <w:iCs/>
      <w:color w:val="000000"/>
      <w:szCs w:val="20"/>
      <w:lang w:val="en-GB" w:eastAsia="en-GB"/>
    </w:rPr>
  </w:style>
  <w:style w:type="paragraph" w:customStyle="1" w:styleId="font8">
    <w:name w:val="font8"/>
    <w:basedOn w:val="Normal"/>
    <w:uiPriority w:val="99"/>
    <w:rsid w:val="001C4DF4"/>
    <w:pPr>
      <w:widowControl/>
      <w:autoSpaceDE/>
      <w:autoSpaceDN/>
      <w:adjustRightInd/>
      <w:spacing w:before="100" w:beforeAutospacing="1" w:after="100" w:afterAutospacing="1"/>
    </w:pPr>
    <w:rPr>
      <w:rFonts w:ascii="Calibri" w:hAnsi="Calibri"/>
      <w:i/>
      <w:iCs/>
      <w:color w:val="000000"/>
      <w:szCs w:val="20"/>
      <w:lang w:val="en-GB" w:eastAsia="en-GB"/>
    </w:rPr>
  </w:style>
  <w:style w:type="paragraph" w:customStyle="1" w:styleId="font9">
    <w:name w:val="font9"/>
    <w:basedOn w:val="Normal"/>
    <w:uiPriority w:val="99"/>
    <w:rsid w:val="001C4DF4"/>
    <w:pPr>
      <w:widowControl/>
      <w:autoSpaceDE/>
      <w:autoSpaceDN/>
      <w:adjustRightInd/>
      <w:spacing w:before="100" w:beforeAutospacing="1" w:after="100" w:afterAutospacing="1"/>
    </w:pPr>
    <w:rPr>
      <w:rFonts w:ascii="Calibri" w:hAnsi="Calibri"/>
      <w:color w:val="FF0000"/>
      <w:szCs w:val="20"/>
      <w:lang w:val="en-GB" w:eastAsia="en-GB"/>
    </w:rPr>
  </w:style>
  <w:style w:type="paragraph" w:customStyle="1" w:styleId="font10">
    <w:name w:val="font10"/>
    <w:basedOn w:val="Normal"/>
    <w:uiPriority w:val="99"/>
    <w:rsid w:val="001C4DF4"/>
    <w:pPr>
      <w:widowControl/>
      <w:autoSpaceDE/>
      <w:autoSpaceDN/>
      <w:adjustRightInd/>
      <w:spacing w:before="100" w:beforeAutospacing="1" w:after="100" w:afterAutospacing="1"/>
    </w:pPr>
    <w:rPr>
      <w:rFonts w:ascii="Tahoma" w:hAnsi="Tahoma" w:cs="Tahoma"/>
      <w:color w:val="000000"/>
      <w:sz w:val="16"/>
      <w:szCs w:val="16"/>
      <w:lang w:val="en-GB" w:eastAsia="en-GB"/>
    </w:rPr>
  </w:style>
  <w:style w:type="paragraph" w:customStyle="1" w:styleId="font11">
    <w:name w:val="font11"/>
    <w:basedOn w:val="Normal"/>
    <w:uiPriority w:val="99"/>
    <w:rsid w:val="001C4DF4"/>
    <w:pPr>
      <w:widowControl/>
      <w:autoSpaceDE/>
      <w:autoSpaceDN/>
      <w:adjustRightInd/>
      <w:spacing w:before="100" w:beforeAutospacing="1" w:after="100" w:afterAutospacing="1"/>
    </w:pPr>
    <w:rPr>
      <w:rFonts w:ascii="Tahoma" w:hAnsi="Tahoma" w:cs="Tahoma"/>
      <w:b/>
      <w:bCs/>
      <w:color w:val="000000"/>
      <w:sz w:val="16"/>
      <w:szCs w:val="16"/>
      <w:lang w:val="en-GB" w:eastAsia="en-GB"/>
    </w:rPr>
  </w:style>
  <w:style w:type="paragraph" w:customStyle="1" w:styleId="xl63">
    <w:name w:val="xl63"/>
    <w:basedOn w:val="Normal"/>
    <w:uiPriority w:val="99"/>
    <w:rsid w:val="001C4DF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Calibri" w:hAnsi="Calibri"/>
      <w:color w:val="000000"/>
      <w:sz w:val="24"/>
      <w:lang w:val="en-GB" w:eastAsia="en-GB"/>
    </w:rPr>
  </w:style>
  <w:style w:type="paragraph" w:customStyle="1" w:styleId="xl64">
    <w:name w:val="xl64"/>
    <w:basedOn w:val="Normal"/>
    <w:uiPriority w:val="99"/>
    <w:rsid w:val="001C4DF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Calibri" w:hAnsi="Calibri"/>
      <w:b/>
      <w:bCs/>
      <w:color w:val="000000"/>
      <w:sz w:val="24"/>
      <w:lang w:val="en-GB" w:eastAsia="en-GB"/>
    </w:rPr>
  </w:style>
  <w:style w:type="paragraph" w:customStyle="1" w:styleId="xl65">
    <w:name w:val="xl65"/>
    <w:basedOn w:val="Normal"/>
    <w:uiPriority w:val="99"/>
    <w:rsid w:val="001C4DF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Calibri" w:hAnsi="Calibri"/>
      <w:sz w:val="24"/>
      <w:lang w:val="en-GB" w:eastAsia="en-GB"/>
    </w:rPr>
  </w:style>
  <w:style w:type="paragraph" w:customStyle="1" w:styleId="xl66">
    <w:name w:val="xl66"/>
    <w:basedOn w:val="Normal"/>
    <w:uiPriority w:val="99"/>
    <w:rsid w:val="001C4DF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Calibri" w:hAnsi="Calibri"/>
      <w:b/>
      <w:bCs/>
      <w:sz w:val="24"/>
      <w:lang w:val="en-GB" w:eastAsia="en-GB"/>
    </w:rPr>
  </w:style>
  <w:style w:type="paragraph" w:customStyle="1" w:styleId="xl67">
    <w:name w:val="xl67"/>
    <w:basedOn w:val="Normal"/>
    <w:uiPriority w:val="99"/>
    <w:rsid w:val="001C4DF4"/>
    <w:pPr>
      <w:widowControl/>
      <w:autoSpaceDE/>
      <w:autoSpaceDN/>
      <w:adjustRightInd/>
      <w:spacing w:before="100" w:beforeAutospacing="1" w:after="100" w:afterAutospacing="1"/>
      <w:jc w:val="center"/>
      <w:textAlignment w:val="center"/>
    </w:pPr>
    <w:rPr>
      <w:rFonts w:ascii="Calibri" w:hAnsi="Calibri"/>
      <w:b/>
      <w:bCs/>
      <w:sz w:val="24"/>
      <w:lang w:val="en-GB" w:eastAsia="en-GB"/>
    </w:rPr>
  </w:style>
  <w:style w:type="paragraph" w:customStyle="1" w:styleId="xl68">
    <w:name w:val="xl68"/>
    <w:basedOn w:val="Normal"/>
    <w:uiPriority w:val="99"/>
    <w:rsid w:val="001C4DF4"/>
    <w:pPr>
      <w:widowControl/>
      <w:autoSpaceDE/>
      <w:autoSpaceDN/>
      <w:adjustRightInd/>
      <w:spacing w:before="100" w:beforeAutospacing="1" w:after="100" w:afterAutospacing="1"/>
      <w:textAlignment w:val="center"/>
    </w:pPr>
    <w:rPr>
      <w:rFonts w:ascii="Calibri" w:hAnsi="Calibri"/>
      <w:sz w:val="24"/>
      <w:lang w:val="en-GB" w:eastAsia="en-GB"/>
    </w:rPr>
  </w:style>
  <w:style w:type="paragraph" w:customStyle="1" w:styleId="xl69">
    <w:name w:val="xl69"/>
    <w:basedOn w:val="Normal"/>
    <w:uiPriority w:val="99"/>
    <w:rsid w:val="001C4DF4"/>
    <w:pPr>
      <w:widowControl/>
      <w:shd w:val="clear" w:color="000000" w:fill="FFFF00"/>
      <w:autoSpaceDE/>
      <w:autoSpaceDN/>
      <w:adjustRightInd/>
      <w:spacing w:before="100" w:beforeAutospacing="1" w:after="100" w:afterAutospacing="1"/>
      <w:textAlignment w:val="center"/>
    </w:pPr>
    <w:rPr>
      <w:rFonts w:ascii="Calibri" w:hAnsi="Calibri"/>
      <w:sz w:val="24"/>
      <w:lang w:val="en-GB" w:eastAsia="en-GB"/>
    </w:rPr>
  </w:style>
  <w:style w:type="paragraph" w:customStyle="1" w:styleId="xl70">
    <w:name w:val="xl70"/>
    <w:basedOn w:val="Normal"/>
    <w:uiPriority w:val="99"/>
    <w:rsid w:val="001C4DF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center"/>
    </w:pPr>
    <w:rPr>
      <w:rFonts w:ascii="Calibri" w:hAnsi="Calibri"/>
      <w:sz w:val="24"/>
      <w:lang w:val="en-GB" w:eastAsia="en-GB"/>
    </w:rPr>
  </w:style>
  <w:style w:type="paragraph" w:customStyle="1" w:styleId="xl71">
    <w:name w:val="xl71"/>
    <w:basedOn w:val="Normal"/>
    <w:uiPriority w:val="99"/>
    <w:rsid w:val="001C4DF4"/>
    <w:pPr>
      <w:widowControl/>
      <w:shd w:val="clear" w:color="000000" w:fill="92CDDC"/>
      <w:autoSpaceDE/>
      <w:autoSpaceDN/>
      <w:adjustRightInd/>
      <w:spacing w:before="100" w:beforeAutospacing="1" w:after="100" w:afterAutospacing="1"/>
      <w:textAlignment w:val="center"/>
    </w:pPr>
    <w:rPr>
      <w:rFonts w:ascii="Calibri" w:hAnsi="Calibri"/>
      <w:sz w:val="24"/>
      <w:lang w:val="en-GB" w:eastAsia="en-GB"/>
    </w:rPr>
  </w:style>
  <w:style w:type="paragraph" w:customStyle="1" w:styleId="xl72">
    <w:name w:val="xl72"/>
    <w:basedOn w:val="Normal"/>
    <w:uiPriority w:val="99"/>
    <w:rsid w:val="001C4DF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Calibri" w:hAnsi="Calibri"/>
      <w:b/>
      <w:bCs/>
      <w:sz w:val="24"/>
      <w:lang w:val="en-GB" w:eastAsia="en-GB"/>
    </w:rPr>
  </w:style>
  <w:style w:type="paragraph" w:customStyle="1" w:styleId="xl73">
    <w:name w:val="xl73"/>
    <w:basedOn w:val="Normal"/>
    <w:uiPriority w:val="99"/>
    <w:rsid w:val="001C4DF4"/>
    <w:pPr>
      <w:widowControl/>
      <w:pBdr>
        <w:top w:val="single" w:sz="4" w:space="0" w:color="auto"/>
        <w:left w:val="single" w:sz="4" w:space="0" w:color="auto"/>
        <w:bottom w:val="single" w:sz="4" w:space="0" w:color="auto"/>
        <w:right w:val="single" w:sz="4" w:space="0" w:color="auto"/>
      </w:pBdr>
      <w:shd w:val="clear" w:color="000000" w:fill="92CDDC"/>
      <w:autoSpaceDE/>
      <w:autoSpaceDN/>
      <w:adjustRightInd/>
      <w:spacing w:before="100" w:beforeAutospacing="1" w:after="100" w:afterAutospacing="1"/>
      <w:textAlignment w:val="center"/>
    </w:pPr>
    <w:rPr>
      <w:rFonts w:ascii="Calibri" w:hAnsi="Calibri"/>
      <w:sz w:val="24"/>
      <w:lang w:val="en-GB" w:eastAsia="en-GB"/>
    </w:rPr>
  </w:style>
  <w:style w:type="paragraph" w:customStyle="1" w:styleId="xl74">
    <w:name w:val="xl74"/>
    <w:basedOn w:val="Normal"/>
    <w:uiPriority w:val="99"/>
    <w:rsid w:val="001C4DF4"/>
    <w:pPr>
      <w:widowControl/>
      <w:pBdr>
        <w:top w:val="single" w:sz="4" w:space="0" w:color="auto"/>
        <w:left w:val="single" w:sz="4" w:space="0" w:color="auto"/>
        <w:bottom w:val="single" w:sz="4" w:space="0" w:color="auto"/>
        <w:right w:val="single" w:sz="4" w:space="0" w:color="auto"/>
      </w:pBdr>
      <w:shd w:val="clear" w:color="000000" w:fill="92CDDC"/>
      <w:autoSpaceDE/>
      <w:autoSpaceDN/>
      <w:adjustRightInd/>
      <w:spacing w:before="100" w:beforeAutospacing="1" w:after="100" w:afterAutospacing="1"/>
      <w:textAlignment w:val="center"/>
    </w:pPr>
    <w:rPr>
      <w:rFonts w:ascii="Calibri" w:hAnsi="Calibri"/>
      <w:color w:val="000000"/>
      <w:sz w:val="24"/>
      <w:lang w:val="en-GB" w:eastAsia="en-GB"/>
    </w:rPr>
  </w:style>
  <w:style w:type="paragraph" w:customStyle="1" w:styleId="xl75">
    <w:name w:val="xl75"/>
    <w:basedOn w:val="Normal"/>
    <w:uiPriority w:val="99"/>
    <w:rsid w:val="001C4DF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center"/>
    </w:pPr>
    <w:rPr>
      <w:rFonts w:ascii="Calibri" w:hAnsi="Calibri"/>
      <w:sz w:val="24"/>
      <w:lang w:val="en-GB" w:eastAsia="en-GB"/>
    </w:rPr>
  </w:style>
  <w:style w:type="paragraph" w:customStyle="1" w:styleId="xl76">
    <w:name w:val="xl76"/>
    <w:basedOn w:val="Normal"/>
    <w:uiPriority w:val="99"/>
    <w:rsid w:val="001C4DF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Calibri" w:hAnsi="Calibri"/>
      <w:i/>
      <w:iCs/>
      <w:sz w:val="24"/>
      <w:lang w:val="en-GB" w:eastAsia="en-GB"/>
    </w:rPr>
  </w:style>
  <w:style w:type="paragraph" w:customStyle="1" w:styleId="xl77">
    <w:name w:val="xl77"/>
    <w:basedOn w:val="Normal"/>
    <w:uiPriority w:val="99"/>
    <w:rsid w:val="001C4DF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center"/>
    </w:pPr>
    <w:rPr>
      <w:rFonts w:ascii="Calibri" w:hAnsi="Calibri"/>
      <w:sz w:val="24"/>
      <w:lang w:val="en-GB" w:eastAsia="en-GB"/>
    </w:rPr>
  </w:style>
  <w:style w:type="paragraph" w:customStyle="1" w:styleId="xl78">
    <w:name w:val="xl78"/>
    <w:basedOn w:val="Normal"/>
    <w:uiPriority w:val="99"/>
    <w:rsid w:val="001C4DF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Calibri" w:hAnsi="Calibri"/>
      <w:sz w:val="24"/>
      <w:lang w:val="en-GB" w:eastAsia="en-GB"/>
    </w:rPr>
  </w:style>
  <w:style w:type="paragraph" w:customStyle="1" w:styleId="xl79">
    <w:name w:val="xl79"/>
    <w:basedOn w:val="Normal"/>
    <w:uiPriority w:val="99"/>
    <w:rsid w:val="001C4DF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ascii="Calibri" w:hAnsi="Calibri"/>
      <w:sz w:val="24"/>
      <w:lang w:val="en-GB" w:eastAsia="en-GB"/>
    </w:rPr>
  </w:style>
  <w:style w:type="paragraph" w:customStyle="1" w:styleId="xl80">
    <w:name w:val="xl80"/>
    <w:basedOn w:val="Normal"/>
    <w:uiPriority w:val="99"/>
    <w:rsid w:val="001C4DF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Calibri" w:hAnsi="Calibri"/>
      <w:b/>
      <w:bCs/>
      <w:i/>
      <w:iCs/>
      <w:sz w:val="24"/>
      <w:lang w:val="en-GB" w:eastAsia="en-GB"/>
    </w:rPr>
  </w:style>
  <w:style w:type="paragraph" w:customStyle="1" w:styleId="xl81">
    <w:name w:val="xl81"/>
    <w:basedOn w:val="Normal"/>
    <w:uiPriority w:val="99"/>
    <w:rsid w:val="001C4DF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Calibri" w:hAnsi="Calibri"/>
      <w:color w:val="FF0000"/>
      <w:sz w:val="24"/>
      <w:lang w:val="en-GB" w:eastAsia="en-GB"/>
    </w:rPr>
  </w:style>
  <w:style w:type="paragraph" w:customStyle="1" w:styleId="xl82">
    <w:name w:val="xl82"/>
    <w:basedOn w:val="Normal"/>
    <w:uiPriority w:val="99"/>
    <w:rsid w:val="001C4DF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center"/>
    </w:pPr>
    <w:rPr>
      <w:rFonts w:ascii="Calibri" w:hAnsi="Calibri"/>
      <w:color w:val="FF0000"/>
      <w:sz w:val="24"/>
      <w:lang w:val="en-GB" w:eastAsia="en-GB"/>
    </w:rPr>
  </w:style>
  <w:style w:type="paragraph" w:customStyle="1" w:styleId="xl83">
    <w:name w:val="xl83"/>
    <w:basedOn w:val="Normal"/>
    <w:uiPriority w:val="99"/>
    <w:rsid w:val="001C4DF4"/>
    <w:pPr>
      <w:widowControl/>
      <w:pBdr>
        <w:top w:val="single" w:sz="4" w:space="0" w:color="auto"/>
        <w:left w:val="single" w:sz="4" w:space="0" w:color="auto"/>
        <w:bottom w:val="single" w:sz="4" w:space="0" w:color="auto"/>
        <w:right w:val="single" w:sz="4" w:space="0" w:color="auto"/>
      </w:pBdr>
      <w:shd w:val="clear" w:color="000000" w:fill="92CDDC"/>
      <w:autoSpaceDE/>
      <w:autoSpaceDN/>
      <w:adjustRightInd/>
      <w:spacing w:before="100" w:beforeAutospacing="1" w:after="100" w:afterAutospacing="1"/>
      <w:textAlignment w:val="center"/>
    </w:pPr>
    <w:rPr>
      <w:rFonts w:ascii="Calibri" w:hAnsi="Calibri"/>
      <w:color w:val="FF0000"/>
      <w:sz w:val="24"/>
      <w:lang w:val="en-GB" w:eastAsia="en-GB"/>
    </w:rPr>
  </w:style>
  <w:style w:type="character" w:customStyle="1" w:styleId="apple-converted-space">
    <w:name w:val="apple-converted-space"/>
    <w:basedOn w:val="DefaultParagraphFont"/>
    <w:rsid w:val="001C4DF4"/>
    <w:rPr>
      <w:rFonts w:cs="Times New Roman"/>
    </w:rPr>
  </w:style>
  <w:style w:type="paragraph" w:styleId="Revision">
    <w:name w:val="Revision"/>
    <w:hidden/>
    <w:uiPriority w:val="99"/>
    <w:semiHidden/>
    <w:rsid w:val="001C4DF4"/>
    <w:rPr>
      <w:rFonts w:ascii="Calibri" w:eastAsia="Calibri" w:hAnsi="Calibri"/>
      <w:sz w:val="22"/>
      <w:szCs w:val="22"/>
      <w:lang w:val="en-GB"/>
    </w:rPr>
  </w:style>
  <w:style w:type="paragraph" w:styleId="TOCHeading">
    <w:name w:val="TOC Heading"/>
    <w:basedOn w:val="Heading1"/>
    <w:next w:val="Normal"/>
    <w:uiPriority w:val="39"/>
    <w:qFormat/>
    <w:rsid w:val="001C4DF4"/>
    <w:pPr>
      <w:keepLines/>
      <w:widowControl/>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autoSpaceDE/>
      <w:autoSpaceDN/>
      <w:adjustRightInd/>
      <w:spacing w:before="480" w:line="276" w:lineRule="auto"/>
      <w:outlineLvl w:val="9"/>
    </w:pPr>
    <w:rPr>
      <w:rFonts w:ascii="Cambria" w:hAnsi="Cambria"/>
      <w:color w:val="365F91"/>
      <w:sz w:val="28"/>
      <w:szCs w:val="28"/>
      <w:lang w:val="en-US" w:eastAsia="ja-JP"/>
    </w:rPr>
  </w:style>
  <w:style w:type="paragraph" w:styleId="TOC2">
    <w:name w:val="toc 2"/>
    <w:basedOn w:val="Normal"/>
    <w:next w:val="Normal"/>
    <w:autoRedefine/>
    <w:uiPriority w:val="39"/>
    <w:locked/>
    <w:rsid w:val="001C4DF4"/>
    <w:pPr>
      <w:widowControl/>
      <w:tabs>
        <w:tab w:val="left" w:pos="660"/>
        <w:tab w:val="right" w:leader="dot" w:pos="8931"/>
      </w:tabs>
      <w:autoSpaceDE/>
      <w:autoSpaceDN/>
      <w:adjustRightInd/>
      <w:spacing w:after="100" w:line="276" w:lineRule="auto"/>
      <w:ind w:left="360" w:right="1275"/>
    </w:pPr>
    <w:rPr>
      <w:rFonts w:ascii="Calibri" w:eastAsia="Calibri" w:hAnsi="Calibri"/>
      <w:sz w:val="22"/>
      <w:szCs w:val="22"/>
      <w:lang w:val="en-GB"/>
    </w:rPr>
  </w:style>
  <w:style w:type="paragraph" w:styleId="TOC3">
    <w:name w:val="toc 3"/>
    <w:basedOn w:val="Normal"/>
    <w:next w:val="Normal"/>
    <w:autoRedefine/>
    <w:uiPriority w:val="39"/>
    <w:locked/>
    <w:rsid w:val="001C4DF4"/>
    <w:pPr>
      <w:widowControl/>
      <w:tabs>
        <w:tab w:val="right" w:leader="dot" w:pos="8931"/>
        <w:tab w:val="right" w:leader="dot" w:pos="13993"/>
      </w:tabs>
      <w:autoSpaceDE/>
      <w:autoSpaceDN/>
      <w:adjustRightInd/>
      <w:spacing w:after="100" w:line="276" w:lineRule="auto"/>
      <w:ind w:left="360"/>
    </w:pPr>
    <w:rPr>
      <w:rFonts w:ascii="Calibri" w:eastAsia="Calibri" w:hAnsi="Calibri"/>
      <w:sz w:val="22"/>
      <w:szCs w:val="22"/>
      <w:lang w:val="en-GB"/>
    </w:rPr>
  </w:style>
  <w:style w:type="paragraph" w:styleId="TOC1">
    <w:name w:val="toc 1"/>
    <w:basedOn w:val="Normal"/>
    <w:next w:val="Normal"/>
    <w:autoRedefine/>
    <w:uiPriority w:val="39"/>
    <w:locked/>
    <w:rsid w:val="001C4DF4"/>
    <w:pPr>
      <w:widowControl/>
      <w:autoSpaceDE/>
      <w:autoSpaceDN/>
      <w:adjustRightInd/>
      <w:spacing w:after="100" w:line="276" w:lineRule="auto"/>
    </w:pPr>
    <w:rPr>
      <w:rFonts w:ascii="Calibri" w:eastAsia="Calibri" w:hAnsi="Calibri"/>
      <w:sz w:val="22"/>
      <w:szCs w:val="22"/>
      <w:lang w:val="en-GB"/>
    </w:rPr>
  </w:style>
  <w:style w:type="table" w:styleId="TableGrid">
    <w:name w:val="Table Grid"/>
    <w:basedOn w:val="TableNormal"/>
    <w:uiPriority w:val="59"/>
    <w:locked/>
    <w:rsid w:val="001C4DF4"/>
    <w:rPr>
      <w:rFonts w:asciiTheme="minorHAnsi" w:eastAsiaTheme="minorHAnsi" w:hAnsiTheme="minorHAnsi" w:cstheme="minorBidi"/>
      <w:sz w:val="22"/>
      <w:szCs w:val="22"/>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basedOn w:val="DefaultParagraphFont"/>
    <w:rsid w:val="001C4DF4"/>
  </w:style>
  <w:style w:type="character" w:styleId="Strong">
    <w:name w:val="Strong"/>
    <w:basedOn w:val="DefaultParagraphFont"/>
    <w:uiPriority w:val="22"/>
    <w:qFormat/>
    <w:locked/>
    <w:rsid w:val="001C4DF4"/>
    <w:rPr>
      <w:b/>
      <w:bCs/>
    </w:rPr>
  </w:style>
  <w:style w:type="paragraph" w:customStyle="1" w:styleId="default0">
    <w:name w:val="default"/>
    <w:basedOn w:val="Normal"/>
    <w:rsid w:val="00805517"/>
    <w:pPr>
      <w:widowControl/>
      <w:adjustRightInd/>
    </w:pPr>
    <w:rPr>
      <w:rFonts w:ascii="Calibri" w:eastAsiaTheme="minorHAnsi" w:hAnsi="Calibri"/>
      <w:color w:val="000000"/>
      <w:sz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qFormat="1"/>
    <w:lsdException w:name="heading 2" w:locked="1" w:semiHidden="0" w:qFormat="1"/>
    <w:lsdException w:name="heading 3" w:locked="1" w:semiHidden="0" w:qFormat="1"/>
    <w:lsdException w:name="heading 4" w:locked="1" w:semiHidden="0" w:qFormat="1"/>
    <w:lsdException w:name="heading 5" w:locked="1" w:semiHidden="0" w:qFormat="1"/>
    <w:lsdException w:name="heading 6" w:locked="1" w:semiHidden="0" w:qFormat="1"/>
    <w:lsdException w:name="heading 7" w:locked="1" w:semiHidden="0" w:qFormat="1"/>
    <w:lsdException w:name="heading 8" w:locked="1" w:semiHidden="0" w:qFormat="1"/>
    <w:lsdException w:name="heading 9" w:locked="1"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39"/>
    <w:lsdException w:name="toc 2" w:locked="1" w:semiHidden="0" w:uiPriority="39"/>
    <w:lsdException w:name="toc 3" w:locked="1" w:semiHidden="0" w:uiPriority="39"/>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iPriority="0" w:unhideWhenUsed="1"/>
    <w:lsdException w:name="header" w:locked="1" w:semiHidden="0"/>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iPriority="0"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22" w:qFormat="1"/>
    <w:lsdException w:name="Emphasis" w:locked="1"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2779F7"/>
    <w:pPr>
      <w:widowControl w:val="0"/>
      <w:autoSpaceDE w:val="0"/>
      <w:autoSpaceDN w:val="0"/>
      <w:adjustRightInd w:val="0"/>
    </w:pPr>
    <w:rPr>
      <w:szCs w:val="24"/>
    </w:rPr>
  </w:style>
  <w:style w:type="paragraph" w:styleId="Heading1">
    <w:name w:val="heading 1"/>
    <w:basedOn w:val="Normal"/>
    <w:next w:val="Normal"/>
    <w:link w:val="Heading1Char"/>
    <w:uiPriority w:val="99"/>
    <w:qFormat/>
    <w:rsid w:val="002779F7"/>
    <w:pPr>
      <w:keepNext/>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outlineLvl w:val="0"/>
    </w:pPr>
    <w:rPr>
      <w:b/>
      <w:bCs/>
      <w:sz w:val="34"/>
      <w:szCs w:val="36"/>
      <w:lang w:val="en-GB"/>
    </w:rPr>
  </w:style>
  <w:style w:type="paragraph" w:styleId="Heading2">
    <w:name w:val="heading 2"/>
    <w:basedOn w:val="Normal"/>
    <w:next w:val="Normal"/>
    <w:link w:val="Heading2Char"/>
    <w:uiPriority w:val="99"/>
    <w:qFormat/>
    <w:rsid w:val="002779F7"/>
    <w:pPr>
      <w:keepNext/>
      <w:pBdr>
        <w:top w:val="single" w:sz="6" w:space="0" w:color="FFFFFF"/>
        <w:left w:val="single" w:sz="6" w:space="0" w:color="FFFFFF"/>
        <w:bottom w:val="single" w:sz="6" w:space="0" w:color="FFFFFF"/>
        <w:right w:val="single" w:sz="6" w:space="0" w:color="FFFFFF"/>
      </w:pBdr>
      <w:outlineLvl w:val="1"/>
    </w:pPr>
    <w:rPr>
      <w:b/>
      <w:bCs/>
      <w:sz w:val="36"/>
    </w:rPr>
  </w:style>
  <w:style w:type="paragraph" w:styleId="Heading3">
    <w:name w:val="heading 3"/>
    <w:basedOn w:val="Normal"/>
    <w:next w:val="Normal"/>
    <w:link w:val="Heading3Char"/>
    <w:uiPriority w:val="99"/>
    <w:qFormat/>
    <w:rsid w:val="002779F7"/>
    <w:pPr>
      <w:keepNext/>
      <w:tabs>
        <w:tab w:val="left" w:pos="-1057"/>
        <w:tab w:val="left" w:pos="-720"/>
        <w:tab w:val="left" w:pos="0"/>
        <w:tab w:val="left" w:pos="141"/>
        <w:tab w:val="left" w:pos="720"/>
        <w:tab w:val="left" w:pos="1440"/>
        <w:tab w:val="left" w:pos="2755"/>
        <w:tab w:val="left" w:pos="2880"/>
        <w:tab w:val="left" w:pos="3600"/>
        <w:tab w:val="left" w:pos="4320"/>
        <w:tab w:val="left" w:pos="5040"/>
        <w:tab w:val="left" w:pos="5760"/>
        <w:tab w:val="left" w:pos="6008"/>
        <w:tab w:val="left" w:pos="6480"/>
        <w:tab w:val="left" w:pos="7200"/>
        <w:tab w:val="left" w:pos="7920"/>
        <w:tab w:val="left" w:pos="8640"/>
      </w:tabs>
      <w:ind w:right="-756"/>
      <w:outlineLvl w:val="2"/>
    </w:pPr>
    <w:rPr>
      <w:sz w:val="24"/>
      <w:lang w:val="en-GB"/>
    </w:rPr>
  </w:style>
  <w:style w:type="paragraph" w:styleId="Heading4">
    <w:name w:val="heading 4"/>
    <w:basedOn w:val="Normal"/>
    <w:next w:val="Normal"/>
    <w:link w:val="Heading4Char"/>
    <w:uiPriority w:val="99"/>
    <w:qFormat/>
    <w:rsid w:val="002779F7"/>
    <w:pPr>
      <w:keepNext/>
      <w:outlineLvl w:val="3"/>
    </w:pPr>
    <w:rPr>
      <w:b/>
      <w:bCs/>
      <w:szCs w:val="20"/>
      <w:lang w:val="en-GB"/>
    </w:rPr>
  </w:style>
  <w:style w:type="paragraph" w:styleId="Heading5">
    <w:name w:val="heading 5"/>
    <w:basedOn w:val="Normal"/>
    <w:next w:val="Normal"/>
    <w:link w:val="Heading5Char"/>
    <w:uiPriority w:val="99"/>
    <w:qFormat/>
    <w:rsid w:val="002779F7"/>
    <w:pPr>
      <w:keepNext/>
      <w:jc w:val="both"/>
      <w:outlineLvl w:val="4"/>
    </w:pPr>
    <w:rPr>
      <w:b/>
      <w:i/>
      <w:iCs/>
      <w:sz w:val="22"/>
      <w:u w:val="single"/>
      <w:lang w:val="en-GB"/>
    </w:rPr>
  </w:style>
  <w:style w:type="paragraph" w:styleId="Heading6">
    <w:name w:val="heading 6"/>
    <w:basedOn w:val="Normal"/>
    <w:next w:val="Normal"/>
    <w:link w:val="Heading6Char"/>
    <w:uiPriority w:val="99"/>
    <w:qFormat/>
    <w:rsid w:val="002779F7"/>
    <w:pPr>
      <w:keepNext/>
      <w:outlineLvl w:val="5"/>
    </w:pPr>
    <w:rPr>
      <w:i/>
      <w:iCs/>
      <w:sz w:val="23"/>
      <w:szCs w:val="23"/>
      <w:lang w:val="en-GB"/>
    </w:rPr>
  </w:style>
  <w:style w:type="paragraph" w:styleId="Heading7">
    <w:name w:val="heading 7"/>
    <w:basedOn w:val="Normal"/>
    <w:next w:val="Normal"/>
    <w:link w:val="Heading7Char"/>
    <w:uiPriority w:val="99"/>
    <w:qFormat/>
    <w:rsid w:val="002779F7"/>
    <w:pPr>
      <w:keepNext/>
      <w:jc w:val="center"/>
      <w:outlineLvl w:val="6"/>
    </w:pPr>
    <w:rPr>
      <w:b/>
      <w:bCs/>
      <w:sz w:val="26"/>
      <w:szCs w:val="26"/>
      <w:lang w:val="en-GB"/>
    </w:rPr>
  </w:style>
  <w:style w:type="paragraph" w:styleId="Heading8">
    <w:name w:val="heading 8"/>
    <w:basedOn w:val="Normal"/>
    <w:next w:val="Normal"/>
    <w:link w:val="Heading8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ind w:right="-108"/>
      <w:outlineLvl w:val="7"/>
    </w:pPr>
    <w:rPr>
      <w:rFonts w:ascii="Arial" w:hAnsi="Arial" w:cs="Arial"/>
      <w:sz w:val="24"/>
      <w:lang w:val="en-GB"/>
    </w:rPr>
  </w:style>
  <w:style w:type="paragraph" w:styleId="Heading9">
    <w:name w:val="heading 9"/>
    <w:basedOn w:val="Normal"/>
    <w:next w:val="Normal"/>
    <w:link w:val="Heading9Char"/>
    <w:uiPriority w:val="99"/>
    <w:qFormat/>
    <w:rsid w:val="002779F7"/>
    <w:pPr>
      <w:keepNext/>
      <w:framePr w:hSpace="180" w:wrap="notBeside" w:hAnchor="margin" w:y="-401"/>
      <w:tabs>
        <w:tab w:val="left" w:pos="-1057"/>
        <w:tab w:val="left" w:pos="-720"/>
        <w:tab w:val="left" w:pos="0"/>
        <w:tab w:val="left" w:pos="141"/>
        <w:tab w:val="left" w:pos="720"/>
        <w:tab w:val="left" w:pos="1440"/>
        <w:tab w:val="left" w:pos="2160"/>
        <w:tab w:val="left" w:pos="2880"/>
        <w:tab w:val="right" w:pos="5426"/>
      </w:tabs>
      <w:spacing w:line="300" w:lineRule="atLeast"/>
      <w:outlineLvl w:val="8"/>
    </w:pPr>
    <w:rPr>
      <w:rFonts w:ascii="Arial" w:hAnsi="Arial" w:cs="Arial"/>
      <w:b/>
      <w:bCs/>
      <w:sz w:val="32"/>
      <w:szCs w:val="3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EB4403"/>
    <w:rPr>
      <w:rFonts w:ascii="Cambria" w:eastAsia="Times New Roman" w:hAnsi="Cambria" w:cs="Times New Roman"/>
      <w:b/>
      <w:bCs/>
      <w:kern w:val="32"/>
      <w:sz w:val="32"/>
      <w:szCs w:val="32"/>
      <w:lang w:val="en-US" w:eastAsia="en-US"/>
    </w:rPr>
  </w:style>
  <w:style w:type="character" w:customStyle="1" w:styleId="Heading2Char">
    <w:name w:val="Heading 2 Char"/>
    <w:link w:val="Heading2"/>
    <w:uiPriority w:val="9"/>
    <w:rsid w:val="00EB4403"/>
    <w:rPr>
      <w:rFonts w:ascii="Cambria" w:eastAsia="Times New Roman" w:hAnsi="Cambria" w:cs="Times New Roman"/>
      <w:b/>
      <w:bCs/>
      <w:i/>
      <w:iCs/>
      <w:sz w:val="28"/>
      <w:szCs w:val="28"/>
      <w:lang w:val="en-US" w:eastAsia="en-US"/>
    </w:rPr>
  </w:style>
  <w:style w:type="character" w:customStyle="1" w:styleId="Heading3Char">
    <w:name w:val="Heading 3 Char"/>
    <w:link w:val="Heading3"/>
    <w:uiPriority w:val="99"/>
    <w:rsid w:val="00EB4403"/>
    <w:rPr>
      <w:rFonts w:ascii="Cambria" w:eastAsia="Times New Roman" w:hAnsi="Cambria" w:cs="Times New Roman"/>
      <w:b/>
      <w:bCs/>
      <w:sz w:val="26"/>
      <w:szCs w:val="26"/>
      <w:lang w:val="en-US" w:eastAsia="en-US"/>
    </w:rPr>
  </w:style>
  <w:style w:type="character" w:customStyle="1" w:styleId="Heading4Char">
    <w:name w:val="Heading 4 Char"/>
    <w:link w:val="Heading4"/>
    <w:uiPriority w:val="99"/>
    <w:rsid w:val="00EB4403"/>
    <w:rPr>
      <w:rFonts w:ascii="Calibri" w:eastAsia="Times New Roman" w:hAnsi="Calibri" w:cs="Times New Roman"/>
      <w:b/>
      <w:bCs/>
      <w:sz w:val="28"/>
      <w:szCs w:val="28"/>
      <w:lang w:val="en-US" w:eastAsia="en-US"/>
    </w:rPr>
  </w:style>
  <w:style w:type="character" w:customStyle="1" w:styleId="Heading5Char">
    <w:name w:val="Heading 5 Char"/>
    <w:link w:val="Heading5"/>
    <w:uiPriority w:val="9"/>
    <w:semiHidden/>
    <w:rsid w:val="00EB4403"/>
    <w:rPr>
      <w:rFonts w:ascii="Calibri" w:eastAsia="Times New Roman" w:hAnsi="Calibri" w:cs="Times New Roman"/>
      <w:b/>
      <w:bCs/>
      <w:i/>
      <w:iCs/>
      <w:sz w:val="26"/>
      <w:szCs w:val="26"/>
      <w:lang w:val="en-US" w:eastAsia="en-US"/>
    </w:rPr>
  </w:style>
  <w:style w:type="character" w:customStyle="1" w:styleId="Heading6Char">
    <w:name w:val="Heading 6 Char"/>
    <w:link w:val="Heading6"/>
    <w:uiPriority w:val="9"/>
    <w:semiHidden/>
    <w:rsid w:val="00EB4403"/>
    <w:rPr>
      <w:rFonts w:ascii="Calibri" w:eastAsia="Times New Roman" w:hAnsi="Calibri" w:cs="Times New Roman"/>
      <w:b/>
      <w:bCs/>
      <w:lang w:val="en-US" w:eastAsia="en-US"/>
    </w:rPr>
  </w:style>
  <w:style w:type="character" w:customStyle="1" w:styleId="Heading7Char">
    <w:name w:val="Heading 7 Char"/>
    <w:link w:val="Heading7"/>
    <w:uiPriority w:val="9"/>
    <w:semiHidden/>
    <w:rsid w:val="00EB4403"/>
    <w:rPr>
      <w:rFonts w:ascii="Calibri" w:eastAsia="Times New Roman" w:hAnsi="Calibri" w:cs="Times New Roman"/>
      <w:sz w:val="24"/>
      <w:szCs w:val="24"/>
      <w:lang w:val="en-US" w:eastAsia="en-US"/>
    </w:rPr>
  </w:style>
  <w:style w:type="character" w:customStyle="1" w:styleId="Heading8Char">
    <w:name w:val="Heading 8 Char"/>
    <w:link w:val="Heading8"/>
    <w:uiPriority w:val="9"/>
    <w:semiHidden/>
    <w:rsid w:val="00EB4403"/>
    <w:rPr>
      <w:rFonts w:ascii="Calibri" w:eastAsia="Times New Roman" w:hAnsi="Calibri" w:cs="Times New Roman"/>
      <w:i/>
      <w:iCs/>
      <w:sz w:val="24"/>
      <w:szCs w:val="24"/>
      <w:lang w:val="en-US" w:eastAsia="en-US"/>
    </w:rPr>
  </w:style>
  <w:style w:type="character" w:customStyle="1" w:styleId="Heading9Char">
    <w:name w:val="Heading 9 Char"/>
    <w:link w:val="Heading9"/>
    <w:uiPriority w:val="9"/>
    <w:semiHidden/>
    <w:rsid w:val="00EB4403"/>
    <w:rPr>
      <w:rFonts w:ascii="Cambria" w:eastAsia="Times New Roman" w:hAnsi="Cambria" w:cs="Times New Roman"/>
      <w:lang w:val="en-US" w:eastAsia="en-US"/>
    </w:rPr>
  </w:style>
  <w:style w:type="character" w:styleId="FootnoteReference">
    <w:name w:val="footnote reference"/>
    <w:uiPriority w:val="99"/>
    <w:semiHidden/>
    <w:rsid w:val="002779F7"/>
    <w:rPr>
      <w:rFonts w:cs="Times New Roman"/>
    </w:rPr>
  </w:style>
  <w:style w:type="paragraph" w:customStyle="1" w:styleId="Level1">
    <w:name w:val="Level 1"/>
    <w:basedOn w:val="Normal"/>
    <w:uiPriority w:val="99"/>
    <w:rsid w:val="002779F7"/>
    <w:pPr>
      <w:numPr>
        <w:numId w:val="1"/>
      </w:numPr>
      <w:ind w:left="566" w:hanging="566"/>
      <w:outlineLvl w:val="0"/>
    </w:pPr>
  </w:style>
  <w:style w:type="paragraph" w:customStyle="1" w:styleId="Level2">
    <w:name w:val="Level 2"/>
    <w:basedOn w:val="Normal"/>
    <w:uiPriority w:val="99"/>
    <w:rsid w:val="002779F7"/>
    <w:pPr>
      <w:numPr>
        <w:ilvl w:val="1"/>
        <w:numId w:val="1"/>
      </w:numPr>
      <w:ind w:left="1132" w:hanging="566"/>
      <w:outlineLvl w:val="1"/>
    </w:pPr>
  </w:style>
  <w:style w:type="paragraph" w:customStyle="1" w:styleId="Level3">
    <w:name w:val="Level 3"/>
    <w:basedOn w:val="Normal"/>
    <w:uiPriority w:val="99"/>
    <w:rsid w:val="002779F7"/>
    <w:pPr>
      <w:numPr>
        <w:ilvl w:val="2"/>
        <w:numId w:val="1"/>
      </w:numPr>
      <w:ind w:left="1700" w:hanging="568"/>
      <w:outlineLvl w:val="2"/>
    </w:pPr>
  </w:style>
  <w:style w:type="paragraph" w:customStyle="1" w:styleId="1AutoList1">
    <w:name w:val="1AutoList1"/>
    <w:uiPriority w:val="99"/>
    <w:rsid w:val="002779F7"/>
    <w:pPr>
      <w:widowControl w:val="0"/>
      <w:tabs>
        <w:tab w:val="left" w:pos="720"/>
      </w:tabs>
      <w:autoSpaceDE w:val="0"/>
      <w:autoSpaceDN w:val="0"/>
      <w:adjustRightInd w:val="0"/>
      <w:ind w:left="720" w:hanging="720"/>
      <w:jc w:val="both"/>
    </w:pPr>
    <w:rPr>
      <w:sz w:val="24"/>
      <w:szCs w:val="24"/>
      <w:lang w:val="en-GB"/>
    </w:rPr>
  </w:style>
  <w:style w:type="paragraph" w:customStyle="1" w:styleId="Preformatted">
    <w:name w:val="Preformatted"/>
    <w:uiPriority w:val="99"/>
    <w:rsid w:val="002779F7"/>
    <w:pPr>
      <w:widowControl w:val="0"/>
      <w:tabs>
        <w:tab w:val="left" w:pos="0"/>
        <w:tab w:val="left" w:pos="960"/>
        <w:tab w:val="left" w:pos="1918"/>
        <w:tab w:val="left" w:pos="2877"/>
        <w:tab w:val="left" w:pos="3836"/>
        <w:tab w:val="left" w:pos="4795"/>
        <w:tab w:val="left" w:pos="5754"/>
        <w:tab w:val="left" w:pos="6714"/>
        <w:tab w:val="left" w:pos="7672"/>
        <w:tab w:val="left" w:pos="8631"/>
        <w:tab w:val="left" w:pos="9590"/>
      </w:tabs>
      <w:autoSpaceDE w:val="0"/>
      <w:autoSpaceDN w:val="0"/>
      <w:adjustRightInd w:val="0"/>
    </w:pPr>
    <w:rPr>
      <w:rFonts w:ascii="Courier New" w:hAnsi="Courier New" w:cs="Courier New"/>
    </w:rPr>
  </w:style>
  <w:style w:type="paragraph" w:customStyle="1" w:styleId="footnotetex">
    <w:name w:val="footnote tex"/>
    <w:uiPriority w:val="99"/>
    <w:rsid w:val="002779F7"/>
    <w:pPr>
      <w:widowControl w:val="0"/>
      <w:autoSpaceDE w:val="0"/>
      <w:autoSpaceDN w:val="0"/>
      <w:adjustRightInd w:val="0"/>
      <w:jc w:val="both"/>
    </w:pPr>
    <w:rPr>
      <w:lang w:val="de-DE"/>
    </w:rPr>
  </w:style>
  <w:style w:type="character" w:styleId="PageNumber">
    <w:name w:val="page number"/>
    <w:uiPriority w:val="99"/>
    <w:rsid w:val="002779F7"/>
    <w:rPr>
      <w:rFonts w:cs="Times New Roman"/>
    </w:rPr>
  </w:style>
  <w:style w:type="paragraph" w:styleId="Header">
    <w:name w:val="header"/>
    <w:basedOn w:val="Normal"/>
    <w:link w:val="HeaderChar"/>
    <w:uiPriority w:val="99"/>
    <w:rsid w:val="002779F7"/>
    <w:pPr>
      <w:tabs>
        <w:tab w:val="center" w:pos="4153"/>
        <w:tab w:val="right" w:pos="8306"/>
      </w:tabs>
    </w:pPr>
    <w:rPr>
      <w:szCs w:val="20"/>
      <w:lang w:val="en-GB"/>
    </w:rPr>
  </w:style>
  <w:style w:type="character" w:customStyle="1" w:styleId="HeaderChar">
    <w:name w:val="Header Char"/>
    <w:link w:val="Header"/>
    <w:uiPriority w:val="99"/>
    <w:locked/>
    <w:rsid w:val="003B0C35"/>
    <w:rPr>
      <w:lang w:eastAsia="en-US"/>
    </w:rPr>
  </w:style>
  <w:style w:type="paragraph" w:styleId="Footer">
    <w:name w:val="footer"/>
    <w:basedOn w:val="Normal"/>
    <w:link w:val="FooterChar"/>
    <w:uiPriority w:val="99"/>
    <w:rsid w:val="002779F7"/>
    <w:pPr>
      <w:tabs>
        <w:tab w:val="center" w:pos="4320"/>
        <w:tab w:val="right" w:pos="8640"/>
      </w:tabs>
    </w:pPr>
  </w:style>
  <w:style w:type="character" w:customStyle="1" w:styleId="FooterChar">
    <w:name w:val="Footer Char"/>
    <w:link w:val="Footer"/>
    <w:uiPriority w:val="99"/>
    <w:rsid w:val="00EB4403"/>
    <w:rPr>
      <w:sz w:val="20"/>
      <w:szCs w:val="24"/>
      <w:lang w:val="en-US" w:eastAsia="en-US"/>
    </w:rPr>
  </w:style>
  <w:style w:type="paragraph" w:styleId="BodyTextIndent">
    <w:name w:val="Body Text Indent"/>
    <w:basedOn w:val="Normal"/>
    <w:link w:val="BodyTextIndentChar"/>
    <w:uiPriority w:val="99"/>
    <w:rsid w:val="002779F7"/>
    <w:pPr>
      <w:ind w:left="720" w:hanging="720"/>
      <w:jc w:val="both"/>
    </w:pPr>
    <w:rPr>
      <w:sz w:val="22"/>
      <w:lang w:val="en-GB"/>
    </w:rPr>
  </w:style>
  <w:style w:type="character" w:customStyle="1" w:styleId="BodyTextIndentChar">
    <w:name w:val="Body Text Indent Char"/>
    <w:link w:val="BodyTextIndent"/>
    <w:uiPriority w:val="99"/>
    <w:semiHidden/>
    <w:rsid w:val="00EB4403"/>
    <w:rPr>
      <w:sz w:val="20"/>
      <w:szCs w:val="24"/>
      <w:lang w:val="en-US" w:eastAsia="en-US"/>
    </w:rPr>
  </w:style>
  <w:style w:type="paragraph" w:styleId="BodyText">
    <w:name w:val="Body Text"/>
    <w:basedOn w:val="Normal"/>
    <w:link w:val="BodyTextChar"/>
    <w:uiPriority w:val="99"/>
    <w:rsid w:val="002779F7"/>
    <w:pPr>
      <w:jc w:val="both"/>
    </w:pPr>
    <w:rPr>
      <w:sz w:val="22"/>
      <w:lang w:val="en-GB"/>
    </w:rPr>
  </w:style>
  <w:style w:type="character" w:customStyle="1" w:styleId="BodyTextChar">
    <w:name w:val="Body Text Char"/>
    <w:link w:val="BodyText"/>
    <w:uiPriority w:val="99"/>
    <w:semiHidden/>
    <w:rsid w:val="00EB4403"/>
    <w:rPr>
      <w:sz w:val="20"/>
      <w:szCs w:val="24"/>
      <w:lang w:val="en-US" w:eastAsia="en-US"/>
    </w:rPr>
  </w:style>
  <w:style w:type="character" w:styleId="Hyperlink">
    <w:name w:val="Hyperlink"/>
    <w:uiPriority w:val="99"/>
    <w:rsid w:val="002779F7"/>
    <w:rPr>
      <w:rFonts w:cs="Times New Roman"/>
      <w:color w:val="0000FF"/>
      <w:u w:val="single"/>
    </w:rPr>
  </w:style>
  <w:style w:type="paragraph" w:styleId="FootnoteText">
    <w:name w:val="footnote text"/>
    <w:basedOn w:val="Normal"/>
    <w:link w:val="FootnoteTextChar"/>
    <w:uiPriority w:val="99"/>
    <w:semiHidden/>
    <w:rsid w:val="002779F7"/>
    <w:rPr>
      <w:szCs w:val="20"/>
    </w:rPr>
  </w:style>
  <w:style w:type="character" w:customStyle="1" w:styleId="FootnoteTextChar">
    <w:name w:val="Footnote Text Char"/>
    <w:link w:val="FootnoteText"/>
    <w:uiPriority w:val="99"/>
    <w:semiHidden/>
    <w:rsid w:val="00EB4403"/>
    <w:rPr>
      <w:sz w:val="20"/>
      <w:szCs w:val="20"/>
      <w:lang w:val="en-US" w:eastAsia="en-US"/>
    </w:rPr>
  </w:style>
  <w:style w:type="paragraph" w:styleId="BodyText2">
    <w:name w:val="Body Text 2"/>
    <w:basedOn w:val="Normal"/>
    <w:link w:val="BodyText2Char"/>
    <w:uiPriority w:val="99"/>
    <w:rsid w:val="002779F7"/>
    <w:rPr>
      <w:sz w:val="22"/>
    </w:rPr>
  </w:style>
  <w:style w:type="character" w:customStyle="1" w:styleId="BodyText2Char">
    <w:name w:val="Body Text 2 Char"/>
    <w:link w:val="BodyText2"/>
    <w:uiPriority w:val="99"/>
    <w:semiHidden/>
    <w:rsid w:val="00EB4403"/>
    <w:rPr>
      <w:sz w:val="20"/>
      <w:szCs w:val="24"/>
      <w:lang w:val="en-US" w:eastAsia="en-US"/>
    </w:rPr>
  </w:style>
  <w:style w:type="paragraph" w:styleId="BalloonText">
    <w:name w:val="Balloon Text"/>
    <w:basedOn w:val="Normal"/>
    <w:link w:val="BalloonTextChar"/>
    <w:uiPriority w:val="99"/>
    <w:semiHidden/>
    <w:rsid w:val="002779F7"/>
    <w:rPr>
      <w:rFonts w:ascii="Tahoma" w:hAnsi="Tahoma" w:cs="Tahoma"/>
      <w:sz w:val="16"/>
      <w:szCs w:val="16"/>
    </w:rPr>
  </w:style>
  <w:style w:type="character" w:customStyle="1" w:styleId="BalloonTextChar">
    <w:name w:val="Balloon Text Char"/>
    <w:link w:val="BalloonText"/>
    <w:uiPriority w:val="99"/>
    <w:semiHidden/>
    <w:rsid w:val="00EB4403"/>
    <w:rPr>
      <w:sz w:val="0"/>
      <w:szCs w:val="0"/>
      <w:lang w:val="en-US" w:eastAsia="en-US"/>
    </w:rPr>
  </w:style>
  <w:style w:type="paragraph" w:styleId="BodyText3">
    <w:name w:val="Body Text 3"/>
    <w:basedOn w:val="Normal"/>
    <w:link w:val="BodyText3Char"/>
    <w:uiPriority w:val="99"/>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spacing w:line="232" w:lineRule="auto"/>
      <w:jc w:val="center"/>
    </w:pPr>
    <w:rPr>
      <w:b/>
      <w:bCs/>
      <w:sz w:val="24"/>
      <w:lang w:val="en-GB"/>
    </w:rPr>
  </w:style>
  <w:style w:type="character" w:customStyle="1" w:styleId="BodyText3Char">
    <w:name w:val="Body Text 3 Char"/>
    <w:link w:val="BodyText3"/>
    <w:uiPriority w:val="99"/>
    <w:semiHidden/>
    <w:rsid w:val="00EB4403"/>
    <w:rPr>
      <w:sz w:val="16"/>
      <w:szCs w:val="16"/>
      <w:lang w:val="en-US" w:eastAsia="en-US"/>
    </w:rPr>
  </w:style>
  <w:style w:type="paragraph" w:styleId="BlockText">
    <w:name w:val="Block Text"/>
    <w:basedOn w:val="Normal"/>
    <w:uiPriority w:val="99"/>
    <w:rsid w:val="002779F7"/>
    <w:pPr>
      <w:ind w:left="1418" w:right="283" w:hanging="709"/>
    </w:pPr>
    <w:rPr>
      <w:sz w:val="24"/>
      <w:szCs w:val="23"/>
    </w:rPr>
  </w:style>
  <w:style w:type="character" w:styleId="FollowedHyperlink">
    <w:name w:val="FollowedHyperlink"/>
    <w:uiPriority w:val="99"/>
    <w:rsid w:val="002779F7"/>
    <w:rPr>
      <w:rFonts w:cs="Times New Roman"/>
      <w:color w:val="800080"/>
      <w:u w:val="single"/>
    </w:rPr>
  </w:style>
  <w:style w:type="paragraph" w:styleId="Title">
    <w:name w:val="Title"/>
    <w:basedOn w:val="Normal"/>
    <w:link w:val="TitleChar"/>
    <w:uiPriority w:val="99"/>
    <w:qFormat/>
    <w:rsid w:val="002779F7"/>
    <w:pPr>
      <w:tabs>
        <w:tab w:val="left" w:pos="-1057"/>
        <w:tab w:val="left" w:pos="-720"/>
        <w:tab w:val="left" w:pos="0"/>
        <w:tab w:val="left" w:pos="141"/>
        <w:tab w:val="left" w:pos="720"/>
        <w:tab w:val="left" w:pos="1440"/>
        <w:tab w:val="left" w:pos="2160"/>
        <w:tab w:val="left" w:pos="2880"/>
        <w:tab w:val="left" w:pos="3600"/>
        <w:tab w:val="left" w:pos="4320"/>
        <w:tab w:val="left" w:pos="5040"/>
        <w:tab w:val="left" w:pos="5760"/>
        <w:tab w:val="left" w:pos="6008"/>
        <w:tab w:val="left" w:pos="6480"/>
        <w:tab w:val="left" w:pos="7200"/>
        <w:tab w:val="left" w:pos="7920"/>
        <w:tab w:val="left" w:pos="8640"/>
      </w:tabs>
      <w:jc w:val="center"/>
    </w:pPr>
    <w:rPr>
      <w:rFonts w:ascii="Arial" w:hAnsi="Arial" w:cs="Arial"/>
      <w:b/>
      <w:bCs/>
      <w:sz w:val="32"/>
      <w:szCs w:val="22"/>
      <w:lang w:val="en-GB"/>
    </w:rPr>
  </w:style>
  <w:style w:type="character" w:customStyle="1" w:styleId="TitleChar">
    <w:name w:val="Title Char"/>
    <w:link w:val="Title"/>
    <w:uiPriority w:val="10"/>
    <w:rsid w:val="00EB4403"/>
    <w:rPr>
      <w:rFonts w:ascii="Cambria" w:eastAsia="Times New Roman" w:hAnsi="Cambria" w:cs="Times New Roman"/>
      <w:b/>
      <w:bCs/>
      <w:kern w:val="28"/>
      <w:sz w:val="32"/>
      <w:szCs w:val="32"/>
      <w:lang w:val="en-US" w:eastAsia="en-US"/>
    </w:rPr>
  </w:style>
  <w:style w:type="paragraph" w:customStyle="1" w:styleId="ColorfulList-Accent11">
    <w:name w:val="Colorful List - Accent 11"/>
    <w:basedOn w:val="Normal"/>
    <w:uiPriority w:val="99"/>
    <w:rsid w:val="001419C7"/>
    <w:pPr>
      <w:widowControl/>
      <w:autoSpaceDE/>
      <w:autoSpaceDN/>
      <w:adjustRightInd/>
      <w:ind w:left="720"/>
    </w:pPr>
    <w:rPr>
      <w:sz w:val="24"/>
      <w:lang w:val="es-UY"/>
    </w:rPr>
  </w:style>
  <w:style w:type="character" w:styleId="CommentReference">
    <w:name w:val="annotation reference"/>
    <w:semiHidden/>
    <w:rsid w:val="00DA1080"/>
    <w:rPr>
      <w:rFonts w:cs="Times New Roman"/>
      <w:sz w:val="18"/>
    </w:rPr>
  </w:style>
  <w:style w:type="paragraph" w:styleId="CommentText">
    <w:name w:val="annotation text"/>
    <w:basedOn w:val="Normal"/>
    <w:link w:val="CommentTextChar"/>
    <w:semiHidden/>
    <w:rsid w:val="00DA1080"/>
    <w:rPr>
      <w:sz w:val="24"/>
    </w:rPr>
  </w:style>
  <w:style w:type="character" w:customStyle="1" w:styleId="CommentTextChar">
    <w:name w:val="Comment Text Char"/>
    <w:link w:val="CommentText"/>
    <w:uiPriority w:val="99"/>
    <w:semiHidden/>
    <w:locked/>
    <w:rsid w:val="00DA1080"/>
    <w:rPr>
      <w:sz w:val="24"/>
      <w:lang w:val="en-US" w:eastAsia="en-US"/>
    </w:rPr>
  </w:style>
  <w:style w:type="paragraph" w:styleId="CommentSubject">
    <w:name w:val="annotation subject"/>
    <w:basedOn w:val="CommentText"/>
    <w:next w:val="CommentText"/>
    <w:link w:val="CommentSubjectChar"/>
    <w:uiPriority w:val="99"/>
    <w:semiHidden/>
    <w:rsid w:val="00DA1080"/>
    <w:rPr>
      <w:b/>
      <w:bCs/>
    </w:rPr>
  </w:style>
  <w:style w:type="character" w:customStyle="1" w:styleId="CommentSubjectChar">
    <w:name w:val="Comment Subject Char"/>
    <w:link w:val="CommentSubject"/>
    <w:uiPriority w:val="99"/>
    <w:semiHidden/>
    <w:locked/>
    <w:rsid w:val="00DA1080"/>
    <w:rPr>
      <w:b/>
      <w:sz w:val="24"/>
      <w:lang w:val="en-US" w:eastAsia="en-US"/>
    </w:rPr>
  </w:style>
  <w:style w:type="paragraph" w:styleId="ListParagraph">
    <w:name w:val="List Paragraph"/>
    <w:basedOn w:val="Normal"/>
    <w:uiPriority w:val="99"/>
    <w:qFormat/>
    <w:rsid w:val="00F81FEF"/>
    <w:pPr>
      <w:ind w:left="720"/>
      <w:contextualSpacing/>
    </w:pPr>
  </w:style>
  <w:style w:type="character" w:styleId="Emphasis">
    <w:name w:val="Emphasis"/>
    <w:uiPriority w:val="20"/>
    <w:qFormat/>
    <w:rsid w:val="00F81FEF"/>
    <w:rPr>
      <w:rFonts w:cs="Times New Roman"/>
      <w:i/>
      <w:iCs/>
    </w:rPr>
  </w:style>
  <w:style w:type="paragraph" w:customStyle="1" w:styleId="Default">
    <w:name w:val="Default"/>
    <w:basedOn w:val="Normal"/>
    <w:rsid w:val="00CC57AD"/>
    <w:pPr>
      <w:widowControl/>
      <w:adjustRightInd/>
    </w:pPr>
    <w:rPr>
      <w:color w:val="000000"/>
      <w:sz w:val="24"/>
      <w:lang w:val="en-GB" w:eastAsia="en-GB"/>
    </w:rPr>
  </w:style>
  <w:style w:type="paragraph" w:customStyle="1" w:styleId="Body">
    <w:name w:val="Body"/>
    <w:rsid w:val="001C4DF4"/>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character" w:customStyle="1" w:styleId="Hyperlink0">
    <w:name w:val="Hyperlink.0"/>
    <w:basedOn w:val="DefaultParagraphFont"/>
    <w:rsid w:val="001C4DF4"/>
    <w:rPr>
      <w:color w:val="0066CC"/>
      <w:sz w:val="24"/>
      <w:szCs w:val="24"/>
      <w:u w:color="0066CC"/>
    </w:rPr>
  </w:style>
  <w:style w:type="numbering" w:customStyle="1" w:styleId="NoList1">
    <w:name w:val="No List1"/>
    <w:next w:val="NoList"/>
    <w:uiPriority w:val="99"/>
    <w:semiHidden/>
    <w:unhideWhenUsed/>
    <w:rsid w:val="001C4DF4"/>
  </w:style>
  <w:style w:type="paragraph" w:customStyle="1" w:styleId="font5">
    <w:name w:val="font5"/>
    <w:basedOn w:val="Normal"/>
    <w:uiPriority w:val="99"/>
    <w:rsid w:val="001C4DF4"/>
    <w:pPr>
      <w:widowControl/>
      <w:autoSpaceDE/>
      <w:autoSpaceDN/>
      <w:adjustRightInd/>
      <w:spacing w:before="100" w:beforeAutospacing="1" w:after="100" w:afterAutospacing="1"/>
    </w:pPr>
    <w:rPr>
      <w:rFonts w:ascii="Calibri" w:hAnsi="Calibri"/>
      <w:color w:val="000000"/>
      <w:szCs w:val="20"/>
      <w:lang w:val="en-GB" w:eastAsia="en-GB"/>
    </w:rPr>
  </w:style>
  <w:style w:type="paragraph" w:customStyle="1" w:styleId="font6">
    <w:name w:val="font6"/>
    <w:basedOn w:val="Normal"/>
    <w:uiPriority w:val="99"/>
    <w:rsid w:val="001C4DF4"/>
    <w:pPr>
      <w:widowControl/>
      <w:autoSpaceDE/>
      <w:autoSpaceDN/>
      <w:adjustRightInd/>
      <w:spacing w:before="100" w:beforeAutospacing="1" w:after="100" w:afterAutospacing="1"/>
    </w:pPr>
    <w:rPr>
      <w:rFonts w:ascii="Calibri" w:hAnsi="Calibri"/>
      <w:color w:val="000000"/>
      <w:szCs w:val="20"/>
      <w:lang w:val="en-GB" w:eastAsia="en-GB"/>
    </w:rPr>
  </w:style>
  <w:style w:type="paragraph" w:customStyle="1" w:styleId="font7">
    <w:name w:val="font7"/>
    <w:basedOn w:val="Normal"/>
    <w:uiPriority w:val="99"/>
    <w:rsid w:val="001C4DF4"/>
    <w:pPr>
      <w:widowControl/>
      <w:autoSpaceDE/>
      <w:autoSpaceDN/>
      <w:adjustRightInd/>
      <w:spacing w:before="100" w:beforeAutospacing="1" w:after="100" w:afterAutospacing="1"/>
    </w:pPr>
    <w:rPr>
      <w:rFonts w:ascii="Calibri" w:hAnsi="Calibri"/>
      <w:i/>
      <w:iCs/>
      <w:color w:val="000000"/>
      <w:szCs w:val="20"/>
      <w:lang w:val="en-GB" w:eastAsia="en-GB"/>
    </w:rPr>
  </w:style>
  <w:style w:type="paragraph" w:customStyle="1" w:styleId="font8">
    <w:name w:val="font8"/>
    <w:basedOn w:val="Normal"/>
    <w:uiPriority w:val="99"/>
    <w:rsid w:val="001C4DF4"/>
    <w:pPr>
      <w:widowControl/>
      <w:autoSpaceDE/>
      <w:autoSpaceDN/>
      <w:adjustRightInd/>
      <w:spacing w:before="100" w:beforeAutospacing="1" w:after="100" w:afterAutospacing="1"/>
    </w:pPr>
    <w:rPr>
      <w:rFonts w:ascii="Calibri" w:hAnsi="Calibri"/>
      <w:i/>
      <w:iCs/>
      <w:color w:val="000000"/>
      <w:szCs w:val="20"/>
      <w:lang w:val="en-GB" w:eastAsia="en-GB"/>
    </w:rPr>
  </w:style>
  <w:style w:type="paragraph" w:customStyle="1" w:styleId="font9">
    <w:name w:val="font9"/>
    <w:basedOn w:val="Normal"/>
    <w:uiPriority w:val="99"/>
    <w:rsid w:val="001C4DF4"/>
    <w:pPr>
      <w:widowControl/>
      <w:autoSpaceDE/>
      <w:autoSpaceDN/>
      <w:adjustRightInd/>
      <w:spacing w:before="100" w:beforeAutospacing="1" w:after="100" w:afterAutospacing="1"/>
    </w:pPr>
    <w:rPr>
      <w:rFonts w:ascii="Calibri" w:hAnsi="Calibri"/>
      <w:color w:val="FF0000"/>
      <w:szCs w:val="20"/>
      <w:lang w:val="en-GB" w:eastAsia="en-GB"/>
    </w:rPr>
  </w:style>
  <w:style w:type="paragraph" w:customStyle="1" w:styleId="font10">
    <w:name w:val="font10"/>
    <w:basedOn w:val="Normal"/>
    <w:uiPriority w:val="99"/>
    <w:rsid w:val="001C4DF4"/>
    <w:pPr>
      <w:widowControl/>
      <w:autoSpaceDE/>
      <w:autoSpaceDN/>
      <w:adjustRightInd/>
      <w:spacing w:before="100" w:beforeAutospacing="1" w:after="100" w:afterAutospacing="1"/>
    </w:pPr>
    <w:rPr>
      <w:rFonts w:ascii="Tahoma" w:hAnsi="Tahoma" w:cs="Tahoma"/>
      <w:color w:val="000000"/>
      <w:sz w:val="16"/>
      <w:szCs w:val="16"/>
      <w:lang w:val="en-GB" w:eastAsia="en-GB"/>
    </w:rPr>
  </w:style>
  <w:style w:type="paragraph" w:customStyle="1" w:styleId="font11">
    <w:name w:val="font11"/>
    <w:basedOn w:val="Normal"/>
    <w:uiPriority w:val="99"/>
    <w:rsid w:val="001C4DF4"/>
    <w:pPr>
      <w:widowControl/>
      <w:autoSpaceDE/>
      <w:autoSpaceDN/>
      <w:adjustRightInd/>
      <w:spacing w:before="100" w:beforeAutospacing="1" w:after="100" w:afterAutospacing="1"/>
    </w:pPr>
    <w:rPr>
      <w:rFonts w:ascii="Tahoma" w:hAnsi="Tahoma" w:cs="Tahoma"/>
      <w:b/>
      <w:bCs/>
      <w:color w:val="000000"/>
      <w:sz w:val="16"/>
      <w:szCs w:val="16"/>
      <w:lang w:val="en-GB" w:eastAsia="en-GB"/>
    </w:rPr>
  </w:style>
  <w:style w:type="paragraph" w:customStyle="1" w:styleId="xl63">
    <w:name w:val="xl63"/>
    <w:basedOn w:val="Normal"/>
    <w:uiPriority w:val="99"/>
    <w:rsid w:val="001C4DF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Calibri" w:hAnsi="Calibri"/>
      <w:color w:val="000000"/>
      <w:sz w:val="24"/>
      <w:lang w:val="en-GB" w:eastAsia="en-GB"/>
    </w:rPr>
  </w:style>
  <w:style w:type="paragraph" w:customStyle="1" w:styleId="xl64">
    <w:name w:val="xl64"/>
    <w:basedOn w:val="Normal"/>
    <w:uiPriority w:val="99"/>
    <w:rsid w:val="001C4DF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Calibri" w:hAnsi="Calibri"/>
      <w:b/>
      <w:bCs/>
      <w:color w:val="000000"/>
      <w:sz w:val="24"/>
      <w:lang w:val="en-GB" w:eastAsia="en-GB"/>
    </w:rPr>
  </w:style>
  <w:style w:type="paragraph" w:customStyle="1" w:styleId="xl65">
    <w:name w:val="xl65"/>
    <w:basedOn w:val="Normal"/>
    <w:uiPriority w:val="99"/>
    <w:rsid w:val="001C4DF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Calibri" w:hAnsi="Calibri"/>
      <w:sz w:val="24"/>
      <w:lang w:val="en-GB" w:eastAsia="en-GB"/>
    </w:rPr>
  </w:style>
  <w:style w:type="paragraph" w:customStyle="1" w:styleId="xl66">
    <w:name w:val="xl66"/>
    <w:basedOn w:val="Normal"/>
    <w:uiPriority w:val="99"/>
    <w:rsid w:val="001C4DF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Calibri" w:hAnsi="Calibri"/>
      <w:b/>
      <w:bCs/>
      <w:sz w:val="24"/>
      <w:lang w:val="en-GB" w:eastAsia="en-GB"/>
    </w:rPr>
  </w:style>
  <w:style w:type="paragraph" w:customStyle="1" w:styleId="xl67">
    <w:name w:val="xl67"/>
    <w:basedOn w:val="Normal"/>
    <w:uiPriority w:val="99"/>
    <w:rsid w:val="001C4DF4"/>
    <w:pPr>
      <w:widowControl/>
      <w:autoSpaceDE/>
      <w:autoSpaceDN/>
      <w:adjustRightInd/>
      <w:spacing w:before="100" w:beforeAutospacing="1" w:after="100" w:afterAutospacing="1"/>
      <w:jc w:val="center"/>
      <w:textAlignment w:val="center"/>
    </w:pPr>
    <w:rPr>
      <w:rFonts w:ascii="Calibri" w:hAnsi="Calibri"/>
      <w:b/>
      <w:bCs/>
      <w:sz w:val="24"/>
      <w:lang w:val="en-GB" w:eastAsia="en-GB"/>
    </w:rPr>
  </w:style>
  <w:style w:type="paragraph" w:customStyle="1" w:styleId="xl68">
    <w:name w:val="xl68"/>
    <w:basedOn w:val="Normal"/>
    <w:uiPriority w:val="99"/>
    <w:rsid w:val="001C4DF4"/>
    <w:pPr>
      <w:widowControl/>
      <w:autoSpaceDE/>
      <w:autoSpaceDN/>
      <w:adjustRightInd/>
      <w:spacing w:before="100" w:beforeAutospacing="1" w:after="100" w:afterAutospacing="1"/>
      <w:textAlignment w:val="center"/>
    </w:pPr>
    <w:rPr>
      <w:rFonts w:ascii="Calibri" w:hAnsi="Calibri"/>
      <w:sz w:val="24"/>
      <w:lang w:val="en-GB" w:eastAsia="en-GB"/>
    </w:rPr>
  </w:style>
  <w:style w:type="paragraph" w:customStyle="1" w:styleId="xl69">
    <w:name w:val="xl69"/>
    <w:basedOn w:val="Normal"/>
    <w:uiPriority w:val="99"/>
    <w:rsid w:val="001C4DF4"/>
    <w:pPr>
      <w:widowControl/>
      <w:shd w:val="clear" w:color="000000" w:fill="FFFF00"/>
      <w:autoSpaceDE/>
      <w:autoSpaceDN/>
      <w:adjustRightInd/>
      <w:spacing w:before="100" w:beforeAutospacing="1" w:after="100" w:afterAutospacing="1"/>
      <w:textAlignment w:val="center"/>
    </w:pPr>
    <w:rPr>
      <w:rFonts w:ascii="Calibri" w:hAnsi="Calibri"/>
      <w:sz w:val="24"/>
      <w:lang w:val="en-GB" w:eastAsia="en-GB"/>
    </w:rPr>
  </w:style>
  <w:style w:type="paragraph" w:customStyle="1" w:styleId="xl70">
    <w:name w:val="xl70"/>
    <w:basedOn w:val="Normal"/>
    <w:uiPriority w:val="99"/>
    <w:rsid w:val="001C4DF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center"/>
    </w:pPr>
    <w:rPr>
      <w:rFonts w:ascii="Calibri" w:hAnsi="Calibri"/>
      <w:sz w:val="24"/>
      <w:lang w:val="en-GB" w:eastAsia="en-GB"/>
    </w:rPr>
  </w:style>
  <w:style w:type="paragraph" w:customStyle="1" w:styleId="xl71">
    <w:name w:val="xl71"/>
    <w:basedOn w:val="Normal"/>
    <w:uiPriority w:val="99"/>
    <w:rsid w:val="001C4DF4"/>
    <w:pPr>
      <w:widowControl/>
      <w:shd w:val="clear" w:color="000000" w:fill="92CDDC"/>
      <w:autoSpaceDE/>
      <w:autoSpaceDN/>
      <w:adjustRightInd/>
      <w:spacing w:before="100" w:beforeAutospacing="1" w:after="100" w:afterAutospacing="1"/>
      <w:textAlignment w:val="center"/>
    </w:pPr>
    <w:rPr>
      <w:rFonts w:ascii="Calibri" w:hAnsi="Calibri"/>
      <w:sz w:val="24"/>
      <w:lang w:val="en-GB" w:eastAsia="en-GB"/>
    </w:rPr>
  </w:style>
  <w:style w:type="paragraph" w:customStyle="1" w:styleId="xl72">
    <w:name w:val="xl72"/>
    <w:basedOn w:val="Normal"/>
    <w:uiPriority w:val="99"/>
    <w:rsid w:val="001C4DF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Calibri" w:hAnsi="Calibri"/>
      <w:b/>
      <w:bCs/>
      <w:sz w:val="24"/>
      <w:lang w:val="en-GB" w:eastAsia="en-GB"/>
    </w:rPr>
  </w:style>
  <w:style w:type="paragraph" w:customStyle="1" w:styleId="xl73">
    <w:name w:val="xl73"/>
    <w:basedOn w:val="Normal"/>
    <w:uiPriority w:val="99"/>
    <w:rsid w:val="001C4DF4"/>
    <w:pPr>
      <w:widowControl/>
      <w:pBdr>
        <w:top w:val="single" w:sz="4" w:space="0" w:color="auto"/>
        <w:left w:val="single" w:sz="4" w:space="0" w:color="auto"/>
        <w:bottom w:val="single" w:sz="4" w:space="0" w:color="auto"/>
        <w:right w:val="single" w:sz="4" w:space="0" w:color="auto"/>
      </w:pBdr>
      <w:shd w:val="clear" w:color="000000" w:fill="92CDDC"/>
      <w:autoSpaceDE/>
      <w:autoSpaceDN/>
      <w:adjustRightInd/>
      <w:spacing w:before="100" w:beforeAutospacing="1" w:after="100" w:afterAutospacing="1"/>
      <w:textAlignment w:val="center"/>
    </w:pPr>
    <w:rPr>
      <w:rFonts w:ascii="Calibri" w:hAnsi="Calibri"/>
      <w:sz w:val="24"/>
      <w:lang w:val="en-GB" w:eastAsia="en-GB"/>
    </w:rPr>
  </w:style>
  <w:style w:type="paragraph" w:customStyle="1" w:styleId="xl74">
    <w:name w:val="xl74"/>
    <w:basedOn w:val="Normal"/>
    <w:uiPriority w:val="99"/>
    <w:rsid w:val="001C4DF4"/>
    <w:pPr>
      <w:widowControl/>
      <w:pBdr>
        <w:top w:val="single" w:sz="4" w:space="0" w:color="auto"/>
        <w:left w:val="single" w:sz="4" w:space="0" w:color="auto"/>
        <w:bottom w:val="single" w:sz="4" w:space="0" w:color="auto"/>
        <w:right w:val="single" w:sz="4" w:space="0" w:color="auto"/>
      </w:pBdr>
      <w:shd w:val="clear" w:color="000000" w:fill="92CDDC"/>
      <w:autoSpaceDE/>
      <w:autoSpaceDN/>
      <w:adjustRightInd/>
      <w:spacing w:before="100" w:beforeAutospacing="1" w:after="100" w:afterAutospacing="1"/>
      <w:textAlignment w:val="center"/>
    </w:pPr>
    <w:rPr>
      <w:rFonts w:ascii="Calibri" w:hAnsi="Calibri"/>
      <w:color w:val="000000"/>
      <w:sz w:val="24"/>
      <w:lang w:val="en-GB" w:eastAsia="en-GB"/>
    </w:rPr>
  </w:style>
  <w:style w:type="paragraph" w:customStyle="1" w:styleId="xl75">
    <w:name w:val="xl75"/>
    <w:basedOn w:val="Normal"/>
    <w:uiPriority w:val="99"/>
    <w:rsid w:val="001C4DF4"/>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textAlignment w:val="center"/>
    </w:pPr>
    <w:rPr>
      <w:rFonts w:ascii="Calibri" w:hAnsi="Calibri"/>
      <w:sz w:val="24"/>
      <w:lang w:val="en-GB" w:eastAsia="en-GB"/>
    </w:rPr>
  </w:style>
  <w:style w:type="paragraph" w:customStyle="1" w:styleId="xl76">
    <w:name w:val="xl76"/>
    <w:basedOn w:val="Normal"/>
    <w:uiPriority w:val="99"/>
    <w:rsid w:val="001C4DF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Calibri" w:hAnsi="Calibri"/>
      <w:i/>
      <w:iCs/>
      <w:sz w:val="24"/>
      <w:lang w:val="en-GB" w:eastAsia="en-GB"/>
    </w:rPr>
  </w:style>
  <w:style w:type="paragraph" w:customStyle="1" w:styleId="xl77">
    <w:name w:val="xl77"/>
    <w:basedOn w:val="Normal"/>
    <w:uiPriority w:val="99"/>
    <w:rsid w:val="001C4DF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center"/>
    </w:pPr>
    <w:rPr>
      <w:rFonts w:ascii="Calibri" w:hAnsi="Calibri"/>
      <w:sz w:val="24"/>
      <w:lang w:val="en-GB" w:eastAsia="en-GB"/>
    </w:rPr>
  </w:style>
  <w:style w:type="paragraph" w:customStyle="1" w:styleId="xl78">
    <w:name w:val="xl78"/>
    <w:basedOn w:val="Normal"/>
    <w:uiPriority w:val="99"/>
    <w:rsid w:val="001C4DF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Calibri" w:hAnsi="Calibri"/>
      <w:sz w:val="24"/>
      <w:lang w:val="en-GB" w:eastAsia="en-GB"/>
    </w:rPr>
  </w:style>
  <w:style w:type="paragraph" w:customStyle="1" w:styleId="xl79">
    <w:name w:val="xl79"/>
    <w:basedOn w:val="Normal"/>
    <w:uiPriority w:val="99"/>
    <w:rsid w:val="001C4DF4"/>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rFonts w:ascii="Calibri" w:hAnsi="Calibri"/>
      <w:sz w:val="24"/>
      <w:lang w:val="en-GB" w:eastAsia="en-GB"/>
    </w:rPr>
  </w:style>
  <w:style w:type="paragraph" w:customStyle="1" w:styleId="xl80">
    <w:name w:val="xl80"/>
    <w:basedOn w:val="Normal"/>
    <w:uiPriority w:val="99"/>
    <w:rsid w:val="001C4DF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Calibri" w:hAnsi="Calibri"/>
      <w:b/>
      <w:bCs/>
      <w:i/>
      <w:iCs/>
      <w:sz w:val="24"/>
      <w:lang w:val="en-GB" w:eastAsia="en-GB"/>
    </w:rPr>
  </w:style>
  <w:style w:type="paragraph" w:customStyle="1" w:styleId="xl81">
    <w:name w:val="xl81"/>
    <w:basedOn w:val="Normal"/>
    <w:uiPriority w:val="99"/>
    <w:rsid w:val="001C4DF4"/>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Calibri" w:hAnsi="Calibri"/>
      <w:color w:val="FF0000"/>
      <w:sz w:val="24"/>
      <w:lang w:val="en-GB" w:eastAsia="en-GB"/>
    </w:rPr>
  </w:style>
  <w:style w:type="paragraph" w:customStyle="1" w:styleId="xl82">
    <w:name w:val="xl82"/>
    <w:basedOn w:val="Normal"/>
    <w:uiPriority w:val="99"/>
    <w:rsid w:val="001C4DF4"/>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textAlignment w:val="center"/>
    </w:pPr>
    <w:rPr>
      <w:rFonts w:ascii="Calibri" w:hAnsi="Calibri"/>
      <w:color w:val="FF0000"/>
      <w:sz w:val="24"/>
      <w:lang w:val="en-GB" w:eastAsia="en-GB"/>
    </w:rPr>
  </w:style>
  <w:style w:type="paragraph" w:customStyle="1" w:styleId="xl83">
    <w:name w:val="xl83"/>
    <w:basedOn w:val="Normal"/>
    <w:uiPriority w:val="99"/>
    <w:rsid w:val="001C4DF4"/>
    <w:pPr>
      <w:widowControl/>
      <w:pBdr>
        <w:top w:val="single" w:sz="4" w:space="0" w:color="auto"/>
        <w:left w:val="single" w:sz="4" w:space="0" w:color="auto"/>
        <w:bottom w:val="single" w:sz="4" w:space="0" w:color="auto"/>
        <w:right w:val="single" w:sz="4" w:space="0" w:color="auto"/>
      </w:pBdr>
      <w:shd w:val="clear" w:color="000000" w:fill="92CDDC"/>
      <w:autoSpaceDE/>
      <w:autoSpaceDN/>
      <w:adjustRightInd/>
      <w:spacing w:before="100" w:beforeAutospacing="1" w:after="100" w:afterAutospacing="1"/>
      <w:textAlignment w:val="center"/>
    </w:pPr>
    <w:rPr>
      <w:rFonts w:ascii="Calibri" w:hAnsi="Calibri"/>
      <w:color w:val="FF0000"/>
      <w:sz w:val="24"/>
      <w:lang w:val="en-GB" w:eastAsia="en-GB"/>
    </w:rPr>
  </w:style>
  <w:style w:type="character" w:customStyle="1" w:styleId="apple-converted-space">
    <w:name w:val="apple-converted-space"/>
    <w:basedOn w:val="DefaultParagraphFont"/>
    <w:rsid w:val="001C4DF4"/>
    <w:rPr>
      <w:rFonts w:cs="Times New Roman"/>
    </w:rPr>
  </w:style>
  <w:style w:type="paragraph" w:styleId="Revision">
    <w:name w:val="Revision"/>
    <w:hidden/>
    <w:uiPriority w:val="99"/>
    <w:semiHidden/>
    <w:rsid w:val="001C4DF4"/>
    <w:rPr>
      <w:rFonts w:ascii="Calibri" w:eastAsia="Calibri" w:hAnsi="Calibri"/>
      <w:sz w:val="22"/>
      <w:szCs w:val="22"/>
      <w:lang w:val="en-GB"/>
    </w:rPr>
  </w:style>
  <w:style w:type="paragraph" w:styleId="TOCHeading">
    <w:name w:val="TOC Heading"/>
    <w:basedOn w:val="Heading1"/>
    <w:next w:val="Normal"/>
    <w:uiPriority w:val="39"/>
    <w:qFormat/>
    <w:rsid w:val="001C4DF4"/>
    <w:pPr>
      <w:keepLines/>
      <w:widowControl/>
      <w:tabs>
        <w:tab w:val="clear" w:pos="-1057"/>
        <w:tab w:val="clear" w:pos="-720"/>
        <w:tab w:val="clear" w:pos="0"/>
        <w:tab w:val="clear" w:pos="141"/>
        <w:tab w:val="clear" w:pos="720"/>
        <w:tab w:val="clear" w:pos="1440"/>
        <w:tab w:val="clear" w:pos="2160"/>
        <w:tab w:val="clear" w:pos="2880"/>
        <w:tab w:val="clear" w:pos="3600"/>
        <w:tab w:val="clear" w:pos="4320"/>
        <w:tab w:val="clear" w:pos="5040"/>
        <w:tab w:val="clear" w:pos="5760"/>
        <w:tab w:val="clear" w:pos="6008"/>
        <w:tab w:val="clear" w:pos="6480"/>
        <w:tab w:val="clear" w:pos="7200"/>
        <w:tab w:val="clear" w:pos="7920"/>
        <w:tab w:val="clear" w:pos="8640"/>
      </w:tabs>
      <w:autoSpaceDE/>
      <w:autoSpaceDN/>
      <w:adjustRightInd/>
      <w:spacing w:before="480" w:line="276" w:lineRule="auto"/>
      <w:outlineLvl w:val="9"/>
    </w:pPr>
    <w:rPr>
      <w:rFonts w:ascii="Cambria" w:hAnsi="Cambria"/>
      <w:color w:val="365F91"/>
      <w:sz w:val="28"/>
      <w:szCs w:val="28"/>
      <w:lang w:val="en-US" w:eastAsia="ja-JP"/>
    </w:rPr>
  </w:style>
  <w:style w:type="paragraph" w:styleId="TOC2">
    <w:name w:val="toc 2"/>
    <w:basedOn w:val="Normal"/>
    <w:next w:val="Normal"/>
    <w:autoRedefine/>
    <w:uiPriority w:val="39"/>
    <w:locked/>
    <w:rsid w:val="001C4DF4"/>
    <w:pPr>
      <w:widowControl/>
      <w:tabs>
        <w:tab w:val="left" w:pos="660"/>
        <w:tab w:val="right" w:leader="dot" w:pos="8931"/>
      </w:tabs>
      <w:autoSpaceDE/>
      <w:autoSpaceDN/>
      <w:adjustRightInd/>
      <w:spacing w:after="100" w:line="276" w:lineRule="auto"/>
      <w:ind w:left="360" w:right="1275"/>
    </w:pPr>
    <w:rPr>
      <w:rFonts w:ascii="Calibri" w:eastAsia="Calibri" w:hAnsi="Calibri"/>
      <w:sz w:val="22"/>
      <w:szCs w:val="22"/>
      <w:lang w:val="en-GB"/>
    </w:rPr>
  </w:style>
  <w:style w:type="paragraph" w:styleId="TOC3">
    <w:name w:val="toc 3"/>
    <w:basedOn w:val="Normal"/>
    <w:next w:val="Normal"/>
    <w:autoRedefine/>
    <w:uiPriority w:val="39"/>
    <w:locked/>
    <w:rsid w:val="001C4DF4"/>
    <w:pPr>
      <w:widowControl/>
      <w:tabs>
        <w:tab w:val="right" w:leader="dot" w:pos="8931"/>
        <w:tab w:val="right" w:leader="dot" w:pos="13993"/>
      </w:tabs>
      <w:autoSpaceDE/>
      <w:autoSpaceDN/>
      <w:adjustRightInd/>
      <w:spacing w:after="100" w:line="276" w:lineRule="auto"/>
      <w:ind w:left="360"/>
    </w:pPr>
    <w:rPr>
      <w:rFonts w:ascii="Calibri" w:eastAsia="Calibri" w:hAnsi="Calibri"/>
      <w:sz w:val="22"/>
      <w:szCs w:val="22"/>
      <w:lang w:val="en-GB"/>
    </w:rPr>
  </w:style>
  <w:style w:type="paragraph" w:styleId="TOC1">
    <w:name w:val="toc 1"/>
    <w:basedOn w:val="Normal"/>
    <w:next w:val="Normal"/>
    <w:autoRedefine/>
    <w:uiPriority w:val="39"/>
    <w:locked/>
    <w:rsid w:val="001C4DF4"/>
    <w:pPr>
      <w:widowControl/>
      <w:autoSpaceDE/>
      <w:autoSpaceDN/>
      <w:adjustRightInd/>
      <w:spacing w:after="100" w:line="276" w:lineRule="auto"/>
    </w:pPr>
    <w:rPr>
      <w:rFonts w:ascii="Calibri" w:eastAsia="Calibri" w:hAnsi="Calibri"/>
      <w:sz w:val="22"/>
      <w:szCs w:val="22"/>
      <w:lang w:val="en-GB"/>
    </w:rPr>
  </w:style>
  <w:style w:type="table" w:styleId="TableGrid">
    <w:name w:val="Table Grid"/>
    <w:basedOn w:val="TableNormal"/>
    <w:uiPriority w:val="59"/>
    <w:locked/>
    <w:rsid w:val="001C4DF4"/>
    <w:rPr>
      <w:rFonts w:asciiTheme="minorHAnsi" w:eastAsiaTheme="minorHAnsi" w:hAnsiTheme="minorHAnsi" w:cstheme="minorBidi"/>
      <w:sz w:val="22"/>
      <w:szCs w:val="22"/>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basedOn w:val="DefaultParagraphFont"/>
    <w:rsid w:val="001C4DF4"/>
  </w:style>
  <w:style w:type="character" w:styleId="Strong">
    <w:name w:val="Strong"/>
    <w:basedOn w:val="DefaultParagraphFont"/>
    <w:uiPriority w:val="22"/>
    <w:qFormat/>
    <w:locked/>
    <w:rsid w:val="001C4DF4"/>
    <w:rPr>
      <w:b/>
      <w:bCs/>
    </w:rPr>
  </w:style>
  <w:style w:type="paragraph" w:customStyle="1" w:styleId="default0">
    <w:name w:val="default"/>
    <w:basedOn w:val="Normal"/>
    <w:rsid w:val="00805517"/>
    <w:pPr>
      <w:widowControl/>
      <w:adjustRightInd/>
    </w:pPr>
    <w:rPr>
      <w:rFonts w:ascii="Calibri" w:eastAsiaTheme="minorHAnsi" w:hAnsi="Calibri"/>
      <w:color w:val="000000"/>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04271">
      <w:bodyDiv w:val="1"/>
      <w:marLeft w:val="0"/>
      <w:marRight w:val="0"/>
      <w:marTop w:val="0"/>
      <w:marBottom w:val="0"/>
      <w:divBdr>
        <w:top w:val="none" w:sz="0" w:space="0" w:color="auto"/>
        <w:left w:val="none" w:sz="0" w:space="0" w:color="auto"/>
        <w:bottom w:val="none" w:sz="0" w:space="0" w:color="auto"/>
        <w:right w:val="none" w:sz="0" w:space="0" w:color="auto"/>
      </w:divBdr>
    </w:div>
    <w:div w:id="527453906">
      <w:bodyDiv w:val="1"/>
      <w:marLeft w:val="0"/>
      <w:marRight w:val="0"/>
      <w:marTop w:val="0"/>
      <w:marBottom w:val="0"/>
      <w:divBdr>
        <w:top w:val="none" w:sz="0" w:space="0" w:color="auto"/>
        <w:left w:val="none" w:sz="0" w:space="0" w:color="auto"/>
        <w:bottom w:val="none" w:sz="0" w:space="0" w:color="auto"/>
        <w:right w:val="none" w:sz="0" w:space="0" w:color="auto"/>
      </w:divBdr>
    </w:div>
    <w:div w:id="1258557066">
      <w:bodyDiv w:val="1"/>
      <w:marLeft w:val="0"/>
      <w:marRight w:val="0"/>
      <w:marTop w:val="0"/>
      <w:marBottom w:val="0"/>
      <w:divBdr>
        <w:top w:val="none" w:sz="0" w:space="0" w:color="auto"/>
        <w:left w:val="none" w:sz="0" w:space="0" w:color="auto"/>
        <w:bottom w:val="none" w:sz="0" w:space="0" w:color="auto"/>
        <w:right w:val="none" w:sz="0" w:space="0" w:color="auto"/>
      </w:divBdr>
    </w:div>
    <w:div w:id="1588077535">
      <w:bodyDiv w:val="1"/>
      <w:marLeft w:val="0"/>
      <w:marRight w:val="0"/>
      <w:marTop w:val="0"/>
      <w:marBottom w:val="0"/>
      <w:divBdr>
        <w:top w:val="none" w:sz="0" w:space="0" w:color="auto"/>
        <w:left w:val="none" w:sz="0" w:space="0" w:color="auto"/>
        <w:bottom w:val="none" w:sz="0" w:space="0" w:color="auto"/>
        <w:right w:val="none" w:sz="0" w:space="0" w:color="auto"/>
      </w:divBdr>
    </w:div>
    <w:div w:id="1998611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hyperlink" Target="http://www.cms.int/en/workinggroup/minimizing-risk-poisoning-migratory-birds" TargetMode="External"/><Relationship Id="rId3" Type="http://schemas.openxmlformats.org/officeDocument/2006/relationships/styles" Target="styles.xml"/><Relationship Id="rId21" Type="http://schemas.openxmlformats.org/officeDocument/2006/relationships/comments" Target="comments.xml"/><Relationship Id="rId34" Type="http://schemas.openxmlformats.org/officeDocument/2006/relationships/hyperlink" Target="http://www.cms.int/en/legalinstrument/aquatic-warbler" TargetMode="External"/><Relationship Id="rId42" Type="http://schemas.openxmlformats.org/officeDocument/2006/relationships/hyperlink" Target="http://www.cbd.int/sp/targets/" TargetMode="External"/><Relationship Id="rId47" Type="http://schemas.openxmlformats.org/officeDocument/2006/relationships/header" Target="header11.xml"/><Relationship Id="rId50"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eader" Target="header7.xml"/><Relationship Id="rId33" Type="http://schemas.openxmlformats.org/officeDocument/2006/relationships/hyperlink" Target="http://www.cms.int/en/legalinstrument/southern-south-american-grassland-birds" TargetMode="External"/><Relationship Id="rId38" Type="http://schemas.openxmlformats.org/officeDocument/2006/relationships/hyperlink" Target="http://www.cms.int/en/legalinstrument/slender-billed-curlew" TargetMode="External"/><Relationship Id="rId46" Type="http://schemas.openxmlformats.org/officeDocument/2006/relationships/hyperlink" Target="http://www.cbd.int/sp/targets/"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caff.is/index.php?option=com_content&amp;view=article&amp;id=388&amp;Itemid=1225" TargetMode="External"/><Relationship Id="rId29" Type="http://schemas.openxmlformats.org/officeDocument/2006/relationships/hyperlink" Target="http://www.cms.int/en/legalinstrument/acap" TargetMode="External"/><Relationship Id="rId41"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footer" Target="footer5.xml"/><Relationship Id="rId32" Type="http://schemas.openxmlformats.org/officeDocument/2006/relationships/hyperlink" Target="http://www.cms.int/en/legalinstrument/high-andean-flamingos" TargetMode="External"/><Relationship Id="rId37" Type="http://schemas.openxmlformats.org/officeDocument/2006/relationships/hyperlink" Target="http://www.cms.int/en/legalinstrument/siberian-crane" TargetMode="External"/><Relationship Id="rId40" Type="http://schemas.openxmlformats.org/officeDocument/2006/relationships/hyperlink" Target="http://www.cms.int/en/workinggroup/migratory-landbirds-african-eurasian-region" TargetMode="External"/><Relationship Id="rId45" Type="http://schemas.openxmlformats.org/officeDocument/2006/relationships/hyperlink" Target="http://www.cbd.int/sp/targets/"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header" Target="header10.xml"/><Relationship Id="rId36" Type="http://schemas.openxmlformats.org/officeDocument/2006/relationships/hyperlink" Target="http://www.cms.int/en/legalinstrument/ruddy-headed-goose" TargetMode="External"/><Relationship Id="rId49" Type="http://schemas.openxmlformats.org/officeDocument/2006/relationships/header" Target="header13.xml"/><Relationship Id="rId10" Type="http://schemas.openxmlformats.org/officeDocument/2006/relationships/image" Target="media/image2.png"/><Relationship Id="rId19" Type="http://schemas.openxmlformats.org/officeDocument/2006/relationships/footer" Target="footer4.xml"/><Relationship Id="rId31" Type="http://schemas.openxmlformats.org/officeDocument/2006/relationships/hyperlink" Target="http://www.cms.int/en/legalinstrument/birds-prey-raptors" TargetMode="External"/><Relationship Id="rId44" Type="http://schemas.openxmlformats.org/officeDocument/2006/relationships/hyperlink" Target="http://www.cbd.int/sp/targets/"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header" Target="header9.xml"/><Relationship Id="rId30" Type="http://schemas.openxmlformats.org/officeDocument/2006/relationships/hyperlink" Target="http://www.cms.int/en/legalinstrument/aewa" TargetMode="External"/><Relationship Id="rId35" Type="http://schemas.openxmlformats.org/officeDocument/2006/relationships/hyperlink" Target="http://www.cms.int/en/legalinstrument/middle-european-great-bustard" TargetMode="External"/><Relationship Id="rId43" Type="http://schemas.openxmlformats.org/officeDocument/2006/relationships/hyperlink" Target="http://www.cbd.int/sp/targets/" TargetMode="External"/><Relationship Id="rId48" Type="http://schemas.openxmlformats.org/officeDocument/2006/relationships/header" Target="header12.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85348-3BCF-4E83-8414-9DC874F94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49</Pages>
  <Words>10456</Words>
  <Characters>78396</Characters>
  <Application>Microsoft Office Word</Application>
  <DocSecurity>0</DocSecurity>
  <Lines>653</Lines>
  <Paragraphs>177</Paragraphs>
  <ScaleCrop>false</ScaleCrop>
  <HeadingPairs>
    <vt:vector size="2" baseType="variant">
      <vt:variant>
        <vt:lpstr>Title</vt:lpstr>
      </vt:variant>
      <vt:variant>
        <vt:i4>1</vt:i4>
      </vt:variant>
    </vt:vector>
  </HeadingPairs>
  <TitlesOfParts>
    <vt:vector size="1" baseType="lpstr">
      <vt:lpstr>17TH MEETING OF THE</vt:lpstr>
    </vt:vector>
  </TitlesOfParts>
  <Company>United Nations Volunteers (UNV) programme</Company>
  <LinksUpToDate>false</LinksUpToDate>
  <CharactersWithSpaces>88675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17TH MEETING OF THE</dc:title>
  <dc:creator>Marie Mevellec</dc:creator>
  <cp:lastModifiedBy>Linette Eitz Lamare</cp:lastModifiedBy>
  <cp:revision>3</cp:revision>
  <cp:lastPrinted>2014-05-23T14:27:00Z</cp:lastPrinted>
  <dcterms:created xsi:type="dcterms:W3CDTF">2014-07-02T06:03:00Z</dcterms:created>
  <dcterms:modified xsi:type="dcterms:W3CDTF">2014-07-02T06:06:00Z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