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F45987"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F45987"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F45987">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F45987"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F45987"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F45987">
              <w:rPr>
                <w:rFonts w:eastAsia="Times New Roman" w:cs="Arial"/>
                <w:b/>
                <w:sz w:val="32"/>
                <w:szCs w:val="32"/>
              </w:rPr>
              <w:t>CONVENTION ON</w:t>
            </w:r>
          </w:p>
          <w:p w14:paraId="32613398" w14:textId="77777777" w:rsidR="002E0DE9" w:rsidRPr="00F45987"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F45987">
              <w:rPr>
                <w:rFonts w:eastAsia="Times New Roman" w:cs="Arial"/>
                <w:b/>
                <w:sz w:val="32"/>
                <w:szCs w:val="32"/>
              </w:rPr>
              <w:t>MIGRATORY</w:t>
            </w:r>
          </w:p>
          <w:p w14:paraId="56052177" w14:textId="77777777" w:rsidR="002E0DE9" w:rsidRPr="00F45987"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F45987">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7112D04E" w:rsidR="00A34291" w:rsidRPr="00F45987"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F45987">
              <w:rPr>
                <w:rFonts w:eastAsia="Times New Roman" w:cs="Arial"/>
              </w:rPr>
              <w:t>UNEP/CMS/COP1</w:t>
            </w:r>
            <w:r w:rsidR="00FE00E5" w:rsidRPr="00F45987">
              <w:rPr>
                <w:rFonts w:eastAsia="Times New Roman" w:cs="Arial"/>
              </w:rPr>
              <w:t>4</w:t>
            </w:r>
            <w:r w:rsidRPr="00F45987">
              <w:rPr>
                <w:rFonts w:eastAsia="Times New Roman" w:cs="Arial"/>
              </w:rPr>
              <w:t>/Do</w:t>
            </w:r>
            <w:r w:rsidR="001E6F3E" w:rsidRPr="00F45987">
              <w:rPr>
                <w:rFonts w:eastAsia="Times New Roman" w:cs="Arial"/>
              </w:rPr>
              <w:t>c.27.7.2</w:t>
            </w:r>
          </w:p>
          <w:p w14:paraId="7470AD45" w14:textId="2B2EEFA9" w:rsidR="002E0DE9" w:rsidRPr="00F45987" w:rsidRDefault="00F25E58" w:rsidP="00661875">
            <w:pPr>
              <w:tabs>
                <w:tab w:val="left" w:pos="5040"/>
                <w:tab w:val="left" w:pos="5760"/>
                <w:tab w:val="left" w:pos="6008"/>
                <w:tab w:val="left" w:pos="6480"/>
                <w:tab w:val="left" w:pos="7200"/>
                <w:tab w:val="left" w:pos="7920"/>
                <w:tab w:val="left" w:pos="8640"/>
              </w:tabs>
              <w:rPr>
                <w:rFonts w:cs="Arial"/>
                <w:i/>
              </w:rPr>
            </w:pPr>
            <w:r w:rsidRPr="00F45987">
              <w:rPr>
                <w:rFonts w:eastAsia="Times New Roman" w:cs="Arial"/>
              </w:rPr>
              <w:t xml:space="preserve">22 June 2023 </w:t>
            </w:r>
          </w:p>
          <w:p w14:paraId="21B42A0D" w14:textId="77777777" w:rsidR="002E0DE9" w:rsidRPr="00F45987" w:rsidRDefault="002E0DE9" w:rsidP="00EC4F04">
            <w:pPr>
              <w:widowControl w:val="0"/>
              <w:suppressAutoHyphens/>
              <w:autoSpaceDE w:val="0"/>
              <w:autoSpaceDN w:val="0"/>
              <w:spacing w:after="0" w:line="240" w:lineRule="auto"/>
              <w:textAlignment w:val="baseline"/>
              <w:rPr>
                <w:rFonts w:eastAsia="Times New Roman" w:cs="Arial"/>
              </w:rPr>
            </w:pPr>
            <w:r w:rsidRPr="00F45987">
              <w:rPr>
                <w:rFonts w:eastAsia="Times New Roman" w:cs="Arial"/>
              </w:rPr>
              <w:t>Original: English</w:t>
            </w:r>
          </w:p>
        </w:tc>
      </w:tr>
    </w:tbl>
    <w:p w14:paraId="6F980F1F" w14:textId="77777777" w:rsidR="002E0DE9" w:rsidRPr="00F45987"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F45987"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F45987">
        <w:rPr>
          <w:rFonts w:eastAsia="Times New Roman" w:cs="Arial"/>
        </w:rPr>
        <w:t>1</w:t>
      </w:r>
      <w:r w:rsidR="00FE00E5" w:rsidRPr="00F45987">
        <w:rPr>
          <w:rFonts w:eastAsia="Times New Roman" w:cs="Arial"/>
        </w:rPr>
        <w:t>4</w:t>
      </w:r>
      <w:r w:rsidRPr="00F45987">
        <w:rPr>
          <w:rFonts w:eastAsia="Times New Roman" w:cs="Arial"/>
          <w:vertAlign w:val="superscript"/>
        </w:rPr>
        <w:t>th</w:t>
      </w:r>
      <w:r w:rsidRPr="00F45987">
        <w:rPr>
          <w:rFonts w:eastAsia="Times New Roman" w:cs="Arial"/>
        </w:rPr>
        <w:t xml:space="preserve"> MEETING OF THE CONFERENCE OF THE PARTIES</w:t>
      </w:r>
    </w:p>
    <w:p w14:paraId="20D5A67B" w14:textId="4D4F63FE" w:rsidR="002E0DE9" w:rsidRPr="00F45987"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F45987">
        <w:rPr>
          <w:rFonts w:eastAsia="Times New Roman" w:cs="Arial"/>
          <w:bCs/>
        </w:rPr>
        <w:t>Samarkand</w:t>
      </w:r>
      <w:r w:rsidR="002E0DE9" w:rsidRPr="00F45987">
        <w:rPr>
          <w:rFonts w:eastAsia="Times New Roman" w:cs="Arial"/>
          <w:bCs/>
        </w:rPr>
        <w:t xml:space="preserve">, </w:t>
      </w:r>
      <w:r w:rsidR="00FE00E5" w:rsidRPr="00F45987">
        <w:rPr>
          <w:rFonts w:eastAsia="Times New Roman" w:cs="Arial"/>
          <w:bCs/>
        </w:rPr>
        <w:t>Uzbekistan</w:t>
      </w:r>
      <w:r w:rsidR="002E0DE9" w:rsidRPr="00F45987">
        <w:rPr>
          <w:rFonts w:eastAsia="Times New Roman" w:cs="Arial"/>
          <w:bCs/>
          <w:lang w:val="en-US"/>
        </w:rPr>
        <w:t xml:space="preserve">, </w:t>
      </w:r>
      <w:r w:rsidRPr="00F45987">
        <w:rPr>
          <w:rFonts w:eastAsia="Times New Roman" w:cs="Arial"/>
          <w:bCs/>
          <w:lang w:val="en-US"/>
        </w:rPr>
        <w:t>23</w:t>
      </w:r>
      <w:r w:rsidR="002E0DE9" w:rsidRPr="00F45987">
        <w:rPr>
          <w:rFonts w:eastAsia="Times New Roman" w:cs="Arial"/>
          <w:bCs/>
          <w:lang w:val="en-US"/>
        </w:rPr>
        <w:t xml:space="preserve"> - </w:t>
      </w:r>
      <w:r w:rsidRPr="00F45987">
        <w:rPr>
          <w:rFonts w:eastAsia="Times New Roman" w:cs="Arial"/>
          <w:bCs/>
          <w:lang w:val="en-US"/>
        </w:rPr>
        <w:t>28</w:t>
      </w:r>
      <w:r w:rsidR="002E0DE9" w:rsidRPr="00F45987">
        <w:rPr>
          <w:rFonts w:eastAsia="Times New Roman" w:cs="Arial"/>
          <w:bCs/>
          <w:lang w:val="en-US"/>
        </w:rPr>
        <w:t xml:space="preserve"> </w:t>
      </w:r>
      <w:r w:rsidR="00FE00E5" w:rsidRPr="00F45987">
        <w:rPr>
          <w:rFonts w:eastAsia="Times New Roman" w:cs="Arial"/>
          <w:bCs/>
          <w:lang w:val="en-US"/>
        </w:rPr>
        <w:t>October 2023</w:t>
      </w:r>
    </w:p>
    <w:p w14:paraId="1C5331D7" w14:textId="65952AE1" w:rsidR="002E0DE9" w:rsidRDefault="002E0DE9" w:rsidP="07D714F5">
      <w:pPr>
        <w:tabs>
          <w:tab w:val="left" w:pos="7020"/>
        </w:tabs>
        <w:rPr>
          <w:rFonts w:cs="Arial"/>
        </w:rPr>
      </w:pPr>
      <w:r w:rsidRPr="07D714F5">
        <w:rPr>
          <w:lang w:val="en-US"/>
        </w:rPr>
        <w:t>Agenda Item</w:t>
      </w:r>
      <w:r w:rsidR="001E6F3E" w:rsidRPr="07D714F5">
        <w:rPr>
          <w:lang w:val="en-US"/>
        </w:rPr>
        <w:t xml:space="preserve"> 27.7</w:t>
      </w:r>
      <w:r w:rsidRPr="07D714F5">
        <w:rPr>
          <w:lang w:val="en-US"/>
        </w:rPr>
        <w:t xml:space="preserve"> </w:t>
      </w:r>
    </w:p>
    <w:p w14:paraId="7408EC0D" w14:textId="7E20A0A9" w:rsidR="002E0DE9" w:rsidRPr="002E0DE9" w:rsidRDefault="197575D1" w:rsidP="07D714F5">
      <w:pPr>
        <w:widowControl w:val="0"/>
        <w:suppressAutoHyphens/>
        <w:autoSpaceDE w:val="0"/>
        <w:autoSpaceDN w:val="0"/>
        <w:spacing w:after="0" w:line="240" w:lineRule="auto"/>
        <w:jc w:val="right"/>
        <w:textAlignment w:val="baseline"/>
        <w:rPr>
          <w:rFonts w:eastAsia="Arial" w:cs="Arial"/>
          <w:color w:val="FF0000"/>
          <w:sz w:val="32"/>
          <w:szCs w:val="32"/>
        </w:rPr>
      </w:pPr>
      <w:r w:rsidRPr="07D714F5">
        <w:rPr>
          <w:rFonts w:eastAsia="Arial" w:cs="Arial"/>
          <w:b/>
          <w:bCs/>
          <w:color w:val="FF0000"/>
          <w:sz w:val="32"/>
          <w:szCs w:val="32"/>
        </w:rPr>
        <w:t>Sc</w:t>
      </w:r>
      <w:r w:rsidR="63A7FA16" w:rsidRPr="07D714F5">
        <w:rPr>
          <w:rFonts w:eastAsia="Arial" w:cs="Arial"/>
          <w:b/>
          <w:bCs/>
          <w:color w:val="FF0000"/>
          <w:sz w:val="32"/>
          <w:szCs w:val="32"/>
        </w:rPr>
        <w:t>C</w:t>
      </w:r>
      <w:r w:rsidRPr="07D714F5">
        <w:rPr>
          <w:rFonts w:eastAsia="Arial" w:cs="Arial"/>
          <w:b/>
          <w:bCs/>
          <w:color w:val="FF0000"/>
          <w:sz w:val="32"/>
          <w:szCs w:val="32"/>
        </w:rPr>
        <w:t>-SC6 CRP 9.7.2</w:t>
      </w:r>
      <w:r w:rsidR="00252B3A">
        <w:rPr>
          <w:rFonts w:eastAsia="Arial" w:cs="Arial"/>
          <w:b/>
          <w:bCs/>
          <w:color w:val="FF0000"/>
          <w:sz w:val="32"/>
          <w:szCs w:val="32"/>
        </w:rPr>
        <w:t>/Rev.1</w:t>
      </w: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48CED93E" w:rsidR="002E0DE9" w:rsidRDefault="00A128B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FRESHWATER FISH INCLUDING THE EUROPEAN EEL</w:t>
      </w:r>
    </w:p>
    <w:p w14:paraId="57504EB6" w14:textId="2A39D011"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w:t>
      </w:r>
      <w:r w:rsidR="00A128BC">
        <w:rPr>
          <w:rFonts w:eastAsia="Times New Roman" w:cs="Arial"/>
          <w:i/>
        </w:rPr>
        <w:t xml:space="preserve"> the Secretariat</w:t>
      </w:r>
      <w:r w:rsidR="00FC1295">
        <w:rPr>
          <w:rFonts w:eastAsia="Times New Roman" w:cs="Arial"/>
          <w:i/>
        </w:rPr>
        <w:t xml:space="preserve"> and the Scientific Council</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03A9FD59">
                <wp:simplePos x="0" y="0"/>
                <wp:positionH relativeFrom="column">
                  <wp:posOffset>942449</wp:posOffset>
                </wp:positionH>
                <wp:positionV relativeFrom="paragraph">
                  <wp:posOffset>108569</wp:posOffset>
                </wp:positionV>
                <wp:extent cx="4629150" cy="1222940"/>
                <wp:effectExtent l="0" t="0" r="19050" b="15875"/>
                <wp:wrapNone/>
                <wp:docPr id="5" name="Text Box 5"/>
                <wp:cNvGraphicFramePr/>
                <a:graphic xmlns:a="http://schemas.openxmlformats.org/drawingml/2006/main">
                  <a:graphicData uri="http://schemas.microsoft.com/office/word/2010/wordprocessingShape">
                    <wps:wsp>
                      <wps:cNvSpPr txBox="1"/>
                      <wps:spPr>
                        <a:xfrm>
                          <a:off x="0" y="0"/>
                          <a:ext cx="4629150" cy="122294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76178007" w14:textId="32F62240" w:rsidR="00080BEA" w:rsidRDefault="00080BEA" w:rsidP="00080BEA">
                            <w:pPr>
                              <w:spacing w:after="0"/>
                              <w:jc w:val="both"/>
                              <w:rPr>
                                <w:rFonts w:cs="Arial"/>
                              </w:rPr>
                            </w:pPr>
                            <w:r>
                              <w:t xml:space="preserve">This document reports on progress to implement Decisions </w:t>
                            </w:r>
                            <w:r w:rsidRPr="00327443">
                              <w:t>13.</w:t>
                            </w:r>
                            <w:r>
                              <w:t>76</w:t>
                            </w:r>
                            <w:r w:rsidRPr="00327443">
                              <w:t>-13</w:t>
                            </w:r>
                            <w:r>
                              <w:t xml:space="preserve">.79 </w:t>
                            </w:r>
                            <w:r>
                              <w:rPr>
                                <w:i/>
                                <w:iCs/>
                              </w:rPr>
                              <w:t>European Eel</w:t>
                            </w:r>
                            <w:r w:rsidR="00FF564D">
                              <w:rPr>
                                <w:i/>
                                <w:iCs/>
                              </w:rPr>
                              <w:t xml:space="preserve"> </w:t>
                            </w:r>
                            <w:r w:rsidR="00FF564D" w:rsidRPr="007D5DD1">
                              <w:t xml:space="preserve">and </w:t>
                            </w:r>
                            <w:r w:rsidR="007D5DD1">
                              <w:t xml:space="preserve">on </w:t>
                            </w:r>
                            <w:r w:rsidR="00FF564D" w:rsidRPr="007D5DD1">
                              <w:t xml:space="preserve">older mandates relating </w:t>
                            </w:r>
                            <w:r w:rsidR="000B2C91">
                              <w:t xml:space="preserve">more generally </w:t>
                            </w:r>
                            <w:r w:rsidR="00FF564D" w:rsidRPr="007D5DD1">
                              <w:t xml:space="preserve">to </w:t>
                            </w:r>
                            <w:r w:rsidR="007D5DD1" w:rsidRPr="007D5DD1">
                              <w:t>freshwater fish</w:t>
                            </w:r>
                            <w:r w:rsidR="007D5DD1">
                              <w:rPr>
                                <w:i/>
                                <w:iCs/>
                              </w:rPr>
                              <w:t xml:space="preserve">.  </w:t>
                            </w:r>
                            <w:r>
                              <w:rPr>
                                <w:i/>
                                <w:iCs/>
                              </w:rPr>
                              <w:t xml:space="preserve"> </w:t>
                            </w:r>
                            <w:r>
                              <w:t xml:space="preserve">It contains draft Decisions for adoption. </w:t>
                            </w:r>
                          </w:p>
                          <w:p w14:paraId="0A7AC1E9" w14:textId="77777777" w:rsidR="009C1079" w:rsidRDefault="009C1079" w:rsidP="00661875">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pt;margin-top:8.55pt;width:364.5pt;height:9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76178007" w14:textId="32F62240" w:rsidR="00080BEA" w:rsidRDefault="00080BEA" w:rsidP="00080BEA">
                      <w:pPr>
                        <w:spacing w:after="0"/>
                        <w:jc w:val="both"/>
                        <w:rPr>
                          <w:rFonts w:cs="Arial"/>
                        </w:rPr>
                      </w:pPr>
                      <w:r>
                        <w:t xml:space="preserve">This document reports on progress to implement Decisions </w:t>
                      </w:r>
                      <w:r w:rsidRPr="00327443">
                        <w:t>13.</w:t>
                      </w:r>
                      <w:r>
                        <w:t>76</w:t>
                      </w:r>
                      <w:r w:rsidRPr="00327443">
                        <w:t>-13</w:t>
                      </w:r>
                      <w:r>
                        <w:t xml:space="preserve">.79 </w:t>
                      </w:r>
                      <w:r>
                        <w:rPr>
                          <w:i/>
                          <w:iCs/>
                        </w:rPr>
                        <w:t>European Eel</w:t>
                      </w:r>
                      <w:r w:rsidR="00FF564D">
                        <w:rPr>
                          <w:i/>
                          <w:iCs/>
                        </w:rPr>
                        <w:t xml:space="preserve"> </w:t>
                      </w:r>
                      <w:r w:rsidR="00FF564D" w:rsidRPr="007D5DD1">
                        <w:t xml:space="preserve">and </w:t>
                      </w:r>
                      <w:r w:rsidR="007D5DD1">
                        <w:t xml:space="preserve">on </w:t>
                      </w:r>
                      <w:r w:rsidR="00FF564D" w:rsidRPr="007D5DD1">
                        <w:t xml:space="preserve">older mandates relating </w:t>
                      </w:r>
                      <w:r w:rsidR="000B2C91">
                        <w:t xml:space="preserve">more generally </w:t>
                      </w:r>
                      <w:r w:rsidR="00FF564D" w:rsidRPr="007D5DD1">
                        <w:t xml:space="preserve">to </w:t>
                      </w:r>
                      <w:r w:rsidR="007D5DD1" w:rsidRPr="007D5DD1">
                        <w:t>freshwater fish</w:t>
                      </w:r>
                      <w:r w:rsidR="007D5DD1">
                        <w:rPr>
                          <w:i/>
                          <w:iCs/>
                        </w:rPr>
                        <w:t xml:space="preserve">.  </w:t>
                      </w:r>
                      <w:r>
                        <w:rPr>
                          <w:i/>
                          <w:iCs/>
                        </w:rPr>
                        <w:t xml:space="preserve"> </w:t>
                      </w:r>
                      <w:r>
                        <w:t xml:space="preserve">It contains draft Decisions for adoption. </w:t>
                      </w:r>
                    </w:p>
                    <w:p w14:paraId="0A7AC1E9" w14:textId="77777777" w:rsidR="009C1079" w:rsidRDefault="009C1079" w:rsidP="00661875">
                      <w:pPr>
                        <w:spacing w:after="0" w:line="240" w:lineRule="auto"/>
                        <w:rPr>
                          <w:rFonts w:cs="Arial"/>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4FEADE38" w:rsidR="002E0DE9" w:rsidRPr="002E0DE9" w:rsidRDefault="001D526B" w:rsidP="004B7071">
      <w:pPr>
        <w:pStyle w:val="Title1"/>
      </w:pPr>
      <w:r>
        <w:lastRenderedPageBreak/>
        <w:t>freshwater fish including the european eel</w:t>
      </w:r>
    </w:p>
    <w:p w14:paraId="0DCB8F07" w14:textId="77777777" w:rsidR="002E0DE9" w:rsidRDefault="002E0DE9" w:rsidP="00EC4F04">
      <w:pPr>
        <w:suppressAutoHyphens/>
        <w:autoSpaceDN w:val="0"/>
        <w:spacing w:after="0" w:line="240" w:lineRule="auto"/>
        <w:textAlignment w:val="baseline"/>
        <w:rPr>
          <w:rFonts w:eastAsia="Calibri" w:cs="Arial"/>
        </w:rPr>
      </w:pPr>
    </w:p>
    <w:p w14:paraId="4A0F002D" w14:textId="77777777" w:rsidR="00661875" w:rsidRPr="002E0DE9" w:rsidRDefault="00661875"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0091892C" w14:textId="77777777" w:rsidR="000F026A" w:rsidRDefault="000F026A" w:rsidP="001D526B">
      <w:pPr>
        <w:widowControl w:val="0"/>
        <w:autoSpaceDE w:val="0"/>
        <w:autoSpaceDN w:val="0"/>
        <w:adjustRightInd w:val="0"/>
        <w:spacing w:after="0" w:line="240" w:lineRule="auto"/>
        <w:contextualSpacing/>
        <w:jc w:val="both"/>
        <w:rPr>
          <w:rFonts w:cs="Arial"/>
          <w:u w:val="single"/>
        </w:rPr>
      </w:pPr>
    </w:p>
    <w:p w14:paraId="48192314" w14:textId="77777777" w:rsidR="00D14760" w:rsidRDefault="00D14760" w:rsidP="00D14760">
      <w:pPr>
        <w:widowControl w:val="0"/>
        <w:autoSpaceDE w:val="0"/>
        <w:autoSpaceDN w:val="0"/>
        <w:adjustRightInd w:val="0"/>
        <w:spacing w:after="0" w:line="240" w:lineRule="auto"/>
        <w:contextualSpacing/>
        <w:jc w:val="both"/>
        <w:rPr>
          <w:rFonts w:cs="Arial"/>
        </w:rPr>
      </w:pPr>
    </w:p>
    <w:p w14:paraId="6C7D6D51" w14:textId="6534B9C9" w:rsidR="00D14760" w:rsidRPr="00996F5D" w:rsidRDefault="00934817"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C45CD9">
        <w:rPr>
          <w:rFonts w:cs="Arial"/>
        </w:rPr>
        <w:t>At its 13</w:t>
      </w:r>
      <w:r w:rsidRPr="00C45CD9">
        <w:rPr>
          <w:rFonts w:cs="Arial"/>
          <w:vertAlign w:val="superscript"/>
        </w:rPr>
        <w:t>th</w:t>
      </w:r>
      <w:r w:rsidRPr="00C45CD9">
        <w:rPr>
          <w:rFonts w:cs="Arial"/>
        </w:rPr>
        <w:t xml:space="preserve"> meeting</w:t>
      </w:r>
      <w:r w:rsidR="00D16427">
        <w:rPr>
          <w:rFonts w:cs="Arial"/>
        </w:rPr>
        <w:t>,</w:t>
      </w:r>
      <w:r w:rsidRPr="00C45CD9">
        <w:rPr>
          <w:rFonts w:cs="Arial"/>
        </w:rPr>
        <w:t xml:space="preserve"> the Conference of the Parties </w:t>
      </w:r>
      <w:r w:rsidR="00D16427">
        <w:rPr>
          <w:rFonts w:cs="Arial"/>
        </w:rPr>
        <w:t xml:space="preserve">(COP13) </w:t>
      </w:r>
      <w:r w:rsidRPr="00C45CD9">
        <w:rPr>
          <w:rFonts w:cs="Arial"/>
        </w:rPr>
        <w:t xml:space="preserve">adopted Decisions </w:t>
      </w:r>
      <w:r w:rsidRPr="00327443">
        <w:rPr>
          <w:rFonts w:cs="Arial"/>
        </w:rPr>
        <w:t>13.</w:t>
      </w:r>
      <w:r>
        <w:rPr>
          <w:rFonts w:cs="Arial"/>
        </w:rPr>
        <w:t>76</w:t>
      </w:r>
      <w:r w:rsidRPr="00327443">
        <w:rPr>
          <w:rFonts w:cs="Arial"/>
        </w:rPr>
        <w:t>-13.</w:t>
      </w:r>
      <w:r>
        <w:rPr>
          <w:rFonts w:cs="Arial"/>
        </w:rPr>
        <w:t>79</w:t>
      </w:r>
      <w:r w:rsidRPr="00327443">
        <w:rPr>
          <w:rFonts w:cs="Arial"/>
        </w:rPr>
        <w:t xml:space="preserve"> </w:t>
      </w:r>
      <w:r>
        <w:rPr>
          <w:rFonts w:cs="Arial"/>
          <w:i/>
          <w:iCs/>
        </w:rPr>
        <w:t xml:space="preserve">European Eel, </w:t>
      </w:r>
      <w:r w:rsidRPr="00C45CD9">
        <w:rPr>
          <w:rFonts w:cs="Arial"/>
          <w:lang w:val="en-US"/>
        </w:rPr>
        <w:t>as follows</w:t>
      </w:r>
      <w:r w:rsidRPr="00C45CD9">
        <w:rPr>
          <w:rFonts w:cs="Arial"/>
        </w:rPr>
        <w:t>:</w:t>
      </w:r>
    </w:p>
    <w:p w14:paraId="0976EECE" w14:textId="77777777" w:rsidR="00B80E16" w:rsidRDefault="00B80E16" w:rsidP="002B11B4">
      <w:pPr>
        <w:shd w:val="clear" w:color="auto" w:fill="FFFFFF"/>
        <w:spacing w:after="0" w:line="240" w:lineRule="auto"/>
        <w:ind w:firstLine="567"/>
        <w:outlineLvl w:val="2"/>
        <w:rPr>
          <w:rFonts w:eastAsia="Times New Roman" w:cs="Arial"/>
          <w:b/>
          <w:bCs/>
          <w:i/>
          <w:iCs/>
          <w:color w:val="333333"/>
          <w:sz w:val="20"/>
          <w:szCs w:val="20"/>
          <w:lang w:val="en-US"/>
        </w:rPr>
      </w:pPr>
    </w:p>
    <w:p w14:paraId="22D79B36" w14:textId="7A4D7B0F" w:rsidR="00D14760" w:rsidRPr="00147933" w:rsidRDefault="00D14760" w:rsidP="0028541A">
      <w:pPr>
        <w:shd w:val="clear" w:color="auto" w:fill="FFFFFF"/>
        <w:spacing w:after="0" w:line="240" w:lineRule="auto"/>
        <w:ind w:left="720"/>
        <w:outlineLvl w:val="2"/>
        <w:rPr>
          <w:rFonts w:eastAsia="Times New Roman" w:cs="Arial"/>
          <w:b/>
          <w:bCs/>
          <w:i/>
          <w:iCs/>
          <w:color w:val="333333"/>
          <w:sz w:val="20"/>
          <w:szCs w:val="20"/>
          <w:lang w:val="en-US"/>
        </w:rPr>
      </w:pPr>
      <w:r w:rsidRPr="00147933">
        <w:rPr>
          <w:rFonts w:eastAsia="Times New Roman" w:cs="Arial"/>
          <w:b/>
          <w:bCs/>
          <w:i/>
          <w:iCs/>
          <w:color w:val="333333"/>
          <w:sz w:val="20"/>
          <w:szCs w:val="20"/>
          <w:lang w:val="en-US"/>
        </w:rPr>
        <w:t>13.76</w:t>
      </w:r>
      <w:r w:rsidRPr="007B52D9">
        <w:rPr>
          <w:rFonts w:eastAsia="Times New Roman" w:cs="Arial"/>
          <w:b/>
          <w:bCs/>
          <w:i/>
          <w:iCs/>
          <w:color w:val="333333"/>
          <w:sz w:val="20"/>
          <w:szCs w:val="20"/>
          <w:lang w:val="en-US"/>
        </w:rPr>
        <w:t xml:space="preserve"> </w:t>
      </w:r>
      <w:r w:rsidRPr="00147933">
        <w:rPr>
          <w:rFonts w:eastAsia="Times New Roman" w:cs="Arial"/>
          <w:b/>
          <w:bCs/>
          <w:i/>
          <w:iCs/>
          <w:color w:val="333333"/>
          <w:sz w:val="20"/>
          <w:szCs w:val="20"/>
          <w:lang w:val="en-US"/>
        </w:rPr>
        <w:t>Decision directed to </w:t>
      </w:r>
      <w:proofErr w:type="gramStart"/>
      <w:r w:rsidR="006F1960" w:rsidRPr="00147933">
        <w:rPr>
          <w:rFonts w:eastAsia="Times New Roman" w:cs="Arial"/>
          <w:b/>
          <w:bCs/>
          <w:i/>
          <w:iCs/>
          <w:color w:val="333333"/>
          <w:sz w:val="20"/>
          <w:szCs w:val="20"/>
          <w:lang w:val="en-US"/>
        </w:rPr>
        <w:t>Parties</w:t>
      </w:r>
      <w:proofErr w:type="gramEnd"/>
    </w:p>
    <w:p w14:paraId="408FECA6" w14:textId="77777777" w:rsidR="00B80E16" w:rsidRDefault="00B80E16" w:rsidP="0028541A">
      <w:pPr>
        <w:shd w:val="clear" w:color="auto" w:fill="FFFFFF"/>
        <w:spacing w:after="0" w:line="240" w:lineRule="auto"/>
        <w:ind w:left="720"/>
        <w:rPr>
          <w:rFonts w:eastAsia="Times New Roman" w:cs="Arial"/>
          <w:i/>
          <w:iCs/>
          <w:color w:val="333333"/>
          <w:sz w:val="20"/>
          <w:szCs w:val="20"/>
          <w:lang w:val="en-US"/>
        </w:rPr>
      </w:pPr>
    </w:p>
    <w:p w14:paraId="446A37EA" w14:textId="32B40E28" w:rsidR="00D14760" w:rsidRPr="00147933" w:rsidRDefault="00D14760" w:rsidP="0028541A">
      <w:pPr>
        <w:shd w:val="clear" w:color="auto" w:fill="FFFFFF"/>
        <w:spacing w:after="0" w:line="240" w:lineRule="auto"/>
        <w:ind w:left="720"/>
        <w:jc w:val="both"/>
        <w:rPr>
          <w:rFonts w:eastAsia="Times New Roman" w:cs="Arial"/>
          <w:i/>
          <w:iCs/>
          <w:color w:val="333333"/>
          <w:sz w:val="20"/>
          <w:szCs w:val="20"/>
          <w:lang w:val="en-US"/>
        </w:rPr>
      </w:pPr>
      <w:r w:rsidRPr="00147933">
        <w:rPr>
          <w:rFonts w:eastAsia="Times New Roman" w:cs="Arial"/>
          <w:i/>
          <w:iCs/>
          <w:color w:val="333333"/>
          <w:sz w:val="20"/>
          <w:szCs w:val="20"/>
          <w:lang w:val="en-US"/>
        </w:rPr>
        <w:t>Parties that are Range States to the European Eel are urged to: a) provide guidance to the Secretariat on the structure and scope of the proposed Action Plan for the European Eel (</w:t>
      </w:r>
      <w:r w:rsidRPr="0052451E">
        <w:rPr>
          <w:rFonts w:eastAsia="Times New Roman" w:cs="Arial"/>
          <w:color w:val="333333"/>
          <w:sz w:val="20"/>
          <w:szCs w:val="20"/>
          <w:lang w:val="en-US"/>
        </w:rPr>
        <w:t xml:space="preserve">Anguilla </w:t>
      </w:r>
      <w:proofErr w:type="spellStart"/>
      <w:r w:rsidRPr="0052451E">
        <w:rPr>
          <w:rFonts w:eastAsia="Times New Roman" w:cs="Arial"/>
          <w:color w:val="333333"/>
          <w:sz w:val="20"/>
          <w:szCs w:val="20"/>
          <w:lang w:val="en-US"/>
        </w:rPr>
        <w:t>anguilla</w:t>
      </w:r>
      <w:proofErr w:type="spellEnd"/>
      <w:r w:rsidRPr="00147933">
        <w:rPr>
          <w:rFonts w:eastAsia="Times New Roman" w:cs="Arial"/>
          <w:i/>
          <w:iCs/>
          <w:color w:val="333333"/>
          <w:sz w:val="20"/>
          <w:szCs w:val="20"/>
          <w:lang w:val="en-US"/>
        </w:rPr>
        <w:t xml:space="preserve">) by 31 May 2020, so that a draft can be prepared, </w:t>
      </w:r>
      <w:proofErr w:type="gramStart"/>
      <w:r w:rsidRPr="00147933">
        <w:rPr>
          <w:rFonts w:eastAsia="Times New Roman" w:cs="Arial"/>
          <w:i/>
          <w:iCs/>
          <w:color w:val="333333"/>
          <w:sz w:val="20"/>
          <w:szCs w:val="20"/>
          <w:lang w:val="en-US"/>
        </w:rPr>
        <w:t>circulated</w:t>
      </w:r>
      <w:proofErr w:type="gramEnd"/>
      <w:r w:rsidRPr="00147933">
        <w:rPr>
          <w:rFonts w:eastAsia="Times New Roman" w:cs="Arial"/>
          <w:i/>
          <w:iCs/>
          <w:color w:val="333333"/>
          <w:sz w:val="20"/>
          <w:szCs w:val="20"/>
          <w:lang w:val="en-US"/>
        </w:rPr>
        <w:t xml:space="preserve"> and finalized in time for submission to the Standing Committee at its 52nd or 53rd meeting. b) provide funding for the development of the Plan, including the convening of a Range State Meeting to finalize it.</w:t>
      </w:r>
    </w:p>
    <w:p w14:paraId="156054FB" w14:textId="77777777" w:rsidR="00B80E16" w:rsidRDefault="00B80E16" w:rsidP="0028541A">
      <w:pPr>
        <w:shd w:val="clear" w:color="auto" w:fill="FFFFFF"/>
        <w:spacing w:after="0" w:line="240" w:lineRule="auto"/>
        <w:ind w:left="720"/>
        <w:outlineLvl w:val="2"/>
        <w:rPr>
          <w:rFonts w:eastAsia="Times New Roman" w:cs="Arial"/>
          <w:b/>
          <w:bCs/>
          <w:i/>
          <w:iCs/>
          <w:color w:val="333333"/>
          <w:sz w:val="20"/>
          <w:szCs w:val="20"/>
          <w:lang w:val="en-US"/>
        </w:rPr>
      </w:pPr>
      <w:bookmarkStart w:id="0" w:name="13.77"/>
      <w:bookmarkEnd w:id="0"/>
    </w:p>
    <w:p w14:paraId="39EFE8EB" w14:textId="6C766728" w:rsidR="00D14760" w:rsidRPr="00147933" w:rsidRDefault="00D14760" w:rsidP="0028541A">
      <w:pPr>
        <w:shd w:val="clear" w:color="auto" w:fill="FFFFFF"/>
        <w:spacing w:after="0" w:line="240" w:lineRule="auto"/>
        <w:ind w:left="720"/>
        <w:outlineLvl w:val="2"/>
        <w:rPr>
          <w:rFonts w:eastAsia="Times New Roman" w:cs="Arial"/>
          <w:b/>
          <w:bCs/>
          <w:i/>
          <w:iCs/>
          <w:sz w:val="20"/>
          <w:szCs w:val="20"/>
          <w:lang w:val="en-US"/>
        </w:rPr>
      </w:pPr>
      <w:r w:rsidRPr="00147933">
        <w:rPr>
          <w:rFonts w:eastAsia="Times New Roman" w:cs="Arial"/>
          <w:b/>
          <w:bCs/>
          <w:i/>
          <w:iCs/>
          <w:color w:val="333333"/>
          <w:sz w:val="20"/>
          <w:szCs w:val="20"/>
          <w:lang w:val="en-US"/>
        </w:rPr>
        <w:t>13.77</w:t>
      </w:r>
      <w:r w:rsidRPr="007B52D9">
        <w:rPr>
          <w:rFonts w:eastAsia="Times New Roman" w:cs="Arial"/>
          <w:b/>
          <w:bCs/>
          <w:i/>
          <w:iCs/>
          <w:color w:val="333333"/>
          <w:sz w:val="20"/>
          <w:szCs w:val="20"/>
          <w:lang w:val="en-US"/>
        </w:rPr>
        <w:t xml:space="preserve"> </w:t>
      </w:r>
      <w:r w:rsidRPr="00147933">
        <w:rPr>
          <w:rFonts w:eastAsia="Times New Roman" w:cs="Arial"/>
          <w:b/>
          <w:bCs/>
          <w:i/>
          <w:iCs/>
          <w:color w:val="333333"/>
          <w:sz w:val="20"/>
          <w:szCs w:val="20"/>
          <w:lang w:val="en-US"/>
        </w:rPr>
        <w:t>Directed to</w:t>
      </w:r>
      <w:r>
        <w:rPr>
          <w:rFonts w:eastAsia="Times New Roman" w:cs="Arial"/>
          <w:b/>
          <w:bCs/>
          <w:i/>
          <w:iCs/>
          <w:color w:val="333333"/>
          <w:sz w:val="20"/>
          <w:szCs w:val="20"/>
          <w:lang w:val="en-US"/>
        </w:rPr>
        <w:t xml:space="preserve"> the</w:t>
      </w:r>
      <w:r w:rsidRPr="00147933">
        <w:rPr>
          <w:rFonts w:eastAsia="Times New Roman" w:cs="Arial"/>
          <w:b/>
          <w:bCs/>
          <w:i/>
          <w:iCs/>
          <w:color w:val="333333"/>
          <w:sz w:val="20"/>
          <w:szCs w:val="20"/>
          <w:lang w:val="en-US"/>
        </w:rPr>
        <w:t> Standing Committee</w:t>
      </w:r>
      <w:r w:rsidRPr="00147933">
        <w:rPr>
          <w:rFonts w:eastAsia="Times New Roman" w:cs="Arial"/>
          <w:b/>
          <w:bCs/>
          <w:i/>
          <w:iCs/>
          <w:color w:val="333333"/>
          <w:sz w:val="20"/>
          <w:szCs w:val="20"/>
          <w:lang w:val="en-US"/>
        </w:rPr>
        <w:br/>
      </w:r>
    </w:p>
    <w:p w14:paraId="43C76234" w14:textId="77777777" w:rsidR="00D14760" w:rsidRPr="00147933" w:rsidRDefault="00D14760" w:rsidP="0028541A">
      <w:pPr>
        <w:shd w:val="clear" w:color="auto" w:fill="FFFFFF"/>
        <w:spacing w:after="0" w:line="240" w:lineRule="auto"/>
        <w:ind w:left="720"/>
        <w:jc w:val="both"/>
        <w:rPr>
          <w:rFonts w:eastAsia="Times New Roman" w:cs="Arial"/>
          <w:i/>
          <w:iCs/>
          <w:color w:val="333333"/>
          <w:sz w:val="20"/>
          <w:szCs w:val="20"/>
          <w:lang w:val="en-US"/>
        </w:rPr>
      </w:pPr>
      <w:r w:rsidRPr="00147933">
        <w:rPr>
          <w:rFonts w:eastAsia="Times New Roman" w:cs="Arial"/>
          <w:i/>
          <w:iCs/>
          <w:color w:val="333333"/>
          <w:sz w:val="20"/>
          <w:szCs w:val="20"/>
          <w:lang w:val="en-US"/>
        </w:rPr>
        <w:t>Request the Standing Committee to adopt the Action Plan, if provided to the Standing Committee, at its 52nd or 53rd meeting.</w:t>
      </w:r>
    </w:p>
    <w:p w14:paraId="09B08984" w14:textId="77777777" w:rsidR="00B80E16" w:rsidRDefault="00B80E16" w:rsidP="0028541A">
      <w:pPr>
        <w:shd w:val="clear" w:color="auto" w:fill="FFFFFF"/>
        <w:spacing w:after="0" w:line="240" w:lineRule="auto"/>
        <w:ind w:left="720"/>
        <w:outlineLvl w:val="2"/>
        <w:rPr>
          <w:rFonts w:eastAsia="Times New Roman" w:cs="Arial"/>
          <w:b/>
          <w:bCs/>
          <w:i/>
          <w:iCs/>
          <w:color w:val="333333"/>
          <w:sz w:val="20"/>
          <w:szCs w:val="20"/>
          <w:lang w:val="en-US"/>
        </w:rPr>
      </w:pPr>
      <w:bookmarkStart w:id="1" w:name="13.78"/>
      <w:bookmarkEnd w:id="1"/>
    </w:p>
    <w:p w14:paraId="530F2EC5" w14:textId="2BA8E6F2" w:rsidR="00D14760" w:rsidRPr="00147933" w:rsidRDefault="00D14760" w:rsidP="0028541A">
      <w:pPr>
        <w:shd w:val="clear" w:color="auto" w:fill="FFFFFF"/>
        <w:spacing w:after="0" w:line="240" w:lineRule="auto"/>
        <w:ind w:left="720"/>
        <w:outlineLvl w:val="2"/>
        <w:rPr>
          <w:rFonts w:eastAsia="Times New Roman" w:cs="Arial"/>
          <w:b/>
          <w:bCs/>
          <w:i/>
          <w:iCs/>
          <w:sz w:val="20"/>
          <w:szCs w:val="20"/>
          <w:lang w:val="en-US"/>
        </w:rPr>
      </w:pPr>
      <w:r w:rsidRPr="00147933">
        <w:rPr>
          <w:rFonts w:eastAsia="Times New Roman" w:cs="Arial"/>
          <w:b/>
          <w:bCs/>
          <w:i/>
          <w:iCs/>
          <w:color w:val="333333"/>
          <w:sz w:val="20"/>
          <w:szCs w:val="20"/>
          <w:lang w:val="en-US"/>
        </w:rPr>
        <w:t>13.78</w:t>
      </w:r>
      <w:r w:rsidRPr="007B52D9">
        <w:rPr>
          <w:rFonts w:eastAsia="Times New Roman" w:cs="Arial"/>
          <w:b/>
          <w:bCs/>
          <w:i/>
          <w:iCs/>
          <w:color w:val="333333"/>
          <w:sz w:val="20"/>
          <w:szCs w:val="20"/>
          <w:lang w:val="en-US"/>
        </w:rPr>
        <w:t xml:space="preserve"> </w:t>
      </w:r>
      <w:r w:rsidRPr="00147933">
        <w:rPr>
          <w:rFonts w:eastAsia="Times New Roman" w:cs="Arial"/>
          <w:b/>
          <w:bCs/>
          <w:i/>
          <w:iCs/>
          <w:color w:val="333333"/>
          <w:sz w:val="20"/>
          <w:szCs w:val="20"/>
          <w:lang w:val="en-US"/>
        </w:rPr>
        <w:t>Directed to IGOs &amp; NGOs</w:t>
      </w:r>
    </w:p>
    <w:p w14:paraId="6EA4DC60" w14:textId="77777777" w:rsidR="00B80E16" w:rsidRDefault="00B80E16" w:rsidP="0028541A">
      <w:pPr>
        <w:shd w:val="clear" w:color="auto" w:fill="FFFFFF"/>
        <w:spacing w:after="0" w:line="240" w:lineRule="auto"/>
        <w:ind w:left="720"/>
        <w:rPr>
          <w:rFonts w:eastAsia="Times New Roman" w:cs="Arial"/>
          <w:i/>
          <w:iCs/>
          <w:color w:val="333333"/>
          <w:sz w:val="20"/>
          <w:szCs w:val="20"/>
          <w:lang w:val="en-US"/>
        </w:rPr>
      </w:pPr>
    </w:p>
    <w:p w14:paraId="08821928" w14:textId="549837E3" w:rsidR="00D14760" w:rsidRPr="00147933" w:rsidRDefault="00D14760" w:rsidP="0028541A">
      <w:pPr>
        <w:shd w:val="clear" w:color="auto" w:fill="FFFFFF"/>
        <w:spacing w:after="0" w:line="240" w:lineRule="auto"/>
        <w:ind w:left="720"/>
        <w:jc w:val="both"/>
        <w:rPr>
          <w:rFonts w:eastAsia="Times New Roman" w:cs="Arial"/>
          <w:i/>
          <w:iCs/>
          <w:color w:val="333333"/>
          <w:sz w:val="20"/>
          <w:szCs w:val="20"/>
          <w:lang w:val="en-US"/>
        </w:rPr>
      </w:pPr>
      <w:r w:rsidRPr="00147933">
        <w:rPr>
          <w:rFonts w:eastAsia="Times New Roman" w:cs="Arial"/>
          <w:i/>
          <w:iCs/>
          <w:color w:val="333333"/>
          <w:sz w:val="20"/>
          <w:szCs w:val="20"/>
          <w:lang w:val="en-US"/>
        </w:rPr>
        <w:t>Intergovernmental and non-governmental organizations are urged to provide expertise and funding for the development of the Plan, including the convening of a Range State meeting to finalize the plan.</w:t>
      </w:r>
    </w:p>
    <w:p w14:paraId="020BC1FE" w14:textId="77777777" w:rsidR="00D14760" w:rsidRDefault="00D14760" w:rsidP="0028541A">
      <w:pPr>
        <w:pStyle w:val="ListParagraph"/>
        <w:spacing w:after="0" w:line="240" w:lineRule="auto"/>
        <w:contextualSpacing w:val="0"/>
        <w:rPr>
          <w:rFonts w:eastAsia="Times New Roman" w:cs="Arial"/>
          <w:color w:val="333333"/>
          <w:sz w:val="20"/>
          <w:szCs w:val="20"/>
          <w:lang w:val="en-US"/>
        </w:rPr>
      </w:pPr>
    </w:p>
    <w:p w14:paraId="181DD211" w14:textId="77777777" w:rsidR="00D14760" w:rsidRPr="00335E07" w:rsidRDefault="00D14760" w:rsidP="0028541A">
      <w:pPr>
        <w:pStyle w:val="ListParagraph"/>
        <w:spacing w:after="0" w:line="240" w:lineRule="auto"/>
        <w:contextualSpacing w:val="0"/>
        <w:rPr>
          <w:rFonts w:eastAsia="Times New Roman" w:cs="Arial"/>
          <w:b/>
          <w:bCs/>
          <w:i/>
          <w:iCs/>
          <w:sz w:val="20"/>
          <w:szCs w:val="20"/>
          <w:lang w:val="en-US"/>
        </w:rPr>
      </w:pPr>
      <w:r w:rsidRPr="00335E07">
        <w:rPr>
          <w:rFonts w:eastAsia="Times New Roman" w:cs="Arial"/>
          <w:b/>
          <w:bCs/>
          <w:i/>
          <w:iCs/>
          <w:color w:val="333333"/>
          <w:sz w:val="20"/>
          <w:szCs w:val="20"/>
          <w:shd w:val="clear" w:color="auto" w:fill="FFFFFF"/>
          <w:lang w:val="en-US"/>
        </w:rPr>
        <w:t>13.79 Directed to the Secretariat</w:t>
      </w:r>
      <w:r w:rsidRPr="00335E07">
        <w:rPr>
          <w:rFonts w:eastAsia="Times New Roman" w:cs="Arial"/>
          <w:color w:val="333333"/>
          <w:sz w:val="20"/>
          <w:szCs w:val="20"/>
          <w:lang w:val="en-US"/>
        </w:rPr>
        <w:br/>
      </w:r>
    </w:p>
    <w:p w14:paraId="4B1090C6" w14:textId="77777777" w:rsidR="00D14760" w:rsidRPr="00B86408" w:rsidRDefault="00D14760" w:rsidP="0028541A">
      <w:pPr>
        <w:pStyle w:val="ListParagraph"/>
        <w:shd w:val="clear" w:color="auto" w:fill="FFFFFF"/>
        <w:spacing w:after="0" w:line="240" w:lineRule="auto"/>
        <w:contextualSpacing w:val="0"/>
        <w:jc w:val="both"/>
        <w:rPr>
          <w:rFonts w:eastAsia="Times New Roman" w:cs="Arial"/>
          <w:i/>
          <w:iCs/>
          <w:color w:val="333333"/>
          <w:sz w:val="20"/>
          <w:szCs w:val="20"/>
          <w:lang w:val="en-US"/>
        </w:rPr>
      </w:pPr>
      <w:r w:rsidRPr="00B86408">
        <w:rPr>
          <w:rFonts w:eastAsia="Times New Roman" w:cs="Arial"/>
          <w:i/>
          <w:iCs/>
          <w:color w:val="333333"/>
          <w:sz w:val="20"/>
          <w:szCs w:val="20"/>
          <w:lang w:val="en-US"/>
        </w:rPr>
        <w:t>The Secretariat shall, subject to the availability of resources: a) develop a draft Action Plan for the European Eel (</w:t>
      </w:r>
      <w:r w:rsidRPr="0052451E">
        <w:rPr>
          <w:rFonts w:eastAsia="Times New Roman" w:cs="Arial"/>
          <w:color w:val="333333"/>
          <w:sz w:val="20"/>
          <w:szCs w:val="20"/>
          <w:lang w:val="en-US"/>
        </w:rPr>
        <w:t xml:space="preserve">Anguilla </w:t>
      </w:r>
      <w:proofErr w:type="spellStart"/>
      <w:r w:rsidRPr="0052451E">
        <w:rPr>
          <w:rFonts w:eastAsia="Times New Roman" w:cs="Arial"/>
          <w:color w:val="333333"/>
          <w:sz w:val="20"/>
          <w:szCs w:val="20"/>
          <w:lang w:val="en-US"/>
        </w:rPr>
        <w:t>anguilla</w:t>
      </w:r>
      <w:proofErr w:type="spellEnd"/>
      <w:r w:rsidRPr="0052451E">
        <w:rPr>
          <w:rFonts w:eastAsia="Times New Roman" w:cs="Arial"/>
          <w:color w:val="333333"/>
          <w:sz w:val="20"/>
          <w:szCs w:val="20"/>
          <w:lang w:val="en-US"/>
        </w:rPr>
        <w:t xml:space="preserve">), </w:t>
      </w:r>
      <w:r w:rsidRPr="00B86408">
        <w:rPr>
          <w:rFonts w:eastAsia="Times New Roman" w:cs="Arial"/>
          <w:i/>
          <w:iCs/>
          <w:color w:val="333333"/>
          <w:sz w:val="20"/>
          <w:szCs w:val="20"/>
          <w:lang w:val="en-US"/>
        </w:rPr>
        <w:t>following guidance provided by Range State Parties. b) hold consultations among the Range States and relevant IGOs and NGOs, on the draft Action Plan, by correspondence and if funding permits, by convening another meeting of Range States. c) submit the draft plan to the Standing Committee at its 52nd or 53rd meeting for adoption, or, if not finalized in time, to the 14th meeting of the Conference of the Parties.</w:t>
      </w:r>
    </w:p>
    <w:p w14:paraId="1FB8581C" w14:textId="77777777" w:rsidR="00934817" w:rsidRDefault="00934817" w:rsidP="002B11B4">
      <w:pPr>
        <w:widowControl w:val="0"/>
        <w:autoSpaceDE w:val="0"/>
        <w:autoSpaceDN w:val="0"/>
        <w:adjustRightInd w:val="0"/>
        <w:spacing w:after="0" w:line="240" w:lineRule="auto"/>
        <w:jc w:val="both"/>
        <w:rPr>
          <w:rFonts w:cs="Arial"/>
        </w:rPr>
      </w:pPr>
    </w:p>
    <w:p w14:paraId="2D1E13A0" w14:textId="6385A0FF" w:rsidR="005F7EA5" w:rsidRPr="00996F5D" w:rsidRDefault="005F7EA5"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cs="Arial"/>
        </w:rPr>
        <w:t>At the 5</w:t>
      </w:r>
      <w:r w:rsidRPr="00050B10">
        <w:rPr>
          <w:rFonts w:cs="Arial"/>
          <w:vertAlign w:val="superscript"/>
        </w:rPr>
        <w:t>th</w:t>
      </w:r>
      <w:r>
        <w:rPr>
          <w:rFonts w:cs="Arial"/>
        </w:rPr>
        <w:t xml:space="preserve"> meeting of the Sessional Committee of the Scientific Council (ScC-SC5) in 2021</w:t>
      </w:r>
      <w:r w:rsidR="00031E8B">
        <w:rPr>
          <w:rFonts w:cs="Arial"/>
        </w:rPr>
        <w:t xml:space="preserve">, the following activity was added to the Programme of Work:  </w:t>
      </w:r>
    </w:p>
    <w:p w14:paraId="2860648B" w14:textId="77777777" w:rsidR="00CA1F67" w:rsidRDefault="00CA1F67" w:rsidP="002B11B4">
      <w:pPr>
        <w:pStyle w:val="pf0"/>
        <w:spacing w:before="0" w:beforeAutospacing="0" w:after="0" w:afterAutospacing="0"/>
        <w:ind w:left="567"/>
        <w:rPr>
          <w:rStyle w:val="cf01"/>
          <w:rFonts w:ascii="Arial" w:hAnsi="Arial" w:cs="Arial"/>
          <w:b/>
          <w:bCs/>
          <w:i/>
          <w:iCs/>
          <w:sz w:val="20"/>
          <w:szCs w:val="20"/>
        </w:rPr>
      </w:pPr>
    </w:p>
    <w:p w14:paraId="527DAB4B" w14:textId="676BA9DD" w:rsidR="004C6DAD" w:rsidRDefault="00332BD7" w:rsidP="0028541A">
      <w:pPr>
        <w:pStyle w:val="pf0"/>
        <w:spacing w:before="0" w:beforeAutospacing="0" w:after="0" w:afterAutospacing="0"/>
        <w:ind w:left="720"/>
        <w:rPr>
          <w:rStyle w:val="cf01"/>
          <w:rFonts w:ascii="Arial" w:hAnsi="Arial" w:cs="Arial"/>
          <w:b/>
          <w:bCs/>
          <w:i/>
          <w:iCs/>
          <w:sz w:val="20"/>
          <w:szCs w:val="20"/>
        </w:rPr>
      </w:pPr>
      <w:r w:rsidRPr="004C6DAD">
        <w:rPr>
          <w:rStyle w:val="cf01"/>
          <w:rFonts w:ascii="Arial" w:hAnsi="Arial" w:cs="Arial"/>
          <w:b/>
          <w:bCs/>
          <w:i/>
          <w:iCs/>
          <w:sz w:val="20"/>
          <w:szCs w:val="20"/>
        </w:rPr>
        <w:t xml:space="preserve">ScC-SC5. Outcome 1.2 </w:t>
      </w:r>
      <w:proofErr w:type="spellStart"/>
      <w:r w:rsidR="00721B0C" w:rsidRPr="004C6DAD">
        <w:rPr>
          <w:rStyle w:val="cf01"/>
          <w:rFonts w:ascii="Arial" w:hAnsi="Arial" w:cs="Arial"/>
          <w:b/>
          <w:bCs/>
          <w:i/>
          <w:iCs/>
          <w:sz w:val="20"/>
          <w:szCs w:val="20"/>
        </w:rPr>
        <w:t>Programme</w:t>
      </w:r>
      <w:proofErr w:type="spellEnd"/>
      <w:r w:rsidR="00721B0C" w:rsidRPr="004C6DAD">
        <w:rPr>
          <w:rStyle w:val="cf01"/>
          <w:rFonts w:ascii="Arial" w:hAnsi="Arial" w:cs="Arial"/>
          <w:b/>
          <w:bCs/>
          <w:i/>
          <w:iCs/>
          <w:sz w:val="20"/>
          <w:szCs w:val="20"/>
        </w:rPr>
        <w:t xml:space="preserve"> of Work: </w:t>
      </w:r>
      <w:r w:rsidRPr="004C6DAD">
        <w:rPr>
          <w:rStyle w:val="cf01"/>
          <w:rFonts w:ascii="Arial" w:hAnsi="Arial" w:cs="Arial"/>
          <w:b/>
          <w:bCs/>
          <w:i/>
          <w:iCs/>
          <w:sz w:val="20"/>
          <w:szCs w:val="20"/>
        </w:rPr>
        <w:t xml:space="preserve">Aquatic </w:t>
      </w:r>
    </w:p>
    <w:p w14:paraId="2DC7FE86" w14:textId="641A75CD" w:rsidR="006D1635" w:rsidRDefault="00332BD7" w:rsidP="0028541A">
      <w:pPr>
        <w:pStyle w:val="pf0"/>
        <w:spacing w:before="0" w:beforeAutospacing="0" w:after="0" w:afterAutospacing="0"/>
        <w:ind w:left="720"/>
        <w:rPr>
          <w:rStyle w:val="cf01"/>
          <w:rFonts w:ascii="Arial" w:hAnsi="Arial" w:cs="Arial"/>
          <w:i/>
          <w:iCs/>
          <w:sz w:val="20"/>
          <w:szCs w:val="20"/>
        </w:rPr>
      </w:pPr>
      <w:r w:rsidRPr="00721B0C">
        <w:rPr>
          <w:rStyle w:val="cf01"/>
          <w:rFonts w:ascii="Arial" w:hAnsi="Arial" w:cs="Arial"/>
          <w:i/>
          <w:iCs/>
          <w:sz w:val="20"/>
          <w:szCs w:val="20"/>
        </w:rPr>
        <w:t xml:space="preserve">Provide advice in response to the review of the conservation status of freshwater fish prepared by South America. Expected output: Recommendations for conservation action. </w:t>
      </w:r>
    </w:p>
    <w:p w14:paraId="2A7E4C92" w14:textId="77777777" w:rsidR="002B11B4" w:rsidRDefault="002B11B4" w:rsidP="002B11B4">
      <w:pPr>
        <w:spacing w:after="0" w:line="240" w:lineRule="auto"/>
        <w:rPr>
          <w:rFonts w:cs="Arial"/>
          <w:u w:val="single"/>
        </w:rPr>
      </w:pPr>
    </w:p>
    <w:p w14:paraId="3702BE55" w14:textId="49BB1E18" w:rsidR="00873459" w:rsidRDefault="00DA20C8" w:rsidP="002B11B4">
      <w:pPr>
        <w:spacing w:after="0" w:line="240" w:lineRule="auto"/>
        <w:rPr>
          <w:rFonts w:cs="Arial"/>
          <w:u w:val="single"/>
        </w:rPr>
      </w:pPr>
      <w:r w:rsidRPr="00FB7CAA">
        <w:rPr>
          <w:rFonts w:cs="Arial"/>
          <w:u w:val="single"/>
        </w:rPr>
        <w:t xml:space="preserve">The European Eel </w:t>
      </w:r>
    </w:p>
    <w:p w14:paraId="7C17E1ED" w14:textId="77777777" w:rsidR="0028541A" w:rsidRPr="00FB7CAA" w:rsidRDefault="0028541A" w:rsidP="002B11B4">
      <w:pPr>
        <w:spacing w:after="0" w:line="240" w:lineRule="auto"/>
        <w:rPr>
          <w:rFonts w:cs="Arial"/>
          <w:u w:val="single"/>
        </w:rPr>
      </w:pPr>
    </w:p>
    <w:p w14:paraId="62DED3D2" w14:textId="1CDA5ED4" w:rsidR="00267551" w:rsidRPr="00267551" w:rsidRDefault="003140F0" w:rsidP="002B11B4">
      <w:pPr>
        <w:pStyle w:val="ListParagraph"/>
        <w:numPr>
          <w:ilvl w:val="0"/>
          <w:numId w:val="6"/>
        </w:numPr>
        <w:spacing w:after="0" w:line="240" w:lineRule="auto"/>
        <w:ind w:left="567" w:hanging="567"/>
        <w:contextualSpacing w:val="0"/>
        <w:jc w:val="both"/>
        <w:rPr>
          <w:rFonts w:cs="Arial"/>
        </w:rPr>
      </w:pPr>
      <w:r w:rsidRPr="008C39BA">
        <w:rPr>
          <w:rFonts w:cs="Arial"/>
        </w:rPr>
        <w:t xml:space="preserve">With the cooperation of the Sargasso Sea Commission and the Zoological Society of </w:t>
      </w:r>
      <w:r w:rsidR="00A839BA" w:rsidRPr="008C39BA">
        <w:rPr>
          <w:rFonts w:cs="Arial"/>
        </w:rPr>
        <w:t>London, a</w:t>
      </w:r>
      <w:r w:rsidRPr="008C39BA">
        <w:rPr>
          <w:rFonts w:cs="Arial"/>
        </w:rPr>
        <w:t xml:space="preserve"> </w:t>
      </w:r>
      <w:r w:rsidR="008C39BA" w:rsidRPr="008C39BA">
        <w:rPr>
          <w:rFonts w:cs="Arial"/>
        </w:rPr>
        <w:t xml:space="preserve">first </w:t>
      </w:r>
      <w:r w:rsidRPr="008C39BA">
        <w:rPr>
          <w:rFonts w:eastAsia="Times New Roman" w:cs="Arial"/>
          <w:color w:val="333333"/>
          <w:lang w:val="en-US"/>
        </w:rPr>
        <w:t xml:space="preserve">draft </w:t>
      </w:r>
      <w:r w:rsidR="008C39BA" w:rsidRPr="008C39BA">
        <w:rPr>
          <w:rFonts w:eastAsia="Times New Roman" w:cs="Arial"/>
          <w:color w:val="333333"/>
          <w:lang w:val="en-US"/>
        </w:rPr>
        <w:t>of a</w:t>
      </w:r>
      <w:r w:rsidR="008C39BA">
        <w:rPr>
          <w:rFonts w:eastAsia="Times New Roman" w:cs="Arial"/>
          <w:color w:val="333333"/>
          <w:lang w:val="en-US"/>
        </w:rPr>
        <w:t xml:space="preserve"> Single Species</w:t>
      </w:r>
      <w:r w:rsidR="008C39BA" w:rsidRPr="008C39BA">
        <w:rPr>
          <w:rFonts w:eastAsia="Times New Roman" w:cs="Arial"/>
          <w:color w:val="333333"/>
          <w:lang w:val="en-US"/>
        </w:rPr>
        <w:t xml:space="preserve"> </w:t>
      </w:r>
      <w:r w:rsidRPr="008C39BA">
        <w:rPr>
          <w:rFonts w:eastAsia="Times New Roman" w:cs="Arial"/>
          <w:color w:val="333333"/>
          <w:lang w:val="en-US"/>
        </w:rPr>
        <w:t>Action Plan for the European Eel (</w:t>
      </w:r>
      <w:r w:rsidRPr="004C52E0">
        <w:rPr>
          <w:rFonts w:eastAsia="Times New Roman" w:cs="Arial"/>
          <w:i/>
          <w:color w:val="333333"/>
          <w:lang w:val="en-US"/>
        </w:rPr>
        <w:t xml:space="preserve">Anguilla </w:t>
      </w:r>
      <w:proofErr w:type="spellStart"/>
      <w:r w:rsidRPr="004C52E0">
        <w:rPr>
          <w:rFonts w:eastAsia="Times New Roman" w:cs="Arial"/>
          <w:i/>
          <w:color w:val="333333"/>
          <w:lang w:val="en-US"/>
        </w:rPr>
        <w:t>anguilla</w:t>
      </w:r>
      <w:proofErr w:type="spellEnd"/>
      <w:r w:rsidRPr="008C39BA">
        <w:rPr>
          <w:rFonts w:eastAsia="Times New Roman" w:cs="Arial"/>
          <w:color w:val="333333"/>
          <w:lang w:val="en-US"/>
        </w:rPr>
        <w:t>)</w:t>
      </w:r>
      <w:r w:rsidR="008C39BA" w:rsidRPr="008C39BA">
        <w:rPr>
          <w:rFonts w:eastAsia="Times New Roman" w:cs="Arial"/>
          <w:color w:val="333333"/>
          <w:lang w:val="en-US"/>
        </w:rPr>
        <w:t xml:space="preserve"> </w:t>
      </w:r>
      <w:r w:rsidR="006D713B">
        <w:rPr>
          <w:rFonts w:eastAsia="Times New Roman" w:cs="Arial"/>
          <w:color w:val="333333"/>
          <w:lang w:val="en-US"/>
        </w:rPr>
        <w:t>is under development</w:t>
      </w:r>
      <w:r w:rsidR="008C39BA" w:rsidRPr="008C39BA">
        <w:rPr>
          <w:rFonts w:eastAsia="Times New Roman" w:cs="Arial"/>
          <w:color w:val="333333"/>
          <w:lang w:val="en-US"/>
        </w:rPr>
        <w:t xml:space="preserve">. </w:t>
      </w:r>
      <w:r w:rsidR="008C39BA">
        <w:rPr>
          <w:rFonts w:eastAsia="Times New Roman" w:cs="Arial"/>
          <w:color w:val="333333"/>
          <w:lang w:val="en-US"/>
        </w:rPr>
        <w:t>However</w:t>
      </w:r>
      <w:r w:rsidR="00466D4A">
        <w:rPr>
          <w:rFonts w:eastAsia="Times New Roman" w:cs="Arial"/>
          <w:color w:val="333333"/>
          <w:lang w:val="en-US"/>
        </w:rPr>
        <w:t xml:space="preserve">, given the </w:t>
      </w:r>
      <w:r w:rsidR="006D713B">
        <w:rPr>
          <w:rFonts w:eastAsia="Times New Roman" w:cs="Arial"/>
          <w:color w:val="333333"/>
          <w:lang w:val="en-US"/>
        </w:rPr>
        <w:t xml:space="preserve">pandemic, and competing priorities, it has not been possible to </w:t>
      </w:r>
      <w:r w:rsidR="00A03D0C">
        <w:rPr>
          <w:rFonts w:eastAsia="Times New Roman" w:cs="Arial"/>
          <w:color w:val="333333"/>
          <w:lang w:val="en-US"/>
        </w:rPr>
        <w:t xml:space="preserve">finalize the draft and arrange a meeting of Range States in this intersessional period.  </w:t>
      </w:r>
      <w:r w:rsidR="006D713B">
        <w:rPr>
          <w:rFonts w:eastAsia="Times New Roman" w:cs="Arial"/>
          <w:color w:val="333333"/>
          <w:lang w:val="en-US"/>
        </w:rPr>
        <w:t xml:space="preserve"> </w:t>
      </w:r>
    </w:p>
    <w:p w14:paraId="091AFFE6" w14:textId="617BBBC1" w:rsidR="00F464AB" w:rsidRPr="00F464AB" w:rsidRDefault="006D713B" w:rsidP="002B11B4">
      <w:pPr>
        <w:pStyle w:val="ListParagraph"/>
        <w:spacing w:after="0" w:line="240" w:lineRule="auto"/>
        <w:ind w:left="360"/>
        <w:rPr>
          <w:rFonts w:cs="Arial"/>
        </w:rPr>
      </w:pPr>
      <w:r>
        <w:rPr>
          <w:rFonts w:eastAsia="Times New Roman" w:cs="Arial"/>
          <w:color w:val="333333"/>
          <w:lang w:val="en-US"/>
        </w:rPr>
        <w:t xml:space="preserve"> </w:t>
      </w:r>
    </w:p>
    <w:p w14:paraId="35D78B1A" w14:textId="20B6653D" w:rsidR="00DA20C8" w:rsidRPr="008C39BA" w:rsidRDefault="00F464AB" w:rsidP="002B11B4">
      <w:pPr>
        <w:pStyle w:val="ListParagraph"/>
        <w:numPr>
          <w:ilvl w:val="0"/>
          <w:numId w:val="6"/>
        </w:numPr>
        <w:spacing w:after="0" w:line="240" w:lineRule="auto"/>
        <w:ind w:left="567" w:hanging="567"/>
        <w:jc w:val="both"/>
        <w:rPr>
          <w:rFonts w:cs="Arial"/>
        </w:rPr>
      </w:pPr>
      <w:r>
        <w:rPr>
          <w:rFonts w:eastAsia="Times New Roman" w:cs="Arial"/>
          <w:color w:val="333333"/>
          <w:lang w:val="en-US"/>
        </w:rPr>
        <w:t>Discussions are under</w:t>
      </w:r>
      <w:r w:rsidR="007953E9">
        <w:rPr>
          <w:rFonts w:eastAsia="Times New Roman" w:cs="Arial"/>
          <w:color w:val="333333"/>
          <w:lang w:val="en-US"/>
        </w:rPr>
        <w:t xml:space="preserve"> way</w:t>
      </w:r>
      <w:r>
        <w:rPr>
          <w:rFonts w:eastAsia="Times New Roman" w:cs="Arial"/>
          <w:color w:val="333333"/>
          <w:lang w:val="en-US"/>
        </w:rPr>
        <w:t xml:space="preserve"> </w:t>
      </w:r>
      <w:r w:rsidR="00A839BA">
        <w:rPr>
          <w:rFonts w:eastAsia="Times New Roman" w:cs="Arial"/>
          <w:color w:val="333333"/>
          <w:lang w:val="en-US"/>
        </w:rPr>
        <w:t>with potential</w:t>
      </w:r>
      <w:r>
        <w:rPr>
          <w:rFonts w:eastAsia="Times New Roman" w:cs="Arial"/>
          <w:color w:val="333333"/>
          <w:lang w:val="en-US"/>
        </w:rPr>
        <w:t xml:space="preserve"> host count</w:t>
      </w:r>
      <w:r w:rsidR="00267551">
        <w:rPr>
          <w:rFonts w:eastAsia="Times New Roman" w:cs="Arial"/>
          <w:color w:val="333333"/>
          <w:lang w:val="en-US"/>
        </w:rPr>
        <w:t>ries</w:t>
      </w:r>
      <w:r>
        <w:rPr>
          <w:rFonts w:eastAsia="Times New Roman" w:cs="Arial"/>
          <w:color w:val="333333"/>
          <w:lang w:val="en-US"/>
        </w:rPr>
        <w:t xml:space="preserve"> for such a meeting to be held in </w:t>
      </w:r>
      <w:r w:rsidR="00267551">
        <w:rPr>
          <w:rFonts w:eastAsia="Times New Roman" w:cs="Arial"/>
          <w:color w:val="333333"/>
          <w:lang w:val="en-US"/>
        </w:rPr>
        <w:t xml:space="preserve">2024. </w:t>
      </w:r>
      <w:r w:rsidR="00A839BA">
        <w:rPr>
          <w:rFonts w:eastAsia="Times New Roman" w:cs="Arial"/>
          <w:color w:val="333333"/>
          <w:lang w:val="en-US"/>
        </w:rPr>
        <w:t>Therefore,</w:t>
      </w:r>
      <w:r w:rsidR="00267551">
        <w:rPr>
          <w:rFonts w:eastAsia="Times New Roman" w:cs="Arial"/>
          <w:color w:val="333333"/>
          <w:lang w:val="en-US"/>
        </w:rPr>
        <w:t xml:space="preserve"> it is proposed to extend the relevant </w:t>
      </w:r>
      <w:r w:rsidR="007953E9">
        <w:rPr>
          <w:rFonts w:eastAsia="Times New Roman" w:cs="Arial"/>
          <w:color w:val="333333"/>
          <w:lang w:val="en-US"/>
        </w:rPr>
        <w:t>D</w:t>
      </w:r>
      <w:r w:rsidR="00267551">
        <w:rPr>
          <w:rFonts w:eastAsia="Times New Roman" w:cs="Arial"/>
          <w:color w:val="333333"/>
          <w:lang w:val="en-US"/>
        </w:rPr>
        <w:t>ecisions</w:t>
      </w:r>
      <w:r w:rsidR="00D15CC9">
        <w:rPr>
          <w:rFonts w:eastAsia="Times New Roman" w:cs="Arial"/>
          <w:color w:val="333333"/>
          <w:lang w:val="en-US"/>
        </w:rPr>
        <w:t xml:space="preserve">.   </w:t>
      </w:r>
    </w:p>
    <w:p w14:paraId="69D0876A" w14:textId="77777777" w:rsidR="00141859" w:rsidRDefault="00141859" w:rsidP="00DA20C8">
      <w:pPr>
        <w:widowControl w:val="0"/>
        <w:autoSpaceDE w:val="0"/>
        <w:autoSpaceDN w:val="0"/>
        <w:adjustRightInd w:val="0"/>
        <w:spacing w:after="0" w:line="240" w:lineRule="auto"/>
        <w:contextualSpacing/>
        <w:jc w:val="both"/>
        <w:rPr>
          <w:rFonts w:cs="Arial"/>
          <w:b/>
          <w:bCs/>
        </w:rPr>
      </w:pPr>
    </w:p>
    <w:p w14:paraId="1EB9D24F" w14:textId="77777777" w:rsidR="0028541A" w:rsidRDefault="0028541A">
      <w:pPr>
        <w:rPr>
          <w:rFonts w:cs="Arial"/>
          <w:u w:val="single"/>
        </w:rPr>
      </w:pPr>
      <w:r>
        <w:rPr>
          <w:rFonts w:cs="Arial"/>
          <w:u w:val="single"/>
        </w:rPr>
        <w:br w:type="page"/>
      </w:r>
    </w:p>
    <w:p w14:paraId="6D639B8B" w14:textId="3B4344F9" w:rsidR="00DA20C8" w:rsidRPr="00FB7CAA" w:rsidRDefault="00DA20C8" w:rsidP="00DA20C8">
      <w:pPr>
        <w:widowControl w:val="0"/>
        <w:autoSpaceDE w:val="0"/>
        <w:autoSpaceDN w:val="0"/>
        <w:adjustRightInd w:val="0"/>
        <w:spacing w:after="0" w:line="240" w:lineRule="auto"/>
        <w:contextualSpacing/>
        <w:jc w:val="both"/>
        <w:rPr>
          <w:rFonts w:cs="Arial"/>
          <w:u w:val="single"/>
        </w:rPr>
      </w:pPr>
      <w:r w:rsidRPr="00FB7CAA">
        <w:rPr>
          <w:rFonts w:cs="Arial"/>
          <w:u w:val="single"/>
        </w:rPr>
        <w:lastRenderedPageBreak/>
        <w:t xml:space="preserve">Other </w:t>
      </w:r>
      <w:r w:rsidR="007953E9">
        <w:rPr>
          <w:rFonts w:cs="Arial"/>
          <w:u w:val="single"/>
        </w:rPr>
        <w:t>f</w:t>
      </w:r>
      <w:r w:rsidRPr="00FB7CAA">
        <w:rPr>
          <w:rFonts w:cs="Arial"/>
          <w:u w:val="single"/>
        </w:rPr>
        <w:t xml:space="preserve">reshwater </w:t>
      </w:r>
      <w:r w:rsidR="007953E9">
        <w:rPr>
          <w:rFonts w:cs="Arial"/>
          <w:u w:val="single"/>
        </w:rPr>
        <w:t>f</w:t>
      </w:r>
      <w:r w:rsidRPr="00FB7CAA">
        <w:rPr>
          <w:rFonts w:cs="Arial"/>
          <w:u w:val="single"/>
        </w:rPr>
        <w:t xml:space="preserve">ish </w:t>
      </w:r>
    </w:p>
    <w:p w14:paraId="081D76CF" w14:textId="77777777" w:rsidR="00DA20C8" w:rsidRPr="00DA20C8" w:rsidRDefault="00DA20C8" w:rsidP="002B11B4">
      <w:pPr>
        <w:spacing w:after="0" w:line="240" w:lineRule="auto"/>
        <w:rPr>
          <w:rFonts w:cs="Arial"/>
          <w:b/>
          <w:bCs/>
        </w:rPr>
      </w:pPr>
    </w:p>
    <w:p w14:paraId="60B5EBFE" w14:textId="0290FB5C" w:rsidR="001C7296" w:rsidRPr="0052451E" w:rsidRDefault="001C7296" w:rsidP="003E0665">
      <w:pPr>
        <w:widowControl w:val="0"/>
        <w:numPr>
          <w:ilvl w:val="0"/>
          <w:numId w:val="6"/>
        </w:numPr>
        <w:autoSpaceDE w:val="0"/>
        <w:autoSpaceDN w:val="0"/>
        <w:adjustRightInd w:val="0"/>
        <w:spacing w:after="0" w:line="240" w:lineRule="auto"/>
        <w:ind w:left="567" w:hanging="567"/>
        <w:contextualSpacing/>
        <w:jc w:val="both"/>
        <w:rPr>
          <w:ins w:id="2" w:author="Melanie Virtue" w:date="2023-07-19T20:39:00Z"/>
          <w:rFonts w:cs="Arial"/>
          <w:u w:val="single"/>
        </w:rPr>
      </w:pPr>
      <w:ins w:id="3" w:author="Melanie Virtue" w:date="2023-07-19T20:39:00Z">
        <w:r>
          <w:t>There has not been a lot of work done in the context of CMS on freshwater fish species over the years.  For example, it has been noted that the Giant Catfish (</w:t>
        </w:r>
        <w:proofErr w:type="spellStart"/>
        <w:r w:rsidRPr="0052451E">
          <w:rPr>
            <w:rFonts w:cs="Arial"/>
            <w:i/>
            <w:iCs/>
            <w:color w:val="3A87AD"/>
            <w:shd w:val="clear" w:color="auto" w:fill="D9EDF7"/>
          </w:rPr>
          <w:t>Pangasianodon</w:t>
        </w:r>
        <w:proofErr w:type="spellEnd"/>
        <w:r w:rsidRPr="0052451E">
          <w:rPr>
            <w:rFonts w:cs="Arial"/>
            <w:i/>
            <w:iCs/>
            <w:color w:val="3A87AD"/>
            <w:shd w:val="clear" w:color="auto" w:fill="D9EDF7"/>
          </w:rPr>
          <w:t xml:space="preserve"> gigas</w:t>
        </w:r>
        <w:r>
          <w:t>) was listed on CMS Appendix I in 1979, yet there has never been any CMS initiative on the species.</w:t>
        </w:r>
      </w:ins>
    </w:p>
    <w:p w14:paraId="050BB6AF" w14:textId="77777777" w:rsidR="001C7296" w:rsidRPr="0052451E" w:rsidRDefault="001C7296" w:rsidP="0052451E">
      <w:pPr>
        <w:widowControl w:val="0"/>
        <w:autoSpaceDE w:val="0"/>
        <w:autoSpaceDN w:val="0"/>
        <w:adjustRightInd w:val="0"/>
        <w:spacing w:after="0" w:line="240" w:lineRule="auto"/>
        <w:ind w:left="567"/>
        <w:contextualSpacing/>
        <w:jc w:val="both"/>
        <w:rPr>
          <w:ins w:id="4" w:author="Melanie Virtue" w:date="2023-07-19T20:39:00Z"/>
          <w:rFonts w:cs="Arial"/>
          <w:u w:val="single"/>
        </w:rPr>
      </w:pPr>
    </w:p>
    <w:p w14:paraId="7A47C2CF" w14:textId="043AD97B" w:rsidR="002C49EB" w:rsidRDefault="00D15CC9" w:rsidP="003E0665">
      <w:pPr>
        <w:widowControl w:val="0"/>
        <w:numPr>
          <w:ilvl w:val="0"/>
          <w:numId w:val="6"/>
        </w:numPr>
        <w:autoSpaceDE w:val="0"/>
        <w:autoSpaceDN w:val="0"/>
        <w:adjustRightInd w:val="0"/>
        <w:spacing w:after="0" w:line="240" w:lineRule="auto"/>
        <w:ind w:left="567" w:hanging="567"/>
        <w:contextualSpacing/>
        <w:jc w:val="both"/>
        <w:rPr>
          <w:rFonts w:cs="Arial"/>
          <w:u w:val="single"/>
        </w:rPr>
      </w:pPr>
      <w:r>
        <w:t xml:space="preserve">The </w:t>
      </w:r>
      <w:r w:rsidR="00AC4C47">
        <w:t xml:space="preserve">request </w:t>
      </w:r>
      <w:r w:rsidR="00C962D4">
        <w:t>to</w:t>
      </w:r>
      <w:r w:rsidR="00AC4C47">
        <w:t xml:space="preserve"> ScC-SC5 </w:t>
      </w:r>
      <w:r w:rsidR="00CC2C21">
        <w:t>can</w:t>
      </w:r>
      <w:r w:rsidR="00C962D4">
        <w:t xml:space="preserve"> be best understood</w:t>
      </w:r>
      <w:r w:rsidR="00CC2C21">
        <w:t xml:space="preserve"> in the context of the previous work undertaken by the Scientific Council. </w:t>
      </w:r>
      <w:r w:rsidR="00DA728E">
        <w:t>The</w:t>
      </w:r>
      <w:r w:rsidR="00D16427">
        <w:t xml:space="preserve"> </w:t>
      </w:r>
      <w:r w:rsidR="00D64094">
        <w:t>15</w:t>
      </w:r>
      <w:r w:rsidR="00D64094" w:rsidRPr="00D64094">
        <w:rPr>
          <w:vertAlign w:val="superscript"/>
        </w:rPr>
        <w:t>th</w:t>
      </w:r>
      <w:r w:rsidR="00D64094">
        <w:t xml:space="preserve"> </w:t>
      </w:r>
      <w:r w:rsidR="00DA728E">
        <w:t xml:space="preserve">Meeting of the Scientific Council </w:t>
      </w:r>
      <w:r w:rsidR="00D16427">
        <w:t xml:space="preserve">(ScC15) in </w:t>
      </w:r>
      <w:r w:rsidR="00DA728E">
        <w:t>2008 tasked the COP</w:t>
      </w:r>
      <w:r w:rsidR="00D16427">
        <w:t>-a</w:t>
      </w:r>
      <w:r w:rsidR="00DA728E">
        <w:t xml:space="preserve">ppointed Councillor for Fish, Mr. Zeb Hogan, with preparing a report on the conservation status of CMS-listed freshwater fish. </w:t>
      </w:r>
      <w:r w:rsidR="004C6104">
        <w:t xml:space="preserve">The resulting </w:t>
      </w:r>
      <w:r w:rsidR="00646D15" w:rsidRPr="00646D15">
        <w:rPr>
          <w:i/>
          <w:iCs/>
        </w:rPr>
        <w:t>Review of Freshwater Fish</w:t>
      </w:r>
      <w:r w:rsidR="00DA728E">
        <w:t xml:space="preserve"> was </w:t>
      </w:r>
      <w:r w:rsidR="00950AC9">
        <w:t>discussed at ScC16 in 2010,</w:t>
      </w:r>
      <w:r w:rsidR="002145CE">
        <w:t xml:space="preserve"> and </w:t>
      </w:r>
      <w:r w:rsidR="00425853">
        <w:t>made available</w:t>
      </w:r>
      <w:r w:rsidR="002145CE">
        <w:t xml:space="preserve"> to Parties</w:t>
      </w:r>
      <w:r w:rsidR="00935A01">
        <w:t xml:space="preserve"> as </w:t>
      </w:r>
      <w:hyperlink r:id="rId16" w:history="1">
        <w:r w:rsidR="00F0494D" w:rsidRPr="00F0494D">
          <w:rPr>
            <w:rStyle w:val="Hyperlink"/>
          </w:rPr>
          <w:t>UNEP/CMS/Inf.10.33</w:t>
        </w:r>
        <w:r w:rsidR="002145CE">
          <w:rPr>
            <w:rStyle w:val="Hyperlink"/>
          </w:rPr>
          <w:t>.</w:t>
        </w:r>
        <w:r w:rsidR="00F0494D" w:rsidRPr="00F0494D">
          <w:rPr>
            <w:rStyle w:val="Hyperlink"/>
          </w:rPr>
          <w:t xml:space="preserve"> </w:t>
        </w:r>
      </w:hyperlink>
      <w:r w:rsidR="00DA728E">
        <w:t xml:space="preserve"> </w:t>
      </w:r>
      <w:r w:rsidR="002145CE">
        <w:t>An</w:t>
      </w:r>
      <w:r w:rsidR="00210459">
        <w:t xml:space="preserve"> executive summary was provided </w:t>
      </w:r>
      <w:r w:rsidR="00DA728E">
        <w:t xml:space="preserve">to </w:t>
      </w:r>
      <w:r w:rsidR="00CD7007">
        <w:t xml:space="preserve">COP10 in </w:t>
      </w:r>
      <w:r w:rsidR="00935A01">
        <w:t>201</w:t>
      </w:r>
      <w:r w:rsidR="00F0494D">
        <w:t>1</w:t>
      </w:r>
      <w:r w:rsidR="00DA728E">
        <w:t xml:space="preserve"> </w:t>
      </w:r>
      <w:r w:rsidR="00115E68">
        <w:t xml:space="preserve">as </w:t>
      </w:r>
      <w:hyperlink r:id="rId17" w:history="1">
        <w:r w:rsidR="00DA728E" w:rsidRPr="00974C2E">
          <w:rPr>
            <w:rStyle w:val="Hyperlink"/>
          </w:rPr>
          <w:t>UNEP/CMS/Conf.10.31</w:t>
        </w:r>
      </w:hyperlink>
      <w:r w:rsidR="00115E68">
        <w:t>.</w:t>
      </w:r>
      <w:r w:rsidR="00DA728E">
        <w:t xml:space="preserve"> </w:t>
      </w:r>
      <w:r w:rsidR="00570F49">
        <w:t xml:space="preserve">The report reviewed available population assessments and provided guidance for including further freshwater fish </w:t>
      </w:r>
      <w:r w:rsidR="00D16427">
        <w:t>i</w:t>
      </w:r>
      <w:r w:rsidR="00570F49">
        <w:t xml:space="preserve">n the CMS </w:t>
      </w:r>
      <w:r w:rsidR="00570F49" w:rsidRPr="003E0665">
        <w:t>Appendices.</w:t>
      </w:r>
      <w:r w:rsidR="003E0665" w:rsidRPr="003E0665">
        <w:rPr>
          <w:rFonts w:cs="Arial"/>
        </w:rPr>
        <w:t xml:space="preserve"> </w:t>
      </w:r>
      <w:r w:rsidR="00115E68" w:rsidRPr="003E0665">
        <w:t>Parties</w:t>
      </w:r>
      <w:r w:rsidR="00115E68">
        <w:t xml:space="preserve"> </w:t>
      </w:r>
      <w:r w:rsidR="002145CE">
        <w:t xml:space="preserve">subsequently </w:t>
      </w:r>
      <w:r w:rsidR="00115E68">
        <w:t>adopted</w:t>
      </w:r>
      <w:r w:rsidR="00DA728E">
        <w:t xml:space="preserve"> </w:t>
      </w:r>
      <w:hyperlink r:id="rId18" w:history="1">
        <w:r w:rsidR="00DA728E" w:rsidRPr="00293EF2">
          <w:rPr>
            <w:rStyle w:val="Hyperlink"/>
          </w:rPr>
          <w:t>Resolution 10.12</w:t>
        </w:r>
      </w:hyperlink>
      <w:r w:rsidR="00115E68">
        <w:t xml:space="preserve"> </w:t>
      </w:r>
      <w:r w:rsidR="00115E68" w:rsidRPr="00570F49">
        <w:rPr>
          <w:i/>
          <w:iCs/>
        </w:rPr>
        <w:t>Freshwater Fish</w:t>
      </w:r>
      <w:r w:rsidR="00115E68">
        <w:t xml:space="preserve"> at that meeting. </w:t>
      </w:r>
    </w:p>
    <w:p w14:paraId="42A1B988" w14:textId="77777777" w:rsidR="00553D11" w:rsidRDefault="00553D11" w:rsidP="002C49EB">
      <w:pPr>
        <w:widowControl w:val="0"/>
        <w:autoSpaceDE w:val="0"/>
        <w:autoSpaceDN w:val="0"/>
        <w:adjustRightInd w:val="0"/>
        <w:spacing w:after="0" w:line="240" w:lineRule="auto"/>
        <w:contextualSpacing/>
        <w:jc w:val="both"/>
      </w:pPr>
    </w:p>
    <w:p w14:paraId="7D61FD18" w14:textId="5B72BA8C" w:rsidR="00A94DFE" w:rsidRDefault="001C59FD" w:rsidP="002B11B4">
      <w:pPr>
        <w:pStyle w:val="ListParagraph"/>
        <w:widowControl w:val="0"/>
        <w:numPr>
          <w:ilvl w:val="0"/>
          <w:numId w:val="6"/>
        </w:numPr>
        <w:autoSpaceDE w:val="0"/>
        <w:autoSpaceDN w:val="0"/>
        <w:adjustRightInd w:val="0"/>
        <w:spacing w:after="0" w:line="240" w:lineRule="auto"/>
        <w:ind w:left="567" w:hanging="567"/>
        <w:jc w:val="both"/>
      </w:pPr>
      <w:r>
        <w:t xml:space="preserve">The review </w:t>
      </w:r>
      <w:r w:rsidR="006E51C8">
        <w:t xml:space="preserve">identified </w:t>
      </w:r>
      <w:r w:rsidR="002C49EB">
        <w:t>several species assemblages (groups of related migratory species) that would likely benefit from listing on CMS. These groups include sturgeon and salmon, sawfish (</w:t>
      </w:r>
      <w:proofErr w:type="spellStart"/>
      <w:r w:rsidR="002C49EB">
        <w:t>Pristiformes</w:t>
      </w:r>
      <w:proofErr w:type="spellEnd"/>
      <w:r w:rsidR="002C49EB">
        <w:t>), freshwater stingrays (</w:t>
      </w:r>
      <w:r w:rsidR="002C49EB" w:rsidRPr="0052451E">
        <w:rPr>
          <w:i/>
          <w:iCs/>
        </w:rPr>
        <w:t>Himantura</w:t>
      </w:r>
      <w:r w:rsidR="002C49EB">
        <w:t xml:space="preserve"> spp.)</w:t>
      </w:r>
      <w:r w:rsidR="00D16427">
        <w:t>,</w:t>
      </w:r>
      <w:r w:rsidR="002C49EB">
        <w:t xml:space="preserve"> anguillid eels (</w:t>
      </w:r>
      <w:proofErr w:type="spellStart"/>
      <w:r w:rsidR="002C49EB">
        <w:t>Anguillidae</w:t>
      </w:r>
      <w:proofErr w:type="spellEnd"/>
      <w:r w:rsidR="002C49EB">
        <w:t>), shad (</w:t>
      </w:r>
      <w:proofErr w:type="spellStart"/>
      <w:r w:rsidR="002C49EB">
        <w:t>Alosinae</w:t>
      </w:r>
      <w:proofErr w:type="spellEnd"/>
      <w:r w:rsidR="002C49EB">
        <w:t xml:space="preserve">), and large, migratory pimelodids and characids of South America, </w:t>
      </w:r>
      <w:proofErr w:type="spellStart"/>
      <w:r w:rsidR="002C49EB">
        <w:t>pangasiid</w:t>
      </w:r>
      <w:proofErr w:type="spellEnd"/>
      <w:r w:rsidR="002C49EB">
        <w:t xml:space="preserve"> catfish of Southeast Asia (most notably the Mekong River), mahseer (</w:t>
      </w:r>
      <w:r w:rsidR="002C49EB" w:rsidRPr="0052451E">
        <w:rPr>
          <w:i/>
          <w:iCs/>
        </w:rPr>
        <w:t>Tor</w:t>
      </w:r>
      <w:r w:rsidR="002C49EB">
        <w:t xml:space="preserve"> spp. and related species), </w:t>
      </w:r>
      <w:proofErr w:type="spellStart"/>
      <w:r w:rsidR="002C49EB">
        <w:t>Alestiidae</w:t>
      </w:r>
      <w:proofErr w:type="spellEnd"/>
      <w:r w:rsidR="002C49EB">
        <w:t xml:space="preserve"> of the Lake Chad basin, and cichlids of the East African Great Lakes. </w:t>
      </w:r>
      <w:r w:rsidR="00A94DFE">
        <w:t xml:space="preserve">The report noted that </w:t>
      </w:r>
      <w:r w:rsidR="002C49EB">
        <w:t xml:space="preserve">this is not a comprehensive list of potential CMS candidates, </w:t>
      </w:r>
      <w:r w:rsidR="00A94DFE">
        <w:t>but</w:t>
      </w:r>
      <w:r w:rsidR="002C49EB">
        <w:t xml:space="preserve"> represent</w:t>
      </w:r>
      <w:r w:rsidR="00A94DFE">
        <w:t>ed</w:t>
      </w:r>
      <w:r w:rsidR="002C49EB">
        <w:t xml:space="preserve"> a starting point for discussions. </w:t>
      </w:r>
    </w:p>
    <w:p w14:paraId="79EE9DF6" w14:textId="77777777" w:rsidR="004F3FAD" w:rsidRPr="00BC0A8F" w:rsidRDefault="004F3FAD" w:rsidP="00095FB0">
      <w:pPr>
        <w:widowControl w:val="0"/>
        <w:autoSpaceDE w:val="0"/>
        <w:autoSpaceDN w:val="0"/>
        <w:adjustRightInd w:val="0"/>
        <w:spacing w:after="0" w:line="240" w:lineRule="auto"/>
        <w:contextualSpacing/>
        <w:jc w:val="both"/>
        <w:rPr>
          <w:rFonts w:cs="Arial"/>
          <w:u w:val="single"/>
        </w:rPr>
      </w:pPr>
    </w:p>
    <w:p w14:paraId="7B1633D5" w14:textId="5E25951D" w:rsidR="003A2660" w:rsidRPr="00F71D26" w:rsidRDefault="00032C49" w:rsidP="00AD2B69">
      <w:pPr>
        <w:widowControl w:val="0"/>
        <w:numPr>
          <w:ilvl w:val="0"/>
          <w:numId w:val="6"/>
        </w:numPr>
        <w:autoSpaceDE w:val="0"/>
        <w:autoSpaceDN w:val="0"/>
        <w:adjustRightInd w:val="0"/>
        <w:spacing w:after="0" w:line="240" w:lineRule="auto"/>
        <w:ind w:left="567" w:hanging="567"/>
        <w:contextualSpacing/>
        <w:jc w:val="both"/>
        <w:rPr>
          <w:rFonts w:cs="Arial"/>
          <w:u w:val="single"/>
        </w:rPr>
      </w:pPr>
      <w:r>
        <w:t xml:space="preserve">Of the species </w:t>
      </w:r>
      <w:r w:rsidR="006E51C8">
        <w:t>assemblages</w:t>
      </w:r>
      <w:r>
        <w:t xml:space="preserve"> identified in the report</w:t>
      </w:r>
      <w:r w:rsidR="004F2AB3">
        <w:t xml:space="preserve"> as being likely to </w:t>
      </w:r>
      <w:r w:rsidR="00CE35F0">
        <w:t>benefit from listing</w:t>
      </w:r>
      <w:r>
        <w:t xml:space="preserve">, </w:t>
      </w:r>
      <w:r w:rsidR="00D81BA9">
        <w:t xml:space="preserve">all </w:t>
      </w:r>
      <w:r w:rsidR="00EE6ADB">
        <w:t xml:space="preserve">five species of </w:t>
      </w:r>
      <w:r w:rsidR="009F5895">
        <w:t>sawfish (</w:t>
      </w:r>
      <w:proofErr w:type="spellStart"/>
      <w:r w:rsidR="009F5895">
        <w:t>Pristiformes</w:t>
      </w:r>
      <w:proofErr w:type="spellEnd"/>
      <w:r w:rsidR="009F5895">
        <w:t>) and</w:t>
      </w:r>
      <w:r w:rsidR="006E4B7D">
        <w:t xml:space="preserve"> one </w:t>
      </w:r>
      <w:r w:rsidR="00E5039B">
        <w:t>anguillid eel</w:t>
      </w:r>
      <w:r w:rsidR="009F5895">
        <w:t xml:space="preserve"> </w:t>
      </w:r>
      <w:r w:rsidR="006E51C8">
        <w:t>(</w:t>
      </w:r>
      <w:r w:rsidR="00556349">
        <w:t xml:space="preserve">the European </w:t>
      </w:r>
      <w:r w:rsidR="00096E55">
        <w:t>E</w:t>
      </w:r>
      <w:r w:rsidR="00556349">
        <w:t>el</w:t>
      </w:r>
      <w:r w:rsidR="00A45EB2">
        <w:t>,</w:t>
      </w:r>
      <w:r w:rsidR="00556349">
        <w:t xml:space="preserve"> </w:t>
      </w:r>
      <w:r w:rsidR="006E51C8" w:rsidRPr="006E51C8">
        <w:rPr>
          <w:i/>
          <w:iCs/>
        </w:rPr>
        <w:t xml:space="preserve">Anguilla </w:t>
      </w:r>
      <w:proofErr w:type="spellStart"/>
      <w:r w:rsidR="006E51C8" w:rsidRPr="006E51C8">
        <w:rPr>
          <w:i/>
          <w:iCs/>
        </w:rPr>
        <w:t>anguilla</w:t>
      </w:r>
      <w:proofErr w:type="spellEnd"/>
      <w:r w:rsidR="006E51C8">
        <w:t xml:space="preserve">) </w:t>
      </w:r>
      <w:r w:rsidR="009F5895">
        <w:t>were</w:t>
      </w:r>
      <w:r w:rsidR="007A44C6">
        <w:t xml:space="preserve"> added to CMS Appendix II in 2014. </w:t>
      </w:r>
      <w:r w:rsidR="009F6F9F">
        <w:t xml:space="preserve">No other </w:t>
      </w:r>
      <w:r w:rsidR="00A719CB">
        <w:t xml:space="preserve">freshwater fish </w:t>
      </w:r>
      <w:r w:rsidR="009F6F9F">
        <w:t xml:space="preserve">species have </w:t>
      </w:r>
      <w:r w:rsidR="0066571E">
        <w:t xml:space="preserve">subsequently </w:t>
      </w:r>
      <w:r w:rsidR="009F6F9F">
        <w:t>been proposed for listing</w:t>
      </w:r>
      <w:r w:rsidR="004B279B">
        <w:t xml:space="preserve">.  </w:t>
      </w:r>
    </w:p>
    <w:p w14:paraId="5B0DE251" w14:textId="77777777" w:rsidR="00F71D26" w:rsidRDefault="00F71D26" w:rsidP="00F71D26">
      <w:pPr>
        <w:pStyle w:val="ListParagraph"/>
        <w:rPr>
          <w:rFonts w:cs="Arial"/>
          <w:u w:val="single"/>
        </w:rPr>
      </w:pPr>
    </w:p>
    <w:p w14:paraId="5C55C2CC" w14:textId="7A05ACB6" w:rsidR="00A61D3A" w:rsidRPr="009743E0" w:rsidRDefault="00A61D3A" w:rsidP="009743E0">
      <w:pPr>
        <w:widowControl w:val="0"/>
        <w:numPr>
          <w:ilvl w:val="0"/>
          <w:numId w:val="6"/>
        </w:numPr>
        <w:autoSpaceDE w:val="0"/>
        <w:autoSpaceDN w:val="0"/>
        <w:adjustRightInd w:val="0"/>
        <w:spacing w:after="0" w:line="240" w:lineRule="auto"/>
        <w:ind w:left="567" w:hanging="567"/>
        <w:contextualSpacing/>
        <w:jc w:val="both"/>
        <w:rPr>
          <w:rFonts w:cs="Arial"/>
          <w:u w:val="single"/>
        </w:rPr>
      </w:pPr>
      <w:r>
        <w:t xml:space="preserve">The review also identified a number of individual species that would likely benefit from listing </w:t>
      </w:r>
      <w:r w:rsidR="00D16427">
        <w:t>i</w:t>
      </w:r>
      <w:r>
        <w:t xml:space="preserve">n CMS. These included eight South American freshwater fishes, </w:t>
      </w:r>
      <w:r w:rsidR="00D16427">
        <w:t>of</w:t>
      </w:r>
      <w:r>
        <w:t xml:space="preserve"> which three are </w:t>
      </w:r>
      <w:proofErr w:type="spellStart"/>
      <w:r>
        <w:t>Characiformes</w:t>
      </w:r>
      <w:proofErr w:type="spellEnd"/>
      <w:r>
        <w:t xml:space="preserve"> from La Plata basin and five are </w:t>
      </w:r>
      <w:proofErr w:type="spellStart"/>
      <w:r>
        <w:t>Siluriformes</w:t>
      </w:r>
      <w:proofErr w:type="spellEnd"/>
      <w:r>
        <w:t xml:space="preserve"> (three from La Plata basin and two from </w:t>
      </w:r>
      <w:r w:rsidR="00096E55">
        <w:t xml:space="preserve">the </w:t>
      </w:r>
      <w:r>
        <w:t xml:space="preserve">Amazon basin). It should be noted that Brazil and Panama have submitted </w:t>
      </w:r>
      <w:r w:rsidR="00096E55">
        <w:t xml:space="preserve">two proposals </w:t>
      </w:r>
      <w:r>
        <w:t xml:space="preserve">to COP14 for listing the Amazon catfish species, </w:t>
      </w:r>
      <w:proofErr w:type="spellStart"/>
      <w:r w:rsidRPr="009743E0">
        <w:rPr>
          <w:i/>
          <w:iCs/>
        </w:rPr>
        <w:t>Brachyplatystoma</w:t>
      </w:r>
      <w:proofErr w:type="spellEnd"/>
      <w:r w:rsidRPr="009743E0">
        <w:rPr>
          <w:i/>
          <w:iCs/>
        </w:rPr>
        <w:t xml:space="preserve"> </w:t>
      </w:r>
      <w:proofErr w:type="spellStart"/>
      <w:r w:rsidRPr="009743E0">
        <w:rPr>
          <w:i/>
          <w:iCs/>
        </w:rPr>
        <w:t>rousseauxii</w:t>
      </w:r>
      <w:proofErr w:type="spellEnd"/>
      <w:r>
        <w:t xml:space="preserve"> and </w:t>
      </w:r>
      <w:proofErr w:type="spellStart"/>
      <w:r w:rsidRPr="009743E0">
        <w:rPr>
          <w:i/>
          <w:iCs/>
        </w:rPr>
        <w:t>Brachyplatystoma</w:t>
      </w:r>
      <w:proofErr w:type="spellEnd"/>
      <w:r w:rsidRPr="009743E0">
        <w:rPr>
          <w:i/>
          <w:iCs/>
        </w:rPr>
        <w:t xml:space="preserve"> </w:t>
      </w:r>
      <w:proofErr w:type="spellStart"/>
      <w:r w:rsidRPr="009743E0">
        <w:rPr>
          <w:i/>
          <w:iCs/>
        </w:rPr>
        <w:t>vaillantii</w:t>
      </w:r>
      <w:proofErr w:type="spellEnd"/>
      <w:r w:rsidRPr="009743E0">
        <w:rPr>
          <w:iCs/>
        </w:rPr>
        <w:t>,</w:t>
      </w:r>
      <w:r>
        <w:t xml:space="preserve"> </w:t>
      </w:r>
      <w:r w:rsidR="00096E55">
        <w:t>i</w:t>
      </w:r>
      <w:r>
        <w:t>n Appendix II.</w:t>
      </w:r>
    </w:p>
    <w:p w14:paraId="33D5DEB5" w14:textId="77777777" w:rsidR="00AD2B69" w:rsidRPr="00AD2B69" w:rsidRDefault="00AD2B69" w:rsidP="00AD2B69">
      <w:pPr>
        <w:widowControl w:val="0"/>
        <w:autoSpaceDE w:val="0"/>
        <w:autoSpaceDN w:val="0"/>
        <w:adjustRightInd w:val="0"/>
        <w:spacing w:after="0" w:line="240" w:lineRule="auto"/>
        <w:contextualSpacing/>
        <w:jc w:val="both"/>
        <w:rPr>
          <w:rFonts w:cs="Arial"/>
          <w:u w:val="single"/>
        </w:rPr>
      </w:pPr>
    </w:p>
    <w:p w14:paraId="6402656F" w14:textId="506EC5C6" w:rsidR="002E0DE9" w:rsidRPr="005B72AB" w:rsidRDefault="003A2660" w:rsidP="00EC4F04">
      <w:pPr>
        <w:widowControl w:val="0"/>
        <w:numPr>
          <w:ilvl w:val="0"/>
          <w:numId w:val="6"/>
        </w:numPr>
        <w:autoSpaceDE w:val="0"/>
        <w:autoSpaceDN w:val="0"/>
        <w:adjustRightInd w:val="0"/>
        <w:spacing w:after="0" w:line="240" w:lineRule="auto"/>
        <w:ind w:left="567" w:hanging="567"/>
        <w:contextualSpacing/>
        <w:jc w:val="both"/>
        <w:rPr>
          <w:rFonts w:cs="Arial"/>
          <w:u w:val="single"/>
        </w:rPr>
      </w:pPr>
      <w:r>
        <w:rPr>
          <w:rFonts w:cs="Arial"/>
        </w:rPr>
        <w:t>At the 5</w:t>
      </w:r>
      <w:r w:rsidRPr="00050B10">
        <w:rPr>
          <w:rFonts w:cs="Arial"/>
          <w:vertAlign w:val="superscript"/>
        </w:rPr>
        <w:t>th</w:t>
      </w:r>
      <w:r>
        <w:rPr>
          <w:rFonts w:cs="Arial"/>
        </w:rPr>
        <w:t xml:space="preserve"> meeting of the Sessional Committee of the Scientific Council (ScC-SC5) in 2021, committee members raised the issue of freshwater fish</w:t>
      </w:r>
      <w:r w:rsidR="00096E55">
        <w:rPr>
          <w:rFonts w:cs="Arial"/>
        </w:rPr>
        <w:t>,</w:t>
      </w:r>
      <w:r>
        <w:rPr>
          <w:rFonts w:cs="Arial"/>
        </w:rPr>
        <w:t xml:space="preserve"> particularly in the South American context. The Council agreed to add to its </w:t>
      </w:r>
      <w:r w:rsidR="007953E9">
        <w:rPr>
          <w:rFonts w:cs="Arial"/>
        </w:rPr>
        <w:t>P</w:t>
      </w:r>
      <w:r>
        <w:rPr>
          <w:rFonts w:cs="Arial"/>
        </w:rPr>
        <w:t xml:space="preserve">rogramme of </w:t>
      </w:r>
      <w:r w:rsidR="007953E9">
        <w:rPr>
          <w:rFonts w:cs="Arial"/>
        </w:rPr>
        <w:t>W</w:t>
      </w:r>
      <w:r>
        <w:rPr>
          <w:rFonts w:cs="Arial"/>
        </w:rPr>
        <w:t>ork the need to review the conservation status of freshwater fish</w:t>
      </w:r>
      <w:r w:rsidR="00815A1E">
        <w:rPr>
          <w:rFonts w:cs="Arial"/>
        </w:rPr>
        <w:t xml:space="preserve"> and provide recommendations for conservation action</w:t>
      </w:r>
      <w:r>
        <w:rPr>
          <w:rFonts w:cs="Arial"/>
        </w:rPr>
        <w:t xml:space="preserve">, </w:t>
      </w:r>
      <w:r w:rsidR="00DA022D">
        <w:rPr>
          <w:rFonts w:cs="Arial"/>
        </w:rPr>
        <w:t xml:space="preserve">especially given the </w:t>
      </w:r>
      <w:r w:rsidR="009C1C9F">
        <w:rPr>
          <w:rFonts w:cs="Arial"/>
        </w:rPr>
        <w:t xml:space="preserve">large number of Red List </w:t>
      </w:r>
      <w:r w:rsidR="003A10D2">
        <w:rPr>
          <w:rFonts w:cs="Arial"/>
        </w:rPr>
        <w:t>assessments</w:t>
      </w:r>
      <w:r w:rsidR="009C1C9F">
        <w:rPr>
          <w:rFonts w:cs="Arial"/>
        </w:rPr>
        <w:t xml:space="preserve"> </w:t>
      </w:r>
      <w:r w:rsidR="003A10D2">
        <w:rPr>
          <w:rFonts w:cs="Arial"/>
        </w:rPr>
        <w:t>of South American species completed in recent years</w:t>
      </w:r>
      <w:r w:rsidR="00696DB9">
        <w:rPr>
          <w:rFonts w:cs="Arial"/>
        </w:rPr>
        <w:t xml:space="preserve">. </w:t>
      </w:r>
      <w:r w:rsidR="005B72AB">
        <w:rPr>
          <w:rFonts w:cs="Arial"/>
        </w:rPr>
        <w:t>T</w:t>
      </w:r>
      <w:r w:rsidR="00096E55">
        <w:rPr>
          <w:rFonts w:cs="Arial"/>
        </w:rPr>
        <w:t>o this end</w:t>
      </w:r>
      <w:r w:rsidR="005B72AB">
        <w:rPr>
          <w:rFonts w:cs="Arial"/>
        </w:rPr>
        <w:t>, new d</w:t>
      </w:r>
      <w:r w:rsidR="00D269B7" w:rsidRPr="008B6387">
        <w:rPr>
          <w:rFonts w:cs="Arial"/>
        </w:rPr>
        <w:t xml:space="preserve">raft Decisions are proposed in Annex 1. </w:t>
      </w:r>
    </w:p>
    <w:p w14:paraId="320B112A" w14:textId="77777777" w:rsidR="005B72AB" w:rsidRPr="00CD0FE9" w:rsidRDefault="005B72AB"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1D2AB570" w14:textId="77777777" w:rsidR="008B1B57" w:rsidRPr="00695AAD" w:rsidRDefault="008B1B57" w:rsidP="00743E7C">
      <w:pPr>
        <w:pStyle w:val="Secondnumbering"/>
        <w:numPr>
          <w:ilvl w:val="0"/>
          <w:numId w:val="0"/>
        </w:numPr>
        <w:ind w:left="900" w:hanging="360"/>
      </w:pPr>
    </w:p>
    <w:p w14:paraId="0A7F3D8B" w14:textId="458EB04D" w:rsidR="000C349E" w:rsidRPr="00695AAD" w:rsidRDefault="008B1B57" w:rsidP="002B11B4">
      <w:pPr>
        <w:pStyle w:val="Secondnumbering"/>
        <w:ind w:left="1134" w:hanging="567"/>
      </w:pPr>
      <w:r w:rsidRPr="00695AAD">
        <w:rPr>
          <w:rFonts w:cs="Arial"/>
        </w:rPr>
        <w:t>adopt the draft Decision</w:t>
      </w:r>
      <w:r w:rsidR="009743E0">
        <w:rPr>
          <w:rFonts w:cs="Arial"/>
        </w:rPr>
        <w:t>s</w:t>
      </w:r>
      <w:r w:rsidRPr="00695AAD">
        <w:rPr>
          <w:rFonts w:cs="Arial"/>
        </w:rPr>
        <w:t xml:space="preserve"> contained in Annex </w:t>
      </w:r>
      <w:r w:rsidR="00FB7CAA">
        <w:rPr>
          <w:rFonts w:cs="Arial"/>
        </w:rPr>
        <w:t>1</w:t>
      </w:r>
      <w:r w:rsidRPr="00695AAD">
        <w:rPr>
          <w:rFonts w:cs="Arial"/>
        </w:rPr>
        <w:t xml:space="preserve"> of this document;</w:t>
      </w:r>
    </w:p>
    <w:p w14:paraId="648DCE6F" w14:textId="064DA1A1" w:rsidR="00C15318" w:rsidRPr="00695AAD" w:rsidRDefault="00C15318" w:rsidP="00C15318">
      <w:pPr>
        <w:pStyle w:val="ListParagraph"/>
        <w:spacing w:after="0" w:line="240" w:lineRule="auto"/>
        <w:contextualSpacing w:val="0"/>
        <w:rPr>
          <w:rFonts w:cs="Arial"/>
        </w:rPr>
      </w:pPr>
    </w:p>
    <w:p w14:paraId="683D566A" w14:textId="651AD6D2" w:rsidR="00DD07FD" w:rsidRDefault="00831DC2" w:rsidP="002B11B4">
      <w:pPr>
        <w:pStyle w:val="Secondnumbering"/>
        <w:ind w:left="1134" w:hanging="567"/>
        <w:rPr>
          <w:lang w:val="en-US"/>
        </w:rPr>
        <w:sectPr w:rsidR="00DD07FD" w:rsidSect="00743E7C">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r w:rsidRPr="00695AAD">
        <w:rPr>
          <w:rFonts w:cs="Arial"/>
        </w:rPr>
        <w:t>delete Decision</w:t>
      </w:r>
      <w:r w:rsidR="00D537E4" w:rsidRPr="00695AAD">
        <w:rPr>
          <w:rFonts w:cs="Arial"/>
        </w:rPr>
        <w:t>s</w:t>
      </w:r>
      <w:r w:rsidRPr="00695AAD">
        <w:rPr>
          <w:rFonts w:cs="Arial"/>
        </w:rPr>
        <w:t xml:space="preserve"> 1</w:t>
      </w:r>
      <w:r w:rsidR="00F25E90">
        <w:rPr>
          <w:rFonts w:cs="Arial"/>
        </w:rPr>
        <w:t>3</w:t>
      </w:r>
      <w:r w:rsidRPr="00695AAD">
        <w:rPr>
          <w:rFonts w:cs="Arial"/>
        </w:rPr>
        <w:t>.</w:t>
      </w:r>
      <w:r w:rsidR="00C16D1E">
        <w:rPr>
          <w:rFonts w:cs="Arial"/>
        </w:rPr>
        <w:t>76 – 13.79</w:t>
      </w:r>
      <w:r w:rsidR="00907CBD">
        <w:rPr>
          <w:rFonts w:cs="Arial"/>
        </w:rPr>
        <w:t>.</w:t>
      </w:r>
    </w:p>
    <w:p w14:paraId="14291FF7" w14:textId="768E7DA5" w:rsidR="00DD07FD" w:rsidRPr="00CD0FE9" w:rsidRDefault="00DD07FD" w:rsidP="00DD07FD">
      <w:pPr>
        <w:spacing w:after="0" w:line="240" w:lineRule="auto"/>
        <w:jc w:val="right"/>
        <w:rPr>
          <w:rFonts w:cs="Arial"/>
          <w:b/>
          <w:bCs/>
          <w:caps/>
        </w:rPr>
      </w:pPr>
      <w:r w:rsidRPr="00CD0FE9">
        <w:rPr>
          <w:rFonts w:cs="Arial"/>
          <w:b/>
          <w:caps/>
        </w:rPr>
        <w:lastRenderedPageBreak/>
        <w:t xml:space="preserve">Annex </w:t>
      </w:r>
      <w:r w:rsidR="00C92714">
        <w:rPr>
          <w:rFonts w:cs="Arial"/>
          <w:b/>
          <w:caps/>
        </w:rPr>
        <w:t>1</w:t>
      </w:r>
    </w:p>
    <w:p w14:paraId="08BBF916" w14:textId="77777777" w:rsidR="00DD07FD" w:rsidRDefault="00DD07FD" w:rsidP="00DD07FD">
      <w:pPr>
        <w:spacing w:after="0" w:line="240" w:lineRule="auto"/>
        <w:rPr>
          <w:rFonts w:cs="Arial"/>
        </w:rPr>
      </w:pPr>
    </w:p>
    <w:p w14:paraId="39364B3B" w14:textId="77777777" w:rsidR="0028541A" w:rsidRPr="00CD0FE9" w:rsidRDefault="0028541A" w:rsidP="00DD07FD">
      <w:pPr>
        <w:spacing w:after="0" w:line="240" w:lineRule="auto"/>
        <w:rPr>
          <w:rFonts w:cs="Arial"/>
        </w:rPr>
      </w:pPr>
    </w:p>
    <w:p w14:paraId="202ABD7A" w14:textId="7AFE9364" w:rsidR="00EE7D9B" w:rsidRPr="00C92714" w:rsidRDefault="00DD07FD" w:rsidP="00C92714">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6188D398" w14:textId="77777777" w:rsidR="00DD07FD" w:rsidRPr="00CD0FE9" w:rsidRDefault="00DD07FD" w:rsidP="00DD07FD">
      <w:pPr>
        <w:spacing w:after="0" w:line="240" w:lineRule="auto"/>
        <w:jc w:val="center"/>
        <w:rPr>
          <w:rFonts w:cs="Arial"/>
        </w:rPr>
      </w:pPr>
    </w:p>
    <w:p w14:paraId="592A486E" w14:textId="47F7C7B1" w:rsidR="00DD07FD" w:rsidRDefault="00993D37"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european eel</w:t>
      </w:r>
    </w:p>
    <w:p w14:paraId="44CB451B" w14:textId="77777777" w:rsidR="00DD07FD" w:rsidRDefault="00DD07FD" w:rsidP="00DD07FD">
      <w:pPr>
        <w:spacing w:after="0" w:line="240" w:lineRule="auto"/>
        <w:jc w:val="both"/>
        <w:rPr>
          <w:rFonts w:cs="Arial"/>
        </w:rPr>
      </w:pPr>
    </w:p>
    <w:p w14:paraId="56DEF270" w14:textId="77777777" w:rsidR="0028541A" w:rsidRPr="00CD0FE9" w:rsidRDefault="0028541A" w:rsidP="00DD07FD">
      <w:pPr>
        <w:spacing w:after="0" w:line="240" w:lineRule="auto"/>
        <w:jc w:val="both"/>
        <w:rPr>
          <w:rFonts w:cs="Arial"/>
        </w:rPr>
      </w:pPr>
    </w:p>
    <w:p w14:paraId="06B3027D" w14:textId="77777777" w:rsidR="00DD07FD" w:rsidRPr="00CD0FE9" w:rsidRDefault="00DD07FD" w:rsidP="00DD07FD">
      <w:pPr>
        <w:spacing w:after="0" w:line="240" w:lineRule="auto"/>
        <w:jc w:val="both"/>
        <w:rPr>
          <w:rFonts w:cs="Arial"/>
          <w:b/>
          <w:i/>
        </w:rPr>
      </w:pPr>
      <w:r w:rsidRPr="00CD0FE9">
        <w:rPr>
          <w:rFonts w:cs="Arial"/>
          <w:b/>
          <w:i/>
        </w:rPr>
        <w:t xml:space="preserve">Directed to Parties </w:t>
      </w:r>
    </w:p>
    <w:p w14:paraId="1C7323C1" w14:textId="77777777" w:rsidR="00DD07FD" w:rsidRPr="00CD0FE9" w:rsidRDefault="00DD07FD" w:rsidP="00DD07FD">
      <w:pPr>
        <w:spacing w:after="0" w:line="240" w:lineRule="auto"/>
        <w:jc w:val="both"/>
        <w:rPr>
          <w:rFonts w:cs="Arial"/>
        </w:rPr>
      </w:pPr>
    </w:p>
    <w:p w14:paraId="46A56660" w14:textId="2D98BF96" w:rsidR="00E71F4E" w:rsidRPr="006361B1" w:rsidRDefault="00DD07FD" w:rsidP="0057673D">
      <w:pPr>
        <w:spacing w:after="0" w:line="240" w:lineRule="auto"/>
        <w:ind w:left="851" w:hanging="851"/>
        <w:jc w:val="both"/>
        <w:rPr>
          <w:rFonts w:cs="Arial"/>
          <w:iCs/>
        </w:rPr>
      </w:pPr>
      <w:r w:rsidRPr="00CD0FE9">
        <w:rPr>
          <w:rFonts w:cs="Arial"/>
        </w:rPr>
        <w:t>1</w:t>
      </w:r>
      <w:r w:rsidR="00F25E90">
        <w:rPr>
          <w:rFonts w:cs="Arial"/>
        </w:rPr>
        <w:t>4</w:t>
      </w:r>
      <w:r w:rsidRPr="00CD0FE9">
        <w:rPr>
          <w:rFonts w:cs="Arial"/>
        </w:rPr>
        <w:t>.AA</w:t>
      </w:r>
      <w:r w:rsidRPr="00CD0FE9">
        <w:rPr>
          <w:rFonts w:cs="Arial"/>
        </w:rPr>
        <w:tab/>
      </w:r>
      <w:r w:rsidR="000D318F">
        <w:rPr>
          <w:rFonts w:cs="Arial"/>
        </w:rPr>
        <w:t>(1</w:t>
      </w:r>
      <w:r w:rsidR="00F25E90">
        <w:rPr>
          <w:rFonts w:cs="Arial"/>
        </w:rPr>
        <w:t>3</w:t>
      </w:r>
      <w:r w:rsidR="000D318F">
        <w:rPr>
          <w:rFonts w:cs="Arial"/>
        </w:rPr>
        <w:t>.</w:t>
      </w:r>
      <w:r w:rsidR="00E71F4E">
        <w:rPr>
          <w:rFonts w:cs="Arial"/>
        </w:rPr>
        <w:t>76</w:t>
      </w:r>
      <w:r w:rsidR="006671A3">
        <w:rPr>
          <w:rFonts w:cs="Arial"/>
        </w:rPr>
        <w:t>(</w:t>
      </w:r>
      <w:r w:rsidR="00C53972">
        <w:rPr>
          <w:rFonts w:cs="Arial"/>
        </w:rPr>
        <w:t>b</w:t>
      </w:r>
      <w:r w:rsidR="00461356">
        <w:rPr>
          <w:rFonts w:cs="Arial"/>
        </w:rPr>
        <w:t>)</w:t>
      </w:r>
      <w:r w:rsidR="000D318F">
        <w:rPr>
          <w:rFonts w:cs="Arial"/>
        </w:rPr>
        <w:t xml:space="preserve">) </w:t>
      </w:r>
      <w:r w:rsidRPr="006361B1">
        <w:rPr>
          <w:rFonts w:cs="Arial"/>
          <w:iCs/>
        </w:rPr>
        <w:t xml:space="preserve">Parties </w:t>
      </w:r>
      <w:r w:rsidR="006361B1" w:rsidRPr="004E2264">
        <w:rPr>
          <w:rFonts w:eastAsia="Times New Roman" w:cs="Arial"/>
          <w:color w:val="333333"/>
          <w:lang w:val="en-US"/>
        </w:rPr>
        <w:t>that are Range States to the European Eel are urged to</w:t>
      </w:r>
      <w:r w:rsidR="006361B1" w:rsidRPr="006361B1">
        <w:rPr>
          <w:rFonts w:eastAsia="Times New Roman" w:cs="Arial"/>
          <w:iCs/>
          <w:color w:val="333333"/>
          <w:lang w:val="en-US"/>
        </w:rPr>
        <w:t xml:space="preserve"> </w:t>
      </w:r>
      <w:r w:rsidR="00E71F4E" w:rsidRPr="006361B1">
        <w:rPr>
          <w:rFonts w:eastAsia="Times New Roman" w:cs="Arial"/>
          <w:iCs/>
          <w:color w:val="333333"/>
          <w:lang w:val="en-US"/>
        </w:rPr>
        <w:t xml:space="preserve">provide </w:t>
      </w:r>
      <w:r w:rsidR="00AE528C" w:rsidRPr="00AE528C">
        <w:rPr>
          <w:rFonts w:eastAsia="Times New Roman" w:cs="Arial"/>
          <w:iCs/>
          <w:color w:val="333333"/>
          <w:u w:val="single"/>
          <w:lang w:val="en-US"/>
        </w:rPr>
        <w:t>support</w:t>
      </w:r>
      <w:r w:rsidR="00AE528C">
        <w:rPr>
          <w:rFonts w:eastAsia="Times New Roman" w:cs="Arial"/>
          <w:iCs/>
          <w:color w:val="333333"/>
          <w:lang w:val="en-US"/>
        </w:rPr>
        <w:t xml:space="preserve"> </w:t>
      </w:r>
      <w:r w:rsidR="00E71F4E" w:rsidRPr="00AE528C">
        <w:rPr>
          <w:rFonts w:eastAsia="Times New Roman" w:cs="Arial"/>
          <w:iCs/>
          <w:strike/>
          <w:color w:val="333333"/>
          <w:lang w:val="en-US"/>
        </w:rPr>
        <w:t>funding</w:t>
      </w:r>
      <w:r w:rsidR="00E71F4E" w:rsidRPr="006361B1">
        <w:rPr>
          <w:rFonts w:eastAsia="Times New Roman" w:cs="Arial"/>
          <w:iCs/>
          <w:color w:val="333333"/>
          <w:lang w:val="en-US"/>
        </w:rPr>
        <w:t xml:space="preserve"> for the development of the </w:t>
      </w:r>
      <w:r w:rsidR="007E58DF" w:rsidRPr="007E58DF">
        <w:rPr>
          <w:rFonts w:eastAsia="Times New Roman" w:cs="Arial"/>
          <w:iCs/>
          <w:color w:val="333333"/>
          <w:u w:val="single"/>
          <w:lang w:val="en-US"/>
        </w:rPr>
        <w:t>Action</w:t>
      </w:r>
      <w:r w:rsidR="007E58DF">
        <w:rPr>
          <w:rFonts w:eastAsia="Times New Roman" w:cs="Arial"/>
          <w:iCs/>
          <w:color w:val="333333"/>
          <w:lang w:val="en-US"/>
        </w:rPr>
        <w:t xml:space="preserve"> </w:t>
      </w:r>
      <w:r w:rsidR="00E71F4E" w:rsidRPr="006361B1">
        <w:rPr>
          <w:rFonts w:eastAsia="Times New Roman" w:cs="Arial"/>
          <w:iCs/>
          <w:color w:val="333333"/>
          <w:lang w:val="en-US"/>
        </w:rPr>
        <w:t>Plan, including the convening of a Range State Meeting to finalize it.</w:t>
      </w:r>
    </w:p>
    <w:p w14:paraId="224B9176" w14:textId="77777777" w:rsidR="00DD07FD" w:rsidRPr="00CD0FE9" w:rsidRDefault="00DD07FD" w:rsidP="00DD07FD">
      <w:pPr>
        <w:spacing w:after="0" w:line="240" w:lineRule="auto"/>
        <w:jc w:val="both"/>
        <w:rPr>
          <w:rFonts w:cs="Arial"/>
        </w:rPr>
      </w:pPr>
    </w:p>
    <w:p w14:paraId="4FAAB4D9" w14:textId="73003F20" w:rsidR="00DD07FD" w:rsidRPr="00CD0FE9" w:rsidRDefault="00DD07FD" w:rsidP="00DD07FD">
      <w:pPr>
        <w:spacing w:after="0" w:line="240" w:lineRule="auto"/>
        <w:jc w:val="both"/>
        <w:rPr>
          <w:rFonts w:cs="Arial"/>
          <w:b/>
          <w:i/>
        </w:rPr>
      </w:pPr>
      <w:r w:rsidRPr="00CD0FE9">
        <w:rPr>
          <w:rFonts w:cs="Arial"/>
          <w:b/>
          <w:i/>
        </w:rPr>
        <w:t>Directed to intergovernmen</w:t>
      </w:r>
      <w:r>
        <w:rPr>
          <w:rFonts w:cs="Arial"/>
          <w:b/>
          <w:i/>
        </w:rPr>
        <w:t xml:space="preserve">tal and non-governmental </w:t>
      </w:r>
      <w:proofErr w:type="gramStart"/>
      <w:r>
        <w:rPr>
          <w:rFonts w:cs="Arial"/>
          <w:b/>
          <w:i/>
        </w:rPr>
        <w:t>organiz</w:t>
      </w:r>
      <w:r w:rsidRPr="00CD0FE9">
        <w:rPr>
          <w:rFonts w:cs="Arial"/>
          <w:b/>
          <w:i/>
        </w:rPr>
        <w:t>ations</w:t>
      </w:r>
      <w:proofErr w:type="gramEnd"/>
    </w:p>
    <w:p w14:paraId="62E8CC69" w14:textId="77777777" w:rsidR="00DD07FD" w:rsidRPr="00CD0FE9" w:rsidRDefault="00DD07FD" w:rsidP="00DD07FD">
      <w:pPr>
        <w:spacing w:after="0" w:line="240" w:lineRule="auto"/>
        <w:jc w:val="both"/>
        <w:rPr>
          <w:rFonts w:cs="Arial"/>
        </w:rPr>
      </w:pPr>
    </w:p>
    <w:p w14:paraId="1EAA37D2" w14:textId="13EECC87" w:rsidR="00DD07FD" w:rsidRPr="00CD0FE9" w:rsidRDefault="00DD07FD" w:rsidP="00080387">
      <w:pPr>
        <w:spacing w:after="0" w:line="240" w:lineRule="auto"/>
        <w:ind w:left="851" w:hanging="851"/>
        <w:jc w:val="both"/>
        <w:rPr>
          <w:rFonts w:cs="Arial"/>
        </w:rPr>
      </w:pPr>
      <w:r w:rsidRPr="00CD0FE9">
        <w:rPr>
          <w:rFonts w:cs="Arial"/>
        </w:rPr>
        <w:t>1</w:t>
      </w:r>
      <w:r w:rsidR="00F25E90">
        <w:rPr>
          <w:rFonts w:cs="Arial"/>
        </w:rPr>
        <w:t>4</w:t>
      </w:r>
      <w:r w:rsidRPr="00CD0FE9">
        <w:rPr>
          <w:rFonts w:cs="Arial"/>
        </w:rPr>
        <w:t>.BB</w:t>
      </w:r>
      <w:r w:rsidRPr="00CD0FE9">
        <w:rPr>
          <w:rFonts w:cs="Arial"/>
        </w:rPr>
        <w:tab/>
      </w:r>
      <w:r w:rsidR="006B2652">
        <w:rPr>
          <w:rFonts w:cs="Arial"/>
        </w:rPr>
        <w:t>(</w:t>
      </w:r>
      <w:r w:rsidR="001123DB">
        <w:rPr>
          <w:rFonts w:cs="Arial"/>
        </w:rPr>
        <w:t>13.78</w:t>
      </w:r>
      <w:r w:rsidR="006B2652">
        <w:rPr>
          <w:rFonts w:cs="Arial"/>
        </w:rPr>
        <w:t>)</w:t>
      </w:r>
      <w:r w:rsidRPr="00CD0FE9">
        <w:rPr>
          <w:rFonts w:cs="Arial"/>
        </w:rPr>
        <w:t xml:space="preserve"> </w:t>
      </w:r>
      <w:r w:rsidR="001123DB" w:rsidRPr="00147933">
        <w:rPr>
          <w:rFonts w:eastAsia="Times New Roman" w:cs="Arial"/>
          <w:color w:val="333333"/>
          <w:lang w:val="en-US"/>
        </w:rPr>
        <w:t>Intergovernmental and non-governmental organizations are urged to provide expertise and funding for the development of the Plan, including the convening of a Range State meeting to finalize the plan</w:t>
      </w:r>
      <w:r w:rsidR="00E77DC5">
        <w:rPr>
          <w:rFonts w:cs="Arial"/>
        </w:rPr>
        <w:t>.</w:t>
      </w:r>
    </w:p>
    <w:p w14:paraId="032C32E8" w14:textId="77777777" w:rsidR="00DD07FD" w:rsidRPr="00CD0FE9" w:rsidRDefault="00DD07FD" w:rsidP="00DD07FD">
      <w:pPr>
        <w:spacing w:after="0" w:line="240" w:lineRule="auto"/>
        <w:jc w:val="both"/>
        <w:rPr>
          <w:rFonts w:cs="Arial"/>
          <w:b/>
          <w:i/>
        </w:rPr>
      </w:pPr>
    </w:p>
    <w:p w14:paraId="51A9A9EC" w14:textId="77777777" w:rsidR="00DD07FD" w:rsidRPr="00CD0FE9" w:rsidRDefault="00DD07FD" w:rsidP="00DD07FD">
      <w:pPr>
        <w:spacing w:after="0" w:line="240" w:lineRule="auto"/>
        <w:jc w:val="both"/>
        <w:rPr>
          <w:rFonts w:cs="Arial"/>
          <w:b/>
          <w:i/>
        </w:rPr>
      </w:pPr>
      <w:r w:rsidRPr="00CD0FE9">
        <w:rPr>
          <w:rFonts w:cs="Arial"/>
          <w:b/>
          <w:i/>
        </w:rPr>
        <w:t>Directed to the Standing Committee</w:t>
      </w:r>
    </w:p>
    <w:p w14:paraId="74E8B30D" w14:textId="77777777" w:rsidR="00DD07FD" w:rsidRPr="00CD0FE9" w:rsidRDefault="00DD07FD" w:rsidP="00DD07FD">
      <w:pPr>
        <w:spacing w:after="0" w:line="240" w:lineRule="auto"/>
        <w:jc w:val="both"/>
        <w:rPr>
          <w:rFonts w:cs="Arial"/>
        </w:rPr>
      </w:pPr>
    </w:p>
    <w:p w14:paraId="27CF2459" w14:textId="6B433E91" w:rsidR="00DD07FD" w:rsidRDefault="00DD07FD" w:rsidP="007D1EA2">
      <w:pPr>
        <w:spacing w:after="0" w:line="240" w:lineRule="auto"/>
        <w:ind w:left="851" w:hanging="851"/>
        <w:jc w:val="both"/>
        <w:rPr>
          <w:rFonts w:eastAsia="Times New Roman" w:cs="Arial"/>
          <w:u w:val="single"/>
          <w:lang w:val="en-US"/>
        </w:rPr>
      </w:pPr>
      <w:r w:rsidRPr="00CD0FE9">
        <w:rPr>
          <w:rFonts w:cs="Arial"/>
        </w:rPr>
        <w:t>1</w:t>
      </w:r>
      <w:r w:rsidR="00F25E90">
        <w:rPr>
          <w:rFonts w:cs="Arial"/>
        </w:rPr>
        <w:t>4</w:t>
      </w:r>
      <w:r w:rsidRPr="00CD0FE9">
        <w:rPr>
          <w:rFonts w:cs="Arial"/>
        </w:rPr>
        <w:t>.CC</w:t>
      </w:r>
      <w:r w:rsidRPr="00CD0FE9">
        <w:rPr>
          <w:rFonts w:cs="Arial"/>
        </w:rPr>
        <w:tab/>
      </w:r>
      <w:r w:rsidR="000D318F">
        <w:rPr>
          <w:rFonts w:cs="Arial"/>
        </w:rPr>
        <w:t>(1</w:t>
      </w:r>
      <w:r w:rsidR="00F25E90">
        <w:rPr>
          <w:rFonts w:cs="Arial"/>
        </w:rPr>
        <w:t>3</w:t>
      </w:r>
      <w:r w:rsidR="000D318F">
        <w:rPr>
          <w:rFonts w:cs="Arial"/>
        </w:rPr>
        <w:t>.</w:t>
      </w:r>
      <w:r w:rsidR="001A4508">
        <w:rPr>
          <w:rFonts w:cs="Arial"/>
        </w:rPr>
        <w:t>77</w:t>
      </w:r>
      <w:r w:rsidR="000D318F">
        <w:rPr>
          <w:rFonts w:cs="Arial"/>
        </w:rPr>
        <w:t xml:space="preserve">) </w:t>
      </w:r>
      <w:r w:rsidR="000172CD" w:rsidRPr="000172CD">
        <w:rPr>
          <w:rFonts w:cs="Arial"/>
          <w:strike/>
        </w:rPr>
        <w:t>Request</w:t>
      </w:r>
      <w:r w:rsidR="000172CD">
        <w:rPr>
          <w:rFonts w:cs="Arial"/>
        </w:rPr>
        <w:t xml:space="preserve"> </w:t>
      </w:r>
      <w:r w:rsidRPr="00CD0FE9">
        <w:rPr>
          <w:rFonts w:cs="Arial"/>
        </w:rPr>
        <w:t xml:space="preserve">The Standing Committee </w:t>
      </w:r>
      <w:r w:rsidR="009E685B" w:rsidRPr="009E685B">
        <w:rPr>
          <w:rFonts w:cs="Arial"/>
          <w:u w:val="single"/>
        </w:rPr>
        <w:t>to</w:t>
      </w:r>
      <w:r w:rsidR="009E685B">
        <w:rPr>
          <w:rFonts w:cs="Arial"/>
        </w:rPr>
        <w:t xml:space="preserve"> </w:t>
      </w:r>
      <w:r w:rsidRPr="00042F71">
        <w:rPr>
          <w:rFonts w:cs="Arial"/>
          <w:u w:val="single"/>
        </w:rPr>
        <w:t>shall</w:t>
      </w:r>
      <w:r w:rsidRPr="00CD0FE9">
        <w:rPr>
          <w:rFonts w:cs="Arial"/>
        </w:rPr>
        <w:t xml:space="preserve"> </w:t>
      </w:r>
      <w:r w:rsidR="001A4508" w:rsidRPr="004E2264">
        <w:rPr>
          <w:rFonts w:eastAsia="Times New Roman" w:cs="Arial"/>
          <w:lang w:val="en-US"/>
        </w:rPr>
        <w:t xml:space="preserve">adopt the </w:t>
      </w:r>
      <w:r w:rsidR="001A4508" w:rsidRPr="00E7489B">
        <w:rPr>
          <w:rFonts w:eastAsia="Times New Roman" w:cs="Arial"/>
          <w:u w:val="single"/>
          <w:lang w:val="en-US"/>
        </w:rPr>
        <w:t>Action</w:t>
      </w:r>
      <w:r w:rsidR="001A4508" w:rsidRPr="004E2264">
        <w:rPr>
          <w:rFonts w:eastAsia="Times New Roman" w:cs="Arial"/>
          <w:lang w:val="en-US"/>
        </w:rPr>
        <w:t xml:space="preserve"> Plan,</w:t>
      </w:r>
      <w:r w:rsidR="00064704">
        <w:rPr>
          <w:rFonts w:eastAsia="Times New Roman" w:cs="Arial"/>
          <w:lang w:val="en-US"/>
        </w:rPr>
        <w:t xml:space="preserve"> if provided to the Standin</w:t>
      </w:r>
      <w:r w:rsidR="00CD4924">
        <w:rPr>
          <w:rFonts w:eastAsia="Times New Roman" w:cs="Arial"/>
          <w:lang w:val="en-US"/>
        </w:rPr>
        <w:t>g</w:t>
      </w:r>
      <w:r w:rsidR="00064704">
        <w:rPr>
          <w:rFonts w:eastAsia="Times New Roman" w:cs="Arial"/>
          <w:lang w:val="en-US"/>
        </w:rPr>
        <w:t xml:space="preserve"> Committee, at </w:t>
      </w:r>
      <w:r w:rsidR="000E052A" w:rsidRPr="000E052A">
        <w:rPr>
          <w:rFonts w:cs="Arial"/>
          <w:strike/>
          <w:color w:val="333333"/>
          <w:shd w:val="clear" w:color="auto" w:fill="FFFFFF"/>
        </w:rPr>
        <w:t>its 52nd or 53rd meeting</w:t>
      </w:r>
      <w:r w:rsidR="000E052A">
        <w:rPr>
          <w:rFonts w:ascii="Lato" w:hAnsi="Lato"/>
          <w:color w:val="333333"/>
          <w:sz w:val="23"/>
          <w:szCs w:val="23"/>
          <w:shd w:val="clear" w:color="auto" w:fill="FFFFFF"/>
        </w:rPr>
        <w:t xml:space="preserve"> </w:t>
      </w:r>
      <w:r w:rsidR="00820D6B" w:rsidRPr="00820D6B">
        <w:rPr>
          <w:rFonts w:eastAsia="Times New Roman" w:cs="Arial"/>
          <w:u w:val="single"/>
          <w:lang w:val="en-US"/>
        </w:rPr>
        <w:t xml:space="preserve">one of its </w:t>
      </w:r>
      <w:proofErr w:type="gramStart"/>
      <w:r w:rsidR="00820D6B" w:rsidRPr="00820D6B">
        <w:rPr>
          <w:rFonts w:eastAsia="Times New Roman" w:cs="Arial"/>
          <w:u w:val="single"/>
          <w:lang w:val="en-US"/>
        </w:rPr>
        <w:t>meeting</w:t>
      </w:r>
      <w:proofErr w:type="gramEnd"/>
      <w:r w:rsidR="00820D6B" w:rsidRPr="00820D6B">
        <w:rPr>
          <w:rFonts w:eastAsia="Times New Roman" w:cs="Arial"/>
          <w:u w:val="single"/>
          <w:lang w:val="en-US"/>
        </w:rPr>
        <w:t xml:space="preserve"> before CP15.</w:t>
      </w:r>
    </w:p>
    <w:p w14:paraId="747DE060" w14:textId="77777777" w:rsidR="000E052A" w:rsidRDefault="000E052A" w:rsidP="007D1EA2">
      <w:pPr>
        <w:spacing w:after="0" w:line="240" w:lineRule="auto"/>
        <w:ind w:left="851" w:hanging="851"/>
        <w:jc w:val="both"/>
        <w:rPr>
          <w:rFonts w:cs="Arial"/>
          <w:b/>
          <w:i/>
        </w:rPr>
      </w:pPr>
    </w:p>
    <w:p w14:paraId="50B23BA1" w14:textId="77777777" w:rsidR="00DD07FD" w:rsidRPr="00CD0FE9" w:rsidRDefault="00DD07FD" w:rsidP="00DD07FD">
      <w:pPr>
        <w:spacing w:after="0" w:line="240" w:lineRule="auto"/>
        <w:jc w:val="both"/>
        <w:rPr>
          <w:rFonts w:cs="Arial"/>
          <w:b/>
          <w:i/>
        </w:rPr>
      </w:pPr>
      <w:r w:rsidRPr="00CD0FE9">
        <w:rPr>
          <w:rFonts w:cs="Arial"/>
          <w:b/>
          <w:i/>
        </w:rPr>
        <w:t>Directed to the Secretariat</w:t>
      </w:r>
    </w:p>
    <w:p w14:paraId="60A66C66" w14:textId="77777777" w:rsidR="00DD07FD" w:rsidRPr="00CD0FE9" w:rsidRDefault="00DD07FD" w:rsidP="00DD07FD">
      <w:pPr>
        <w:spacing w:after="0" w:line="240" w:lineRule="auto"/>
        <w:jc w:val="both"/>
        <w:rPr>
          <w:rFonts w:cs="Arial"/>
        </w:rPr>
      </w:pPr>
    </w:p>
    <w:p w14:paraId="2C9E452B" w14:textId="6B6C0B96" w:rsidR="00F061FF" w:rsidRPr="004E2264" w:rsidRDefault="00DD07FD" w:rsidP="00DE3B3F">
      <w:pPr>
        <w:spacing w:after="0" w:line="240" w:lineRule="auto"/>
        <w:ind w:left="794" w:hanging="794"/>
        <w:rPr>
          <w:rFonts w:eastAsia="Times New Roman" w:cs="Arial"/>
          <w:lang w:val="en-US"/>
        </w:rPr>
      </w:pPr>
      <w:r w:rsidRPr="00DE3B3F">
        <w:rPr>
          <w:rFonts w:cs="Arial"/>
        </w:rPr>
        <w:t>1</w:t>
      </w:r>
      <w:r w:rsidR="00F25E90" w:rsidRPr="00DE3B3F">
        <w:rPr>
          <w:rFonts w:cs="Arial"/>
        </w:rPr>
        <w:t>4</w:t>
      </w:r>
      <w:r w:rsidRPr="00DE3B3F">
        <w:rPr>
          <w:rFonts w:cs="Arial"/>
        </w:rPr>
        <w:t>.</w:t>
      </w:r>
      <w:r w:rsidR="00DE3B3F" w:rsidRPr="00DE3B3F">
        <w:rPr>
          <w:rFonts w:cs="Arial"/>
        </w:rPr>
        <w:t>DD</w:t>
      </w:r>
      <w:r w:rsidRPr="00DE3B3F">
        <w:rPr>
          <w:rFonts w:cs="Arial"/>
        </w:rPr>
        <w:tab/>
      </w:r>
      <w:r w:rsidR="00264C4B" w:rsidRPr="004E2264">
        <w:rPr>
          <w:rFonts w:eastAsia="Times New Roman" w:cs="Arial"/>
          <w:i/>
          <w:lang w:val="en-US"/>
        </w:rPr>
        <w:t>(</w:t>
      </w:r>
      <w:r w:rsidR="00264C4B" w:rsidRPr="004E2264">
        <w:rPr>
          <w:rFonts w:eastAsia="Times New Roman" w:cs="Arial"/>
          <w:lang w:val="en-US"/>
        </w:rPr>
        <w:t>13.79)</w:t>
      </w:r>
      <w:r w:rsidR="00F345B1">
        <w:rPr>
          <w:rFonts w:eastAsia="Times New Roman" w:cs="Arial"/>
          <w:lang w:val="en-US"/>
        </w:rPr>
        <w:t xml:space="preserve"> </w:t>
      </w:r>
      <w:r w:rsidR="005B15D5" w:rsidRPr="004E2264">
        <w:rPr>
          <w:rFonts w:eastAsia="Times New Roman" w:cs="Arial"/>
          <w:lang w:val="en-US"/>
        </w:rPr>
        <w:t xml:space="preserve">The Secretariat shall, subject to the availability of resources: </w:t>
      </w:r>
    </w:p>
    <w:p w14:paraId="2A808C27" w14:textId="77777777" w:rsidR="00F061FF" w:rsidRPr="004E2264" w:rsidRDefault="00F061FF" w:rsidP="00DE3B3F">
      <w:pPr>
        <w:spacing w:after="0" w:line="240" w:lineRule="auto"/>
        <w:ind w:left="794" w:hanging="794"/>
        <w:rPr>
          <w:rFonts w:eastAsia="Times New Roman" w:cs="Arial"/>
          <w:lang w:val="en-US"/>
        </w:rPr>
      </w:pPr>
    </w:p>
    <w:p w14:paraId="6FA22A83" w14:textId="2F0D2FC0" w:rsidR="00F061FF" w:rsidRPr="004E2264" w:rsidRDefault="005B15D5" w:rsidP="001B0C62">
      <w:pPr>
        <w:spacing w:after="0" w:line="240" w:lineRule="auto"/>
        <w:ind w:left="794"/>
        <w:jc w:val="both"/>
        <w:rPr>
          <w:rFonts w:eastAsia="Times New Roman" w:cs="Arial"/>
          <w:lang w:val="en-US"/>
        </w:rPr>
      </w:pPr>
      <w:r w:rsidRPr="004E2264">
        <w:rPr>
          <w:rFonts w:eastAsia="Times New Roman" w:cs="Arial"/>
          <w:lang w:val="en-US"/>
        </w:rPr>
        <w:t xml:space="preserve">a) </w:t>
      </w:r>
      <w:r w:rsidRPr="00516AB6">
        <w:rPr>
          <w:rFonts w:eastAsia="Times New Roman" w:cs="Arial"/>
          <w:strike/>
          <w:lang w:val="en-US"/>
        </w:rPr>
        <w:t>develop</w:t>
      </w:r>
      <w:r w:rsidRPr="004E2264">
        <w:rPr>
          <w:rFonts w:eastAsia="Times New Roman" w:cs="Arial"/>
          <w:lang w:val="en-US"/>
        </w:rPr>
        <w:t xml:space="preserve"> </w:t>
      </w:r>
      <w:r w:rsidR="00516AB6" w:rsidRPr="00516AB6">
        <w:rPr>
          <w:rFonts w:eastAsia="Times New Roman" w:cs="Arial"/>
          <w:u w:val="single"/>
          <w:lang w:val="en-US"/>
        </w:rPr>
        <w:t>finalize</w:t>
      </w:r>
      <w:r w:rsidR="00516AB6">
        <w:rPr>
          <w:rFonts w:eastAsia="Times New Roman" w:cs="Arial"/>
          <w:lang w:val="en-US"/>
        </w:rPr>
        <w:t xml:space="preserve"> </w:t>
      </w:r>
      <w:r w:rsidR="007C35FE">
        <w:rPr>
          <w:rFonts w:eastAsia="Times New Roman" w:cs="Arial"/>
          <w:lang w:val="en-US"/>
        </w:rPr>
        <w:t xml:space="preserve">the </w:t>
      </w:r>
      <w:r w:rsidRPr="004E2264">
        <w:rPr>
          <w:rFonts w:eastAsia="Times New Roman" w:cs="Arial"/>
          <w:lang w:val="en-US"/>
        </w:rPr>
        <w:t>draft Action Plan for the European Eel (</w:t>
      </w:r>
      <w:r w:rsidRPr="0052451E">
        <w:rPr>
          <w:rFonts w:eastAsia="Times New Roman" w:cs="Arial"/>
          <w:i/>
          <w:iCs/>
          <w:lang w:val="en-US"/>
        </w:rPr>
        <w:t xml:space="preserve">Anguilla </w:t>
      </w:r>
      <w:proofErr w:type="spellStart"/>
      <w:r w:rsidRPr="0052451E">
        <w:rPr>
          <w:rFonts w:eastAsia="Times New Roman" w:cs="Arial"/>
          <w:i/>
          <w:iCs/>
          <w:lang w:val="en-US"/>
        </w:rPr>
        <w:t>anguilla</w:t>
      </w:r>
      <w:proofErr w:type="spellEnd"/>
      <w:r w:rsidRPr="004E2264">
        <w:rPr>
          <w:rFonts w:eastAsia="Times New Roman" w:cs="Arial"/>
          <w:lang w:val="en-US"/>
        </w:rPr>
        <w:t>)</w:t>
      </w:r>
      <w:r w:rsidR="00A25D48">
        <w:rPr>
          <w:rFonts w:eastAsia="Times New Roman" w:cs="Arial"/>
          <w:lang w:val="en-US"/>
        </w:rPr>
        <w:t>;</w:t>
      </w:r>
      <w:r w:rsidRPr="004E2264">
        <w:rPr>
          <w:rFonts w:eastAsia="Times New Roman" w:cs="Arial"/>
          <w:lang w:val="en-US"/>
        </w:rPr>
        <w:t xml:space="preserve"> </w:t>
      </w:r>
      <w:r w:rsidRPr="004E2264">
        <w:rPr>
          <w:rFonts w:eastAsia="Times New Roman" w:cs="Arial"/>
          <w:strike/>
          <w:lang w:val="en-US"/>
        </w:rPr>
        <w:t>following guidance provided by Range State Parties</w:t>
      </w:r>
      <w:r w:rsidRPr="004E2264">
        <w:rPr>
          <w:rFonts w:eastAsia="Times New Roman" w:cs="Arial"/>
          <w:lang w:val="en-US"/>
        </w:rPr>
        <w:t xml:space="preserve">. </w:t>
      </w:r>
    </w:p>
    <w:p w14:paraId="7F8EFF1D" w14:textId="77777777" w:rsidR="00F061FF" w:rsidRPr="004E2264" w:rsidRDefault="00F061FF" w:rsidP="001B0C62">
      <w:pPr>
        <w:spacing w:after="0" w:line="240" w:lineRule="auto"/>
        <w:ind w:left="794"/>
        <w:jc w:val="both"/>
        <w:rPr>
          <w:rFonts w:eastAsia="Times New Roman" w:cs="Arial"/>
          <w:lang w:val="en-US"/>
        </w:rPr>
      </w:pPr>
    </w:p>
    <w:p w14:paraId="7C4C07C8" w14:textId="7C9435F3" w:rsidR="00F061FF" w:rsidRPr="004E2264" w:rsidRDefault="005B15D5" w:rsidP="001B0C62">
      <w:pPr>
        <w:spacing w:after="0" w:line="240" w:lineRule="auto"/>
        <w:ind w:left="794"/>
        <w:jc w:val="both"/>
        <w:rPr>
          <w:rFonts w:eastAsia="Times New Roman" w:cs="Arial"/>
          <w:lang w:val="en-US"/>
        </w:rPr>
      </w:pPr>
      <w:r w:rsidRPr="004E2264">
        <w:rPr>
          <w:rFonts w:eastAsia="Times New Roman" w:cs="Arial"/>
          <w:lang w:val="en-US"/>
        </w:rPr>
        <w:t>b) hold consultations among the Range States and relevant IGOs and NGOs on the draft Action Plan, by correspondence and</w:t>
      </w:r>
      <w:r w:rsidR="00096E55">
        <w:rPr>
          <w:rFonts w:eastAsia="Times New Roman" w:cs="Arial"/>
          <w:lang w:val="en-US"/>
        </w:rPr>
        <w:t>,</w:t>
      </w:r>
      <w:r w:rsidRPr="004E2264">
        <w:rPr>
          <w:rFonts w:eastAsia="Times New Roman" w:cs="Arial"/>
          <w:lang w:val="en-US"/>
        </w:rPr>
        <w:t xml:space="preserve"> if funding permits, by convening another meeting of Range States</w:t>
      </w:r>
      <w:r w:rsidR="00A25D48">
        <w:rPr>
          <w:rFonts w:eastAsia="Times New Roman" w:cs="Arial"/>
          <w:lang w:val="en-US"/>
        </w:rPr>
        <w:t>;</w:t>
      </w:r>
      <w:r w:rsidRPr="004E2264">
        <w:rPr>
          <w:rFonts w:eastAsia="Times New Roman" w:cs="Arial"/>
          <w:lang w:val="en-US"/>
        </w:rPr>
        <w:t xml:space="preserve"> </w:t>
      </w:r>
    </w:p>
    <w:p w14:paraId="4DB57263" w14:textId="77777777" w:rsidR="00F061FF" w:rsidRPr="004E2264" w:rsidRDefault="00F061FF" w:rsidP="001B0C62">
      <w:pPr>
        <w:spacing w:after="0" w:line="240" w:lineRule="auto"/>
        <w:ind w:left="794"/>
        <w:jc w:val="both"/>
        <w:rPr>
          <w:rFonts w:eastAsia="Times New Roman" w:cs="Arial"/>
          <w:lang w:val="en-US"/>
        </w:rPr>
      </w:pPr>
    </w:p>
    <w:p w14:paraId="4B917A57" w14:textId="4C067A1B" w:rsidR="005B15D5" w:rsidRPr="004E2264" w:rsidRDefault="005B15D5" w:rsidP="001B0C62">
      <w:pPr>
        <w:spacing w:after="0" w:line="240" w:lineRule="auto"/>
        <w:ind w:left="794"/>
        <w:jc w:val="both"/>
        <w:rPr>
          <w:rFonts w:eastAsia="Times New Roman" w:cs="Arial"/>
          <w:b/>
          <w:i/>
          <w:lang w:val="en-US"/>
        </w:rPr>
      </w:pPr>
      <w:r w:rsidRPr="004E2264">
        <w:rPr>
          <w:rFonts w:eastAsia="Times New Roman" w:cs="Arial"/>
          <w:lang w:val="en-US"/>
        </w:rPr>
        <w:t xml:space="preserve">c) submit the draft plan to the Standing Committee at </w:t>
      </w:r>
      <w:r w:rsidR="00556E09" w:rsidRPr="002A178B">
        <w:rPr>
          <w:rFonts w:cs="Arial"/>
          <w:strike/>
          <w:color w:val="333333"/>
          <w:shd w:val="clear" w:color="auto" w:fill="FFFFFF"/>
        </w:rPr>
        <w:t>its 52nd or 53</w:t>
      </w:r>
      <w:r w:rsidR="00556E09" w:rsidRPr="002A178B">
        <w:rPr>
          <w:rFonts w:cs="Arial"/>
          <w:strike/>
          <w:color w:val="333333"/>
          <w:shd w:val="clear" w:color="auto" w:fill="FFFFFF"/>
          <w:vertAlign w:val="superscript"/>
        </w:rPr>
        <w:t>rd</w:t>
      </w:r>
      <w:r w:rsidR="00556E09">
        <w:rPr>
          <w:rFonts w:ascii="Lato" w:hAnsi="Lato"/>
          <w:color w:val="333333"/>
          <w:sz w:val="23"/>
          <w:szCs w:val="23"/>
          <w:shd w:val="clear" w:color="auto" w:fill="FFFFFF"/>
        </w:rPr>
        <w:t xml:space="preserve"> </w:t>
      </w:r>
      <w:r w:rsidR="00DE30DA" w:rsidRPr="00584C11">
        <w:rPr>
          <w:rFonts w:ascii="Lato" w:hAnsi="Lato"/>
          <w:color w:val="333333"/>
          <w:sz w:val="23"/>
          <w:szCs w:val="23"/>
          <w:shd w:val="clear" w:color="auto" w:fill="FFFFFF"/>
        </w:rPr>
        <w:t>a</w:t>
      </w:r>
      <w:r w:rsidR="00DE30DA" w:rsidRPr="00DE30DA">
        <w:rPr>
          <w:rFonts w:ascii="Lato" w:hAnsi="Lato"/>
          <w:color w:val="333333"/>
          <w:sz w:val="23"/>
          <w:szCs w:val="23"/>
          <w:u w:val="single"/>
          <w:shd w:val="clear" w:color="auto" w:fill="FFFFFF"/>
        </w:rPr>
        <w:t xml:space="preserve"> </w:t>
      </w:r>
      <w:r w:rsidR="00CC1443" w:rsidRPr="004E2264">
        <w:rPr>
          <w:rFonts w:eastAsia="Times New Roman" w:cs="Arial"/>
          <w:lang w:val="en-US"/>
        </w:rPr>
        <w:t xml:space="preserve">meeting </w:t>
      </w:r>
      <w:r w:rsidR="00CC1443">
        <w:rPr>
          <w:rFonts w:eastAsia="Times New Roman" w:cs="Arial"/>
          <w:lang w:val="en-US"/>
        </w:rPr>
        <w:t>before</w:t>
      </w:r>
      <w:r w:rsidR="00DE30DA" w:rsidRPr="00584C11">
        <w:rPr>
          <w:rFonts w:eastAsia="Times New Roman" w:cs="Arial"/>
          <w:u w:val="single"/>
          <w:lang w:val="en-US"/>
        </w:rPr>
        <w:t xml:space="preserve"> </w:t>
      </w:r>
      <w:r w:rsidR="00584C11" w:rsidRPr="00584C11">
        <w:rPr>
          <w:rFonts w:eastAsia="Times New Roman" w:cs="Arial"/>
          <w:u w:val="single"/>
          <w:lang w:val="en-US"/>
        </w:rPr>
        <w:t xml:space="preserve">COP15 </w:t>
      </w:r>
      <w:r w:rsidRPr="004E2264">
        <w:rPr>
          <w:rFonts w:eastAsia="Times New Roman" w:cs="Arial"/>
          <w:lang w:val="en-US"/>
        </w:rPr>
        <w:t xml:space="preserve">for adoption, or, if not finalized in time, to the </w:t>
      </w:r>
      <w:r w:rsidR="00F30A77" w:rsidRPr="00F30A77">
        <w:rPr>
          <w:rFonts w:eastAsia="Times New Roman" w:cs="Arial"/>
          <w:strike/>
          <w:lang w:val="en-US"/>
        </w:rPr>
        <w:t>14</w:t>
      </w:r>
      <w:r w:rsidR="00F30A77" w:rsidRPr="00F30A77">
        <w:rPr>
          <w:rFonts w:eastAsia="Times New Roman" w:cs="Arial"/>
          <w:strike/>
          <w:vertAlign w:val="superscript"/>
          <w:lang w:val="en-US"/>
        </w:rPr>
        <w:t>th</w:t>
      </w:r>
      <w:r w:rsidR="00F30A77">
        <w:rPr>
          <w:rFonts w:eastAsia="Times New Roman" w:cs="Arial"/>
          <w:lang w:val="en-US"/>
        </w:rPr>
        <w:t>1</w:t>
      </w:r>
      <w:r w:rsidR="00F30A77" w:rsidRPr="00F30A77">
        <w:rPr>
          <w:rFonts w:eastAsia="Times New Roman" w:cs="Arial"/>
          <w:u w:val="single"/>
          <w:lang w:val="en-US"/>
        </w:rPr>
        <w:t>5</w:t>
      </w:r>
      <w:r w:rsidR="00F30A77" w:rsidRPr="00F30A77">
        <w:rPr>
          <w:rFonts w:eastAsia="Times New Roman" w:cs="Arial"/>
          <w:u w:val="single"/>
          <w:vertAlign w:val="superscript"/>
          <w:lang w:val="en-US"/>
        </w:rPr>
        <w:t>th</w:t>
      </w:r>
      <w:r w:rsidR="00F30A77">
        <w:rPr>
          <w:rFonts w:eastAsia="Times New Roman" w:cs="Arial"/>
          <w:lang w:val="en-US"/>
        </w:rPr>
        <w:t xml:space="preserve"> </w:t>
      </w:r>
      <w:r w:rsidRPr="004E2264">
        <w:rPr>
          <w:rFonts w:eastAsia="Times New Roman" w:cs="Arial"/>
          <w:lang w:val="en-US"/>
        </w:rPr>
        <w:t>meeting of the Conference of the Parties.</w:t>
      </w:r>
    </w:p>
    <w:p w14:paraId="28B375A9" w14:textId="77777777" w:rsidR="00E21E34" w:rsidRDefault="00E21E34" w:rsidP="00DD07FD">
      <w:pPr>
        <w:pStyle w:val="Secondnumbering"/>
        <w:numPr>
          <w:ilvl w:val="0"/>
          <w:numId w:val="0"/>
        </w:numPr>
      </w:pPr>
    </w:p>
    <w:p w14:paraId="511B64F4" w14:textId="77777777" w:rsidR="0028541A" w:rsidRDefault="0028541A" w:rsidP="00DD07FD">
      <w:pPr>
        <w:pStyle w:val="Secondnumbering"/>
        <w:numPr>
          <w:ilvl w:val="0"/>
          <w:numId w:val="0"/>
        </w:numPr>
      </w:pPr>
    </w:p>
    <w:p w14:paraId="7375AAB8" w14:textId="52F0C7FE" w:rsidR="00E21E34" w:rsidRDefault="00E21E34" w:rsidP="00E21E3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Freshwater fish</w:t>
      </w:r>
    </w:p>
    <w:p w14:paraId="04233EA5" w14:textId="77777777" w:rsidR="00E21E34" w:rsidRPr="00CD0FE9" w:rsidRDefault="00E21E34" w:rsidP="00E21E34">
      <w:pPr>
        <w:spacing w:after="0" w:line="240" w:lineRule="auto"/>
        <w:jc w:val="both"/>
        <w:rPr>
          <w:rFonts w:cs="Arial"/>
        </w:rPr>
      </w:pPr>
    </w:p>
    <w:p w14:paraId="572705B3" w14:textId="4BC9C766" w:rsidR="00E21E34" w:rsidRPr="00CD0FE9" w:rsidRDefault="00E21E34" w:rsidP="00E21E34">
      <w:pPr>
        <w:spacing w:after="0" w:line="240" w:lineRule="auto"/>
        <w:jc w:val="both"/>
        <w:rPr>
          <w:rFonts w:cs="Arial"/>
          <w:b/>
          <w:i/>
        </w:rPr>
      </w:pPr>
      <w:r w:rsidRPr="00CD0FE9">
        <w:rPr>
          <w:rFonts w:cs="Arial"/>
          <w:b/>
          <w:i/>
        </w:rPr>
        <w:t xml:space="preserve">Directed to Parties </w:t>
      </w:r>
    </w:p>
    <w:p w14:paraId="0F1281FE" w14:textId="77777777" w:rsidR="00E21E34" w:rsidRPr="00CD0FE9" w:rsidRDefault="00E21E34" w:rsidP="00E21E34">
      <w:pPr>
        <w:spacing w:after="0" w:line="240" w:lineRule="auto"/>
        <w:jc w:val="both"/>
        <w:rPr>
          <w:rFonts w:cs="Arial"/>
        </w:rPr>
      </w:pPr>
    </w:p>
    <w:p w14:paraId="54119835" w14:textId="4D05DE28" w:rsidR="00E21E34" w:rsidRPr="006361B1" w:rsidRDefault="00E21E34" w:rsidP="00E21E34">
      <w:pPr>
        <w:spacing w:after="0" w:line="240" w:lineRule="auto"/>
        <w:ind w:left="851" w:hanging="851"/>
        <w:jc w:val="both"/>
        <w:rPr>
          <w:rFonts w:cs="Arial"/>
          <w:iCs/>
        </w:rPr>
      </w:pPr>
      <w:r w:rsidRPr="00CD0FE9">
        <w:rPr>
          <w:rFonts w:cs="Arial"/>
        </w:rPr>
        <w:t>1</w:t>
      </w:r>
      <w:r>
        <w:rPr>
          <w:rFonts w:cs="Arial"/>
        </w:rPr>
        <w:t>4</w:t>
      </w:r>
      <w:r w:rsidRPr="00CD0FE9">
        <w:rPr>
          <w:rFonts w:cs="Arial"/>
        </w:rPr>
        <w:t>.</w:t>
      </w:r>
      <w:r>
        <w:rPr>
          <w:rFonts w:cs="Arial"/>
        </w:rPr>
        <w:t>EE</w:t>
      </w:r>
      <w:r w:rsidRPr="00CD0FE9">
        <w:rPr>
          <w:rFonts w:cs="Arial"/>
        </w:rPr>
        <w:tab/>
      </w:r>
      <w:r w:rsidRPr="006361B1">
        <w:rPr>
          <w:rFonts w:cs="Arial"/>
          <w:iCs/>
        </w:rPr>
        <w:t xml:space="preserve">Parties </w:t>
      </w:r>
      <w:r w:rsidRPr="00EC57C9">
        <w:rPr>
          <w:rFonts w:eastAsia="Times New Roman" w:cs="Arial"/>
          <w:color w:val="333333"/>
          <w:lang w:val="en-US"/>
        </w:rPr>
        <w:t>are urged to</w:t>
      </w:r>
      <w:r w:rsidRPr="006361B1">
        <w:rPr>
          <w:rFonts w:eastAsia="Times New Roman" w:cs="Arial"/>
          <w:iCs/>
          <w:color w:val="333333"/>
          <w:lang w:val="en-US"/>
        </w:rPr>
        <w:t xml:space="preserve"> </w:t>
      </w:r>
    </w:p>
    <w:p w14:paraId="4536FD2B" w14:textId="77777777" w:rsidR="00E21E34" w:rsidRDefault="00E21E34" w:rsidP="00E21E34">
      <w:pPr>
        <w:spacing w:after="0" w:line="240" w:lineRule="auto"/>
        <w:jc w:val="both"/>
        <w:rPr>
          <w:rFonts w:cs="Arial"/>
        </w:rPr>
      </w:pPr>
    </w:p>
    <w:p w14:paraId="47371A47" w14:textId="6D0E3673" w:rsidR="002D2755" w:rsidRDefault="00964A61" w:rsidP="002D2755">
      <w:pPr>
        <w:pStyle w:val="ListParagraph"/>
        <w:numPr>
          <w:ilvl w:val="0"/>
          <w:numId w:val="20"/>
        </w:numPr>
        <w:spacing w:after="0" w:line="240" w:lineRule="auto"/>
        <w:jc w:val="both"/>
        <w:rPr>
          <w:rFonts w:eastAsia="Times New Roman" w:cs="Arial"/>
          <w:color w:val="333333"/>
          <w:lang w:val="en-US"/>
        </w:rPr>
      </w:pPr>
      <w:ins w:id="5" w:author="Melanie Virtue" w:date="2023-07-19T20:19:00Z">
        <w:r>
          <w:rPr>
            <w:rFonts w:eastAsia="Times New Roman" w:cs="Arial"/>
            <w:color w:val="333333"/>
            <w:lang w:val="en-US"/>
          </w:rPr>
          <w:t xml:space="preserve">promote the </w:t>
        </w:r>
      </w:ins>
      <w:del w:id="6" w:author="Melanie Virtue" w:date="2023-07-19T20:22:00Z">
        <w:r w:rsidR="00CA44D1" w:rsidDel="003E3109">
          <w:rPr>
            <w:rFonts w:eastAsia="Times New Roman" w:cs="Arial"/>
            <w:color w:val="333333"/>
            <w:lang w:val="en-US"/>
          </w:rPr>
          <w:delText>c</w:delText>
        </w:r>
        <w:r w:rsidR="002D2755" w:rsidRPr="00237434" w:rsidDel="003E3109">
          <w:rPr>
            <w:rFonts w:eastAsia="Times New Roman" w:cs="Arial"/>
            <w:color w:val="333333"/>
            <w:lang w:val="en-US"/>
          </w:rPr>
          <w:delText>ollect</w:delText>
        </w:r>
        <w:r w:rsidR="006B5610" w:rsidDel="003E3109">
          <w:rPr>
            <w:rFonts w:eastAsia="Times New Roman" w:cs="Arial"/>
            <w:color w:val="333333"/>
            <w:lang w:val="en-US"/>
          </w:rPr>
          <w:delText xml:space="preserve"> and </w:delText>
        </w:r>
      </w:del>
      <w:r w:rsidR="006B5610">
        <w:rPr>
          <w:rFonts w:eastAsia="Times New Roman" w:cs="Arial"/>
          <w:color w:val="333333"/>
          <w:lang w:val="en-US"/>
        </w:rPr>
        <w:t>shar</w:t>
      </w:r>
      <w:ins w:id="7" w:author="Melanie Virtue" w:date="2023-07-19T20:22:00Z">
        <w:r w:rsidR="003E3109">
          <w:rPr>
            <w:rFonts w:eastAsia="Times New Roman" w:cs="Arial"/>
            <w:color w:val="333333"/>
            <w:lang w:val="en-US"/>
          </w:rPr>
          <w:t>ing</w:t>
        </w:r>
      </w:ins>
      <w:del w:id="8" w:author="Melanie Virtue" w:date="2023-07-19T20:22:00Z">
        <w:r w:rsidR="006B5610" w:rsidDel="003E3109">
          <w:rPr>
            <w:rFonts w:eastAsia="Times New Roman" w:cs="Arial"/>
            <w:color w:val="333333"/>
            <w:lang w:val="en-US"/>
          </w:rPr>
          <w:delText>e</w:delText>
        </w:r>
      </w:del>
      <w:ins w:id="9" w:author="Melanie Virtue" w:date="2023-07-19T20:22:00Z">
        <w:r w:rsidR="00DC1766">
          <w:rPr>
            <w:rFonts w:eastAsia="Times New Roman" w:cs="Arial"/>
            <w:color w:val="333333"/>
            <w:lang w:val="en-US"/>
          </w:rPr>
          <w:t xml:space="preserve"> of</w:t>
        </w:r>
      </w:ins>
      <w:del w:id="10" w:author="Melanie Virtue" w:date="2023-07-19T20:22:00Z">
        <w:r w:rsidR="002D2755" w:rsidRPr="00237434" w:rsidDel="00DC1766">
          <w:rPr>
            <w:rFonts w:eastAsia="Times New Roman" w:cs="Arial"/>
            <w:color w:val="333333"/>
            <w:lang w:val="en-US"/>
          </w:rPr>
          <w:delText xml:space="preserve"> </w:delText>
        </w:r>
      </w:del>
      <w:ins w:id="11" w:author="Heidrun Frisch-Nwakanma" w:date="2023-07-20T09:45:00Z">
        <w:r w:rsidR="00A84790">
          <w:rPr>
            <w:rFonts w:eastAsia="Times New Roman" w:cs="Arial"/>
            <w:color w:val="333333"/>
            <w:lang w:val="en-US"/>
          </w:rPr>
          <w:t xml:space="preserve"> </w:t>
        </w:r>
      </w:ins>
      <w:r w:rsidR="002D2755" w:rsidRPr="00237434">
        <w:rPr>
          <w:rFonts w:eastAsia="Times New Roman" w:cs="Arial"/>
          <w:color w:val="333333"/>
          <w:lang w:val="en-US"/>
        </w:rPr>
        <w:t xml:space="preserve">data on </w:t>
      </w:r>
      <w:r w:rsidR="00037CBD">
        <w:rPr>
          <w:rFonts w:eastAsia="Times New Roman" w:cs="Arial"/>
          <w:color w:val="333333"/>
          <w:lang w:val="en-US"/>
        </w:rPr>
        <w:t xml:space="preserve">transboundary </w:t>
      </w:r>
      <w:r w:rsidR="002D2755" w:rsidRPr="00237434">
        <w:rPr>
          <w:rFonts w:eastAsia="Times New Roman" w:cs="Arial"/>
          <w:color w:val="333333"/>
          <w:lang w:val="en-US"/>
        </w:rPr>
        <w:t xml:space="preserve">freshwater migratory fish species, </w:t>
      </w:r>
      <w:r w:rsidR="00264F93">
        <w:rPr>
          <w:rFonts w:eastAsia="Times New Roman" w:cs="Arial"/>
          <w:color w:val="333333"/>
          <w:lang w:val="en-US"/>
        </w:rPr>
        <w:t>including</w:t>
      </w:r>
      <w:r w:rsidR="002D2755">
        <w:rPr>
          <w:rFonts w:eastAsia="Times New Roman" w:cs="Arial"/>
          <w:color w:val="333333"/>
          <w:lang w:val="en-US"/>
        </w:rPr>
        <w:t xml:space="preserve"> current abundance, fish ecology and habitat degradation, </w:t>
      </w:r>
      <w:r w:rsidR="002D2755" w:rsidRPr="00237434">
        <w:rPr>
          <w:rFonts w:eastAsia="Times New Roman" w:cs="Arial"/>
          <w:color w:val="333333"/>
          <w:lang w:val="en-US"/>
        </w:rPr>
        <w:t xml:space="preserve">especially </w:t>
      </w:r>
      <w:r w:rsidR="00264F93">
        <w:rPr>
          <w:rFonts w:eastAsia="Times New Roman" w:cs="Arial"/>
          <w:color w:val="333333"/>
          <w:lang w:val="en-US"/>
        </w:rPr>
        <w:t xml:space="preserve">for </w:t>
      </w:r>
      <w:r w:rsidR="002D2755" w:rsidRPr="00237434">
        <w:rPr>
          <w:rFonts w:eastAsia="Times New Roman" w:cs="Arial"/>
          <w:color w:val="333333"/>
          <w:lang w:val="en-US"/>
        </w:rPr>
        <w:t xml:space="preserve">those </w:t>
      </w:r>
      <w:r w:rsidR="002D2755">
        <w:rPr>
          <w:rFonts w:eastAsia="Times New Roman" w:cs="Arial"/>
          <w:color w:val="333333"/>
          <w:lang w:val="en-US"/>
        </w:rPr>
        <w:t xml:space="preserve">species </w:t>
      </w:r>
      <w:r w:rsidR="002D2755" w:rsidRPr="00237434">
        <w:rPr>
          <w:rFonts w:eastAsia="Times New Roman" w:cs="Arial"/>
          <w:color w:val="333333"/>
          <w:lang w:val="en-US"/>
        </w:rPr>
        <w:t xml:space="preserve">identified on national, </w:t>
      </w:r>
      <w:proofErr w:type="gramStart"/>
      <w:r w:rsidR="002D2755" w:rsidRPr="00237434">
        <w:rPr>
          <w:rFonts w:eastAsia="Times New Roman" w:cs="Arial"/>
          <w:color w:val="333333"/>
          <w:lang w:val="en-US"/>
        </w:rPr>
        <w:t>regional</w:t>
      </w:r>
      <w:proofErr w:type="gramEnd"/>
      <w:r w:rsidR="002D2755" w:rsidRPr="00237434">
        <w:rPr>
          <w:rFonts w:eastAsia="Times New Roman" w:cs="Arial"/>
          <w:color w:val="333333"/>
          <w:lang w:val="en-US"/>
        </w:rPr>
        <w:t xml:space="preserve"> or global red list</w:t>
      </w:r>
      <w:r w:rsidR="002D2755">
        <w:rPr>
          <w:rFonts w:eastAsia="Times New Roman" w:cs="Arial"/>
          <w:color w:val="333333"/>
          <w:lang w:val="en-US"/>
        </w:rPr>
        <w:t>ing</w:t>
      </w:r>
      <w:r w:rsidR="002D2755" w:rsidRPr="00237434">
        <w:rPr>
          <w:rFonts w:eastAsia="Times New Roman" w:cs="Arial"/>
          <w:color w:val="333333"/>
          <w:lang w:val="en-US"/>
        </w:rPr>
        <w:t>s</w:t>
      </w:r>
      <w:r w:rsidR="00A25D48">
        <w:rPr>
          <w:rFonts w:eastAsia="Times New Roman" w:cs="Arial"/>
          <w:color w:val="333333"/>
          <w:lang w:val="en-US"/>
        </w:rPr>
        <w:t>;</w:t>
      </w:r>
    </w:p>
    <w:p w14:paraId="27F7E824" w14:textId="381B22BA" w:rsidR="004010BD" w:rsidRDefault="004010BD">
      <w:pPr>
        <w:rPr>
          <w:rFonts w:eastAsia="Times New Roman" w:cs="Arial"/>
          <w:color w:val="333333"/>
          <w:lang w:val="en-US"/>
        </w:rPr>
      </w:pPr>
      <w:r>
        <w:rPr>
          <w:rFonts w:eastAsia="Times New Roman" w:cs="Arial"/>
          <w:color w:val="333333"/>
          <w:lang w:val="en-US"/>
        </w:rPr>
        <w:br w:type="page"/>
      </w:r>
    </w:p>
    <w:p w14:paraId="6C917874" w14:textId="2CB64AF3" w:rsidR="002D2755" w:rsidRDefault="003706A6" w:rsidP="002D2755">
      <w:pPr>
        <w:pStyle w:val="ListParagraph"/>
        <w:numPr>
          <w:ilvl w:val="0"/>
          <w:numId w:val="20"/>
        </w:numPr>
        <w:spacing w:after="0" w:line="240" w:lineRule="auto"/>
        <w:jc w:val="both"/>
        <w:rPr>
          <w:ins w:id="12" w:author="Melanie Virtue" w:date="2023-07-19T20:29:00Z"/>
          <w:rFonts w:eastAsia="Times New Roman" w:cs="Arial"/>
          <w:color w:val="333333"/>
          <w:lang w:val="en-US"/>
        </w:rPr>
      </w:pPr>
      <w:ins w:id="13" w:author="Melanie Virtue" w:date="2023-07-19T20:25:00Z">
        <w:r>
          <w:rPr>
            <w:rFonts w:eastAsia="Times New Roman" w:cs="Arial"/>
            <w:color w:val="333333"/>
            <w:lang w:val="en-US"/>
          </w:rPr>
          <w:lastRenderedPageBreak/>
          <w:t>t</w:t>
        </w:r>
      </w:ins>
      <w:del w:id="14" w:author="Melanie Virtue" w:date="2023-07-19T20:25:00Z">
        <w:r w:rsidR="00484246" w:rsidDel="003706A6">
          <w:rPr>
            <w:rFonts w:eastAsia="Times New Roman" w:cs="Arial"/>
            <w:color w:val="333333"/>
            <w:lang w:val="en-US"/>
          </w:rPr>
          <w:delText>T</w:delText>
        </w:r>
      </w:del>
      <w:r w:rsidR="00484246">
        <w:rPr>
          <w:rFonts w:eastAsia="Times New Roman" w:cs="Arial"/>
          <w:color w:val="333333"/>
          <w:lang w:val="en-US"/>
        </w:rPr>
        <w:t xml:space="preserve">ake </w:t>
      </w:r>
      <w:r w:rsidR="002D2755">
        <w:rPr>
          <w:rFonts w:eastAsia="Times New Roman" w:cs="Arial"/>
          <w:color w:val="333333"/>
          <w:lang w:val="en-US"/>
        </w:rPr>
        <w:t xml:space="preserve">actions with </w:t>
      </w:r>
      <w:r w:rsidR="00DF3BE9">
        <w:rPr>
          <w:rFonts w:eastAsia="Times New Roman" w:cs="Arial"/>
          <w:color w:val="333333"/>
          <w:lang w:val="en-US"/>
        </w:rPr>
        <w:t>respect</w:t>
      </w:r>
      <w:r w:rsidR="00AF4D22">
        <w:rPr>
          <w:rFonts w:eastAsia="Times New Roman" w:cs="Arial"/>
          <w:color w:val="333333"/>
          <w:lang w:val="en-US"/>
        </w:rPr>
        <w:t xml:space="preserve"> to </w:t>
      </w:r>
      <w:r w:rsidR="002D2755">
        <w:rPr>
          <w:rFonts w:eastAsia="Times New Roman" w:cs="Arial"/>
          <w:color w:val="333333"/>
          <w:lang w:val="en-US"/>
        </w:rPr>
        <w:t>hydroelectric dam</w:t>
      </w:r>
      <w:r w:rsidR="00AF4D22">
        <w:rPr>
          <w:rFonts w:eastAsia="Times New Roman" w:cs="Arial"/>
          <w:color w:val="333333"/>
          <w:lang w:val="en-US"/>
        </w:rPr>
        <w:t xml:space="preserve">s </w:t>
      </w:r>
      <w:r w:rsidR="002D2755">
        <w:rPr>
          <w:rFonts w:eastAsia="Times New Roman" w:cs="Arial"/>
          <w:color w:val="333333"/>
          <w:lang w:val="en-US"/>
        </w:rPr>
        <w:t xml:space="preserve">to </w:t>
      </w:r>
      <w:r w:rsidR="002D2755" w:rsidRPr="00237434">
        <w:rPr>
          <w:rFonts w:eastAsia="Times New Roman" w:cs="Arial"/>
          <w:color w:val="333333"/>
          <w:lang w:val="en-US"/>
        </w:rPr>
        <w:t xml:space="preserve">mitigate the effects of barriers in rivers, such as </w:t>
      </w:r>
      <w:r w:rsidR="00DC0CEF">
        <w:rPr>
          <w:rFonts w:eastAsia="Times New Roman" w:cs="Arial"/>
          <w:color w:val="333333"/>
          <w:lang w:val="en-US"/>
        </w:rPr>
        <w:t xml:space="preserve">the </w:t>
      </w:r>
      <w:r w:rsidR="00A22058">
        <w:rPr>
          <w:rFonts w:eastAsia="Times New Roman" w:cs="Arial"/>
          <w:color w:val="333333"/>
          <w:lang w:val="en-US"/>
        </w:rPr>
        <w:t xml:space="preserve">creation of </w:t>
      </w:r>
      <w:del w:id="15" w:author="Melanie Virtue" w:date="2023-07-19T20:27:00Z">
        <w:r w:rsidR="002D2755" w:rsidRPr="00237434" w:rsidDel="00B26263">
          <w:rPr>
            <w:rFonts w:eastAsia="Times New Roman" w:cs="Arial"/>
            <w:color w:val="333333"/>
            <w:lang w:val="en-US"/>
          </w:rPr>
          <w:delText>conservation</w:delText>
        </w:r>
      </w:del>
      <w:ins w:id="16" w:author="Melanie Virtue" w:date="2023-07-19T20:23:00Z">
        <w:r w:rsidR="008F6FEB">
          <w:rPr>
            <w:rFonts w:eastAsia="Times New Roman" w:cs="Arial"/>
            <w:color w:val="333333"/>
            <w:lang w:val="en-US"/>
          </w:rPr>
          <w:t xml:space="preserve"> protected</w:t>
        </w:r>
      </w:ins>
      <w:r w:rsidR="002D2755" w:rsidRPr="00237434">
        <w:rPr>
          <w:rFonts w:eastAsia="Times New Roman" w:cs="Arial"/>
          <w:color w:val="333333"/>
          <w:lang w:val="en-US"/>
        </w:rPr>
        <w:t xml:space="preserve"> areas </w:t>
      </w:r>
      <w:ins w:id="17" w:author="Heidrun Frisch-Nwakanma" w:date="2023-07-20T09:43:00Z">
        <w:r w:rsidR="0089499B">
          <w:rPr>
            <w:rFonts w:eastAsia="Times New Roman" w:cs="Arial"/>
            <w:color w:val="333333"/>
            <w:lang w:val="en-US"/>
          </w:rPr>
          <w:t xml:space="preserve">and other </w:t>
        </w:r>
        <w:r w:rsidR="00570EEE">
          <w:rPr>
            <w:rFonts w:eastAsia="Times New Roman" w:cs="Arial"/>
            <w:color w:val="333333"/>
            <w:lang w:val="en-US"/>
          </w:rPr>
          <w:t>e</w:t>
        </w:r>
        <w:r w:rsidR="00F74E20">
          <w:rPr>
            <w:rFonts w:eastAsia="Times New Roman" w:cs="Arial"/>
            <w:color w:val="333333"/>
            <w:lang w:val="en-US"/>
          </w:rPr>
          <w:t>ffective area</w:t>
        </w:r>
      </w:ins>
      <w:ins w:id="18" w:author="Heidrun Frisch-Nwakanma" w:date="2023-07-20T09:44:00Z">
        <w:r w:rsidR="00F74E20">
          <w:rPr>
            <w:rFonts w:eastAsia="Times New Roman" w:cs="Arial"/>
            <w:color w:val="333333"/>
            <w:lang w:val="en-US"/>
          </w:rPr>
          <w:t xml:space="preserve">-based conservation measures </w:t>
        </w:r>
      </w:ins>
      <w:r w:rsidR="002D2755" w:rsidRPr="00237434">
        <w:rPr>
          <w:rFonts w:eastAsia="Times New Roman" w:cs="Arial"/>
          <w:color w:val="333333"/>
          <w:lang w:val="en-US"/>
        </w:rPr>
        <w:t xml:space="preserve">in the upper and lower floodplains that are important for the feeding and spawning cycles of </w:t>
      </w:r>
      <w:r w:rsidR="002D2755">
        <w:rPr>
          <w:rFonts w:eastAsia="Times New Roman" w:cs="Arial"/>
          <w:color w:val="333333"/>
          <w:lang w:val="en-US"/>
        </w:rPr>
        <w:t xml:space="preserve">wild </w:t>
      </w:r>
      <w:r w:rsidR="002D2755" w:rsidRPr="00237434">
        <w:rPr>
          <w:rFonts w:eastAsia="Times New Roman" w:cs="Arial"/>
          <w:color w:val="333333"/>
          <w:lang w:val="en-US"/>
        </w:rPr>
        <w:t>migratory fish</w:t>
      </w:r>
      <w:r w:rsidR="002D2755">
        <w:rPr>
          <w:rFonts w:eastAsia="Times New Roman" w:cs="Arial"/>
          <w:color w:val="333333"/>
          <w:lang w:val="en-US"/>
        </w:rPr>
        <w:t xml:space="preserve"> populations</w:t>
      </w:r>
      <w:r w:rsidR="00A25D48">
        <w:rPr>
          <w:rFonts w:eastAsia="Times New Roman" w:cs="Arial"/>
          <w:color w:val="333333"/>
          <w:lang w:val="en-US"/>
        </w:rPr>
        <w:t>;</w:t>
      </w:r>
    </w:p>
    <w:p w14:paraId="509ACEF5" w14:textId="77777777" w:rsidR="00052F34" w:rsidRDefault="00052F34" w:rsidP="0052451E">
      <w:pPr>
        <w:pStyle w:val="ListParagraph"/>
        <w:spacing w:after="0" w:line="240" w:lineRule="auto"/>
        <w:ind w:left="1154"/>
        <w:jc w:val="both"/>
        <w:rPr>
          <w:ins w:id="19" w:author="Melanie Virtue" w:date="2023-07-19T17:41:00Z"/>
          <w:rFonts w:eastAsia="Times New Roman" w:cs="Arial"/>
          <w:color w:val="333333"/>
          <w:lang w:val="en-US"/>
        </w:rPr>
      </w:pPr>
    </w:p>
    <w:p w14:paraId="528ABF12" w14:textId="20DD5DFF" w:rsidR="00E55C12" w:rsidRDefault="00CF0505" w:rsidP="002D2755">
      <w:pPr>
        <w:pStyle w:val="ListParagraph"/>
        <w:numPr>
          <w:ilvl w:val="0"/>
          <w:numId w:val="20"/>
        </w:numPr>
        <w:spacing w:after="0" w:line="240" w:lineRule="auto"/>
        <w:jc w:val="both"/>
        <w:rPr>
          <w:rFonts w:eastAsia="Times New Roman" w:cs="Arial"/>
          <w:color w:val="333333"/>
          <w:lang w:val="en-US"/>
        </w:rPr>
      </w:pPr>
      <w:ins w:id="20" w:author="Melanie Virtue" w:date="2023-07-19T17:41:00Z">
        <w:r>
          <w:rPr>
            <w:rFonts w:eastAsia="Times New Roman" w:cs="Arial"/>
            <w:color w:val="333333"/>
            <w:lang w:val="en-US"/>
          </w:rPr>
          <w:t xml:space="preserve">Consider </w:t>
        </w:r>
      </w:ins>
      <w:ins w:id="21" w:author="Melanie Virtue" w:date="2023-07-19T20:25:00Z">
        <w:r w:rsidR="003706A6">
          <w:rPr>
            <w:rFonts w:eastAsia="Times New Roman" w:cs="Arial"/>
            <w:color w:val="333333"/>
            <w:lang w:val="en-US"/>
          </w:rPr>
          <w:t>developing</w:t>
        </w:r>
      </w:ins>
      <w:ins w:id="22" w:author="Melanie Virtue" w:date="2023-07-19T17:42:00Z">
        <w:r w:rsidR="0006656D">
          <w:rPr>
            <w:rFonts w:eastAsia="Times New Roman" w:cs="Arial"/>
            <w:color w:val="333333"/>
            <w:lang w:val="en-US"/>
          </w:rPr>
          <w:t xml:space="preserve"> a multispecies </w:t>
        </w:r>
      </w:ins>
      <w:ins w:id="23" w:author="Melanie Virtue" w:date="2023-07-19T20:26:00Z">
        <w:r w:rsidR="008F39C6">
          <w:rPr>
            <w:rFonts w:eastAsia="Times New Roman" w:cs="Arial"/>
            <w:color w:val="333333"/>
            <w:lang w:val="en-US"/>
          </w:rPr>
          <w:t>action plan</w:t>
        </w:r>
      </w:ins>
      <w:ins w:id="24" w:author="Melanie Virtue" w:date="2023-07-19T20:28:00Z">
        <w:r w:rsidR="00052F34">
          <w:rPr>
            <w:rFonts w:eastAsia="Times New Roman" w:cs="Arial"/>
            <w:color w:val="333333"/>
            <w:lang w:val="en-US"/>
          </w:rPr>
          <w:t xml:space="preserve"> based on minimizing the main threats to a g</w:t>
        </w:r>
      </w:ins>
      <w:ins w:id="25" w:author="Melanie Virtue" w:date="2023-07-19T20:29:00Z">
        <w:r w:rsidR="00052F34">
          <w:rPr>
            <w:rFonts w:eastAsia="Times New Roman" w:cs="Arial"/>
            <w:color w:val="333333"/>
            <w:lang w:val="en-US"/>
          </w:rPr>
          <w:t>roup of species</w:t>
        </w:r>
      </w:ins>
      <w:ins w:id="26" w:author="Heidrun Frisch-Nwakanma" w:date="2023-07-20T09:44:00Z">
        <w:r w:rsidR="005303B5">
          <w:rPr>
            <w:rFonts w:eastAsia="Times New Roman" w:cs="Arial"/>
            <w:color w:val="333333"/>
            <w:lang w:val="en-US"/>
          </w:rPr>
          <w:t>;</w:t>
        </w:r>
      </w:ins>
      <w:ins w:id="27" w:author="Melanie Virtue" w:date="2023-07-19T20:29:00Z">
        <w:del w:id="28" w:author="Heidrun Frisch-Nwakanma" w:date="2023-07-20T09:44:00Z">
          <w:r w:rsidR="00052F34" w:rsidDel="005303B5">
            <w:rPr>
              <w:rFonts w:eastAsia="Times New Roman" w:cs="Arial"/>
              <w:color w:val="333333"/>
              <w:lang w:val="en-US"/>
            </w:rPr>
            <w:delText xml:space="preserve">. </w:delText>
          </w:r>
        </w:del>
      </w:ins>
      <w:ins w:id="29" w:author="Melanie Virtue" w:date="2023-07-19T20:28:00Z">
        <w:del w:id="30" w:author="Heidrun Frisch-Nwakanma" w:date="2023-07-20T09:44:00Z">
          <w:r w:rsidR="00052F34" w:rsidDel="005303B5">
            <w:rPr>
              <w:rFonts w:eastAsia="Times New Roman" w:cs="Arial"/>
              <w:color w:val="333333"/>
              <w:lang w:val="en-US"/>
            </w:rPr>
            <w:delText xml:space="preserve"> </w:delText>
          </w:r>
        </w:del>
      </w:ins>
      <w:ins w:id="31" w:author="Melanie Virtue" w:date="2023-07-19T20:26:00Z">
        <w:del w:id="32" w:author="Heidrun Frisch-Nwakanma" w:date="2023-07-20T09:44:00Z">
          <w:r w:rsidR="008F39C6" w:rsidDel="005303B5">
            <w:rPr>
              <w:rFonts w:eastAsia="Times New Roman" w:cs="Arial"/>
              <w:color w:val="333333"/>
              <w:lang w:val="en-US"/>
            </w:rPr>
            <w:delText xml:space="preserve"> </w:delText>
          </w:r>
        </w:del>
      </w:ins>
    </w:p>
    <w:p w14:paraId="23C6F001" w14:textId="77777777" w:rsidR="002D2755" w:rsidRPr="003B52B8" w:rsidRDefault="002D2755" w:rsidP="002D2755">
      <w:pPr>
        <w:pStyle w:val="ListParagraph"/>
        <w:rPr>
          <w:rFonts w:eastAsia="Times New Roman" w:cs="Arial"/>
          <w:color w:val="333333"/>
          <w:lang w:val="en-US"/>
        </w:rPr>
      </w:pPr>
    </w:p>
    <w:p w14:paraId="1DB5307B" w14:textId="789D21E5" w:rsidR="0078528E" w:rsidRPr="0052451E" w:rsidRDefault="00E37263" w:rsidP="002E25A4">
      <w:pPr>
        <w:pStyle w:val="ListParagraph"/>
        <w:numPr>
          <w:ilvl w:val="0"/>
          <w:numId w:val="20"/>
        </w:numPr>
        <w:spacing w:after="0" w:line="240" w:lineRule="auto"/>
        <w:jc w:val="both"/>
        <w:rPr>
          <w:rFonts w:eastAsia="Times New Roman" w:cs="Arial"/>
          <w:color w:val="333333"/>
          <w:lang w:val="en-US"/>
        </w:rPr>
      </w:pPr>
      <w:r>
        <w:rPr>
          <w:rFonts w:eastAsia="Times New Roman" w:cs="Arial"/>
          <w:color w:val="333333"/>
          <w:lang w:val="en-US"/>
        </w:rPr>
        <w:t>w</w:t>
      </w:r>
      <w:r w:rsidR="002D2755" w:rsidRPr="00957D21">
        <w:rPr>
          <w:rFonts w:eastAsia="Times New Roman" w:cs="Arial"/>
          <w:color w:val="333333"/>
          <w:lang w:val="en-US"/>
        </w:rPr>
        <w:t xml:space="preserve">ork together </w:t>
      </w:r>
      <w:r w:rsidR="00862A46">
        <w:rPr>
          <w:rFonts w:eastAsia="Times New Roman" w:cs="Arial"/>
          <w:color w:val="333333"/>
          <w:lang w:val="en-US"/>
        </w:rPr>
        <w:t>with other Range States</w:t>
      </w:r>
      <w:r w:rsidR="002D2755">
        <w:rPr>
          <w:rFonts w:eastAsia="Times New Roman" w:cs="Arial"/>
          <w:color w:val="333333"/>
          <w:lang w:val="en-US"/>
        </w:rPr>
        <w:t xml:space="preserve"> </w:t>
      </w:r>
      <w:r w:rsidR="002D2755" w:rsidRPr="00957D21">
        <w:rPr>
          <w:rFonts w:eastAsia="Times New Roman" w:cs="Arial"/>
          <w:color w:val="333333"/>
          <w:lang w:val="en-US"/>
        </w:rPr>
        <w:t xml:space="preserve">to propose the inclusion of </w:t>
      </w:r>
      <w:r w:rsidR="00CC4EB5">
        <w:rPr>
          <w:rFonts w:eastAsia="Times New Roman" w:cs="Arial"/>
          <w:color w:val="333333"/>
          <w:lang w:val="en-US"/>
        </w:rPr>
        <w:t xml:space="preserve">additional </w:t>
      </w:r>
      <w:r w:rsidR="002D2755" w:rsidRPr="00957D21">
        <w:rPr>
          <w:rFonts w:eastAsia="Times New Roman" w:cs="Arial"/>
          <w:color w:val="333333"/>
          <w:lang w:val="en-US"/>
        </w:rPr>
        <w:t xml:space="preserve">threatened </w:t>
      </w:r>
      <w:r w:rsidR="002D2755">
        <w:rPr>
          <w:rFonts w:eastAsia="Times New Roman" w:cs="Arial"/>
          <w:color w:val="333333"/>
          <w:lang w:val="en-US"/>
        </w:rPr>
        <w:t xml:space="preserve">freshwater migratory fish </w:t>
      </w:r>
      <w:r w:rsidR="002D2755" w:rsidRPr="00957D21">
        <w:rPr>
          <w:rFonts w:eastAsia="Times New Roman" w:cs="Arial"/>
          <w:color w:val="333333"/>
          <w:lang w:val="en-US"/>
        </w:rPr>
        <w:t xml:space="preserve">species </w:t>
      </w:r>
      <w:r w:rsidR="002D2755">
        <w:rPr>
          <w:rFonts w:eastAsia="Times New Roman" w:cs="Arial"/>
          <w:color w:val="333333"/>
          <w:lang w:val="en-US"/>
        </w:rPr>
        <w:t xml:space="preserve">in </w:t>
      </w:r>
      <w:r w:rsidR="002D2755" w:rsidRPr="00957D21">
        <w:rPr>
          <w:rFonts w:eastAsia="Times New Roman" w:cs="Arial"/>
          <w:color w:val="333333"/>
          <w:lang w:val="en-US"/>
        </w:rPr>
        <w:t xml:space="preserve">the CMS </w:t>
      </w:r>
      <w:r w:rsidR="00CC4EB5">
        <w:rPr>
          <w:rFonts w:eastAsia="Times New Roman" w:cs="Arial"/>
          <w:color w:val="333333"/>
          <w:lang w:val="en-US"/>
        </w:rPr>
        <w:t>Appendices</w:t>
      </w:r>
      <w:r w:rsidR="002D2755">
        <w:rPr>
          <w:rFonts w:eastAsia="Times New Roman" w:cs="Arial"/>
          <w:color w:val="333333"/>
          <w:lang w:val="en-US"/>
        </w:rPr>
        <w:t>.</w:t>
      </w:r>
      <w:ins w:id="33" w:author="Melanie Virtue" w:date="2023-07-19T17:44:00Z">
        <w:r w:rsidR="0078528E">
          <w:rPr>
            <w:rFonts w:eastAsia="Times New Roman" w:cs="Arial"/>
            <w:color w:val="333333"/>
            <w:lang w:val="en-US"/>
          </w:rPr>
          <w:t xml:space="preserve"> </w:t>
        </w:r>
      </w:ins>
    </w:p>
    <w:p w14:paraId="3139D84F" w14:textId="77777777" w:rsidR="002D2755" w:rsidRDefault="002D2755" w:rsidP="00E21E34">
      <w:pPr>
        <w:spacing w:after="0" w:line="240" w:lineRule="auto"/>
        <w:jc w:val="both"/>
        <w:rPr>
          <w:rFonts w:cs="Arial"/>
        </w:rPr>
      </w:pPr>
    </w:p>
    <w:p w14:paraId="728CA485" w14:textId="78B3E96B" w:rsidR="00241B36" w:rsidRPr="00CD0FE9" w:rsidRDefault="00241B36" w:rsidP="00241B36">
      <w:pPr>
        <w:spacing w:after="0" w:line="240" w:lineRule="auto"/>
        <w:jc w:val="both"/>
        <w:rPr>
          <w:rFonts w:cs="Arial"/>
          <w:b/>
          <w:i/>
        </w:rPr>
      </w:pPr>
      <w:r w:rsidRPr="00CD0FE9">
        <w:rPr>
          <w:rFonts w:cs="Arial"/>
          <w:b/>
          <w:i/>
        </w:rPr>
        <w:t xml:space="preserve">Directed to </w:t>
      </w:r>
      <w:r>
        <w:rPr>
          <w:rFonts w:cs="Arial"/>
          <w:b/>
          <w:i/>
        </w:rPr>
        <w:t xml:space="preserve">non-governmental </w:t>
      </w:r>
      <w:proofErr w:type="gramStart"/>
      <w:r>
        <w:rPr>
          <w:rFonts w:cs="Arial"/>
          <w:b/>
          <w:i/>
        </w:rPr>
        <w:t>organiz</w:t>
      </w:r>
      <w:r w:rsidRPr="00CD0FE9">
        <w:rPr>
          <w:rFonts w:cs="Arial"/>
          <w:b/>
          <w:i/>
        </w:rPr>
        <w:t>ations</w:t>
      </w:r>
      <w:proofErr w:type="gramEnd"/>
      <w:ins w:id="34" w:author="Melanie Virtue" w:date="2023-07-19T17:42:00Z">
        <w:r w:rsidR="0006656D">
          <w:rPr>
            <w:rFonts w:cs="Arial"/>
            <w:b/>
            <w:i/>
          </w:rPr>
          <w:t xml:space="preserve"> </w:t>
        </w:r>
      </w:ins>
    </w:p>
    <w:p w14:paraId="17AD6872" w14:textId="77777777" w:rsidR="00241B36" w:rsidRDefault="00241B36" w:rsidP="00E21E34">
      <w:pPr>
        <w:spacing w:after="0" w:line="240" w:lineRule="auto"/>
        <w:jc w:val="both"/>
        <w:rPr>
          <w:rFonts w:cs="Arial"/>
        </w:rPr>
      </w:pPr>
    </w:p>
    <w:p w14:paraId="1F18674C" w14:textId="77777777" w:rsidR="00D00E3A" w:rsidRDefault="00241B36" w:rsidP="007C35FE">
      <w:pPr>
        <w:spacing w:after="0" w:line="240" w:lineRule="auto"/>
        <w:ind w:left="794" w:hanging="794"/>
        <w:jc w:val="both"/>
        <w:rPr>
          <w:ins w:id="35" w:author="Heidrun Frisch-Nwakanma" w:date="2023-07-20T09:46:00Z"/>
          <w:rFonts w:eastAsia="Times New Roman" w:cs="Arial"/>
          <w:color w:val="333333"/>
          <w:lang w:val="en-US"/>
        </w:rPr>
      </w:pPr>
      <w:r w:rsidRPr="000D785A">
        <w:rPr>
          <w:rFonts w:cs="Arial"/>
        </w:rPr>
        <w:t>14.</w:t>
      </w:r>
      <w:r w:rsidR="00C10BFA" w:rsidRPr="000D785A">
        <w:rPr>
          <w:rFonts w:cs="Arial"/>
        </w:rPr>
        <w:t>FF</w:t>
      </w:r>
      <w:r w:rsidRPr="000D785A">
        <w:rPr>
          <w:rFonts w:cs="Arial"/>
        </w:rPr>
        <w:tab/>
      </w:r>
      <w:r w:rsidR="00C10BFA" w:rsidRPr="000D785A">
        <w:rPr>
          <w:rFonts w:cs="Arial"/>
          <w:iCs/>
        </w:rPr>
        <w:t>Non-governmental organizations</w:t>
      </w:r>
      <w:r w:rsidRPr="000D785A">
        <w:rPr>
          <w:rFonts w:cs="Arial"/>
          <w:iCs/>
        </w:rPr>
        <w:t xml:space="preserve"> </w:t>
      </w:r>
      <w:r w:rsidRPr="007E58DF">
        <w:rPr>
          <w:rFonts w:eastAsia="Times New Roman" w:cs="Arial"/>
          <w:color w:val="333333"/>
          <w:lang w:val="en-US"/>
        </w:rPr>
        <w:t>are urged to</w:t>
      </w:r>
      <w:r w:rsidR="00C10BFA" w:rsidRPr="007E58DF">
        <w:rPr>
          <w:rFonts w:eastAsia="Times New Roman" w:cs="Arial"/>
          <w:color w:val="333333"/>
          <w:lang w:val="en-US"/>
        </w:rPr>
        <w:t xml:space="preserve"> </w:t>
      </w:r>
    </w:p>
    <w:p w14:paraId="1B6F618B" w14:textId="77777777" w:rsidR="00D00E3A" w:rsidRDefault="00D00E3A" w:rsidP="007C35FE">
      <w:pPr>
        <w:spacing w:after="0" w:line="240" w:lineRule="auto"/>
        <w:ind w:left="794" w:hanging="794"/>
        <w:jc w:val="both"/>
        <w:rPr>
          <w:ins w:id="36" w:author="Heidrun Frisch-Nwakanma" w:date="2023-07-20T09:46:00Z"/>
          <w:rFonts w:eastAsia="Times New Roman" w:cs="Arial"/>
          <w:color w:val="333333"/>
          <w:lang w:val="en-US"/>
        </w:rPr>
      </w:pPr>
    </w:p>
    <w:p w14:paraId="7A7BF25E" w14:textId="597956FD" w:rsidR="00D00E3A" w:rsidRDefault="00C10BFA" w:rsidP="00D00E3A">
      <w:pPr>
        <w:pStyle w:val="ListParagraph"/>
        <w:numPr>
          <w:ilvl w:val="0"/>
          <w:numId w:val="23"/>
        </w:numPr>
        <w:spacing w:after="0" w:line="240" w:lineRule="auto"/>
        <w:jc w:val="both"/>
        <w:rPr>
          <w:rFonts w:eastAsia="Times New Roman" w:cs="Arial"/>
          <w:color w:val="333333"/>
          <w:lang w:val="en-US"/>
        </w:rPr>
      </w:pPr>
      <w:r w:rsidRPr="00C5729D">
        <w:rPr>
          <w:rFonts w:eastAsia="Times New Roman" w:cs="Arial"/>
          <w:color w:val="333333"/>
          <w:lang w:val="en-US"/>
        </w:rPr>
        <w:t>work closely with Range S</w:t>
      </w:r>
      <w:r w:rsidR="005D4CAB" w:rsidRPr="00C5729D">
        <w:rPr>
          <w:rFonts w:eastAsia="Times New Roman" w:cs="Arial"/>
          <w:color w:val="333333"/>
          <w:lang w:val="en-US"/>
        </w:rPr>
        <w:t>t</w:t>
      </w:r>
      <w:r w:rsidRPr="00C5729D">
        <w:rPr>
          <w:rFonts w:eastAsia="Times New Roman" w:cs="Arial"/>
          <w:color w:val="333333"/>
          <w:lang w:val="en-US"/>
        </w:rPr>
        <w:t xml:space="preserve">ates to </w:t>
      </w:r>
      <w:ins w:id="37" w:author="Heidrun Frisch-Nwakanma" w:date="2023-07-20T09:46:00Z">
        <w:r w:rsidR="00D00E3A">
          <w:rPr>
            <w:rFonts w:eastAsia="Times New Roman" w:cs="Arial"/>
            <w:color w:val="333333"/>
            <w:lang w:val="en-US"/>
          </w:rPr>
          <w:t xml:space="preserve">provide </w:t>
        </w:r>
      </w:ins>
      <w:ins w:id="38" w:author="Melanie Virtue" w:date="2023-07-19T20:32:00Z">
        <w:r w:rsidR="00E67515" w:rsidRPr="00C5729D">
          <w:rPr>
            <w:rFonts w:eastAsia="Times New Roman" w:cs="Arial"/>
            <w:color w:val="333333"/>
            <w:lang w:val="en-US"/>
          </w:rPr>
          <w:t xml:space="preserve">expertise and funding for the </w:t>
        </w:r>
      </w:ins>
      <w:r w:rsidRPr="00C5729D">
        <w:rPr>
          <w:rFonts w:eastAsia="Times New Roman" w:cs="Arial"/>
          <w:color w:val="333333"/>
          <w:lang w:val="en-US"/>
        </w:rPr>
        <w:t>collect</w:t>
      </w:r>
      <w:ins w:id="39" w:author="Melanie Virtue" w:date="2023-07-19T20:32:00Z">
        <w:r w:rsidR="00E67515" w:rsidRPr="00C5729D">
          <w:rPr>
            <w:rFonts w:eastAsia="Times New Roman" w:cs="Arial"/>
            <w:color w:val="333333"/>
            <w:lang w:val="en-US"/>
          </w:rPr>
          <w:t>ion</w:t>
        </w:r>
      </w:ins>
      <w:r w:rsidRPr="00C5729D">
        <w:rPr>
          <w:rFonts w:eastAsia="Times New Roman" w:cs="Arial"/>
          <w:color w:val="333333"/>
          <w:lang w:val="en-US"/>
        </w:rPr>
        <w:t xml:space="preserve"> and </w:t>
      </w:r>
      <w:del w:id="40" w:author="Melanie Virtue" w:date="2023-07-19T20:32:00Z">
        <w:r w:rsidRPr="00C5729D" w:rsidDel="00E67515">
          <w:rPr>
            <w:rFonts w:eastAsia="Times New Roman" w:cs="Arial"/>
            <w:color w:val="333333"/>
            <w:lang w:val="en-US"/>
          </w:rPr>
          <w:delText>share</w:delText>
        </w:r>
      </w:del>
      <w:ins w:id="41" w:author="Melanie Virtue" w:date="2023-07-19T20:32:00Z">
        <w:r w:rsidR="00E67515" w:rsidRPr="00C5729D">
          <w:rPr>
            <w:rFonts w:eastAsia="Times New Roman" w:cs="Arial"/>
            <w:color w:val="333333"/>
            <w:lang w:val="en-US"/>
          </w:rPr>
          <w:t>sharing of</w:t>
        </w:r>
      </w:ins>
      <w:r w:rsidR="007C35FE" w:rsidRPr="00C5729D">
        <w:rPr>
          <w:rFonts w:eastAsia="Times New Roman" w:cs="Arial"/>
          <w:color w:val="333333"/>
          <w:lang w:val="en-US"/>
        </w:rPr>
        <w:t xml:space="preserve"> data on</w:t>
      </w:r>
      <w:r w:rsidRPr="00C5729D">
        <w:rPr>
          <w:rFonts w:eastAsia="Times New Roman" w:cs="Arial"/>
          <w:color w:val="333333"/>
          <w:lang w:val="en-US"/>
        </w:rPr>
        <w:t xml:space="preserve"> transboundary freshwater migratory fish species, including current abundance, fish ecology and habitat degradation, especially for those species identified on national, </w:t>
      </w:r>
      <w:proofErr w:type="gramStart"/>
      <w:r w:rsidRPr="00C5729D">
        <w:rPr>
          <w:rFonts w:eastAsia="Times New Roman" w:cs="Arial"/>
          <w:color w:val="333333"/>
          <w:lang w:val="en-US"/>
        </w:rPr>
        <w:t>regional</w:t>
      </w:r>
      <w:proofErr w:type="gramEnd"/>
      <w:r w:rsidRPr="00C5729D">
        <w:rPr>
          <w:rFonts w:eastAsia="Times New Roman" w:cs="Arial"/>
          <w:color w:val="333333"/>
          <w:lang w:val="en-US"/>
        </w:rPr>
        <w:t xml:space="preserve"> or global red listings</w:t>
      </w:r>
      <w:ins w:id="42" w:author="Heidrun Frisch-Nwakanma" w:date="2023-07-20T09:46:00Z">
        <w:r w:rsidR="00D00E3A">
          <w:rPr>
            <w:rFonts w:eastAsia="Times New Roman" w:cs="Arial"/>
            <w:color w:val="333333"/>
            <w:lang w:val="en-US"/>
          </w:rPr>
          <w:t>;</w:t>
        </w:r>
      </w:ins>
    </w:p>
    <w:p w14:paraId="7832BB6B" w14:textId="77777777" w:rsidR="00434A4A" w:rsidRDefault="00434A4A" w:rsidP="00434A4A">
      <w:pPr>
        <w:pStyle w:val="ListParagraph"/>
        <w:spacing w:after="0" w:line="240" w:lineRule="auto"/>
        <w:jc w:val="both"/>
        <w:rPr>
          <w:rFonts w:eastAsia="Times New Roman" w:cs="Arial"/>
          <w:color w:val="333333"/>
          <w:lang w:val="en-US"/>
        </w:rPr>
      </w:pPr>
    </w:p>
    <w:p w14:paraId="0DD3AC14" w14:textId="6AF4B131" w:rsidR="0006656D" w:rsidRPr="00E42C98" w:rsidRDefault="007B551D" w:rsidP="00E42C98">
      <w:pPr>
        <w:pStyle w:val="ListParagraph"/>
        <w:numPr>
          <w:ilvl w:val="0"/>
          <w:numId w:val="23"/>
        </w:numPr>
        <w:rPr>
          <w:lang w:val="en-US"/>
        </w:rPr>
      </w:pPr>
      <w:ins w:id="43" w:author="Melanie Virtue" w:date="2023-07-19T17:49:00Z">
        <w:del w:id="44" w:author="Heidrun Frisch-Nwakanma" w:date="2023-07-20T09:46:00Z">
          <w:r w:rsidRPr="00E42C98" w:rsidDel="00C5729D">
            <w:rPr>
              <w:lang w:val="en-US"/>
            </w:rPr>
            <w:delText xml:space="preserve">B.   </w:delText>
          </w:r>
        </w:del>
      </w:ins>
      <w:del w:id="45" w:author="Melanie Virtue" w:date="2023-07-19T17:49:00Z">
        <w:r w:rsidRPr="00E42C98" w:rsidDel="007B551D">
          <w:rPr>
            <w:lang w:val="en-US"/>
          </w:rPr>
          <w:tab/>
        </w:r>
      </w:del>
      <w:ins w:id="46" w:author="Melanie Virtue" w:date="2023-07-19T17:52:00Z">
        <w:r w:rsidR="00C64F78" w:rsidRPr="00E42C98">
          <w:rPr>
            <w:lang w:val="en-US"/>
          </w:rPr>
          <w:t>p</w:t>
        </w:r>
      </w:ins>
      <w:ins w:id="47" w:author="Melanie Virtue" w:date="2023-07-19T17:42:00Z">
        <w:r w:rsidR="0006656D" w:rsidRPr="00E42C98">
          <w:rPr>
            <w:lang w:val="en-US"/>
          </w:rPr>
          <w:t xml:space="preserve">rovide expertise and funds </w:t>
        </w:r>
      </w:ins>
      <w:ins w:id="48" w:author="Melanie Virtue" w:date="2023-07-19T17:53:00Z">
        <w:r w:rsidR="00C64F78" w:rsidRPr="00E42C98">
          <w:rPr>
            <w:lang w:val="en-US"/>
          </w:rPr>
          <w:t xml:space="preserve">to Range States to support their </w:t>
        </w:r>
        <w:r w:rsidR="00823174" w:rsidRPr="00E42C98">
          <w:rPr>
            <w:lang w:val="en-US"/>
          </w:rPr>
          <w:t xml:space="preserve">research and data sharing.   </w:t>
        </w:r>
      </w:ins>
      <w:ins w:id="49" w:author="Melanie Virtue" w:date="2023-07-19T17:43:00Z">
        <w:r w:rsidR="0006656D" w:rsidRPr="00E42C98">
          <w:rPr>
            <w:lang w:val="en-US"/>
          </w:rPr>
          <w:t xml:space="preserve">  </w:t>
        </w:r>
      </w:ins>
    </w:p>
    <w:p w14:paraId="6AC74F38" w14:textId="77777777" w:rsidR="00D15415" w:rsidRPr="00CD0FE9" w:rsidRDefault="00D15415" w:rsidP="00E21E34">
      <w:pPr>
        <w:spacing w:after="0" w:line="240" w:lineRule="auto"/>
        <w:jc w:val="both"/>
        <w:rPr>
          <w:rFonts w:cs="Arial"/>
          <w:b/>
          <w:i/>
        </w:rPr>
      </w:pPr>
    </w:p>
    <w:p w14:paraId="699B3C53" w14:textId="629FFE71" w:rsidR="00E21E34" w:rsidRPr="00CD0FE9" w:rsidRDefault="00E21E34" w:rsidP="00E21E34">
      <w:pPr>
        <w:spacing w:after="0" w:line="240" w:lineRule="auto"/>
        <w:jc w:val="both"/>
        <w:rPr>
          <w:rFonts w:cs="Arial"/>
          <w:b/>
          <w:i/>
        </w:rPr>
      </w:pPr>
      <w:r w:rsidRPr="00CD0FE9">
        <w:rPr>
          <w:rFonts w:cs="Arial"/>
          <w:b/>
          <w:i/>
        </w:rPr>
        <w:t xml:space="preserve">Directed to the </w:t>
      </w:r>
      <w:r>
        <w:rPr>
          <w:rFonts w:cs="Arial"/>
          <w:b/>
          <w:i/>
        </w:rPr>
        <w:t>Scientific Council</w:t>
      </w:r>
    </w:p>
    <w:p w14:paraId="036636F7" w14:textId="77777777" w:rsidR="00E21E34" w:rsidRPr="00CD0FE9" w:rsidRDefault="00E21E34" w:rsidP="00E21E34">
      <w:pPr>
        <w:spacing w:after="0" w:line="240" w:lineRule="auto"/>
        <w:jc w:val="both"/>
        <w:rPr>
          <w:rFonts w:cs="Arial"/>
        </w:rPr>
      </w:pPr>
    </w:p>
    <w:p w14:paraId="0C9A50DB" w14:textId="2EAE867A" w:rsidR="00AA61B1" w:rsidRDefault="00E21E34" w:rsidP="00C42C5E">
      <w:pPr>
        <w:spacing w:after="0" w:line="240" w:lineRule="auto"/>
        <w:ind w:left="851" w:hanging="851"/>
        <w:jc w:val="both"/>
        <w:rPr>
          <w:rFonts w:cs="Arial"/>
        </w:rPr>
      </w:pPr>
      <w:r w:rsidRPr="00CD0FE9">
        <w:rPr>
          <w:rFonts w:cs="Arial"/>
        </w:rPr>
        <w:t>1</w:t>
      </w:r>
      <w:r>
        <w:rPr>
          <w:rFonts w:cs="Arial"/>
        </w:rPr>
        <w:t>4</w:t>
      </w:r>
      <w:r w:rsidRPr="00CD0FE9">
        <w:rPr>
          <w:rFonts w:cs="Arial"/>
        </w:rPr>
        <w:t>.</w:t>
      </w:r>
      <w:r w:rsidR="00C10BFA">
        <w:rPr>
          <w:rFonts w:cs="Arial"/>
        </w:rPr>
        <w:t>GG</w:t>
      </w:r>
      <w:r w:rsidRPr="00CD0FE9">
        <w:rPr>
          <w:rFonts w:cs="Arial"/>
        </w:rPr>
        <w:tab/>
        <w:t xml:space="preserve">The </w:t>
      </w:r>
      <w:r w:rsidR="00273B6E">
        <w:rPr>
          <w:rFonts w:cs="Arial"/>
        </w:rPr>
        <w:t>Scientific Council shall</w:t>
      </w:r>
      <w:r w:rsidR="00FA1E72">
        <w:rPr>
          <w:rFonts w:cs="Arial"/>
        </w:rPr>
        <w:t xml:space="preserve">, subject to the </w:t>
      </w:r>
      <w:r w:rsidR="00C42C5E">
        <w:rPr>
          <w:rFonts w:cs="Arial"/>
        </w:rPr>
        <w:t>availability of resources</w:t>
      </w:r>
      <w:r w:rsidR="00E55D0D">
        <w:rPr>
          <w:rFonts w:cs="Arial"/>
        </w:rPr>
        <w:t xml:space="preserve">, </w:t>
      </w:r>
    </w:p>
    <w:p w14:paraId="404EB7C4" w14:textId="77777777" w:rsidR="00AA61B1" w:rsidRDefault="00AA61B1" w:rsidP="00C42C5E">
      <w:pPr>
        <w:spacing w:after="0" w:line="240" w:lineRule="auto"/>
        <w:ind w:left="851" w:hanging="851"/>
        <w:jc w:val="both"/>
        <w:rPr>
          <w:rFonts w:cs="Arial"/>
        </w:rPr>
      </w:pPr>
    </w:p>
    <w:p w14:paraId="41D30136" w14:textId="3530B393" w:rsidR="00C42C5E" w:rsidRPr="00C92714" w:rsidRDefault="0026456B" w:rsidP="00AA61B1">
      <w:pPr>
        <w:pStyle w:val="ListParagraph"/>
        <w:numPr>
          <w:ilvl w:val="0"/>
          <w:numId w:val="19"/>
        </w:numPr>
        <w:spacing w:after="0" w:line="240" w:lineRule="auto"/>
        <w:jc w:val="both"/>
        <w:rPr>
          <w:rFonts w:cs="Arial"/>
        </w:rPr>
      </w:pPr>
      <w:r w:rsidRPr="00AA61B1">
        <w:rPr>
          <w:rFonts w:cs="Arial"/>
        </w:rPr>
        <w:t>develop a</w:t>
      </w:r>
      <w:r w:rsidR="002118CF" w:rsidRPr="00AA61B1">
        <w:rPr>
          <w:rFonts w:cs="Arial"/>
        </w:rPr>
        <w:t xml:space="preserve"> </w:t>
      </w:r>
      <w:r w:rsidR="00D8003B">
        <w:rPr>
          <w:rFonts w:cs="Arial"/>
        </w:rPr>
        <w:t>r</w:t>
      </w:r>
      <w:r w:rsidR="002118CF" w:rsidRPr="00AA61B1">
        <w:rPr>
          <w:rFonts w:cs="Arial"/>
        </w:rPr>
        <w:t xml:space="preserve">eview of </w:t>
      </w:r>
      <w:r w:rsidR="001F10D5">
        <w:t xml:space="preserve">freshwater fish, </w:t>
      </w:r>
      <w:r w:rsidR="00E00F18">
        <w:t>updating</w:t>
      </w:r>
      <w:r w:rsidR="001F10D5">
        <w:t xml:space="preserve"> that found in </w:t>
      </w:r>
      <w:hyperlink r:id="rId24" w:history="1">
        <w:r w:rsidR="001F10D5" w:rsidRPr="001B0C62">
          <w:rPr>
            <w:rStyle w:val="Hyperlink"/>
          </w:rPr>
          <w:t xml:space="preserve">UNEP/CMS/Inf.10.33 </w:t>
        </w:r>
      </w:hyperlink>
      <w:r w:rsidR="009B4781">
        <w:t xml:space="preserve">and </w:t>
      </w:r>
      <w:r w:rsidR="003629AA">
        <w:t>provid</w:t>
      </w:r>
      <w:r w:rsidR="00F02F6D">
        <w:t>ing</w:t>
      </w:r>
      <w:r w:rsidR="003629AA">
        <w:t xml:space="preserve"> guidance for including further freshwater fish </w:t>
      </w:r>
      <w:r w:rsidR="00B52751">
        <w:t>i</w:t>
      </w:r>
      <w:r w:rsidR="003629AA">
        <w:t>n the CMS Appendices</w:t>
      </w:r>
      <w:r w:rsidR="00562153">
        <w:t>;</w:t>
      </w:r>
    </w:p>
    <w:p w14:paraId="1D526B31" w14:textId="77777777" w:rsidR="00C92714" w:rsidRPr="00C92714" w:rsidRDefault="00C92714" w:rsidP="00C92714">
      <w:pPr>
        <w:spacing w:after="0" w:line="240" w:lineRule="auto"/>
        <w:jc w:val="both"/>
        <w:rPr>
          <w:rFonts w:cs="Arial"/>
        </w:rPr>
      </w:pPr>
    </w:p>
    <w:p w14:paraId="0535FA65" w14:textId="527688DB" w:rsidR="00E55D0D" w:rsidRPr="00C92714" w:rsidRDefault="00E37263" w:rsidP="00C92714">
      <w:pPr>
        <w:pStyle w:val="ListParagraph"/>
        <w:numPr>
          <w:ilvl w:val="0"/>
          <w:numId w:val="19"/>
        </w:numPr>
        <w:spacing w:after="0" w:line="240" w:lineRule="auto"/>
        <w:jc w:val="both"/>
        <w:rPr>
          <w:rFonts w:cs="Arial"/>
        </w:rPr>
      </w:pPr>
      <w:r>
        <w:rPr>
          <w:rStyle w:val="normaltextrun"/>
          <w:rFonts w:cs="Arial"/>
          <w:color w:val="000000"/>
          <w:shd w:val="clear" w:color="auto" w:fill="FFFFFF"/>
        </w:rPr>
        <w:t>r</w:t>
      </w:r>
      <w:r w:rsidR="003B2E96" w:rsidRPr="00C92714">
        <w:rPr>
          <w:rStyle w:val="normaltextrun"/>
          <w:rFonts w:cs="Arial"/>
          <w:color w:val="000000"/>
          <w:shd w:val="clear" w:color="auto" w:fill="FFFFFF"/>
        </w:rPr>
        <w:t>eport to the Conference of Parties at its 15</w:t>
      </w:r>
      <w:r w:rsidR="003B2E96" w:rsidRPr="005D06A2">
        <w:rPr>
          <w:rStyle w:val="normaltextrun"/>
          <w:rFonts w:cs="Arial"/>
          <w:color w:val="000000"/>
          <w:shd w:val="clear" w:color="auto" w:fill="FFFFFF"/>
          <w:vertAlign w:val="superscript"/>
        </w:rPr>
        <w:t>th</w:t>
      </w:r>
      <w:r w:rsidR="003B2E96" w:rsidRPr="00C92714">
        <w:rPr>
          <w:rStyle w:val="normaltextrun"/>
          <w:rFonts w:cs="Arial"/>
          <w:color w:val="000000"/>
          <w:shd w:val="clear" w:color="auto" w:fill="FFFFFF"/>
        </w:rPr>
        <w:t xml:space="preserve"> meeting on the progress in implementing this decision.</w:t>
      </w:r>
      <w:r w:rsidR="003B2E96" w:rsidRPr="00C92714">
        <w:rPr>
          <w:rStyle w:val="eop"/>
          <w:rFonts w:cs="Arial"/>
          <w:color w:val="000000"/>
          <w:shd w:val="clear" w:color="auto" w:fill="FFFFFF"/>
        </w:rPr>
        <w:t> </w:t>
      </w:r>
    </w:p>
    <w:p w14:paraId="46C05732" w14:textId="77777777" w:rsidR="00E21E34" w:rsidRDefault="00E21E34" w:rsidP="00E21E34">
      <w:pPr>
        <w:spacing w:after="0" w:line="240" w:lineRule="auto"/>
        <w:jc w:val="both"/>
        <w:rPr>
          <w:rFonts w:cs="Arial"/>
          <w:b/>
          <w:i/>
        </w:rPr>
      </w:pPr>
    </w:p>
    <w:p w14:paraId="5BDDF2C7" w14:textId="77777777" w:rsidR="00E21E34" w:rsidRPr="00CD0FE9" w:rsidRDefault="00E21E34" w:rsidP="00E21E34">
      <w:pPr>
        <w:spacing w:after="0" w:line="240" w:lineRule="auto"/>
        <w:jc w:val="both"/>
        <w:rPr>
          <w:rFonts w:cs="Arial"/>
          <w:b/>
          <w:i/>
        </w:rPr>
      </w:pPr>
      <w:r w:rsidRPr="00CD0FE9">
        <w:rPr>
          <w:rFonts w:cs="Arial"/>
          <w:b/>
          <w:i/>
        </w:rPr>
        <w:t>Directed to the Secretariat</w:t>
      </w:r>
    </w:p>
    <w:p w14:paraId="6CB79F6C" w14:textId="77777777" w:rsidR="00E21E34" w:rsidRPr="00CD0FE9" w:rsidRDefault="00E21E34" w:rsidP="00E21E34">
      <w:pPr>
        <w:spacing w:after="0" w:line="240" w:lineRule="auto"/>
        <w:jc w:val="both"/>
        <w:rPr>
          <w:rFonts w:cs="Arial"/>
        </w:rPr>
      </w:pPr>
    </w:p>
    <w:p w14:paraId="6B5ED93D" w14:textId="77777777" w:rsidR="0099759B" w:rsidRDefault="00E21E34" w:rsidP="001B0C62">
      <w:pPr>
        <w:spacing w:after="0" w:line="240" w:lineRule="auto"/>
        <w:ind w:left="794" w:hanging="794"/>
        <w:jc w:val="both"/>
        <w:rPr>
          <w:ins w:id="50" w:author="Melanie Virtue" w:date="2023-07-19T20:34:00Z"/>
          <w:rFonts w:eastAsia="Times New Roman" w:cs="Arial"/>
          <w:lang w:val="en-US"/>
        </w:rPr>
      </w:pPr>
      <w:r w:rsidRPr="00DE3B3F">
        <w:rPr>
          <w:rFonts w:cs="Arial"/>
        </w:rPr>
        <w:t>14.</w:t>
      </w:r>
      <w:r w:rsidR="00C10BFA">
        <w:rPr>
          <w:rFonts w:cs="Arial"/>
        </w:rPr>
        <w:t>HH</w:t>
      </w:r>
      <w:r w:rsidRPr="00DE3B3F">
        <w:rPr>
          <w:rFonts w:cs="Arial"/>
        </w:rPr>
        <w:tab/>
      </w:r>
      <w:r w:rsidRPr="001B0C62">
        <w:rPr>
          <w:rFonts w:eastAsia="Times New Roman" w:cs="Arial"/>
          <w:lang w:val="en-US"/>
        </w:rPr>
        <w:t>The Secretariat shall, subject to the availability of resources</w:t>
      </w:r>
      <w:r w:rsidR="00323FFF" w:rsidRPr="001B0C62">
        <w:rPr>
          <w:rFonts w:eastAsia="Times New Roman" w:cs="Arial"/>
          <w:lang w:val="en-US"/>
        </w:rPr>
        <w:t xml:space="preserve">, </w:t>
      </w:r>
    </w:p>
    <w:p w14:paraId="13B534EC" w14:textId="77777777" w:rsidR="0099759B" w:rsidRDefault="0099759B" w:rsidP="001B0C62">
      <w:pPr>
        <w:spacing w:after="0" w:line="240" w:lineRule="auto"/>
        <w:ind w:left="794" w:hanging="794"/>
        <w:jc w:val="both"/>
        <w:rPr>
          <w:ins w:id="51" w:author="Melanie Virtue" w:date="2023-07-19T20:34:00Z"/>
          <w:rFonts w:eastAsia="Times New Roman" w:cs="Arial"/>
          <w:lang w:val="en-US"/>
        </w:rPr>
      </w:pPr>
    </w:p>
    <w:p w14:paraId="52105326" w14:textId="5E32B67D" w:rsidR="00E21E34" w:rsidRDefault="00323FFF" w:rsidP="00CC44CC">
      <w:pPr>
        <w:pStyle w:val="ListParagraph"/>
        <w:numPr>
          <w:ilvl w:val="0"/>
          <w:numId w:val="22"/>
        </w:numPr>
        <w:spacing w:after="0" w:line="240" w:lineRule="auto"/>
        <w:jc w:val="both"/>
        <w:rPr>
          <w:rFonts w:eastAsia="Times New Roman" w:cs="Arial"/>
          <w:lang w:val="en-US"/>
        </w:rPr>
      </w:pPr>
      <w:r w:rsidRPr="00CC44CC">
        <w:rPr>
          <w:rFonts w:eastAsia="Times New Roman" w:cs="Arial"/>
          <w:lang w:val="en-US"/>
        </w:rPr>
        <w:t>support the Scientific Council in the dev</w:t>
      </w:r>
      <w:r w:rsidR="0051766A" w:rsidRPr="00CC44CC">
        <w:rPr>
          <w:rFonts w:eastAsia="Times New Roman" w:cs="Arial"/>
          <w:lang w:val="en-US"/>
        </w:rPr>
        <w:t>elopment of the review outlined in Decision 14.</w:t>
      </w:r>
      <w:r w:rsidR="007C35FE" w:rsidRPr="00CC44CC">
        <w:rPr>
          <w:rFonts w:eastAsia="Times New Roman" w:cs="Arial"/>
          <w:lang w:val="en-US"/>
        </w:rPr>
        <w:t>GG</w:t>
      </w:r>
      <w:r w:rsidR="00E83AAA">
        <w:rPr>
          <w:rFonts w:eastAsia="Times New Roman" w:cs="Arial"/>
          <w:lang w:val="en-US"/>
        </w:rPr>
        <w:t>;</w:t>
      </w:r>
      <w:r w:rsidR="0051766A" w:rsidRPr="00CC44CC">
        <w:rPr>
          <w:rFonts w:eastAsia="Times New Roman" w:cs="Arial"/>
          <w:lang w:val="en-US"/>
        </w:rPr>
        <w:t xml:space="preserve">  </w:t>
      </w:r>
      <w:r w:rsidR="00E21E34" w:rsidRPr="00CC44CC">
        <w:rPr>
          <w:rFonts w:eastAsia="Times New Roman" w:cs="Arial"/>
          <w:lang w:val="en-US"/>
        </w:rPr>
        <w:t xml:space="preserve"> </w:t>
      </w:r>
    </w:p>
    <w:p w14:paraId="11D8DE63" w14:textId="77777777" w:rsidR="001A0A94" w:rsidRDefault="001A0A94" w:rsidP="001A0A94">
      <w:pPr>
        <w:pStyle w:val="ListParagraph"/>
        <w:spacing w:after="0" w:line="240" w:lineRule="auto"/>
        <w:ind w:left="1154"/>
        <w:jc w:val="both"/>
        <w:rPr>
          <w:ins w:id="52" w:author="Melanie Virtue" w:date="2023-07-19T20:34:00Z"/>
          <w:rFonts w:eastAsia="Times New Roman" w:cs="Arial"/>
          <w:lang w:val="en-US"/>
        </w:rPr>
      </w:pPr>
    </w:p>
    <w:p w14:paraId="05B9CC47" w14:textId="19207328" w:rsidR="00CC44CC" w:rsidRDefault="00822793" w:rsidP="00CC44CC">
      <w:pPr>
        <w:pStyle w:val="ListParagraph"/>
        <w:numPr>
          <w:ilvl w:val="0"/>
          <w:numId w:val="22"/>
        </w:numPr>
        <w:spacing w:after="0" w:line="240" w:lineRule="auto"/>
        <w:jc w:val="both"/>
        <w:rPr>
          <w:rFonts w:eastAsia="Times New Roman" w:cs="Arial"/>
          <w:lang w:val="en-US"/>
        </w:rPr>
      </w:pPr>
      <w:ins w:id="53" w:author="Melanie Virtue" w:date="2023-07-19T20:35:00Z">
        <w:r>
          <w:rPr>
            <w:rFonts w:eastAsia="Times New Roman" w:cs="Arial"/>
            <w:lang w:val="en-US"/>
          </w:rPr>
          <w:t>provide technical support to Parties for the implem</w:t>
        </w:r>
        <w:r w:rsidR="007D029B">
          <w:rPr>
            <w:rFonts w:eastAsia="Times New Roman" w:cs="Arial"/>
            <w:lang w:val="en-US"/>
          </w:rPr>
          <w:t xml:space="preserve">entation of </w:t>
        </w:r>
      </w:ins>
      <w:ins w:id="54" w:author="Melanie Virtue" w:date="2023-07-19T20:36:00Z">
        <w:r w:rsidR="007D029B">
          <w:rPr>
            <w:rFonts w:eastAsia="Times New Roman" w:cs="Arial"/>
            <w:lang w:val="en-US"/>
          </w:rPr>
          <w:t>activities</w:t>
        </w:r>
      </w:ins>
      <w:ins w:id="55" w:author="Melanie Virtue" w:date="2023-07-19T20:35:00Z">
        <w:r w:rsidR="007D029B">
          <w:rPr>
            <w:rFonts w:eastAsia="Times New Roman" w:cs="Arial"/>
            <w:lang w:val="en-US"/>
          </w:rPr>
          <w:t xml:space="preserve"> outlined in Decision 14.EE</w:t>
        </w:r>
      </w:ins>
      <w:r w:rsidR="00E83AAA">
        <w:rPr>
          <w:rFonts w:eastAsia="Times New Roman" w:cs="Arial"/>
          <w:lang w:val="en-US"/>
        </w:rPr>
        <w:t>;</w:t>
      </w:r>
    </w:p>
    <w:p w14:paraId="6144E2FB" w14:textId="77777777" w:rsidR="00E83AAA" w:rsidRPr="00E83AAA" w:rsidRDefault="00E83AAA" w:rsidP="00E83AAA">
      <w:pPr>
        <w:spacing w:after="0" w:line="240" w:lineRule="auto"/>
        <w:jc w:val="both"/>
        <w:rPr>
          <w:ins w:id="56" w:author="Melanie Virtue" w:date="2023-07-19T20:36:00Z"/>
          <w:rFonts w:eastAsia="Times New Roman" w:cs="Arial"/>
          <w:lang w:val="en-US"/>
        </w:rPr>
      </w:pPr>
    </w:p>
    <w:p w14:paraId="01ADAC33" w14:textId="27441920" w:rsidR="007D029B" w:rsidRPr="00CC44CC" w:rsidRDefault="00A74637" w:rsidP="00CC44CC">
      <w:pPr>
        <w:pStyle w:val="ListParagraph"/>
        <w:numPr>
          <w:ilvl w:val="0"/>
          <w:numId w:val="22"/>
        </w:numPr>
        <w:spacing w:after="0" w:line="240" w:lineRule="auto"/>
        <w:jc w:val="both"/>
        <w:rPr>
          <w:ins w:id="57" w:author="Melanie Virtue" w:date="2023-07-19T17:42:00Z"/>
          <w:rFonts w:eastAsia="Times New Roman" w:cs="Arial"/>
          <w:lang w:val="en-US"/>
        </w:rPr>
      </w:pPr>
      <w:ins w:id="58" w:author="Melanie Virtue" w:date="2023-07-19T20:36:00Z">
        <w:r>
          <w:rPr>
            <w:rFonts w:eastAsia="Times New Roman" w:cs="Arial"/>
            <w:lang w:val="en-US"/>
          </w:rPr>
          <w:t xml:space="preserve">develop and disseminate </w:t>
        </w:r>
        <w:r w:rsidR="001A0A94">
          <w:rPr>
            <w:rFonts w:eastAsia="Times New Roman" w:cs="Arial"/>
            <w:lang w:val="en-US"/>
          </w:rPr>
          <w:t xml:space="preserve">relevant </w:t>
        </w:r>
        <w:r>
          <w:rPr>
            <w:rFonts w:eastAsia="Times New Roman" w:cs="Arial"/>
            <w:lang w:val="en-US"/>
          </w:rPr>
          <w:t>guidelines and management tools to Parties and other stake</w:t>
        </w:r>
        <w:r w:rsidR="001A0A94">
          <w:rPr>
            <w:rFonts w:eastAsia="Times New Roman" w:cs="Arial"/>
            <w:lang w:val="en-US"/>
          </w:rPr>
          <w:t xml:space="preserve">holders.   </w:t>
        </w:r>
      </w:ins>
    </w:p>
    <w:p w14:paraId="48B0DD68" w14:textId="5AF40B44" w:rsidR="0006656D" w:rsidRPr="001B0C62" w:rsidDel="001A0A94" w:rsidRDefault="0006656D" w:rsidP="001B0C62">
      <w:pPr>
        <w:spacing w:after="0" w:line="240" w:lineRule="auto"/>
        <w:ind w:left="794" w:hanging="794"/>
        <w:jc w:val="both"/>
        <w:rPr>
          <w:del w:id="59" w:author="Melanie Virtue" w:date="2023-07-19T20:37:00Z"/>
          <w:rFonts w:eastAsia="Times New Roman" w:cs="Arial"/>
          <w:lang w:val="en-US"/>
        </w:rPr>
      </w:pPr>
    </w:p>
    <w:p w14:paraId="5752B3FE" w14:textId="77777777" w:rsidR="00E21E34" w:rsidRDefault="00E21E34" w:rsidP="00E21E34">
      <w:pPr>
        <w:spacing w:after="0" w:line="240" w:lineRule="auto"/>
        <w:ind w:left="794"/>
        <w:rPr>
          <w:rFonts w:eastAsia="Times New Roman" w:cs="Arial"/>
          <w:color w:val="333333"/>
          <w:sz w:val="20"/>
          <w:szCs w:val="20"/>
          <w:lang w:val="en-US"/>
        </w:rPr>
      </w:pPr>
    </w:p>
    <w:p w14:paraId="5C2430EC" w14:textId="77777777" w:rsidR="00E21E34" w:rsidRPr="00DD07FD" w:rsidRDefault="00E21E34" w:rsidP="00DD07FD">
      <w:pPr>
        <w:pStyle w:val="Secondnumbering"/>
        <w:numPr>
          <w:ilvl w:val="0"/>
          <w:numId w:val="0"/>
        </w:numPr>
      </w:pPr>
    </w:p>
    <w:sectPr w:rsidR="00E21E34" w:rsidRPr="00DD07FD" w:rsidSect="00743E7C">
      <w:headerReference w:type="even" r:id="rId25"/>
      <w:footerReference w:type="default" r:id="rId26"/>
      <w:headerReference w:type="first" r:id="rId2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069DF" w14:textId="77777777" w:rsidR="003F4FF8" w:rsidRDefault="003F4FF8" w:rsidP="002E0DE9">
      <w:pPr>
        <w:spacing w:after="0" w:line="240" w:lineRule="auto"/>
      </w:pPr>
      <w:r>
        <w:separator/>
      </w:r>
    </w:p>
  </w:endnote>
  <w:endnote w:type="continuationSeparator" w:id="0">
    <w:p w14:paraId="58CB9336" w14:textId="77777777" w:rsidR="003F4FF8" w:rsidRDefault="003F4FF8" w:rsidP="002E0DE9">
      <w:pPr>
        <w:spacing w:after="0" w:line="240" w:lineRule="auto"/>
      </w:pPr>
      <w:r>
        <w:continuationSeparator/>
      </w:r>
    </w:p>
  </w:endnote>
  <w:endnote w:type="continuationNotice" w:id="1">
    <w:p w14:paraId="41108D51" w14:textId="77777777" w:rsidR="003F4FF8" w:rsidRDefault="003F4F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377789"/>
      <w:docPartObj>
        <w:docPartGallery w:val="Page Numbers (Bottom of Page)"/>
        <w:docPartUnique/>
      </w:docPartObj>
    </w:sdtPr>
    <w:sdtEndPr>
      <w:rPr>
        <w:noProof/>
        <w:sz w:val="18"/>
        <w:szCs w:val="18"/>
      </w:rPr>
    </w:sdtEndPr>
    <w:sdtContent>
      <w:p w14:paraId="1F60F378" w14:textId="58CB86C9" w:rsidR="0028541A" w:rsidRPr="0028541A" w:rsidRDefault="0028541A">
        <w:pPr>
          <w:pStyle w:val="Footer"/>
          <w:jc w:val="center"/>
          <w:rPr>
            <w:sz w:val="18"/>
            <w:szCs w:val="18"/>
          </w:rPr>
        </w:pPr>
        <w:r w:rsidRPr="0028541A">
          <w:rPr>
            <w:sz w:val="18"/>
            <w:szCs w:val="18"/>
          </w:rPr>
          <w:fldChar w:fldCharType="begin"/>
        </w:r>
        <w:r w:rsidRPr="0028541A">
          <w:rPr>
            <w:sz w:val="18"/>
            <w:szCs w:val="18"/>
          </w:rPr>
          <w:instrText xml:space="preserve"> PAGE   \* MERGEFORMAT </w:instrText>
        </w:r>
        <w:r w:rsidRPr="0028541A">
          <w:rPr>
            <w:sz w:val="18"/>
            <w:szCs w:val="18"/>
          </w:rPr>
          <w:fldChar w:fldCharType="separate"/>
        </w:r>
        <w:r w:rsidRPr="0028541A">
          <w:rPr>
            <w:noProof/>
            <w:sz w:val="18"/>
            <w:szCs w:val="18"/>
          </w:rPr>
          <w:t>2</w:t>
        </w:r>
        <w:r w:rsidRPr="0028541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48B2" w14:textId="4088B428" w:rsidR="0028541A" w:rsidRPr="0028541A" w:rsidRDefault="0028541A">
    <w:pPr>
      <w:pStyle w:val="Footer"/>
      <w:jc w:val="center"/>
      <w:rPr>
        <w:sz w:val="18"/>
        <w:szCs w:val="18"/>
      </w:rPr>
    </w:pPr>
    <w:r w:rsidRPr="0028541A">
      <w:rPr>
        <w:sz w:val="18"/>
        <w:szCs w:val="18"/>
      </w:rPr>
      <w:fldChar w:fldCharType="begin"/>
    </w:r>
    <w:r w:rsidRPr="0028541A">
      <w:rPr>
        <w:sz w:val="18"/>
        <w:szCs w:val="18"/>
      </w:rPr>
      <w:instrText xml:space="preserve"> PAGE   \* MERGEFORMAT </w:instrText>
    </w:r>
    <w:r w:rsidRPr="0028541A">
      <w:rPr>
        <w:sz w:val="18"/>
        <w:szCs w:val="18"/>
      </w:rPr>
      <w:fldChar w:fldCharType="separate"/>
    </w:r>
    <w:r w:rsidRPr="0028541A">
      <w:rPr>
        <w:noProof/>
        <w:sz w:val="18"/>
        <w:szCs w:val="18"/>
      </w:rPr>
      <w:t>2</w:t>
    </w:r>
    <w:r w:rsidRPr="0028541A">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813814"/>
      <w:docPartObj>
        <w:docPartGallery w:val="Page Numbers (Bottom of Page)"/>
        <w:docPartUnique/>
      </w:docPartObj>
    </w:sdtPr>
    <w:sdtEndPr>
      <w:rPr>
        <w:noProof/>
        <w:sz w:val="18"/>
        <w:szCs w:val="18"/>
      </w:rPr>
    </w:sdtEndPr>
    <w:sdtContent>
      <w:p w14:paraId="59A67C70" w14:textId="0628CD82" w:rsidR="0028541A" w:rsidRPr="0028541A" w:rsidRDefault="0028541A">
        <w:pPr>
          <w:pStyle w:val="Footer"/>
          <w:jc w:val="center"/>
          <w:rPr>
            <w:sz w:val="18"/>
            <w:szCs w:val="18"/>
          </w:rPr>
        </w:pPr>
        <w:r w:rsidRPr="0028541A">
          <w:rPr>
            <w:sz w:val="18"/>
            <w:szCs w:val="18"/>
          </w:rPr>
          <w:fldChar w:fldCharType="begin"/>
        </w:r>
        <w:r w:rsidRPr="0028541A">
          <w:rPr>
            <w:sz w:val="18"/>
            <w:szCs w:val="18"/>
          </w:rPr>
          <w:instrText xml:space="preserve"> PAGE   \* MERGEFORMAT </w:instrText>
        </w:r>
        <w:r w:rsidRPr="0028541A">
          <w:rPr>
            <w:sz w:val="18"/>
            <w:szCs w:val="18"/>
          </w:rPr>
          <w:fldChar w:fldCharType="separate"/>
        </w:r>
        <w:r w:rsidRPr="0028541A">
          <w:rPr>
            <w:noProof/>
            <w:sz w:val="18"/>
            <w:szCs w:val="18"/>
          </w:rPr>
          <w:t>2</w:t>
        </w:r>
        <w:r w:rsidRPr="0028541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76360" w14:textId="77777777" w:rsidR="003F4FF8" w:rsidRDefault="003F4FF8" w:rsidP="002E0DE9">
      <w:pPr>
        <w:spacing w:after="0" w:line="240" w:lineRule="auto"/>
      </w:pPr>
      <w:r>
        <w:separator/>
      </w:r>
    </w:p>
  </w:footnote>
  <w:footnote w:type="continuationSeparator" w:id="0">
    <w:p w14:paraId="04AF1E22" w14:textId="77777777" w:rsidR="003F4FF8" w:rsidRDefault="003F4FF8" w:rsidP="002E0DE9">
      <w:pPr>
        <w:spacing w:after="0" w:line="240" w:lineRule="auto"/>
      </w:pPr>
      <w:r>
        <w:continuationSeparator/>
      </w:r>
    </w:p>
  </w:footnote>
  <w:footnote w:type="continuationNotice" w:id="1">
    <w:p w14:paraId="6CCEAAAB" w14:textId="77777777" w:rsidR="003F4FF8" w:rsidRDefault="003F4F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098A1694" w:rsidR="002D6582" w:rsidRPr="00EF18FF" w:rsidRDefault="002D6582" w:rsidP="00371DE1">
    <w:pPr>
      <w:pStyle w:val="Header"/>
      <w:pBdr>
        <w:bottom w:val="single" w:sz="4" w:space="1" w:color="auto"/>
      </w:pBdr>
      <w:rPr>
        <w:rFonts w:cs="Arial"/>
        <w:i/>
        <w:sz w:val="18"/>
        <w:szCs w:val="18"/>
        <w:lang w:val="en-US"/>
      </w:rPr>
    </w:pPr>
    <w:r w:rsidRPr="00EF18FF">
      <w:rPr>
        <w:rFonts w:cs="Arial"/>
        <w:i/>
        <w:sz w:val="18"/>
        <w:szCs w:val="18"/>
        <w:lang w:val="en-US"/>
      </w:rPr>
      <w:t>UNEP/CMS/COP14/</w:t>
    </w:r>
    <w:proofErr w:type="gramStart"/>
    <w:r w:rsidRPr="00EF18FF">
      <w:rPr>
        <w:rFonts w:cs="Arial"/>
        <w:i/>
        <w:sz w:val="18"/>
        <w:szCs w:val="18"/>
        <w:lang w:val="en-US"/>
      </w:rPr>
      <w:t>Doc.[</w:t>
    </w:r>
    <w:proofErr w:type="gramEnd"/>
    <w:r w:rsidRPr="00EF18FF">
      <w:rPr>
        <w:rFonts w:cs="Arial"/>
        <w:i/>
        <w:sz w:val="18"/>
        <w:szCs w:val="18"/>
        <w:lang w:val="en-US"/>
      </w:rPr>
      <w:t xml:space="preserve">  ]/Annex[...]</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3193C27B" w:rsidR="00A836DB" w:rsidRPr="00EF18FF" w:rsidRDefault="00A836DB" w:rsidP="00A836DB">
    <w:pPr>
      <w:pStyle w:val="Header"/>
      <w:pBdr>
        <w:bottom w:val="single" w:sz="4" w:space="1" w:color="auto"/>
      </w:pBdr>
      <w:jc w:val="right"/>
      <w:rPr>
        <w:rFonts w:cs="Arial"/>
        <w:i/>
        <w:sz w:val="18"/>
        <w:szCs w:val="18"/>
        <w:lang w:val="en-US"/>
      </w:rPr>
    </w:pPr>
    <w:r w:rsidRPr="00EF18FF">
      <w:rPr>
        <w:rFonts w:cs="Arial"/>
        <w:i/>
        <w:sz w:val="18"/>
        <w:szCs w:val="18"/>
        <w:lang w:val="en-US"/>
      </w:rPr>
      <w:t>UNEP/CMS/COP14/Doc.</w:t>
    </w:r>
    <w:r w:rsidR="00576575" w:rsidRPr="00EF18FF">
      <w:rPr>
        <w:rFonts w:cs="Arial"/>
        <w:i/>
        <w:sz w:val="18"/>
        <w:szCs w:val="18"/>
        <w:lang w:val="en-US"/>
      </w:rPr>
      <w:t>27.7.2</w:t>
    </w:r>
    <w:r w:rsidR="0007131F">
      <w:rPr>
        <w:rFonts w:cs="Arial"/>
        <w:i/>
        <w:sz w:val="18"/>
        <w:szCs w:val="18"/>
        <w:lang w:val="en-US"/>
      </w:rPr>
      <w:t>/Annex.1</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40344B4"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576575">
      <w:rPr>
        <w:rFonts w:cs="Arial"/>
        <w:i/>
        <w:sz w:val="18"/>
        <w:szCs w:val="18"/>
        <w:lang w:val="de-DE"/>
      </w:rPr>
      <w:t>27.7.2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77777777" w:rsidR="00EF7ADB" w:rsidRPr="00EF18FF" w:rsidRDefault="00EF7ADB" w:rsidP="00EF7ADB">
    <w:pPr>
      <w:pStyle w:val="Header"/>
      <w:pBdr>
        <w:bottom w:val="single" w:sz="4" w:space="1" w:color="auto"/>
      </w:pBdr>
      <w:rPr>
        <w:rFonts w:cs="Arial"/>
        <w:i/>
        <w:sz w:val="18"/>
        <w:szCs w:val="18"/>
        <w:lang w:val="en-US"/>
      </w:rPr>
    </w:pPr>
    <w:r w:rsidRPr="00EF18FF">
      <w:rPr>
        <w:rFonts w:cs="Arial"/>
        <w:i/>
        <w:sz w:val="18"/>
        <w:szCs w:val="18"/>
        <w:lang w:val="en-US"/>
      </w:rPr>
      <w:t>UNEP/CMS/COP14/</w:t>
    </w:r>
    <w:proofErr w:type="gramStart"/>
    <w:r w:rsidRPr="00EF18FF">
      <w:rPr>
        <w:rFonts w:cs="Arial"/>
        <w:i/>
        <w:sz w:val="18"/>
        <w:szCs w:val="18"/>
        <w:lang w:val="en-US"/>
      </w:rPr>
      <w:t>Doc.[</w:t>
    </w:r>
    <w:proofErr w:type="gramEnd"/>
    <w:r w:rsidRPr="00EF18FF">
      <w:rPr>
        <w:rFonts w:cs="Arial"/>
        <w:i/>
        <w:sz w:val="18"/>
        <w:szCs w:val="18"/>
        <w:lang w:val="en-US"/>
      </w:rPr>
      <w:t xml:space="preserve">  ]/Annex[...]</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815C167" w:rsidR="00371DE1" w:rsidRPr="00EF18FF" w:rsidRDefault="00371DE1" w:rsidP="00C94751">
    <w:pPr>
      <w:pStyle w:val="Header"/>
      <w:pBdr>
        <w:bottom w:val="single" w:sz="4" w:space="1" w:color="auto"/>
      </w:pBdr>
      <w:rPr>
        <w:rFonts w:cs="Arial"/>
        <w:i/>
        <w:sz w:val="18"/>
        <w:szCs w:val="18"/>
        <w:lang w:val="en-US"/>
      </w:rPr>
    </w:pPr>
    <w:r w:rsidRPr="00EF18FF">
      <w:rPr>
        <w:rFonts w:cs="Arial"/>
        <w:i/>
        <w:sz w:val="18"/>
        <w:szCs w:val="18"/>
        <w:lang w:val="en-US"/>
      </w:rPr>
      <w:t>UNEP/CMS/COP1</w:t>
    </w:r>
    <w:r w:rsidR="00FE00E5" w:rsidRPr="00EF18FF">
      <w:rPr>
        <w:rFonts w:cs="Arial"/>
        <w:i/>
        <w:sz w:val="18"/>
        <w:szCs w:val="18"/>
        <w:lang w:val="en-US"/>
      </w:rPr>
      <w:t>4</w:t>
    </w:r>
    <w:r w:rsidRPr="00EF18FF">
      <w:rPr>
        <w:rFonts w:cs="Arial"/>
        <w:i/>
        <w:sz w:val="18"/>
        <w:szCs w:val="18"/>
        <w:lang w:val="en-US"/>
      </w:rPr>
      <w:t>/Doc.</w:t>
    </w:r>
    <w:r w:rsidR="00AE6D3C" w:rsidRPr="00EF18FF">
      <w:rPr>
        <w:rFonts w:cs="Arial"/>
        <w:i/>
        <w:sz w:val="18"/>
        <w:szCs w:val="18"/>
        <w:lang w:val="en-US"/>
      </w:rPr>
      <w:t>27.7.2</w:t>
    </w:r>
    <w:r w:rsidRPr="00EF18FF">
      <w:rPr>
        <w:rFonts w:cs="Arial"/>
        <w:i/>
        <w:sz w:val="18"/>
        <w:szCs w:val="18"/>
        <w:lang w:val="en-US"/>
      </w:rPr>
      <w:t>/Annex</w:t>
    </w:r>
    <w:r w:rsidR="00AE6D3C" w:rsidRPr="00EF18FF">
      <w:rPr>
        <w:rFonts w:cs="Arial"/>
        <w:i/>
        <w:sz w:val="18"/>
        <w:szCs w:val="18"/>
        <w:lang w:val="en-US"/>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97A31B5"/>
    <w:multiLevelType w:val="hybridMultilevel"/>
    <w:tmpl w:val="4C12A79C"/>
    <w:lvl w:ilvl="0" w:tplc="540A0017">
      <w:start w:val="1"/>
      <w:numFmt w:val="lowerLetter"/>
      <w:lvlText w:val="%1)"/>
      <w:lvlJc w:val="left"/>
      <w:pPr>
        <w:ind w:left="1154" w:hanging="360"/>
      </w:pPr>
      <w:rPr>
        <w:rFonts w:hint="default"/>
      </w:rPr>
    </w:lvl>
    <w:lvl w:ilvl="1" w:tplc="540A0019" w:tentative="1">
      <w:start w:val="1"/>
      <w:numFmt w:val="lowerLetter"/>
      <w:lvlText w:val="%2."/>
      <w:lvlJc w:val="left"/>
      <w:pPr>
        <w:ind w:left="1874" w:hanging="360"/>
      </w:pPr>
    </w:lvl>
    <w:lvl w:ilvl="2" w:tplc="540A001B" w:tentative="1">
      <w:start w:val="1"/>
      <w:numFmt w:val="lowerRoman"/>
      <w:lvlText w:val="%3."/>
      <w:lvlJc w:val="right"/>
      <w:pPr>
        <w:ind w:left="2594" w:hanging="180"/>
      </w:pPr>
    </w:lvl>
    <w:lvl w:ilvl="3" w:tplc="540A000F" w:tentative="1">
      <w:start w:val="1"/>
      <w:numFmt w:val="decimal"/>
      <w:lvlText w:val="%4."/>
      <w:lvlJc w:val="left"/>
      <w:pPr>
        <w:ind w:left="3314" w:hanging="360"/>
      </w:pPr>
    </w:lvl>
    <w:lvl w:ilvl="4" w:tplc="540A0019" w:tentative="1">
      <w:start w:val="1"/>
      <w:numFmt w:val="lowerLetter"/>
      <w:lvlText w:val="%5."/>
      <w:lvlJc w:val="left"/>
      <w:pPr>
        <w:ind w:left="4034" w:hanging="360"/>
      </w:pPr>
    </w:lvl>
    <w:lvl w:ilvl="5" w:tplc="540A001B" w:tentative="1">
      <w:start w:val="1"/>
      <w:numFmt w:val="lowerRoman"/>
      <w:lvlText w:val="%6."/>
      <w:lvlJc w:val="right"/>
      <w:pPr>
        <w:ind w:left="4754" w:hanging="180"/>
      </w:pPr>
    </w:lvl>
    <w:lvl w:ilvl="6" w:tplc="540A000F" w:tentative="1">
      <w:start w:val="1"/>
      <w:numFmt w:val="decimal"/>
      <w:lvlText w:val="%7."/>
      <w:lvlJc w:val="left"/>
      <w:pPr>
        <w:ind w:left="5474" w:hanging="360"/>
      </w:pPr>
    </w:lvl>
    <w:lvl w:ilvl="7" w:tplc="540A0019" w:tentative="1">
      <w:start w:val="1"/>
      <w:numFmt w:val="lowerLetter"/>
      <w:lvlText w:val="%8."/>
      <w:lvlJc w:val="left"/>
      <w:pPr>
        <w:ind w:left="6194" w:hanging="360"/>
      </w:pPr>
    </w:lvl>
    <w:lvl w:ilvl="8" w:tplc="540A001B" w:tentative="1">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BF7A71"/>
    <w:multiLevelType w:val="hybridMultilevel"/>
    <w:tmpl w:val="0ADAB91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E77296C"/>
    <w:multiLevelType w:val="hybridMultilevel"/>
    <w:tmpl w:val="B2F29798"/>
    <w:lvl w:ilvl="0" w:tplc="C51A1EE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0056C0"/>
    <w:multiLevelType w:val="hybridMultilevel"/>
    <w:tmpl w:val="A914EA06"/>
    <w:lvl w:ilvl="0" w:tplc="202C7B18">
      <w:start w:val="1"/>
      <w:numFmt w:val="lowerLetter"/>
      <w:lvlText w:val="%1)"/>
      <w:lvlJc w:val="left"/>
      <w:pPr>
        <w:ind w:left="720" w:hanging="360"/>
      </w:pPr>
      <w:rPr>
        <w:rFonts w:cstheme="minorBid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7D334DB"/>
    <w:multiLevelType w:val="hybridMultilevel"/>
    <w:tmpl w:val="4C12A79C"/>
    <w:lvl w:ilvl="0" w:tplc="FFFFFFFF">
      <w:start w:val="1"/>
      <w:numFmt w:val="lowerLetter"/>
      <w:lvlText w:val="%1)"/>
      <w:lvlJc w:val="left"/>
      <w:pPr>
        <w:ind w:left="1154" w:hanging="360"/>
      </w:pPr>
      <w:rPr>
        <w:rFonts w:hint="default"/>
      </w:rPr>
    </w:lvl>
    <w:lvl w:ilvl="1" w:tplc="FFFFFFFF" w:tentative="1">
      <w:start w:val="1"/>
      <w:numFmt w:val="lowerLetter"/>
      <w:lvlText w:val="%2."/>
      <w:lvlJc w:val="left"/>
      <w:pPr>
        <w:ind w:left="1874" w:hanging="360"/>
      </w:pPr>
    </w:lvl>
    <w:lvl w:ilvl="2" w:tplc="FFFFFFFF" w:tentative="1">
      <w:start w:val="1"/>
      <w:numFmt w:val="lowerRoman"/>
      <w:lvlText w:val="%3."/>
      <w:lvlJc w:val="right"/>
      <w:pPr>
        <w:ind w:left="2594" w:hanging="180"/>
      </w:pPr>
    </w:lvl>
    <w:lvl w:ilvl="3" w:tplc="FFFFFFFF" w:tentative="1">
      <w:start w:val="1"/>
      <w:numFmt w:val="decimal"/>
      <w:lvlText w:val="%4."/>
      <w:lvlJc w:val="left"/>
      <w:pPr>
        <w:ind w:left="3314" w:hanging="360"/>
      </w:pPr>
    </w:lvl>
    <w:lvl w:ilvl="4" w:tplc="FFFFFFFF" w:tentative="1">
      <w:start w:val="1"/>
      <w:numFmt w:val="lowerLetter"/>
      <w:lvlText w:val="%5."/>
      <w:lvlJc w:val="left"/>
      <w:pPr>
        <w:ind w:left="4034" w:hanging="360"/>
      </w:pPr>
    </w:lvl>
    <w:lvl w:ilvl="5" w:tplc="FFFFFFFF" w:tentative="1">
      <w:start w:val="1"/>
      <w:numFmt w:val="lowerRoman"/>
      <w:lvlText w:val="%6."/>
      <w:lvlJc w:val="right"/>
      <w:pPr>
        <w:ind w:left="4754" w:hanging="180"/>
      </w:pPr>
    </w:lvl>
    <w:lvl w:ilvl="6" w:tplc="FFFFFFFF" w:tentative="1">
      <w:start w:val="1"/>
      <w:numFmt w:val="decimal"/>
      <w:lvlText w:val="%7."/>
      <w:lvlJc w:val="left"/>
      <w:pPr>
        <w:ind w:left="5474" w:hanging="360"/>
      </w:pPr>
    </w:lvl>
    <w:lvl w:ilvl="7" w:tplc="FFFFFFFF" w:tentative="1">
      <w:start w:val="1"/>
      <w:numFmt w:val="lowerLetter"/>
      <w:lvlText w:val="%8."/>
      <w:lvlJc w:val="left"/>
      <w:pPr>
        <w:ind w:left="6194" w:hanging="360"/>
      </w:pPr>
    </w:lvl>
    <w:lvl w:ilvl="8" w:tplc="FFFFFFFF" w:tentative="1">
      <w:start w:val="1"/>
      <w:numFmt w:val="lowerRoman"/>
      <w:lvlText w:val="%9."/>
      <w:lvlJc w:val="right"/>
      <w:pPr>
        <w:ind w:left="6914"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0" w15:restartNumberingAfterBreak="0">
    <w:nsid w:val="7DDF2CC9"/>
    <w:multiLevelType w:val="hybridMultilevel"/>
    <w:tmpl w:val="E31A0E0C"/>
    <w:lvl w:ilvl="0" w:tplc="BC24693E">
      <w:start w:val="1"/>
      <w:numFmt w:val="lowerLetter"/>
      <w:lvlText w:val="%1)"/>
      <w:lvlJc w:val="left"/>
      <w:pPr>
        <w:ind w:left="1154" w:hanging="360"/>
      </w:pPr>
      <w:rPr>
        <w:rFonts w:hint="default"/>
      </w:rPr>
    </w:lvl>
    <w:lvl w:ilvl="1" w:tplc="04090019"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num w:numId="1" w16cid:durableId="2051882461">
    <w:abstractNumId w:val="11"/>
  </w:num>
  <w:num w:numId="2" w16cid:durableId="964459839">
    <w:abstractNumId w:val="16"/>
  </w:num>
  <w:num w:numId="3" w16cid:durableId="1187406991">
    <w:abstractNumId w:val="4"/>
  </w:num>
  <w:num w:numId="4" w16cid:durableId="1552964646">
    <w:abstractNumId w:val="9"/>
  </w:num>
  <w:num w:numId="5" w16cid:durableId="1668751723">
    <w:abstractNumId w:val="2"/>
  </w:num>
  <w:num w:numId="6" w16cid:durableId="269526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2"/>
  </w:num>
  <w:num w:numId="10" w16cid:durableId="746532556">
    <w:abstractNumId w:val="13"/>
  </w:num>
  <w:num w:numId="11" w16cid:durableId="375472755">
    <w:abstractNumId w:val="4"/>
    <w:lvlOverride w:ilvl="0">
      <w:startOverride w:val="1"/>
    </w:lvlOverride>
  </w:num>
  <w:num w:numId="12" w16cid:durableId="96272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5"/>
  </w:num>
  <w:num w:numId="19" w16cid:durableId="502820670">
    <w:abstractNumId w:val="8"/>
  </w:num>
  <w:num w:numId="20" w16cid:durableId="823354761">
    <w:abstractNumId w:val="1"/>
  </w:num>
  <w:num w:numId="21" w16cid:durableId="2016766399">
    <w:abstractNumId w:val="18"/>
  </w:num>
  <w:num w:numId="22" w16cid:durableId="35668307">
    <w:abstractNumId w:val="20"/>
  </w:num>
  <w:num w:numId="23" w16cid:durableId="1126241437">
    <w:abstractNumId w:val="3"/>
  </w:num>
  <w:num w:numId="24" w16cid:durableId="70209365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lanie Virtue">
    <w15:presenceInfo w15:providerId="AD" w15:userId="S::melanie.virtue@un.org::ee91034a-7055-4896-9c91-945b9c77bbc7"/>
  </w15:person>
  <w15:person w15:author="Heidrun Frisch-Nwakanma">
    <w15:presenceInfo w15:providerId="AD" w15:userId="S::heidrun.frisch-nwakanma@un.org::129e059a-4f79-4b5e-ad7a-002cf5820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zMLMwMjO3MDNQ0lEKTi0uzszPAykwrAUAkLKWCywAAAA="/>
  </w:docVars>
  <w:rsids>
    <w:rsidRoot w:val="002E0DE9"/>
    <w:rsid w:val="000034B2"/>
    <w:rsid w:val="00005EBD"/>
    <w:rsid w:val="00010E38"/>
    <w:rsid w:val="0001212C"/>
    <w:rsid w:val="000172CD"/>
    <w:rsid w:val="0002274A"/>
    <w:rsid w:val="00025845"/>
    <w:rsid w:val="00026E9F"/>
    <w:rsid w:val="00031E8B"/>
    <w:rsid w:val="00032864"/>
    <w:rsid w:val="00032C49"/>
    <w:rsid w:val="00037CBD"/>
    <w:rsid w:val="000411DB"/>
    <w:rsid w:val="00042F71"/>
    <w:rsid w:val="00050B10"/>
    <w:rsid w:val="00050CA1"/>
    <w:rsid w:val="00052F34"/>
    <w:rsid w:val="00053D27"/>
    <w:rsid w:val="0005403B"/>
    <w:rsid w:val="000552F7"/>
    <w:rsid w:val="00064704"/>
    <w:rsid w:val="0006629E"/>
    <w:rsid w:val="0006656D"/>
    <w:rsid w:val="00067ED2"/>
    <w:rsid w:val="0007131F"/>
    <w:rsid w:val="00073D66"/>
    <w:rsid w:val="00074EC0"/>
    <w:rsid w:val="00080387"/>
    <w:rsid w:val="00080BEA"/>
    <w:rsid w:val="000815F8"/>
    <w:rsid w:val="00095FB0"/>
    <w:rsid w:val="00096D8C"/>
    <w:rsid w:val="00096E55"/>
    <w:rsid w:val="00097CA4"/>
    <w:rsid w:val="000B2C91"/>
    <w:rsid w:val="000C2721"/>
    <w:rsid w:val="000C349E"/>
    <w:rsid w:val="000D045C"/>
    <w:rsid w:val="000D318F"/>
    <w:rsid w:val="000D4281"/>
    <w:rsid w:val="000D785A"/>
    <w:rsid w:val="000E052A"/>
    <w:rsid w:val="000E229F"/>
    <w:rsid w:val="000E788E"/>
    <w:rsid w:val="000F026A"/>
    <w:rsid w:val="000F0AD9"/>
    <w:rsid w:val="000F225D"/>
    <w:rsid w:val="000F660E"/>
    <w:rsid w:val="001068E1"/>
    <w:rsid w:val="001123DB"/>
    <w:rsid w:val="00115E68"/>
    <w:rsid w:val="00120701"/>
    <w:rsid w:val="00121503"/>
    <w:rsid w:val="00141859"/>
    <w:rsid w:val="00147933"/>
    <w:rsid w:val="00155FD6"/>
    <w:rsid w:val="00171815"/>
    <w:rsid w:val="0017266D"/>
    <w:rsid w:val="00175248"/>
    <w:rsid w:val="00175C6E"/>
    <w:rsid w:val="00187607"/>
    <w:rsid w:val="001A0A94"/>
    <w:rsid w:val="001A2ED9"/>
    <w:rsid w:val="001A4508"/>
    <w:rsid w:val="001B0C62"/>
    <w:rsid w:val="001B2E01"/>
    <w:rsid w:val="001C59FD"/>
    <w:rsid w:val="001C7296"/>
    <w:rsid w:val="001D10E7"/>
    <w:rsid w:val="001D526B"/>
    <w:rsid w:val="001D69E5"/>
    <w:rsid w:val="001E681B"/>
    <w:rsid w:val="001E6F3E"/>
    <w:rsid w:val="001F10D5"/>
    <w:rsid w:val="001F2CA4"/>
    <w:rsid w:val="00200821"/>
    <w:rsid w:val="00201DFA"/>
    <w:rsid w:val="00210459"/>
    <w:rsid w:val="002118CF"/>
    <w:rsid w:val="002145CE"/>
    <w:rsid w:val="00215782"/>
    <w:rsid w:val="00240F90"/>
    <w:rsid w:val="00241B36"/>
    <w:rsid w:val="00242254"/>
    <w:rsid w:val="002456C3"/>
    <w:rsid w:val="00252B3A"/>
    <w:rsid w:val="00257F00"/>
    <w:rsid w:val="0026456B"/>
    <w:rsid w:val="00264C4B"/>
    <w:rsid w:val="00264F93"/>
    <w:rsid w:val="00267156"/>
    <w:rsid w:val="00267551"/>
    <w:rsid w:val="00273B6E"/>
    <w:rsid w:val="0027617B"/>
    <w:rsid w:val="00281B9F"/>
    <w:rsid w:val="0028541A"/>
    <w:rsid w:val="00285F92"/>
    <w:rsid w:val="002861CB"/>
    <w:rsid w:val="00293EF2"/>
    <w:rsid w:val="002954CF"/>
    <w:rsid w:val="002973D3"/>
    <w:rsid w:val="002A0101"/>
    <w:rsid w:val="002A012C"/>
    <w:rsid w:val="002A178B"/>
    <w:rsid w:val="002B11B4"/>
    <w:rsid w:val="002B1DDF"/>
    <w:rsid w:val="002C49EB"/>
    <w:rsid w:val="002C541A"/>
    <w:rsid w:val="002C5D39"/>
    <w:rsid w:val="002C6BD6"/>
    <w:rsid w:val="002C6FF6"/>
    <w:rsid w:val="002D2755"/>
    <w:rsid w:val="002D54A9"/>
    <w:rsid w:val="002D6582"/>
    <w:rsid w:val="002E0DE9"/>
    <w:rsid w:val="002E25A4"/>
    <w:rsid w:val="002F2A93"/>
    <w:rsid w:val="00310B43"/>
    <w:rsid w:val="003140F0"/>
    <w:rsid w:val="00322248"/>
    <w:rsid w:val="00323FFF"/>
    <w:rsid w:val="00324017"/>
    <w:rsid w:val="00324E3F"/>
    <w:rsid w:val="00332BD7"/>
    <w:rsid w:val="00335E07"/>
    <w:rsid w:val="00346015"/>
    <w:rsid w:val="00360838"/>
    <w:rsid w:val="003629AA"/>
    <w:rsid w:val="00362F71"/>
    <w:rsid w:val="003706A6"/>
    <w:rsid w:val="00371DE1"/>
    <w:rsid w:val="00372F3E"/>
    <w:rsid w:val="0037384B"/>
    <w:rsid w:val="00377847"/>
    <w:rsid w:val="00383651"/>
    <w:rsid w:val="00392513"/>
    <w:rsid w:val="0039645D"/>
    <w:rsid w:val="003A10D2"/>
    <w:rsid w:val="003A2660"/>
    <w:rsid w:val="003B2E96"/>
    <w:rsid w:val="003B593F"/>
    <w:rsid w:val="003B608F"/>
    <w:rsid w:val="003B62DE"/>
    <w:rsid w:val="003B7E71"/>
    <w:rsid w:val="003C1B2A"/>
    <w:rsid w:val="003C7A16"/>
    <w:rsid w:val="003D463B"/>
    <w:rsid w:val="003D6072"/>
    <w:rsid w:val="003D788E"/>
    <w:rsid w:val="003E0665"/>
    <w:rsid w:val="003E0F1E"/>
    <w:rsid w:val="003E3109"/>
    <w:rsid w:val="003E4507"/>
    <w:rsid w:val="003E4E97"/>
    <w:rsid w:val="003F0B0F"/>
    <w:rsid w:val="003F1394"/>
    <w:rsid w:val="003F2F36"/>
    <w:rsid w:val="003F4A60"/>
    <w:rsid w:val="003F4FF8"/>
    <w:rsid w:val="004010BD"/>
    <w:rsid w:val="00412A29"/>
    <w:rsid w:val="00413342"/>
    <w:rsid w:val="00425853"/>
    <w:rsid w:val="00432F0B"/>
    <w:rsid w:val="00434A4A"/>
    <w:rsid w:val="004556A2"/>
    <w:rsid w:val="00461356"/>
    <w:rsid w:val="00464551"/>
    <w:rsid w:val="00466D4A"/>
    <w:rsid w:val="004728AD"/>
    <w:rsid w:val="0048118D"/>
    <w:rsid w:val="00484246"/>
    <w:rsid w:val="00492368"/>
    <w:rsid w:val="00492C34"/>
    <w:rsid w:val="00494E65"/>
    <w:rsid w:val="004A0249"/>
    <w:rsid w:val="004A14D6"/>
    <w:rsid w:val="004A3D62"/>
    <w:rsid w:val="004B279B"/>
    <w:rsid w:val="004B2E83"/>
    <w:rsid w:val="004B7071"/>
    <w:rsid w:val="004C0C20"/>
    <w:rsid w:val="004C52E0"/>
    <w:rsid w:val="004C6104"/>
    <w:rsid w:val="004C6DAD"/>
    <w:rsid w:val="004D12BB"/>
    <w:rsid w:val="004D1914"/>
    <w:rsid w:val="004D2E8D"/>
    <w:rsid w:val="004D3D30"/>
    <w:rsid w:val="004D415F"/>
    <w:rsid w:val="004E2264"/>
    <w:rsid w:val="004F2AB3"/>
    <w:rsid w:val="004F3FAD"/>
    <w:rsid w:val="005104FA"/>
    <w:rsid w:val="00516AB6"/>
    <w:rsid w:val="0051766A"/>
    <w:rsid w:val="0052451E"/>
    <w:rsid w:val="005303B5"/>
    <w:rsid w:val="005330F7"/>
    <w:rsid w:val="005342EB"/>
    <w:rsid w:val="00540656"/>
    <w:rsid w:val="00545055"/>
    <w:rsid w:val="0054561C"/>
    <w:rsid w:val="00552AD3"/>
    <w:rsid w:val="00553D11"/>
    <w:rsid w:val="0055622E"/>
    <w:rsid w:val="00556349"/>
    <w:rsid w:val="00556E09"/>
    <w:rsid w:val="00562153"/>
    <w:rsid w:val="00562A3C"/>
    <w:rsid w:val="00563598"/>
    <w:rsid w:val="00570EEE"/>
    <w:rsid w:val="00570F49"/>
    <w:rsid w:val="00576575"/>
    <w:rsid w:val="0057673D"/>
    <w:rsid w:val="005813BA"/>
    <w:rsid w:val="00584C11"/>
    <w:rsid w:val="005976A0"/>
    <w:rsid w:val="005A2951"/>
    <w:rsid w:val="005A3A10"/>
    <w:rsid w:val="005B15D5"/>
    <w:rsid w:val="005B5EBA"/>
    <w:rsid w:val="005B6E52"/>
    <w:rsid w:val="005B72AB"/>
    <w:rsid w:val="005C7E1A"/>
    <w:rsid w:val="005D06A2"/>
    <w:rsid w:val="005D488F"/>
    <w:rsid w:val="005D4CAB"/>
    <w:rsid w:val="005E64DD"/>
    <w:rsid w:val="005F50E3"/>
    <w:rsid w:val="005F7EA5"/>
    <w:rsid w:val="006037E1"/>
    <w:rsid w:val="00603826"/>
    <w:rsid w:val="00603DE5"/>
    <w:rsid w:val="006100C4"/>
    <w:rsid w:val="00610C45"/>
    <w:rsid w:val="006239A0"/>
    <w:rsid w:val="0063026B"/>
    <w:rsid w:val="00631072"/>
    <w:rsid w:val="0063279B"/>
    <w:rsid w:val="006361B1"/>
    <w:rsid w:val="00645B35"/>
    <w:rsid w:val="00646D15"/>
    <w:rsid w:val="00652364"/>
    <w:rsid w:val="00660885"/>
    <w:rsid w:val="00661875"/>
    <w:rsid w:val="0066571E"/>
    <w:rsid w:val="006671A3"/>
    <w:rsid w:val="00672D43"/>
    <w:rsid w:val="0067351A"/>
    <w:rsid w:val="00686749"/>
    <w:rsid w:val="00695AAD"/>
    <w:rsid w:val="00696DB9"/>
    <w:rsid w:val="0069797E"/>
    <w:rsid w:val="006A27B6"/>
    <w:rsid w:val="006A354F"/>
    <w:rsid w:val="006A6B50"/>
    <w:rsid w:val="006B2652"/>
    <w:rsid w:val="006B5610"/>
    <w:rsid w:val="006D1635"/>
    <w:rsid w:val="006D713B"/>
    <w:rsid w:val="006E253F"/>
    <w:rsid w:val="006E3B8C"/>
    <w:rsid w:val="006E4B7D"/>
    <w:rsid w:val="006E51C8"/>
    <w:rsid w:val="006F1523"/>
    <w:rsid w:val="006F1960"/>
    <w:rsid w:val="00707192"/>
    <w:rsid w:val="0070769B"/>
    <w:rsid w:val="007109AF"/>
    <w:rsid w:val="00711296"/>
    <w:rsid w:val="00711A29"/>
    <w:rsid w:val="00713A5C"/>
    <w:rsid w:val="00715FB6"/>
    <w:rsid w:val="00721B0C"/>
    <w:rsid w:val="007245CD"/>
    <w:rsid w:val="007246FF"/>
    <w:rsid w:val="0073015A"/>
    <w:rsid w:val="007428E7"/>
    <w:rsid w:val="00743E7C"/>
    <w:rsid w:val="007572E4"/>
    <w:rsid w:val="00760AF5"/>
    <w:rsid w:val="00761E80"/>
    <w:rsid w:val="00763467"/>
    <w:rsid w:val="0078528E"/>
    <w:rsid w:val="007951AB"/>
    <w:rsid w:val="0079526A"/>
    <w:rsid w:val="007953E9"/>
    <w:rsid w:val="00797DF3"/>
    <w:rsid w:val="007A44C6"/>
    <w:rsid w:val="007B52D9"/>
    <w:rsid w:val="007B551D"/>
    <w:rsid w:val="007C1614"/>
    <w:rsid w:val="007C304E"/>
    <w:rsid w:val="007C35FE"/>
    <w:rsid w:val="007C4ED6"/>
    <w:rsid w:val="007C666D"/>
    <w:rsid w:val="007D029B"/>
    <w:rsid w:val="007D1EA2"/>
    <w:rsid w:val="007D5DD1"/>
    <w:rsid w:val="007D77D9"/>
    <w:rsid w:val="007E4F59"/>
    <w:rsid w:val="007E58DF"/>
    <w:rsid w:val="007E641E"/>
    <w:rsid w:val="007E6C79"/>
    <w:rsid w:val="007F2B2C"/>
    <w:rsid w:val="007F44BD"/>
    <w:rsid w:val="00803CE1"/>
    <w:rsid w:val="00806CD3"/>
    <w:rsid w:val="00806FFF"/>
    <w:rsid w:val="00814DD2"/>
    <w:rsid w:val="008156DF"/>
    <w:rsid w:val="00815A1E"/>
    <w:rsid w:val="00820D6B"/>
    <w:rsid w:val="008226C3"/>
    <w:rsid w:val="00822793"/>
    <w:rsid w:val="00823174"/>
    <w:rsid w:val="00831DC2"/>
    <w:rsid w:val="00836DEE"/>
    <w:rsid w:val="0084195A"/>
    <w:rsid w:val="008469CD"/>
    <w:rsid w:val="00860950"/>
    <w:rsid w:val="00862A46"/>
    <w:rsid w:val="00873459"/>
    <w:rsid w:val="008752D6"/>
    <w:rsid w:val="00877F0A"/>
    <w:rsid w:val="00887A35"/>
    <w:rsid w:val="0089499B"/>
    <w:rsid w:val="008955DC"/>
    <w:rsid w:val="00895E8B"/>
    <w:rsid w:val="008B0AC3"/>
    <w:rsid w:val="008B1154"/>
    <w:rsid w:val="008B1B57"/>
    <w:rsid w:val="008B6387"/>
    <w:rsid w:val="008C26EB"/>
    <w:rsid w:val="008C3546"/>
    <w:rsid w:val="008C39BA"/>
    <w:rsid w:val="008D0389"/>
    <w:rsid w:val="008D0753"/>
    <w:rsid w:val="008D66E6"/>
    <w:rsid w:val="008E40B9"/>
    <w:rsid w:val="008F39C6"/>
    <w:rsid w:val="008F6FEB"/>
    <w:rsid w:val="009014F1"/>
    <w:rsid w:val="0090477C"/>
    <w:rsid w:val="00904EA8"/>
    <w:rsid w:val="0090727B"/>
    <w:rsid w:val="00907CBD"/>
    <w:rsid w:val="0091470C"/>
    <w:rsid w:val="0091667E"/>
    <w:rsid w:val="00917922"/>
    <w:rsid w:val="0092302C"/>
    <w:rsid w:val="0092353B"/>
    <w:rsid w:val="00925551"/>
    <w:rsid w:val="00934817"/>
    <w:rsid w:val="00935A01"/>
    <w:rsid w:val="00945AD8"/>
    <w:rsid w:val="00947FE4"/>
    <w:rsid w:val="00950AC9"/>
    <w:rsid w:val="0095473E"/>
    <w:rsid w:val="00964A61"/>
    <w:rsid w:val="009724C9"/>
    <w:rsid w:val="009743E0"/>
    <w:rsid w:val="00974C2E"/>
    <w:rsid w:val="0098492F"/>
    <w:rsid w:val="00993D37"/>
    <w:rsid w:val="00996F5D"/>
    <w:rsid w:val="0099759B"/>
    <w:rsid w:val="009A1489"/>
    <w:rsid w:val="009B4731"/>
    <w:rsid w:val="009B4781"/>
    <w:rsid w:val="009C1079"/>
    <w:rsid w:val="009C1C9F"/>
    <w:rsid w:val="009C313D"/>
    <w:rsid w:val="009D558A"/>
    <w:rsid w:val="009E685B"/>
    <w:rsid w:val="009F2C2F"/>
    <w:rsid w:val="009F5895"/>
    <w:rsid w:val="009F6F9F"/>
    <w:rsid w:val="00A03A61"/>
    <w:rsid w:val="00A03D0C"/>
    <w:rsid w:val="00A0577A"/>
    <w:rsid w:val="00A113D6"/>
    <w:rsid w:val="00A128BC"/>
    <w:rsid w:val="00A22058"/>
    <w:rsid w:val="00A2239B"/>
    <w:rsid w:val="00A25D48"/>
    <w:rsid w:val="00A25EB6"/>
    <w:rsid w:val="00A34291"/>
    <w:rsid w:val="00A37335"/>
    <w:rsid w:val="00A45EB2"/>
    <w:rsid w:val="00A504DE"/>
    <w:rsid w:val="00A61D3A"/>
    <w:rsid w:val="00A66A56"/>
    <w:rsid w:val="00A719CB"/>
    <w:rsid w:val="00A74637"/>
    <w:rsid w:val="00A836DB"/>
    <w:rsid w:val="00A839BA"/>
    <w:rsid w:val="00A84790"/>
    <w:rsid w:val="00A94DFE"/>
    <w:rsid w:val="00AA26FC"/>
    <w:rsid w:val="00AA61B1"/>
    <w:rsid w:val="00AC4C47"/>
    <w:rsid w:val="00AC6E69"/>
    <w:rsid w:val="00AD2B69"/>
    <w:rsid w:val="00AD5A94"/>
    <w:rsid w:val="00AE3539"/>
    <w:rsid w:val="00AE3F5D"/>
    <w:rsid w:val="00AE528C"/>
    <w:rsid w:val="00AE67EB"/>
    <w:rsid w:val="00AE6D3C"/>
    <w:rsid w:val="00AE7CDB"/>
    <w:rsid w:val="00AF06C8"/>
    <w:rsid w:val="00AF33FF"/>
    <w:rsid w:val="00AF4D22"/>
    <w:rsid w:val="00AF4E9A"/>
    <w:rsid w:val="00AF6792"/>
    <w:rsid w:val="00B20F75"/>
    <w:rsid w:val="00B213E5"/>
    <w:rsid w:val="00B26263"/>
    <w:rsid w:val="00B326F8"/>
    <w:rsid w:val="00B34ED9"/>
    <w:rsid w:val="00B34F60"/>
    <w:rsid w:val="00B46A40"/>
    <w:rsid w:val="00B52751"/>
    <w:rsid w:val="00B57989"/>
    <w:rsid w:val="00B57E93"/>
    <w:rsid w:val="00B600C3"/>
    <w:rsid w:val="00B65DE5"/>
    <w:rsid w:val="00B80E16"/>
    <w:rsid w:val="00B82707"/>
    <w:rsid w:val="00B86408"/>
    <w:rsid w:val="00B97B5C"/>
    <w:rsid w:val="00BB0A48"/>
    <w:rsid w:val="00BB214E"/>
    <w:rsid w:val="00BB2683"/>
    <w:rsid w:val="00BB3CBB"/>
    <w:rsid w:val="00BC0828"/>
    <w:rsid w:val="00BC0A8F"/>
    <w:rsid w:val="00BC575D"/>
    <w:rsid w:val="00BC6606"/>
    <w:rsid w:val="00BD05CB"/>
    <w:rsid w:val="00BE0EA7"/>
    <w:rsid w:val="00C004AA"/>
    <w:rsid w:val="00C10BFA"/>
    <w:rsid w:val="00C12D5B"/>
    <w:rsid w:val="00C15318"/>
    <w:rsid w:val="00C15971"/>
    <w:rsid w:val="00C15EB2"/>
    <w:rsid w:val="00C16D1E"/>
    <w:rsid w:val="00C2025E"/>
    <w:rsid w:val="00C2246F"/>
    <w:rsid w:val="00C2719B"/>
    <w:rsid w:val="00C27844"/>
    <w:rsid w:val="00C3469C"/>
    <w:rsid w:val="00C35A74"/>
    <w:rsid w:val="00C42C5E"/>
    <w:rsid w:val="00C53972"/>
    <w:rsid w:val="00C54985"/>
    <w:rsid w:val="00C5729D"/>
    <w:rsid w:val="00C64F78"/>
    <w:rsid w:val="00C66AFB"/>
    <w:rsid w:val="00C77DB2"/>
    <w:rsid w:val="00C84A21"/>
    <w:rsid w:val="00C87871"/>
    <w:rsid w:val="00C92714"/>
    <w:rsid w:val="00C94751"/>
    <w:rsid w:val="00C962D4"/>
    <w:rsid w:val="00CA1F67"/>
    <w:rsid w:val="00CA44D1"/>
    <w:rsid w:val="00CA5537"/>
    <w:rsid w:val="00CA7268"/>
    <w:rsid w:val="00CA7802"/>
    <w:rsid w:val="00CB50BB"/>
    <w:rsid w:val="00CB603C"/>
    <w:rsid w:val="00CC1443"/>
    <w:rsid w:val="00CC2C21"/>
    <w:rsid w:val="00CC44CC"/>
    <w:rsid w:val="00CC4EB5"/>
    <w:rsid w:val="00CD055E"/>
    <w:rsid w:val="00CD3F7C"/>
    <w:rsid w:val="00CD4924"/>
    <w:rsid w:val="00CD7007"/>
    <w:rsid w:val="00CE0D90"/>
    <w:rsid w:val="00CE1324"/>
    <w:rsid w:val="00CE35F0"/>
    <w:rsid w:val="00CF0505"/>
    <w:rsid w:val="00CF6CA9"/>
    <w:rsid w:val="00CF759D"/>
    <w:rsid w:val="00D00E3A"/>
    <w:rsid w:val="00D01992"/>
    <w:rsid w:val="00D03668"/>
    <w:rsid w:val="00D0405E"/>
    <w:rsid w:val="00D14760"/>
    <w:rsid w:val="00D15415"/>
    <w:rsid w:val="00D15CC9"/>
    <w:rsid w:val="00D16427"/>
    <w:rsid w:val="00D204CA"/>
    <w:rsid w:val="00D22B3A"/>
    <w:rsid w:val="00D231BD"/>
    <w:rsid w:val="00D23A70"/>
    <w:rsid w:val="00D269B7"/>
    <w:rsid w:val="00D32661"/>
    <w:rsid w:val="00D32BE3"/>
    <w:rsid w:val="00D42D8C"/>
    <w:rsid w:val="00D4570D"/>
    <w:rsid w:val="00D537E4"/>
    <w:rsid w:val="00D64094"/>
    <w:rsid w:val="00D64B7B"/>
    <w:rsid w:val="00D673E6"/>
    <w:rsid w:val="00D8003B"/>
    <w:rsid w:val="00D81BA9"/>
    <w:rsid w:val="00D95E08"/>
    <w:rsid w:val="00DA022D"/>
    <w:rsid w:val="00DA20C8"/>
    <w:rsid w:val="00DA728E"/>
    <w:rsid w:val="00DB2872"/>
    <w:rsid w:val="00DB58A4"/>
    <w:rsid w:val="00DB6DB6"/>
    <w:rsid w:val="00DC0CEF"/>
    <w:rsid w:val="00DC1766"/>
    <w:rsid w:val="00DD07FD"/>
    <w:rsid w:val="00DD3E44"/>
    <w:rsid w:val="00DE05FF"/>
    <w:rsid w:val="00DE13D5"/>
    <w:rsid w:val="00DE1D2E"/>
    <w:rsid w:val="00DE30DA"/>
    <w:rsid w:val="00DE3B3F"/>
    <w:rsid w:val="00DF2036"/>
    <w:rsid w:val="00DF3BE9"/>
    <w:rsid w:val="00E00F18"/>
    <w:rsid w:val="00E16BDD"/>
    <w:rsid w:val="00E21E34"/>
    <w:rsid w:val="00E234BF"/>
    <w:rsid w:val="00E3100F"/>
    <w:rsid w:val="00E37263"/>
    <w:rsid w:val="00E40B70"/>
    <w:rsid w:val="00E4266D"/>
    <w:rsid w:val="00E42C98"/>
    <w:rsid w:val="00E5039B"/>
    <w:rsid w:val="00E53213"/>
    <w:rsid w:val="00E54124"/>
    <w:rsid w:val="00E55105"/>
    <w:rsid w:val="00E55C12"/>
    <w:rsid w:val="00E55D0D"/>
    <w:rsid w:val="00E57A02"/>
    <w:rsid w:val="00E6282A"/>
    <w:rsid w:val="00E64793"/>
    <w:rsid w:val="00E65E79"/>
    <w:rsid w:val="00E67515"/>
    <w:rsid w:val="00E70199"/>
    <w:rsid w:val="00E71F4E"/>
    <w:rsid w:val="00E72D6A"/>
    <w:rsid w:val="00E73C41"/>
    <w:rsid w:val="00E7489B"/>
    <w:rsid w:val="00E77DC5"/>
    <w:rsid w:val="00E83AAA"/>
    <w:rsid w:val="00E84768"/>
    <w:rsid w:val="00E9136A"/>
    <w:rsid w:val="00E92A06"/>
    <w:rsid w:val="00E94029"/>
    <w:rsid w:val="00EA1C5C"/>
    <w:rsid w:val="00EA50FA"/>
    <w:rsid w:val="00EA5CBB"/>
    <w:rsid w:val="00EA6929"/>
    <w:rsid w:val="00EC4F04"/>
    <w:rsid w:val="00EC57C9"/>
    <w:rsid w:val="00EC6EE1"/>
    <w:rsid w:val="00ED260A"/>
    <w:rsid w:val="00EE350D"/>
    <w:rsid w:val="00EE6ADB"/>
    <w:rsid w:val="00EE7D9B"/>
    <w:rsid w:val="00EF18FF"/>
    <w:rsid w:val="00EF65FA"/>
    <w:rsid w:val="00EF7ADB"/>
    <w:rsid w:val="00F02F6D"/>
    <w:rsid w:val="00F04761"/>
    <w:rsid w:val="00F0494D"/>
    <w:rsid w:val="00F061FF"/>
    <w:rsid w:val="00F118AA"/>
    <w:rsid w:val="00F11A7A"/>
    <w:rsid w:val="00F234E4"/>
    <w:rsid w:val="00F25E58"/>
    <w:rsid w:val="00F25E90"/>
    <w:rsid w:val="00F30A77"/>
    <w:rsid w:val="00F345B1"/>
    <w:rsid w:val="00F36EF2"/>
    <w:rsid w:val="00F432C8"/>
    <w:rsid w:val="00F43493"/>
    <w:rsid w:val="00F45987"/>
    <w:rsid w:val="00F464AB"/>
    <w:rsid w:val="00F67D6C"/>
    <w:rsid w:val="00F71D26"/>
    <w:rsid w:val="00F74E20"/>
    <w:rsid w:val="00F75BD4"/>
    <w:rsid w:val="00F75F01"/>
    <w:rsid w:val="00F81B4A"/>
    <w:rsid w:val="00F85FE5"/>
    <w:rsid w:val="00F873E3"/>
    <w:rsid w:val="00F963D5"/>
    <w:rsid w:val="00FA1E72"/>
    <w:rsid w:val="00FB7CAA"/>
    <w:rsid w:val="00FC1295"/>
    <w:rsid w:val="00FC1350"/>
    <w:rsid w:val="00FE00E5"/>
    <w:rsid w:val="00FE08A1"/>
    <w:rsid w:val="00FF4926"/>
    <w:rsid w:val="00FF4F80"/>
    <w:rsid w:val="00FF564D"/>
    <w:rsid w:val="00FF72DB"/>
    <w:rsid w:val="07D714F5"/>
    <w:rsid w:val="15F0BA41"/>
    <w:rsid w:val="197575D1"/>
    <w:rsid w:val="422745DC"/>
    <w:rsid w:val="63A7FA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3A27F436-6110-4468-8793-0B1F8E8D8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CA726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D03668"/>
    <w:rPr>
      <w:color w:val="0563C1" w:themeColor="hyperlink"/>
      <w:u w:val="single"/>
    </w:rPr>
  </w:style>
  <w:style w:type="character" w:styleId="UnresolvedMention">
    <w:name w:val="Unresolved Mention"/>
    <w:basedOn w:val="DefaultParagraphFont"/>
    <w:uiPriority w:val="99"/>
    <w:semiHidden/>
    <w:unhideWhenUsed/>
    <w:rsid w:val="00D03668"/>
    <w:rPr>
      <w:color w:val="605E5C"/>
      <w:shd w:val="clear" w:color="auto" w:fill="E1DFDD"/>
    </w:rPr>
  </w:style>
  <w:style w:type="character" w:styleId="CommentReference">
    <w:name w:val="annotation reference"/>
    <w:basedOn w:val="DefaultParagraphFont"/>
    <w:uiPriority w:val="99"/>
    <w:semiHidden/>
    <w:unhideWhenUsed/>
    <w:rsid w:val="00A25EB6"/>
    <w:rPr>
      <w:sz w:val="16"/>
      <w:szCs w:val="16"/>
    </w:rPr>
  </w:style>
  <w:style w:type="paragraph" w:styleId="CommentText">
    <w:name w:val="annotation text"/>
    <w:basedOn w:val="Normal"/>
    <w:link w:val="CommentTextChar"/>
    <w:uiPriority w:val="99"/>
    <w:unhideWhenUsed/>
    <w:rsid w:val="00A25EB6"/>
    <w:pPr>
      <w:spacing w:line="240" w:lineRule="auto"/>
    </w:pPr>
    <w:rPr>
      <w:sz w:val="20"/>
      <w:szCs w:val="20"/>
    </w:rPr>
  </w:style>
  <w:style w:type="character" w:customStyle="1" w:styleId="CommentTextChar">
    <w:name w:val="Comment Text Char"/>
    <w:basedOn w:val="DefaultParagraphFont"/>
    <w:link w:val="CommentText"/>
    <w:uiPriority w:val="99"/>
    <w:rsid w:val="00A25EB6"/>
    <w:rPr>
      <w:sz w:val="20"/>
      <w:szCs w:val="20"/>
      <w:lang w:val="en-GB"/>
    </w:rPr>
  </w:style>
  <w:style w:type="paragraph" w:styleId="CommentSubject">
    <w:name w:val="annotation subject"/>
    <w:basedOn w:val="CommentText"/>
    <w:next w:val="CommentText"/>
    <w:link w:val="CommentSubjectChar"/>
    <w:uiPriority w:val="99"/>
    <w:semiHidden/>
    <w:unhideWhenUsed/>
    <w:rsid w:val="00A25EB6"/>
    <w:rPr>
      <w:b/>
      <w:bCs/>
    </w:rPr>
  </w:style>
  <w:style w:type="character" w:customStyle="1" w:styleId="CommentSubjectChar">
    <w:name w:val="Comment Subject Char"/>
    <w:basedOn w:val="CommentTextChar"/>
    <w:link w:val="CommentSubject"/>
    <w:uiPriority w:val="99"/>
    <w:semiHidden/>
    <w:rsid w:val="00A25EB6"/>
    <w:rPr>
      <w:b/>
      <w:bCs/>
      <w:sz w:val="20"/>
      <w:szCs w:val="20"/>
      <w:lang w:val="en-GB"/>
    </w:rPr>
  </w:style>
  <w:style w:type="character" w:styleId="FollowedHyperlink">
    <w:name w:val="FollowedHyperlink"/>
    <w:basedOn w:val="DefaultParagraphFont"/>
    <w:uiPriority w:val="99"/>
    <w:semiHidden/>
    <w:unhideWhenUsed/>
    <w:rsid w:val="00645B35"/>
    <w:rPr>
      <w:color w:val="954F72" w:themeColor="followedHyperlink"/>
      <w:u w:val="single"/>
    </w:rPr>
  </w:style>
  <w:style w:type="character" w:styleId="Mention">
    <w:name w:val="Mention"/>
    <w:basedOn w:val="DefaultParagraphFont"/>
    <w:uiPriority w:val="99"/>
    <w:unhideWhenUsed/>
    <w:rsid w:val="006E4B7D"/>
    <w:rPr>
      <w:color w:val="2B579A"/>
      <w:shd w:val="clear" w:color="auto" w:fill="E1DFDD"/>
    </w:rPr>
  </w:style>
  <w:style w:type="character" w:customStyle="1" w:styleId="Heading3Char">
    <w:name w:val="Heading 3 Char"/>
    <w:basedOn w:val="DefaultParagraphFont"/>
    <w:link w:val="Heading3"/>
    <w:uiPriority w:val="9"/>
    <w:rsid w:val="00CA7268"/>
    <w:rPr>
      <w:rFonts w:ascii="Times New Roman" w:eastAsia="Times New Roman" w:hAnsi="Times New Roman" w:cs="Times New Roman"/>
      <w:b/>
      <w:bCs/>
      <w:sz w:val="27"/>
      <w:szCs w:val="27"/>
    </w:rPr>
  </w:style>
  <w:style w:type="character" w:styleId="Strong">
    <w:name w:val="Strong"/>
    <w:basedOn w:val="DefaultParagraphFont"/>
    <w:uiPriority w:val="22"/>
    <w:qFormat/>
    <w:rsid w:val="00CA7268"/>
    <w:rPr>
      <w:b/>
      <w:bCs/>
    </w:rPr>
  </w:style>
  <w:style w:type="character" w:customStyle="1" w:styleId="field-content">
    <w:name w:val="field-content"/>
    <w:basedOn w:val="DefaultParagraphFont"/>
    <w:rsid w:val="00CA7268"/>
  </w:style>
  <w:style w:type="paragraph" w:styleId="NormalWeb">
    <w:name w:val="Normal (Web)"/>
    <w:basedOn w:val="Normal"/>
    <w:uiPriority w:val="99"/>
    <w:semiHidden/>
    <w:unhideWhenUsed/>
    <w:rsid w:val="00CA72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f0">
    <w:name w:val="pf0"/>
    <w:basedOn w:val="Normal"/>
    <w:rsid w:val="00332BD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332BD7"/>
    <w:rPr>
      <w:rFonts w:ascii="Segoe UI" w:hAnsi="Segoe UI" w:cs="Segoe UI" w:hint="default"/>
      <w:sz w:val="18"/>
      <w:szCs w:val="18"/>
    </w:rPr>
  </w:style>
  <w:style w:type="character" w:customStyle="1" w:styleId="normaltextrun">
    <w:name w:val="normaltextrun"/>
    <w:basedOn w:val="DefaultParagraphFont"/>
    <w:rsid w:val="003B2E96"/>
  </w:style>
  <w:style w:type="character" w:customStyle="1" w:styleId="eop">
    <w:name w:val="eop"/>
    <w:basedOn w:val="DefaultParagraphFont"/>
    <w:rsid w:val="003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36538">
      <w:bodyDiv w:val="1"/>
      <w:marLeft w:val="0"/>
      <w:marRight w:val="0"/>
      <w:marTop w:val="0"/>
      <w:marBottom w:val="0"/>
      <w:divBdr>
        <w:top w:val="none" w:sz="0" w:space="0" w:color="auto"/>
        <w:left w:val="none" w:sz="0" w:space="0" w:color="auto"/>
        <w:bottom w:val="none" w:sz="0" w:space="0" w:color="auto"/>
        <w:right w:val="none" w:sz="0" w:space="0" w:color="auto"/>
      </w:divBdr>
      <w:divsChild>
        <w:div w:id="1118453765">
          <w:marLeft w:val="0"/>
          <w:marRight w:val="0"/>
          <w:marTop w:val="0"/>
          <w:marBottom w:val="0"/>
          <w:divBdr>
            <w:top w:val="none" w:sz="0" w:space="0" w:color="auto"/>
            <w:left w:val="none" w:sz="0" w:space="0" w:color="auto"/>
            <w:bottom w:val="none" w:sz="0" w:space="0" w:color="auto"/>
            <w:right w:val="none" w:sz="0" w:space="0" w:color="auto"/>
          </w:divBdr>
          <w:divsChild>
            <w:div w:id="14887734">
              <w:marLeft w:val="0"/>
              <w:marRight w:val="0"/>
              <w:marTop w:val="0"/>
              <w:marBottom w:val="0"/>
              <w:divBdr>
                <w:top w:val="none" w:sz="0" w:space="0" w:color="auto"/>
                <w:left w:val="none" w:sz="0" w:space="0" w:color="auto"/>
                <w:bottom w:val="none" w:sz="0" w:space="0" w:color="auto"/>
                <w:right w:val="none" w:sz="0" w:space="0" w:color="auto"/>
              </w:divBdr>
            </w:div>
            <w:div w:id="899749879">
              <w:marLeft w:val="0"/>
              <w:marRight w:val="0"/>
              <w:marTop w:val="0"/>
              <w:marBottom w:val="0"/>
              <w:divBdr>
                <w:top w:val="none" w:sz="0" w:space="0" w:color="auto"/>
                <w:left w:val="none" w:sz="0" w:space="0" w:color="auto"/>
                <w:bottom w:val="none" w:sz="0" w:space="0" w:color="auto"/>
                <w:right w:val="none" w:sz="0" w:space="0" w:color="auto"/>
              </w:divBdr>
            </w:div>
            <w:div w:id="1821338553">
              <w:marLeft w:val="0"/>
              <w:marRight w:val="0"/>
              <w:marTop w:val="0"/>
              <w:marBottom w:val="0"/>
              <w:divBdr>
                <w:top w:val="none" w:sz="0" w:space="0" w:color="auto"/>
                <w:left w:val="none" w:sz="0" w:space="0" w:color="auto"/>
                <w:bottom w:val="none" w:sz="0" w:space="0" w:color="auto"/>
                <w:right w:val="none" w:sz="0" w:space="0" w:color="auto"/>
              </w:divBdr>
            </w:div>
            <w:div w:id="2079089017">
              <w:marLeft w:val="0"/>
              <w:marRight w:val="0"/>
              <w:marTop w:val="0"/>
              <w:marBottom w:val="0"/>
              <w:divBdr>
                <w:top w:val="none" w:sz="0" w:space="0" w:color="auto"/>
                <w:left w:val="none" w:sz="0" w:space="0" w:color="auto"/>
                <w:bottom w:val="none" w:sz="0" w:space="0" w:color="auto"/>
                <w:right w:val="none" w:sz="0" w:space="0" w:color="auto"/>
              </w:divBdr>
              <w:divsChild>
                <w:div w:id="15283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3019">
          <w:marLeft w:val="0"/>
          <w:marRight w:val="0"/>
          <w:marTop w:val="0"/>
          <w:marBottom w:val="0"/>
          <w:divBdr>
            <w:top w:val="none" w:sz="0" w:space="0" w:color="auto"/>
            <w:left w:val="none" w:sz="0" w:space="0" w:color="auto"/>
            <w:bottom w:val="none" w:sz="0" w:space="0" w:color="auto"/>
            <w:right w:val="none" w:sz="0" w:space="0" w:color="auto"/>
          </w:divBdr>
          <w:divsChild>
            <w:div w:id="13775117">
              <w:marLeft w:val="0"/>
              <w:marRight w:val="0"/>
              <w:marTop w:val="0"/>
              <w:marBottom w:val="0"/>
              <w:divBdr>
                <w:top w:val="none" w:sz="0" w:space="0" w:color="auto"/>
                <w:left w:val="none" w:sz="0" w:space="0" w:color="auto"/>
                <w:bottom w:val="none" w:sz="0" w:space="0" w:color="auto"/>
                <w:right w:val="none" w:sz="0" w:space="0" w:color="auto"/>
              </w:divBdr>
            </w:div>
            <w:div w:id="284582301">
              <w:marLeft w:val="0"/>
              <w:marRight w:val="0"/>
              <w:marTop w:val="0"/>
              <w:marBottom w:val="0"/>
              <w:divBdr>
                <w:top w:val="none" w:sz="0" w:space="0" w:color="auto"/>
                <w:left w:val="none" w:sz="0" w:space="0" w:color="auto"/>
                <w:bottom w:val="none" w:sz="0" w:space="0" w:color="auto"/>
                <w:right w:val="none" w:sz="0" w:space="0" w:color="auto"/>
              </w:divBdr>
            </w:div>
            <w:div w:id="553810996">
              <w:marLeft w:val="0"/>
              <w:marRight w:val="0"/>
              <w:marTop w:val="0"/>
              <w:marBottom w:val="0"/>
              <w:divBdr>
                <w:top w:val="none" w:sz="0" w:space="0" w:color="auto"/>
                <w:left w:val="none" w:sz="0" w:space="0" w:color="auto"/>
                <w:bottom w:val="none" w:sz="0" w:space="0" w:color="auto"/>
                <w:right w:val="none" w:sz="0" w:space="0" w:color="auto"/>
              </w:divBdr>
              <w:divsChild>
                <w:div w:id="1929535736">
                  <w:marLeft w:val="0"/>
                  <w:marRight w:val="0"/>
                  <w:marTop w:val="0"/>
                  <w:marBottom w:val="0"/>
                  <w:divBdr>
                    <w:top w:val="none" w:sz="0" w:space="0" w:color="auto"/>
                    <w:left w:val="none" w:sz="0" w:space="0" w:color="auto"/>
                    <w:bottom w:val="none" w:sz="0" w:space="0" w:color="auto"/>
                    <w:right w:val="none" w:sz="0" w:space="0" w:color="auto"/>
                  </w:divBdr>
                </w:div>
              </w:divsChild>
            </w:div>
            <w:div w:id="2063946787">
              <w:marLeft w:val="0"/>
              <w:marRight w:val="0"/>
              <w:marTop w:val="0"/>
              <w:marBottom w:val="0"/>
              <w:divBdr>
                <w:top w:val="none" w:sz="0" w:space="0" w:color="auto"/>
                <w:left w:val="none" w:sz="0" w:space="0" w:color="auto"/>
                <w:bottom w:val="none" w:sz="0" w:space="0" w:color="auto"/>
                <w:right w:val="none" w:sz="0" w:space="0" w:color="auto"/>
              </w:divBdr>
            </w:div>
          </w:divsChild>
        </w:div>
        <w:div w:id="1645701538">
          <w:marLeft w:val="0"/>
          <w:marRight w:val="0"/>
          <w:marTop w:val="0"/>
          <w:marBottom w:val="0"/>
          <w:divBdr>
            <w:top w:val="none" w:sz="0" w:space="0" w:color="auto"/>
            <w:left w:val="none" w:sz="0" w:space="0" w:color="auto"/>
            <w:bottom w:val="none" w:sz="0" w:space="0" w:color="auto"/>
            <w:right w:val="none" w:sz="0" w:space="0" w:color="auto"/>
          </w:divBdr>
          <w:divsChild>
            <w:div w:id="864711457">
              <w:marLeft w:val="0"/>
              <w:marRight w:val="0"/>
              <w:marTop w:val="0"/>
              <w:marBottom w:val="0"/>
              <w:divBdr>
                <w:top w:val="none" w:sz="0" w:space="0" w:color="auto"/>
                <w:left w:val="none" w:sz="0" w:space="0" w:color="auto"/>
                <w:bottom w:val="none" w:sz="0" w:space="0" w:color="auto"/>
                <w:right w:val="none" w:sz="0" w:space="0" w:color="auto"/>
              </w:divBdr>
              <w:divsChild>
                <w:div w:id="1632973929">
                  <w:marLeft w:val="0"/>
                  <w:marRight w:val="0"/>
                  <w:marTop w:val="0"/>
                  <w:marBottom w:val="0"/>
                  <w:divBdr>
                    <w:top w:val="none" w:sz="0" w:space="0" w:color="auto"/>
                    <w:left w:val="none" w:sz="0" w:space="0" w:color="auto"/>
                    <w:bottom w:val="none" w:sz="0" w:space="0" w:color="auto"/>
                    <w:right w:val="none" w:sz="0" w:space="0" w:color="auto"/>
                  </w:divBdr>
                </w:div>
              </w:divsChild>
            </w:div>
            <w:div w:id="1144928563">
              <w:marLeft w:val="0"/>
              <w:marRight w:val="0"/>
              <w:marTop w:val="0"/>
              <w:marBottom w:val="0"/>
              <w:divBdr>
                <w:top w:val="none" w:sz="0" w:space="0" w:color="auto"/>
                <w:left w:val="none" w:sz="0" w:space="0" w:color="auto"/>
                <w:bottom w:val="none" w:sz="0" w:space="0" w:color="auto"/>
                <w:right w:val="none" w:sz="0" w:space="0" w:color="auto"/>
              </w:divBdr>
            </w:div>
            <w:div w:id="145262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50111">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9056835">
      <w:bodyDiv w:val="1"/>
      <w:marLeft w:val="0"/>
      <w:marRight w:val="0"/>
      <w:marTop w:val="0"/>
      <w:marBottom w:val="0"/>
      <w:divBdr>
        <w:top w:val="none" w:sz="0" w:space="0" w:color="auto"/>
        <w:left w:val="none" w:sz="0" w:space="0" w:color="auto"/>
        <w:bottom w:val="none" w:sz="0" w:space="0" w:color="auto"/>
        <w:right w:val="none" w:sz="0" w:space="0" w:color="auto"/>
      </w:divBdr>
    </w:div>
    <w:div w:id="1424837598">
      <w:bodyDiv w:val="1"/>
      <w:marLeft w:val="0"/>
      <w:marRight w:val="0"/>
      <w:marTop w:val="0"/>
      <w:marBottom w:val="0"/>
      <w:divBdr>
        <w:top w:val="none" w:sz="0" w:space="0" w:color="auto"/>
        <w:left w:val="none" w:sz="0" w:space="0" w:color="auto"/>
        <w:bottom w:val="none" w:sz="0" w:space="0" w:color="auto"/>
        <w:right w:val="none" w:sz="0" w:space="0" w:color="auto"/>
      </w:divBdr>
      <w:divsChild>
        <w:div w:id="990254668">
          <w:marLeft w:val="0"/>
          <w:marRight w:val="0"/>
          <w:marTop w:val="0"/>
          <w:marBottom w:val="0"/>
          <w:divBdr>
            <w:top w:val="none" w:sz="0" w:space="0" w:color="auto"/>
            <w:left w:val="none" w:sz="0" w:space="0" w:color="auto"/>
            <w:bottom w:val="none" w:sz="0" w:space="0" w:color="auto"/>
            <w:right w:val="none" w:sz="0" w:space="0" w:color="auto"/>
          </w:divBdr>
        </w:div>
        <w:div w:id="1034160081">
          <w:marLeft w:val="0"/>
          <w:marRight w:val="0"/>
          <w:marTop w:val="0"/>
          <w:marBottom w:val="0"/>
          <w:divBdr>
            <w:top w:val="none" w:sz="0" w:space="0" w:color="auto"/>
            <w:left w:val="none" w:sz="0" w:space="0" w:color="auto"/>
            <w:bottom w:val="none" w:sz="0" w:space="0" w:color="auto"/>
            <w:right w:val="none" w:sz="0" w:space="0" w:color="auto"/>
          </w:divBdr>
          <w:divsChild>
            <w:div w:id="1589387551">
              <w:marLeft w:val="0"/>
              <w:marRight w:val="0"/>
              <w:marTop w:val="0"/>
              <w:marBottom w:val="0"/>
              <w:divBdr>
                <w:top w:val="none" w:sz="0" w:space="0" w:color="auto"/>
                <w:left w:val="none" w:sz="0" w:space="0" w:color="auto"/>
                <w:bottom w:val="none" w:sz="0" w:space="0" w:color="auto"/>
                <w:right w:val="none" w:sz="0" w:space="0" w:color="auto"/>
              </w:divBdr>
            </w:div>
          </w:divsChild>
        </w:div>
        <w:div w:id="2057699860">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migratory-freshwater-fis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executive-summary-review-freshwater-fish"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ms.int/sites/default/files/document/inf_33_freshwater_fish_eonly_0.pdf" TargetMode="External"/><Relationship Id="rId20" Type="http://schemas.openxmlformats.org/officeDocument/2006/relationships/header" Target="header5.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review-freshwater-fish"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Andrea Pauly</DisplayName>
        <AccountId>15</AccountId>
        <AccountType/>
      </UserInfo>
      <UserInfo>
        <DisplayName>Jenny Renell</DisplayName>
        <AccountId>34</AccountId>
        <AccountType/>
      </UserInfo>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3.xml><?xml version="1.0" encoding="utf-8"?>
<ds:datastoreItem xmlns:ds="http://schemas.openxmlformats.org/officeDocument/2006/customXml" ds:itemID="{8ABACA28-2B43-41BE-AA50-57110E04E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D6B2E0-A983-4E00-92A5-9590D8E32781}">
  <ds:schemaRefs>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dcmitype/"/>
    <ds:schemaRef ds:uri="http://www.w3.org/XML/1998/namespace"/>
    <ds:schemaRef ds:uri="http://schemas.openxmlformats.org/package/2006/metadata/core-properties"/>
    <ds:schemaRef ds:uri="http://purl.org/dc/elements/1.1/"/>
    <ds:schemaRef ds:uri="c15478a5-0be8-4f5d-8383-b307d5ba8bf6"/>
    <ds:schemaRef ds:uri="985ec44e-1bab-4c0b-9df0-6ba128686fc9"/>
    <ds:schemaRef ds:uri="a7b50396-0b06-45c1-b28e-46f86d566a1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1511</Words>
  <Characters>8617</Characters>
  <Application>Microsoft Office Word</Application>
  <DocSecurity>0</DocSecurity>
  <Lines>71</Lines>
  <Paragraphs>20</Paragraphs>
  <ScaleCrop>false</ScaleCrop>
  <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2019-09-20T05:54:00Z</cp:lastPrinted>
  <dcterms:created xsi:type="dcterms:W3CDTF">2023-07-20T09:19:00Z</dcterms:created>
  <dcterms:modified xsi:type="dcterms:W3CDTF">2023-07-20T09:19:00Z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