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0A6912F4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63A78E3" w:rsidR="00355BE3" w:rsidRPr="00275CED" w:rsidRDefault="00B67B72" w:rsidP="00355BE3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7BBDA497" w14:textId="77777777" w:rsidR="00B67B72" w:rsidRDefault="00B67B72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45790270" w14:textId="77777777" w:rsidR="00B67B72" w:rsidRDefault="00B67B72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35602BB1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343E335" w14:textId="660F2199" w:rsidR="42FF9391" w:rsidRDefault="5FE86DBC" w:rsidP="62F826AD">
      <w:pPr>
        <w:pStyle w:val="Heading2"/>
        <w:keepNext w:val="0"/>
        <w:jc w:val="center"/>
        <w:rPr>
          <w:sz w:val="22"/>
          <w:szCs w:val="22"/>
        </w:rPr>
      </w:pPr>
      <w:r w:rsidRPr="123AB561">
        <w:rPr>
          <w:sz w:val="22"/>
          <w:szCs w:val="22"/>
        </w:rPr>
        <w:t>MARINE TURTLES</w:t>
      </w:r>
    </w:p>
    <w:p w14:paraId="18FA2A59" w14:textId="1BE1D0FE" w:rsidR="62F826AD" w:rsidRDefault="62F826AD" w:rsidP="62F826AD"/>
    <w:p w14:paraId="5F359992" w14:textId="75CF8D1E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123AB561">
        <w:rPr>
          <w:rFonts w:cs="Arial"/>
          <w:sz w:val="22"/>
          <w:szCs w:val="22"/>
        </w:rPr>
        <w:t>UNEP/CMS/COP1</w:t>
      </w:r>
      <w:r w:rsidR="009163C0" w:rsidRPr="123AB561">
        <w:rPr>
          <w:rFonts w:cs="Arial"/>
          <w:sz w:val="22"/>
          <w:szCs w:val="22"/>
        </w:rPr>
        <w:t>4</w:t>
      </w:r>
      <w:r w:rsidRPr="123AB561">
        <w:rPr>
          <w:rFonts w:cs="Arial"/>
          <w:sz w:val="22"/>
          <w:szCs w:val="22"/>
        </w:rPr>
        <w:t>/Doc</w:t>
      </w:r>
      <w:r w:rsidR="00834FB0" w:rsidRPr="123AB561">
        <w:rPr>
          <w:rFonts w:cs="Arial"/>
          <w:sz w:val="22"/>
          <w:szCs w:val="22"/>
        </w:rPr>
        <w:t>.</w:t>
      </w:r>
      <w:r w:rsidR="434941F1" w:rsidRPr="123AB561">
        <w:rPr>
          <w:rFonts w:cs="Arial"/>
          <w:sz w:val="22"/>
          <w:szCs w:val="22"/>
        </w:rPr>
        <w:t>27.</w:t>
      </w:r>
      <w:r w:rsidR="1FF699ED" w:rsidRPr="123AB561">
        <w:rPr>
          <w:rFonts w:cs="Arial"/>
          <w:sz w:val="22"/>
          <w:szCs w:val="22"/>
        </w:rPr>
        <w:t>6.1</w:t>
      </w:r>
    </w:p>
    <w:p w14:paraId="26516C5A" w14:textId="77777777" w:rsidR="00355BE3" w:rsidRPr="009E5236" w:rsidRDefault="00355BE3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CB68B45" w14:textId="2AEC294A" w:rsidR="00355BE3" w:rsidRPr="0029233D" w:rsidRDefault="00AC50BF" w:rsidP="00AC50BF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29233D">
        <w:rPr>
          <w:rFonts w:cs="Arial"/>
          <w:b/>
          <w:bCs/>
          <w:sz w:val="22"/>
          <w:szCs w:val="22"/>
        </w:rPr>
        <w:t>(</w:t>
      </w:r>
      <w:r w:rsidRPr="0029233D">
        <w:rPr>
          <w:rFonts w:cs="Arial"/>
          <w:b/>
          <w:bCs/>
          <w:i/>
          <w:iCs/>
          <w:sz w:val="22"/>
          <w:szCs w:val="22"/>
        </w:rPr>
        <w:t>ScC-SC6 Agenda item 9.6.1</w:t>
      </w:r>
      <w:r w:rsidRPr="0029233D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Default="00167370" w:rsidP="00770C4C">
      <w:pPr>
        <w:tabs>
          <w:tab w:val="left" w:pos="1020"/>
        </w:tabs>
        <w:jc w:val="both"/>
        <w:rPr>
          <w:rFonts w:cs="Arial"/>
          <w:b/>
          <w:bCs/>
          <w:sz w:val="22"/>
          <w:szCs w:val="22"/>
        </w:rPr>
      </w:pPr>
    </w:p>
    <w:p w14:paraId="2D983858" w14:textId="77777777" w:rsidR="0029233D" w:rsidRPr="0029233D" w:rsidRDefault="0029233D" w:rsidP="00770C4C">
      <w:pPr>
        <w:tabs>
          <w:tab w:val="left" w:pos="1020"/>
        </w:tabs>
        <w:jc w:val="both"/>
        <w:rPr>
          <w:rFonts w:cs="Arial"/>
          <w:b/>
          <w:bCs/>
          <w:sz w:val="22"/>
          <w:szCs w:val="22"/>
        </w:rPr>
      </w:pPr>
    </w:p>
    <w:p w14:paraId="22E43B99" w14:textId="77777777" w:rsidR="00170AB1" w:rsidRPr="00DF4423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034AD6" w14:textId="486EBCD0" w:rsidR="0089659F" w:rsidRDefault="00D45A9C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45A9C">
        <w:rPr>
          <w:rFonts w:cs="Arial"/>
          <w:sz w:val="22"/>
          <w:szCs w:val="22"/>
        </w:rPr>
        <w:t xml:space="preserve">ScC-SC6 </w:t>
      </w:r>
      <w:r w:rsidR="0089659F">
        <w:rPr>
          <w:rFonts w:cs="Arial"/>
          <w:sz w:val="22"/>
          <w:szCs w:val="22"/>
        </w:rPr>
        <w:t>recommended the draft Decisions for adoption with the amendments listed below.</w:t>
      </w:r>
    </w:p>
    <w:p w14:paraId="138DFBD8" w14:textId="77777777" w:rsidR="0089659F" w:rsidRDefault="0089659F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3C8DB3B8" w14:textId="77777777" w:rsidR="001A5273" w:rsidRDefault="001A5273" w:rsidP="00770C4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BD14D10" w14:textId="7265BD33" w:rsidR="00170AB1" w:rsidRDefault="001A5273" w:rsidP="00770C4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  <w:r w:rsidR="00170AB1">
        <w:rPr>
          <w:rFonts w:cs="Arial"/>
          <w:sz w:val="22"/>
          <w:szCs w:val="22"/>
        </w:rPr>
        <w:t xml:space="preserve"> </w:t>
      </w:r>
    </w:p>
    <w:p w14:paraId="4443DD80" w14:textId="77777777" w:rsidR="00170AB1" w:rsidRPr="006356C5" w:rsidRDefault="00170AB1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770C4C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7C6C2F3" w14:textId="23DA32F1" w:rsidR="00170AB1" w:rsidRPr="001A5273" w:rsidRDefault="00C1177E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125B0">
        <w:rPr>
          <w:rFonts w:cs="Arial"/>
          <w:bCs/>
          <w:sz w:val="22"/>
          <w:szCs w:val="22"/>
        </w:rPr>
        <w:t>Decision</w:t>
      </w:r>
      <w:r w:rsidR="009125B0">
        <w:rPr>
          <w:rFonts w:cs="Arial"/>
          <w:bCs/>
          <w:sz w:val="22"/>
          <w:szCs w:val="22"/>
        </w:rPr>
        <w:t xml:space="preserve"> </w:t>
      </w:r>
      <w:r w:rsidR="00CD01E0">
        <w:rPr>
          <w:rFonts w:cs="Arial"/>
          <w:sz w:val="22"/>
          <w:szCs w:val="22"/>
        </w:rPr>
        <w:t>14.BB</w:t>
      </w:r>
      <w:r w:rsidR="00FE3BED">
        <w:rPr>
          <w:rFonts w:cs="Arial"/>
          <w:sz w:val="22"/>
          <w:szCs w:val="22"/>
        </w:rPr>
        <w:t xml:space="preserve"> a)</w:t>
      </w:r>
    </w:p>
    <w:p w14:paraId="31C714B7" w14:textId="559C2F76" w:rsidR="00FE3BED" w:rsidRPr="00FE3BED" w:rsidRDefault="00FE3BED" w:rsidP="00770C4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Amend to read:</w:t>
      </w:r>
      <w:r w:rsidR="00770C4C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br/>
      </w:r>
      <w:r w:rsidR="00CC6244">
        <w:rPr>
          <w:rFonts w:cs="Arial"/>
          <w:sz w:val="22"/>
          <w:szCs w:val="22"/>
        </w:rPr>
        <w:t>“R</w:t>
      </w:r>
      <w:r w:rsidR="00CC6244" w:rsidRPr="00CC6244">
        <w:rPr>
          <w:rFonts w:cs="Arial"/>
          <w:sz w:val="22"/>
          <w:szCs w:val="22"/>
        </w:rPr>
        <w:t xml:space="preserve">eview, as far as feasible in collaboration with the Memorandum of Understanding on the Conservation and Management of Marine Turtles and their Habitats of the Indian Ocean and South-East Asia (IOSEA Marine Turtle MOU) and the InterAmerican Convention for the Protection and Conservation of Sea Turtles, relevant scientific information on conservation and threats to marine turtles </w:t>
      </w:r>
      <w:r w:rsidR="00CC6244" w:rsidRPr="00CC6244">
        <w:rPr>
          <w:rFonts w:cs="Arial"/>
          <w:sz w:val="22"/>
          <w:szCs w:val="22"/>
          <w:u w:val="single"/>
        </w:rPr>
        <w:t>in a region- and species-specific context</w:t>
      </w:r>
      <w:r w:rsidR="00CC6244" w:rsidRPr="00CC6244">
        <w:rPr>
          <w:rFonts w:cs="Arial"/>
          <w:sz w:val="22"/>
          <w:szCs w:val="22"/>
        </w:rPr>
        <w:t xml:space="preserve">, </w:t>
      </w:r>
      <w:r w:rsidR="00CC6244" w:rsidRPr="004E583D">
        <w:rPr>
          <w:rFonts w:cs="Arial"/>
          <w:sz w:val="22"/>
          <w:szCs w:val="22"/>
          <w:rPrChange w:id="0" w:author="Heidrun Frisch-Nwakanma" w:date="2023-07-20T10:05:00Z">
            <w:rPr>
              <w:rFonts w:cs="Arial"/>
              <w:strike/>
              <w:sz w:val="22"/>
              <w:szCs w:val="22"/>
            </w:rPr>
          </w:rPrChange>
        </w:rPr>
        <w:t>such as</w:t>
      </w:r>
      <w:r w:rsidR="00CC6244" w:rsidRPr="00CC6244">
        <w:rPr>
          <w:rFonts w:cs="Arial"/>
          <w:sz w:val="22"/>
          <w:szCs w:val="22"/>
        </w:rPr>
        <w:t xml:space="preserve"> </w:t>
      </w:r>
      <w:del w:id="1" w:author="Heidrun Frisch-Nwakanma" w:date="2023-07-20T10:05:00Z">
        <w:r w:rsidR="00CC6244" w:rsidRPr="00861836" w:rsidDel="004E583D">
          <w:rPr>
            <w:rFonts w:cs="Arial"/>
            <w:sz w:val="22"/>
            <w:szCs w:val="22"/>
            <w:u w:val="single"/>
          </w:rPr>
          <w:delText xml:space="preserve">including </w:delText>
        </w:r>
      </w:del>
      <w:r w:rsidR="00CC6244" w:rsidRPr="00861836">
        <w:rPr>
          <w:rFonts w:cs="Arial"/>
          <w:sz w:val="22"/>
          <w:szCs w:val="22"/>
          <w:u w:val="single"/>
        </w:rPr>
        <w:t>their vulnerability to</w:t>
      </w:r>
      <w:r w:rsidR="00CC6244" w:rsidRPr="00CC6244">
        <w:rPr>
          <w:rFonts w:cs="Arial"/>
          <w:sz w:val="22"/>
          <w:szCs w:val="22"/>
        </w:rPr>
        <w:t xml:space="preserve"> climate change</w:t>
      </w:r>
      <w:ins w:id="2" w:author="Heidrun Frisch-Nwakanma" w:date="2023-07-20T09:37:00Z">
        <w:r w:rsidR="005E001C">
          <w:rPr>
            <w:rFonts w:cs="Arial"/>
            <w:sz w:val="22"/>
            <w:szCs w:val="22"/>
          </w:rPr>
          <w:t xml:space="preserve">, </w:t>
        </w:r>
      </w:ins>
      <w:ins w:id="3" w:author="Heidrun Frisch-Nwakanma" w:date="2023-07-19T21:21:00Z">
        <w:r w:rsidR="00A15523">
          <w:rPr>
            <w:rFonts w:cs="Arial"/>
            <w:sz w:val="22"/>
            <w:szCs w:val="22"/>
            <w:lang w:val="en-AU"/>
          </w:rPr>
          <w:t xml:space="preserve">and the identification of </w:t>
        </w:r>
        <w:r w:rsidR="00A15523" w:rsidRPr="00FE3BED">
          <w:rPr>
            <w:rFonts w:cs="Arial"/>
            <w:sz w:val="22"/>
            <w:szCs w:val="22"/>
            <w:lang w:val="en-AU"/>
          </w:rPr>
          <w:t>habitats resilient to climate change as these habitats may require increased conservation effort over time</w:t>
        </w:r>
      </w:ins>
      <w:ins w:id="4" w:author="Heidrun Frisch-Nwakanma" w:date="2023-07-20T10:06:00Z">
        <w:r w:rsidR="00632E2C">
          <w:rPr>
            <w:rFonts w:cs="Arial"/>
            <w:sz w:val="22"/>
            <w:szCs w:val="22"/>
            <w:lang w:val="en-AU"/>
          </w:rPr>
          <w:t xml:space="preserve">, </w:t>
        </w:r>
        <w:r w:rsidR="00632E2C" w:rsidRPr="00632E2C">
          <w:rPr>
            <w:rFonts w:cs="Arial"/>
            <w:sz w:val="22"/>
            <w:szCs w:val="22"/>
          </w:rPr>
          <w:t>as well as threats to post</w:t>
        </w:r>
      </w:ins>
      <w:ins w:id="5" w:author="Heidrun Frisch-Nwakanma" w:date="2023-07-20T10:07:00Z">
        <w:r w:rsidR="00EB1B70">
          <w:rPr>
            <w:rFonts w:cs="Arial"/>
            <w:sz w:val="22"/>
            <w:szCs w:val="22"/>
          </w:rPr>
          <w:t>-</w:t>
        </w:r>
      </w:ins>
      <w:ins w:id="6" w:author="Heidrun Frisch-Nwakanma" w:date="2023-07-20T10:06:00Z">
        <w:r w:rsidR="00632E2C" w:rsidRPr="00632E2C">
          <w:rPr>
            <w:rFonts w:cs="Arial"/>
            <w:sz w:val="22"/>
            <w:szCs w:val="22"/>
          </w:rPr>
          <w:t>hatchlings such as plastic pollution and light pollution</w:t>
        </w:r>
      </w:ins>
      <w:r w:rsidR="00CC6244" w:rsidRPr="00CC6244">
        <w:rPr>
          <w:rFonts w:cs="Arial"/>
          <w:sz w:val="22"/>
          <w:szCs w:val="22"/>
        </w:rPr>
        <w:t xml:space="preserve">; </w:t>
      </w:r>
      <w:r w:rsidR="00CC6244" w:rsidRPr="00861836">
        <w:rPr>
          <w:rFonts w:cs="Arial"/>
          <w:sz w:val="22"/>
          <w:szCs w:val="22"/>
          <w:u w:val="single"/>
        </w:rPr>
        <w:t>and</w:t>
      </w:r>
      <w:r w:rsidR="00A15523">
        <w:rPr>
          <w:rFonts w:cs="Arial"/>
          <w:sz w:val="22"/>
          <w:szCs w:val="22"/>
          <w:u w:val="single"/>
        </w:rPr>
        <w:t>”</w:t>
      </w:r>
    </w:p>
    <w:p w14:paraId="46C103BF" w14:textId="1BB5D965" w:rsidR="00170AB1" w:rsidRDefault="00170AB1" w:rsidP="00770C4C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p w14:paraId="00F8D666" w14:textId="6796C852" w:rsidR="00A15523" w:rsidRPr="00A15523" w:rsidRDefault="009125B0" w:rsidP="00770C4C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Decision</w:t>
      </w:r>
      <w:r w:rsidR="00A15523">
        <w:rPr>
          <w:rFonts w:cs="Arial"/>
          <w:sz w:val="22"/>
          <w:szCs w:val="22"/>
        </w:rPr>
        <w:t xml:space="preserve"> 14.BB b)</w:t>
      </w:r>
    </w:p>
    <w:p w14:paraId="75B98775" w14:textId="62EFEF47" w:rsidR="00170AB1" w:rsidRDefault="00A15523" w:rsidP="00770C4C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Amend to read:</w:t>
      </w:r>
    </w:p>
    <w:p w14:paraId="698E81DF" w14:textId="6EE70C69" w:rsidR="00170AB1" w:rsidRDefault="00770C4C" w:rsidP="00770C4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“B</w:t>
      </w:r>
      <w:r w:rsidRPr="00770C4C">
        <w:rPr>
          <w:rFonts w:cs="Arial"/>
          <w:sz w:val="22"/>
          <w:szCs w:val="22"/>
        </w:rPr>
        <w:t>ased on this review, develop new recommendations for the conservation of all species of marine turtle included in Appendix I or II of the Convention</w:t>
      </w:r>
      <w:ins w:id="7" w:author="Heidrun Frisch-Nwakanma" w:date="2023-07-19T21:25:00Z">
        <w:r w:rsidR="00B46545">
          <w:rPr>
            <w:rFonts w:cs="Arial"/>
            <w:sz w:val="22"/>
            <w:szCs w:val="22"/>
          </w:rPr>
          <w:t>,</w:t>
        </w:r>
      </w:ins>
      <w:r w:rsidRPr="00770C4C">
        <w:rPr>
          <w:rFonts w:cs="Arial"/>
          <w:sz w:val="22"/>
          <w:szCs w:val="22"/>
        </w:rPr>
        <w:t xml:space="preserve"> including</w:t>
      </w:r>
      <w:ins w:id="8" w:author="Heidrun Frisch-Nwakanma" w:date="2023-07-19T21:25:00Z">
        <w:r w:rsidR="00B46545">
          <w:rPr>
            <w:rFonts w:cs="Arial"/>
            <w:sz w:val="22"/>
            <w:szCs w:val="22"/>
          </w:rPr>
          <w:t xml:space="preserve"> on</w:t>
        </w:r>
      </w:ins>
      <w:r w:rsidRPr="00770C4C">
        <w:rPr>
          <w:rFonts w:cs="Arial"/>
          <w:sz w:val="22"/>
          <w:szCs w:val="22"/>
        </w:rPr>
        <w:t xml:space="preserve"> the preservation of the current nesting beaches and the identification of new nesting beaches,</w:t>
      </w:r>
      <w:ins w:id="9" w:author="Heidrun Frisch-Nwakanma" w:date="2023-07-19T21:23:00Z">
        <w:r w:rsidR="00AC3A77">
          <w:rPr>
            <w:rFonts w:cs="Arial"/>
            <w:sz w:val="22"/>
            <w:szCs w:val="22"/>
          </w:rPr>
          <w:t xml:space="preserve"> </w:t>
        </w:r>
      </w:ins>
      <w:ins w:id="10" w:author="Heidrun Frisch-Nwakanma" w:date="2023-07-19T21:25:00Z">
        <w:r w:rsidR="00B46545">
          <w:rPr>
            <w:rFonts w:cs="Arial"/>
            <w:sz w:val="22"/>
            <w:szCs w:val="22"/>
          </w:rPr>
          <w:t>and collate</w:t>
        </w:r>
      </w:ins>
      <w:ins w:id="11" w:author="Heidrun Frisch-Nwakanma" w:date="2023-07-19T21:24:00Z">
        <w:r w:rsidR="00AC3A77">
          <w:rPr>
            <w:rFonts w:cs="Arial"/>
            <w:sz w:val="22"/>
            <w:szCs w:val="22"/>
          </w:rPr>
          <w:t xml:space="preserve"> </w:t>
        </w:r>
        <w:r w:rsidR="00AC3A77" w:rsidRPr="00AC3A77">
          <w:rPr>
            <w:rFonts w:cs="Arial"/>
            <w:sz w:val="22"/>
            <w:szCs w:val="22"/>
            <w:lang w:val="en-AU"/>
          </w:rPr>
          <w:t>current and innovative management options to mitigate the effects of climate change on nesting beaches, such as beach cooling and beach restoration projects</w:t>
        </w:r>
        <w:r w:rsidR="00AC3A77">
          <w:rPr>
            <w:rFonts w:cs="Arial"/>
            <w:sz w:val="22"/>
            <w:szCs w:val="22"/>
            <w:lang w:val="en-AU"/>
          </w:rPr>
          <w:t>,</w:t>
        </w:r>
      </w:ins>
      <w:r w:rsidRPr="00770C4C">
        <w:rPr>
          <w:rFonts w:cs="Arial"/>
          <w:sz w:val="22"/>
          <w:szCs w:val="22"/>
        </w:rPr>
        <w:t xml:space="preserve"> for presentation at the </w:t>
      </w:r>
      <w:r w:rsidRPr="0016265E">
        <w:rPr>
          <w:rFonts w:cs="Arial"/>
          <w:strike/>
          <w:sz w:val="22"/>
          <w:szCs w:val="22"/>
        </w:rPr>
        <w:t>14</w:t>
      </w:r>
      <w:r w:rsidRPr="0016265E">
        <w:rPr>
          <w:rFonts w:cs="Arial"/>
          <w:sz w:val="22"/>
          <w:szCs w:val="22"/>
          <w:u w:val="single"/>
        </w:rPr>
        <w:t>15</w:t>
      </w:r>
      <w:r w:rsidRPr="00770C4C">
        <w:rPr>
          <w:rFonts w:cs="Arial"/>
          <w:sz w:val="22"/>
          <w:szCs w:val="22"/>
        </w:rPr>
        <w:t>th meeting of the Conference of the Parties;</w:t>
      </w:r>
      <w:r w:rsidR="0016265E">
        <w:rPr>
          <w:rFonts w:cs="Arial"/>
          <w:sz w:val="22"/>
          <w:szCs w:val="22"/>
        </w:rPr>
        <w:t>”</w:t>
      </w:r>
    </w:p>
    <w:p w14:paraId="01ED1126" w14:textId="5B1CA11B" w:rsidR="007117FE" w:rsidRPr="00743376" w:rsidRDefault="007117FE" w:rsidP="00770C4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1E69" w14:textId="77777777" w:rsidR="00681D2E" w:rsidRDefault="00681D2E" w:rsidP="00355BE3">
      <w:r>
        <w:separator/>
      </w:r>
    </w:p>
  </w:endnote>
  <w:endnote w:type="continuationSeparator" w:id="0">
    <w:p w14:paraId="3CFD72E4" w14:textId="77777777" w:rsidR="00681D2E" w:rsidRDefault="00681D2E" w:rsidP="00355BE3">
      <w:r>
        <w:continuationSeparator/>
      </w:r>
    </w:p>
  </w:endnote>
  <w:endnote w:type="continuationNotice" w:id="1">
    <w:p w14:paraId="01A582B2" w14:textId="77777777" w:rsidR="00681D2E" w:rsidRDefault="00681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CC530" w14:textId="77777777" w:rsidR="00681D2E" w:rsidRDefault="00681D2E" w:rsidP="00355BE3">
      <w:r>
        <w:separator/>
      </w:r>
    </w:p>
  </w:footnote>
  <w:footnote w:type="continuationSeparator" w:id="0">
    <w:p w14:paraId="23E75B76" w14:textId="77777777" w:rsidR="00681D2E" w:rsidRDefault="00681D2E" w:rsidP="00355BE3">
      <w:r>
        <w:continuationSeparator/>
      </w:r>
    </w:p>
  </w:footnote>
  <w:footnote w:type="continuationNotice" w:id="1">
    <w:p w14:paraId="5EDAC83B" w14:textId="77777777" w:rsidR="00681D2E" w:rsidRDefault="00681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715B07F6" w:rsidR="00355BE3" w:rsidRPr="008648EB" w:rsidRDefault="1C5A2C58" w:rsidP="1C5A2C58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1C5A2C58">
      <w:rPr>
        <w:rFonts w:cs="Arial"/>
        <w:i/>
        <w:iCs/>
      </w:rPr>
      <w:t xml:space="preserve">UNEP/CMS/COP14/Doc.27.6.1/Add.1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idrun Frisch-Nwakanma">
    <w15:presenceInfo w15:providerId="AD" w15:userId="S::heidrun.frisch-nwakanma@un.org::129e059a-4f79-4b5e-ad7a-002cf5820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65D9"/>
    <w:rsid w:val="00021883"/>
    <w:rsid w:val="0003542E"/>
    <w:rsid w:val="0005278D"/>
    <w:rsid w:val="00104592"/>
    <w:rsid w:val="001101F5"/>
    <w:rsid w:val="0016265E"/>
    <w:rsid w:val="00167370"/>
    <w:rsid w:val="00170AB1"/>
    <w:rsid w:val="001A11F7"/>
    <w:rsid w:val="001A5273"/>
    <w:rsid w:val="001B56AE"/>
    <w:rsid w:val="0024099B"/>
    <w:rsid w:val="00261FA8"/>
    <w:rsid w:val="00275CED"/>
    <w:rsid w:val="0029233D"/>
    <w:rsid w:val="002C3751"/>
    <w:rsid w:val="00355BE3"/>
    <w:rsid w:val="003B3D49"/>
    <w:rsid w:val="003F28ED"/>
    <w:rsid w:val="00402509"/>
    <w:rsid w:val="00421A8D"/>
    <w:rsid w:val="00447843"/>
    <w:rsid w:val="004A779D"/>
    <w:rsid w:val="004B4A91"/>
    <w:rsid w:val="004D569B"/>
    <w:rsid w:val="004E583D"/>
    <w:rsid w:val="004F5A49"/>
    <w:rsid w:val="00512B49"/>
    <w:rsid w:val="005330F7"/>
    <w:rsid w:val="005530A2"/>
    <w:rsid w:val="005544A0"/>
    <w:rsid w:val="00563598"/>
    <w:rsid w:val="00564AA9"/>
    <w:rsid w:val="005B2560"/>
    <w:rsid w:val="005E001C"/>
    <w:rsid w:val="005E6E96"/>
    <w:rsid w:val="006008DE"/>
    <w:rsid w:val="006115DD"/>
    <w:rsid w:val="00632E2C"/>
    <w:rsid w:val="00681D2E"/>
    <w:rsid w:val="006A7946"/>
    <w:rsid w:val="007117FE"/>
    <w:rsid w:val="00722E00"/>
    <w:rsid w:val="00743376"/>
    <w:rsid w:val="007439D7"/>
    <w:rsid w:val="00770C4C"/>
    <w:rsid w:val="007C3CAB"/>
    <w:rsid w:val="00834FB0"/>
    <w:rsid w:val="0085105B"/>
    <w:rsid w:val="00861836"/>
    <w:rsid w:val="00862D61"/>
    <w:rsid w:val="00871669"/>
    <w:rsid w:val="0089659F"/>
    <w:rsid w:val="008B2E48"/>
    <w:rsid w:val="008D0A1F"/>
    <w:rsid w:val="008E6E58"/>
    <w:rsid w:val="009125B0"/>
    <w:rsid w:val="009163C0"/>
    <w:rsid w:val="00945B23"/>
    <w:rsid w:val="00950CDA"/>
    <w:rsid w:val="009A422E"/>
    <w:rsid w:val="009B01C7"/>
    <w:rsid w:val="009C4675"/>
    <w:rsid w:val="009E5236"/>
    <w:rsid w:val="00A15523"/>
    <w:rsid w:val="00A73C16"/>
    <w:rsid w:val="00AC3A77"/>
    <w:rsid w:val="00AC50BF"/>
    <w:rsid w:val="00B46545"/>
    <w:rsid w:val="00B67B72"/>
    <w:rsid w:val="00C1177E"/>
    <w:rsid w:val="00C354CA"/>
    <w:rsid w:val="00C42569"/>
    <w:rsid w:val="00CC6244"/>
    <w:rsid w:val="00CD01E0"/>
    <w:rsid w:val="00CD07E7"/>
    <w:rsid w:val="00D14389"/>
    <w:rsid w:val="00D45A9C"/>
    <w:rsid w:val="00D576D1"/>
    <w:rsid w:val="00D6106A"/>
    <w:rsid w:val="00DB792C"/>
    <w:rsid w:val="00DE7BB8"/>
    <w:rsid w:val="00EA2DA7"/>
    <w:rsid w:val="00EA5EFB"/>
    <w:rsid w:val="00EB1B70"/>
    <w:rsid w:val="00ED5AC6"/>
    <w:rsid w:val="00EE6676"/>
    <w:rsid w:val="00F11E8B"/>
    <w:rsid w:val="00F26822"/>
    <w:rsid w:val="00F273C9"/>
    <w:rsid w:val="00F74BC0"/>
    <w:rsid w:val="00F7565F"/>
    <w:rsid w:val="00F86E07"/>
    <w:rsid w:val="00FC02C2"/>
    <w:rsid w:val="00FE3BED"/>
    <w:rsid w:val="0962F424"/>
    <w:rsid w:val="0F32DE88"/>
    <w:rsid w:val="106D93A0"/>
    <w:rsid w:val="10ECABB4"/>
    <w:rsid w:val="123AB561"/>
    <w:rsid w:val="15910C17"/>
    <w:rsid w:val="1768EB4C"/>
    <w:rsid w:val="1C5A2C58"/>
    <w:rsid w:val="1D0C56D1"/>
    <w:rsid w:val="1FAF9191"/>
    <w:rsid w:val="1FF699ED"/>
    <w:rsid w:val="24AA97CE"/>
    <w:rsid w:val="27EB2235"/>
    <w:rsid w:val="28309155"/>
    <w:rsid w:val="30DB2CA5"/>
    <w:rsid w:val="3A2D70BC"/>
    <w:rsid w:val="42FF9391"/>
    <w:rsid w:val="434941F1"/>
    <w:rsid w:val="43B95206"/>
    <w:rsid w:val="4A5941F1"/>
    <w:rsid w:val="4B123B9F"/>
    <w:rsid w:val="4D0C658E"/>
    <w:rsid w:val="52921FFF"/>
    <w:rsid w:val="57F6F24E"/>
    <w:rsid w:val="5D38165A"/>
    <w:rsid w:val="5EEED7F2"/>
    <w:rsid w:val="5FE86DBC"/>
    <w:rsid w:val="60A72867"/>
    <w:rsid w:val="62B4EC95"/>
    <w:rsid w:val="62F826AD"/>
    <w:rsid w:val="757DCD98"/>
    <w:rsid w:val="79BA40C9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233285D8-587D-47B4-B4F4-D748A09E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paragraph" w:styleId="Revision">
    <w:name w:val="Revision"/>
    <w:hidden/>
    <w:uiPriority w:val="99"/>
    <w:semiHidden/>
    <w:rsid w:val="00861836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1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1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1A8D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A8D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8F51D2-9413-47E8-8D1E-904287508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c15478a5-0be8-4f5d-8383-b307d5ba8bf6"/>
    <ds:schemaRef ds:uri="http://schemas.openxmlformats.org/package/2006/metadata/core-properties"/>
    <ds:schemaRef ds:uri="985ec44e-1bab-4c0b-9df0-6ba128686fc9"/>
    <ds:schemaRef ds:uri="http://purl.org/dc/elements/1.1/"/>
    <ds:schemaRef ds:uri="http://purl.org/dc/dcmitype/"/>
    <ds:schemaRef ds:uri="a7b50396-0b06-45c1-b28e-46f86d566a1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Heidrun Frisch-Nwakanma</cp:lastModifiedBy>
  <cp:revision>2</cp:revision>
  <dcterms:created xsi:type="dcterms:W3CDTF">2023-07-20T09:17:00Z</dcterms:created>
  <dcterms:modified xsi:type="dcterms:W3CDTF">2023-07-20T09:17:00Z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