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40D66A72"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65F7BC8F" w14:textId="6B94766D" w:rsidR="00406CCD" w:rsidRPr="00406CCD" w:rsidRDefault="00406CCD" w:rsidP="00406CCD">
      <w:pPr>
        <w:jc w:val="right"/>
        <w:rPr>
          <w:sz w:val="22"/>
          <w:szCs w:val="32"/>
          <w:lang w:val="en-GB"/>
        </w:rPr>
      </w:pPr>
      <w:r>
        <w:rPr>
          <w:sz w:val="22"/>
          <w:szCs w:val="32"/>
          <w:lang w:val="en-GB"/>
        </w:rPr>
        <w:t>In-Session version</w:t>
      </w:r>
    </w:p>
    <w:p w14:paraId="29165735" w14:textId="77777777" w:rsidR="00355BE3" w:rsidRPr="00275CED" w:rsidRDefault="00355BE3" w:rsidP="00355BE3">
      <w:pPr>
        <w:jc w:val="right"/>
        <w:rPr>
          <w:sz w:val="22"/>
          <w:szCs w:val="22"/>
          <w:lang w:val="en-GB"/>
        </w:rPr>
      </w:pPr>
    </w:p>
    <w:p w14:paraId="0D7B8BD7" w14:textId="77777777" w:rsidR="00406CCD" w:rsidRDefault="00406CCD" w:rsidP="00406CCD">
      <w:pPr>
        <w:pStyle w:val="Heading2"/>
        <w:keepNext w:val="0"/>
        <w:ind w:left="-90" w:right="-1"/>
        <w:jc w:val="center"/>
        <w:rPr>
          <w:rFonts w:cs="Arial"/>
          <w:sz w:val="22"/>
          <w:szCs w:val="22"/>
          <w:lang w:val="en-GB"/>
        </w:rPr>
      </w:pPr>
    </w:p>
    <w:p w14:paraId="591C5C34" w14:textId="3485D650" w:rsidR="00355BE3" w:rsidRDefault="00355BE3" w:rsidP="00406CCD">
      <w:pPr>
        <w:pStyle w:val="Heading2"/>
        <w:keepNext w:val="0"/>
        <w:ind w:left="-90" w:right="-1"/>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406CCD">
      <w:pPr>
        <w:pStyle w:val="Heading2"/>
        <w:keepNext w:val="0"/>
        <w:ind w:left="-90" w:right="-1"/>
        <w:jc w:val="center"/>
        <w:rPr>
          <w:rFonts w:cs="Arial"/>
          <w:b w:val="0"/>
          <w:sz w:val="22"/>
          <w:szCs w:val="22"/>
          <w:lang w:val="en-GB"/>
        </w:rPr>
      </w:pPr>
      <w:r w:rsidRPr="0962F424">
        <w:rPr>
          <w:rFonts w:cs="Arial"/>
          <w:b w:val="0"/>
          <w:bCs w:val="0"/>
          <w:sz w:val="22"/>
          <w:szCs w:val="22"/>
          <w:lang w:val="en-GB"/>
        </w:rPr>
        <w:t>(arising from ScC-SC</w:t>
      </w:r>
      <w:r w:rsidR="009163C0" w:rsidRPr="0962F424">
        <w:rPr>
          <w:rFonts w:cs="Arial"/>
          <w:b w:val="0"/>
          <w:bCs w:val="0"/>
          <w:sz w:val="22"/>
          <w:szCs w:val="22"/>
          <w:lang w:val="en-GB"/>
        </w:rPr>
        <w:t>6</w:t>
      </w:r>
      <w:r w:rsidRPr="0962F424">
        <w:rPr>
          <w:rFonts w:cs="Arial"/>
          <w:b w:val="0"/>
          <w:bCs w:val="0"/>
          <w:sz w:val="22"/>
          <w:szCs w:val="22"/>
          <w:lang w:val="en-GB"/>
        </w:rPr>
        <w:t xml:space="preserve">) </w:t>
      </w:r>
    </w:p>
    <w:p w14:paraId="1099AC40" w14:textId="31DD12CB" w:rsidR="0962F424" w:rsidRDefault="0962F424" w:rsidP="0962F424">
      <w:pPr>
        <w:pStyle w:val="Heading2"/>
        <w:keepNext w:val="0"/>
        <w:rPr>
          <w:sz w:val="22"/>
          <w:szCs w:val="22"/>
        </w:rPr>
      </w:pPr>
    </w:p>
    <w:p w14:paraId="6FEEDC3E" w14:textId="1E0A2C4A" w:rsidR="28309155" w:rsidRDefault="28309155" w:rsidP="30DB2CA5">
      <w:pPr>
        <w:pStyle w:val="Heading2"/>
        <w:keepNext w:val="0"/>
        <w:jc w:val="center"/>
        <w:rPr>
          <w:sz w:val="22"/>
          <w:szCs w:val="22"/>
        </w:rPr>
      </w:pPr>
      <w:r w:rsidRPr="30DB2CA5">
        <w:rPr>
          <w:sz w:val="22"/>
          <w:szCs w:val="22"/>
        </w:rPr>
        <w:t>SEAGRASS</w:t>
      </w:r>
    </w:p>
    <w:p w14:paraId="6343E335" w14:textId="45ABD287" w:rsidR="42FF9391" w:rsidRDefault="42FF9391" w:rsidP="42FF9391">
      <w:pPr>
        <w:pStyle w:val="Heading2"/>
        <w:keepNext w:val="0"/>
        <w:ind w:left="-90" w:right="-367"/>
        <w:jc w:val="center"/>
        <w:rPr>
          <w:rFonts w:cs="Arial"/>
          <w:sz w:val="22"/>
          <w:szCs w:val="22"/>
        </w:rPr>
      </w:pPr>
    </w:p>
    <w:p w14:paraId="5F359992" w14:textId="09EC6523" w:rsidR="00355BE3" w:rsidRDefault="00355BE3" w:rsidP="00406CCD">
      <w:pPr>
        <w:pStyle w:val="Heading2"/>
        <w:keepNext w:val="0"/>
        <w:ind w:left="-90" w:right="-1"/>
        <w:jc w:val="center"/>
        <w:rPr>
          <w:rFonts w:cs="Arial"/>
          <w:sz w:val="22"/>
          <w:szCs w:val="22"/>
        </w:rPr>
      </w:pPr>
      <w:r w:rsidRPr="30DB2CA5">
        <w:rPr>
          <w:rFonts w:cs="Arial"/>
          <w:sz w:val="22"/>
          <w:szCs w:val="22"/>
        </w:rPr>
        <w:t>UNEP/CMS/COP1</w:t>
      </w:r>
      <w:r w:rsidR="009163C0" w:rsidRPr="30DB2CA5">
        <w:rPr>
          <w:rFonts w:cs="Arial"/>
          <w:sz w:val="22"/>
          <w:szCs w:val="22"/>
        </w:rPr>
        <w:t>4</w:t>
      </w:r>
      <w:r w:rsidRPr="30DB2CA5">
        <w:rPr>
          <w:rFonts w:cs="Arial"/>
          <w:sz w:val="22"/>
          <w:szCs w:val="22"/>
        </w:rPr>
        <w:t>/Doc</w:t>
      </w:r>
      <w:r w:rsidR="00834FB0" w:rsidRPr="30DB2CA5">
        <w:rPr>
          <w:rFonts w:cs="Arial"/>
          <w:sz w:val="22"/>
          <w:szCs w:val="22"/>
        </w:rPr>
        <w:t>.</w:t>
      </w:r>
      <w:r w:rsidR="434941F1" w:rsidRPr="30DB2CA5">
        <w:rPr>
          <w:rFonts w:cs="Arial"/>
          <w:sz w:val="22"/>
          <w:szCs w:val="22"/>
        </w:rPr>
        <w:t>27.</w:t>
      </w:r>
      <w:r w:rsidR="5D38165A" w:rsidRPr="30DB2CA5">
        <w:rPr>
          <w:rFonts w:cs="Arial"/>
          <w:sz w:val="22"/>
          <w:szCs w:val="22"/>
        </w:rPr>
        <w:t>4</w:t>
      </w:r>
      <w:r w:rsidR="57F6F24E" w:rsidRPr="30DB2CA5">
        <w:rPr>
          <w:rFonts w:cs="Arial"/>
          <w:sz w:val="22"/>
          <w:szCs w:val="22"/>
        </w:rPr>
        <w:t>.</w:t>
      </w:r>
      <w:r w:rsidR="3A2D70BC" w:rsidRPr="30DB2CA5">
        <w:rPr>
          <w:rFonts w:cs="Arial"/>
          <w:sz w:val="22"/>
          <w:szCs w:val="22"/>
        </w:rPr>
        <w:t>3</w:t>
      </w:r>
    </w:p>
    <w:p w14:paraId="26516C5A" w14:textId="77777777" w:rsidR="00355BE3" w:rsidRDefault="00355BE3" w:rsidP="00406CCD">
      <w:pPr>
        <w:tabs>
          <w:tab w:val="left" w:pos="1020"/>
        </w:tabs>
        <w:jc w:val="center"/>
        <w:rPr>
          <w:rFonts w:cs="Arial"/>
          <w:i/>
          <w:iCs/>
          <w:sz w:val="22"/>
          <w:szCs w:val="22"/>
        </w:rPr>
      </w:pPr>
    </w:p>
    <w:p w14:paraId="27D09DA4" w14:textId="08EFD700" w:rsidR="00406CCD" w:rsidRDefault="00406CCD" w:rsidP="00406CCD">
      <w:pPr>
        <w:tabs>
          <w:tab w:val="left" w:pos="1020"/>
        </w:tabs>
        <w:jc w:val="center"/>
        <w:rPr>
          <w:rFonts w:cs="Arial"/>
          <w:b/>
          <w:bCs/>
          <w:i/>
          <w:iCs/>
          <w:sz w:val="22"/>
          <w:szCs w:val="22"/>
        </w:rPr>
      </w:pPr>
      <w:r>
        <w:rPr>
          <w:rFonts w:cs="Arial"/>
          <w:b/>
          <w:bCs/>
          <w:i/>
          <w:iCs/>
          <w:sz w:val="22"/>
          <w:szCs w:val="22"/>
        </w:rPr>
        <w:t>(ScC-SC6 Agenda Item 9.4.3)</w:t>
      </w:r>
    </w:p>
    <w:p w14:paraId="4E1FC999" w14:textId="77777777" w:rsidR="00406CCD" w:rsidRPr="00406CCD" w:rsidRDefault="00406CCD" w:rsidP="00406CCD">
      <w:pPr>
        <w:tabs>
          <w:tab w:val="left" w:pos="1020"/>
        </w:tabs>
        <w:jc w:val="center"/>
        <w:rPr>
          <w:rFonts w:cs="Arial"/>
          <w:b/>
          <w:bCs/>
          <w:i/>
          <w:iCs/>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23AEFC9F" w14:textId="77777777" w:rsidR="00BE71DB" w:rsidRDefault="00BE71DB" w:rsidP="00170AB1">
      <w:pPr>
        <w:tabs>
          <w:tab w:val="left" w:pos="1020"/>
        </w:tabs>
        <w:rPr>
          <w:rFonts w:cs="Arial"/>
          <w:sz w:val="22"/>
          <w:szCs w:val="22"/>
        </w:rPr>
      </w:pPr>
    </w:p>
    <w:p w14:paraId="2F50CB74" w14:textId="6097B7FA" w:rsidR="00170AB1" w:rsidRDefault="00113176" w:rsidP="00170AB1">
      <w:pPr>
        <w:tabs>
          <w:tab w:val="left" w:pos="1020"/>
        </w:tabs>
        <w:rPr>
          <w:rFonts w:cs="Arial"/>
          <w:sz w:val="22"/>
          <w:szCs w:val="22"/>
        </w:rPr>
      </w:pPr>
      <w:r>
        <w:rPr>
          <w:rFonts w:cs="Arial"/>
          <w:sz w:val="22"/>
          <w:szCs w:val="22"/>
        </w:rPr>
        <w:t>ScC-SC6 recommended the</w:t>
      </w:r>
      <w:r w:rsidR="00EF10EB">
        <w:rPr>
          <w:rFonts w:cs="Arial"/>
          <w:sz w:val="22"/>
          <w:szCs w:val="22"/>
        </w:rPr>
        <w:t xml:space="preserve"> </w:t>
      </w:r>
      <w:r w:rsidR="009138C7">
        <w:rPr>
          <w:rFonts w:cs="Arial"/>
          <w:sz w:val="22"/>
          <w:szCs w:val="22"/>
        </w:rPr>
        <w:t xml:space="preserve">draft </w:t>
      </w:r>
      <w:r w:rsidR="00EF10EB">
        <w:rPr>
          <w:rFonts w:cs="Arial"/>
          <w:sz w:val="22"/>
          <w:szCs w:val="22"/>
        </w:rPr>
        <w:t>Resolution and Decisions</w:t>
      </w:r>
      <w:r>
        <w:rPr>
          <w:rFonts w:cs="Arial"/>
          <w:sz w:val="22"/>
          <w:szCs w:val="22"/>
        </w:rPr>
        <w:t xml:space="preserve"> </w:t>
      </w:r>
      <w:r w:rsidR="00406CCD">
        <w:rPr>
          <w:rFonts w:cs="Arial"/>
          <w:sz w:val="22"/>
          <w:szCs w:val="22"/>
        </w:rPr>
        <w:t>for adoption</w:t>
      </w:r>
      <w:r>
        <w:rPr>
          <w:rFonts w:cs="Arial"/>
          <w:sz w:val="22"/>
          <w:szCs w:val="22"/>
        </w:rPr>
        <w:t>.</w:t>
      </w:r>
    </w:p>
    <w:p w14:paraId="4999E447" w14:textId="77777777" w:rsidR="00170AB1" w:rsidRDefault="00170AB1"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3D8A51F6" w14:textId="77777777" w:rsidR="0007044F" w:rsidRDefault="0007044F" w:rsidP="0007044F">
      <w:pPr>
        <w:pStyle w:val="ListParagraph"/>
        <w:tabs>
          <w:tab w:val="left" w:pos="1020"/>
        </w:tabs>
        <w:ind w:left="420"/>
        <w:jc w:val="both"/>
        <w:rPr>
          <w:rFonts w:cs="Arial"/>
          <w:sz w:val="22"/>
          <w:szCs w:val="22"/>
        </w:rPr>
      </w:pPr>
    </w:p>
    <w:p w14:paraId="39376CA6" w14:textId="3586B9BB" w:rsidR="00166911" w:rsidRDefault="00205C9E" w:rsidP="00B85D29">
      <w:pPr>
        <w:pStyle w:val="ListParagraph"/>
        <w:numPr>
          <w:ilvl w:val="0"/>
          <w:numId w:val="2"/>
        </w:numPr>
        <w:tabs>
          <w:tab w:val="left" w:pos="1020"/>
        </w:tabs>
        <w:jc w:val="both"/>
        <w:rPr>
          <w:rFonts w:cs="Arial"/>
          <w:sz w:val="22"/>
          <w:szCs w:val="22"/>
        </w:rPr>
      </w:pPr>
      <w:r>
        <w:rPr>
          <w:rFonts w:cs="Arial"/>
          <w:sz w:val="22"/>
          <w:szCs w:val="22"/>
        </w:rPr>
        <w:t xml:space="preserve">It was noted that not only did </w:t>
      </w:r>
      <w:r w:rsidR="00E04A0B">
        <w:rPr>
          <w:rFonts w:cs="Arial"/>
          <w:sz w:val="22"/>
          <w:szCs w:val="22"/>
        </w:rPr>
        <w:t xml:space="preserve">migratory species benefit from </w:t>
      </w:r>
      <w:r>
        <w:rPr>
          <w:rFonts w:cs="Arial"/>
          <w:sz w:val="22"/>
          <w:szCs w:val="22"/>
        </w:rPr>
        <w:t>seagrass ecosystems</w:t>
      </w:r>
      <w:r w:rsidR="00E04A0B">
        <w:rPr>
          <w:rFonts w:cs="Arial"/>
          <w:sz w:val="22"/>
          <w:szCs w:val="22"/>
        </w:rPr>
        <w:t>, but seagrass ecosystems</w:t>
      </w:r>
      <w:r>
        <w:rPr>
          <w:rFonts w:cs="Arial"/>
          <w:sz w:val="22"/>
          <w:szCs w:val="22"/>
        </w:rPr>
        <w:t xml:space="preserve"> benefit</w:t>
      </w:r>
      <w:r w:rsidR="00E04A0B">
        <w:rPr>
          <w:rFonts w:cs="Arial"/>
          <w:sz w:val="22"/>
          <w:szCs w:val="22"/>
        </w:rPr>
        <w:t>ed of</w:t>
      </w:r>
      <w:r w:rsidR="00166911">
        <w:rPr>
          <w:rFonts w:cs="Arial"/>
          <w:sz w:val="22"/>
          <w:szCs w:val="22"/>
        </w:rPr>
        <w:t xml:space="preserve"> migratory specie</w:t>
      </w:r>
      <w:r w:rsidR="00662BFA">
        <w:rPr>
          <w:rFonts w:cs="Arial"/>
          <w:sz w:val="22"/>
          <w:szCs w:val="22"/>
        </w:rPr>
        <w:t>s</w:t>
      </w:r>
      <w:r w:rsidR="002D217C">
        <w:rPr>
          <w:rFonts w:cs="Arial"/>
          <w:sz w:val="22"/>
          <w:szCs w:val="22"/>
        </w:rPr>
        <w:t>.</w:t>
      </w:r>
      <w:r w:rsidR="00662BFA">
        <w:rPr>
          <w:rFonts w:cs="Arial"/>
          <w:sz w:val="22"/>
          <w:szCs w:val="22"/>
        </w:rPr>
        <w:t xml:space="preserve"> Accordingly,</w:t>
      </w:r>
      <w:r w:rsidR="00985431">
        <w:rPr>
          <w:rFonts w:cs="Arial"/>
          <w:sz w:val="22"/>
          <w:szCs w:val="22"/>
        </w:rPr>
        <w:t xml:space="preserve"> wording was proposed </w:t>
      </w:r>
      <w:r w:rsidR="0017541C">
        <w:rPr>
          <w:rFonts w:cs="Arial"/>
          <w:sz w:val="22"/>
          <w:szCs w:val="22"/>
        </w:rPr>
        <w:t>to the draft Resolution and draft Decisions.</w:t>
      </w:r>
    </w:p>
    <w:p w14:paraId="203822F6" w14:textId="77777777" w:rsidR="00166911" w:rsidRDefault="00166911" w:rsidP="00166911">
      <w:pPr>
        <w:pStyle w:val="ListParagraph"/>
        <w:tabs>
          <w:tab w:val="left" w:pos="1020"/>
        </w:tabs>
        <w:ind w:left="360"/>
        <w:jc w:val="both"/>
        <w:rPr>
          <w:rFonts w:cs="Arial"/>
          <w:sz w:val="22"/>
          <w:szCs w:val="22"/>
        </w:rPr>
      </w:pPr>
    </w:p>
    <w:p w14:paraId="378649E3" w14:textId="751622E9" w:rsidR="00170AB1" w:rsidRDefault="006A30E4" w:rsidP="00B85D29">
      <w:pPr>
        <w:pStyle w:val="ListParagraph"/>
        <w:numPr>
          <w:ilvl w:val="0"/>
          <w:numId w:val="2"/>
        </w:numPr>
        <w:tabs>
          <w:tab w:val="left" w:pos="1020"/>
        </w:tabs>
        <w:jc w:val="both"/>
        <w:rPr>
          <w:rFonts w:cs="Arial"/>
          <w:sz w:val="22"/>
          <w:szCs w:val="22"/>
        </w:rPr>
      </w:pPr>
      <w:r w:rsidRPr="00B85D29">
        <w:rPr>
          <w:rFonts w:cs="Arial"/>
          <w:sz w:val="22"/>
          <w:szCs w:val="22"/>
        </w:rPr>
        <w:t>It was noted that</w:t>
      </w:r>
      <w:r w:rsidR="0028634F" w:rsidRPr="00B85D29">
        <w:rPr>
          <w:rFonts w:cs="Arial"/>
          <w:sz w:val="22"/>
          <w:szCs w:val="22"/>
        </w:rPr>
        <w:t xml:space="preserve"> there are recent peer-review articles on </w:t>
      </w:r>
      <w:r w:rsidR="001C67C3">
        <w:rPr>
          <w:rFonts w:cs="Arial"/>
          <w:sz w:val="22"/>
          <w:szCs w:val="22"/>
        </w:rPr>
        <w:t xml:space="preserve">the effect of ocean noise </w:t>
      </w:r>
      <w:r w:rsidR="0028634F" w:rsidRPr="00B85D29">
        <w:rPr>
          <w:rFonts w:cs="Arial"/>
          <w:sz w:val="22"/>
          <w:szCs w:val="22"/>
        </w:rPr>
        <w:t>on seagrass</w:t>
      </w:r>
      <w:r w:rsidR="00A40867">
        <w:rPr>
          <w:rFonts w:cs="Arial"/>
          <w:sz w:val="22"/>
          <w:szCs w:val="22"/>
        </w:rPr>
        <w:t xml:space="preserve">, </w:t>
      </w:r>
      <w:r w:rsidR="00574ED2">
        <w:rPr>
          <w:rFonts w:cs="Arial"/>
          <w:sz w:val="22"/>
          <w:szCs w:val="22"/>
        </w:rPr>
        <w:t xml:space="preserve">such as </w:t>
      </w:r>
      <w:r w:rsidR="00574ED2" w:rsidRPr="00574ED2">
        <w:rPr>
          <w:rFonts w:cs="Arial"/>
          <w:sz w:val="22"/>
          <w:szCs w:val="22"/>
        </w:rPr>
        <w:t xml:space="preserve">Solé, M., Lenoir, M., Durfort, M. et al. </w:t>
      </w:r>
      <w:r w:rsidR="00574ED2" w:rsidRPr="005B4BA1">
        <w:rPr>
          <w:rFonts w:cs="Arial"/>
          <w:i/>
          <w:sz w:val="22"/>
          <w:szCs w:val="22"/>
        </w:rPr>
        <w:t>Seagrass Posidonia is impaired by human-generated noise</w:t>
      </w:r>
      <w:r w:rsidR="00574ED2" w:rsidRPr="00574ED2">
        <w:rPr>
          <w:rFonts w:cs="Arial"/>
          <w:sz w:val="22"/>
          <w:szCs w:val="22"/>
        </w:rPr>
        <w:t xml:space="preserve">. Commun Biol 4, 743 (2021). </w:t>
      </w:r>
      <w:hyperlink r:id="rId10" w:history="1">
        <w:r w:rsidR="00292FDA" w:rsidRPr="006C579D">
          <w:rPr>
            <w:rStyle w:val="Hyperlink"/>
            <w:rFonts w:cs="Arial"/>
            <w:sz w:val="22"/>
            <w:szCs w:val="22"/>
          </w:rPr>
          <w:t>https://doi.org/10.1038/s42003-021-02165-3</w:t>
        </w:r>
      </w:hyperlink>
      <w:r w:rsidR="00574ED2">
        <w:rPr>
          <w:rFonts w:cs="Arial"/>
          <w:sz w:val="22"/>
          <w:szCs w:val="22"/>
        </w:rPr>
        <w:t>. Therefore,</w:t>
      </w:r>
      <w:r w:rsidR="00A40867">
        <w:rPr>
          <w:rFonts w:cs="Arial"/>
          <w:sz w:val="22"/>
          <w:szCs w:val="22"/>
        </w:rPr>
        <w:t xml:space="preserve"> reference to noise pollution was suggested to be added to th</w:t>
      </w:r>
      <w:r w:rsidR="003B7448">
        <w:rPr>
          <w:rFonts w:cs="Arial"/>
          <w:sz w:val="22"/>
          <w:szCs w:val="22"/>
        </w:rPr>
        <w:t>e draft Resolution.</w:t>
      </w:r>
    </w:p>
    <w:p w14:paraId="415B3702" w14:textId="77777777" w:rsidR="003B7448" w:rsidRDefault="003B7448" w:rsidP="003B7448">
      <w:pPr>
        <w:tabs>
          <w:tab w:val="left" w:pos="1020"/>
        </w:tabs>
        <w:jc w:val="both"/>
        <w:rPr>
          <w:rFonts w:cs="Arial"/>
          <w:sz w:val="22"/>
          <w:szCs w:val="22"/>
        </w:rPr>
      </w:pPr>
    </w:p>
    <w:p w14:paraId="47D108DE" w14:textId="77777777" w:rsidR="00BE70E5" w:rsidRDefault="00BE70E5" w:rsidP="003B7448">
      <w:pPr>
        <w:tabs>
          <w:tab w:val="left" w:pos="1020"/>
        </w:tabs>
        <w:jc w:val="both"/>
        <w:rPr>
          <w:rFonts w:cs="Arial"/>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5603B86B" w14:textId="77777777" w:rsidR="00170AB1" w:rsidRDefault="00170AB1" w:rsidP="00170AB1">
      <w:pPr>
        <w:tabs>
          <w:tab w:val="left" w:pos="1020"/>
        </w:tabs>
        <w:rPr>
          <w:rFonts w:cs="Arial"/>
          <w:b/>
          <w:sz w:val="22"/>
          <w:szCs w:val="22"/>
        </w:rPr>
      </w:pPr>
    </w:p>
    <w:p w14:paraId="77763F23" w14:textId="752DB421" w:rsidR="00031380" w:rsidRPr="00031380" w:rsidRDefault="007C1A38" w:rsidP="00170AB1">
      <w:pPr>
        <w:tabs>
          <w:tab w:val="left" w:pos="1020"/>
        </w:tabs>
        <w:rPr>
          <w:rFonts w:cs="Arial"/>
          <w:bCs/>
          <w:sz w:val="22"/>
          <w:szCs w:val="22"/>
        </w:rPr>
      </w:pPr>
      <w:r>
        <w:rPr>
          <w:rFonts w:cs="Arial"/>
          <w:bCs/>
          <w:sz w:val="22"/>
          <w:szCs w:val="22"/>
        </w:rPr>
        <w:t xml:space="preserve">Draft </w:t>
      </w:r>
      <w:r w:rsidR="00031380" w:rsidRPr="00031380">
        <w:rPr>
          <w:rFonts w:cs="Arial"/>
          <w:bCs/>
          <w:sz w:val="22"/>
          <w:szCs w:val="22"/>
        </w:rPr>
        <w:t>Resolution</w:t>
      </w:r>
    </w:p>
    <w:p w14:paraId="3E079F91" w14:textId="77777777" w:rsidR="00031380" w:rsidRPr="008F20D3" w:rsidRDefault="00031380" w:rsidP="00170AB1">
      <w:pPr>
        <w:tabs>
          <w:tab w:val="left" w:pos="1020"/>
        </w:tabs>
        <w:rPr>
          <w:rFonts w:cs="Arial"/>
          <w:b/>
          <w:sz w:val="22"/>
          <w:szCs w:val="22"/>
        </w:rPr>
      </w:pPr>
    </w:p>
    <w:p w14:paraId="6B2E4DCD" w14:textId="0C1B3543" w:rsidR="00044069" w:rsidRDefault="00044069" w:rsidP="0005101A">
      <w:pPr>
        <w:pStyle w:val="ListParagraph"/>
        <w:numPr>
          <w:ilvl w:val="0"/>
          <w:numId w:val="1"/>
        </w:numPr>
        <w:tabs>
          <w:tab w:val="left" w:pos="1020"/>
        </w:tabs>
        <w:rPr>
          <w:rFonts w:cs="Arial"/>
          <w:sz w:val="22"/>
          <w:szCs w:val="22"/>
        </w:rPr>
      </w:pPr>
      <w:r>
        <w:rPr>
          <w:rFonts w:cs="Arial"/>
          <w:sz w:val="22"/>
          <w:szCs w:val="22"/>
        </w:rPr>
        <w:t>Page 4, first preambular para.:</w:t>
      </w:r>
    </w:p>
    <w:p w14:paraId="3B00F580" w14:textId="77777777" w:rsidR="00044069" w:rsidRDefault="00044069" w:rsidP="00044069">
      <w:pPr>
        <w:pStyle w:val="ListParagraph"/>
        <w:tabs>
          <w:tab w:val="left" w:pos="1020"/>
        </w:tabs>
        <w:ind w:left="420"/>
        <w:rPr>
          <w:rFonts w:cs="Arial"/>
          <w:sz w:val="22"/>
          <w:szCs w:val="22"/>
        </w:rPr>
      </w:pPr>
    </w:p>
    <w:p w14:paraId="2AA8D488" w14:textId="7458BD42" w:rsidR="00044069" w:rsidRDefault="00EC0CB0" w:rsidP="00EC0CB0">
      <w:pPr>
        <w:pStyle w:val="ListParagraph"/>
        <w:tabs>
          <w:tab w:val="left" w:pos="1020"/>
        </w:tabs>
        <w:ind w:left="420"/>
        <w:jc w:val="both"/>
        <w:rPr>
          <w:rFonts w:cs="Arial"/>
          <w:sz w:val="22"/>
          <w:szCs w:val="22"/>
        </w:rPr>
      </w:pPr>
      <w:r w:rsidRPr="00EC0CB0">
        <w:rPr>
          <w:rFonts w:cs="Arial"/>
          <w:sz w:val="22"/>
          <w:szCs w:val="22"/>
        </w:rPr>
        <w:t>Highlighting the importance of seagrass ecosystems as important habitats for migratory</w:t>
      </w:r>
      <w:r>
        <w:rPr>
          <w:rFonts w:cs="Arial"/>
          <w:sz w:val="22"/>
          <w:szCs w:val="22"/>
        </w:rPr>
        <w:t xml:space="preserve"> </w:t>
      </w:r>
      <w:r w:rsidRPr="00EC0CB0">
        <w:rPr>
          <w:rFonts w:cs="Arial"/>
          <w:sz w:val="22"/>
          <w:szCs w:val="22"/>
        </w:rPr>
        <w:t>marine species, including</w:t>
      </w:r>
      <w:r w:rsidR="00AF6C4A">
        <w:rPr>
          <w:rFonts w:cs="Arial"/>
          <w:sz w:val="22"/>
          <w:szCs w:val="22"/>
        </w:rPr>
        <w:t xml:space="preserve"> </w:t>
      </w:r>
      <w:del w:id="0" w:author="Jenny Renell" w:date="2023-07-20T00:10:00Z">
        <w:r w:rsidRPr="00EC0CB0" w:rsidDel="00AF6C4A">
          <w:rPr>
            <w:rFonts w:cs="Arial"/>
            <w:sz w:val="22"/>
            <w:szCs w:val="22"/>
          </w:rPr>
          <w:delText>dugongs</w:delText>
        </w:r>
      </w:del>
      <w:ins w:id="1" w:author="Jenny Renell" w:date="2023-07-20T00:10:00Z">
        <w:r w:rsidR="00AF6C4A">
          <w:rPr>
            <w:rFonts w:cs="Arial"/>
            <w:sz w:val="22"/>
            <w:szCs w:val="22"/>
          </w:rPr>
          <w:t>sirenians</w:t>
        </w:r>
      </w:ins>
      <w:r w:rsidRPr="00EC0CB0">
        <w:rPr>
          <w:rFonts w:cs="Arial"/>
          <w:sz w:val="22"/>
          <w:szCs w:val="22"/>
        </w:rPr>
        <w:t xml:space="preserve">, </w:t>
      </w:r>
      <w:ins w:id="2" w:author="Jenny Renell" w:date="2023-07-20T00:10:00Z">
        <w:r w:rsidR="00AF6C4A">
          <w:rPr>
            <w:rFonts w:cs="Arial"/>
            <w:sz w:val="22"/>
            <w:szCs w:val="22"/>
          </w:rPr>
          <w:t xml:space="preserve">cetaceans, </w:t>
        </w:r>
        <w:r w:rsidR="00AF6C4A" w:rsidRPr="00B910CB">
          <w:rPr>
            <w:rFonts w:cs="Arial"/>
            <w:strike/>
            <w:sz w:val="22"/>
            <w:szCs w:val="22"/>
          </w:rPr>
          <w:t>sea</w:t>
        </w:r>
        <w:r w:rsidR="00AF6C4A">
          <w:rPr>
            <w:rFonts w:cs="Arial"/>
            <w:sz w:val="22"/>
            <w:szCs w:val="22"/>
          </w:rPr>
          <w:t xml:space="preserve"> </w:t>
        </w:r>
      </w:ins>
      <w:ins w:id="3" w:author="Jenny Renell" w:date="2023-07-20T09:44:00Z">
        <w:r w:rsidR="00B910CB">
          <w:rPr>
            <w:rFonts w:cs="Arial"/>
            <w:sz w:val="22"/>
            <w:szCs w:val="22"/>
          </w:rPr>
          <w:t xml:space="preserve">marine </w:t>
        </w:r>
      </w:ins>
      <w:r w:rsidRPr="00EC0CB0">
        <w:rPr>
          <w:rFonts w:cs="Arial"/>
          <w:sz w:val="22"/>
          <w:szCs w:val="22"/>
        </w:rPr>
        <w:t xml:space="preserve">turtles and </w:t>
      </w:r>
      <w:del w:id="4" w:author="Jenny Renell" w:date="2023-07-20T00:10:00Z">
        <w:r w:rsidRPr="00EC0CB0" w:rsidDel="00AF6C4A">
          <w:rPr>
            <w:rFonts w:cs="Arial"/>
            <w:sz w:val="22"/>
            <w:szCs w:val="22"/>
          </w:rPr>
          <w:delText>sharks</w:delText>
        </w:r>
      </w:del>
      <w:ins w:id="5" w:author="Jenny Renell" w:date="2023-07-20T00:10:00Z">
        <w:r w:rsidR="00AF6C4A">
          <w:rPr>
            <w:rFonts w:cs="Arial"/>
            <w:sz w:val="22"/>
            <w:szCs w:val="22"/>
          </w:rPr>
          <w:t>elasmobranchs</w:t>
        </w:r>
      </w:ins>
      <w:r w:rsidRPr="00EC0CB0">
        <w:rPr>
          <w:rFonts w:cs="Arial"/>
          <w:sz w:val="22"/>
          <w:szCs w:val="22"/>
        </w:rPr>
        <w:t>,</w:t>
      </w:r>
    </w:p>
    <w:p w14:paraId="0AADBEDC" w14:textId="77777777" w:rsidR="00044069" w:rsidRDefault="00044069" w:rsidP="00044069">
      <w:pPr>
        <w:pStyle w:val="ListParagraph"/>
        <w:tabs>
          <w:tab w:val="left" w:pos="1020"/>
        </w:tabs>
        <w:ind w:left="420"/>
        <w:rPr>
          <w:rFonts w:cs="Arial"/>
          <w:sz w:val="22"/>
          <w:szCs w:val="22"/>
        </w:rPr>
      </w:pPr>
    </w:p>
    <w:p w14:paraId="2EA02EF2" w14:textId="745FA57B" w:rsidR="005B5402" w:rsidRDefault="005B5402" w:rsidP="0005101A">
      <w:pPr>
        <w:pStyle w:val="ListParagraph"/>
        <w:numPr>
          <w:ilvl w:val="0"/>
          <w:numId w:val="1"/>
        </w:numPr>
        <w:tabs>
          <w:tab w:val="left" w:pos="1020"/>
        </w:tabs>
        <w:rPr>
          <w:rFonts w:cs="Arial"/>
          <w:sz w:val="22"/>
          <w:szCs w:val="22"/>
        </w:rPr>
      </w:pPr>
      <w:r>
        <w:rPr>
          <w:rFonts w:cs="Arial"/>
          <w:sz w:val="22"/>
          <w:szCs w:val="22"/>
        </w:rPr>
        <w:t>Pag</w:t>
      </w:r>
      <w:r w:rsidR="009B4F3F">
        <w:rPr>
          <w:rFonts w:cs="Arial"/>
          <w:sz w:val="22"/>
          <w:szCs w:val="22"/>
        </w:rPr>
        <w:t>e</w:t>
      </w:r>
      <w:r>
        <w:rPr>
          <w:rFonts w:cs="Arial"/>
          <w:sz w:val="22"/>
          <w:szCs w:val="22"/>
        </w:rPr>
        <w:t xml:space="preserve"> 4, sixth preambular para.:</w:t>
      </w:r>
    </w:p>
    <w:p w14:paraId="4836997E" w14:textId="77777777" w:rsidR="005B5402" w:rsidRDefault="005B5402" w:rsidP="005B5402">
      <w:pPr>
        <w:pStyle w:val="ListParagraph"/>
        <w:tabs>
          <w:tab w:val="left" w:pos="1020"/>
        </w:tabs>
        <w:ind w:left="420"/>
        <w:rPr>
          <w:rFonts w:cs="Arial"/>
          <w:sz w:val="22"/>
          <w:szCs w:val="22"/>
        </w:rPr>
      </w:pPr>
    </w:p>
    <w:p w14:paraId="2BF4F42F" w14:textId="021C78E5" w:rsidR="005B5402" w:rsidRDefault="005B5402" w:rsidP="001C67C3">
      <w:pPr>
        <w:pStyle w:val="ListParagraph"/>
        <w:tabs>
          <w:tab w:val="left" w:pos="1020"/>
        </w:tabs>
        <w:ind w:left="420"/>
        <w:jc w:val="both"/>
        <w:rPr>
          <w:rFonts w:cs="Arial"/>
          <w:sz w:val="22"/>
          <w:szCs w:val="22"/>
        </w:rPr>
      </w:pPr>
      <w:r w:rsidRPr="005B5402">
        <w:rPr>
          <w:rFonts w:cs="Arial"/>
          <w:sz w:val="22"/>
          <w:szCs w:val="22"/>
        </w:rPr>
        <w:t>Acknowledging the significant threats to seagrass ecosystems, including habitat degradation,</w:t>
      </w:r>
      <w:r>
        <w:rPr>
          <w:rFonts w:cs="Arial"/>
          <w:sz w:val="22"/>
          <w:szCs w:val="22"/>
        </w:rPr>
        <w:t xml:space="preserve"> </w:t>
      </w:r>
      <w:r w:rsidRPr="005B5402">
        <w:rPr>
          <w:rFonts w:cs="Arial"/>
          <w:sz w:val="22"/>
          <w:szCs w:val="22"/>
        </w:rPr>
        <w:t xml:space="preserve">pollution, </w:t>
      </w:r>
      <w:ins w:id="6" w:author="Jenny Renell" w:date="2023-07-20T00:12:00Z">
        <w:r w:rsidR="00AB4D3F">
          <w:rPr>
            <w:rFonts w:cs="Arial"/>
            <w:sz w:val="22"/>
            <w:szCs w:val="22"/>
          </w:rPr>
          <w:t xml:space="preserve">including noise pollution, </w:t>
        </w:r>
      </w:ins>
      <w:r w:rsidRPr="005B5402">
        <w:rPr>
          <w:rFonts w:cs="Arial"/>
          <w:sz w:val="22"/>
          <w:szCs w:val="22"/>
        </w:rPr>
        <w:t xml:space="preserve">climate change, overfishing, </w:t>
      </w:r>
      <w:ins w:id="7" w:author="Jenny Renell" w:date="2023-07-20T00:12:00Z">
        <w:r w:rsidR="00AB4D3F">
          <w:rPr>
            <w:rFonts w:cs="Arial"/>
            <w:sz w:val="22"/>
            <w:szCs w:val="22"/>
          </w:rPr>
          <w:t xml:space="preserve">bottom trawling, </w:t>
        </w:r>
      </w:ins>
      <w:r w:rsidRPr="005B5402">
        <w:rPr>
          <w:rFonts w:cs="Arial"/>
          <w:sz w:val="22"/>
          <w:szCs w:val="22"/>
        </w:rPr>
        <w:t>dredging and coastal development, which have resulted</w:t>
      </w:r>
      <w:r w:rsidR="001C67C3">
        <w:rPr>
          <w:rFonts w:cs="Arial"/>
          <w:sz w:val="22"/>
          <w:szCs w:val="22"/>
        </w:rPr>
        <w:t xml:space="preserve"> </w:t>
      </w:r>
      <w:r w:rsidRPr="005B5402">
        <w:rPr>
          <w:rFonts w:cs="Arial"/>
          <w:sz w:val="22"/>
          <w:szCs w:val="22"/>
        </w:rPr>
        <w:t>in the global decline of seagrass habitats and their associated biodiversity,</w:t>
      </w:r>
    </w:p>
    <w:p w14:paraId="1741C903" w14:textId="77777777" w:rsidR="005B5402" w:rsidRDefault="005B5402" w:rsidP="005B5402">
      <w:pPr>
        <w:pStyle w:val="ListParagraph"/>
        <w:tabs>
          <w:tab w:val="left" w:pos="1020"/>
        </w:tabs>
        <w:ind w:left="420"/>
        <w:rPr>
          <w:rFonts w:cs="Arial"/>
          <w:sz w:val="22"/>
          <w:szCs w:val="22"/>
        </w:rPr>
      </w:pPr>
    </w:p>
    <w:p w14:paraId="00C1F2B8" w14:textId="6FF47F31" w:rsidR="0098175E" w:rsidRDefault="0098175E" w:rsidP="00A902B4">
      <w:pPr>
        <w:pStyle w:val="ListParagraph"/>
        <w:numPr>
          <w:ilvl w:val="0"/>
          <w:numId w:val="1"/>
        </w:numPr>
        <w:tabs>
          <w:tab w:val="left" w:pos="1020"/>
        </w:tabs>
        <w:rPr>
          <w:rFonts w:cs="Arial"/>
          <w:sz w:val="22"/>
          <w:szCs w:val="22"/>
        </w:rPr>
      </w:pPr>
      <w:r>
        <w:rPr>
          <w:rFonts w:cs="Arial"/>
          <w:sz w:val="22"/>
          <w:szCs w:val="22"/>
        </w:rPr>
        <w:t>Page 5, amend OP. 1:</w:t>
      </w:r>
    </w:p>
    <w:p w14:paraId="1FDCE262" w14:textId="77777777" w:rsidR="0098175E" w:rsidRDefault="0098175E" w:rsidP="0098175E">
      <w:pPr>
        <w:pStyle w:val="ListParagraph"/>
        <w:tabs>
          <w:tab w:val="left" w:pos="1020"/>
        </w:tabs>
        <w:ind w:left="420"/>
        <w:rPr>
          <w:rFonts w:cs="Arial"/>
          <w:sz w:val="22"/>
          <w:szCs w:val="22"/>
        </w:rPr>
      </w:pPr>
    </w:p>
    <w:p w14:paraId="3CBC7A41" w14:textId="3088F71C" w:rsidR="0098175E" w:rsidRDefault="0098175E" w:rsidP="0098175E">
      <w:pPr>
        <w:pStyle w:val="ListParagraph"/>
        <w:tabs>
          <w:tab w:val="left" w:pos="1020"/>
        </w:tabs>
        <w:ind w:left="420"/>
        <w:jc w:val="both"/>
        <w:rPr>
          <w:rFonts w:cs="Arial"/>
          <w:sz w:val="22"/>
          <w:szCs w:val="22"/>
        </w:rPr>
      </w:pPr>
      <w:r w:rsidRPr="0098175E">
        <w:rPr>
          <w:rFonts w:cs="Arial"/>
          <w:sz w:val="22"/>
          <w:szCs w:val="22"/>
        </w:rPr>
        <w:t>Urges Parties to recognize the importance of seagrass ecosystems as important</w:t>
      </w:r>
      <w:r>
        <w:rPr>
          <w:rFonts w:cs="Arial"/>
          <w:sz w:val="22"/>
          <w:szCs w:val="22"/>
        </w:rPr>
        <w:t xml:space="preserve"> </w:t>
      </w:r>
      <w:r w:rsidRPr="0098175E">
        <w:rPr>
          <w:rFonts w:cs="Arial"/>
          <w:sz w:val="22"/>
          <w:szCs w:val="22"/>
        </w:rPr>
        <w:t>habitats for migratory marine species such as</w:t>
      </w:r>
      <w:r>
        <w:rPr>
          <w:rFonts w:cs="Arial"/>
          <w:sz w:val="22"/>
          <w:szCs w:val="22"/>
        </w:rPr>
        <w:t xml:space="preserve"> </w:t>
      </w:r>
      <w:del w:id="8" w:author="Jenny Renell" w:date="2023-07-20T00:13:00Z">
        <w:r w:rsidRPr="0098175E" w:rsidDel="0098175E">
          <w:rPr>
            <w:rFonts w:cs="Arial"/>
            <w:sz w:val="22"/>
            <w:szCs w:val="22"/>
          </w:rPr>
          <w:delText>dugongs</w:delText>
        </w:r>
      </w:del>
      <w:ins w:id="9" w:author="Jenny Renell" w:date="2023-07-20T00:13:00Z">
        <w:r>
          <w:rPr>
            <w:rFonts w:cs="Arial"/>
            <w:sz w:val="22"/>
            <w:szCs w:val="22"/>
          </w:rPr>
          <w:t>sirenians</w:t>
        </w:r>
      </w:ins>
      <w:r w:rsidRPr="0098175E">
        <w:rPr>
          <w:rFonts w:cs="Arial"/>
          <w:sz w:val="22"/>
          <w:szCs w:val="22"/>
        </w:rPr>
        <w:t xml:space="preserve">, </w:t>
      </w:r>
      <w:ins w:id="10" w:author="Jenny Renell" w:date="2023-07-20T00:13:00Z">
        <w:r>
          <w:rPr>
            <w:rFonts w:cs="Arial"/>
            <w:sz w:val="22"/>
            <w:szCs w:val="22"/>
          </w:rPr>
          <w:t xml:space="preserve">cetaceans, </w:t>
        </w:r>
      </w:ins>
      <w:r w:rsidRPr="0098175E">
        <w:rPr>
          <w:rFonts w:cs="Arial"/>
          <w:sz w:val="22"/>
          <w:szCs w:val="22"/>
        </w:rPr>
        <w:t xml:space="preserve">marine turtles and </w:t>
      </w:r>
      <w:del w:id="11" w:author="Jenny Renell" w:date="2023-07-20T00:13:00Z">
        <w:r w:rsidRPr="0098175E" w:rsidDel="0098175E">
          <w:rPr>
            <w:rFonts w:cs="Arial"/>
            <w:sz w:val="22"/>
            <w:szCs w:val="22"/>
          </w:rPr>
          <w:delText>sharks</w:delText>
        </w:r>
      </w:del>
      <w:ins w:id="12" w:author="Jenny Renell" w:date="2023-07-20T00:13:00Z">
        <w:r>
          <w:rPr>
            <w:rFonts w:cs="Arial"/>
            <w:sz w:val="22"/>
            <w:szCs w:val="22"/>
          </w:rPr>
          <w:t>elasmobranchs</w:t>
        </w:r>
      </w:ins>
      <w:r w:rsidRPr="0098175E">
        <w:rPr>
          <w:rFonts w:cs="Arial"/>
          <w:sz w:val="22"/>
          <w:szCs w:val="22"/>
        </w:rPr>
        <w:t>;</w:t>
      </w:r>
    </w:p>
    <w:p w14:paraId="39D5EDBA" w14:textId="394E104E" w:rsidR="00BE70E5" w:rsidRDefault="00BE70E5">
      <w:pPr>
        <w:widowControl/>
        <w:autoSpaceDE/>
        <w:autoSpaceDN/>
        <w:adjustRightInd/>
        <w:spacing w:after="160" w:line="259" w:lineRule="auto"/>
        <w:rPr>
          <w:rFonts w:cs="Arial"/>
          <w:sz w:val="22"/>
          <w:szCs w:val="22"/>
        </w:rPr>
      </w:pPr>
      <w:r>
        <w:rPr>
          <w:rFonts w:cs="Arial"/>
          <w:sz w:val="22"/>
          <w:szCs w:val="22"/>
        </w:rPr>
        <w:br w:type="page"/>
      </w:r>
    </w:p>
    <w:p w14:paraId="67C6C2F3" w14:textId="7CF40E4F" w:rsidR="00170AB1" w:rsidRDefault="00170AB1" w:rsidP="00A902B4">
      <w:pPr>
        <w:pStyle w:val="ListParagraph"/>
        <w:numPr>
          <w:ilvl w:val="0"/>
          <w:numId w:val="1"/>
        </w:numPr>
        <w:tabs>
          <w:tab w:val="left" w:pos="1020"/>
        </w:tabs>
        <w:rPr>
          <w:rFonts w:cs="Arial"/>
          <w:sz w:val="22"/>
          <w:szCs w:val="22"/>
        </w:rPr>
      </w:pPr>
      <w:r w:rsidRPr="0005101A">
        <w:rPr>
          <w:rFonts w:cs="Arial"/>
          <w:sz w:val="22"/>
          <w:szCs w:val="22"/>
        </w:rPr>
        <w:lastRenderedPageBreak/>
        <w:t xml:space="preserve">Page </w:t>
      </w:r>
      <w:r w:rsidR="00031380" w:rsidRPr="0005101A">
        <w:rPr>
          <w:rFonts w:cs="Arial"/>
          <w:sz w:val="22"/>
          <w:szCs w:val="22"/>
        </w:rPr>
        <w:t>5</w:t>
      </w:r>
      <w:r w:rsidRPr="0005101A">
        <w:rPr>
          <w:rFonts w:cs="Arial"/>
          <w:sz w:val="22"/>
          <w:szCs w:val="22"/>
        </w:rPr>
        <w:t xml:space="preserve">, </w:t>
      </w:r>
      <w:r w:rsidR="002D01CD">
        <w:rPr>
          <w:rFonts w:cs="Arial"/>
          <w:sz w:val="22"/>
          <w:szCs w:val="22"/>
        </w:rPr>
        <w:t xml:space="preserve">add </w:t>
      </w:r>
      <w:r w:rsidR="00031380" w:rsidRPr="0005101A">
        <w:rPr>
          <w:rFonts w:cs="Arial"/>
          <w:sz w:val="22"/>
          <w:szCs w:val="22"/>
        </w:rPr>
        <w:t>OP.</w:t>
      </w:r>
      <w:r w:rsidR="0005101A" w:rsidRPr="0005101A">
        <w:rPr>
          <w:rFonts w:cs="Arial"/>
          <w:sz w:val="22"/>
          <w:szCs w:val="22"/>
        </w:rPr>
        <w:t xml:space="preserve"> </w:t>
      </w:r>
      <w:r w:rsidR="00031380" w:rsidRPr="0005101A">
        <w:rPr>
          <w:rFonts w:cs="Arial"/>
          <w:sz w:val="22"/>
          <w:szCs w:val="22"/>
        </w:rPr>
        <w:t>1 bis:</w:t>
      </w:r>
    </w:p>
    <w:p w14:paraId="7D8CC387" w14:textId="77777777" w:rsidR="0005101A" w:rsidRDefault="0005101A" w:rsidP="0005101A">
      <w:pPr>
        <w:pStyle w:val="ListParagraph"/>
        <w:tabs>
          <w:tab w:val="left" w:pos="1020"/>
        </w:tabs>
        <w:ind w:left="420"/>
        <w:rPr>
          <w:rFonts w:cs="Arial"/>
          <w:sz w:val="22"/>
          <w:szCs w:val="22"/>
        </w:rPr>
      </w:pPr>
    </w:p>
    <w:p w14:paraId="0882FE92" w14:textId="77777777" w:rsidR="009721F8" w:rsidRPr="0005101A" w:rsidRDefault="009721F8" w:rsidP="009721F8">
      <w:pPr>
        <w:pStyle w:val="ListParagraph"/>
        <w:tabs>
          <w:tab w:val="left" w:pos="1020"/>
        </w:tabs>
        <w:ind w:left="420"/>
        <w:jc w:val="both"/>
        <w:rPr>
          <w:ins w:id="13" w:author="Jenny Renell" w:date="2023-07-19T23:58:00Z"/>
          <w:rFonts w:cs="Arial"/>
          <w:sz w:val="22"/>
          <w:szCs w:val="22"/>
        </w:rPr>
      </w:pPr>
      <w:ins w:id="14" w:author="Jenny Renell" w:date="2023-07-19T23:58:00Z">
        <w:r w:rsidRPr="009721F8">
          <w:rPr>
            <w:rFonts w:cs="Arial"/>
            <w:sz w:val="22"/>
            <w:szCs w:val="22"/>
          </w:rPr>
          <w:t>Urges Parties to recognize the contribution of migratory species to the maintenance and functioning of seagrass ecosystems and as such enhance the ability of these ecosystems to provide nature-based solutions to climate change</w:t>
        </w:r>
        <w:r>
          <w:rPr>
            <w:rFonts w:cs="Arial"/>
            <w:sz w:val="22"/>
            <w:szCs w:val="22"/>
          </w:rPr>
          <w:t>;</w:t>
        </w:r>
      </w:ins>
    </w:p>
    <w:p w14:paraId="0AC88B0C" w14:textId="77777777" w:rsidR="006653B1" w:rsidRDefault="006653B1" w:rsidP="006653B1">
      <w:pPr>
        <w:tabs>
          <w:tab w:val="left" w:pos="1020"/>
        </w:tabs>
        <w:rPr>
          <w:rFonts w:cs="Arial"/>
          <w:sz w:val="22"/>
          <w:szCs w:val="22"/>
        </w:rPr>
      </w:pPr>
    </w:p>
    <w:p w14:paraId="70AF749C" w14:textId="6B60BF13" w:rsidR="006653B1" w:rsidRDefault="006653B1" w:rsidP="006653B1">
      <w:pPr>
        <w:pStyle w:val="ListParagraph"/>
        <w:numPr>
          <w:ilvl w:val="0"/>
          <w:numId w:val="1"/>
        </w:numPr>
        <w:tabs>
          <w:tab w:val="left" w:pos="1020"/>
        </w:tabs>
        <w:rPr>
          <w:rFonts w:cs="Arial"/>
          <w:sz w:val="22"/>
          <w:szCs w:val="22"/>
        </w:rPr>
      </w:pPr>
      <w:r>
        <w:rPr>
          <w:rFonts w:cs="Arial"/>
          <w:sz w:val="22"/>
          <w:szCs w:val="22"/>
        </w:rPr>
        <w:t xml:space="preserve">Page 5, </w:t>
      </w:r>
      <w:r w:rsidR="002D01CD">
        <w:rPr>
          <w:rFonts w:cs="Arial"/>
          <w:sz w:val="22"/>
          <w:szCs w:val="22"/>
        </w:rPr>
        <w:t xml:space="preserve">amend </w:t>
      </w:r>
      <w:r>
        <w:rPr>
          <w:rFonts w:cs="Arial"/>
          <w:sz w:val="22"/>
          <w:szCs w:val="22"/>
        </w:rPr>
        <w:t xml:space="preserve">OP. </w:t>
      </w:r>
      <w:r w:rsidR="00B70538">
        <w:rPr>
          <w:rFonts w:cs="Arial"/>
          <w:sz w:val="22"/>
          <w:szCs w:val="22"/>
        </w:rPr>
        <w:t>2</w:t>
      </w:r>
      <w:r>
        <w:rPr>
          <w:rFonts w:cs="Arial"/>
          <w:sz w:val="22"/>
          <w:szCs w:val="22"/>
        </w:rPr>
        <w:t>:</w:t>
      </w:r>
    </w:p>
    <w:p w14:paraId="396ACD8C" w14:textId="77777777" w:rsidR="006653B1" w:rsidRDefault="006653B1" w:rsidP="006653B1">
      <w:pPr>
        <w:pStyle w:val="ListParagraph"/>
        <w:tabs>
          <w:tab w:val="left" w:pos="1020"/>
        </w:tabs>
        <w:ind w:left="420"/>
        <w:rPr>
          <w:rFonts w:cs="Arial"/>
          <w:sz w:val="22"/>
          <w:szCs w:val="22"/>
        </w:rPr>
      </w:pPr>
    </w:p>
    <w:p w14:paraId="5BD5EC71" w14:textId="0CAAA941" w:rsidR="006653B1" w:rsidRDefault="001879B6" w:rsidP="001879B6">
      <w:pPr>
        <w:pStyle w:val="ListParagraph"/>
        <w:tabs>
          <w:tab w:val="left" w:pos="1020"/>
        </w:tabs>
        <w:ind w:left="420"/>
        <w:jc w:val="both"/>
        <w:rPr>
          <w:rFonts w:cs="Arial"/>
          <w:sz w:val="22"/>
          <w:szCs w:val="22"/>
        </w:rPr>
      </w:pPr>
      <w:r w:rsidRPr="001879B6">
        <w:rPr>
          <w:rFonts w:cs="Arial"/>
          <w:sz w:val="22"/>
          <w:szCs w:val="22"/>
        </w:rPr>
        <w:t>Urges Parties to strengthen conservation and restoration measures for seagrass ecosystems</w:t>
      </w:r>
      <w:ins w:id="15" w:author="Jenny Renell" w:date="2023-07-19T23:59:00Z">
        <w:r w:rsidRPr="001879B6">
          <w:rPr>
            <w:rFonts w:cs="Arial"/>
            <w:sz w:val="22"/>
            <w:szCs w:val="22"/>
          </w:rPr>
          <w:t xml:space="preserve"> and associated migratory species</w:t>
        </w:r>
      </w:ins>
      <w:r w:rsidRPr="001879B6">
        <w:rPr>
          <w:rFonts w:cs="Arial"/>
          <w:sz w:val="22"/>
          <w:szCs w:val="22"/>
        </w:rPr>
        <w:t xml:space="preserve">, including implementing and enforcing effective legal and regulatory measures to conserve and manage seagrass ecosystems such as including seagrass ecosystems in marine protected areas, locally managed marine areas, or other effective area-based conservation measures, </w:t>
      </w:r>
      <w:del w:id="16" w:author="Jenny Renell" w:date="2023-07-20T00:00:00Z">
        <w:r w:rsidRPr="001879B6" w:rsidDel="002D01CD">
          <w:rPr>
            <w:rFonts w:cs="Arial"/>
            <w:sz w:val="22"/>
            <w:szCs w:val="22"/>
          </w:rPr>
          <w:delText xml:space="preserve">and </w:delText>
        </w:r>
      </w:del>
      <w:r w:rsidRPr="001879B6">
        <w:rPr>
          <w:rFonts w:cs="Arial"/>
          <w:sz w:val="22"/>
          <w:szCs w:val="22"/>
        </w:rPr>
        <w:t xml:space="preserve">integrating seagrass </w:t>
      </w:r>
      <w:ins w:id="17" w:author="Jenny Renell" w:date="2023-07-20T00:00:00Z">
        <w:r w:rsidR="002D01CD" w:rsidRPr="001879B6">
          <w:rPr>
            <w:rFonts w:cs="Arial"/>
            <w:sz w:val="22"/>
            <w:szCs w:val="22"/>
          </w:rPr>
          <w:t xml:space="preserve">and associated migratory species </w:t>
        </w:r>
      </w:ins>
      <w:r w:rsidRPr="001879B6">
        <w:rPr>
          <w:rFonts w:cs="Arial"/>
          <w:sz w:val="22"/>
          <w:szCs w:val="22"/>
        </w:rPr>
        <w:t>conservation into relevant coastal and marine spatial planning processes</w:t>
      </w:r>
      <w:ins w:id="18" w:author="Jenny Renell" w:date="2023-07-20T00:00:00Z">
        <w:r w:rsidR="00296D7F" w:rsidRPr="001879B6">
          <w:rPr>
            <w:rFonts w:cs="Arial"/>
            <w:sz w:val="22"/>
            <w:szCs w:val="22"/>
          </w:rPr>
          <w:t>, and in strategies to address climate change</w:t>
        </w:r>
      </w:ins>
      <w:r w:rsidRPr="001879B6">
        <w:rPr>
          <w:rFonts w:cs="Arial"/>
          <w:sz w:val="22"/>
          <w:szCs w:val="22"/>
        </w:rPr>
        <w:t>;</w:t>
      </w:r>
    </w:p>
    <w:p w14:paraId="4D7B0F66" w14:textId="77777777" w:rsidR="00296D7F" w:rsidRDefault="00296D7F" w:rsidP="00296D7F">
      <w:pPr>
        <w:tabs>
          <w:tab w:val="left" w:pos="1020"/>
        </w:tabs>
        <w:jc w:val="both"/>
        <w:rPr>
          <w:rFonts w:cs="Arial"/>
          <w:sz w:val="22"/>
          <w:szCs w:val="22"/>
        </w:rPr>
      </w:pPr>
    </w:p>
    <w:p w14:paraId="4878216C" w14:textId="2EBB0011" w:rsidR="00296D7F" w:rsidRDefault="00296D7F" w:rsidP="00296D7F">
      <w:pPr>
        <w:pStyle w:val="ListParagraph"/>
        <w:numPr>
          <w:ilvl w:val="0"/>
          <w:numId w:val="1"/>
        </w:numPr>
        <w:tabs>
          <w:tab w:val="left" w:pos="1020"/>
        </w:tabs>
        <w:jc w:val="both"/>
        <w:rPr>
          <w:rFonts w:cs="Arial"/>
          <w:sz w:val="22"/>
          <w:szCs w:val="22"/>
        </w:rPr>
      </w:pPr>
      <w:r>
        <w:rPr>
          <w:rFonts w:cs="Arial"/>
          <w:sz w:val="22"/>
          <w:szCs w:val="22"/>
        </w:rPr>
        <w:t>Page 5, amend OP. 4:</w:t>
      </w:r>
    </w:p>
    <w:p w14:paraId="7532A070" w14:textId="77777777" w:rsidR="00296D7F" w:rsidRDefault="00296D7F" w:rsidP="00296D7F">
      <w:pPr>
        <w:pStyle w:val="ListParagraph"/>
        <w:tabs>
          <w:tab w:val="left" w:pos="1020"/>
        </w:tabs>
        <w:ind w:left="420"/>
        <w:jc w:val="both"/>
        <w:rPr>
          <w:rFonts w:cs="Arial"/>
          <w:sz w:val="22"/>
          <w:szCs w:val="22"/>
        </w:rPr>
      </w:pPr>
    </w:p>
    <w:p w14:paraId="23851C1D" w14:textId="4CC3291C" w:rsidR="00296D7F" w:rsidRDefault="00586878" w:rsidP="00586878">
      <w:pPr>
        <w:pStyle w:val="ListParagraph"/>
        <w:tabs>
          <w:tab w:val="left" w:pos="1020"/>
        </w:tabs>
        <w:ind w:left="420"/>
        <w:jc w:val="both"/>
        <w:rPr>
          <w:rFonts w:cs="Arial"/>
          <w:sz w:val="22"/>
          <w:szCs w:val="22"/>
        </w:rPr>
      </w:pPr>
      <w:r w:rsidRPr="00586878">
        <w:rPr>
          <w:rFonts w:cs="Arial"/>
          <w:sz w:val="22"/>
          <w:szCs w:val="22"/>
        </w:rPr>
        <w:t xml:space="preserve">Encourages Parties to conduct regular monitoring, research and data-collection on seagrass ecosystems to better understand their status, trends, </w:t>
      </w:r>
      <w:ins w:id="19" w:author="Jenny Renell" w:date="2023-07-20T00:01:00Z">
        <w:r w:rsidR="00F1560C" w:rsidRPr="00586878">
          <w:rPr>
            <w:rFonts w:cs="Arial"/>
            <w:sz w:val="22"/>
            <w:szCs w:val="22"/>
          </w:rPr>
          <w:t xml:space="preserve">economic value </w:t>
        </w:r>
      </w:ins>
      <w:r w:rsidRPr="00586878">
        <w:rPr>
          <w:rFonts w:cs="Arial"/>
          <w:sz w:val="22"/>
          <w:szCs w:val="22"/>
        </w:rPr>
        <w:t xml:space="preserve">and ecological functions as well as their role in supporting migratory species </w:t>
      </w:r>
      <w:ins w:id="20" w:author="Jenny Renell" w:date="2023-07-20T00:01:00Z">
        <w:r w:rsidR="00F1560C" w:rsidRPr="00586878">
          <w:rPr>
            <w:rFonts w:cs="Arial"/>
            <w:sz w:val="22"/>
            <w:szCs w:val="22"/>
          </w:rPr>
          <w:t xml:space="preserve">and how those migratory species support healthy seagrass ecosystems </w:t>
        </w:r>
      </w:ins>
      <w:r w:rsidRPr="00586878">
        <w:rPr>
          <w:rFonts w:cs="Arial"/>
          <w:sz w:val="22"/>
          <w:szCs w:val="22"/>
        </w:rPr>
        <w:t>and to use this knowledge to inform decision-making and management actions for seagrass conservation and restoration;</w:t>
      </w:r>
    </w:p>
    <w:p w14:paraId="539EB912" w14:textId="77777777" w:rsidR="00EA1852" w:rsidRDefault="00EA1852" w:rsidP="00EA1852">
      <w:pPr>
        <w:tabs>
          <w:tab w:val="left" w:pos="1020"/>
        </w:tabs>
        <w:jc w:val="both"/>
        <w:rPr>
          <w:rFonts w:cs="Arial"/>
          <w:sz w:val="22"/>
          <w:szCs w:val="22"/>
        </w:rPr>
      </w:pPr>
    </w:p>
    <w:p w14:paraId="34AA291C" w14:textId="19EB5523" w:rsidR="00EA1852" w:rsidRDefault="00EA1852" w:rsidP="00EA1852">
      <w:pPr>
        <w:pStyle w:val="ListParagraph"/>
        <w:numPr>
          <w:ilvl w:val="0"/>
          <w:numId w:val="1"/>
        </w:numPr>
        <w:tabs>
          <w:tab w:val="left" w:pos="1020"/>
        </w:tabs>
        <w:jc w:val="both"/>
        <w:rPr>
          <w:rFonts w:cs="Arial"/>
          <w:sz w:val="22"/>
          <w:szCs w:val="22"/>
        </w:rPr>
      </w:pPr>
      <w:r>
        <w:rPr>
          <w:rFonts w:cs="Arial"/>
          <w:sz w:val="22"/>
          <w:szCs w:val="22"/>
        </w:rPr>
        <w:t>Page 5, amend OP. 8:</w:t>
      </w:r>
    </w:p>
    <w:p w14:paraId="1D1A2FD4" w14:textId="77777777" w:rsidR="00EA1852" w:rsidRDefault="00EA1852" w:rsidP="00EA1852">
      <w:pPr>
        <w:pStyle w:val="ListParagraph"/>
        <w:tabs>
          <w:tab w:val="left" w:pos="1020"/>
        </w:tabs>
        <w:ind w:left="420"/>
        <w:jc w:val="both"/>
        <w:rPr>
          <w:rFonts w:cs="Arial"/>
          <w:sz w:val="22"/>
          <w:szCs w:val="22"/>
        </w:rPr>
      </w:pPr>
    </w:p>
    <w:p w14:paraId="55F41471" w14:textId="7EB821BA" w:rsidR="00EA1852" w:rsidRDefault="00FC73E0" w:rsidP="00EA1852">
      <w:pPr>
        <w:pStyle w:val="ListParagraph"/>
        <w:tabs>
          <w:tab w:val="left" w:pos="1020"/>
        </w:tabs>
        <w:ind w:left="420"/>
        <w:jc w:val="both"/>
        <w:rPr>
          <w:rFonts w:cs="Arial"/>
          <w:sz w:val="22"/>
          <w:szCs w:val="22"/>
        </w:rPr>
      </w:pPr>
      <w:r w:rsidRPr="00FC73E0">
        <w:rPr>
          <w:rFonts w:cs="Arial"/>
          <w:sz w:val="22"/>
          <w:szCs w:val="22"/>
        </w:rPr>
        <w:t>Encourages Parties to recognize the importance of seagrass ecosystems</w:t>
      </w:r>
      <w:ins w:id="21" w:author="Jenny Renell" w:date="2023-07-20T00:02:00Z">
        <w:r w:rsidRPr="00FC73E0">
          <w:rPr>
            <w:rFonts w:cs="Arial"/>
            <w:sz w:val="22"/>
            <w:szCs w:val="22"/>
          </w:rPr>
          <w:t xml:space="preserve"> and associated migratory species</w:t>
        </w:r>
      </w:ins>
      <w:r w:rsidRPr="00FC73E0">
        <w:rPr>
          <w:rFonts w:cs="Arial"/>
          <w:sz w:val="22"/>
          <w:szCs w:val="22"/>
        </w:rPr>
        <w:t>, as carbon sinks and to include them in national climate change mitigation strategies, including Nationally Determined Contributions to the Paris Agreement;</w:t>
      </w:r>
    </w:p>
    <w:p w14:paraId="1367DDC0" w14:textId="77777777" w:rsidR="00FC73E0" w:rsidRDefault="00FC73E0" w:rsidP="00FC73E0">
      <w:pPr>
        <w:tabs>
          <w:tab w:val="left" w:pos="1020"/>
        </w:tabs>
        <w:jc w:val="both"/>
        <w:rPr>
          <w:rFonts w:cs="Arial"/>
          <w:sz w:val="22"/>
          <w:szCs w:val="22"/>
        </w:rPr>
      </w:pPr>
    </w:p>
    <w:p w14:paraId="78D393F7" w14:textId="4EDBEA2C" w:rsidR="00FC73E0" w:rsidRDefault="00B04C2A" w:rsidP="00FC73E0">
      <w:pPr>
        <w:tabs>
          <w:tab w:val="left" w:pos="1020"/>
        </w:tabs>
        <w:jc w:val="both"/>
        <w:rPr>
          <w:rFonts w:cs="Arial"/>
          <w:sz w:val="22"/>
          <w:szCs w:val="22"/>
        </w:rPr>
      </w:pPr>
      <w:r>
        <w:rPr>
          <w:rFonts w:cs="Arial"/>
          <w:sz w:val="22"/>
          <w:szCs w:val="22"/>
        </w:rPr>
        <w:t xml:space="preserve">Draft </w:t>
      </w:r>
      <w:r w:rsidR="00FC73E0">
        <w:rPr>
          <w:rFonts w:cs="Arial"/>
          <w:sz w:val="22"/>
          <w:szCs w:val="22"/>
        </w:rPr>
        <w:t>Decisions</w:t>
      </w:r>
    </w:p>
    <w:p w14:paraId="32B99CF1" w14:textId="77777777" w:rsidR="00B04C2A" w:rsidRDefault="00B04C2A" w:rsidP="00FC73E0">
      <w:pPr>
        <w:tabs>
          <w:tab w:val="left" w:pos="1020"/>
        </w:tabs>
        <w:jc w:val="both"/>
        <w:rPr>
          <w:rFonts w:cs="Arial"/>
          <w:sz w:val="22"/>
          <w:szCs w:val="22"/>
        </w:rPr>
      </w:pPr>
    </w:p>
    <w:p w14:paraId="00E44017" w14:textId="3F6B1945" w:rsidR="00B04C2A" w:rsidRPr="00BE70E5" w:rsidRDefault="00B04C2A" w:rsidP="00B04C2A">
      <w:pPr>
        <w:pStyle w:val="ListParagraph"/>
        <w:numPr>
          <w:ilvl w:val="0"/>
          <w:numId w:val="1"/>
        </w:numPr>
        <w:tabs>
          <w:tab w:val="left" w:pos="1020"/>
        </w:tabs>
        <w:jc w:val="both"/>
        <w:rPr>
          <w:rFonts w:cs="Arial"/>
          <w:sz w:val="22"/>
          <w:szCs w:val="22"/>
          <w:lang w:val="es-ES"/>
        </w:rPr>
      </w:pPr>
      <w:r w:rsidRPr="00BE70E5">
        <w:rPr>
          <w:rFonts w:cs="Arial"/>
          <w:sz w:val="22"/>
          <w:szCs w:val="22"/>
          <w:lang w:val="es-ES"/>
        </w:rPr>
        <w:t>Page 6, amend para</w:t>
      </w:r>
      <w:r w:rsidR="00F40A8B" w:rsidRPr="00BE70E5">
        <w:rPr>
          <w:rFonts w:cs="Arial"/>
          <w:sz w:val="22"/>
          <w:szCs w:val="22"/>
          <w:lang w:val="es-ES"/>
        </w:rPr>
        <w:t>.</w:t>
      </w:r>
      <w:r w:rsidRPr="00BE70E5">
        <w:rPr>
          <w:rFonts w:cs="Arial"/>
          <w:sz w:val="22"/>
          <w:szCs w:val="22"/>
          <w:lang w:val="es-ES"/>
        </w:rPr>
        <w:t xml:space="preserve"> 14.AA a):</w:t>
      </w:r>
    </w:p>
    <w:p w14:paraId="5736D8B6" w14:textId="77777777" w:rsidR="00B04C2A" w:rsidRPr="00BE70E5" w:rsidRDefault="00B04C2A" w:rsidP="00B04C2A">
      <w:pPr>
        <w:pStyle w:val="ListParagraph"/>
        <w:tabs>
          <w:tab w:val="left" w:pos="1020"/>
        </w:tabs>
        <w:ind w:left="420"/>
        <w:jc w:val="both"/>
        <w:rPr>
          <w:rFonts w:cs="Arial"/>
          <w:sz w:val="22"/>
          <w:szCs w:val="22"/>
          <w:lang w:val="es-ES"/>
        </w:rPr>
      </w:pPr>
    </w:p>
    <w:p w14:paraId="1113B392" w14:textId="7AEC263F" w:rsidR="00B04C2A" w:rsidRDefault="00F052F5" w:rsidP="00B04C2A">
      <w:pPr>
        <w:pStyle w:val="ListParagraph"/>
        <w:tabs>
          <w:tab w:val="left" w:pos="1020"/>
        </w:tabs>
        <w:ind w:left="420"/>
        <w:jc w:val="both"/>
        <w:rPr>
          <w:rFonts w:cs="Arial"/>
          <w:sz w:val="22"/>
          <w:szCs w:val="22"/>
        </w:rPr>
      </w:pPr>
      <w:r w:rsidRPr="00F052F5">
        <w:rPr>
          <w:rFonts w:cs="Arial"/>
          <w:sz w:val="22"/>
          <w:szCs w:val="22"/>
        </w:rPr>
        <w:t xml:space="preserve">identify, at the national level, an inventory of migratory species that use seagrass meadows, the most important seagrass meadows for migratory species, the most important </w:t>
      </w:r>
      <w:ins w:id="22" w:author="Jenny Renell" w:date="2023-07-20T00:17:00Z">
        <w:r w:rsidR="00293F2C">
          <w:rPr>
            <w:rFonts w:cs="Arial"/>
            <w:sz w:val="22"/>
            <w:szCs w:val="22"/>
          </w:rPr>
          <w:t xml:space="preserve">ongoing </w:t>
        </w:r>
      </w:ins>
      <w:r w:rsidRPr="00F052F5">
        <w:rPr>
          <w:rFonts w:cs="Arial"/>
          <w:sz w:val="22"/>
          <w:szCs w:val="22"/>
        </w:rPr>
        <w:t xml:space="preserve">threats to seagrass and drivers of seagrass loss, </w:t>
      </w:r>
      <w:ins w:id="23" w:author="Jenny Renell" w:date="2023-07-20T00:17:00Z">
        <w:r w:rsidR="00293F2C">
          <w:rPr>
            <w:rFonts w:cs="Arial"/>
            <w:sz w:val="22"/>
            <w:szCs w:val="22"/>
          </w:rPr>
          <w:t xml:space="preserve">the main historical reasons that have resulted in the loss of seagrass beds, the most important activities that prevent their recovery, </w:t>
        </w:r>
      </w:ins>
      <w:r w:rsidRPr="00F052F5">
        <w:rPr>
          <w:rFonts w:cs="Arial"/>
          <w:sz w:val="22"/>
          <w:szCs w:val="22"/>
        </w:rPr>
        <w:t>and the conservation actions necessary to reduce seagrass loss and restore it</w:t>
      </w:r>
      <w:ins w:id="24" w:author="Jenny Renell" w:date="2023-07-20T00:04:00Z">
        <w:r w:rsidRPr="00F052F5">
          <w:rPr>
            <w:rFonts w:cs="Arial"/>
            <w:sz w:val="22"/>
            <w:szCs w:val="22"/>
          </w:rPr>
          <w:t>, including the conservation of migratory species that support healthy seagrass ecosystems</w:t>
        </w:r>
      </w:ins>
      <w:r w:rsidRPr="00F052F5">
        <w:rPr>
          <w:rFonts w:cs="Arial"/>
          <w:sz w:val="22"/>
          <w:szCs w:val="22"/>
        </w:rPr>
        <w:t>;</w:t>
      </w:r>
    </w:p>
    <w:p w14:paraId="0577553C" w14:textId="77777777" w:rsidR="00F40A8B" w:rsidRDefault="00F40A8B" w:rsidP="00F40A8B">
      <w:pPr>
        <w:tabs>
          <w:tab w:val="left" w:pos="1020"/>
        </w:tabs>
        <w:jc w:val="both"/>
        <w:rPr>
          <w:rFonts w:cs="Arial"/>
          <w:sz w:val="22"/>
          <w:szCs w:val="22"/>
        </w:rPr>
      </w:pPr>
    </w:p>
    <w:p w14:paraId="7FD8B5E0" w14:textId="3923BC77" w:rsidR="00F40A8B" w:rsidRPr="00BE70E5" w:rsidRDefault="00F40A8B" w:rsidP="00F40A8B">
      <w:pPr>
        <w:pStyle w:val="ListParagraph"/>
        <w:numPr>
          <w:ilvl w:val="0"/>
          <w:numId w:val="1"/>
        </w:numPr>
        <w:tabs>
          <w:tab w:val="left" w:pos="1020"/>
        </w:tabs>
        <w:jc w:val="both"/>
        <w:rPr>
          <w:rFonts w:cs="Arial"/>
          <w:sz w:val="22"/>
          <w:szCs w:val="22"/>
          <w:lang w:val="es-ES"/>
        </w:rPr>
      </w:pPr>
      <w:r w:rsidRPr="00BE70E5">
        <w:rPr>
          <w:rFonts w:cs="Arial"/>
          <w:sz w:val="22"/>
          <w:szCs w:val="22"/>
          <w:lang w:val="es-ES"/>
        </w:rPr>
        <w:t>Page 6, amend para. 14.CC a)</w:t>
      </w:r>
      <w:r w:rsidR="005C1906" w:rsidRPr="00BE70E5">
        <w:rPr>
          <w:rFonts w:cs="Arial"/>
          <w:sz w:val="22"/>
          <w:szCs w:val="22"/>
          <w:lang w:val="es-ES"/>
        </w:rPr>
        <w:t>:</w:t>
      </w:r>
    </w:p>
    <w:p w14:paraId="02499E69" w14:textId="77777777" w:rsidR="005C1906" w:rsidRPr="00BE70E5" w:rsidRDefault="005C1906" w:rsidP="005C1906">
      <w:pPr>
        <w:pStyle w:val="ListParagraph"/>
        <w:tabs>
          <w:tab w:val="left" w:pos="1020"/>
        </w:tabs>
        <w:ind w:left="420"/>
        <w:jc w:val="both"/>
        <w:rPr>
          <w:rFonts w:cs="Arial"/>
          <w:sz w:val="22"/>
          <w:szCs w:val="22"/>
          <w:lang w:val="es-ES"/>
        </w:rPr>
      </w:pPr>
    </w:p>
    <w:p w14:paraId="33A28F3B" w14:textId="7C576BB8" w:rsidR="005C1906" w:rsidRPr="00F40A8B" w:rsidRDefault="005C1906" w:rsidP="005C1906">
      <w:pPr>
        <w:pStyle w:val="ListParagraph"/>
        <w:tabs>
          <w:tab w:val="left" w:pos="1020"/>
        </w:tabs>
        <w:ind w:left="420"/>
        <w:jc w:val="both"/>
        <w:rPr>
          <w:rFonts w:cs="Arial"/>
          <w:sz w:val="22"/>
          <w:szCs w:val="22"/>
        </w:rPr>
      </w:pPr>
      <w:r w:rsidRPr="005C1906">
        <w:rPr>
          <w:rFonts w:cs="Arial"/>
          <w:sz w:val="22"/>
          <w:szCs w:val="22"/>
        </w:rPr>
        <w:t xml:space="preserve">provide technical support to Parties to identify an inventory of migratory species that use seagrass </w:t>
      </w:r>
      <w:del w:id="25" w:author="Jenny Renell" w:date="2023-07-20T00:05:00Z">
        <w:r w:rsidRPr="005C1906" w:rsidDel="00880447">
          <w:rPr>
            <w:rFonts w:cs="Arial"/>
            <w:sz w:val="22"/>
            <w:szCs w:val="22"/>
          </w:rPr>
          <w:delText>meadows</w:delText>
        </w:r>
      </w:del>
      <w:r w:rsidR="00880447">
        <w:rPr>
          <w:rFonts w:cs="Arial"/>
          <w:sz w:val="22"/>
          <w:szCs w:val="22"/>
        </w:rPr>
        <w:t xml:space="preserve"> </w:t>
      </w:r>
      <w:ins w:id="26" w:author="Jenny Renell" w:date="2023-07-20T00:05:00Z">
        <w:r w:rsidR="00880447" w:rsidRPr="005C1906">
          <w:rPr>
            <w:rFonts w:cs="Arial"/>
            <w:sz w:val="22"/>
            <w:szCs w:val="22"/>
          </w:rPr>
          <w:t>ecosystems and those that contribute to their functioning</w:t>
        </w:r>
      </w:ins>
      <w:r w:rsidRPr="005C1906">
        <w:rPr>
          <w:rFonts w:cs="Arial"/>
          <w:sz w:val="22"/>
          <w:szCs w:val="22"/>
        </w:rPr>
        <w:t xml:space="preserve">, the most important seagrass meadows for migratory species globally, the most important </w:t>
      </w:r>
      <w:ins w:id="27" w:author="Jenny Renell" w:date="2023-07-20T00:15:00Z">
        <w:r w:rsidR="00E1327D">
          <w:rPr>
            <w:rFonts w:cs="Arial"/>
            <w:sz w:val="22"/>
            <w:szCs w:val="22"/>
          </w:rPr>
          <w:t xml:space="preserve">past and extant </w:t>
        </w:r>
      </w:ins>
      <w:r w:rsidRPr="005C1906">
        <w:rPr>
          <w:rFonts w:cs="Arial"/>
          <w:sz w:val="22"/>
          <w:szCs w:val="22"/>
        </w:rPr>
        <w:t>threats to seagrass and drivers of seagrass loss, and the conservation actions necessary to reduce seagrass loss and restore it.</w:t>
      </w:r>
    </w:p>
    <w:p w14:paraId="1B193748" w14:textId="77777777" w:rsidR="00170AB1" w:rsidRDefault="00170AB1" w:rsidP="00170AB1">
      <w:pPr>
        <w:tabs>
          <w:tab w:val="left" w:pos="1020"/>
        </w:tabs>
        <w:rPr>
          <w:rFonts w:cs="Arial"/>
          <w:sz w:val="22"/>
          <w:szCs w:val="22"/>
        </w:rPr>
      </w:pPr>
    </w:p>
    <w:sectPr w:rsidR="00170AB1" w:rsidSect="00950CDA">
      <w:headerReference w:type="even" r:id="rId11"/>
      <w:footerReference w:type="even" r:id="rId12"/>
      <w:headerReference w:type="first" r:id="rId13"/>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06029" w14:textId="77777777" w:rsidR="008B38D8" w:rsidRDefault="008B38D8" w:rsidP="00355BE3">
      <w:r>
        <w:separator/>
      </w:r>
    </w:p>
  </w:endnote>
  <w:endnote w:type="continuationSeparator" w:id="0">
    <w:p w14:paraId="345C4AE1" w14:textId="77777777" w:rsidR="008B38D8" w:rsidRDefault="008B38D8" w:rsidP="00355BE3">
      <w:r>
        <w:continuationSeparator/>
      </w:r>
    </w:p>
  </w:endnote>
  <w:endnote w:type="continuationNotice" w:id="1">
    <w:p w14:paraId="5A863C9B" w14:textId="77777777" w:rsidR="008B38D8" w:rsidRDefault="008B3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E9704" w14:textId="77777777" w:rsidR="008B38D8" w:rsidRDefault="008B38D8" w:rsidP="00355BE3">
      <w:r>
        <w:separator/>
      </w:r>
    </w:p>
  </w:footnote>
  <w:footnote w:type="continuationSeparator" w:id="0">
    <w:p w14:paraId="6057A22F" w14:textId="77777777" w:rsidR="008B38D8" w:rsidRDefault="008B38D8" w:rsidP="00355BE3">
      <w:r>
        <w:continuationSeparator/>
      </w:r>
    </w:p>
  </w:footnote>
  <w:footnote w:type="continuationNotice" w:id="1">
    <w:p w14:paraId="1DE003B2" w14:textId="77777777" w:rsidR="008B38D8" w:rsidRDefault="008B3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E6C5ED6"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00FC73E0">
      <w:rPr>
        <w:rFonts w:cs="Arial"/>
        <w:i/>
        <w:szCs w:val="18"/>
      </w:rPr>
      <w:t>27.4.3/</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55D0692C" w:rsidR="00355BE3" w:rsidRPr="008648EB" w:rsidRDefault="755EB821" w:rsidP="755EB821">
    <w:pPr>
      <w:pStyle w:val="Header"/>
      <w:pBdr>
        <w:bottom w:val="single" w:sz="4" w:space="1" w:color="auto"/>
      </w:pBdr>
      <w:jc w:val="right"/>
      <w:rPr>
        <w:rFonts w:cs="Arial"/>
        <w:i/>
        <w:iCs/>
      </w:rPr>
    </w:pPr>
    <w:r w:rsidRPr="755EB821">
      <w:rPr>
        <w:rFonts w:cs="Arial"/>
        <w:i/>
        <w:iCs/>
      </w:rPr>
      <w:t xml:space="preserve">UNEP/CMS/COP14/Doc.27.4.3/Add.1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E664D"/>
    <w:multiLevelType w:val="hybridMultilevel"/>
    <w:tmpl w:val="50C86ED4"/>
    <w:lvl w:ilvl="0" w:tplc="E7AEBAC2">
      <w:start w:val="4"/>
      <w:numFmt w:val="bullet"/>
      <w:lvlText w:val="-"/>
      <w:lvlJc w:val="left"/>
      <w:pPr>
        <w:ind w:left="360" w:hanging="360"/>
      </w:pPr>
      <w:rPr>
        <w:rFonts w:ascii="Arial" w:eastAsia="Times New Roman" w:hAnsi="Arial" w:cs="Aria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 w15:restartNumberingAfterBreak="0">
    <w:nsid w:val="259579B4"/>
    <w:multiLevelType w:val="hybridMultilevel"/>
    <w:tmpl w:val="32EAB852"/>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1"/>
  </w:num>
  <w:num w:numId="2" w16cid:durableId="12527425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ny Renell">
    <w15:presenceInfo w15:providerId="None" w15:userId="Jenny Ren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36DA"/>
    <w:rsid w:val="00014B95"/>
    <w:rsid w:val="00021610"/>
    <w:rsid w:val="00024651"/>
    <w:rsid w:val="00027A85"/>
    <w:rsid w:val="00030728"/>
    <w:rsid w:val="00031380"/>
    <w:rsid w:val="0003420C"/>
    <w:rsid w:val="0003542E"/>
    <w:rsid w:val="00044069"/>
    <w:rsid w:val="0005101A"/>
    <w:rsid w:val="0005278D"/>
    <w:rsid w:val="00062597"/>
    <w:rsid w:val="0007044F"/>
    <w:rsid w:val="00083C3F"/>
    <w:rsid w:val="00092871"/>
    <w:rsid w:val="000B5056"/>
    <w:rsid w:val="000D3510"/>
    <w:rsid w:val="000D6660"/>
    <w:rsid w:val="000E2109"/>
    <w:rsid w:val="000E4786"/>
    <w:rsid w:val="000F5A98"/>
    <w:rsid w:val="0010336C"/>
    <w:rsid w:val="001069CB"/>
    <w:rsid w:val="00113176"/>
    <w:rsid w:val="00116A5B"/>
    <w:rsid w:val="001451B3"/>
    <w:rsid w:val="0015093A"/>
    <w:rsid w:val="001510F9"/>
    <w:rsid w:val="00166911"/>
    <w:rsid w:val="00167370"/>
    <w:rsid w:val="00170AB1"/>
    <w:rsid w:val="0017541C"/>
    <w:rsid w:val="00181532"/>
    <w:rsid w:val="001879B6"/>
    <w:rsid w:val="0019448B"/>
    <w:rsid w:val="001A2919"/>
    <w:rsid w:val="001B56AE"/>
    <w:rsid w:val="001C005D"/>
    <w:rsid w:val="001C67C3"/>
    <w:rsid w:val="001D72AD"/>
    <w:rsid w:val="001E2459"/>
    <w:rsid w:val="001E63C8"/>
    <w:rsid w:val="001E7FC1"/>
    <w:rsid w:val="001F5C70"/>
    <w:rsid w:val="001F5EC8"/>
    <w:rsid w:val="00201521"/>
    <w:rsid w:val="00205C9E"/>
    <w:rsid w:val="002120C8"/>
    <w:rsid w:val="002516FD"/>
    <w:rsid w:val="002541C0"/>
    <w:rsid w:val="00261FA8"/>
    <w:rsid w:val="0026542F"/>
    <w:rsid w:val="002670FD"/>
    <w:rsid w:val="00270BA6"/>
    <w:rsid w:val="002712EA"/>
    <w:rsid w:val="00274891"/>
    <w:rsid w:val="00275CED"/>
    <w:rsid w:val="00281314"/>
    <w:rsid w:val="0028634F"/>
    <w:rsid w:val="002910E5"/>
    <w:rsid w:val="00292FDA"/>
    <w:rsid w:val="00293F2C"/>
    <w:rsid w:val="00295614"/>
    <w:rsid w:val="00296D7F"/>
    <w:rsid w:val="002C15A9"/>
    <w:rsid w:val="002D01CD"/>
    <w:rsid w:val="002D217C"/>
    <w:rsid w:val="002E2C03"/>
    <w:rsid w:val="002E3473"/>
    <w:rsid w:val="002E3BD2"/>
    <w:rsid w:val="00306A61"/>
    <w:rsid w:val="00310011"/>
    <w:rsid w:val="00312FCE"/>
    <w:rsid w:val="003140A2"/>
    <w:rsid w:val="00315A56"/>
    <w:rsid w:val="00317D53"/>
    <w:rsid w:val="00323C32"/>
    <w:rsid w:val="00327D86"/>
    <w:rsid w:val="00331AD4"/>
    <w:rsid w:val="00332E8B"/>
    <w:rsid w:val="00351460"/>
    <w:rsid w:val="00352485"/>
    <w:rsid w:val="003532FD"/>
    <w:rsid w:val="00353F60"/>
    <w:rsid w:val="00355BE3"/>
    <w:rsid w:val="00373FB8"/>
    <w:rsid w:val="003B0ECB"/>
    <w:rsid w:val="003B3D49"/>
    <w:rsid w:val="003B7448"/>
    <w:rsid w:val="003C337D"/>
    <w:rsid w:val="003E62B0"/>
    <w:rsid w:val="004003CF"/>
    <w:rsid w:val="00402509"/>
    <w:rsid w:val="00406CCD"/>
    <w:rsid w:val="0041009C"/>
    <w:rsid w:val="00412B9B"/>
    <w:rsid w:val="004206A0"/>
    <w:rsid w:val="004259B5"/>
    <w:rsid w:val="00427416"/>
    <w:rsid w:val="00427835"/>
    <w:rsid w:val="00431223"/>
    <w:rsid w:val="00440006"/>
    <w:rsid w:val="00442201"/>
    <w:rsid w:val="00447843"/>
    <w:rsid w:val="00454E89"/>
    <w:rsid w:val="0046688E"/>
    <w:rsid w:val="00470455"/>
    <w:rsid w:val="004964C7"/>
    <w:rsid w:val="004B7814"/>
    <w:rsid w:val="004D138D"/>
    <w:rsid w:val="004D569B"/>
    <w:rsid w:val="004F348E"/>
    <w:rsid w:val="004F6A47"/>
    <w:rsid w:val="00512A7A"/>
    <w:rsid w:val="00512B49"/>
    <w:rsid w:val="005330F7"/>
    <w:rsid w:val="0054224A"/>
    <w:rsid w:val="005530A2"/>
    <w:rsid w:val="00554FB5"/>
    <w:rsid w:val="00563598"/>
    <w:rsid w:val="00564AA9"/>
    <w:rsid w:val="00567357"/>
    <w:rsid w:val="00571F9A"/>
    <w:rsid w:val="00574ED2"/>
    <w:rsid w:val="00586878"/>
    <w:rsid w:val="0059632B"/>
    <w:rsid w:val="005B046A"/>
    <w:rsid w:val="005B2560"/>
    <w:rsid w:val="005B4BA1"/>
    <w:rsid w:val="005B5402"/>
    <w:rsid w:val="005C1906"/>
    <w:rsid w:val="005D2073"/>
    <w:rsid w:val="005E1768"/>
    <w:rsid w:val="005E73DB"/>
    <w:rsid w:val="005F6260"/>
    <w:rsid w:val="006115DD"/>
    <w:rsid w:val="006170AB"/>
    <w:rsid w:val="00617D26"/>
    <w:rsid w:val="00634DF3"/>
    <w:rsid w:val="00635941"/>
    <w:rsid w:val="00647764"/>
    <w:rsid w:val="006562FF"/>
    <w:rsid w:val="00660C79"/>
    <w:rsid w:val="00662BFA"/>
    <w:rsid w:val="006653B1"/>
    <w:rsid w:val="00675C55"/>
    <w:rsid w:val="006931DF"/>
    <w:rsid w:val="006A30E4"/>
    <w:rsid w:val="006B028B"/>
    <w:rsid w:val="006B37EB"/>
    <w:rsid w:val="006B4536"/>
    <w:rsid w:val="006C5FD0"/>
    <w:rsid w:val="006D2FF0"/>
    <w:rsid w:val="006D3ED0"/>
    <w:rsid w:val="006D4872"/>
    <w:rsid w:val="006D7D9F"/>
    <w:rsid w:val="006E13BD"/>
    <w:rsid w:val="006E32D9"/>
    <w:rsid w:val="006E5EE7"/>
    <w:rsid w:val="006F4A69"/>
    <w:rsid w:val="007015AB"/>
    <w:rsid w:val="00705091"/>
    <w:rsid w:val="007117FE"/>
    <w:rsid w:val="00715454"/>
    <w:rsid w:val="0072479F"/>
    <w:rsid w:val="00726878"/>
    <w:rsid w:val="00726FAA"/>
    <w:rsid w:val="00743376"/>
    <w:rsid w:val="007439D7"/>
    <w:rsid w:val="00755B1C"/>
    <w:rsid w:val="00781626"/>
    <w:rsid w:val="007B7837"/>
    <w:rsid w:val="007C1A38"/>
    <w:rsid w:val="007D41A6"/>
    <w:rsid w:val="007F212A"/>
    <w:rsid w:val="00801A1F"/>
    <w:rsid w:val="0080255B"/>
    <w:rsid w:val="0080531D"/>
    <w:rsid w:val="008211FD"/>
    <w:rsid w:val="008223FD"/>
    <w:rsid w:val="00827285"/>
    <w:rsid w:val="008307DF"/>
    <w:rsid w:val="00834FB0"/>
    <w:rsid w:val="00851BBF"/>
    <w:rsid w:val="008554A2"/>
    <w:rsid w:val="00861CA3"/>
    <w:rsid w:val="00862D61"/>
    <w:rsid w:val="008739E5"/>
    <w:rsid w:val="00877CBF"/>
    <w:rsid w:val="00880447"/>
    <w:rsid w:val="00883393"/>
    <w:rsid w:val="008872B7"/>
    <w:rsid w:val="00893A00"/>
    <w:rsid w:val="00894534"/>
    <w:rsid w:val="0089508F"/>
    <w:rsid w:val="008B2E48"/>
    <w:rsid w:val="008B38D8"/>
    <w:rsid w:val="008B4880"/>
    <w:rsid w:val="008B70C3"/>
    <w:rsid w:val="008C4DF6"/>
    <w:rsid w:val="008D0A1F"/>
    <w:rsid w:val="008D6848"/>
    <w:rsid w:val="008E0A3C"/>
    <w:rsid w:val="008E6E58"/>
    <w:rsid w:val="008F5C8D"/>
    <w:rsid w:val="008F74F2"/>
    <w:rsid w:val="00902783"/>
    <w:rsid w:val="00903174"/>
    <w:rsid w:val="00906D11"/>
    <w:rsid w:val="009138C7"/>
    <w:rsid w:val="009163C0"/>
    <w:rsid w:val="009256F3"/>
    <w:rsid w:val="00934577"/>
    <w:rsid w:val="00934E06"/>
    <w:rsid w:val="00937D19"/>
    <w:rsid w:val="00943AEC"/>
    <w:rsid w:val="009509BD"/>
    <w:rsid w:val="00950CDA"/>
    <w:rsid w:val="00953B5E"/>
    <w:rsid w:val="009549C6"/>
    <w:rsid w:val="009721F8"/>
    <w:rsid w:val="0098175E"/>
    <w:rsid w:val="00982439"/>
    <w:rsid w:val="00985431"/>
    <w:rsid w:val="009864CA"/>
    <w:rsid w:val="009933C2"/>
    <w:rsid w:val="009A2D82"/>
    <w:rsid w:val="009B4F3F"/>
    <w:rsid w:val="009C4675"/>
    <w:rsid w:val="009C5D2A"/>
    <w:rsid w:val="009C7B09"/>
    <w:rsid w:val="009E5236"/>
    <w:rsid w:val="009F2A5D"/>
    <w:rsid w:val="009F6156"/>
    <w:rsid w:val="00A34583"/>
    <w:rsid w:val="00A35B95"/>
    <w:rsid w:val="00A40867"/>
    <w:rsid w:val="00A902B4"/>
    <w:rsid w:val="00A9406F"/>
    <w:rsid w:val="00A96680"/>
    <w:rsid w:val="00AA764A"/>
    <w:rsid w:val="00AB4D3F"/>
    <w:rsid w:val="00AD5ED4"/>
    <w:rsid w:val="00AE46D8"/>
    <w:rsid w:val="00AF2E33"/>
    <w:rsid w:val="00AF4795"/>
    <w:rsid w:val="00AF6C4A"/>
    <w:rsid w:val="00B04C2A"/>
    <w:rsid w:val="00B07148"/>
    <w:rsid w:val="00B21A2C"/>
    <w:rsid w:val="00B37F98"/>
    <w:rsid w:val="00B40B3B"/>
    <w:rsid w:val="00B41D39"/>
    <w:rsid w:val="00B43D4C"/>
    <w:rsid w:val="00B45E13"/>
    <w:rsid w:val="00B54BA1"/>
    <w:rsid w:val="00B55ED6"/>
    <w:rsid w:val="00B55EF9"/>
    <w:rsid w:val="00B70538"/>
    <w:rsid w:val="00B85D29"/>
    <w:rsid w:val="00B910CB"/>
    <w:rsid w:val="00BC2F8F"/>
    <w:rsid w:val="00BE1940"/>
    <w:rsid w:val="00BE2032"/>
    <w:rsid w:val="00BE70E5"/>
    <w:rsid w:val="00BE71DB"/>
    <w:rsid w:val="00C003A7"/>
    <w:rsid w:val="00C04AAD"/>
    <w:rsid w:val="00C05B85"/>
    <w:rsid w:val="00C24C78"/>
    <w:rsid w:val="00C354CA"/>
    <w:rsid w:val="00C52EB4"/>
    <w:rsid w:val="00C70227"/>
    <w:rsid w:val="00C877F8"/>
    <w:rsid w:val="00C92997"/>
    <w:rsid w:val="00C94A8C"/>
    <w:rsid w:val="00CB3C28"/>
    <w:rsid w:val="00CC38E0"/>
    <w:rsid w:val="00CD376E"/>
    <w:rsid w:val="00CD4D3D"/>
    <w:rsid w:val="00CD7AE8"/>
    <w:rsid w:val="00CE1544"/>
    <w:rsid w:val="00CE745B"/>
    <w:rsid w:val="00D07A74"/>
    <w:rsid w:val="00D45856"/>
    <w:rsid w:val="00D52B33"/>
    <w:rsid w:val="00D60E1D"/>
    <w:rsid w:val="00D63F3D"/>
    <w:rsid w:val="00D70945"/>
    <w:rsid w:val="00D728FF"/>
    <w:rsid w:val="00D749DD"/>
    <w:rsid w:val="00D93A92"/>
    <w:rsid w:val="00D93E21"/>
    <w:rsid w:val="00D95AE3"/>
    <w:rsid w:val="00D95C9B"/>
    <w:rsid w:val="00DB792C"/>
    <w:rsid w:val="00DC0B3C"/>
    <w:rsid w:val="00DE0C6E"/>
    <w:rsid w:val="00DE2309"/>
    <w:rsid w:val="00DF0932"/>
    <w:rsid w:val="00DF7937"/>
    <w:rsid w:val="00E04A0B"/>
    <w:rsid w:val="00E1327D"/>
    <w:rsid w:val="00E32073"/>
    <w:rsid w:val="00E32BA8"/>
    <w:rsid w:val="00E42653"/>
    <w:rsid w:val="00E608DA"/>
    <w:rsid w:val="00E624ED"/>
    <w:rsid w:val="00E675DE"/>
    <w:rsid w:val="00E822E6"/>
    <w:rsid w:val="00E85C5B"/>
    <w:rsid w:val="00EA0CE2"/>
    <w:rsid w:val="00EA1852"/>
    <w:rsid w:val="00EA2DA7"/>
    <w:rsid w:val="00EB359A"/>
    <w:rsid w:val="00EB5C63"/>
    <w:rsid w:val="00EC02A0"/>
    <w:rsid w:val="00EC0CB0"/>
    <w:rsid w:val="00ED5AC6"/>
    <w:rsid w:val="00EE5D3B"/>
    <w:rsid w:val="00EE7ED9"/>
    <w:rsid w:val="00EF10EB"/>
    <w:rsid w:val="00F03B31"/>
    <w:rsid w:val="00F052F5"/>
    <w:rsid w:val="00F069FB"/>
    <w:rsid w:val="00F11E8B"/>
    <w:rsid w:val="00F1560C"/>
    <w:rsid w:val="00F34BBA"/>
    <w:rsid w:val="00F40A8B"/>
    <w:rsid w:val="00F41732"/>
    <w:rsid w:val="00F4544D"/>
    <w:rsid w:val="00F668E2"/>
    <w:rsid w:val="00F716D3"/>
    <w:rsid w:val="00F721E4"/>
    <w:rsid w:val="00F9288A"/>
    <w:rsid w:val="00FC16D3"/>
    <w:rsid w:val="00FC73E0"/>
    <w:rsid w:val="00FF28E1"/>
    <w:rsid w:val="00FF5C3F"/>
    <w:rsid w:val="0962F424"/>
    <w:rsid w:val="106D93A0"/>
    <w:rsid w:val="15910C17"/>
    <w:rsid w:val="1FAF9191"/>
    <w:rsid w:val="24AA97CE"/>
    <w:rsid w:val="27EB2235"/>
    <w:rsid w:val="28309155"/>
    <w:rsid w:val="30DB2CA5"/>
    <w:rsid w:val="3A2D70BC"/>
    <w:rsid w:val="42FF9391"/>
    <w:rsid w:val="434941F1"/>
    <w:rsid w:val="43B95206"/>
    <w:rsid w:val="4A5941F1"/>
    <w:rsid w:val="4B123B9F"/>
    <w:rsid w:val="57F6F24E"/>
    <w:rsid w:val="5D38165A"/>
    <w:rsid w:val="5EEED7F2"/>
    <w:rsid w:val="62B4EC95"/>
    <w:rsid w:val="755EB821"/>
    <w:rsid w:val="757DCD98"/>
    <w:rsid w:val="7A43E1D1"/>
    <w:rsid w:val="7A6C87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3D8D311B-7C7D-45DB-BEB6-E71001A8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9721F8"/>
    <w:pPr>
      <w:spacing w:after="0" w:line="240" w:lineRule="auto"/>
    </w:pPr>
    <w:rPr>
      <w:rFonts w:eastAsia="Times New Roman" w:cs="Times New Roman"/>
      <w:sz w:val="18"/>
      <w:szCs w:val="24"/>
    </w:rPr>
  </w:style>
  <w:style w:type="character" w:styleId="Hyperlink">
    <w:name w:val="Hyperlink"/>
    <w:basedOn w:val="DefaultParagraphFont"/>
    <w:uiPriority w:val="99"/>
    <w:unhideWhenUsed/>
    <w:rsid w:val="00292FDA"/>
    <w:rPr>
      <w:color w:val="0563C1" w:themeColor="hyperlink"/>
      <w:u w:val="single"/>
    </w:rPr>
  </w:style>
  <w:style w:type="character" w:styleId="UnresolvedMention">
    <w:name w:val="Unresolved Mention"/>
    <w:basedOn w:val="DefaultParagraphFont"/>
    <w:uiPriority w:val="99"/>
    <w:semiHidden/>
    <w:unhideWhenUsed/>
    <w:rsid w:val="00292FDA"/>
    <w:rPr>
      <w:color w:val="605E5C"/>
      <w:shd w:val="clear" w:color="auto" w:fill="E1DFDD"/>
    </w:rPr>
  </w:style>
  <w:style w:type="character" w:styleId="CommentReference">
    <w:name w:val="annotation reference"/>
    <w:basedOn w:val="DefaultParagraphFont"/>
    <w:uiPriority w:val="99"/>
    <w:semiHidden/>
    <w:unhideWhenUsed/>
    <w:rsid w:val="00AF4795"/>
    <w:rPr>
      <w:sz w:val="16"/>
      <w:szCs w:val="16"/>
    </w:rPr>
  </w:style>
  <w:style w:type="paragraph" w:styleId="CommentText">
    <w:name w:val="annotation text"/>
    <w:basedOn w:val="Normal"/>
    <w:link w:val="CommentTextChar"/>
    <w:uiPriority w:val="99"/>
    <w:unhideWhenUsed/>
    <w:rsid w:val="00AF4795"/>
    <w:rPr>
      <w:sz w:val="20"/>
      <w:szCs w:val="20"/>
    </w:rPr>
  </w:style>
  <w:style w:type="character" w:customStyle="1" w:styleId="CommentTextChar">
    <w:name w:val="Comment Text Char"/>
    <w:basedOn w:val="DefaultParagraphFont"/>
    <w:link w:val="CommentText"/>
    <w:uiPriority w:val="99"/>
    <w:rsid w:val="00AF479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F4795"/>
    <w:rPr>
      <w:b/>
      <w:bCs/>
    </w:rPr>
  </w:style>
  <w:style w:type="character" w:customStyle="1" w:styleId="CommentSubjectChar">
    <w:name w:val="Comment Subject Char"/>
    <w:basedOn w:val="CommentTextChar"/>
    <w:link w:val="CommentSubject"/>
    <w:uiPriority w:val="99"/>
    <w:semiHidden/>
    <w:rsid w:val="00AF4795"/>
    <w:rPr>
      <w:rFonts w:eastAsia="Times New Roman" w:cs="Times New Roman"/>
      <w:b/>
      <w:bCs/>
      <w:sz w:val="20"/>
      <w:szCs w:val="20"/>
    </w:rPr>
  </w:style>
  <w:style w:type="character" w:styleId="Mention">
    <w:name w:val="Mention"/>
    <w:basedOn w:val="DefaultParagraphFont"/>
    <w:uiPriority w:val="99"/>
    <w:unhideWhenUsed/>
    <w:rsid w:val="00AF479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0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doi.org/10.1038/s42003-021-02165-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a7b50396-0b06-45c1-b28e-46f86d566a10"/>
    <ds:schemaRef ds:uri="http://schemas.microsoft.com/office/2006/documentManagement/types"/>
    <ds:schemaRef ds:uri="http://purl.org/dc/elements/1.1/"/>
    <ds:schemaRef ds:uri="985ec44e-1bab-4c0b-9df0-6ba128686fc9"/>
    <ds:schemaRef ds:uri="http://schemas.microsoft.com/office/infopath/2007/PartnerControls"/>
    <ds:schemaRef ds:uri="http://www.w3.org/XML/1998/namespace"/>
    <ds:schemaRef ds:uri="http://purl.org/dc/dcmitype/"/>
    <ds:schemaRef ds:uri="http://schemas.openxmlformats.org/package/2006/metadata/core-properties"/>
    <ds:schemaRef ds:uri="http://purl.org/dc/terms/"/>
    <ds:schemaRef ds:uri="c15478a5-0be8-4f5d-8383-b307d5ba8bf6"/>
    <ds:schemaRef ds:uri="http://schemas.microsoft.com/office/2006/metadata/properties"/>
  </ds:schemaRefs>
</ds:datastoreItem>
</file>

<file path=customXml/itemProps3.xml><?xml version="1.0" encoding="utf-8"?>
<ds:datastoreItem xmlns:ds="http://schemas.openxmlformats.org/officeDocument/2006/customXml" ds:itemID="{47460CA1-BD85-4CD1-A80F-D5531CA36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3742</Characters>
  <Application>Microsoft Office Word</Application>
  <DocSecurity>0</DocSecurity>
  <Lines>31</Lines>
  <Paragraphs>8</Paragraphs>
  <ScaleCrop>false</ScaleCrop>
  <Company/>
  <LinksUpToDate>false</LinksUpToDate>
  <CharactersWithSpaces>4390</CharactersWithSpaces>
  <SharedDoc>false</SharedDoc>
  <HLinks>
    <vt:vector size="24" baseType="variant">
      <vt:variant>
        <vt:i4>2162744</vt:i4>
      </vt:variant>
      <vt:variant>
        <vt:i4>0</vt:i4>
      </vt:variant>
      <vt:variant>
        <vt:i4>0</vt:i4>
      </vt:variant>
      <vt:variant>
        <vt:i4>5</vt:i4>
      </vt:variant>
      <vt:variant>
        <vt:lpwstr>https://doi.org/10.1038/s42003-021-02165-3</vt:lpwstr>
      </vt:variant>
      <vt:variant>
        <vt:lpwstr/>
      </vt:variant>
      <vt:variant>
        <vt:i4>458850</vt:i4>
      </vt:variant>
      <vt:variant>
        <vt:i4>6</vt:i4>
      </vt:variant>
      <vt:variant>
        <vt:i4>0</vt:i4>
      </vt:variant>
      <vt:variant>
        <vt:i4>5</vt:i4>
      </vt:variant>
      <vt:variant>
        <vt:lpwstr>mailto:andrea.pauly@un.org</vt:lpwstr>
      </vt:variant>
      <vt:variant>
        <vt:lpwstr/>
      </vt:variant>
      <vt:variant>
        <vt:i4>262203</vt:i4>
      </vt:variant>
      <vt:variant>
        <vt:i4>3</vt:i4>
      </vt:variant>
      <vt:variant>
        <vt:i4>0</vt:i4>
      </vt:variant>
      <vt:variant>
        <vt:i4>5</vt:i4>
      </vt:variant>
      <vt:variant>
        <vt:lpwstr>mailto:heidrun.frisch-nwakanma@un.org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cp:revision>
  <dcterms:created xsi:type="dcterms:W3CDTF">2023-07-20T07:45:00Z</dcterms:created>
  <dcterms:modified xsi:type="dcterms:W3CDTF">2023-07-20T08:48:00Z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