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5878F615" w14:textId="1CE750B4" w:rsidR="000F6C94" w:rsidRPr="006B745A" w:rsidRDefault="000F6C94" w:rsidP="000F6C94">
      <w:pPr>
        <w:jc w:val="right"/>
        <w:rPr>
          <w:sz w:val="22"/>
          <w:szCs w:val="32"/>
          <w:lang w:val="en-GB"/>
        </w:rPr>
      </w:pPr>
      <w:r w:rsidRPr="006B745A">
        <w:rPr>
          <w:sz w:val="22"/>
          <w:szCs w:val="32"/>
          <w:lang w:val="en-GB"/>
        </w:rPr>
        <w:t>In-Session Version</w:t>
      </w:r>
    </w:p>
    <w:p w14:paraId="29165735" w14:textId="77777777" w:rsidR="00355BE3" w:rsidRPr="00275CED" w:rsidRDefault="00355BE3" w:rsidP="00B3271C">
      <w:pPr>
        <w:jc w:val="both"/>
        <w:rPr>
          <w:sz w:val="22"/>
          <w:szCs w:val="22"/>
          <w:lang w:val="en-GB"/>
        </w:rPr>
      </w:pPr>
    </w:p>
    <w:p w14:paraId="2285D7AD" w14:textId="77777777" w:rsidR="003238AA" w:rsidRDefault="003238AA" w:rsidP="00B3271C">
      <w:pPr>
        <w:pStyle w:val="Heading2"/>
        <w:keepNext w:val="0"/>
        <w:ind w:right="-367"/>
        <w:jc w:val="both"/>
        <w:rPr>
          <w:rFonts w:cs="Arial"/>
          <w:sz w:val="22"/>
          <w:szCs w:val="22"/>
          <w:lang w:val="en-GB"/>
        </w:rPr>
      </w:pPr>
    </w:p>
    <w:p w14:paraId="591C5C34" w14:textId="5A58FA44" w:rsidR="00355BE3" w:rsidRDefault="00355BE3" w:rsidP="006B745A">
      <w:pPr>
        <w:pStyle w:val="Heading2"/>
        <w:keepNext w:val="0"/>
        <w:ind w:left="-90" w:right="140"/>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6B745A">
      <w:pPr>
        <w:pStyle w:val="Heading2"/>
        <w:keepNext w:val="0"/>
        <w:ind w:left="-90" w:right="-1"/>
        <w:jc w:val="center"/>
        <w:rPr>
          <w:rFonts w:cs="Arial"/>
          <w:b w:val="0"/>
          <w:sz w:val="22"/>
          <w:szCs w:val="22"/>
          <w:lang w:val="en-GB"/>
        </w:rPr>
      </w:pPr>
      <w:r>
        <w:rPr>
          <w:rFonts w:cs="Arial"/>
          <w:b w:val="0"/>
          <w:sz w:val="22"/>
          <w:szCs w:val="22"/>
          <w:lang w:val="en-GB"/>
        </w:rPr>
        <w:t>(arising from ScC-SC</w:t>
      </w:r>
      <w:r w:rsidR="009163C0">
        <w:rPr>
          <w:rFonts w:cs="Arial"/>
          <w:b w:val="0"/>
          <w:sz w:val="22"/>
          <w:szCs w:val="22"/>
          <w:lang w:val="en-GB"/>
        </w:rPr>
        <w:t>6</w:t>
      </w:r>
      <w:r>
        <w:rPr>
          <w:rFonts w:cs="Arial"/>
          <w:b w:val="0"/>
          <w:sz w:val="22"/>
          <w:szCs w:val="22"/>
          <w:lang w:val="en-GB"/>
        </w:rPr>
        <w:t xml:space="preserve">) </w:t>
      </w:r>
    </w:p>
    <w:p w14:paraId="0C19D427" w14:textId="77777777" w:rsidR="00355BE3" w:rsidRDefault="00355BE3" w:rsidP="00355BE3">
      <w:pPr>
        <w:pStyle w:val="Heading2"/>
        <w:keepNext w:val="0"/>
        <w:ind w:left="-90" w:right="-367"/>
        <w:jc w:val="center"/>
        <w:rPr>
          <w:rFonts w:cs="Arial"/>
          <w:sz w:val="22"/>
          <w:szCs w:val="22"/>
          <w:lang w:val="en-GB"/>
        </w:rPr>
      </w:pPr>
    </w:p>
    <w:p w14:paraId="7E40E32E" w14:textId="48A6DC8D" w:rsidR="4A5941F1" w:rsidRDefault="43B95206" w:rsidP="006B745A">
      <w:pPr>
        <w:pStyle w:val="Heading2"/>
        <w:keepNext w:val="0"/>
        <w:ind w:left="-90" w:right="-1"/>
        <w:jc w:val="center"/>
        <w:rPr>
          <w:sz w:val="22"/>
          <w:szCs w:val="22"/>
        </w:rPr>
      </w:pPr>
      <w:r w:rsidRPr="42FF9391">
        <w:rPr>
          <w:sz w:val="22"/>
          <w:szCs w:val="22"/>
        </w:rPr>
        <w:t>DEEP-SEA MINING</w:t>
      </w:r>
    </w:p>
    <w:p w14:paraId="6343E335" w14:textId="45ABD287" w:rsidR="42FF9391" w:rsidRDefault="42FF9391" w:rsidP="42FF9391">
      <w:pPr>
        <w:pStyle w:val="Heading2"/>
        <w:keepNext w:val="0"/>
        <w:ind w:left="-90" w:right="-367"/>
        <w:jc w:val="center"/>
        <w:rPr>
          <w:rFonts w:cs="Arial"/>
          <w:sz w:val="22"/>
          <w:szCs w:val="22"/>
        </w:rPr>
      </w:pPr>
    </w:p>
    <w:p w14:paraId="5F359992" w14:textId="0CC97566" w:rsidR="00355BE3" w:rsidRDefault="00355BE3" w:rsidP="006B745A">
      <w:pPr>
        <w:pStyle w:val="Heading2"/>
        <w:keepNext w:val="0"/>
        <w:ind w:left="-90" w:right="-1"/>
        <w:jc w:val="center"/>
        <w:rPr>
          <w:rFonts w:cs="Arial"/>
          <w:sz w:val="22"/>
          <w:szCs w:val="22"/>
        </w:rPr>
      </w:pPr>
      <w:r w:rsidRPr="42FF9391">
        <w:rPr>
          <w:rFonts w:cs="Arial"/>
          <w:sz w:val="22"/>
          <w:szCs w:val="22"/>
        </w:rPr>
        <w:t>UNEP/CMS/COP1</w:t>
      </w:r>
      <w:r w:rsidR="009163C0" w:rsidRPr="42FF9391">
        <w:rPr>
          <w:rFonts w:cs="Arial"/>
          <w:sz w:val="22"/>
          <w:szCs w:val="22"/>
        </w:rPr>
        <w:t>4</w:t>
      </w:r>
      <w:r w:rsidRPr="42FF9391">
        <w:rPr>
          <w:rFonts w:cs="Arial"/>
          <w:sz w:val="22"/>
          <w:szCs w:val="22"/>
        </w:rPr>
        <w:t>/Doc</w:t>
      </w:r>
      <w:r w:rsidR="00834FB0" w:rsidRPr="42FF9391">
        <w:rPr>
          <w:rFonts w:cs="Arial"/>
          <w:sz w:val="22"/>
          <w:szCs w:val="22"/>
        </w:rPr>
        <w:t>.</w:t>
      </w:r>
      <w:r w:rsidR="434941F1" w:rsidRPr="42FF9391">
        <w:rPr>
          <w:rFonts w:cs="Arial"/>
          <w:sz w:val="22"/>
          <w:szCs w:val="22"/>
        </w:rPr>
        <w:t>27.2.</w:t>
      </w:r>
      <w:r w:rsidR="5EEED7F2" w:rsidRPr="42FF9391">
        <w:rPr>
          <w:rFonts w:cs="Arial"/>
          <w:sz w:val="22"/>
          <w:szCs w:val="22"/>
        </w:rPr>
        <w:t>4</w:t>
      </w:r>
    </w:p>
    <w:p w14:paraId="10A16A3F" w14:textId="77777777" w:rsidR="00F80755" w:rsidRDefault="00F80755" w:rsidP="00F80755"/>
    <w:p w14:paraId="0EEBA7E3" w14:textId="134D70EA" w:rsidR="00F80755" w:rsidRPr="006B745A" w:rsidRDefault="006B745A" w:rsidP="00F80755">
      <w:pPr>
        <w:jc w:val="center"/>
        <w:rPr>
          <w:b/>
          <w:bCs/>
          <w:i/>
          <w:iCs/>
          <w:sz w:val="22"/>
          <w:szCs w:val="32"/>
        </w:rPr>
      </w:pPr>
      <w:r w:rsidRPr="006B745A">
        <w:rPr>
          <w:b/>
          <w:bCs/>
          <w:i/>
          <w:iCs/>
          <w:sz w:val="22"/>
          <w:szCs w:val="32"/>
        </w:rPr>
        <w:t>(</w:t>
      </w:r>
      <w:r w:rsidR="00F80755" w:rsidRPr="006B745A">
        <w:rPr>
          <w:b/>
          <w:bCs/>
          <w:i/>
          <w:iCs/>
          <w:sz w:val="22"/>
          <w:szCs w:val="32"/>
        </w:rPr>
        <w:t xml:space="preserve">ScC-SC6 </w:t>
      </w:r>
      <w:r w:rsidR="005837E6" w:rsidRPr="006B745A">
        <w:rPr>
          <w:b/>
          <w:bCs/>
          <w:i/>
          <w:iCs/>
          <w:sz w:val="22"/>
          <w:szCs w:val="32"/>
        </w:rPr>
        <w:t>A</w:t>
      </w:r>
      <w:r w:rsidR="00F80755" w:rsidRPr="006B745A">
        <w:rPr>
          <w:b/>
          <w:bCs/>
          <w:i/>
          <w:iCs/>
          <w:sz w:val="22"/>
          <w:szCs w:val="32"/>
        </w:rPr>
        <w:t>genda</w:t>
      </w:r>
      <w:r w:rsidR="005837E6" w:rsidRPr="006B745A">
        <w:rPr>
          <w:b/>
          <w:bCs/>
          <w:i/>
          <w:iCs/>
          <w:sz w:val="22"/>
          <w:szCs w:val="32"/>
        </w:rPr>
        <w:t xml:space="preserve"> Item </w:t>
      </w:r>
      <w:r w:rsidR="003238AA" w:rsidRPr="006B745A">
        <w:rPr>
          <w:b/>
          <w:bCs/>
          <w:i/>
          <w:iCs/>
          <w:sz w:val="22"/>
          <w:szCs w:val="32"/>
        </w:rPr>
        <w:t>9.2.4</w:t>
      </w:r>
      <w:r w:rsidRPr="006B745A">
        <w:rPr>
          <w:b/>
          <w:bCs/>
          <w:i/>
          <w:iCs/>
          <w:sz w:val="22"/>
          <w:szCs w:val="32"/>
        </w:rPr>
        <w:t>)</w:t>
      </w:r>
    </w:p>
    <w:p w14:paraId="26516C5A" w14:textId="77777777" w:rsidR="00355BE3" w:rsidRPr="009E5236" w:rsidRDefault="00355BE3" w:rsidP="00355BE3">
      <w:pPr>
        <w:tabs>
          <w:tab w:val="left" w:pos="1020"/>
        </w:tabs>
        <w:rPr>
          <w:rFonts w:cs="Arial"/>
          <w:sz w:val="22"/>
          <w:szCs w:val="22"/>
        </w:rPr>
      </w:pPr>
    </w:p>
    <w:p w14:paraId="5B60772A" w14:textId="77777777" w:rsidR="00167370" w:rsidRPr="00743376" w:rsidRDefault="00167370" w:rsidP="00355BE3">
      <w:pPr>
        <w:tabs>
          <w:tab w:val="left" w:pos="1020"/>
        </w:tabs>
        <w:rPr>
          <w:rFonts w:cs="Arial"/>
          <w:sz w:val="22"/>
          <w:szCs w:val="22"/>
        </w:rPr>
      </w:pPr>
    </w:p>
    <w:p w14:paraId="22E43B99" w14:textId="77777777" w:rsidR="00170AB1" w:rsidRPr="00DF4423" w:rsidRDefault="00170AB1" w:rsidP="00170AB1">
      <w:pPr>
        <w:tabs>
          <w:tab w:val="left" w:pos="1020"/>
        </w:tabs>
        <w:rPr>
          <w:rFonts w:cs="Arial"/>
          <w:b/>
          <w:sz w:val="22"/>
          <w:szCs w:val="22"/>
        </w:rPr>
      </w:pPr>
      <w:r w:rsidRPr="00DF4423">
        <w:rPr>
          <w:rFonts w:cs="Arial"/>
          <w:b/>
          <w:sz w:val="22"/>
          <w:szCs w:val="22"/>
        </w:rPr>
        <w:t>RECOMMENDATIONS TO COP1</w:t>
      </w:r>
      <w:r>
        <w:rPr>
          <w:rFonts w:cs="Arial"/>
          <w:b/>
          <w:sz w:val="22"/>
          <w:szCs w:val="22"/>
        </w:rPr>
        <w:t>4</w:t>
      </w:r>
    </w:p>
    <w:p w14:paraId="3701769F" w14:textId="77777777" w:rsidR="00B85A6F" w:rsidRPr="00B3271C" w:rsidRDefault="00B85A6F" w:rsidP="00170AB1">
      <w:pPr>
        <w:tabs>
          <w:tab w:val="left" w:pos="1020"/>
        </w:tabs>
        <w:rPr>
          <w:rFonts w:cs="Arial"/>
          <w:sz w:val="22"/>
          <w:szCs w:val="22"/>
        </w:rPr>
      </w:pPr>
    </w:p>
    <w:p w14:paraId="1DADD0CC" w14:textId="556865CF" w:rsidR="00932BE3" w:rsidRDefault="008C6976" w:rsidP="00932BE3">
      <w:pPr>
        <w:tabs>
          <w:tab w:val="left" w:pos="1020"/>
        </w:tabs>
        <w:jc w:val="both"/>
        <w:rPr>
          <w:rFonts w:cs="Arial"/>
          <w:sz w:val="22"/>
          <w:szCs w:val="22"/>
        </w:rPr>
      </w:pPr>
      <w:r>
        <w:rPr>
          <w:rFonts w:cs="Arial"/>
          <w:sz w:val="22"/>
          <w:szCs w:val="22"/>
        </w:rPr>
        <w:t xml:space="preserve">ScC-SC6 </w:t>
      </w:r>
      <w:r w:rsidR="00703DDD">
        <w:rPr>
          <w:rFonts w:cs="Arial"/>
          <w:sz w:val="22"/>
          <w:szCs w:val="22"/>
        </w:rPr>
        <w:t>recommended</w:t>
      </w:r>
      <w:r w:rsidR="00CB6F4F">
        <w:rPr>
          <w:rFonts w:cs="Arial"/>
          <w:sz w:val="22"/>
          <w:szCs w:val="22"/>
        </w:rPr>
        <w:t xml:space="preserve"> the</w:t>
      </w:r>
      <w:r w:rsidR="00932BE3">
        <w:rPr>
          <w:rFonts w:cs="Arial"/>
          <w:sz w:val="22"/>
          <w:szCs w:val="22"/>
        </w:rPr>
        <w:t xml:space="preserve"> Resolution and the Decisions for adoption</w:t>
      </w:r>
      <w:r w:rsidR="00525F96">
        <w:rPr>
          <w:rFonts w:cs="Arial"/>
          <w:sz w:val="22"/>
          <w:szCs w:val="22"/>
        </w:rPr>
        <w:t xml:space="preserve">, </w:t>
      </w:r>
      <w:r w:rsidR="00BE4186">
        <w:rPr>
          <w:rFonts w:cs="Arial"/>
          <w:sz w:val="22"/>
          <w:szCs w:val="22"/>
        </w:rPr>
        <w:t>with</w:t>
      </w:r>
      <w:r w:rsidR="00525F96">
        <w:rPr>
          <w:rFonts w:cs="Arial"/>
          <w:sz w:val="22"/>
          <w:szCs w:val="22"/>
        </w:rPr>
        <w:t xml:space="preserve"> </w:t>
      </w:r>
      <w:r w:rsidR="00154618">
        <w:rPr>
          <w:rFonts w:cs="Arial"/>
          <w:sz w:val="22"/>
          <w:szCs w:val="22"/>
        </w:rPr>
        <w:t>propo</w:t>
      </w:r>
      <w:r w:rsidR="00305520">
        <w:rPr>
          <w:rFonts w:cs="Arial"/>
          <w:sz w:val="22"/>
          <w:szCs w:val="22"/>
        </w:rPr>
        <w:t>sed amendments set out below</w:t>
      </w:r>
      <w:r w:rsidR="00525F96">
        <w:rPr>
          <w:rFonts w:cs="Arial"/>
          <w:sz w:val="22"/>
          <w:szCs w:val="22"/>
        </w:rPr>
        <w:t>.</w:t>
      </w:r>
    </w:p>
    <w:p w14:paraId="4999E447" w14:textId="77777777" w:rsidR="00170AB1" w:rsidRDefault="00170AB1" w:rsidP="00170AB1">
      <w:pPr>
        <w:tabs>
          <w:tab w:val="left" w:pos="1020"/>
        </w:tabs>
        <w:rPr>
          <w:rFonts w:cs="Arial"/>
          <w:b/>
          <w:sz w:val="22"/>
          <w:szCs w:val="22"/>
        </w:rPr>
      </w:pPr>
    </w:p>
    <w:p w14:paraId="787D6026" w14:textId="77777777" w:rsidR="00B3271C" w:rsidRDefault="00B3271C" w:rsidP="00170AB1">
      <w:pPr>
        <w:tabs>
          <w:tab w:val="left" w:pos="1020"/>
        </w:tabs>
        <w:rPr>
          <w:rFonts w:cs="Arial"/>
          <w:b/>
          <w:sz w:val="22"/>
          <w:szCs w:val="22"/>
        </w:rPr>
      </w:pPr>
    </w:p>
    <w:p w14:paraId="2FD7480B" w14:textId="77777777" w:rsidR="00170AB1" w:rsidRDefault="00170AB1" w:rsidP="00170AB1">
      <w:pPr>
        <w:tabs>
          <w:tab w:val="left" w:pos="1020"/>
        </w:tabs>
        <w:rPr>
          <w:rFonts w:cs="Arial"/>
          <w:b/>
          <w:sz w:val="22"/>
          <w:szCs w:val="22"/>
        </w:rPr>
      </w:pPr>
      <w:r w:rsidRPr="00DF4423">
        <w:rPr>
          <w:rFonts w:cs="Arial"/>
          <w:b/>
          <w:sz w:val="22"/>
          <w:szCs w:val="22"/>
        </w:rPr>
        <w:t>GENERAL COMMENTS ON THE DOCUMENT</w:t>
      </w:r>
    </w:p>
    <w:p w14:paraId="4443DD80" w14:textId="77777777" w:rsidR="00170AB1" w:rsidRPr="006356C5" w:rsidRDefault="00170AB1" w:rsidP="00170AB1">
      <w:pPr>
        <w:tabs>
          <w:tab w:val="left" w:pos="1020"/>
        </w:tabs>
        <w:rPr>
          <w:rFonts w:cs="Arial"/>
          <w:sz w:val="22"/>
          <w:szCs w:val="22"/>
        </w:rPr>
      </w:pPr>
    </w:p>
    <w:p w14:paraId="735A7A27" w14:textId="67923721" w:rsidR="0081504D" w:rsidRDefault="00041C54" w:rsidP="00B3271C">
      <w:pPr>
        <w:pStyle w:val="ListParagraph"/>
        <w:numPr>
          <w:ilvl w:val="0"/>
          <w:numId w:val="1"/>
        </w:numPr>
        <w:tabs>
          <w:tab w:val="left" w:pos="1020"/>
        </w:tabs>
        <w:ind w:hanging="420"/>
        <w:jc w:val="both"/>
        <w:rPr>
          <w:rFonts w:cs="Arial"/>
          <w:sz w:val="22"/>
          <w:szCs w:val="22"/>
        </w:rPr>
      </w:pPr>
      <w:r>
        <w:rPr>
          <w:rFonts w:cs="Arial"/>
          <w:sz w:val="22"/>
          <w:szCs w:val="22"/>
        </w:rPr>
        <w:t>A v</w:t>
      </w:r>
      <w:r w:rsidR="00322C09">
        <w:rPr>
          <w:rFonts w:cs="Arial"/>
          <w:sz w:val="22"/>
          <w:szCs w:val="22"/>
        </w:rPr>
        <w:t xml:space="preserve">ery </w:t>
      </w:r>
      <w:r w:rsidR="00DB217D">
        <w:rPr>
          <w:rFonts w:cs="Arial"/>
          <w:sz w:val="22"/>
          <w:szCs w:val="22"/>
        </w:rPr>
        <w:t xml:space="preserve">contemporary, </w:t>
      </w:r>
      <w:r w:rsidR="00B976B0">
        <w:rPr>
          <w:rFonts w:cs="Arial"/>
          <w:sz w:val="22"/>
          <w:szCs w:val="22"/>
        </w:rPr>
        <w:t>comprehensive,</w:t>
      </w:r>
      <w:r w:rsidR="00AA792D">
        <w:rPr>
          <w:rFonts w:cs="Arial"/>
          <w:sz w:val="22"/>
          <w:szCs w:val="22"/>
        </w:rPr>
        <w:t xml:space="preserve"> and </w:t>
      </w:r>
      <w:r>
        <w:rPr>
          <w:rFonts w:cs="Arial"/>
          <w:sz w:val="22"/>
          <w:szCs w:val="22"/>
        </w:rPr>
        <w:t xml:space="preserve">coherent </w:t>
      </w:r>
      <w:r w:rsidR="00322C09">
        <w:rPr>
          <w:rFonts w:cs="Arial"/>
          <w:sz w:val="22"/>
          <w:szCs w:val="22"/>
        </w:rPr>
        <w:t>document</w:t>
      </w:r>
      <w:r w:rsidR="00AA792D">
        <w:rPr>
          <w:rFonts w:cs="Arial"/>
          <w:sz w:val="22"/>
          <w:szCs w:val="22"/>
        </w:rPr>
        <w:t>, compatible with other fora.</w:t>
      </w:r>
    </w:p>
    <w:p w14:paraId="01662A8C" w14:textId="77777777" w:rsidR="00B3271C" w:rsidRDefault="00B3271C" w:rsidP="00B3271C">
      <w:pPr>
        <w:pStyle w:val="ListParagraph"/>
        <w:tabs>
          <w:tab w:val="left" w:pos="1020"/>
        </w:tabs>
        <w:ind w:left="420" w:hanging="420"/>
        <w:jc w:val="both"/>
        <w:rPr>
          <w:rFonts w:cs="Arial"/>
          <w:sz w:val="22"/>
          <w:szCs w:val="22"/>
        </w:rPr>
      </w:pPr>
    </w:p>
    <w:p w14:paraId="0795E58C" w14:textId="54AC5C37" w:rsidR="00034626" w:rsidRDefault="00F60C90" w:rsidP="00B3271C">
      <w:pPr>
        <w:pStyle w:val="ListParagraph"/>
        <w:numPr>
          <w:ilvl w:val="0"/>
          <w:numId w:val="1"/>
        </w:numPr>
        <w:tabs>
          <w:tab w:val="left" w:pos="1020"/>
        </w:tabs>
        <w:ind w:hanging="420"/>
        <w:jc w:val="both"/>
        <w:rPr>
          <w:rFonts w:cs="Arial"/>
          <w:sz w:val="22"/>
          <w:szCs w:val="22"/>
        </w:rPr>
      </w:pPr>
      <w:r>
        <w:rPr>
          <w:rFonts w:cs="Arial"/>
          <w:sz w:val="22"/>
          <w:szCs w:val="22"/>
        </w:rPr>
        <w:t xml:space="preserve">It </w:t>
      </w:r>
      <w:r w:rsidR="001F39AC">
        <w:rPr>
          <w:rFonts w:cs="Arial"/>
          <w:sz w:val="22"/>
          <w:szCs w:val="22"/>
        </w:rPr>
        <w:t xml:space="preserve">should be noted </w:t>
      </w:r>
      <w:r w:rsidR="001F39AC" w:rsidRPr="001F39AC">
        <w:rPr>
          <w:rFonts w:cs="Arial"/>
          <w:sz w:val="22"/>
          <w:szCs w:val="22"/>
        </w:rPr>
        <w:t xml:space="preserve">that </w:t>
      </w:r>
      <w:r w:rsidR="00034626" w:rsidRPr="001F39AC">
        <w:rPr>
          <w:rFonts w:cs="Arial"/>
          <w:sz w:val="22"/>
          <w:szCs w:val="22"/>
        </w:rPr>
        <w:t>DSM also has potentially serious impacts on the carbon cycle and climate change by releasing carbon stored in deep sea sediments and disrupting the processes which help sequester carbon and deliver it to those sediments.</w:t>
      </w:r>
      <w:r w:rsidR="001F39AC" w:rsidRPr="001F39AC">
        <w:rPr>
          <w:rFonts w:cs="Arial"/>
          <w:sz w:val="22"/>
          <w:szCs w:val="22"/>
        </w:rPr>
        <w:t xml:space="preserve"> </w:t>
      </w:r>
    </w:p>
    <w:p w14:paraId="51C1EC28" w14:textId="77777777" w:rsidR="00B3271C" w:rsidRPr="00B3271C" w:rsidRDefault="00B3271C" w:rsidP="00B3271C">
      <w:pPr>
        <w:tabs>
          <w:tab w:val="left" w:pos="1020"/>
        </w:tabs>
        <w:ind w:hanging="420"/>
        <w:jc w:val="both"/>
        <w:rPr>
          <w:rFonts w:cs="Arial"/>
          <w:sz w:val="22"/>
          <w:szCs w:val="22"/>
        </w:rPr>
      </w:pPr>
    </w:p>
    <w:p w14:paraId="589CB6EA" w14:textId="2F7FEAD8" w:rsidR="00B12941" w:rsidRDefault="00B12941" w:rsidP="00B3271C">
      <w:pPr>
        <w:pStyle w:val="ListParagraph"/>
        <w:numPr>
          <w:ilvl w:val="0"/>
          <w:numId w:val="1"/>
        </w:numPr>
        <w:tabs>
          <w:tab w:val="left" w:pos="1020"/>
        </w:tabs>
        <w:ind w:hanging="420"/>
        <w:jc w:val="both"/>
        <w:rPr>
          <w:rFonts w:cs="Arial"/>
          <w:sz w:val="22"/>
          <w:szCs w:val="22"/>
        </w:rPr>
      </w:pPr>
      <w:r>
        <w:rPr>
          <w:rFonts w:cs="Arial"/>
          <w:sz w:val="22"/>
          <w:szCs w:val="22"/>
        </w:rPr>
        <w:t xml:space="preserve">It was noted that the International Whaling Commission </w:t>
      </w:r>
      <w:r w:rsidR="005C77C9">
        <w:rPr>
          <w:rFonts w:cs="Arial"/>
          <w:sz w:val="22"/>
          <w:szCs w:val="22"/>
        </w:rPr>
        <w:t xml:space="preserve">(IWC) </w:t>
      </w:r>
      <w:r>
        <w:rPr>
          <w:rFonts w:cs="Arial"/>
          <w:sz w:val="22"/>
          <w:szCs w:val="22"/>
        </w:rPr>
        <w:t>has an Intersessional Correspondence Group on deep-sea mining</w:t>
      </w:r>
      <w:r w:rsidR="00450BA1">
        <w:rPr>
          <w:rFonts w:cs="Arial"/>
          <w:sz w:val="22"/>
          <w:szCs w:val="22"/>
        </w:rPr>
        <w:t>, which will report back to IWC SC in 2024</w:t>
      </w:r>
      <w:r w:rsidR="00AB7D14">
        <w:rPr>
          <w:rFonts w:cs="Arial"/>
          <w:sz w:val="22"/>
          <w:szCs w:val="22"/>
        </w:rPr>
        <w:t>, and transmit the report to the CMS Secretariat as well.</w:t>
      </w:r>
    </w:p>
    <w:p w14:paraId="43366A0C" w14:textId="77777777" w:rsidR="00B3271C" w:rsidRPr="00B3271C" w:rsidRDefault="00B3271C" w:rsidP="00B3271C">
      <w:pPr>
        <w:tabs>
          <w:tab w:val="left" w:pos="1020"/>
        </w:tabs>
        <w:ind w:hanging="420"/>
        <w:jc w:val="both"/>
        <w:rPr>
          <w:rFonts w:cs="Arial"/>
          <w:sz w:val="22"/>
          <w:szCs w:val="22"/>
        </w:rPr>
      </w:pPr>
    </w:p>
    <w:p w14:paraId="7A953EE7" w14:textId="61D7326E" w:rsidR="00170AB1" w:rsidRPr="00B3271C" w:rsidRDefault="00F0336E" w:rsidP="00B3271C">
      <w:pPr>
        <w:pStyle w:val="ListParagraph"/>
        <w:numPr>
          <w:ilvl w:val="0"/>
          <w:numId w:val="1"/>
        </w:numPr>
        <w:tabs>
          <w:tab w:val="left" w:pos="1020"/>
        </w:tabs>
        <w:ind w:hanging="420"/>
        <w:jc w:val="both"/>
        <w:rPr>
          <w:rFonts w:cs="Arial"/>
          <w:sz w:val="22"/>
          <w:szCs w:val="22"/>
        </w:rPr>
      </w:pPr>
      <w:r>
        <w:rPr>
          <w:rFonts w:cs="Arial"/>
          <w:sz w:val="22"/>
          <w:szCs w:val="22"/>
        </w:rPr>
        <w:t>General approach suggested for new and emerging issues: Secretariat to organize a webinar for the SC in the intersessional period.</w:t>
      </w:r>
    </w:p>
    <w:p w14:paraId="4F490D88" w14:textId="77777777" w:rsidR="00B3271C" w:rsidRDefault="00B3271C" w:rsidP="00170AB1">
      <w:pPr>
        <w:tabs>
          <w:tab w:val="left" w:pos="1020"/>
        </w:tabs>
        <w:rPr>
          <w:rFonts w:cs="Arial"/>
          <w:b/>
          <w:sz w:val="22"/>
          <w:szCs w:val="22"/>
        </w:rPr>
      </w:pPr>
    </w:p>
    <w:p w14:paraId="48A7F1FF" w14:textId="77777777" w:rsidR="00B3271C" w:rsidRDefault="00B3271C" w:rsidP="00170AB1">
      <w:pPr>
        <w:tabs>
          <w:tab w:val="left" w:pos="1020"/>
        </w:tabs>
        <w:rPr>
          <w:rFonts w:cs="Arial"/>
          <w:b/>
          <w:sz w:val="22"/>
          <w:szCs w:val="22"/>
        </w:rPr>
      </w:pPr>
    </w:p>
    <w:p w14:paraId="4A9B2817" w14:textId="40990029" w:rsidR="00170AB1" w:rsidRPr="008F20D3" w:rsidRDefault="00170AB1" w:rsidP="00170AB1">
      <w:pPr>
        <w:tabs>
          <w:tab w:val="left" w:pos="1020"/>
        </w:tabs>
        <w:rPr>
          <w:rFonts w:cs="Arial"/>
          <w:b/>
          <w:sz w:val="22"/>
          <w:szCs w:val="22"/>
        </w:rPr>
      </w:pPr>
      <w:r>
        <w:rPr>
          <w:rFonts w:cs="Arial"/>
          <w:b/>
          <w:sz w:val="22"/>
          <w:szCs w:val="22"/>
        </w:rPr>
        <w:t xml:space="preserve">COMMENTS ON SPECIFIC SECTIONS/ </w:t>
      </w:r>
      <w:r w:rsidRPr="00DF4423">
        <w:rPr>
          <w:rFonts w:cs="Arial"/>
          <w:b/>
          <w:sz w:val="22"/>
          <w:szCs w:val="22"/>
        </w:rPr>
        <w:t>INCLUDING POSSI</w:t>
      </w:r>
      <w:r>
        <w:rPr>
          <w:rFonts w:cs="Arial"/>
          <w:b/>
          <w:sz w:val="22"/>
          <w:szCs w:val="22"/>
        </w:rPr>
        <w:t>BLE PROPOSALS FOR TEXT REVISION</w:t>
      </w:r>
    </w:p>
    <w:p w14:paraId="0DD0FA5A" w14:textId="77777777" w:rsidR="003E2545" w:rsidRPr="008F20D3" w:rsidRDefault="003E2545" w:rsidP="00170AB1">
      <w:pPr>
        <w:pStyle w:val="ListParagraph"/>
        <w:tabs>
          <w:tab w:val="left" w:pos="1020"/>
        </w:tabs>
        <w:ind w:left="420"/>
        <w:rPr>
          <w:rFonts w:cs="Arial"/>
          <w:sz w:val="22"/>
          <w:szCs w:val="22"/>
        </w:rPr>
      </w:pPr>
    </w:p>
    <w:p w14:paraId="3A3204E4" w14:textId="3111CF6B" w:rsidR="004F54B8" w:rsidRDefault="004F54B8" w:rsidP="00E21A86">
      <w:pPr>
        <w:pStyle w:val="ListParagraph"/>
        <w:tabs>
          <w:tab w:val="left" w:pos="1020"/>
        </w:tabs>
        <w:ind w:left="60"/>
        <w:jc w:val="both"/>
        <w:rPr>
          <w:rFonts w:cs="Arial"/>
          <w:sz w:val="22"/>
          <w:szCs w:val="22"/>
        </w:rPr>
      </w:pPr>
      <w:r>
        <w:rPr>
          <w:rFonts w:cs="Arial"/>
          <w:sz w:val="22"/>
          <w:szCs w:val="22"/>
        </w:rPr>
        <w:t>Page 2, para. 5: It was noted that the</w:t>
      </w:r>
      <w:r w:rsidR="00E21A86">
        <w:rPr>
          <w:rFonts w:cs="Arial"/>
          <w:sz w:val="22"/>
          <w:szCs w:val="22"/>
        </w:rPr>
        <w:t xml:space="preserve"> </w:t>
      </w:r>
      <w:r w:rsidR="00E21A86" w:rsidRPr="00E21A86">
        <w:rPr>
          <w:rFonts w:cs="Arial"/>
          <w:sz w:val="22"/>
          <w:szCs w:val="22"/>
        </w:rPr>
        <w:t>Agreement under UNCLOS on the conservation and sustainable use of marine</w:t>
      </w:r>
      <w:r w:rsidR="00E21A86">
        <w:rPr>
          <w:rFonts w:cs="Arial"/>
          <w:sz w:val="22"/>
          <w:szCs w:val="22"/>
        </w:rPr>
        <w:t xml:space="preserve"> </w:t>
      </w:r>
      <w:r w:rsidR="00E21A86" w:rsidRPr="00E21A86">
        <w:rPr>
          <w:rFonts w:cs="Arial"/>
          <w:sz w:val="22"/>
          <w:szCs w:val="22"/>
        </w:rPr>
        <w:t>biological diversity of areas beyond national jurisdiction</w:t>
      </w:r>
      <w:r w:rsidR="00E21A86">
        <w:rPr>
          <w:rFonts w:cs="Arial"/>
          <w:sz w:val="22"/>
          <w:szCs w:val="22"/>
        </w:rPr>
        <w:t xml:space="preserve"> has now been adopted, and therefor</w:t>
      </w:r>
      <w:r w:rsidR="00D6462F">
        <w:rPr>
          <w:rFonts w:cs="Arial"/>
          <w:sz w:val="22"/>
          <w:szCs w:val="22"/>
        </w:rPr>
        <w:t xml:space="preserve"> text “currently under negotiation” and “draft” should be removed.</w:t>
      </w:r>
    </w:p>
    <w:p w14:paraId="43990365" w14:textId="77777777" w:rsidR="00E21A86" w:rsidRDefault="00E21A86" w:rsidP="00E21A86">
      <w:pPr>
        <w:pStyle w:val="ListParagraph"/>
        <w:tabs>
          <w:tab w:val="left" w:pos="1020"/>
        </w:tabs>
        <w:ind w:left="60"/>
        <w:rPr>
          <w:rFonts w:cs="Arial"/>
          <w:sz w:val="22"/>
          <w:szCs w:val="22"/>
        </w:rPr>
      </w:pPr>
    </w:p>
    <w:p w14:paraId="4AB2273B" w14:textId="4641EFE9" w:rsidR="00F15454" w:rsidRPr="00DC2AA7" w:rsidRDefault="00CC192F" w:rsidP="00DC2AA7">
      <w:pPr>
        <w:pStyle w:val="ListParagraph"/>
        <w:tabs>
          <w:tab w:val="left" w:pos="1020"/>
        </w:tabs>
        <w:ind w:left="60"/>
        <w:rPr>
          <w:rFonts w:cs="Arial"/>
          <w:sz w:val="22"/>
          <w:szCs w:val="22"/>
        </w:rPr>
      </w:pPr>
      <w:r w:rsidRPr="00DC2AA7">
        <w:rPr>
          <w:rFonts w:cs="Arial"/>
          <w:sz w:val="22"/>
          <w:szCs w:val="22"/>
        </w:rPr>
        <w:t>Draft Resolution</w:t>
      </w:r>
    </w:p>
    <w:p w14:paraId="4075E27D" w14:textId="77777777" w:rsidR="00F15454" w:rsidRDefault="00F15454" w:rsidP="00F15454">
      <w:pPr>
        <w:pStyle w:val="ListParagraph"/>
        <w:tabs>
          <w:tab w:val="left" w:pos="1020"/>
        </w:tabs>
        <w:ind w:left="420"/>
        <w:rPr>
          <w:rFonts w:cs="Arial"/>
          <w:sz w:val="22"/>
          <w:szCs w:val="22"/>
        </w:rPr>
      </w:pPr>
    </w:p>
    <w:p w14:paraId="4255E987" w14:textId="22CE481F" w:rsidR="00591081" w:rsidRDefault="00591081" w:rsidP="00591081">
      <w:pPr>
        <w:pStyle w:val="ListParagraph"/>
        <w:numPr>
          <w:ilvl w:val="0"/>
          <w:numId w:val="1"/>
        </w:numPr>
        <w:tabs>
          <w:tab w:val="left" w:pos="1020"/>
        </w:tabs>
        <w:rPr>
          <w:rFonts w:cs="Arial"/>
          <w:sz w:val="22"/>
          <w:szCs w:val="22"/>
        </w:rPr>
      </w:pPr>
      <w:r>
        <w:rPr>
          <w:rFonts w:cs="Arial"/>
          <w:sz w:val="22"/>
          <w:szCs w:val="22"/>
        </w:rPr>
        <w:t xml:space="preserve">Page 7, add a </w:t>
      </w:r>
      <w:r w:rsidR="002C7E0F">
        <w:rPr>
          <w:rFonts w:cs="Arial"/>
          <w:sz w:val="22"/>
          <w:szCs w:val="22"/>
        </w:rPr>
        <w:t xml:space="preserve">new </w:t>
      </w:r>
      <w:r>
        <w:rPr>
          <w:rFonts w:cs="Arial"/>
          <w:sz w:val="22"/>
          <w:szCs w:val="22"/>
        </w:rPr>
        <w:t>para</w:t>
      </w:r>
      <w:r w:rsidR="00D110D2">
        <w:rPr>
          <w:rFonts w:cs="Arial"/>
          <w:sz w:val="22"/>
          <w:szCs w:val="22"/>
        </w:rPr>
        <w:t>.</w:t>
      </w:r>
      <w:r w:rsidR="00CC192F">
        <w:rPr>
          <w:rFonts w:cs="Arial"/>
          <w:sz w:val="22"/>
          <w:szCs w:val="22"/>
        </w:rPr>
        <w:t xml:space="preserve"> </w:t>
      </w:r>
      <w:r w:rsidR="00720435">
        <w:rPr>
          <w:rFonts w:cs="Arial"/>
          <w:sz w:val="22"/>
          <w:szCs w:val="22"/>
        </w:rPr>
        <w:t xml:space="preserve">after </w:t>
      </w:r>
      <w:r w:rsidR="003554B2">
        <w:rPr>
          <w:rFonts w:cs="Arial"/>
          <w:sz w:val="22"/>
          <w:szCs w:val="22"/>
        </w:rPr>
        <w:t>the</w:t>
      </w:r>
      <w:r w:rsidR="00720435">
        <w:rPr>
          <w:rFonts w:cs="Arial"/>
          <w:sz w:val="22"/>
          <w:szCs w:val="22"/>
        </w:rPr>
        <w:t xml:space="preserve"> </w:t>
      </w:r>
      <w:r w:rsidR="0074605D">
        <w:rPr>
          <w:rFonts w:cs="Arial"/>
          <w:sz w:val="22"/>
          <w:szCs w:val="22"/>
        </w:rPr>
        <w:t>6</w:t>
      </w:r>
      <w:r w:rsidR="003554B2" w:rsidRPr="003A549C">
        <w:rPr>
          <w:rFonts w:cs="Arial"/>
          <w:sz w:val="22"/>
          <w:szCs w:val="22"/>
          <w:vertAlign w:val="superscript"/>
        </w:rPr>
        <w:t>th</w:t>
      </w:r>
      <w:r w:rsidR="003A549C">
        <w:rPr>
          <w:rFonts w:cs="Arial"/>
          <w:sz w:val="22"/>
          <w:szCs w:val="22"/>
        </w:rPr>
        <w:t xml:space="preserve"> preambular </w:t>
      </w:r>
      <w:r w:rsidR="004B7FC7">
        <w:rPr>
          <w:rFonts w:cs="Arial"/>
          <w:sz w:val="22"/>
          <w:szCs w:val="22"/>
        </w:rPr>
        <w:t>paragraph</w:t>
      </w:r>
      <w:r>
        <w:rPr>
          <w:rFonts w:cs="Arial"/>
          <w:sz w:val="22"/>
          <w:szCs w:val="22"/>
        </w:rPr>
        <w:t>:</w:t>
      </w:r>
    </w:p>
    <w:p w14:paraId="12B3880A" w14:textId="77777777" w:rsidR="00591081" w:rsidRDefault="00591081" w:rsidP="00591081">
      <w:pPr>
        <w:pStyle w:val="ListParagraph"/>
        <w:tabs>
          <w:tab w:val="left" w:pos="1020"/>
        </w:tabs>
        <w:ind w:left="420"/>
        <w:jc w:val="both"/>
        <w:rPr>
          <w:rFonts w:cs="Arial"/>
          <w:i/>
          <w:iCs/>
          <w:sz w:val="22"/>
          <w:szCs w:val="22"/>
        </w:rPr>
      </w:pPr>
    </w:p>
    <w:p w14:paraId="44B831D0" w14:textId="3BAB9304" w:rsidR="008040D4" w:rsidRPr="00C30D6B" w:rsidRDefault="008040D4" w:rsidP="008040D4">
      <w:pPr>
        <w:pStyle w:val="ListParagraph"/>
        <w:tabs>
          <w:tab w:val="left" w:pos="1020"/>
        </w:tabs>
        <w:ind w:left="420"/>
        <w:jc w:val="both"/>
        <w:rPr>
          <w:ins w:id="0" w:author="Jenny Renell" w:date="2023-07-19T21:37:00Z"/>
          <w:rFonts w:cs="Arial"/>
          <w:sz w:val="22"/>
          <w:szCs w:val="22"/>
        </w:rPr>
      </w:pPr>
      <w:ins w:id="1" w:author="Jenny Renell" w:date="2023-07-19T21:37:00Z">
        <w:r>
          <w:rPr>
            <w:rFonts w:cs="Arial"/>
            <w:i/>
            <w:iCs/>
            <w:sz w:val="22"/>
            <w:szCs w:val="22"/>
          </w:rPr>
          <w:t>Noting</w:t>
        </w:r>
        <w:r>
          <w:rPr>
            <w:rFonts w:cs="Arial"/>
            <w:sz w:val="22"/>
            <w:szCs w:val="22"/>
          </w:rPr>
          <w:t xml:space="preserve"> Decision 15/24 of the Conference of the Parties to Convention on Biological Diversity on the</w:t>
        </w:r>
        <w:r w:rsidRPr="006F782B">
          <w:rPr>
            <w:rFonts w:cs="Arial"/>
            <w:i/>
            <w:iCs/>
            <w:sz w:val="22"/>
            <w:szCs w:val="22"/>
          </w:rPr>
          <w:t xml:space="preserve"> Conservation and sustainable use of marine and coastal </w:t>
        </w:r>
        <w:r w:rsidRPr="00961584">
          <w:rPr>
            <w:rFonts w:cs="Arial"/>
            <w:i/>
            <w:iCs/>
            <w:sz w:val="22"/>
            <w:szCs w:val="22"/>
          </w:rPr>
          <w:t>biodiversity</w:t>
        </w:r>
        <w:r w:rsidRPr="00961584">
          <w:rPr>
            <w:rFonts w:cs="Arial"/>
            <w:sz w:val="22"/>
            <w:szCs w:val="22"/>
          </w:rPr>
          <w:t>, which</w:t>
        </w:r>
        <w:r w:rsidRPr="00613C41">
          <w:rPr>
            <w:rFonts w:cs="Arial"/>
            <w:strike/>
            <w:sz w:val="22"/>
            <w:szCs w:val="22"/>
          </w:rPr>
          <w:t xml:space="preserve">, </w:t>
        </w:r>
        <w:r w:rsidRPr="00613C41">
          <w:rPr>
            <w:rFonts w:cs="Arial"/>
            <w:i/>
            <w:iCs/>
            <w:strike/>
            <w:sz w:val="22"/>
            <w:szCs w:val="22"/>
          </w:rPr>
          <w:t>inter alia</w:t>
        </w:r>
        <w:r w:rsidRPr="00613C41">
          <w:rPr>
            <w:rFonts w:cs="Arial"/>
            <w:strike/>
            <w:sz w:val="22"/>
            <w:szCs w:val="22"/>
          </w:rPr>
          <w:t xml:space="preserve">  encourages Parties to ensure that the operation practices for mineral exploitation do not cause harmful effects to the marine environment and biodiversity,</w:t>
        </w:r>
      </w:ins>
      <w:ins w:id="2" w:author="Jenny Renell" w:date="2023-07-20T09:39:00Z">
        <w:r w:rsidR="00613C41" w:rsidRPr="001261A3">
          <w:rPr>
            <w:rFonts w:cs="Arial"/>
            <w:sz w:val="22"/>
            <w:szCs w:val="22"/>
          </w:rPr>
          <w:t xml:space="preserve"> </w:t>
        </w:r>
        <w:r w:rsidR="00613C41" w:rsidRPr="001261A3">
          <w:rPr>
            <w:sz w:val="22"/>
            <w:szCs w:val="32"/>
          </w:rPr>
          <w:t>“</w:t>
        </w:r>
        <w:r w:rsidR="00613C41">
          <w:rPr>
            <w:sz w:val="22"/>
            <w:szCs w:val="32"/>
          </w:rPr>
          <w:t>e</w:t>
        </w:r>
        <w:r w:rsidR="00613C41" w:rsidRPr="001261A3">
          <w:rPr>
            <w:sz w:val="22"/>
            <w:szCs w:val="32"/>
          </w:rPr>
          <w:t xml:space="preserve">ncourages Parties and invites other Governments to ensure that, before deep seabed mineral exploitation activities take place, the impacts on the marine environment and biodiversity are sufficiently researched and the risks understood, the technologies and operational practices do not cause harmful effects to the marine environment and biodiversity, and appropriate rules, regulations and procedures are put in place by the International Seabed Authority, in accordance with the best available science </w:t>
        </w:r>
        <w:r w:rsidR="00613C41" w:rsidRPr="001261A3">
          <w:rPr>
            <w:sz w:val="22"/>
            <w:szCs w:val="32"/>
          </w:rPr>
          <w:lastRenderedPageBreak/>
          <w:t>and the traditional knowledge of indigenous peoples and local communities with their free, prior and informed consent, and the precautionary and ecosystem approaches, and consistent with United Nations Convention on the Law of the Sea and other relevant international law</w:t>
        </w:r>
        <w:r w:rsidR="00613C41">
          <w:rPr>
            <w:sz w:val="22"/>
            <w:szCs w:val="32"/>
          </w:rPr>
          <w:t>”</w:t>
        </w:r>
      </w:ins>
    </w:p>
    <w:p w14:paraId="4F8EF924" w14:textId="77777777" w:rsidR="00170AB1" w:rsidRDefault="00170AB1" w:rsidP="00E340B7">
      <w:pPr>
        <w:tabs>
          <w:tab w:val="left" w:pos="1020"/>
        </w:tabs>
        <w:ind w:left="60"/>
        <w:rPr>
          <w:rFonts w:cs="Arial"/>
          <w:sz w:val="22"/>
          <w:szCs w:val="22"/>
        </w:rPr>
      </w:pPr>
    </w:p>
    <w:p w14:paraId="081552D3" w14:textId="6A59380B" w:rsidR="00591081" w:rsidRPr="00591081" w:rsidRDefault="00591081" w:rsidP="00591081">
      <w:pPr>
        <w:pStyle w:val="ListParagraph"/>
        <w:numPr>
          <w:ilvl w:val="0"/>
          <w:numId w:val="1"/>
        </w:numPr>
        <w:tabs>
          <w:tab w:val="left" w:pos="426"/>
        </w:tabs>
        <w:rPr>
          <w:rFonts w:cs="Arial"/>
          <w:sz w:val="22"/>
          <w:szCs w:val="22"/>
        </w:rPr>
      </w:pPr>
      <w:r w:rsidRPr="00591081">
        <w:rPr>
          <w:rFonts w:cs="Arial"/>
          <w:sz w:val="22"/>
          <w:szCs w:val="22"/>
        </w:rPr>
        <w:t>Page 7, amend the last preambular para</w:t>
      </w:r>
      <w:r w:rsidR="00815D32">
        <w:rPr>
          <w:rFonts w:cs="Arial"/>
          <w:sz w:val="22"/>
          <w:szCs w:val="22"/>
        </w:rPr>
        <w:t>.</w:t>
      </w:r>
      <w:r w:rsidRPr="00591081">
        <w:rPr>
          <w:rFonts w:cs="Arial"/>
          <w:sz w:val="22"/>
          <w:szCs w:val="22"/>
        </w:rPr>
        <w:t xml:space="preserve"> to the draft Resolution:</w:t>
      </w:r>
    </w:p>
    <w:p w14:paraId="3853A4B2" w14:textId="77777777" w:rsidR="00591081" w:rsidRDefault="00591081" w:rsidP="00591081">
      <w:pPr>
        <w:pStyle w:val="ListParagraph"/>
        <w:tabs>
          <w:tab w:val="left" w:pos="1020"/>
        </w:tabs>
        <w:ind w:left="420"/>
        <w:rPr>
          <w:rFonts w:cs="Arial"/>
          <w:sz w:val="22"/>
          <w:szCs w:val="22"/>
        </w:rPr>
      </w:pPr>
    </w:p>
    <w:p w14:paraId="75B98775" w14:textId="0FAACF11" w:rsidR="00170AB1" w:rsidRPr="00D21CD6" w:rsidRDefault="00675486" w:rsidP="00675486">
      <w:pPr>
        <w:pStyle w:val="ListParagraph"/>
        <w:tabs>
          <w:tab w:val="left" w:pos="1020"/>
        </w:tabs>
        <w:ind w:left="420"/>
        <w:jc w:val="both"/>
        <w:rPr>
          <w:rFonts w:cs="Arial"/>
          <w:sz w:val="22"/>
          <w:szCs w:val="22"/>
        </w:rPr>
      </w:pPr>
      <w:r w:rsidRPr="00675486">
        <w:rPr>
          <w:rFonts w:cs="Arial"/>
          <w:i/>
          <w:iCs/>
          <w:sz w:val="22"/>
          <w:szCs w:val="22"/>
        </w:rPr>
        <w:t>Noting that</w:t>
      </w:r>
      <w:r w:rsidRPr="00675486">
        <w:rPr>
          <w:rFonts w:cs="Arial"/>
          <w:sz w:val="22"/>
          <w:szCs w:val="22"/>
        </w:rPr>
        <w:t xml:space="preserve"> the International Seabed Authority (ISA), established in 1982 under UNCLOS, is</w:t>
      </w:r>
      <w:r>
        <w:rPr>
          <w:rFonts w:cs="Arial"/>
          <w:sz w:val="22"/>
          <w:szCs w:val="22"/>
        </w:rPr>
        <w:t xml:space="preserve"> </w:t>
      </w:r>
      <w:r w:rsidRPr="00675486">
        <w:rPr>
          <w:rFonts w:cs="Arial"/>
          <w:sz w:val="22"/>
          <w:szCs w:val="22"/>
        </w:rPr>
        <w:t>the organization through which State Parties to UNCLOS organize and control all mineral</w:t>
      </w:r>
      <w:r>
        <w:rPr>
          <w:rFonts w:cs="Arial"/>
          <w:sz w:val="22"/>
          <w:szCs w:val="22"/>
        </w:rPr>
        <w:t xml:space="preserve"> </w:t>
      </w:r>
      <w:r w:rsidRPr="00675486">
        <w:rPr>
          <w:rFonts w:cs="Arial"/>
          <w:sz w:val="22"/>
          <w:szCs w:val="22"/>
        </w:rPr>
        <w:t xml:space="preserve">resources-related activities, and </w:t>
      </w:r>
      <w:r w:rsidRPr="006137CA">
        <w:rPr>
          <w:rFonts w:cs="Arial"/>
          <w:i/>
          <w:iCs/>
          <w:sz w:val="22"/>
          <w:szCs w:val="22"/>
        </w:rPr>
        <w:t>further noting</w:t>
      </w:r>
      <w:r w:rsidR="00AF5631" w:rsidRPr="00AF5631">
        <w:t xml:space="preserve"> </w:t>
      </w:r>
      <w:r w:rsidR="00AF5631" w:rsidRPr="00AF5631">
        <w:rPr>
          <w:rFonts w:cs="Arial"/>
          <w:sz w:val="22"/>
          <w:szCs w:val="22"/>
        </w:rPr>
        <w:t xml:space="preserve">that ISA </w:t>
      </w:r>
      <w:ins w:id="3" w:author="Jenny Renell" w:date="2023-07-19T17:58:00Z">
        <w:r w:rsidR="00913E89">
          <w:rPr>
            <w:rFonts w:cs="Arial"/>
            <w:sz w:val="22"/>
            <w:szCs w:val="22"/>
          </w:rPr>
          <w:t xml:space="preserve">regulates exploration for and exploitation of deep </w:t>
        </w:r>
        <w:r w:rsidR="00913E89" w:rsidRPr="00D21CD6">
          <w:rPr>
            <w:rFonts w:cs="Arial"/>
            <w:sz w:val="22"/>
            <w:szCs w:val="22"/>
          </w:rPr>
          <w:t>seabed minerals found</w:t>
        </w:r>
        <w:r w:rsidR="003537B0" w:rsidRPr="00D21CD6">
          <w:rPr>
            <w:rFonts w:cs="Arial"/>
            <w:sz w:val="22"/>
            <w:szCs w:val="22"/>
          </w:rPr>
          <w:t xml:space="preserve"> </w:t>
        </w:r>
      </w:ins>
      <w:ins w:id="4" w:author="Jenny Renell" w:date="2023-07-19T18:00:00Z">
        <w:r w:rsidR="00DE6758" w:rsidRPr="00D21CD6">
          <w:rPr>
            <w:rFonts w:cs="Arial"/>
            <w:sz w:val="22"/>
            <w:szCs w:val="22"/>
          </w:rPr>
          <w:t>beyond the limits of national jurisdiction, and</w:t>
        </w:r>
      </w:ins>
      <w:ins w:id="5" w:author="Jenny Renell" w:date="2023-07-19T17:58:00Z">
        <w:r w:rsidR="003537B0" w:rsidRPr="00D21CD6">
          <w:rPr>
            <w:rFonts w:cs="Arial"/>
            <w:sz w:val="22"/>
            <w:szCs w:val="22"/>
          </w:rPr>
          <w:t xml:space="preserve"> </w:t>
        </w:r>
      </w:ins>
      <w:r w:rsidR="00AF5631" w:rsidRPr="00D21CD6">
        <w:rPr>
          <w:rFonts w:cs="Arial"/>
          <w:sz w:val="22"/>
          <w:szCs w:val="22"/>
        </w:rPr>
        <w:t>has the mandate to ensure the effective protection of the marine environment from harmful effects that may arise from deep</w:t>
      </w:r>
      <w:r w:rsidR="00953E2C" w:rsidRPr="00D21CD6">
        <w:rPr>
          <w:rFonts w:cs="Arial"/>
          <w:sz w:val="22"/>
          <w:szCs w:val="22"/>
        </w:rPr>
        <w:t xml:space="preserve"> </w:t>
      </w:r>
      <w:r w:rsidR="00AF5631" w:rsidRPr="00D21CD6">
        <w:rPr>
          <w:rFonts w:cs="Arial"/>
          <w:sz w:val="22"/>
          <w:szCs w:val="22"/>
        </w:rPr>
        <w:t>seabed-related activities,</w:t>
      </w:r>
    </w:p>
    <w:p w14:paraId="18CB5975" w14:textId="77777777" w:rsidR="003A2583" w:rsidRPr="00D21CD6" w:rsidRDefault="003A2583" w:rsidP="00E41EE7">
      <w:pPr>
        <w:tabs>
          <w:tab w:val="left" w:pos="1020"/>
        </w:tabs>
        <w:rPr>
          <w:b/>
          <w:bCs/>
          <w:sz w:val="22"/>
          <w:szCs w:val="22"/>
          <w:lang w:val="en-GB"/>
        </w:rPr>
      </w:pPr>
    </w:p>
    <w:p w14:paraId="0D66CDF2" w14:textId="5DD78F6D" w:rsidR="0083311B" w:rsidRPr="00D21CD6" w:rsidRDefault="0083311B" w:rsidP="0083311B">
      <w:pPr>
        <w:pStyle w:val="ListParagraph"/>
        <w:numPr>
          <w:ilvl w:val="0"/>
          <w:numId w:val="1"/>
        </w:numPr>
        <w:tabs>
          <w:tab w:val="left" w:pos="1020"/>
        </w:tabs>
        <w:rPr>
          <w:sz w:val="22"/>
          <w:szCs w:val="22"/>
          <w:lang w:val="en-GB"/>
        </w:rPr>
      </w:pPr>
      <w:r w:rsidRPr="00D21CD6">
        <w:rPr>
          <w:sz w:val="22"/>
          <w:szCs w:val="22"/>
          <w:lang w:val="en-GB"/>
        </w:rPr>
        <w:t>Page</w:t>
      </w:r>
      <w:r w:rsidR="00F030C0" w:rsidRPr="00D21CD6">
        <w:rPr>
          <w:sz w:val="22"/>
          <w:szCs w:val="22"/>
          <w:lang w:val="en-GB"/>
        </w:rPr>
        <w:t xml:space="preserve"> 8, amend </w:t>
      </w:r>
      <w:r w:rsidR="001501D1" w:rsidRPr="00D21CD6">
        <w:rPr>
          <w:sz w:val="22"/>
          <w:szCs w:val="22"/>
          <w:lang w:val="en-GB"/>
        </w:rPr>
        <w:t>OP</w:t>
      </w:r>
      <w:r w:rsidR="00F030C0" w:rsidRPr="00D21CD6">
        <w:rPr>
          <w:sz w:val="22"/>
          <w:szCs w:val="22"/>
          <w:lang w:val="en-GB"/>
        </w:rPr>
        <w:t>. 3</w:t>
      </w:r>
      <w:r w:rsidR="007C59C4" w:rsidRPr="00D21CD6">
        <w:rPr>
          <w:sz w:val="22"/>
          <w:szCs w:val="22"/>
          <w:lang w:val="en-GB"/>
        </w:rPr>
        <w:t>:</w:t>
      </w:r>
    </w:p>
    <w:p w14:paraId="47916D08" w14:textId="77777777" w:rsidR="007C59C4" w:rsidRPr="00D21CD6" w:rsidRDefault="007C59C4" w:rsidP="007C59C4">
      <w:pPr>
        <w:pStyle w:val="ListParagraph"/>
        <w:tabs>
          <w:tab w:val="left" w:pos="1020"/>
        </w:tabs>
        <w:ind w:left="420"/>
        <w:rPr>
          <w:sz w:val="22"/>
          <w:szCs w:val="22"/>
          <w:lang w:val="en-GB"/>
        </w:rPr>
      </w:pPr>
    </w:p>
    <w:p w14:paraId="686B2E45" w14:textId="7DAA9A77" w:rsidR="007C59C4" w:rsidRPr="00D21CD6" w:rsidRDefault="007C59C4" w:rsidP="007C59C4">
      <w:pPr>
        <w:pStyle w:val="ListParagraph"/>
        <w:tabs>
          <w:tab w:val="left" w:pos="1020"/>
        </w:tabs>
        <w:ind w:left="420"/>
        <w:jc w:val="both"/>
        <w:rPr>
          <w:sz w:val="22"/>
          <w:szCs w:val="22"/>
          <w:lang w:val="en-GB"/>
        </w:rPr>
      </w:pPr>
      <w:r w:rsidRPr="00D21CD6">
        <w:rPr>
          <w:sz w:val="22"/>
          <w:szCs w:val="22"/>
          <w:lang w:val="en-GB"/>
        </w:rPr>
        <w:t xml:space="preserve">3. </w:t>
      </w:r>
      <w:r w:rsidRPr="00D21CD6">
        <w:rPr>
          <w:i/>
          <w:iCs/>
          <w:sz w:val="22"/>
          <w:szCs w:val="22"/>
          <w:lang w:val="en-GB"/>
        </w:rPr>
        <w:t>Urges</w:t>
      </w:r>
      <w:r w:rsidRPr="00D21CD6">
        <w:rPr>
          <w:sz w:val="22"/>
          <w:szCs w:val="22"/>
          <w:lang w:val="en-GB"/>
        </w:rPr>
        <w:t xml:space="preserve"> Parties not to engage in deep-sea mining until sufficient and robust scientific information has been obtained to make informed decisions as to whether deep-sea mining </w:t>
      </w:r>
      <w:ins w:id="6" w:author="Jenny Renell" w:date="2023-07-19T18:59:00Z">
        <w:r w:rsidR="00C21741" w:rsidRPr="00D21CD6">
          <w:rPr>
            <w:sz w:val="22"/>
            <w:szCs w:val="22"/>
            <w:lang w:val="en-GB"/>
          </w:rPr>
          <w:t xml:space="preserve">and related activities </w:t>
        </w:r>
        <w:r w:rsidR="00A5424A" w:rsidRPr="00D21CD6">
          <w:rPr>
            <w:sz w:val="22"/>
            <w:szCs w:val="22"/>
            <w:lang w:val="en-GB"/>
          </w:rPr>
          <w:t>do not cause harmful effects</w:t>
        </w:r>
      </w:ins>
      <w:del w:id="7" w:author="Jenny Renell" w:date="2023-07-19T18:59:00Z">
        <w:r w:rsidRPr="00D21CD6" w:rsidDel="00A5424A">
          <w:rPr>
            <w:sz w:val="22"/>
            <w:szCs w:val="22"/>
            <w:lang w:val="en-GB"/>
          </w:rPr>
          <w:delText>can be undertaken without significant damage</w:delText>
        </w:r>
      </w:del>
      <w:r w:rsidRPr="00D21CD6">
        <w:rPr>
          <w:sz w:val="22"/>
          <w:szCs w:val="22"/>
          <w:lang w:val="en-GB"/>
        </w:rPr>
        <w:t xml:space="preserve"> to the marine environment and its unique fauna, and if so, under what conditions;</w:t>
      </w:r>
    </w:p>
    <w:p w14:paraId="33FBE139" w14:textId="77777777" w:rsidR="00C95E37" w:rsidRPr="00D21CD6" w:rsidRDefault="00C95E37" w:rsidP="007C59C4">
      <w:pPr>
        <w:pStyle w:val="ListParagraph"/>
        <w:tabs>
          <w:tab w:val="left" w:pos="1020"/>
        </w:tabs>
        <w:ind w:left="420"/>
        <w:jc w:val="both"/>
        <w:rPr>
          <w:sz w:val="22"/>
          <w:szCs w:val="22"/>
          <w:lang w:val="en-GB"/>
        </w:rPr>
      </w:pPr>
    </w:p>
    <w:p w14:paraId="500217A6" w14:textId="4C8C12B9" w:rsidR="001501D1" w:rsidRPr="00D21CD6" w:rsidRDefault="001501D1" w:rsidP="001501D1">
      <w:pPr>
        <w:pStyle w:val="ListParagraph"/>
        <w:numPr>
          <w:ilvl w:val="0"/>
          <w:numId w:val="1"/>
        </w:numPr>
        <w:tabs>
          <w:tab w:val="left" w:pos="1020"/>
        </w:tabs>
        <w:jc w:val="both"/>
        <w:rPr>
          <w:sz w:val="22"/>
          <w:szCs w:val="22"/>
          <w:lang w:val="en-GB"/>
        </w:rPr>
      </w:pPr>
      <w:r w:rsidRPr="00D21CD6">
        <w:rPr>
          <w:sz w:val="22"/>
          <w:szCs w:val="22"/>
          <w:lang w:val="en-GB"/>
        </w:rPr>
        <w:t>Page 8</w:t>
      </w:r>
      <w:r w:rsidR="00C63720" w:rsidRPr="00D21CD6">
        <w:rPr>
          <w:sz w:val="22"/>
          <w:szCs w:val="22"/>
          <w:lang w:val="en-GB"/>
        </w:rPr>
        <w:t xml:space="preserve">, </w:t>
      </w:r>
      <w:r w:rsidR="00B81EDD" w:rsidRPr="00D21CD6">
        <w:rPr>
          <w:sz w:val="22"/>
          <w:szCs w:val="22"/>
          <w:lang w:val="en-GB"/>
        </w:rPr>
        <w:t>remove</w:t>
      </w:r>
      <w:r w:rsidR="0006590F" w:rsidRPr="00D21CD6">
        <w:rPr>
          <w:sz w:val="22"/>
          <w:szCs w:val="22"/>
          <w:lang w:val="en-GB"/>
        </w:rPr>
        <w:t xml:space="preserve"> the square brackets</w:t>
      </w:r>
      <w:r w:rsidR="004F24AC" w:rsidRPr="00D21CD6">
        <w:rPr>
          <w:sz w:val="22"/>
          <w:szCs w:val="22"/>
          <w:lang w:val="en-GB"/>
        </w:rPr>
        <w:t xml:space="preserve"> from</w:t>
      </w:r>
      <w:r w:rsidR="00C63720" w:rsidRPr="00D21CD6">
        <w:rPr>
          <w:sz w:val="22"/>
          <w:szCs w:val="22"/>
          <w:lang w:val="en-GB"/>
        </w:rPr>
        <w:t xml:space="preserve"> OP. 4</w:t>
      </w:r>
      <w:r w:rsidR="00D14D31">
        <w:rPr>
          <w:sz w:val="22"/>
          <w:szCs w:val="22"/>
          <w:lang w:val="en-GB"/>
        </w:rPr>
        <w:t xml:space="preserve">, </w:t>
      </w:r>
      <w:r w:rsidR="00D30901">
        <w:rPr>
          <w:sz w:val="22"/>
          <w:szCs w:val="22"/>
          <w:lang w:val="en-GB"/>
        </w:rPr>
        <w:t>as per note made above to para. 5 on page 2</w:t>
      </w:r>
      <w:r w:rsidR="00574565">
        <w:rPr>
          <w:sz w:val="22"/>
          <w:szCs w:val="22"/>
          <w:lang w:val="en-GB"/>
        </w:rPr>
        <w:t>.</w:t>
      </w:r>
    </w:p>
    <w:p w14:paraId="20BCA6D9" w14:textId="77777777" w:rsidR="00C63720" w:rsidRPr="00D21CD6" w:rsidRDefault="00C63720" w:rsidP="00C63720">
      <w:pPr>
        <w:pStyle w:val="ListParagraph"/>
        <w:tabs>
          <w:tab w:val="left" w:pos="1020"/>
        </w:tabs>
        <w:ind w:left="420"/>
        <w:jc w:val="both"/>
        <w:rPr>
          <w:sz w:val="22"/>
          <w:szCs w:val="22"/>
          <w:lang w:val="en-GB"/>
        </w:rPr>
      </w:pPr>
    </w:p>
    <w:p w14:paraId="62DAB60D" w14:textId="66ACAF1D" w:rsidR="00A358B0" w:rsidRPr="00A358B0" w:rsidRDefault="00A358B0" w:rsidP="005D162F">
      <w:pPr>
        <w:pStyle w:val="ListParagraph"/>
        <w:tabs>
          <w:tab w:val="left" w:pos="1020"/>
        </w:tabs>
        <w:ind w:left="420"/>
        <w:jc w:val="both"/>
        <w:rPr>
          <w:sz w:val="22"/>
          <w:szCs w:val="22"/>
          <w:lang w:val="en-GB"/>
        </w:rPr>
      </w:pPr>
    </w:p>
    <w:sectPr w:rsidR="00A358B0" w:rsidRPr="00A358B0" w:rsidSect="00950CDA">
      <w:headerReference w:type="even" r:id="rId10"/>
      <w:footerReference w:type="even" r:id="rId11"/>
      <w:headerReference w:type="first" r:id="rId12"/>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136BB" w14:textId="77777777" w:rsidR="00A23BF6" w:rsidRDefault="00A23BF6" w:rsidP="00355BE3">
      <w:r>
        <w:separator/>
      </w:r>
    </w:p>
  </w:endnote>
  <w:endnote w:type="continuationSeparator" w:id="0">
    <w:p w14:paraId="11A53347" w14:textId="77777777" w:rsidR="00A23BF6" w:rsidRDefault="00A23BF6" w:rsidP="00355BE3">
      <w:r>
        <w:continuationSeparator/>
      </w:r>
    </w:p>
  </w:endnote>
  <w:endnote w:type="continuationNotice" w:id="1">
    <w:p w14:paraId="4ACEAC99" w14:textId="77777777" w:rsidR="00A23BF6" w:rsidRDefault="00A23B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5E702" w14:textId="77777777" w:rsidR="00A23BF6" w:rsidRDefault="00A23BF6" w:rsidP="00355BE3">
      <w:r>
        <w:separator/>
      </w:r>
    </w:p>
  </w:footnote>
  <w:footnote w:type="continuationSeparator" w:id="0">
    <w:p w14:paraId="1E9701D4" w14:textId="77777777" w:rsidR="00A23BF6" w:rsidRDefault="00A23BF6" w:rsidP="00355BE3">
      <w:r>
        <w:continuationSeparator/>
      </w:r>
    </w:p>
  </w:footnote>
  <w:footnote w:type="continuationNotice" w:id="1">
    <w:p w14:paraId="56EAABD6" w14:textId="77777777" w:rsidR="00A23BF6" w:rsidRDefault="00A23B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2FBF1A4F"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Pr="008648EB">
      <w:rPr>
        <w:rFonts w:cs="Arial"/>
        <w:i/>
        <w:szCs w:val="18"/>
      </w:rPr>
      <w:t>/Doc.</w:t>
    </w:r>
    <w:r w:rsidR="00C63720">
      <w:rPr>
        <w:rFonts w:cs="Arial"/>
        <w:i/>
        <w:szCs w:val="18"/>
      </w:rPr>
      <w:t>27.2.4</w:t>
    </w:r>
    <w:r w:rsidRPr="008648EB">
      <w:rPr>
        <w:rFonts w:cs="Arial"/>
        <w:i/>
        <w:szCs w:val="18"/>
      </w:rPr>
      <w:t>Add</w:t>
    </w:r>
    <w:r>
      <w:rPr>
        <w:rFonts w:cs="Arial"/>
        <w:i/>
        <w:szCs w:val="18"/>
      </w:rPr>
      <w:t>.1</w:t>
    </w:r>
    <w:r w:rsidRPr="008648EB">
      <w:rPr>
        <w:rFonts w:cs="Arial"/>
        <w:i/>
        <w:szCs w:val="18"/>
      </w:rPr>
      <w:t xml:space="preserve">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0226E5F7" w:rsidR="00355BE3" w:rsidRPr="008648EB" w:rsidRDefault="70239C9C" w:rsidP="70239C9C">
    <w:pPr>
      <w:pStyle w:val="Header"/>
      <w:pBdr>
        <w:bottom w:val="single" w:sz="4" w:space="1" w:color="auto"/>
      </w:pBdr>
      <w:jc w:val="right"/>
      <w:rPr>
        <w:rFonts w:cs="Arial"/>
        <w:i/>
        <w:iCs/>
      </w:rPr>
    </w:pPr>
    <w:r w:rsidRPr="70239C9C">
      <w:rPr>
        <w:rFonts w:cs="Arial"/>
        <w:i/>
        <w:iCs/>
      </w:rPr>
      <w:t xml:space="preserve">UNEP/CMS/COP14/Doc.27.2.4/Add.1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579B4"/>
    <w:multiLevelType w:val="hybridMultilevel"/>
    <w:tmpl w:val="6536403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202092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nny Renell">
    <w15:presenceInfo w15:providerId="None" w15:userId="Jenny Ren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220CB"/>
    <w:rsid w:val="000323A4"/>
    <w:rsid w:val="00034626"/>
    <w:rsid w:val="0003542E"/>
    <w:rsid w:val="00041C54"/>
    <w:rsid w:val="0005062E"/>
    <w:rsid w:val="0005278D"/>
    <w:rsid w:val="000562B4"/>
    <w:rsid w:val="0006008D"/>
    <w:rsid w:val="0006063D"/>
    <w:rsid w:val="0006590F"/>
    <w:rsid w:val="00066749"/>
    <w:rsid w:val="00070BFF"/>
    <w:rsid w:val="000A2657"/>
    <w:rsid w:val="000A3188"/>
    <w:rsid w:val="000B7BAA"/>
    <w:rsid w:val="000D4BE4"/>
    <w:rsid w:val="000D4C32"/>
    <w:rsid w:val="000D6AAF"/>
    <w:rsid w:val="000F6C94"/>
    <w:rsid w:val="00100A62"/>
    <w:rsid w:val="00102B93"/>
    <w:rsid w:val="001166F2"/>
    <w:rsid w:val="0012452B"/>
    <w:rsid w:val="00131253"/>
    <w:rsid w:val="00133912"/>
    <w:rsid w:val="00136DAD"/>
    <w:rsid w:val="001501D1"/>
    <w:rsid w:val="00154618"/>
    <w:rsid w:val="00155DD7"/>
    <w:rsid w:val="001640B3"/>
    <w:rsid w:val="00167370"/>
    <w:rsid w:val="00170AB1"/>
    <w:rsid w:val="0018125D"/>
    <w:rsid w:val="001B56AE"/>
    <w:rsid w:val="001B5F1F"/>
    <w:rsid w:val="001D0AFF"/>
    <w:rsid w:val="001E158E"/>
    <w:rsid w:val="001E6074"/>
    <w:rsid w:val="001F0144"/>
    <w:rsid w:val="001F39AC"/>
    <w:rsid w:val="001F64D3"/>
    <w:rsid w:val="00211E12"/>
    <w:rsid w:val="00221287"/>
    <w:rsid w:val="00223030"/>
    <w:rsid w:val="00225A86"/>
    <w:rsid w:val="00231763"/>
    <w:rsid w:val="00241454"/>
    <w:rsid w:val="00247EFE"/>
    <w:rsid w:val="0026019C"/>
    <w:rsid w:val="00261FA8"/>
    <w:rsid w:val="00263F6F"/>
    <w:rsid w:val="00275CED"/>
    <w:rsid w:val="00277E26"/>
    <w:rsid w:val="002A5DA3"/>
    <w:rsid w:val="002A64CC"/>
    <w:rsid w:val="002C7E0F"/>
    <w:rsid w:val="002D45CA"/>
    <w:rsid w:val="002E4113"/>
    <w:rsid w:val="002F42F2"/>
    <w:rsid w:val="00303009"/>
    <w:rsid w:val="00305520"/>
    <w:rsid w:val="003066F4"/>
    <w:rsid w:val="00322C09"/>
    <w:rsid w:val="003238AA"/>
    <w:rsid w:val="0033643E"/>
    <w:rsid w:val="00342BF2"/>
    <w:rsid w:val="003511B4"/>
    <w:rsid w:val="003537B0"/>
    <w:rsid w:val="003553DB"/>
    <w:rsid w:val="003554B2"/>
    <w:rsid w:val="00355BE3"/>
    <w:rsid w:val="00355DFF"/>
    <w:rsid w:val="003602D4"/>
    <w:rsid w:val="00372CFD"/>
    <w:rsid w:val="003735B1"/>
    <w:rsid w:val="0038058C"/>
    <w:rsid w:val="00386FF0"/>
    <w:rsid w:val="00396772"/>
    <w:rsid w:val="003A2583"/>
    <w:rsid w:val="003A549C"/>
    <w:rsid w:val="003B3D49"/>
    <w:rsid w:val="003D1185"/>
    <w:rsid w:val="003E2545"/>
    <w:rsid w:val="003E6AFE"/>
    <w:rsid w:val="00416E9F"/>
    <w:rsid w:val="0042301A"/>
    <w:rsid w:val="0044447A"/>
    <w:rsid w:val="00450BA1"/>
    <w:rsid w:val="00453CFF"/>
    <w:rsid w:val="00463C56"/>
    <w:rsid w:val="00471212"/>
    <w:rsid w:val="00483D24"/>
    <w:rsid w:val="004A5EB2"/>
    <w:rsid w:val="004B4FF0"/>
    <w:rsid w:val="004B7FC7"/>
    <w:rsid w:val="004C0FF3"/>
    <w:rsid w:val="004C6803"/>
    <w:rsid w:val="004D258C"/>
    <w:rsid w:val="004D569B"/>
    <w:rsid w:val="004F24AC"/>
    <w:rsid w:val="004F54B8"/>
    <w:rsid w:val="00506AEB"/>
    <w:rsid w:val="00512B49"/>
    <w:rsid w:val="00514AEB"/>
    <w:rsid w:val="00525F96"/>
    <w:rsid w:val="005330F7"/>
    <w:rsid w:val="005530A2"/>
    <w:rsid w:val="00563598"/>
    <w:rsid w:val="00564AA9"/>
    <w:rsid w:val="00566F93"/>
    <w:rsid w:val="00572B53"/>
    <w:rsid w:val="00574565"/>
    <w:rsid w:val="00575CDB"/>
    <w:rsid w:val="0058113E"/>
    <w:rsid w:val="005837E6"/>
    <w:rsid w:val="00583C53"/>
    <w:rsid w:val="00590C42"/>
    <w:rsid w:val="00591081"/>
    <w:rsid w:val="005A39D7"/>
    <w:rsid w:val="005B2560"/>
    <w:rsid w:val="005B38BC"/>
    <w:rsid w:val="005B5596"/>
    <w:rsid w:val="005C77C9"/>
    <w:rsid w:val="005D162F"/>
    <w:rsid w:val="005E0322"/>
    <w:rsid w:val="005E0931"/>
    <w:rsid w:val="005E0C62"/>
    <w:rsid w:val="006115DD"/>
    <w:rsid w:val="006137CA"/>
    <w:rsid w:val="00613C41"/>
    <w:rsid w:val="00616AC0"/>
    <w:rsid w:val="00634BFC"/>
    <w:rsid w:val="00650367"/>
    <w:rsid w:val="00657B03"/>
    <w:rsid w:val="00664BFB"/>
    <w:rsid w:val="00675486"/>
    <w:rsid w:val="006B745A"/>
    <w:rsid w:val="006D2F79"/>
    <w:rsid w:val="006E2185"/>
    <w:rsid w:val="006F1A71"/>
    <w:rsid w:val="006F782B"/>
    <w:rsid w:val="007023A7"/>
    <w:rsid w:val="007024A7"/>
    <w:rsid w:val="00703DDD"/>
    <w:rsid w:val="007117FE"/>
    <w:rsid w:val="00720435"/>
    <w:rsid w:val="007237D5"/>
    <w:rsid w:val="00735322"/>
    <w:rsid w:val="00743376"/>
    <w:rsid w:val="007439D7"/>
    <w:rsid w:val="0074605D"/>
    <w:rsid w:val="007562AF"/>
    <w:rsid w:val="007C1379"/>
    <w:rsid w:val="007C59C4"/>
    <w:rsid w:val="007D3A79"/>
    <w:rsid w:val="007D4BB8"/>
    <w:rsid w:val="007D602B"/>
    <w:rsid w:val="007D65AC"/>
    <w:rsid w:val="007E4136"/>
    <w:rsid w:val="007E4E0D"/>
    <w:rsid w:val="007E5B2F"/>
    <w:rsid w:val="007F2E02"/>
    <w:rsid w:val="008040D4"/>
    <w:rsid w:val="0081504D"/>
    <w:rsid w:val="00815D32"/>
    <w:rsid w:val="0083311B"/>
    <w:rsid w:val="00834FB0"/>
    <w:rsid w:val="00862D61"/>
    <w:rsid w:val="00880290"/>
    <w:rsid w:val="0088146F"/>
    <w:rsid w:val="008853AE"/>
    <w:rsid w:val="00897D73"/>
    <w:rsid w:val="008B7D01"/>
    <w:rsid w:val="008C6976"/>
    <w:rsid w:val="008D0A1F"/>
    <w:rsid w:val="008E1444"/>
    <w:rsid w:val="008E6E58"/>
    <w:rsid w:val="008F1125"/>
    <w:rsid w:val="008F32E8"/>
    <w:rsid w:val="0090061A"/>
    <w:rsid w:val="00913E89"/>
    <w:rsid w:val="009163C0"/>
    <w:rsid w:val="0092138C"/>
    <w:rsid w:val="0092304C"/>
    <w:rsid w:val="00932BE3"/>
    <w:rsid w:val="009401F7"/>
    <w:rsid w:val="00942769"/>
    <w:rsid w:val="00950CDA"/>
    <w:rsid w:val="00953E2C"/>
    <w:rsid w:val="00954F61"/>
    <w:rsid w:val="009579AF"/>
    <w:rsid w:val="00961584"/>
    <w:rsid w:val="00980787"/>
    <w:rsid w:val="00983BE5"/>
    <w:rsid w:val="009A5021"/>
    <w:rsid w:val="009B007C"/>
    <w:rsid w:val="009C134A"/>
    <w:rsid w:val="009C3D03"/>
    <w:rsid w:val="009C4675"/>
    <w:rsid w:val="009C6F3E"/>
    <w:rsid w:val="009D48B2"/>
    <w:rsid w:val="009E5236"/>
    <w:rsid w:val="009F2B80"/>
    <w:rsid w:val="009F3BAC"/>
    <w:rsid w:val="009F41BB"/>
    <w:rsid w:val="00A10DEA"/>
    <w:rsid w:val="00A211D7"/>
    <w:rsid w:val="00A23979"/>
    <w:rsid w:val="00A23BF6"/>
    <w:rsid w:val="00A358B0"/>
    <w:rsid w:val="00A5424A"/>
    <w:rsid w:val="00A54E85"/>
    <w:rsid w:val="00A90FA5"/>
    <w:rsid w:val="00AA66A6"/>
    <w:rsid w:val="00AA792D"/>
    <w:rsid w:val="00AB57EF"/>
    <w:rsid w:val="00AB7D14"/>
    <w:rsid w:val="00AC520F"/>
    <w:rsid w:val="00AD0B94"/>
    <w:rsid w:val="00AF26D7"/>
    <w:rsid w:val="00AF4154"/>
    <w:rsid w:val="00AF5631"/>
    <w:rsid w:val="00B10545"/>
    <w:rsid w:val="00B12941"/>
    <w:rsid w:val="00B2614E"/>
    <w:rsid w:val="00B3271C"/>
    <w:rsid w:val="00B60A20"/>
    <w:rsid w:val="00B7463D"/>
    <w:rsid w:val="00B81EDD"/>
    <w:rsid w:val="00B85A6F"/>
    <w:rsid w:val="00B929EB"/>
    <w:rsid w:val="00B9546A"/>
    <w:rsid w:val="00B976B0"/>
    <w:rsid w:val="00BB5C10"/>
    <w:rsid w:val="00BB663D"/>
    <w:rsid w:val="00BC5695"/>
    <w:rsid w:val="00BD0E47"/>
    <w:rsid w:val="00BD789B"/>
    <w:rsid w:val="00BE4186"/>
    <w:rsid w:val="00C039AB"/>
    <w:rsid w:val="00C17733"/>
    <w:rsid w:val="00C21741"/>
    <w:rsid w:val="00C30D6B"/>
    <w:rsid w:val="00C365B9"/>
    <w:rsid w:val="00C37D8B"/>
    <w:rsid w:val="00C5123E"/>
    <w:rsid w:val="00C561EF"/>
    <w:rsid w:val="00C60463"/>
    <w:rsid w:val="00C63720"/>
    <w:rsid w:val="00C70580"/>
    <w:rsid w:val="00C872AD"/>
    <w:rsid w:val="00C95E37"/>
    <w:rsid w:val="00CA5DDA"/>
    <w:rsid w:val="00CB6F4F"/>
    <w:rsid w:val="00CC192F"/>
    <w:rsid w:val="00CC69B5"/>
    <w:rsid w:val="00CF37B8"/>
    <w:rsid w:val="00D076DE"/>
    <w:rsid w:val="00D110D2"/>
    <w:rsid w:val="00D14D31"/>
    <w:rsid w:val="00D21CD6"/>
    <w:rsid w:val="00D30901"/>
    <w:rsid w:val="00D34EAD"/>
    <w:rsid w:val="00D354A9"/>
    <w:rsid w:val="00D422DD"/>
    <w:rsid w:val="00D451DE"/>
    <w:rsid w:val="00D62963"/>
    <w:rsid w:val="00D6462F"/>
    <w:rsid w:val="00D76BE4"/>
    <w:rsid w:val="00D81A8B"/>
    <w:rsid w:val="00D87713"/>
    <w:rsid w:val="00D96535"/>
    <w:rsid w:val="00DB05F4"/>
    <w:rsid w:val="00DB217D"/>
    <w:rsid w:val="00DB792C"/>
    <w:rsid w:val="00DC00CC"/>
    <w:rsid w:val="00DC2AA7"/>
    <w:rsid w:val="00DC7F55"/>
    <w:rsid w:val="00DD46CB"/>
    <w:rsid w:val="00DE31B2"/>
    <w:rsid w:val="00DE6758"/>
    <w:rsid w:val="00DE6E5A"/>
    <w:rsid w:val="00E02893"/>
    <w:rsid w:val="00E073D4"/>
    <w:rsid w:val="00E21A86"/>
    <w:rsid w:val="00E340B7"/>
    <w:rsid w:val="00E41EE7"/>
    <w:rsid w:val="00E466EC"/>
    <w:rsid w:val="00E469B2"/>
    <w:rsid w:val="00E61AE0"/>
    <w:rsid w:val="00E73D4D"/>
    <w:rsid w:val="00E80B43"/>
    <w:rsid w:val="00E84764"/>
    <w:rsid w:val="00E86519"/>
    <w:rsid w:val="00E86B03"/>
    <w:rsid w:val="00EA1288"/>
    <w:rsid w:val="00EA2DA7"/>
    <w:rsid w:val="00EC47A7"/>
    <w:rsid w:val="00ED5AC6"/>
    <w:rsid w:val="00EE3725"/>
    <w:rsid w:val="00EE44DB"/>
    <w:rsid w:val="00F030C0"/>
    <w:rsid w:val="00F0336E"/>
    <w:rsid w:val="00F11E8B"/>
    <w:rsid w:val="00F15454"/>
    <w:rsid w:val="00F154AA"/>
    <w:rsid w:val="00F16746"/>
    <w:rsid w:val="00F22F6D"/>
    <w:rsid w:val="00F319CB"/>
    <w:rsid w:val="00F57A2E"/>
    <w:rsid w:val="00F60C90"/>
    <w:rsid w:val="00F60E67"/>
    <w:rsid w:val="00F678FF"/>
    <w:rsid w:val="00F75AA8"/>
    <w:rsid w:val="00F75E42"/>
    <w:rsid w:val="00F7627F"/>
    <w:rsid w:val="00F80755"/>
    <w:rsid w:val="00F838EF"/>
    <w:rsid w:val="00F91EA2"/>
    <w:rsid w:val="00FA1010"/>
    <w:rsid w:val="00FA4429"/>
    <w:rsid w:val="00FB0BA5"/>
    <w:rsid w:val="00FD40DA"/>
    <w:rsid w:val="106D93A0"/>
    <w:rsid w:val="15910C17"/>
    <w:rsid w:val="42FF9391"/>
    <w:rsid w:val="434941F1"/>
    <w:rsid w:val="43B95206"/>
    <w:rsid w:val="4A5941F1"/>
    <w:rsid w:val="5EEED7F2"/>
    <w:rsid w:val="70239C9C"/>
    <w:rsid w:val="7A43E1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9549"/>
  <w15:chartTrackingRefBased/>
  <w15:docId w15:val="{75C8AC0E-AE63-4C20-8094-6DCFE4112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character" w:styleId="Hyperlink">
    <w:name w:val="Hyperlink"/>
    <w:basedOn w:val="DefaultParagraphFont"/>
    <w:uiPriority w:val="99"/>
    <w:unhideWhenUsed/>
    <w:rsid w:val="0092138C"/>
    <w:rPr>
      <w:color w:val="0563C1"/>
      <w:u w:val="single"/>
    </w:rPr>
  </w:style>
  <w:style w:type="character" w:customStyle="1" w:styleId="hgkelc">
    <w:name w:val="hgkelc"/>
    <w:basedOn w:val="DefaultParagraphFont"/>
    <w:rsid w:val="0092138C"/>
  </w:style>
  <w:style w:type="character" w:styleId="CommentReference">
    <w:name w:val="annotation reference"/>
    <w:basedOn w:val="DefaultParagraphFont"/>
    <w:uiPriority w:val="99"/>
    <w:semiHidden/>
    <w:unhideWhenUsed/>
    <w:rsid w:val="00FB0BA5"/>
    <w:rPr>
      <w:sz w:val="16"/>
      <w:szCs w:val="16"/>
    </w:rPr>
  </w:style>
  <w:style w:type="paragraph" w:styleId="CommentText">
    <w:name w:val="annotation text"/>
    <w:basedOn w:val="Normal"/>
    <w:link w:val="CommentTextChar"/>
    <w:uiPriority w:val="99"/>
    <w:unhideWhenUsed/>
    <w:rsid w:val="00FB0BA5"/>
    <w:rPr>
      <w:sz w:val="20"/>
      <w:szCs w:val="20"/>
    </w:rPr>
  </w:style>
  <w:style w:type="character" w:customStyle="1" w:styleId="CommentTextChar">
    <w:name w:val="Comment Text Char"/>
    <w:basedOn w:val="DefaultParagraphFont"/>
    <w:link w:val="CommentText"/>
    <w:uiPriority w:val="99"/>
    <w:rsid w:val="00FB0BA5"/>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B0BA5"/>
    <w:rPr>
      <w:b/>
      <w:bCs/>
    </w:rPr>
  </w:style>
  <w:style w:type="character" w:customStyle="1" w:styleId="CommentSubjectChar">
    <w:name w:val="Comment Subject Char"/>
    <w:basedOn w:val="CommentTextChar"/>
    <w:link w:val="CommentSubject"/>
    <w:uiPriority w:val="99"/>
    <w:semiHidden/>
    <w:rsid w:val="00FB0BA5"/>
    <w:rPr>
      <w:rFonts w:eastAsia="Times New Roman" w:cs="Times New Roman"/>
      <w:b/>
      <w:bCs/>
      <w:sz w:val="20"/>
      <w:szCs w:val="20"/>
    </w:rPr>
  </w:style>
  <w:style w:type="character" w:styleId="UnresolvedMention">
    <w:name w:val="Unresolved Mention"/>
    <w:basedOn w:val="DefaultParagraphFont"/>
    <w:uiPriority w:val="99"/>
    <w:semiHidden/>
    <w:unhideWhenUsed/>
    <w:rsid w:val="00FB0BA5"/>
    <w:rPr>
      <w:color w:val="605E5C"/>
      <w:shd w:val="clear" w:color="auto" w:fill="E1DFDD"/>
    </w:rPr>
  </w:style>
  <w:style w:type="paragraph" w:styleId="Revision">
    <w:name w:val="Revision"/>
    <w:hidden/>
    <w:uiPriority w:val="99"/>
    <w:semiHidden/>
    <w:rsid w:val="00913E89"/>
    <w:pPr>
      <w:spacing w:after="0" w:line="240" w:lineRule="auto"/>
    </w:pPr>
    <w:rPr>
      <w:rFonts w:eastAsia="Times New Roman" w:cs="Times New Roman"/>
      <w:sz w:val="18"/>
      <w:szCs w:val="24"/>
    </w:rPr>
  </w:style>
  <w:style w:type="character" w:styleId="Mention">
    <w:name w:val="Mention"/>
    <w:basedOn w:val="DefaultParagraphFont"/>
    <w:uiPriority w:val="99"/>
    <w:unhideWhenUsed/>
    <w:rsid w:val="0088029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302734">
      <w:bodyDiv w:val="1"/>
      <w:marLeft w:val="0"/>
      <w:marRight w:val="0"/>
      <w:marTop w:val="0"/>
      <w:marBottom w:val="0"/>
      <w:divBdr>
        <w:top w:val="none" w:sz="0" w:space="0" w:color="auto"/>
        <w:left w:val="none" w:sz="0" w:space="0" w:color="auto"/>
        <w:bottom w:val="none" w:sz="0" w:space="0" w:color="auto"/>
        <w:right w:val="none" w:sz="0" w:space="0" w:color="auto"/>
      </w:divBdr>
    </w:div>
    <w:div w:id="208471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43334C-663B-4F55-B8B7-0D2A049CAA9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2.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3.xml><?xml version="1.0" encoding="utf-8"?>
<ds:datastoreItem xmlns:ds="http://schemas.openxmlformats.org/officeDocument/2006/customXml" ds:itemID="{1EC4CF84-C42D-428D-A6BC-51996C26D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540</Words>
  <Characters>3081</Characters>
  <Application>Microsoft Office Word</Application>
  <DocSecurity>0</DocSecurity>
  <Lines>25</Lines>
  <Paragraphs>7</Paragraphs>
  <ScaleCrop>false</ScaleCrop>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2023-07-20T08:37:00Z</dcterms:created>
  <dcterms:modified xsi:type="dcterms:W3CDTF">2023-07-20T08:37:00Z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