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68546BE5" w:rsidR="00355BE3" w:rsidRDefault="00E430CD" w:rsidP="00355BE3">
      <w:pPr>
        <w:jc w:val="right"/>
        <w:rPr>
          <w:sz w:val="22"/>
          <w:szCs w:val="22"/>
          <w:lang w:val="en-GB"/>
        </w:rPr>
      </w:pPr>
      <w:r>
        <w:rPr>
          <w:sz w:val="22"/>
          <w:szCs w:val="22"/>
          <w:lang w:val="en-GB"/>
        </w:rPr>
        <w:t>In-session version</w:t>
      </w:r>
    </w:p>
    <w:p w14:paraId="0E890A28" w14:textId="77777777" w:rsidR="00E430CD" w:rsidRPr="00275CED" w:rsidRDefault="00E430CD"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7E40E32E" w14:textId="56AD47E7" w:rsidR="4A5941F1" w:rsidRDefault="4A5941F1" w:rsidP="15910C17">
      <w:pPr>
        <w:pStyle w:val="Heading2"/>
        <w:keepNext w:val="0"/>
        <w:ind w:left="-90" w:right="-367"/>
        <w:jc w:val="center"/>
        <w:rPr>
          <w:sz w:val="22"/>
          <w:szCs w:val="22"/>
        </w:rPr>
      </w:pPr>
      <w:r w:rsidRPr="15910C17">
        <w:rPr>
          <w:sz w:val="22"/>
          <w:szCs w:val="22"/>
        </w:rPr>
        <w:t>VESSEL STRIKES</w:t>
      </w:r>
    </w:p>
    <w:p w14:paraId="71A84395" w14:textId="77777777" w:rsidR="00743376" w:rsidRPr="00743376" w:rsidRDefault="00743376" w:rsidP="00743376">
      <w:pPr>
        <w:rPr>
          <w:sz w:val="22"/>
          <w:szCs w:val="22"/>
        </w:rPr>
      </w:pPr>
    </w:p>
    <w:p w14:paraId="5F359992" w14:textId="63511EBC" w:rsidR="00355BE3" w:rsidRDefault="00355BE3" w:rsidP="00355BE3">
      <w:pPr>
        <w:pStyle w:val="Heading2"/>
        <w:keepNext w:val="0"/>
        <w:ind w:left="-90" w:right="-367"/>
        <w:jc w:val="center"/>
        <w:rPr>
          <w:rFonts w:cs="Arial"/>
          <w:sz w:val="22"/>
          <w:szCs w:val="22"/>
        </w:rPr>
      </w:pPr>
      <w:r w:rsidRPr="15910C17">
        <w:rPr>
          <w:rFonts w:cs="Arial"/>
          <w:sz w:val="22"/>
          <w:szCs w:val="22"/>
        </w:rPr>
        <w:t>UNEP/CMS/COP1</w:t>
      </w:r>
      <w:r w:rsidR="009163C0" w:rsidRPr="15910C17">
        <w:rPr>
          <w:rFonts w:cs="Arial"/>
          <w:sz w:val="22"/>
          <w:szCs w:val="22"/>
        </w:rPr>
        <w:t>4</w:t>
      </w:r>
      <w:r w:rsidRPr="15910C17">
        <w:rPr>
          <w:rFonts w:cs="Arial"/>
          <w:sz w:val="22"/>
          <w:szCs w:val="22"/>
        </w:rPr>
        <w:t>/Doc</w:t>
      </w:r>
      <w:r w:rsidR="00834FB0" w:rsidRPr="15910C17">
        <w:rPr>
          <w:rFonts w:cs="Arial"/>
          <w:sz w:val="22"/>
          <w:szCs w:val="22"/>
        </w:rPr>
        <w:t>.</w:t>
      </w:r>
      <w:r w:rsidR="434941F1" w:rsidRPr="15910C17">
        <w:rPr>
          <w:rFonts w:cs="Arial"/>
          <w:sz w:val="22"/>
          <w:szCs w:val="22"/>
        </w:rPr>
        <w:t>27.2.3</w:t>
      </w:r>
    </w:p>
    <w:p w14:paraId="26516C5A" w14:textId="77777777" w:rsidR="00355BE3" w:rsidRPr="009E5236" w:rsidRDefault="00355BE3" w:rsidP="00355BE3">
      <w:pPr>
        <w:tabs>
          <w:tab w:val="left" w:pos="1020"/>
        </w:tabs>
        <w:rPr>
          <w:rFonts w:cs="Arial"/>
          <w:sz w:val="22"/>
          <w:szCs w:val="22"/>
        </w:rPr>
      </w:pPr>
    </w:p>
    <w:p w14:paraId="1CB68B45" w14:textId="6DF060A2" w:rsidR="00355BE3" w:rsidRPr="00E430CD" w:rsidRDefault="00E430CD" w:rsidP="00E430CD">
      <w:pPr>
        <w:tabs>
          <w:tab w:val="left" w:pos="1020"/>
        </w:tabs>
        <w:jc w:val="center"/>
        <w:rPr>
          <w:rFonts w:cs="Arial"/>
          <w:b/>
          <w:bCs/>
          <w:i/>
          <w:iCs/>
          <w:sz w:val="22"/>
          <w:szCs w:val="22"/>
        </w:rPr>
      </w:pPr>
      <w:r w:rsidRPr="00E430CD">
        <w:rPr>
          <w:rFonts w:cs="Arial"/>
          <w:b/>
          <w:bCs/>
          <w:i/>
          <w:iCs/>
          <w:sz w:val="22"/>
          <w:szCs w:val="22"/>
        </w:rPr>
        <w:t>(ScC-SC6 Agenda item 27.2.3)</w:t>
      </w:r>
    </w:p>
    <w:p w14:paraId="5B60772A" w14:textId="77777777" w:rsidR="00167370" w:rsidRPr="00743376" w:rsidRDefault="00167370" w:rsidP="00355BE3">
      <w:pPr>
        <w:tabs>
          <w:tab w:val="left" w:pos="1020"/>
        </w:tabs>
        <w:rPr>
          <w:rFonts w:cs="Arial"/>
          <w:sz w:val="22"/>
          <w:szCs w:val="22"/>
        </w:rPr>
      </w:pPr>
    </w:p>
    <w:p w14:paraId="6466A7CE" w14:textId="77777777" w:rsidR="00E430CD" w:rsidRDefault="00E430CD" w:rsidP="00170AB1">
      <w:pPr>
        <w:tabs>
          <w:tab w:val="left" w:pos="1020"/>
        </w:tabs>
        <w:rPr>
          <w:rFonts w:cs="Arial"/>
          <w:b/>
          <w:sz w:val="22"/>
          <w:szCs w:val="22"/>
        </w:rPr>
      </w:pPr>
    </w:p>
    <w:p w14:paraId="22E43B99" w14:textId="39B80A0F" w:rsidR="00170AB1" w:rsidRPr="00260E28" w:rsidRDefault="00170AB1" w:rsidP="00170AB1">
      <w:pPr>
        <w:tabs>
          <w:tab w:val="left" w:pos="1020"/>
        </w:tabs>
        <w:rPr>
          <w:rFonts w:cs="Arial"/>
          <w:b/>
          <w:sz w:val="22"/>
          <w:szCs w:val="22"/>
        </w:rPr>
      </w:pPr>
      <w:r w:rsidRPr="00260E28">
        <w:rPr>
          <w:rFonts w:cs="Arial"/>
          <w:b/>
          <w:sz w:val="22"/>
          <w:szCs w:val="22"/>
        </w:rPr>
        <w:t>RECOMMENDATIONS TO COP14</w:t>
      </w:r>
    </w:p>
    <w:p w14:paraId="2F50CB74" w14:textId="77777777" w:rsidR="00170AB1" w:rsidRPr="00260E28" w:rsidRDefault="00170AB1" w:rsidP="00170AB1">
      <w:pPr>
        <w:tabs>
          <w:tab w:val="left" w:pos="1020"/>
        </w:tabs>
        <w:rPr>
          <w:rFonts w:cs="Arial"/>
          <w:sz w:val="22"/>
          <w:szCs w:val="22"/>
        </w:rPr>
      </w:pPr>
    </w:p>
    <w:p w14:paraId="389A7CC2" w14:textId="4243EFF4" w:rsidR="007009F5" w:rsidRDefault="003F28FC" w:rsidP="00170AB1">
      <w:pPr>
        <w:tabs>
          <w:tab w:val="left" w:pos="1020"/>
        </w:tabs>
        <w:rPr>
          <w:rFonts w:cs="Arial"/>
          <w:sz w:val="22"/>
          <w:szCs w:val="22"/>
        </w:rPr>
      </w:pPr>
      <w:r w:rsidRPr="00260E28">
        <w:rPr>
          <w:rFonts w:cs="Arial"/>
          <w:sz w:val="22"/>
          <w:szCs w:val="22"/>
        </w:rPr>
        <w:t xml:space="preserve">Sc-SC6 recommended </w:t>
      </w:r>
      <w:r w:rsidRPr="003F28FC">
        <w:rPr>
          <w:rFonts w:cs="Arial"/>
          <w:sz w:val="22"/>
          <w:szCs w:val="22"/>
        </w:rPr>
        <w:t>to adopt the draft Resolution and the Decisions.</w:t>
      </w:r>
    </w:p>
    <w:p w14:paraId="4999E447" w14:textId="77777777" w:rsidR="00170AB1" w:rsidRDefault="00170AB1" w:rsidP="00170AB1">
      <w:pPr>
        <w:tabs>
          <w:tab w:val="left" w:pos="1020"/>
        </w:tabs>
        <w:rPr>
          <w:rFonts w:cs="Arial"/>
          <w:b/>
          <w:sz w:val="22"/>
          <w:szCs w:val="22"/>
        </w:rPr>
      </w:pPr>
    </w:p>
    <w:p w14:paraId="3175B067" w14:textId="77777777" w:rsidR="00E430CD" w:rsidRDefault="00E430CD"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4D89ABDA" w14:textId="77777777" w:rsidR="00260E28" w:rsidRDefault="00260E28" w:rsidP="00170AB1">
      <w:pPr>
        <w:tabs>
          <w:tab w:val="left" w:pos="1020"/>
        </w:tabs>
        <w:rPr>
          <w:rFonts w:cs="Arial"/>
          <w:b/>
          <w:sz w:val="22"/>
          <w:szCs w:val="22"/>
        </w:rPr>
      </w:pPr>
    </w:p>
    <w:p w14:paraId="53BB62E7" w14:textId="55A37C61" w:rsidR="00C705CC" w:rsidRDefault="008B22EB" w:rsidP="00690B7F">
      <w:pPr>
        <w:pStyle w:val="ListParagraph"/>
        <w:numPr>
          <w:ilvl w:val="0"/>
          <w:numId w:val="1"/>
        </w:numPr>
        <w:tabs>
          <w:tab w:val="left" w:pos="1020"/>
        </w:tabs>
        <w:jc w:val="both"/>
        <w:rPr>
          <w:rFonts w:cs="Arial"/>
          <w:sz w:val="22"/>
          <w:szCs w:val="22"/>
        </w:rPr>
      </w:pPr>
      <w:r w:rsidRPr="006A4087">
        <w:rPr>
          <w:rFonts w:cs="Arial"/>
          <w:sz w:val="22"/>
          <w:szCs w:val="22"/>
        </w:rPr>
        <w:t xml:space="preserve">The need </w:t>
      </w:r>
      <w:r w:rsidR="008D4C0A">
        <w:rPr>
          <w:rFonts w:cs="Arial"/>
          <w:sz w:val="22"/>
          <w:szCs w:val="22"/>
        </w:rPr>
        <w:t>to consider the different</w:t>
      </w:r>
      <w:r w:rsidR="006A4087">
        <w:rPr>
          <w:rFonts w:cs="Arial"/>
          <w:sz w:val="22"/>
          <w:szCs w:val="22"/>
        </w:rPr>
        <w:t xml:space="preserve"> role</w:t>
      </w:r>
      <w:r w:rsidR="008D4C0A">
        <w:rPr>
          <w:rFonts w:cs="Arial"/>
          <w:sz w:val="22"/>
          <w:szCs w:val="22"/>
        </w:rPr>
        <w:t>s</w:t>
      </w:r>
      <w:r w:rsidR="006A4087">
        <w:rPr>
          <w:rFonts w:cs="Arial"/>
          <w:sz w:val="22"/>
          <w:szCs w:val="22"/>
        </w:rPr>
        <w:t xml:space="preserve"> of</w:t>
      </w:r>
      <w:r w:rsidR="00E40689" w:rsidRPr="006A4087">
        <w:rPr>
          <w:rFonts w:cs="Arial"/>
          <w:sz w:val="22"/>
          <w:szCs w:val="22"/>
        </w:rPr>
        <w:t xml:space="preserve"> CMS</w:t>
      </w:r>
      <w:r w:rsidR="006A4087">
        <w:rPr>
          <w:rFonts w:cs="Arial"/>
          <w:sz w:val="22"/>
          <w:szCs w:val="22"/>
        </w:rPr>
        <w:t xml:space="preserve"> Parties </w:t>
      </w:r>
      <w:r w:rsidR="0080554E">
        <w:rPr>
          <w:rFonts w:cs="Arial"/>
          <w:sz w:val="22"/>
          <w:szCs w:val="22"/>
        </w:rPr>
        <w:t xml:space="preserve">and the </w:t>
      </w:r>
      <w:r w:rsidR="00E40689" w:rsidRPr="006A4087">
        <w:rPr>
          <w:rFonts w:cs="Arial"/>
          <w:sz w:val="22"/>
          <w:szCs w:val="22"/>
        </w:rPr>
        <w:t>IMO</w:t>
      </w:r>
      <w:r w:rsidRPr="006A4087">
        <w:rPr>
          <w:rFonts w:cs="Arial"/>
          <w:sz w:val="22"/>
          <w:szCs w:val="22"/>
        </w:rPr>
        <w:t xml:space="preserve"> in </w:t>
      </w:r>
      <w:r w:rsidR="008D4C0A">
        <w:rPr>
          <w:rFonts w:cs="Arial"/>
          <w:sz w:val="22"/>
          <w:szCs w:val="22"/>
        </w:rPr>
        <w:t>establishing</w:t>
      </w:r>
      <w:r w:rsidR="00903339" w:rsidRPr="006A4087">
        <w:rPr>
          <w:rFonts w:cs="Arial"/>
          <w:sz w:val="22"/>
          <w:szCs w:val="22"/>
        </w:rPr>
        <w:t xml:space="preserve"> Areas </w:t>
      </w:r>
      <w:proofErr w:type="gramStart"/>
      <w:r w:rsidR="00903339" w:rsidRPr="006A4087">
        <w:rPr>
          <w:rFonts w:cs="Arial"/>
          <w:sz w:val="22"/>
          <w:szCs w:val="22"/>
        </w:rPr>
        <w:t>To</w:t>
      </w:r>
      <w:proofErr w:type="gramEnd"/>
      <w:r w:rsidR="00903339" w:rsidRPr="006A4087">
        <w:rPr>
          <w:rFonts w:cs="Arial"/>
          <w:sz w:val="22"/>
          <w:szCs w:val="22"/>
        </w:rPr>
        <w:t xml:space="preserve"> Be Avoided (ATBAs)</w:t>
      </w:r>
      <w:r w:rsidRPr="006A4087">
        <w:rPr>
          <w:rFonts w:cs="Arial"/>
          <w:sz w:val="22"/>
          <w:szCs w:val="22"/>
        </w:rPr>
        <w:t xml:space="preserve"> was expressed</w:t>
      </w:r>
      <w:r w:rsidR="006A4087" w:rsidRPr="006A4087">
        <w:rPr>
          <w:rFonts w:cs="Arial"/>
          <w:sz w:val="22"/>
          <w:szCs w:val="22"/>
        </w:rPr>
        <w:t xml:space="preserve">. </w:t>
      </w:r>
      <w:r w:rsidR="002E70AB" w:rsidRPr="006A4087">
        <w:rPr>
          <w:rFonts w:cs="Arial"/>
          <w:sz w:val="22"/>
          <w:szCs w:val="22"/>
        </w:rPr>
        <w:t>Parties can</w:t>
      </w:r>
      <w:r w:rsidR="008D4C0A">
        <w:rPr>
          <w:rFonts w:cs="Arial"/>
          <w:sz w:val="22"/>
          <w:szCs w:val="22"/>
        </w:rPr>
        <w:t>not</w:t>
      </w:r>
      <w:r w:rsidR="002E70AB" w:rsidRPr="006A4087">
        <w:rPr>
          <w:rFonts w:cs="Arial"/>
          <w:sz w:val="22"/>
          <w:szCs w:val="22"/>
        </w:rPr>
        <w:t xml:space="preserve"> designate ABTAs outside of territorial waters</w:t>
      </w:r>
      <w:r w:rsidR="006A4087" w:rsidRPr="006A4087">
        <w:rPr>
          <w:rFonts w:cs="Arial"/>
          <w:sz w:val="22"/>
          <w:szCs w:val="22"/>
        </w:rPr>
        <w:t>. This would be the role of the IMO</w:t>
      </w:r>
      <w:r w:rsidR="002526CB">
        <w:rPr>
          <w:rFonts w:cs="Arial"/>
          <w:sz w:val="22"/>
          <w:szCs w:val="22"/>
        </w:rPr>
        <w:t>.</w:t>
      </w:r>
    </w:p>
    <w:p w14:paraId="5D9492DB" w14:textId="77777777" w:rsidR="006A4087" w:rsidRPr="006A4087" w:rsidRDefault="006A4087" w:rsidP="00690B7F">
      <w:pPr>
        <w:pStyle w:val="ListParagraph"/>
        <w:tabs>
          <w:tab w:val="left" w:pos="1020"/>
        </w:tabs>
        <w:ind w:left="420"/>
        <w:jc w:val="both"/>
        <w:rPr>
          <w:rFonts w:cs="Arial"/>
          <w:sz w:val="22"/>
          <w:szCs w:val="22"/>
        </w:rPr>
      </w:pPr>
    </w:p>
    <w:p w14:paraId="0AA23F48" w14:textId="3E1E946F" w:rsidR="00690B7F" w:rsidRDefault="002526CB" w:rsidP="00690B7F">
      <w:pPr>
        <w:pStyle w:val="ListParagraph"/>
        <w:numPr>
          <w:ilvl w:val="0"/>
          <w:numId w:val="1"/>
        </w:numPr>
        <w:tabs>
          <w:tab w:val="left" w:pos="1020"/>
        </w:tabs>
        <w:jc w:val="both"/>
        <w:rPr>
          <w:rFonts w:cs="Arial"/>
          <w:sz w:val="22"/>
          <w:szCs w:val="22"/>
        </w:rPr>
      </w:pPr>
      <w:r>
        <w:rPr>
          <w:rFonts w:cs="Arial"/>
          <w:sz w:val="22"/>
          <w:szCs w:val="22"/>
        </w:rPr>
        <w:t xml:space="preserve">An example was provided of the role that ACCOBAMS </w:t>
      </w:r>
      <w:r w:rsidR="00233782">
        <w:rPr>
          <w:rFonts w:cs="Arial"/>
          <w:sz w:val="22"/>
          <w:szCs w:val="22"/>
        </w:rPr>
        <w:t xml:space="preserve">played in the </w:t>
      </w:r>
      <w:r w:rsidR="00546459" w:rsidRPr="00546459">
        <w:rPr>
          <w:rFonts w:cs="Arial"/>
          <w:sz w:val="22"/>
          <w:szCs w:val="22"/>
        </w:rPr>
        <w:t>establishment of a Particular Sensitive Sea Area (PSSA) in the Northwestern Mediterranean Sea</w:t>
      </w:r>
      <w:r w:rsidR="00690B7F">
        <w:rPr>
          <w:rFonts w:cs="Arial"/>
          <w:sz w:val="22"/>
          <w:szCs w:val="22"/>
        </w:rPr>
        <w:t>,</w:t>
      </w:r>
      <w:r w:rsidR="00750E7F">
        <w:rPr>
          <w:rFonts w:cs="Arial"/>
          <w:sz w:val="22"/>
          <w:szCs w:val="22"/>
        </w:rPr>
        <w:t xml:space="preserve"> in which </w:t>
      </w:r>
      <w:r w:rsidR="00A57311">
        <w:rPr>
          <w:rFonts w:cs="Arial"/>
          <w:sz w:val="22"/>
          <w:szCs w:val="22"/>
        </w:rPr>
        <w:t xml:space="preserve">a proposal was developed and agreed under </w:t>
      </w:r>
      <w:r w:rsidR="00750E7F">
        <w:rPr>
          <w:rFonts w:cs="Arial"/>
          <w:sz w:val="22"/>
          <w:szCs w:val="22"/>
        </w:rPr>
        <w:t xml:space="preserve">ACCOBAMS </w:t>
      </w:r>
      <w:r w:rsidR="00A57311">
        <w:rPr>
          <w:rFonts w:cs="Arial"/>
          <w:sz w:val="22"/>
          <w:szCs w:val="22"/>
        </w:rPr>
        <w:t xml:space="preserve">and </w:t>
      </w:r>
      <w:r w:rsidR="00690B7F">
        <w:rPr>
          <w:rFonts w:cs="Arial"/>
          <w:sz w:val="22"/>
          <w:szCs w:val="22"/>
        </w:rPr>
        <w:t xml:space="preserve">then carried forward to the IMO by four countries. Hence, it was felt that it would be appropriate if the Scientific Council made similar recommendations. </w:t>
      </w:r>
    </w:p>
    <w:p w14:paraId="0C535481" w14:textId="77777777" w:rsidR="005A0831" w:rsidRPr="005A0831" w:rsidRDefault="005A0831" w:rsidP="005A0831">
      <w:pPr>
        <w:pStyle w:val="ListParagraph"/>
        <w:rPr>
          <w:rFonts w:cs="Arial"/>
          <w:sz w:val="22"/>
          <w:szCs w:val="22"/>
        </w:rPr>
      </w:pPr>
    </w:p>
    <w:p w14:paraId="3EAAB1BC" w14:textId="1BCE7923" w:rsidR="006F03AD" w:rsidRPr="006F03AD" w:rsidRDefault="005A0831" w:rsidP="00D237F4">
      <w:pPr>
        <w:pStyle w:val="ListParagraph"/>
        <w:numPr>
          <w:ilvl w:val="0"/>
          <w:numId w:val="1"/>
        </w:numPr>
        <w:tabs>
          <w:tab w:val="left" w:pos="1020"/>
        </w:tabs>
        <w:jc w:val="both"/>
        <w:rPr>
          <w:rFonts w:cs="Arial"/>
          <w:sz w:val="22"/>
          <w:szCs w:val="22"/>
        </w:rPr>
      </w:pPr>
      <w:r>
        <w:rPr>
          <w:rFonts w:cs="Arial"/>
          <w:sz w:val="22"/>
          <w:szCs w:val="22"/>
        </w:rPr>
        <w:t xml:space="preserve">It was noted that the </w:t>
      </w:r>
      <w:r w:rsidR="006D7AEC">
        <w:rPr>
          <w:rFonts w:cs="Arial"/>
          <w:sz w:val="22"/>
          <w:szCs w:val="22"/>
        </w:rPr>
        <w:t>boundaries</w:t>
      </w:r>
      <w:r>
        <w:rPr>
          <w:rFonts w:cs="Arial"/>
          <w:sz w:val="22"/>
          <w:szCs w:val="22"/>
        </w:rPr>
        <w:t xml:space="preserve"> of th</w:t>
      </w:r>
      <w:r w:rsidR="006D7AEC">
        <w:rPr>
          <w:rFonts w:cs="Arial"/>
          <w:sz w:val="22"/>
          <w:szCs w:val="22"/>
        </w:rPr>
        <w:t>is</w:t>
      </w:r>
      <w:r>
        <w:rPr>
          <w:rFonts w:cs="Arial"/>
          <w:sz w:val="22"/>
          <w:szCs w:val="22"/>
        </w:rPr>
        <w:t xml:space="preserve"> PSSA w</w:t>
      </w:r>
      <w:r w:rsidR="006D7AEC">
        <w:rPr>
          <w:rFonts w:cs="Arial"/>
          <w:sz w:val="22"/>
          <w:szCs w:val="22"/>
        </w:rPr>
        <w:t>ere</w:t>
      </w:r>
      <w:r>
        <w:rPr>
          <w:rFonts w:cs="Arial"/>
          <w:sz w:val="22"/>
          <w:szCs w:val="22"/>
        </w:rPr>
        <w:t xml:space="preserve"> </w:t>
      </w:r>
      <w:r w:rsidR="006D7AEC">
        <w:rPr>
          <w:rFonts w:cs="Arial"/>
          <w:sz w:val="22"/>
          <w:szCs w:val="22"/>
        </w:rPr>
        <w:t xml:space="preserve">largely based on identified IMMAs </w:t>
      </w:r>
      <w:r w:rsidR="007D63DE">
        <w:rPr>
          <w:rFonts w:cs="Arial"/>
          <w:sz w:val="22"/>
          <w:szCs w:val="22"/>
        </w:rPr>
        <w:t xml:space="preserve">and that the Resolution should mention IMMAs and ISRAs </w:t>
      </w:r>
      <w:r w:rsidR="00756AEE">
        <w:rPr>
          <w:rFonts w:cs="Arial"/>
          <w:sz w:val="22"/>
          <w:szCs w:val="22"/>
        </w:rPr>
        <w:t>as</w:t>
      </w:r>
      <w:r w:rsidR="00546459">
        <w:rPr>
          <w:rFonts w:cs="Arial"/>
          <w:sz w:val="22"/>
          <w:szCs w:val="22"/>
        </w:rPr>
        <w:t xml:space="preserve"> important tools </w:t>
      </w:r>
      <w:r w:rsidRPr="007D63DE">
        <w:rPr>
          <w:rFonts w:cs="Arial"/>
          <w:sz w:val="22"/>
          <w:szCs w:val="22"/>
        </w:rPr>
        <w:t>to highlight high risk areas where overlap of species and shipping is high</w:t>
      </w:r>
      <w:r w:rsidR="00D237F4">
        <w:rPr>
          <w:rFonts w:cs="Arial"/>
          <w:sz w:val="22"/>
          <w:szCs w:val="22"/>
        </w:rPr>
        <w:t>.</w:t>
      </w:r>
    </w:p>
    <w:p w14:paraId="4443DD80" w14:textId="77777777" w:rsidR="00170AB1" w:rsidRPr="006356C5" w:rsidRDefault="00170AB1" w:rsidP="00170AB1">
      <w:pPr>
        <w:tabs>
          <w:tab w:val="left" w:pos="1020"/>
        </w:tabs>
        <w:rPr>
          <w:rFonts w:cs="Arial"/>
          <w:sz w:val="22"/>
          <w:szCs w:val="22"/>
        </w:rPr>
      </w:pPr>
    </w:p>
    <w:p w14:paraId="7A953EE7" w14:textId="77777777" w:rsidR="00170AB1" w:rsidRPr="009E5236" w:rsidRDefault="00170AB1" w:rsidP="00170AB1">
      <w:pPr>
        <w:tabs>
          <w:tab w:val="left" w:pos="1020"/>
        </w:tabs>
        <w:rPr>
          <w:rFonts w:cs="Arial"/>
          <w:b/>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5603B86B" w14:textId="77777777" w:rsidR="00170AB1" w:rsidRPr="008F20D3" w:rsidRDefault="00170AB1" w:rsidP="00E430CD">
      <w:pPr>
        <w:tabs>
          <w:tab w:val="left" w:pos="1020"/>
        </w:tabs>
        <w:rPr>
          <w:rFonts w:cs="Arial"/>
          <w:b/>
          <w:sz w:val="22"/>
          <w:szCs w:val="22"/>
        </w:rPr>
      </w:pPr>
    </w:p>
    <w:p w14:paraId="5D6CCE30" w14:textId="65B04226" w:rsidR="008E1A51" w:rsidRDefault="008E1A51" w:rsidP="00E430CD">
      <w:pPr>
        <w:pStyle w:val="NormalWeb"/>
        <w:spacing w:before="0" w:beforeAutospacing="0" w:after="0" w:afterAutospacing="0"/>
        <w:ind w:left="420"/>
        <w:jc w:val="both"/>
        <w:rPr>
          <w:rFonts w:ascii="Arial" w:hAnsi="Arial" w:cs="Arial"/>
          <w:b/>
        </w:rPr>
      </w:pPr>
      <w:r w:rsidRPr="00E430CD">
        <w:rPr>
          <w:rFonts w:ascii="Arial" w:hAnsi="Arial" w:cs="Arial"/>
          <w:b/>
        </w:rPr>
        <w:t>Page 3, paragraph 7:</w:t>
      </w:r>
    </w:p>
    <w:p w14:paraId="398C7AA6" w14:textId="77777777" w:rsidR="00E430CD" w:rsidRPr="00E430CD" w:rsidRDefault="00E430CD" w:rsidP="00E430CD">
      <w:pPr>
        <w:pStyle w:val="NormalWeb"/>
        <w:spacing w:before="0" w:beforeAutospacing="0" w:after="0" w:afterAutospacing="0"/>
        <w:ind w:left="420"/>
        <w:jc w:val="both"/>
        <w:rPr>
          <w:rFonts w:ascii="Arial" w:hAnsi="Arial" w:cs="Arial"/>
          <w:b/>
        </w:rPr>
      </w:pPr>
    </w:p>
    <w:p w14:paraId="6BE06BBA" w14:textId="519DA3BE" w:rsidR="008E1A51" w:rsidRPr="00E430CD" w:rsidRDefault="008E1A51" w:rsidP="00E430CD">
      <w:pPr>
        <w:pStyle w:val="NormalWeb"/>
        <w:numPr>
          <w:ilvl w:val="0"/>
          <w:numId w:val="1"/>
        </w:numPr>
        <w:spacing w:before="0" w:beforeAutospacing="0" w:after="0" w:afterAutospacing="0"/>
        <w:jc w:val="both"/>
        <w:rPr>
          <w:rFonts w:ascii="Arial" w:hAnsi="Arial" w:cs="Arial"/>
        </w:rPr>
      </w:pPr>
      <w:r w:rsidRPr="00E430CD">
        <w:rPr>
          <w:rFonts w:ascii="Arial" w:hAnsi="Arial" w:cs="Arial"/>
        </w:rPr>
        <w:t xml:space="preserve">Amend as follows: </w:t>
      </w:r>
    </w:p>
    <w:p w14:paraId="2E90147F" w14:textId="43DA53FA" w:rsidR="008E1A51" w:rsidRPr="00E430CD" w:rsidRDefault="008E1A51" w:rsidP="00E430CD">
      <w:pPr>
        <w:tabs>
          <w:tab w:val="left" w:pos="983"/>
          <w:tab w:val="left" w:pos="986"/>
        </w:tabs>
        <w:adjustRightInd/>
        <w:ind w:left="420" w:right="-1"/>
        <w:jc w:val="both"/>
        <w:rPr>
          <w:sz w:val="22"/>
          <w:szCs w:val="22"/>
        </w:rPr>
      </w:pPr>
      <w:r w:rsidRPr="00E430CD">
        <w:rPr>
          <w:sz w:val="22"/>
          <w:szCs w:val="22"/>
        </w:rPr>
        <w:t xml:space="preserve">The International Maritime Organization (IMO) is a specialized agency of the United Nations responsible for promoting safe, </w:t>
      </w:r>
      <w:proofErr w:type="gramStart"/>
      <w:r w:rsidRPr="00E430CD">
        <w:rPr>
          <w:sz w:val="22"/>
          <w:szCs w:val="22"/>
        </w:rPr>
        <w:t>secure</w:t>
      </w:r>
      <w:proofErr w:type="gramEnd"/>
      <w:r w:rsidRPr="00E430CD">
        <w:rPr>
          <w:sz w:val="22"/>
          <w:szCs w:val="22"/>
        </w:rPr>
        <w:t xml:space="preserve"> and environmentally sound shipping. While</w:t>
      </w:r>
      <w:r w:rsidRPr="00E430CD">
        <w:rPr>
          <w:spacing w:val="-10"/>
          <w:sz w:val="22"/>
          <w:szCs w:val="22"/>
        </w:rPr>
        <w:t xml:space="preserve"> </w:t>
      </w:r>
      <w:r w:rsidRPr="00E430CD">
        <w:rPr>
          <w:sz w:val="22"/>
          <w:szCs w:val="22"/>
        </w:rPr>
        <w:t>the</w:t>
      </w:r>
      <w:r w:rsidRPr="00E430CD">
        <w:rPr>
          <w:spacing w:val="-11"/>
          <w:sz w:val="22"/>
          <w:szCs w:val="22"/>
        </w:rPr>
        <w:t xml:space="preserve"> </w:t>
      </w:r>
      <w:proofErr w:type="gramStart"/>
      <w:r w:rsidRPr="00E430CD">
        <w:rPr>
          <w:sz w:val="22"/>
          <w:szCs w:val="22"/>
        </w:rPr>
        <w:t>main</w:t>
      </w:r>
      <w:r w:rsidRPr="00E430CD">
        <w:rPr>
          <w:spacing w:val="-10"/>
          <w:sz w:val="22"/>
          <w:szCs w:val="22"/>
        </w:rPr>
        <w:t xml:space="preserve"> </w:t>
      </w:r>
      <w:r w:rsidRPr="00E430CD">
        <w:rPr>
          <w:sz w:val="22"/>
          <w:szCs w:val="22"/>
        </w:rPr>
        <w:t>focus</w:t>
      </w:r>
      <w:proofErr w:type="gramEnd"/>
      <w:r w:rsidRPr="00E430CD">
        <w:rPr>
          <w:spacing w:val="-10"/>
          <w:sz w:val="22"/>
          <w:szCs w:val="22"/>
        </w:rPr>
        <w:t xml:space="preserve"> </w:t>
      </w:r>
      <w:r w:rsidRPr="00E430CD">
        <w:rPr>
          <w:sz w:val="22"/>
          <w:szCs w:val="22"/>
        </w:rPr>
        <w:t>of</w:t>
      </w:r>
      <w:r w:rsidRPr="00E430CD">
        <w:rPr>
          <w:spacing w:val="-12"/>
          <w:sz w:val="22"/>
          <w:szCs w:val="22"/>
        </w:rPr>
        <w:t xml:space="preserve"> </w:t>
      </w:r>
      <w:r w:rsidRPr="00E430CD">
        <w:rPr>
          <w:sz w:val="22"/>
          <w:szCs w:val="22"/>
        </w:rPr>
        <w:t>IMO</w:t>
      </w:r>
      <w:r w:rsidRPr="00E430CD">
        <w:rPr>
          <w:spacing w:val="-9"/>
          <w:sz w:val="22"/>
          <w:szCs w:val="22"/>
        </w:rPr>
        <w:t xml:space="preserve"> </w:t>
      </w:r>
      <w:r w:rsidRPr="00E430CD">
        <w:rPr>
          <w:sz w:val="22"/>
          <w:szCs w:val="22"/>
        </w:rPr>
        <w:t>is</w:t>
      </w:r>
      <w:r w:rsidRPr="00E430CD">
        <w:rPr>
          <w:spacing w:val="-10"/>
          <w:sz w:val="22"/>
          <w:szCs w:val="22"/>
        </w:rPr>
        <w:t xml:space="preserve"> </w:t>
      </w:r>
      <w:r w:rsidRPr="00E430CD">
        <w:rPr>
          <w:sz w:val="22"/>
          <w:szCs w:val="22"/>
        </w:rPr>
        <w:t>on</w:t>
      </w:r>
      <w:r w:rsidRPr="00E430CD">
        <w:rPr>
          <w:spacing w:val="-13"/>
          <w:sz w:val="22"/>
          <w:szCs w:val="22"/>
        </w:rPr>
        <w:t xml:space="preserve"> </w:t>
      </w:r>
      <w:r w:rsidRPr="00E430CD">
        <w:rPr>
          <w:sz w:val="22"/>
          <w:szCs w:val="22"/>
        </w:rPr>
        <w:t>maritime</w:t>
      </w:r>
      <w:r w:rsidRPr="00E430CD">
        <w:rPr>
          <w:spacing w:val="-10"/>
          <w:sz w:val="22"/>
          <w:szCs w:val="22"/>
        </w:rPr>
        <w:t xml:space="preserve"> </w:t>
      </w:r>
      <w:r w:rsidRPr="00E430CD">
        <w:rPr>
          <w:sz w:val="22"/>
          <w:szCs w:val="22"/>
        </w:rPr>
        <w:t>safety</w:t>
      </w:r>
      <w:r w:rsidRPr="00E430CD">
        <w:rPr>
          <w:spacing w:val="-14"/>
          <w:sz w:val="22"/>
          <w:szCs w:val="22"/>
        </w:rPr>
        <w:t xml:space="preserve"> </w:t>
      </w:r>
      <w:r w:rsidRPr="00E430CD">
        <w:rPr>
          <w:sz w:val="22"/>
          <w:szCs w:val="22"/>
        </w:rPr>
        <w:t>and</w:t>
      </w:r>
      <w:r w:rsidRPr="00E430CD">
        <w:rPr>
          <w:spacing w:val="-10"/>
          <w:sz w:val="22"/>
          <w:szCs w:val="22"/>
        </w:rPr>
        <w:t xml:space="preserve"> </w:t>
      </w:r>
      <w:r w:rsidRPr="00E430CD">
        <w:rPr>
          <w:sz w:val="22"/>
          <w:szCs w:val="22"/>
        </w:rPr>
        <w:t>security,</w:t>
      </w:r>
      <w:r w:rsidRPr="00E430CD">
        <w:rPr>
          <w:spacing w:val="-9"/>
          <w:sz w:val="22"/>
          <w:szCs w:val="22"/>
        </w:rPr>
        <w:t xml:space="preserve"> </w:t>
      </w:r>
      <w:r w:rsidRPr="00E430CD">
        <w:rPr>
          <w:sz w:val="22"/>
          <w:szCs w:val="22"/>
        </w:rPr>
        <w:t>it</w:t>
      </w:r>
      <w:r w:rsidRPr="00E430CD">
        <w:rPr>
          <w:spacing w:val="-9"/>
          <w:sz w:val="22"/>
          <w:szCs w:val="22"/>
        </w:rPr>
        <w:t xml:space="preserve"> </w:t>
      </w:r>
      <w:r w:rsidRPr="00E430CD">
        <w:rPr>
          <w:sz w:val="22"/>
          <w:szCs w:val="22"/>
        </w:rPr>
        <w:t>also</w:t>
      </w:r>
      <w:r w:rsidRPr="00E430CD">
        <w:rPr>
          <w:spacing w:val="-10"/>
          <w:sz w:val="22"/>
          <w:szCs w:val="22"/>
        </w:rPr>
        <w:t xml:space="preserve"> </w:t>
      </w:r>
      <w:r w:rsidRPr="00E430CD">
        <w:rPr>
          <w:sz w:val="22"/>
          <w:szCs w:val="22"/>
        </w:rPr>
        <w:t>has</w:t>
      </w:r>
      <w:r w:rsidRPr="00E430CD">
        <w:rPr>
          <w:spacing w:val="-10"/>
          <w:sz w:val="22"/>
          <w:szCs w:val="22"/>
        </w:rPr>
        <w:t xml:space="preserve"> </w:t>
      </w:r>
      <w:r w:rsidRPr="00E430CD">
        <w:rPr>
          <w:sz w:val="22"/>
          <w:szCs w:val="22"/>
        </w:rPr>
        <w:t>a</w:t>
      </w:r>
      <w:r w:rsidRPr="00E430CD">
        <w:rPr>
          <w:spacing w:val="-13"/>
          <w:sz w:val="22"/>
          <w:szCs w:val="22"/>
        </w:rPr>
        <w:t xml:space="preserve"> </w:t>
      </w:r>
      <w:r w:rsidRPr="00E430CD">
        <w:rPr>
          <w:sz w:val="22"/>
          <w:szCs w:val="22"/>
        </w:rPr>
        <w:t>role</w:t>
      </w:r>
      <w:r w:rsidRPr="00E430CD">
        <w:rPr>
          <w:spacing w:val="-10"/>
          <w:sz w:val="22"/>
          <w:szCs w:val="22"/>
        </w:rPr>
        <w:t xml:space="preserve"> </w:t>
      </w:r>
      <w:r w:rsidRPr="00E430CD">
        <w:rPr>
          <w:sz w:val="22"/>
          <w:szCs w:val="22"/>
        </w:rPr>
        <w:t>to</w:t>
      </w:r>
      <w:r w:rsidRPr="00E430CD">
        <w:rPr>
          <w:spacing w:val="-10"/>
          <w:sz w:val="22"/>
          <w:szCs w:val="22"/>
        </w:rPr>
        <w:t xml:space="preserve"> </w:t>
      </w:r>
      <w:r w:rsidRPr="00E430CD">
        <w:rPr>
          <w:sz w:val="22"/>
          <w:szCs w:val="22"/>
        </w:rPr>
        <w:t>play in the</w:t>
      </w:r>
      <w:r w:rsidRPr="00E430CD">
        <w:rPr>
          <w:spacing w:val="-1"/>
          <w:sz w:val="22"/>
          <w:szCs w:val="22"/>
        </w:rPr>
        <w:t xml:space="preserve"> </w:t>
      </w:r>
      <w:r w:rsidRPr="00E430CD">
        <w:rPr>
          <w:sz w:val="22"/>
          <w:szCs w:val="22"/>
        </w:rPr>
        <w:t>protection</w:t>
      </w:r>
      <w:r w:rsidRPr="00E430CD">
        <w:rPr>
          <w:spacing w:val="-1"/>
          <w:sz w:val="22"/>
          <w:szCs w:val="22"/>
        </w:rPr>
        <w:t xml:space="preserve"> </w:t>
      </w:r>
      <w:r w:rsidRPr="00E430CD">
        <w:rPr>
          <w:sz w:val="22"/>
          <w:szCs w:val="22"/>
        </w:rPr>
        <w:t>of</w:t>
      </w:r>
      <w:r w:rsidRPr="00E430CD">
        <w:rPr>
          <w:spacing w:val="-1"/>
          <w:sz w:val="22"/>
          <w:szCs w:val="22"/>
        </w:rPr>
        <w:t xml:space="preserve"> </w:t>
      </w:r>
      <w:r w:rsidRPr="00E430CD">
        <w:rPr>
          <w:sz w:val="22"/>
          <w:szCs w:val="22"/>
        </w:rPr>
        <w:t>the</w:t>
      </w:r>
      <w:r w:rsidRPr="00E430CD">
        <w:rPr>
          <w:spacing w:val="-3"/>
          <w:sz w:val="22"/>
          <w:szCs w:val="22"/>
        </w:rPr>
        <w:t xml:space="preserve"> </w:t>
      </w:r>
      <w:r w:rsidRPr="00E430CD">
        <w:rPr>
          <w:sz w:val="22"/>
          <w:szCs w:val="22"/>
        </w:rPr>
        <w:t>marine environment</w:t>
      </w:r>
      <w:r w:rsidRPr="00E430CD">
        <w:rPr>
          <w:spacing w:val="-1"/>
          <w:sz w:val="22"/>
          <w:szCs w:val="22"/>
        </w:rPr>
        <w:t xml:space="preserve"> </w:t>
      </w:r>
      <w:r w:rsidRPr="00E430CD">
        <w:rPr>
          <w:sz w:val="22"/>
          <w:szCs w:val="22"/>
        </w:rPr>
        <w:t>and</w:t>
      </w:r>
      <w:r w:rsidRPr="00E430CD">
        <w:rPr>
          <w:spacing w:val="-3"/>
          <w:sz w:val="22"/>
          <w:szCs w:val="22"/>
        </w:rPr>
        <w:t xml:space="preserve"> </w:t>
      </w:r>
      <w:r w:rsidRPr="00E430CD">
        <w:rPr>
          <w:sz w:val="22"/>
          <w:szCs w:val="22"/>
        </w:rPr>
        <w:t>the conservation of</w:t>
      </w:r>
      <w:r w:rsidRPr="00E430CD">
        <w:rPr>
          <w:spacing w:val="-1"/>
          <w:sz w:val="22"/>
          <w:szCs w:val="22"/>
        </w:rPr>
        <w:t xml:space="preserve"> </w:t>
      </w:r>
      <w:r w:rsidRPr="00E430CD">
        <w:rPr>
          <w:sz w:val="22"/>
          <w:szCs w:val="22"/>
        </w:rPr>
        <w:t xml:space="preserve">vulnerable marine species. It provides guidance to ensure that shipping activities are conducted in a sustainable and responsible manner, while minimizing the impact on the marine </w:t>
      </w:r>
      <w:r w:rsidRPr="00E430CD">
        <w:rPr>
          <w:spacing w:val="-2"/>
          <w:sz w:val="22"/>
          <w:szCs w:val="22"/>
        </w:rPr>
        <w:t xml:space="preserve">environment. </w:t>
      </w:r>
      <w:ins w:id="0" w:author="Andrea Pauly" w:date="2023-07-20T00:54:00Z">
        <w:r w:rsidR="00D57506" w:rsidRPr="00E430CD">
          <w:rPr>
            <w:spacing w:val="-2"/>
            <w:sz w:val="22"/>
            <w:szCs w:val="22"/>
          </w:rPr>
          <w:t>IMO developed a specific guidance document for minimizing the risk of ship strikes with cetaceans in 2009 (MEPC.1/Circ.674).</w:t>
        </w:r>
      </w:ins>
    </w:p>
    <w:p w14:paraId="1A23BAFD" w14:textId="77777777" w:rsidR="00E430CD" w:rsidRDefault="00E430CD" w:rsidP="00E430CD">
      <w:pPr>
        <w:pStyle w:val="NormalWeb"/>
        <w:spacing w:before="0" w:beforeAutospacing="0" w:after="0" w:afterAutospacing="0"/>
        <w:ind w:left="420"/>
        <w:jc w:val="both"/>
        <w:rPr>
          <w:rFonts w:ascii="Arial" w:hAnsi="Arial" w:cs="Arial"/>
          <w:b/>
        </w:rPr>
      </w:pPr>
    </w:p>
    <w:p w14:paraId="05F02F30" w14:textId="79E9D1D4" w:rsidR="00A07D48" w:rsidRDefault="00A07D48" w:rsidP="00E430CD">
      <w:pPr>
        <w:pStyle w:val="NormalWeb"/>
        <w:spacing w:before="0" w:beforeAutospacing="0" w:after="0" w:afterAutospacing="0"/>
        <w:ind w:left="420"/>
        <w:jc w:val="both"/>
        <w:rPr>
          <w:rFonts w:ascii="Arial" w:hAnsi="Arial" w:cs="Arial"/>
          <w:b/>
        </w:rPr>
      </w:pPr>
      <w:r w:rsidRPr="00E430CD">
        <w:rPr>
          <w:rFonts w:ascii="Arial" w:hAnsi="Arial" w:cs="Arial"/>
          <w:b/>
        </w:rPr>
        <w:t xml:space="preserve">Page 3, paragraph </w:t>
      </w:r>
      <w:r w:rsidR="00113778" w:rsidRPr="00E430CD">
        <w:rPr>
          <w:rFonts w:ascii="Arial" w:hAnsi="Arial" w:cs="Arial"/>
          <w:b/>
        </w:rPr>
        <w:t>11</w:t>
      </w:r>
      <w:r w:rsidRPr="00E430CD">
        <w:rPr>
          <w:rFonts w:ascii="Arial" w:hAnsi="Arial" w:cs="Arial"/>
          <w:b/>
        </w:rPr>
        <w:t>:</w:t>
      </w:r>
    </w:p>
    <w:p w14:paraId="7A1497E4" w14:textId="77777777" w:rsidR="00E430CD" w:rsidRPr="00E430CD" w:rsidRDefault="00E430CD" w:rsidP="00E430CD">
      <w:pPr>
        <w:pStyle w:val="NormalWeb"/>
        <w:spacing w:before="0" w:beforeAutospacing="0" w:after="0" w:afterAutospacing="0"/>
        <w:ind w:left="420"/>
        <w:jc w:val="both"/>
        <w:rPr>
          <w:rFonts w:ascii="Arial" w:hAnsi="Arial" w:cs="Arial"/>
          <w:b/>
        </w:rPr>
      </w:pPr>
    </w:p>
    <w:p w14:paraId="6A4EF510" w14:textId="77777777" w:rsidR="00A07D48" w:rsidRPr="00E430CD" w:rsidRDefault="00A07D48" w:rsidP="00E430CD">
      <w:pPr>
        <w:pStyle w:val="NormalWeb"/>
        <w:numPr>
          <w:ilvl w:val="0"/>
          <w:numId w:val="1"/>
        </w:numPr>
        <w:spacing w:before="0" w:beforeAutospacing="0" w:after="0" w:afterAutospacing="0"/>
        <w:jc w:val="both"/>
        <w:rPr>
          <w:rFonts w:ascii="Arial" w:hAnsi="Arial" w:cs="Arial"/>
        </w:rPr>
      </w:pPr>
      <w:r w:rsidRPr="00E430CD">
        <w:rPr>
          <w:rFonts w:ascii="Arial" w:hAnsi="Arial" w:cs="Arial"/>
        </w:rPr>
        <w:t xml:space="preserve">Amend as follows: </w:t>
      </w:r>
    </w:p>
    <w:p w14:paraId="1BE77639" w14:textId="12002A5D" w:rsidR="00A07D48" w:rsidRPr="00E430CD" w:rsidRDefault="00A07D48" w:rsidP="00E430CD">
      <w:pPr>
        <w:tabs>
          <w:tab w:val="left" w:pos="986"/>
        </w:tabs>
        <w:adjustRightInd/>
        <w:ind w:left="420"/>
        <w:jc w:val="both"/>
        <w:rPr>
          <w:sz w:val="22"/>
          <w:szCs w:val="22"/>
        </w:rPr>
      </w:pPr>
      <w:r w:rsidRPr="00E430CD">
        <w:rPr>
          <w:sz w:val="22"/>
          <w:szCs w:val="22"/>
        </w:rPr>
        <w:t>IMO</w:t>
      </w:r>
      <w:r w:rsidRPr="00E430CD">
        <w:rPr>
          <w:spacing w:val="-5"/>
          <w:sz w:val="22"/>
          <w:szCs w:val="22"/>
        </w:rPr>
        <w:t xml:space="preserve"> </w:t>
      </w:r>
      <w:r w:rsidRPr="00E430CD">
        <w:rPr>
          <w:sz w:val="22"/>
          <w:szCs w:val="22"/>
        </w:rPr>
        <w:t>is</w:t>
      </w:r>
      <w:r w:rsidRPr="00E430CD">
        <w:rPr>
          <w:spacing w:val="-5"/>
          <w:sz w:val="22"/>
          <w:szCs w:val="22"/>
        </w:rPr>
        <w:t xml:space="preserve"> </w:t>
      </w:r>
      <w:r w:rsidRPr="00E430CD">
        <w:rPr>
          <w:sz w:val="22"/>
          <w:szCs w:val="22"/>
        </w:rPr>
        <w:t>also</w:t>
      </w:r>
      <w:r w:rsidRPr="00E430CD">
        <w:rPr>
          <w:spacing w:val="-7"/>
          <w:sz w:val="22"/>
          <w:szCs w:val="22"/>
        </w:rPr>
        <w:t xml:space="preserve"> </w:t>
      </w:r>
      <w:r w:rsidRPr="00E430CD">
        <w:rPr>
          <w:sz w:val="22"/>
          <w:szCs w:val="22"/>
        </w:rPr>
        <w:t>the</w:t>
      </w:r>
      <w:r w:rsidRPr="00E430CD">
        <w:rPr>
          <w:spacing w:val="-4"/>
          <w:sz w:val="22"/>
          <w:szCs w:val="22"/>
        </w:rPr>
        <w:t xml:space="preserve"> </w:t>
      </w:r>
      <w:r w:rsidRPr="00E430CD">
        <w:rPr>
          <w:sz w:val="22"/>
          <w:szCs w:val="22"/>
        </w:rPr>
        <w:t>entity</w:t>
      </w:r>
      <w:r w:rsidRPr="00E430CD">
        <w:rPr>
          <w:spacing w:val="-6"/>
          <w:sz w:val="22"/>
          <w:szCs w:val="22"/>
        </w:rPr>
        <w:t xml:space="preserve"> </w:t>
      </w:r>
      <w:r w:rsidRPr="00E430CD">
        <w:rPr>
          <w:sz w:val="22"/>
          <w:szCs w:val="22"/>
        </w:rPr>
        <w:t>responsible</w:t>
      </w:r>
      <w:r w:rsidRPr="00E430CD">
        <w:rPr>
          <w:spacing w:val="-5"/>
          <w:sz w:val="22"/>
          <w:szCs w:val="22"/>
        </w:rPr>
        <w:t xml:space="preserve"> </w:t>
      </w:r>
      <w:r w:rsidRPr="00E430CD">
        <w:rPr>
          <w:sz w:val="22"/>
          <w:szCs w:val="22"/>
        </w:rPr>
        <w:t>for</w:t>
      </w:r>
      <w:r w:rsidRPr="00E430CD">
        <w:rPr>
          <w:spacing w:val="-5"/>
          <w:sz w:val="22"/>
          <w:szCs w:val="22"/>
        </w:rPr>
        <w:t xml:space="preserve"> </w:t>
      </w:r>
      <w:r w:rsidRPr="00E430CD">
        <w:rPr>
          <w:sz w:val="22"/>
          <w:szCs w:val="22"/>
        </w:rPr>
        <w:t>approving</w:t>
      </w:r>
      <w:r w:rsidRPr="00E430CD">
        <w:rPr>
          <w:spacing w:val="-4"/>
          <w:sz w:val="22"/>
          <w:szCs w:val="22"/>
        </w:rPr>
        <w:t xml:space="preserve"> </w:t>
      </w:r>
      <w:r w:rsidRPr="00E430CD">
        <w:rPr>
          <w:sz w:val="22"/>
          <w:szCs w:val="22"/>
        </w:rPr>
        <w:t>any</w:t>
      </w:r>
      <w:r w:rsidRPr="00E430CD">
        <w:rPr>
          <w:spacing w:val="-5"/>
          <w:sz w:val="22"/>
          <w:szCs w:val="22"/>
        </w:rPr>
        <w:t xml:space="preserve"> </w:t>
      </w:r>
      <w:r w:rsidRPr="00E430CD">
        <w:rPr>
          <w:sz w:val="22"/>
          <w:szCs w:val="22"/>
        </w:rPr>
        <w:t>changes</w:t>
      </w:r>
      <w:r w:rsidRPr="00E430CD">
        <w:rPr>
          <w:spacing w:val="-6"/>
          <w:sz w:val="22"/>
          <w:szCs w:val="22"/>
        </w:rPr>
        <w:t xml:space="preserve"> </w:t>
      </w:r>
      <w:r w:rsidRPr="00E430CD">
        <w:rPr>
          <w:sz w:val="22"/>
          <w:szCs w:val="22"/>
        </w:rPr>
        <w:t>to</w:t>
      </w:r>
      <w:r w:rsidRPr="00E430CD">
        <w:rPr>
          <w:spacing w:val="-6"/>
          <w:sz w:val="22"/>
          <w:szCs w:val="22"/>
        </w:rPr>
        <w:t xml:space="preserve"> </w:t>
      </w:r>
      <w:r w:rsidRPr="00E430CD">
        <w:rPr>
          <w:sz w:val="22"/>
          <w:szCs w:val="22"/>
        </w:rPr>
        <w:t>shipping</w:t>
      </w:r>
      <w:r w:rsidRPr="00E430CD">
        <w:rPr>
          <w:spacing w:val="-4"/>
          <w:sz w:val="22"/>
          <w:szCs w:val="22"/>
        </w:rPr>
        <w:t xml:space="preserve"> </w:t>
      </w:r>
      <w:r w:rsidRPr="00E430CD">
        <w:rPr>
          <w:spacing w:val="-2"/>
          <w:sz w:val="22"/>
          <w:szCs w:val="22"/>
        </w:rPr>
        <w:t>lanes</w:t>
      </w:r>
      <w:ins w:id="1" w:author="Andrea Pauly" w:date="2023-07-20T00:55:00Z">
        <w:r w:rsidR="00D57506" w:rsidRPr="00E430CD">
          <w:rPr>
            <w:spacing w:val="-2"/>
            <w:sz w:val="22"/>
            <w:szCs w:val="22"/>
            <w:u w:val="single"/>
          </w:rPr>
          <w:t xml:space="preserve"> </w:t>
        </w:r>
        <w:r w:rsidR="00D57506" w:rsidRPr="00E430CD">
          <w:rPr>
            <w:spacing w:val="-2"/>
            <w:sz w:val="22"/>
            <w:szCs w:val="22"/>
          </w:rPr>
          <w:t>implemented through Traffic Separation Schemes</w:t>
        </w:r>
      </w:ins>
      <w:r w:rsidRPr="00E430CD">
        <w:rPr>
          <w:spacing w:val="-2"/>
          <w:sz w:val="22"/>
          <w:szCs w:val="22"/>
        </w:rPr>
        <w:t>.</w:t>
      </w:r>
    </w:p>
    <w:p w14:paraId="6C093777" w14:textId="2C65380D" w:rsidR="00E430CD" w:rsidRDefault="00E430CD" w:rsidP="00E430CD">
      <w:pPr>
        <w:pStyle w:val="NormalWeb"/>
        <w:spacing w:before="0" w:beforeAutospacing="0" w:after="0" w:afterAutospacing="0"/>
        <w:ind w:left="420"/>
        <w:jc w:val="both"/>
        <w:rPr>
          <w:rFonts w:ascii="Arial" w:hAnsi="Arial" w:cs="Arial"/>
          <w:b/>
        </w:rPr>
      </w:pPr>
      <w:r>
        <w:rPr>
          <w:rFonts w:ascii="Arial" w:hAnsi="Arial" w:cs="Arial"/>
          <w:b/>
        </w:rPr>
        <w:br w:type="page"/>
      </w:r>
    </w:p>
    <w:p w14:paraId="42241E6B" w14:textId="77777777" w:rsidR="008E1A51" w:rsidRPr="00E430CD" w:rsidRDefault="008E1A51" w:rsidP="00E430CD">
      <w:pPr>
        <w:pStyle w:val="NormalWeb"/>
        <w:spacing w:before="0" w:beforeAutospacing="0" w:after="0" w:afterAutospacing="0"/>
        <w:ind w:left="420"/>
        <w:jc w:val="both"/>
        <w:rPr>
          <w:rFonts w:ascii="Arial" w:hAnsi="Arial" w:cs="Arial"/>
          <w:b/>
        </w:rPr>
      </w:pPr>
    </w:p>
    <w:p w14:paraId="0CACB06D" w14:textId="3DD8E9B5" w:rsidR="00756AEE" w:rsidRDefault="00756AEE" w:rsidP="00E430CD">
      <w:pPr>
        <w:pStyle w:val="NormalWeb"/>
        <w:spacing w:before="0" w:beforeAutospacing="0" w:after="0" w:afterAutospacing="0"/>
        <w:ind w:left="420"/>
        <w:jc w:val="both"/>
        <w:rPr>
          <w:rFonts w:ascii="Arial" w:hAnsi="Arial" w:cs="Arial"/>
          <w:b/>
        </w:rPr>
      </w:pPr>
      <w:r w:rsidRPr="00E430CD">
        <w:rPr>
          <w:rFonts w:ascii="Arial" w:hAnsi="Arial" w:cs="Arial"/>
          <w:b/>
        </w:rPr>
        <w:t xml:space="preserve">Page 7, </w:t>
      </w:r>
      <w:r w:rsidR="00D62C7A" w:rsidRPr="00E430CD">
        <w:rPr>
          <w:rFonts w:ascii="Arial" w:hAnsi="Arial" w:cs="Arial"/>
          <w:b/>
        </w:rPr>
        <w:t xml:space="preserve">Draft Resolution, </w:t>
      </w:r>
      <w:r w:rsidRPr="00E430CD">
        <w:rPr>
          <w:rFonts w:ascii="Arial" w:hAnsi="Arial" w:cs="Arial"/>
          <w:b/>
        </w:rPr>
        <w:t>preamble:</w:t>
      </w:r>
    </w:p>
    <w:p w14:paraId="2FA8D024" w14:textId="77777777" w:rsidR="00E430CD" w:rsidRPr="00E430CD" w:rsidRDefault="00E430CD" w:rsidP="00E430CD">
      <w:pPr>
        <w:pStyle w:val="NormalWeb"/>
        <w:spacing w:before="0" w:beforeAutospacing="0" w:after="0" w:afterAutospacing="0"/>
        <w:ind w:left="420"/>
        <w:jc w:val="both"/>
        <w:rPr>
          <w:rFonts w:ascii="Arial" w:hAnsi="Arial" w:cs="Arial"/>
          <w:b/>
        </w:rPr>
      </w:pPr>
    </w:p>
    <w:p w14:paraId="57F8EB23" w14:textId="77777777" w:rsidR="00756AEE" w:rsidRPr="00E430CD" w:rsidRDefault="00756AEE" w:rsidP="00E430CD">
      <w:pPr>
        <w:pStyle w:val="NormalWeb"/>
        <w:numPr>
          <w:ilvl w:val="0"/>
          <w:numId w:val="1"/>
        </w:numPr>
        <w:spacing w:before="0" w:beforeAutospacing="0" w:after="0" w:afterAutospacing="0"/>
        <w:jc w:val="both"/>
        <w:rPr>
          <w:ins w:id="2" w:author="Andrea Pauly" w:date="2023-07-20T00:56:00Z"/>
          <w:rFonts w:ascii="Arial" w:hAnsi="Arial" w:cs="Arial"/>
        </w:rPr>
      </w:pPr>
      <w:r w:rsidRPr="00E430CD">
        <w:rPr>
          <w:rFonts w:ascii="Arial" w:hAnsi="Arial" w:cs="Arial"/>
        </w:rPr>
        <w:t xml:space="preserve">Add additional paragraphs: </w:t>
      </w:r>
    </w:p>
    <w:p w14:paraId="036177A2" w14:textId="0168BFC5" w:rsidR="009201EA" w:rsidRPr="00E430CD" w:rsidRDefault="009201EA" w:rsidP="00E430CD">
      <w:pPr>
        <w:pStyle w:val="NormalWeb"/>
        <w:spacing w:before="0" w:beforeAutospacing="0" w:after="0" w:afterAutospacing="0"/>
        <w:ind w:left="420"/>
        <w:jc w:val="both"/>
        <w:rPr>
          <w:ins w:id="3" w:author="Andrea Pauly" w:date="2023-07-20T00:56:00Z"/>
          <w:rFonts w:ascii="Arial" w:hAnsi="Arial" w:cs="Arial"/>
          <w:i/>
        </w:rPr>
      </w:pPr>
      <w:ins w:id="4" w:author="Andrea Pauly" w:date="2023-07-20T00:56:00Z">
        <w:r w:rsidRPr="00E430CD">
          <w:rPr>
            <w:rFonts w:ascii="Arial" w:hAnsi="Arial" w:cs="Arial"/>
            <w:i/>
          </w:rPr>
          <w:t xml:space="preserve">Welcoming </w:t>
        </w:r>
        <w:r w:rsidRPr="00E430CD">
          <w:rPr>
            <w:rFonts w:ascii="Arial" w:hAnsi="Arial" w:cs="Arial"/>
            <w:iCs/>
          </w:rPr>
          <w:t xml:space="preserve">ACCOBAMS </w:t>
        </w:r>
        <w:r w:rsidRPr="00E430CD">
          <w:rPr>
            <w:rFonts w:ascii="Arial" w:hAnsi="Arial" w:cs="Arial"/>
          </w:rPr>
          <w:t>Resolutions 7.12 and 8.18 addressing SHIP STRIKES and measures to be taken to reduce the risk of collisions with endangered whales within the Agreement Area:</w:t>
        </w:r>
      </w:ins>
    </w:p>
    <w:p w14:paraId="4D373421" w14:textId="77777777" w:rsidR="009201EA" w:rsidRPr="00E430CD" w:rsidRDefault="009201EA" w:rsidP="00E430CD">
      <w:pPr>
        <w:pStyle w:val="NormalWeb"/>
        <w:spacing w:before="0" w:beforeAutospacing="0" w:after="0" w:afterAutospacing="0"/>
        <w:ind w:left="420"/>
        <w:jc w:val="both"/>
        <w:rPr>
          <w:ins w:id="5" w:author="Andrea Pauly" w:date="2023-07-20T00:56:00Z"/>
          <w:rFonts w:ascii="Arial" w:hAnsi="Arial" w:cs="Arial"/>
        </w:rPr>
      </w:pPr>
      <w:ins w:id="6" w:author="Andrea Pauly" w:date="2023-07-20T00:56:00Z">
        <w:r w:rsidRPr="00E430CD">
          <w:rPr>
            <w:rFonts w:ascii="Arial" w:hAnsi="Arial" w:cs="Arial"/>
            <w:i/>
          </w:rPr>
          <w:t xml:space="preserve">Welcoming </w:t>
        </w:r>
        <w:r w:rsidRPr="00E430CD">
          <w:rPr>
            <w:rFonts w:ascii="Arial" w:hAnsi="Arial" w:cs="Arial"/>
          </w:rPr>
          <w:t>the recent establishment of a Particular Sensitive Sea Area (PSSA) in the Northwestern Mediterranean Sea, during the MEPC80 Meeting of the IMO, which, for the first time, established a PSSA with the objectives to reduce the risk of collisions with endangered whale species. The borders of the newly declared PSSA include an area defined as an IMMA during the 2016 Regional workshop.</w:t>
        </w:r>
      </w:ins>
    </w:p>
    <w:p w14:paraId="59D7AB41" w14:textId="6963ECA9" w:rsidR="009201EA" w:rsidRDefault="009201EA" w:rsidP="00E430CD">
      <w:pPr>
        <w:pStyle w:val="NormalWeb"/>
        <w:spacing w:before="0" w:beforeAutospacing="0" w:after="0" w:afterAutospacing="0"/>
        <w:ind w:left="420"/>
        <w:jc w:val="both"/>
        <w:rPr>
          <w:rFonts w:ascii="Arial" w:hAnsi="Arial" w:cs="Arial"/>
        </w:rPr>
      </w:pPr>
      <w:ins w:id="7" w:author="Andrea Pauly" w:date="2023-07-20T00:56:00Z">
        <w:r w:rsidRPr="00E430CD">
          <w:rPr>
            <w:rFonts w:ascii="Arial" w:hAnsi="Arial" w:cs="Arial"/>
            <w:i/>
          </w:rPr>
          <w:t xml:space="preserve">Recalling </w:t>
        </w:r>
        <w:r w:rsidRPr="00E430CD">
          <w:rPr>
            <w:rFonts w:ascii="Arial" w:hAnsi="Arial" w:cs="Arial"/>
          </w:rPr>
          <w:t>that the most effective measures are those that separate whales from vessels (or at least minimize co-occurrence) in space and time, where such measures are possible (using, inter alia, routing schemes), and where routing to keep whales and vessels apart is not possible, the only demonstrated measure to reduce fatal collisions with most large whales is to reduce speed.</w:t>
        </w:r>
      </w:ins>
    </w:p>
    <w:p w14:paraId="3815A6E7" w14:textId="77777777" w:rsidR="00E430CD" w:rsidRPr="00E430CD" w:rsidRDefault="00E430CD" w:rsidP="00E430CD">
      <w:pPr>
        <w:pStyle w:val="NormalWeb"/>
        <w:spacing w:before="0" w:beforeAutospacing="0" w:after="0" w:afterAutospacing="0"/>
        <w:ind w:left="420"/>
        <w:jc w:val="both"/>
        <w:rPr>
          <w:ins w:id="8" w:author="Andrea Pauly" w:date="2023-07-20T00:56:00Z"/>
          <w:rFonts w:ascii="Arial" w:hAnsi="Arial" w:cs="Arial"/>
        </w:rPr>
      </w:pPr>
    </w:p>
    <w:p w14:paraId="441B45C2" w14:textId="14C78213" w:rsidR="00D87D4B" w:rsidRDefault="00D87D4B" w:rsidP="00E430CD">
      <w:pPr>
        <w:pStyle w:val="NormalWeb"/>
        <w:spacing w:before="0" w:beforeAutospacing="0" w:after="0" w:afterAutospacing="0"/>
        <w:ind w:left="420"/>
        <w:jc w:val="both"/>
        <w:rPr>
          <w:rFonts w:ascii="Arial" w:hAnsi="Arial" w:cs="Arial"/>
          <w:b/>
        </w:rPr>
      </w:pPr>
      <w:r w:rsidRPr="00E430CD">
        <w:rPr>
          <w:rFonts w:ascii="Arial" w:hAnsi="Arial" w:cs="Arial"/>
          <w:b/>
        </w:rPr>
        <w:t xml:space="preserve">Page 7, </w:t>
      </w:r>
      <w:r w:rsidR="000B3736" w:rsidRPr="00E430CD">
        <w:rPr>
          <w:rFonts w:ascii="Arial" w:hAnsi="Arial" w:cs="Arial"/>
          <w:b/>
        </w:rPr>
        <w:t xml:space="preserve">Draft Resolution, </w:t>
      </w:r>
      <w:r w:rsidRPr="00E430CD">
        <w:rPr>
          <w:rFonts w:ascii="Arial" w:hAnsi="Arial" w:cs="Arial"/>
          <w:b/>
        </w:rPr>
        <w:t>preamb</w:t>
      </w:r>
      <w:r w:rsidR="00135E23" w:rsidRPr="00E430CD">
        <w:rPr>
          <w:rFonts w:ascii="Arial" w:hAnsi="Arial" w:cs="Arial"/>
          <w:b/>
        </w:rPr>
        <w:t>ular paragraph 6</w:t>
      </w:r>
      <w:r w:rsidRPr="00E430CD">
        <w:rPr>
          <w:rFonts w:ascii="Arial" w:hAnsi="Arial" w:cs="Arial"/>
          <w:b/>
        </w:rPr>
        <w:t>:</w:t>
      </w:r>
    </w:p>
    <w:p w14:paraId="612EAC6B" w14:textId="77777777" w:rsidR="00E430CD" w:rsidRPr="00E430CD" w:rsidRDefault="00E430CD" w:rsidP="00E430CD">
      <w:pPr>
        <w:pStyle w:val="NormalWeb"/>
        <w:spacing w:before="0" w:beforeAutospacing="0" w:after="0" w:afterAutospacing="0"/>
        <w:ind w:left="420"/>
        <w:jc w:val="both"/>
        <w:rPr>
          <w:rFonts w:ascii="Arial" w:hAnsi="Arial" w:cs="Arial"/>
          <w:b/>
        </w:rPr>
      </w:pPr>
    </w:p>
    <w:p w14:paraId="487A729C" w14:textId="77777777" w:rsidR="00135E23" w:rsidRPr="00E430CD" w:rsidRDefault="00135E23" w:rsidP="00E430CD">
      <w:pPr>
        <w:pStyle w:val="NormalWeb"/>
        <w:numPr>
          <w:ilvl w:val="0"/>
          <w:numId w:val="1"/>
        </w:numPr>
        <w:spacing w:before="0" w:beforeAutospacing="0" w:after="0" w:afterAutospacing="0"/>
        <w:jc w:val="both"/>
        <w:rPr>
          <w:rFonts w:ascii="Arial" w:hAnsi="Arial" w:cs="Arial"/>
        </w:rPr>
      </w:pPr>
      <w:r w:rsidRPr="00E430CD">
        <w:rPr>
          <w:rFonts w:ascii="Arial" w:hAnsi="Arial" w:cs="Arial"/>
        </w:rPr>
        <w:t xml:space="preserve">Amend as follows: </w:t>
      </w:r>
    </w:p>
    <w:p w14:paraId="4E57727F" w14:textId="25EE7DED" w:rsidR="00D87D4B" w:rsidRPr="00E430CD" w:rsidRDefault="00D87D4B" w:rsidP="00E430CD">
      <w:pPr>
        <w:pStyle w:val="BodyText"/>
        <w:ind w:left="420" w:right="-1"/>
        <w:jc w:val="both"/>
      </w:pPr>
      <w:r w:rsidRPr="00E430CD">
        <w:rPr>
          <w:i/>
        </w:rPr>
        <w:t xml:space="preserve">Acknowledging </w:t>
      </w:r>
      <w:r w:rsidRPr="00E430CD">
        <w:t>the ongoing work undertaken by the International Maritime Organization (IMO) to minimize</w:t>
      </w:r>
      <w:r w:rsidRPr="00E430CD">
        <w:rPr>
          <w:spacing w:val="-15"/>
        </w:rPr>
        <w:t xml:space="preserve"> </w:t>
      </w:r>
      <w:r w:rsidRPr="00E430CD">
        <w:t>collision</w:t>
      </w:r>
      <w:r w:rsidRPr="00E430CD">
        <w:rPr>
          <w:spacing w:val="-15"/>
        </w:rPr>
        <w:t xml:space="preserve"> </w:t>
      </w:r>
      <w:r w:rsidRPr="00E430CD">
        <w:t>risk</w:t>
      </w:r>
      <w:r w:rsidRPr="00E430CD">
        <w:rPr>
          <w:spacing w:val="-14"/>
        </w:rPr>
        <w:t xml:space="preserve"> </w:t>
      </w:r>
      <w:r w:rsidRPr="00E430CD">
        <w:t>between</w:t>
      </w:r>
      <w:r w:rsidRPr="00E430CD">
        <w:rPr>
          <w:spacing w:val="-15"/>
        </w:rPr>
        <w:t xml:space="preserve"> </w:t>
      </w:r>
      <w:r w:rsidRPr="00E430CD">
        <w:t>vessels</w:t>
      </w:r>
      <w:r w:rsidRPr="00E430CD">
        <w:rPr>
          <w:spacing w:val="-14"/>
        </w:rPr>
        <w:t xml:space="preserve"> </w:t>
      </w:r>
      <w:r w:rsidRPr="00E430CD">
        <w:t>and</w:t>
      </w:r>
      <w:r w:rsidRPr="00E430CD">
        <w:rPr>
          <w:spacing w:val="-15"/>
        </w:rPr>
        <w:t xml:space="preserve"> </w:t>
      </w:r>
      <w:r w:rsidRPr="00E430CD">
        <w:t>marine</w:t>
      </w:r>
      <w:r w:rsidRPr="00E430CD">
        <w:rPr>
          <w:spacing w:val="-15"/>
        </w:rPr>
        <w:t xml:space="preserve"> </w:t>
      </w:r>
      <w:r w:rsidRPr="00E430CD">
        <w:t>wildlife,</w:t>
      </w:r>
      <w:r w:rsidRPr="00E430CD">
        <w:rPr>
          <w:spacing w:val="-10"/>
        </w:rPr>
        <w:t xml:space="preserve"> </w:t>
      </w:r>
      <w:r w:rsidRPr="00E430CD">
        <w:t>through</w:t>
      </w:r>
      <w:r w:rsidRPr="00E430CD">
        <w:rPr>
          <w:spacing w:val="-15"/>
        </w:rPr>
        <w:t xml:space="preserve"> </w:t>
      </w:r>
      <w:r w:rsidRPr="00E430CD">
        <w:t>measures</w:t>
      </w:r>
      <w:ins w:id="9" w:author="Andrea Pauly" w:date="2023-07-20T00:58:00Z">
        <w:r w:rsidR="007310D1" w:rsidRPr="00E430CD">
          <w:rPr>
            <w:u w:val="single"/>
          </w:rPr>
          <w:t xml:space="preserve"> </w:t>
        </w:r>
        <w:r w:rsidR="007310D1" w:rsidRPr="00E430CD">
          <w:t>outlined in the IMO guidance (MEPC.1/Circ.674)</w:t>
        </w:r>
      </w:ins>
      <w:r w:rsidRPr="00E430CD">
        <w:t>,</w:t>
      </w:r>
      <w:r w:rsidRPr="00E430CD">
        <w:rPr>
          <w:spacing w:val="-14"/>
        </w:rPr>
        <w:t xml:space="preserve"> </w:t>
      </w:r>
      <w:r w:rsidRPr="00E430CD">
        <w:t>including</w:t>
      </w:r>
      <w:r w:rsidRPr="00E430CD">
        <w:rPr>
          <w:spacing w:val="-14"/>
        </w:rPr>
        <w:t xml:space="preserve"> </w:t>
      </w:r>
      <w:r w:rsidRPr="00E430CD">
        <w:t xml:space="preserve">Particularly Sensitive Sea Areas (PSSAs) </w:t>
      </w:r>
      <w:ins w:id="10" w:author="Andrea Pauly" w:date="2023-07-20T00:58:00Z">
        <w:r w:rsidR="007310D1" w:rsidRPr="00E430CD">
          <w:t xml:space="preserve">and Ships' routing measures such as Traffic Separation Schemes </w:t>
        </w:r>
      </w:ins>
      <w:r w:rsidRPr="00E430CD">
        <w:t xml:space="preserve">and Areas </w:t>
      </w:r>
      <w:proofErr w:type="gramStart"/>
      <w:r w:rsidRPr="00E430CD">
        <w:t>To</w:t>
      </w:r>
      <w:proofErr w:type="gramEnd"/>
      <w:r w:rsidRPr="00E430CD">
        <w:t xml:space="preserve"> Be Avoided (ATBAs),</w:t>
      </w:r>
    </w:p>
    <w:p w14:paraId="3D4D6CAA" w14:textId="77777777" w:rsidR="00302263" w:rsidRPr="00E430CD" w:rsidRDefault="00302263" w:rsidP="00E430CD">
      <w:pPr>
        <w:pStyle w:val="BodyText"/>
        <w:ind w:left="420" w:right="-1"/>
        <w:jc w:val="both"/>
      </w:pPr>
    </w:p>
    <w:p w14:paraId="0C39CB2E" w14:textId="44D5BD63" w:rsidR="00302263" w:rsidRDefault="00302263" w:rsidP="00E430CD">
      <w:pPr>
        <w:pStyle w:val="NormalWeb"/>
        <w:spacing w:before="0" w:beforeAutospacing="0" w:after="0" w:afterAutospacing="0"/>
        <w:ind w:left="420" w:right="-1"/>
        <w:jc w:val="both"/>
        <w:rPr>
          <w:rFonts w:ascii="Arial" w:hAnsi="Arial" w:cs="Arial"/>
          <w:b/>
        </w:rPr>
      </w:pPr>
      <w:r w:rsidRPr="00E430CD">
        <w:rPr>
          <w:rFonts w:ascii="Arial" w:hAnsi="Arial" w:cs="Arial"/>
          <w:b/>
        </w:rPr>
        <w:t xml:space="preserve">Page 7, </w:t>
      </w:r>
      <w:r w:rsidR="000B3736" w:rsidRPr="00E430CD">
        <w:rPr>
          <w:rFonts w:ascii="Arial" w:hAnsi="Arial" w:cs="Arial"/>
          <w:b/>
        </w:rPr>
        <w:t xml:space="preserve">Draft Resolution, </w:t>
      </w:r>
      <w:r w:rsidRPr="00E430CD">
        <w:rPr>
          <w:rFonts w:ascii="Arial" w:hAnsi="Arial" w:cs="Arial"/>
          <w:b/>
        </w:rPr>
        <w:t>operative paragraph 2:</w:t>
      </w:r>
    </w:p>
    <w:p w14:paraId="56C1A78B" w14:textId="77777777" w:rsidR="00E430CD" w:rsidRPr="00E430CD" w:rsidRDefault="00E430CD" w:rsidP="00E430CD">
      <w:pPr>
        <w:pStyle w:val="NormalWeb"/>
        <w:spacing w:before="0" w:beforeAutospacing="0" w:after="0" w:afterAutospacing="0"/>
        <w:ind w:left="420" w:right="-1"/>
        <w:jc w:val="both"/>
        <w:rPr>
          <w:rFonts w:ascii="Arial" w:hAnsi="Arial" w:cs="Arial"/>
          <w:b/>
        </w:rPr>
      </w:pPr>
    </w:p>
    <w:p w14:paraId="1ED917A0" w14:textId="77777777" w:rsidR="004005E5" w:rsidRPr="00E430CD" w:rsidRDefault="004005E5" w:rsidP="00E430CD">
      <w:pPr>
        <w:pStyle w:val="NormalWeb"/>
        <w:numPr>
          <w:ilvl w:val="0"/>
          <w:numId w:val="1"/>
        </w:numPr>
        <w:spacing w:before="0" w:beforeAutospacing="0" w:after="0" w:afterAutospacing="0"/>
        <w:jc w:val="both"/>
        <w:rPr>
          <w:rFonts w:ascii="Arial" w:hAnsi="Arial" w:cs="Arial"/>
        </w:rPr>
      </w:pPr>
      <w:r w:rsidRPr="00E430CD">
        <w:rPr>
          <w:rFonts w:ascii="Arial" w:hAnsi="Arial" w:cs="Arial"/>
        </w:rPr>
        <w:t xml:space="preserve">Amend as follows: </w:t>
      </w:r>
    </w:p>
    <w:p w14:paraId="58627E1F" w14:textId="2951D791" w:rsidR="00302263" w:rsidRPr="00E430CD" w:rsidRDefault="00302263" w:rsidP="00E430CD">
      <w:pPr>
        <w:tabs>
          <w:tab w:val="left" w:pos="682"/>
          <w:tab w:val="left" w:pos="684"/>
        </w:tabs>
        <w:adjustRightInd/>
        <w:ind w:left="426" w:right="-1"/>
        <w:jc w:val="both"/>
        <w:rPr>
          <w:sz w:val="22"/>
          <w:szCs w:val="22"/>
        </w:rPr>
      </w:pPr>
      <w:r w:rsidRPr="00E430CD">
        <w:rPr>
          <w:i/>
          <w:sz w:val="22"/>
          <w:szCs w:val="22"/>
        </w:rPr>
        <w:t xml:space="preserve">Encourages </w:t>
      </w:r>
      <w:r w:rsidRPr="00E430CD">
        <w:rPr>
          <w:sz w:val="22"/>
          <w:szCs w:val="22"/>
        </w:rPr>
        <w:t xml:space="preserve">Parties to </w:t>
      </w:r>
      <w:del w:id="11" w:author="Andrea Pauly" w:date="2023-07-20T00:58:00Z">
        <w:r w:rsidR="00A372DF" w:rsidRPr="00E430CD" w:rsidDel="007310D1">
          <w:rPr>
            <w:sz w:val="22"/>
            <w:szCs w:val="22"/>
          </w:rPr>
          <w:delText>d</w:delText>
        </w:r>
        <w:r w:rsidR="00A372DF" w:rsidRPr="00E430CD" w:rsidDel="007310D1">
          <w:rPr>
            <w:sz w:val="22"/>
            <w:szCs w:val="22"/>
            <w:rPrChange w:id="12" w:author="Andrea Pauly" w:date="2023-07-20T01:00:00Z">
              <w:rPr>
                <w:strike/>
                <w:sz w:val="22"/>
                <w:szCs w:val="22"/>
              </w:rPr>
            </w:rPrChange>
          </w:rPr>
          <w:delText>esignate</w:delText>
        </w:r>
        <w:r w:rsidR="00A372DF" w:rsidRPr="00E430CD" w:rsidDel="007310D1">
          <w:rPr>
            <w:sz w:val="22"/>
            <w:szCs w:val="22"/>
          </w:rPr>
          <w:delText xml:space="preserve"> </w:delText>
        </w:r>
      </w:del>
      <w:ins w:id="13" w:author="Andrea Pauly" w:date="2023-07-20T00:59:00Z">
        <w:r w:rsidR="007310D1" w:rsidRPr="00E430CD">
          <w:rPr>
            <w:sz w:val="22"/>
            <w:szCs w:val="22"/>
          </w:rPr>
          <w:t xml:space="preserve">propose that </w:t>
        </w:r>
      </w:ins>
      <w:r w:rsidRPr="00E430CD">
        <w:rPr>
          <w:sz w:val="22"/>
          <w:szCs w:val="22"/>
        </w:rPr>
        <w:t>core aggregation zones and known migration corridors of vulnerable marine megafauna, for example as identified through Important Marine Mammal Areas</w:t>
      </w:r>
      <w:r w:rsidRPr="00E430CD">
        <w:rPr>
          <w:spacing w:val="-4"/>
          <w:sz w:val="22"/>
          <w:szCs w:val="22"/>
        </w:rPr>
        <w:t xml:space="preserve"> </w:t>
      </w:r>
      <w:r w:rsidRPr="00E430CD">
        <w:rPr>
          <w:sz w:val="22"/>
          <w:szCs w:val="22"/>
        </w:rPr>
        <w:t>(IMMAs)</w:t>
      </w:r>
      <w:r w:rsidRPr="00E430CD">
        <w:rPr>
          <w:spacing w:val="-3"/>
          <w:sz w:val="22"/>
          <w:szCs w:val="22"/>
        </w:rPr>
        <w:t xml:space="preserve"> </w:t>
      </w:r>
      <w:r w:rsidRPr="00E430CD">
        <w:rPr>
          <w:sz w:val="22"/>
          <w:szCs w:val="22"/>
        </w:rPr>
        <w:t>and</w:t>
      </w:r>
      <w:r w:rsidRPr="00E430CD">
        <w:rPr>
          <w:spacing w:val="-6"/>
          <w:sz w:val="22"/>
          <w:szCs w:val="22"/>
        </w:rPr>
        <w:t xml:space="preserve"> </w:t>
      </w:r>
      <w:r w:rsidRPr="00E430CD">
        <w:rPr>
          <w:sz w:val="22"/>
          <w:szCs w:val="22"/>
        </w:rPr>
        <w:t>Important</w:t>
      </w:r>
      <w:r w:rsidRPr="00E430CD">
        <w:rPr>
          <w:spacing w:val="-3"/>
          <w:sz w:val="22"/>
          <w:szCs w:val="22"/>
        </w:rPr>
        <w:t xml:space="preserve"> </w:t>
      </w:r>
      <w:r w:rsidRPr="00E430CD">
        <w:rPr>
          <w:sz w:val="22"/>
          <w:szCs w:val="22"/>
        </w:rPr>
        <w:t>Shark</w:t>
      </w:r>
      <w:r w:rsidRPr="00E430CD">
        <w:rPr>
          <w:spacing w:val="-6"/>
          <w:sz w:val="22"/>
          <w:szCs w:val="22"/>
        </w:rPr>
        <w:t xml:space="preserve"> </w:t>
      </w:r>
      <w:r w:rsidRPr="00E430CD">
        <w:rPr>
          <w:sz w:val="22"/>
          <w:szCs w:val="22"/>
        </w:rPr>
        <w:t>and</w:t>
      </w:r>
      <w:r w:rsidRPr="00E430CD">
        <w:rPr>
          <w:spacing w:val="-4"/>
          <w:sz w:val="22"/>
          <w:szCs w:val="22"/>
        </w:rPr>
        <w:t xml:space="preserve"> </w:t>
      </w:r>
      <w:r w:rsidRPr="00E430CD">
        <w:rPr>
          <w:sz w:val="22"/>
          <w:szCs w:val="22"/>
        </w:rPr>
        <w:t>Ray</w:t>
      </w:r>
      <w:r w:rsidRPr="00E430CD">
        <w:rPr>
          <w:spacing w:val="-4"/>
          <w:sz w:val="22"/>
          <w:szCs w:val="22"/>
        </w:rPr>
        <w:t xml:space="preserve"> </w:t>
      </w:r>
      <w:r w:rsidRPr="00E430CD">
        <w:rPr>
          <w:sz w:val="22"/>
          <w:szCs w:val="22"/>
        </w:rPr>
        <w:t>Areas</w:t>
      </w:r>
      <w:r w:rsidRPr="00E430CD">
        <w:rPr>
          <w:spacing w:val="-4"/>
          <w:sz w:val="22"/>
          <w:szCs w:val="22"/>
        </w:rPr>
        <w:t xml:space="preserve"> </w:t>
      </w:r>
      <w:r w:rsidRPr="00E430CD">
        <w:rPr>
          <w:sz w:val="22"/>
          <w:szCs w:val="22"/>
        </w:rPr>
        <w:t>(ISRAs),</w:t>
      </w:r>
      <w:r w:rsidRPr="00E430CD">
        <w:rPr>
          <w:spacing w:val="-3"/>
          <w:sz w:val="22"/>
          <w:szCs w:val="22"/>
        </w:rPr>
        <w:t xml:space="preserve"> </w:t>
      </w:r>
      <w:r w:rsidRPr="00E430CD">
        <w:rPr>
          <w:sz w:val="22"/>
          <w:szCs w:val="22"/>
        </w:rPr>
        <w:t>where</w:t>
      </w:r>
      <w:r w:rsidRPr="00E430CD">
        <w:rPr>
          <w:spacing w:val="-6"/>
          <w:sz w:val="22"/>
          <w:szCs w:val="22"/>
        </w:rPr>
        <w:t xml:space="preserve"> </w:t>
      </w:r>
      <w:r w:rsidRPr="00E430CD">
        <w:rPr>
          <w:sz w:val="22"/>
          <w:szCs w:val="22"/>
        </w:rPr>
        <w:t>there</w:t>
      </w:r>
      <w:r w:rsidRPr="00E430CD">
        <w:rPr>
          <w:spacing w:val="-4"/>
          <w:sz w:val="22"/>
          <w:szCs w:val="22"/>
        </w:rPr>
        <w:t xml:space="preserve"> </w:t>
      </w:r>
      <w:r w:rsidRPr="00E430CD">
        <w:rPr>
          <w:sz w:val="22"/>
          <w:szCs w:val="22"/>
        </w:rPr>
        <w:t>is</w:t>
      </w:r>
      <w:r w:rsidRPr="00E430CD">
        <w:rPr>
          <w:spacing w:val="-4"/>
          <w:sz w:val="22"/>
          <w:szCs w:val="22"/>
        </w:rPr>
        <w:t xml:space="preserve"> </w:t>
      </w:r>
      <w:r w:rsidRPr="00E430CD">
        <w:rPr>
          <w:sz w:val="22"/>
          <w:szCs w:val="22"/>
        </w:rPr>
        <w:t>a</w:t>
      </w:r>
      <w:r w:rsidRPr="00E430CD">
        <w:rPr>
          <w:spacing w:val="-4"/>
          <w:sz w:val="22"/>
          <w:szCs w:val="22"/>
        </w:rPr>
        <w:t xml:space="preserve"> </w:t>
      </w:r>
      <w:r w:rsidRPr="00E430CD">
        <w:rPr>
          <w:sz w:val="22"/>
          <w:szCs w:val="22"/>
        </w:rPr>
        <w:t>significant</w:t>
      </w:r>
      <w:r w:rsidRPr="00E430CD">
        <w:rPr>
          <w:spacing w:val="-5"/>
          <w:sz w:val="22"/>
          <w:szCs w:val="22"/>
        </w:rPr>
        <w:t xml:space="preserve"> </w:t>
      </w:r>
      <w:r w:rsidRPr="00E430CD">
        <w:rPr>
          <w:sz w:val="22"/>
          <w:szCs w:val="22"/>
        </w:rPr>
        <w:t xml:space="preserve">risk of vessel strikes </w:t>
      </w:r>
      <w:ins w:id="14" w:author="Andrea Pauly" w:date="2023-07-20T00:59:00Z">
        <w:r w:rsidR="007310D1" w:rsidRPr="00E430CD">
          <w:rPr>
            <w:sz w:val="22"/>
            <w:szCs w:val="22"/>
          </w:rPr>
          <w:t xml:space="preserve">be avoided through appropriate </w:t>
        </w:r>
        <w:proofErr w:type="spellStart"/>
        <w:r w:rsidR="007310D1" w:rsidRPr="00E430CD">
          <w:rPr>
            <w:sz w:val="22"/>
            <w:szCs w:val="22"/>
          </w:rPr>
          <w:t>routeing</w:t>
        </w:r>
        <w:proofErr w:type="spellEnd"/>
        <w:r w:rsidR="007310D1" w:rsidRPr="00E430CD">
          <w:rPr>
            <w:sz w:val="22"/>
            <w:szCs w:val="22"/>
          </w:rPr>
          <w:t xml:space="preserve"> measures implemented through IMO (TSS or ATBA) </w:t>
        </w:r>
      </w:ins>
      <w:del w:id="15" w:author="Andrea Pauly" w:date="2023-07-20T00:59:00Z">
        <w:r w:rsidR="00592468" w:rsidRPr="00E430CD" w:rsidDel="007310D1">
          <w:rPr>
            <w:sz w:val="22"/>
            <w:szCs w:val="22"/>
            <w:rPrChange w:id="16" w:author="Andrea Pauly" w:date="2023-07-20T01:00:00Z">
              <w:rPr>
                <w:strike/>
                <w:sz w:val="22"/>
                <w:szCs w:val="22"/>
              </w:rPr>
            </w:rPrChange>
          </w:rPr>
          <w:delText>as Areas To Be Avoided (ATBAs) as a protective measure</w:delText>
        </w:r>
        <w:r w:rsidR="00592468" w:rsidRPr="00E430CD" w:rsidDel="007310D1">
          <w:rPr>
            <w:sz w:val="22"/>
            <w:szCs w:val="22"/>
          </w:rPr>
          <w:delText xml:space="preserve"> </w:delText>
        </w:r>
      </w:del>
      <w:r w:rsidRPr="00E430CD">
        <w:rPr>
          <w:sz w:val="22"/>
          <w:szCs w:val="22"/>
        </w:rPr>
        <w:t xml:space="preserve">or </w:t>
      </w:r>
      <w:ins w:id="17" w:author="Andrea Pauly" w:date="2023-07-20T00:59:00Z">
        <w:r w:rsidR="007310D1" w:rsidRPr="00E430CD">
          <w:rPr>
            <w:sz w:val="22"/>
            <w:szCs w:val="22"/>
          </w:rPr>
          <w:t xml:space="preserve">to </w:t>
        </w:r>
      </w:ins>
      <w:r w:rsidRPr="00E430CD">
        <w:rPr>
          <w:sz w:val="22"/>
          <w:szCs w:val="22"/>
        </w:rPr>
        <w:t>take other effective area-based measures;</w:t>
      </w:r>
    </w:p>
    <w:p w14:paraId="05D3BEAC" w14:textId="77777777" w:rsidR="00302263" w:rsidRPr="00E430CD" w:rsidRDefault="00302263" w:rsidP="00E430CD">
      <w:pPr>
        <w:pStyle w:val="BodyText"/>
        <w:ind w:left="420" w:right="-1"/>
        <w:jc w:val="both"/>
      </w:pPr>
    </w:p>
    <w:p w14:paraId="240D5E43" w14:textId="56CF586E" w:rsidR="009E1F63" w:rsidRDefault="009E1F63" w:rsidP="00E430CD">
      <w:pPr>
        <w:pStyle w:val="NormalWeb"/>
        <w:spacing w:before="0" w:beforeAutospacing="0" w:after="0" w:afterAutospacing="0"/>
        <w:ind w:left="420" w:right="-1"/>
        <w:jc w:val="both"/>
        <w:rPr>
          <w:rFonts w:ascii="Arial" w:hAnsi="Arial" w:cs="Arial"/>
          <w:b/>
        </w:rPr>
      </w:pPr>
      <w:r w:rsidRPr="00E430CD">
        <w:rPr>
          <w:rFonts w:ascii="Arial" w:hAnsi="Arial" w:cs="Arial"/>
          <w:b/>
        </w:rPr>
        <w:t xml:space="preserve">Page 8, </w:t>
      </w:r>
      <w:r w:rsidR="000B3736" w:rsidRPr="00E430CD">
        <w:rPr>
          <w:rFonts w:ascii="Arial" w:hAnsi="Arial" w:cs="Arial"/>
          <w:b/>
        </w:rPr>
        <w:t xml:space="preserve">Draft Resolution, </w:t>
      </w:r>
      <w:r w:rsidRPr="00E430CD">
        <w:rPr>
          <w:rFonts w:ascii="Arial" w:hAnsi="Arial" w:cs="Arial"/>
          <w:b/>
        </w:rPr>
        <w:t>operative paragraph 9:</w:t>
      </w:r>
    </w:p>
    <w:p w14:paraId="28722808" w14:textId="77777777" w:rsidR="00E430CD" w:rsidRPr="00E430CD" w:rsidRDefault="00E430CD" w:rsidP="00E430CD">
      <w:pPr>
        <w:pStyle w:val="NormalWeb"/>
        <w:spacing w:before="0" w:beforeAutospacing="0" w:after="0" w:afterAutospacing="0"/>
        <w:ind w:left="420" w:right="-1"/>
        <w:jc w:val="both"/>
        <w:rPr>
          <w:rFonts w:ascii="Arial" w:hAnsi="Arial" w:cs="Arial"/>
          <w:b/>
        </w:rPr>
      </w:pPr>
    </w:p>
    <w:p w14:paraId="2FE5F739" w14:textId="77777777" w:rsidR="009E1F63" w:rsidRPr="00E430CD" w:rsidRDefault="009E1F63" w:rsidP="00E430CD">
      <w:pPr>
        <w:pStyle w:val="NormalWeb"/>
        <w:numPr>
          <w:ilvl w:val="0"/>
          <w:numId w:val="1"/>
        </w:numPr>
        <w:spacing w:before="0" w:beforeAutospacing="0" w:after="0" w:afterAutospacing="0"/>
        <w:ind w:right="-1"/>
        <w:jc w:val="both"/>
        <w:rPr>
          <w:rFonts w:ascii="Arial" w:hAnsi="Arial" w:cs="Arial"/>
        </w:rPr>
      </w:pPr>
      <w:r w:rsidRPr="00E430CD">
        <w:rPr>
          <w:rFonts w:ascii="Arial" w:hAnsi="Arial" w:cs="Arial"/>
        </w:rPr>
        <w:t xml:space="preserve">Amend as follows: </w:t>
      </w:r>
    </w:p>
    <w:p w14:paraId="1E38112C" w14:textId="09D6752D" w:rsidR="009E1F63" w:rsidRPr="00E430CD" w:rsidRDefault="009E1F63" w:rsidP="00E430CD">
      <w:pPr>
        <w:tabs>
          <w:tab w:val="left" w:pos="682"/>
          <w:tab w:val="left" w:pos="684"/>
          <w:tab w:val="left" w:pos="9072"/>
        </w:tabs>
        <w:adjustRightInd/>
        <w:ind w:left="426" w:right="-1"/>
        <w:jc w:val="both"/>
        <w:rPr>
          <w:sz w:val="22"/>
          <w:szCs w:val="22"/>
        </w:rPr>
      </w:pPr>
      <w:r w:rsidRPr="00E430CD">
        <w:rPr>
          <w:i/>
          <w:sz w:val="22"/>
          <w:szCs w:val="22"/>
        </w:rPr>
        <w:t>Invites</w:t>
      </w:r>
      <w:r w:rsidRPr="00E430CD">
        <w:rPr>
          <w:i/>
          <w:spacing w:val="-6"/>
          <w:sz w:val="22"/>
          <w:szCs w:val="22"/>
        </w:rPr>
        <w:t xml:space="preserve"> </w:t>
      </w:r>
      <w:r w:rsidRPr="00E430CD">
        <w:rPr>
          <w:sz w:val="22"/>
          <w:szCs w:val="22"/>
        </w:rPr>
        <w:t>Parties</w:t>
      </w:r>
      <w:r w:rsidRPr="00E430CD">
        <w:rPr>
          <w:spacing w:val="-9"/>
          <w:sz w:val="22"/>
          <w:szCs w:val="22"/>
        </w:rPr>
        <w:t xml:space="preserve"> </w:t>
      </w:r>
      <w:r w:rsidRPr="00E430CD">
        <w:rPr>
          <w:sz w:val="22"/>
          <w:szCs w:val="22"/>
        </w:rPr>
        <w:t>to</w:t>
      </w:r>
      <w:r w:rsidRPr="00E430CD">
        <w:rPr>
          <w:spacing w:val="-6"/>
          <w:sz w:val="22"/>
          <w:szCs w:val="22"/>
        </w:rPr>
        <w:t xml:space="preserve"> </w:t>
      </w:r>
      <w:r w:rsidRPr="00E430CD">
        <w:rPr>
          <w:sz w:val="22"/>
          <w:szCs w:val="22"/>
        </w:rPr>
        <w:t>work</w:t>
      </w:r>
      <w:r w:rsidRPr="00E430CD">
        <w:rPr>
          <w:spacing w:val="-6"/>
          <w:sz w:val="22"/>
          <w:szCs w:val="22"/>
        </w:rPr>
        <w:t xml:space="preserve"> </w:t>
      </w:r>
      <w:r w:rsidRPr="00E430CD">
        <w:rPr>
          <w:sz w:val="22"/>
          <w:szCs w:val="22"/>
        </w:rPr>
        <w:t>with</w:t>
      </w:r>
      <w:r w:rsidRPr="00E430CD">
        <w:rPr>
          <w:spacing w:val="-6"/>
          <w:sz w:val="22"/>
          <w:szCs w:val="22"/>
        </w:rPr>
        <w:t xml:space="preserve"> </w:t>
      </w:r>
      <w:r w:rsidRPr="00E430CD">
        <w:rPr>
          <w:sz w:val="22"/>
          <w:szCs w:val="22"/>
        </w:rPr>
        <w:t>IMO</w:t>
      </w:r>
      <w:r w:rsidRPr="00E430CD">
        <w:rPr>
          <w:spacing w:val="-5"/>
          <w:sz w:val="22"/>
          <w:szCs w:val="22"/>
        </w:rPr>
        <w:t xml:space="preserve"> </w:t>
      </w:r>
      <w:r w:rsidRPr="00E430CD">
        <w:rPr>
          <w:sz w:val="22"/>
          <w:szCs w:val="22"/>
        </w:rPr>
        <w:t>to</w:t>
      </w:r>
      <w:r w:rsidRPr="00E430CD">
        <w:rPr>
          <w:spacing w:val="-9"/>
          <w:sz w:val="22"/>
          <w:szCs w:val="22"/>
        </w:rPr>
        <w:t xml:space="preserve"> </w:t>
      </w:r>
      <w:r w:rsidRPr="00E430CD">
        <w:rPr>
          <w:sz w:val="22"/>
          <w:szCs w:val="22"/>
        </w:rPr>
        <w:t>employ</w:t>
      </w:r>
      <w:r w:rsidRPr="00E430CD">
        <w:rPr>
          <w:spacing w:val="-9"/>
          <w:sz w:val="22"/>
          <w:szCs w:val="22"/>
        </w:rPr>
        <w:t xml:space="preserve"> </w:t>
      </w:r>
      <w:r w:rsidRPr="00E430CD">
        <w:rPr>
          <w:sz w:val="22"/>
          <w:szCs w:val="22"/>
        </w:rPr>
        <w:t>their</w:t>
      </w:r>
      <w:r w:rsidRPr="00E430CD">
        <w:rPr>
          <w:spacing w:val="-8"/>
          <w:sz w:val="22"/>
          <w:szCs w:val="22"/>
        </w:rPr>
        <w:t xml:space="preserve"> </w:t>
      </w:r>
      <w:r w:rsidRPr="00E430CD">
        <w:rPr>
          <w:sz w:val="22"/>
          <w:szCs w:val="22"/>
        </w:rPr>
        <w:t>management</w:t>
      </w:r>
      <w:r w:rsidRPr="00E430CD">
        <w:rPr>
          <w:spacing w:val="-7"/>
          <w:sz w:val="22"/>
          <w:szCs w:val="22"/>
        </w:rPr>
        <w:t xml:space="preserve"> </w:t>
      </w:r>
      <w:r w:rsidRPr="00E430CD">
        <w:rPr>
          <w:sz w:val="22"/>
          <w:szCs w:val="22"/>
        </w:rPr>
        <w:t>tools</w:t>
      </w:r>
      <w:r w:rsidRPr="00E430CD">
        <w:rPr>
          <w:spacing w:val="-8"/>
          <w:sz w:val="22"/>
          <w:szCs w:val="22"/>
        </w:rPr>
        <w:t xml:space="preserve"> </w:t>
      </w:r>
      <w:r w:rsidRPr="00E430CD">
        <w:rPr>
          <w:sz w:val="22"/>
          <w:szCs w:val="22"/>
        </w:rPr>
        <w:t>(</w:t>
      </w:r>
      <w:proofErr w:type="gramStart"/>
      <w:r w:rsidRPr="00E430CD">
        <w:rPr>
          <w:sz w:val="22"/>
          <w:szCs w:val="22"/>
        </w:rPr>
        <w:t>e.g.</w:t>
      </w:r>
      <w:proofErr w:type="gramEnd"/>
      <w:r w:rsidRPr="00E430CD">
        <w:rPr>
          <w:spacing w:val="-2"/>
          <w:sz w:val="22"/>
          <w:szCs w:val="22"/>
        </w:rPr>
        <w:t xml:space="preserve"> </w:t>
      </w:r>
      <w:ins w:id="18" w:author="Andrea Pauly" w:date="2023-07-20T00:59:00Z">
        <w:r w:rsidR="007310D1" w:rsidRPr="00E430CD">
          <w:rPr>
            <w:spacing w:val="-2"/>
            <w:sz w:val="22"/>
            <w:szCs w:val="22"/>
          </w:rPr>
          <w:t xml:space="preserve">TSS, </w:t>
        </w:r>
      </w:ins>
      <w:r w:rsidRPr="00E430CD">
        <w:rPr>
          <w:sz w:val="22"/>
          <w:szCs w:val="22"/>
        </w:rPr>
        <w:t>ATBAs</w:t>
      </w:r>
      <w:r w:rsidRPr="00E430CD">
        <w:rPr>
          <w:spacing w:val="-6"/>
          <w:sz w:val="22"/>
          <w:szCs w:val="22"/>
        </w:rPr>
        <w:t xml:space="preserve"> </w:t>
      </w:r>
      <w:r w:rsidRPr="00E430CD">
        <w:rPr>
          <w:sz w:val="22"/>
          <w:szCs w:val="22"/>
        </w:rPr>
        <w:t>or</w:t>
      </w:r>
      <w:r w:rsidRPr="00E430CD">
        <w:rPr>
          <w:spacing w:val="-6"/>
          <w:sz w:val="22"/>
          <w:szCs w:val="22"/>
        </w:rPr>
        <w:t xml:space="preserve"> </w:t>
      </w:r>
      <w:r w:rsidRPr="00E430CD">
        <w:rPr>
          <w:sz w:val="22"/>
          <w:szCs w:val="22"/>
        </w:rPr>
        <w:t>PSSAs)</w:t>
      </w:r>
      <w:r w:rsidRPr="00E430CD">
        <w:rPr>
          <w:spacing w:val="-8"/>
          <w:sz w:val="22"/>
          <w:szCs w:val="22"/>
        </w:rPr>
        <w:t xml:space="preserve"> </w:t>
      </w:r>
      <w:r w:rsidRPr="00E430CD">
        <w:rPr>
          <w:sz w:val="22"/>
          <w:szCs w:val="22"/>
        </w:rPr>
        <w:t>to reduce vessel strikes on marine megafauna;</w:t>
      </w:r>
    </w:p>
    <w:p w14:paraId="20274969" w14:textId="77777777" w:rsidR="009E1F63" w:rsidRPr="00E430CD" w:rsidRDefault="009E1F63" w:rsidP="00E430CD">
      <w:pPr>
        <w:tabs>
          <w:tab w:val="left" w:pos="1020"/>
        </w:tabs>
        <w:ind w:right="-1"/>
        <w:jc w:val="both"/>
        <w:rPr>
          <w:rFonts w:cs="Arial"/>
          <w:b/>
          <w:bCs/>
          <w:sz w:val="22"/>
          <w:szCs w:val="22"/>
        </w:rPr>
      </w:pPr>
    </w:p>
    <w:p w14:paraId="39EF45C8" w14:textId="7DAFC8B3" w:rsidR="00A541AA" w:rsidRPr="00E430CD" w:rsidRDefault="00A541AA" w:rsidP="00E430CD">
      <w:pPr>
        <w:pStyle w:val="ListParagraph"/>
        <w:tabs>
          <w:tab w:val="left" w:pos="1020"/>
        </w:tabs>
        <w:ind w:left="420" w:right="-1"/>
        <w:contextualSpacing w:val="0"/>
        <w:jc w:val="both"/>
        <w:rPr>
          <w:rFonts w:cs="Arial"/>
          <w:b/>
          <w:bCs/>
          <w:sz w:val="22"/>
          <w:szCs w:val="22"/>
        </w:rPr>
      </w:pPr>
      <w:r w:rsidRPr="00E430CD">
        <w:rPr>
          <w:rFonts w:cs="Arial"/>
          <w:b/>
          <w:bCs/>
          <w:sz w:val="22"/>
          <w:szCs w:val="22"/>
        </w:rPr>
        <w:t>Page 9, Draft Annex to the Resolution</w:t>
      </w:r>
    </w:p>
    <w:p w14:paraId="3684EFE7" w14:textId="77777777" w:rsidR="002975B5" w:rsidRPr="00E430CD" w:rsidRDefault="002975B5" w:rsidP="00E430CD">
      <w:pPr>
        <w:pStyle w:val="ListParagraph"/>
        <w:tabs>
          <w:tab w:val="left" w:pos="1020"/>
        </w:tabs>
        <w:ind w:left="420" w:right="-1"/>
        <w:contextualSpacing w:val="0"/>
        <w:jc w:val="both"/>
        <w:rPr>
          <w:rFonts w:cs="Arial"/>
          <w:b/>
          <w:bCs/>
          <w:sz w:val="22"/>
          <w:szCs w:val="22"/>
        </w:rPr>
      </w:pPr>
    </w:p>
    <w:p w14:paraId="4915FAF8" w14:textId="03A622BA" w:rsidR="002975B5" w:rsidRPr="00E430CD" w:rsidRDefault="000F415C" w:rsidP="00E430CD">
      <w:pPr>
        <w:pStyle w:val="ListParagraph"/>
        <w:tabs>
          <w:tab w:val="left" w:pos="1020"/>
        </w:tabs>
        <w:ind w:left="420" w:right="-1"/>
        <w:contextualSpacing w:val="0"/>
        <w:jc w:val="both"/>
        <w:rPr>
          <w:rFonts w:cs="Arial"/>
          <w:sz w:val="22"/>
          <w:szCs w:val="22"/>
        </w:rPr>
      </w:pPr>
      <w:r w:rsidRPr="00E430CD">
        <w:rPr>
          <w:rFonts w:cs="Arial"/>
          <w:sz w:val="22"/>
          <w:szCs w:val="22"/>
        </w:rPr>
        <w:t>P</w:t>
      </w:r>
      <w:r w:rsidR="007310D1" w:rsidRPr="00E430CD">
        <w:rPr>
          <w:rFonts w:cs="Arial"/>
          <w:sz w:val="22"/>
          <w:szCs w:val="22"/>
        </w:rPr>
        <w:t>aragraph</w:t>
      </w:r>
      <w:ins w:id="19" w:author="Andrea Pauly" w:date="2023-07-20T01:00:00Z">
        <w:r w:rsidR="007310D1" w:rsidRPr="00E430CD">
          <w:rPr>
            <w:rFonts w:cs="Arial"/>
            <w:sz w:val="22"/>
            <w:szCs w:val="22"/>
          </w:rPr>
          <w:t xml:space="preserve"> </w:t>
        </w:r>
      </w:ins>
      <w:r w:rsidRPr="00E430CD">
        <w:rPr>
          <w:rFonts w:cs="Arial"/>
          <w:sz w:val="22"/>
          <w:szCs w:val="22"/>
        </w:rPr>
        <w:t>2</w:t>
      </w:r>
      <w:r w:rsidR="007310D1" w:rsidRPr="00E430CD">
        <w:rPr>
          <w:rFonts w:cs="Arial"/>
          <w:sz w:val="22"/>
          <w:szCs w:val="22"/>
        </w:rPr>
        <w:t>:</w:t>
      </w:r>
    </w:p>
    <w:p w14:paraId="4F9426E1" w14:textId="77777777" w:rsidR="000F415C" w:rsidRPr="00E430CD" w:rsidRDefault="000F415C" w:rsidP="00E430CD">
      <w:pPr>
        <w:pStyle w:val="ListParagraph"/>
        <w:tabs>
          <w:tab w:val="left" w:pos="1020"/>
        </w:tabs>
        <w:ind w:left="420" w:right="-1"/>
        <w:contextualSpacing w:val="0"/>
        <w:jc w:val="both"/>
        <w:rPr>
          <w:rFonts w:cs="Arial"/>
          <w:b/>
          <w:bCs/>
          <w:sz w:val="22"/>
          <w:szCs w:val="22"/>
        </w:rPr>
      </w:pPr>
    </w:p>
    <w:p w14:paraId="2F6CBA1A" w14:textId="3C618D51" w:rsidR="000F415C" w:rsidRPr="00E430CD" w:rsidRDefault="000F415C" w:rsidP="00E430CD">
      <w:pPr>
        <w:pStyle w:val="NormalWeb"/>
        <w:numPr>
          <w:ilvl w:val="0"/>
          <w:numId w:val="1"/>
        </w:numPr>
        <w:spacing w:before="0" w:beforeAutospacing="0" w:after="0" w:afterAutospacing="0"/>
        <w:ind w:right="-1"/>
        <w:jc w:val="both"/>
        <w:rPr>
          <w:rFonts w:ascii="Arial" w:hAnsi="Arial" w:cs="Arial"/>
        </w:rPr>
      </w:pPr>
      <w:r w:rsidRPr="00E430CD">
        <w:rPr>
          <w:rFonts w:ascii="Arial" w:hAnsi="Arial" w:cs="Arial"/>
        </w:rPr>
        <w:t>Amend as follows:</w:t>
      </w:r>
    </w:p>
    <w:p w14:paraId="44817567" w14:textId="09E01E07" w:rsidR="000F415C" w:rsidRPr="00E430CD" w:rsidRDefault="000F415C" w:rsidP="00E430CD">
      <w:pPr>
        <w:pStyle w:val="Heading2"/>
        <w:tabs>
          <w:tab w:val="left" w:pos="684"/>
        </w:tabs>
        <w:ind w:left="420"/>
        <w:jc w:val="both"/>
        <w:rPr>
          <w:sz w:val="22"/>
          <w:szCs w:val="22"/>
        </w:rPr>
      </w:pPr>
      <w:r w:rsidRPr="00E430CD">
        <w:rPr>
          <w:sz w:val="22"/>
          <w:szCs w:val="22"/>
        </w:rPr>
        <w:t>Designate</w:t>
      </w:r>
      <w:r w:rsidRPr="00E430CD">
        <w:rPr>
          <w:spacing w:val="-7"/>
          <w:sz w:val="22"/>
          <w:szCs w:val="22"/>
        </w:rPr>
        <w:t xml:space="preserve"> </w:t>
      </w:r>
      <w:r w:rsidRPr="00E430CD">
        <w:rPr>
          <w:sz w:val="22"/>
          <w:szCs w:val="22"/>
        </w:rPr>
        <w:t>Whale</w:t>
      </w:r>
      <w:r w:rsidRPr="00E430CD">
        <w:rPr>
          <w:spacing w:val="-5"/>
          <w:sz w:val="22"/>
          <w:szCs w:val="22"/>
        </w:rPr>
        <w:t xml:space="preserve"> </w:t>
      </w:r>
      <w:r w:rsidRPr="00E430CD">
        <w:rPr>
          <w:sz w:val="22"/>
          <w:szCs w:val="22"/>
        </w:rPr>
        <w:t>Shark</w:t>
      </w:r>
      <w:r w:rsidRPr="00E430CD">
        <w:rPr>
          <w:spacing w:val="-5"/>
          <w:sz w:val="22"/>
          <w:szCs w:val="22"/>
        </w:rPr>
        <w:t xml:space="preserve"> </w:t>
      </w:r>
      <w:r w:rsidRPr="00E430CD">
        <w:rPr>
          <w:sz w:val="22"/>
          <w:szCs w:val="22"/>
        </w:rPr>
        <w:t>core</w:t>
      </w:r>
      <w:r w:rsidRPr="00E430CD">
        <w:rPr>
          <w:spacing w:val="-5"/>
          <w:sz w:val="22"/>
          <w:szCs w:val="22"/>
        </w:rPr>
        <w:t xml:space="preserve"> </w:t>
      </w:r>
      <w:r w:rsidRPr="00E430CD">
        <w:rPr>
          <w:sz w:val="22"/>
          <w:szCs w:val="22"/>
        </w:rPr>
        <w:t>zones</w:t>
      </w:r>
      <w:r w:rsidRPr="00E430CD">
        <w:rPr>
          <w:spacing w:val="-3"/>
          <w:sz w:val="22"/>
          <w:szCs w:val="22"/>
        </w:rPr>
        <w:t xml:space="preserve"> </w:t>
      </w:r>
      <w:r w:rsidRPr="00E430CD">
        <w:rPr>
          <w:sz w:val="22"/>
          <w:szCs w:val="22"/>
        </w:rPr>
        <w:t>as</w:t>
      </w:r>
      <w:r w:rsidRPr="00E430CD">
        <w:rPr>
          <w:spacing w:val="-7"/>
          <w:sz w:val="22"/>
          <w:szCs w:val="22"/>
        </w:rPr>
        <w:t xml:space="preserve"> </w:t>
      </w:r>
      <w:r w:rsidRPr="00E430CD">
        <w:rPr>
          <w:sz w:val="22"/>
          <w:szCs w:val="22"/>
        </w:rPr>
        <w:t>Areas</w:t>
      </w:r>
      <w:r w:rsidRPr="00E430CD">
        <w:rPr>
          <w:spacing w:val="-5"/>
          <w:sz w:val="22"/>
          <w:szCs w:val="22"/>
        </w:rPr>
        <w:t xml:space="preserve"> </w:t>
      </w:r>
      <w:proofErr w:type="gramStart"/>
      <w:r w:rsidRPr="00E430CD">
        <w:rPr>
          <w:sz w:val="22"/>
          <w:szCs w:val="22"/>
        </w:rPr>
        <w:t>To</w:t>
      </w:r>
      <w:proofErr w:type="gramEnd"/>
      <w:r w:rsidRPr="00E430CD">
        <w:rPr>
          <w:spacing w:val="-3"/>
          <w:sz w:val="22"/>
          <w:szCs w:val="22"/>
        </w:rPr>
        <w:t xml:space="preserve"> </w:t>
      </w:r>
      <w:r w:rsidRPr="00E430CD">
        <w:rPr>
          <w:sz w:val="22"/>
          <w:szCs w:val="22"/>
        </w:rPr>
        <w:t>Be</w:t>
      </w:r>
      <w:r w:rsidRPr="00E430CD">
        <w:rPr>
          <w:spacing w:val="-5"/>
          <w:sz w:val="22"/>
          <w:szCs w:val="22"/>
        </w:rPr>
        <w:t xml:space="preserve"> </w:t>
      </w:r>
      <w:r w:rsidRPr="00E430CD">
        <w:rPr>
          <w:sz w:val="22"/>
          <w:szCs w:val="22"/>
        </w:rPr>
        <w:t>Avoided</w:t>
      </w:r>
      <w:r w:rsidRPr="00E430CD">
        <w:rPr>
          <w:spacing w:val="-5"/>
          <w:sz w:val="22"/>
          <w:szCs w:val="22"/>
        </w:rPr>
        <w:t xml:space="preserve"> </w:t>
      </w:r>
      <w:r w:rsidRPr="00E430CD">
        <w:rPr>
          <w:sz w:val="22"/>
          <w:szCs w:val="22"/>
        </w:rPr>
        <w:t>(ATBAs)</w:t>
      </w:r>
      <w:r w:rsidRPr="00E430CD">
        <w:rPr>
          <w:spacing w:val="-6"/>
          <w:sz w:val="22"/>
          <w:szCs w:val="22"/>
        </w:rPr>
        <w:t xml:space="preserve"> </w:t>
      </w:r>
      <w:ins w:id="20" w:author="Andrea Pauly" w:date="2023-07-20T01:01:00Z">
        <w:r w:rsidR="007310D1" w:rsidRPr="00E430CD">
          <w:rPr>
            <w:spacing w:val="-6"/>
            <w:sz w:val="22"/>
            <w:szCs w:val="22"/>
            <w:u w:val="single"/>
          </w:rPr>
          <w:t>or consider Traffic Separation Schemes to avoid core habitat zones</w:t>
        </w:r>
        <w:r w:rsidR="007310D1" w:rsidRPr="00E430CD">
          <w:rPr>
            <w:spacing w:val="-6"/>
            <w:sz w:val="22"/>
            <w:szCs w:val="22"/>
          </w:rPr>
          <w:t xml:space="preserve"> </w:t>
        </w:r>
      </w:ins>
      <w:r w:rsidRPr="00E430CD">
        <w:rPr>
          <w:sz w:val="22"/>
          <w:szCs w:val="22"/>
        </w:rPr>
        <w:t>under</w:t>
      </w:r>
      <w:r w:rsidRPr="00E430CD">
        <w:rPr>
          <w:spacing w:val="-2"/>
          <w:sz w:val="22"/>
          <w:szCs w:val="22"/>
        </w:rPr>
        <w:t xml:space="preserve"> </w:t>
      </w:r>
      <w:r w:rsidRPr="00E430CD">
        <w:rPr>
          <w:spacing w:val="-5"/>
          <w:sz w:val="22"/>
          <w:szCs w:val="22"/>
        </w:rPr>
        <w:t>IMO</w:t>
      </w:r>
    </w:p>
    <w:p w14:paraId="3581CD7B" w14:textId="77777777" w:rsidR="000F415C" w:rsidRPr="00E430CD" w:rsidRDefault="000F415C" w:rsidP="00E430CD">
      <w:pPr>
        <w:pStyle w:val="BodyText"/>
        <w:jc w:val="both"/>
        <w:rPr>
          <w:b/>
        </w:rPr>
      </w:pPr>
    </w:p>
    <w:p w14:paraId="4FB4B216" w14:textId="501CA8C5" w:rsidR="000F415C" w:rsidRPr="00E430CD" w:rsidRDefault="000F415C" w:rsidP="00E430CD">
      <w:pPr>
        <w:pStyle w:val="BodyText"/>
        <w:ind w:left="426" w:right="-1"/>
        <w:jc w:val="both"/>
      </w:pPr>
      <w:r w:rsidRPr="00E430CD">
        <w:t xml:space="preserve">Given the relatively small size of the core habitat zones (median ~116 km²), and the limited impact on shipping time from small changes to shipping </w:t>
      </w:r>
      <w:ins w:id="21" w:author="Andrea Pauly" w:date="2023-07-20T01:01:00Z">
        <w:r w:rsidR="007310D1" w:rsidRPr="00E430CD">
          <w:rPr>
            <w:u w:val="single"/>
          </w:rPr>
          <w:t xml:space="preserve">routes </w:t>
        </w:r>
      </w:ins>
      <w:del w:id="22" w:author="Andrea Pauly" w:date="2023-07-20T01:01:00Z">
        <w:r w:rsidRPr="00E430CD" w:rsidDel="007310D1">
          <w:rPr>
            <w:rPrChange w:id="23" w:author="Andrea Pauly" w:date="2023-07-20T01:01:00Z">
              <w:rPr>
                <w:strike/>
              </w:rPr>
            </w:rPrChange>
          </w:rPr>
          <w:delText>lanes</w:delText>
        </w:r>
      </w:del>
      <w:r w:rsidRPr="00E430CD">
        <w:t>, this approach would be the most cost-effective and would have a high conservation impact.</w:t>
      </w:r>
      <w:del w:id="24" w:author="Andrea Pauly" w:date="2023-07-20T01:01:00Z">
        <w:r w:rsidRPr="00E430CD" w:rsidDel="007310D1">
          <w:delText xml:space="preserve"> </w:delText>
        </w:r>
        <w:r w:rsidRPr="00E430CD" w:rsidDel="007310D1">
          <w:rPr>
            <w:rPrChange w:id="25" w:author="Andrea Pauly" w:date="2023-07-20T01:01:00Z">
              <w:rPr>
                <w:strike/>
              </w:rPr>
            </w:rPrChange>
          </w:rPr>
          <w:delText>Moreover, ATBAs would benefit</w:delText>
        </w:r>
        <w:r w:rsidRPr="00E430CD" w:rsidDel="007310D1">
          <w:rPr>
            <w:spacing w:val="-7"/>
            <w:rPrChange w:id="26" w:author="Andrea Pauly" w:date="2023-07-20T01:01:00Z">
              <w:rPr>
                <w:strike/>
                <w:spacing w:val="-7"/>
              </w:rPr>
            </w:rPrChange>
          </w:rPr>
          <w:delText xml:space="preserve"> </w:delText>
        </w:r>
        <w:r w:rsidRPr="00E430CD" w:rsidDel="007310D1">
          <w:rPr>
            <w:rPrChange w:id="27" w:author="Andrea Pauly" w:date="2023-07-20T01:01:00Z">
              <w:rPr>
                <w:strike/>
              </w:rPr>
            </w:rPrChange>
          </w:rPr>
          <w:delText>other</w:delText>
        </w:r>
        <w:r w:rsidRPr="00E430CD" w:rsidDel="007310D1">
          <w:rPr>
            <w:spacing w:val="-8"/>
            <w:rPrChange w:id="28" w:author="Andrea Pauly" w:date="2023-07-20T01:01:00Z">
              <w:rPr>
                <w:strike/>
                <w:spacing w:val="-8"/>
              </w:rPr>
            </w:rPrChange>
          </w:rPr>
          <w:delText xml:space="preserve"> </w:delText>
        </w:r>
        <w:r w:rsidRPr="00E430CD" w:rsidDel="007310D1">
          <w:rPr>
            <w:rPrChange w:id="29" w:author="Andrea Pauly" w:date="2023-07-20T01:01:00Z">
              <w:rPr>
                <w:strike/>
              </w:rPr>
            </w:rPrChange>
          </w:rPr>
          <w:delText>species</w:delText>
        </w:r>
        <w:r w:rsidRPr="00E430CD" w:rsidDel="007310D1">
          <w:rPr>
            <w:spacing w:val="-9"/>
            <w:rPrChange w:id="30" w:author="Andrea Pauly" w:date="2023-07-20T01:01:00Z">
              <w:rPr>
                <w:strike/>
                <w:spacing w:val="-9"/>
              </w:rPr>
            </w:rPrChange>
          </w:rPr>
          <w:delText xml:space="preserve"> </w:delText>
        </w:r>
        <w:r w:rsidRPr="00E430CD" w:rsidDel="007310D1">
          <w:rPr>
            <w:rPrChange w:id="31" w:author="Andrea Pauly" w:date="2023-07-20T01:01:00Z">
              <w:rPr>
                <w:strike/>
              </w:rPr>
            </w:rPrChange>
          </w:rPr>
          <w:delText>of</w:delText>
        </w:r>
        <w:r w:rsidRPr="00E430CD" w:rsidDel="007310D1">
          <w:rPr>
            <w:spacing w:val="-6"/>
            <w:rPrChange w:id="32" w:author="Andrea Pauly" w:date="2023-07-20T01:01:00Z">
              <w:rPr>
                <w:strike/>
                <w:spacing w:val="-6"/>
              </w:rPr>
            </w:rPrChange>
          </w:rPr>
          <w:delText xml:space="preserve"> </w:delText>
        </w:r>
        <w:r w:rsidRPr="00E430CD" w:rsidDel="007310D1">
          <w:rPr>
            <w:rPrChange w:id="33" w:author="Andrea Pauly" w:date="2023-07-20T01:01:00Z">
              <w:rPr>
                <w:strike/>
              </w:rPr>
            </w:rPrChange>
          </w:rPr>
          <w:delText>interest</w:delText>
        </w:r>
        <w:r w:rsidRPr="00E430CD" w:rsidDel="007310D1">
          <w:rPr>
            <w:spacing w:val="-7"/>
            <w:rPrChange w:id="34" w:author="Andrea Pauly" w:date="2023-07-20T01:01:00Z">
              <w:rPr>
                <w:strike/>
                <w:spacing w:val="-7"/>
              </w:rPr>
            </w:rPrChange>
          </w:rPr>
          <w:delText xml:space="preserve"> </w:delText>
        </w:r>
        <w:r w:rsidRPr="00E430CD" w:rsidDel="007310D1">
          <w:rPr>
            <w:rPrChange w:id="35" w:author="Andrea Pauly" w:date="2023-07-20T01:01:00Z">
              <w:rPr>
                <w:strike/>
              </w:rPr>
            </w:rPrChange>
          </w:rPr>
          <w:delText>that</w:delText>
        </w:r>
        <w:r w:rsidRPr="00E430CD" w:rsidDel="007310D1">
          <w:rPr>
            <w:spacing w:val="-7"/>
            <w:rPrChange w:id="36" w:author="Andrea Pauly" w:date="2023-07-20T01:01:00Z">
              <w:rPr>
                <w:strike/>
                <w:spacing w:val="-7"/>
              </w:rPr>
            </w:rPrChange>
          </w:rPr>
          <w:delText xml:space="preserve"> </w:delText>
        </w:r>
        <w:r w:rsidRPr="00E430CD" w:rsidDel="007310D1">
          <w:rPr>
            <w:rPrChange w:id="37" w:author="Andrea Pauly" w:date="2023-07-20T01:01:00Z">
              <w:rPr>
                <w:strike/>
              </w:rPr>
            </w:rPrChange>
          </w:rPr>
          <w:delText>are</w:delText>
        </w:r>
        <w:r w:rsidRPr="00E430CD" w:rsidDel="007310D1">
          <w:rPr>
            <w:spacing w:val="-9"/>
            <w:rPrChange w:id="38" w:author="Andrea Pauly" w:date="2023-07-20T01:01:00Z">
              <w:rPr>
                <w:strike/>
                <w:spacing w:val="-9"/>
              </w:rPr>
            </w:rPrChange>
          </w:rPr>
          <w:delText xml:space="preserve"> </w:delText>
        </w:r>
        <w:r w:rsidRPr="00E430CD" w:rsidDel="007310D1">
          <w:rPr>
            <w:rPrChange w:id="39" w:author="Andrea Pauly" w:date="2023-07-20T01:01:00Z">
              <w:rPr>
                <w:strike/>
              </w:rPr>
            </w:rPrChange>
          </w:rPr>
          <w:delText>also</w:delText>
        </w:r>
        <w:r w:rsidRPr="00E430CD" w:rsidDel="007310D1">
          <w:rPr>
            <w:spacing w:val="-9"/>
            <w:rPrChange w:id="40" w:author="Andrea Pauly" w:date="2023-07-20T01:01:00Z">
              <w:rPr>
                <w:strike/>
                <w:spacing w:val="-9"/>
              </w:rPr>
            </w:rPrChange>
          </w:rPr>
          <w:delText xml:space="preserve"> </w:delText>
        </w:r>
        <w:r w:rsidRPr="00E430CD" w:rsidDel="007310D1">
          <w:rPr>
            <w:rPrChange w:id="41" w:author="Andrea Pauly" w:date="2023-07-20T01:01:00Z">
              <w:rPr>
                <w:strike/>
              </w:rPr>
            </w:rPrChange>
          </w:rPr>
          <w:delText>at</w:delText>
        </w:r>
        <w:r w:rsidRPr="00E430CD" w:rsidDel="007310D1">
          <w:rPr>
            <w:spacing w:val="-10"/>
            <w:rPrChange w:id="42" w:author="Andrea Pauly" w:date="2023-07-20T01:01:00Z">
              <w:rPr>
                <w:strike/>
                <w:spacing w:val="-10"/>
              </w:rPr>
            </w:rPrChange>
          </w:rPr>
          <w:delText xml:space="preserve"> </w:delText>
        </w:r>
        <w:r w:rsidRPr="00E430CD" w:rsidDel="007310D1">
          <w:rPr>
            <w:rPrChange w:id="43" w:author="Andrea Pauly" w:date="2023-07-20T01:01:00Z">
              <w:rPr>
                <w:strike/>
              </w:rPr>
            </w:rPrChange>
          </w:rPr>
          <w:delText>risk</w:delText>
        </w:r>
        <w:r w:rsidRPr="00E430CD" w:rsidDel="007310D1">
          <w:rPr>
            <w:spacing w:val="-8"/>
            <w:rPrChange w:id="44" w:author="Andrea Pauly" w:date="2023-07-20T01:01:00Z">
              <w:rPr>
                <w:strike/>
                <w:spacing w:val="-8"/>
              </w:rPr>
            </w:rPrChange>
          </w:rPr>
          <w:delText xml:space="preserve"> </w:delText>
        </w:r>
        <w:r w:rsidRPr="00E430CD" w:rsidDel="007310D1">
          <w:rPr>
            <w:rPrChange w:id="45" w:author="Andrea Pauly" w:date="2023-07-20T01:01:00Z">
              <w:rPr>
                <w:strike/>
              </w:rPr>
            </w:rPrChange>
          </w:rPr>
          <w:delText>from</w:delText>
        </w:r>
        <w:r w:rsidRPr="00E430CD" w:rsidDel="007310D1">
          <w:rPr>
            <w:spacing w:val="-6"/>
            <w:rPrChange w:id="46" w:author="Andrea Pauly" w:date="2023-07-20T01:01:00Z">
              <w:rPr>
                <w:strike/>
                <w:spacing w:val="-6"/>
              </w:rPr>
            </w:rPrChange>
          </w:rPr>
          <w:delText xml:space="preserve"> </w:delText>
        </w:r>
        <w:r w:rsidRPr="00E430CD" w:rsidDel="007310D1">
          <w:rPr>
            <w:rPrChange w:id="47" w:author="Andrea Pauly" w:date="2023-07-20T01:01:00Z">
              <w:rPr>
                <w:strike/>
              </w:rPr>
            </w:rPrChange>
          </w:rPr>
          <w:delText>vessel</w:delText>
        </w:r>
        <w:r w:rsidRPr="00E430CD" w:rsidDel="007310D1">
          <w:rPr>
            <w:spacing w:val="-10"/>
            <w:rPrChange w:id="48" w:author="Andrea Pauly" w:date="2023-07-20T01:01:00Z">
              <w:rPr>
                <w:strike/>
                <w:spacing w:val="-10"/>
              </w:rPr>
            </w:rPrChange>
          </w:rPr>
          <w:delText xml:space="preserve"> </w:delText>
        </w:r>
        <w:r w:rsidRPr="00E430CD" w:rsidDel="007310D1">
          <w:rPr>
            <w:rPrChange w:id="49" w:author="Andrea Pauly" w:date="2023-07-20T01:01:00Z">
              <w:rPr>
                <w:strike/>
              </w:rPr>
            </w:rPrChange>
          </w:rPr>
          <w:delText>strikes</w:delText>
        </w:r>
        <w:r w:rsidRPr="00E430CD" w:rsidDel="007310D1">
          <w:rPr>
            <w:spacing w:val="-9"/>
            <w:rPrChange w:id="50" w:author="Andrea Pauly" w:date="2023-07-20T01:01:00Z">
              <w:rPr>
                <w:strike/>
                <w:spacing w:val="-9"/>
              </w:rPr>
            </w:rPrChange>
          </w:rPr>
          <w:delText xml:space="preserve"> </w:delText>
        </w:r>
        <w:r w:rsidRPr="00E430CD" w:rsidDel="007310D1">
          <w:rPr>
            <w:rPrChange w:id="51" w:author="Andrea Pauly" w:date="2023-07-20T01:01:00Z">
              <w:rPr>
                <w:strike/>
              </w:rPr>
            </w:rPrChange>
          </w:rPr>
          <w:delText>such</w:delText>
        </w:r>
        <w:r w:rsidRPr="00E430CD" w:rsidDel="007310D1">
          <w:rPr>
            <w:spacing w:val="-8"/>
            <w:rPrChange w:id="52" w:author="Andrea Pauly" w:date="2023-07-20T01:01:00Z">
              <w:rPr>
                <w:strike/>
                <w:spacing w:val="-8"/>
              </w:rPr>
            </w:rPrChange>
          </w:rPr>
          <w:delText xml:space="preserve"> </w:delText>
        </w:r>
        <w:r w:rsidRPr="00E430CD" w:rsidDel="007310D1">
          <w:rPr>
            <w:rPrChange w:id="53" w:author="Andrea Pauly" w:date="2023-07-20T01:01:00Z">
              <w:rPr>
                <w:strike/>
              </w:rPr>
            </w:rPrChange>
          </w:rPr>
          <w:delText>as</w:delText>
        </w:r>
        <w:r w:rsidRPr="00E430CD" w:rsidDel="007310D1">
          <w:rPr>
            <w:spacing w:val="-9"/>
            <w:rPrChange w:id="54" w:author="Andrea Pauly" w:date="2023-07-20T01:01:00Z">
              <w:rPr>
                <w:strike/>
                <w:spacing w:val="-9"/>
              </w:rPr>
            </w:rPrChange>
          </w:rPr>
          <w:delText xml:space="preserve"> </w:delText>
        </w:r>
        <w:r w:rsidRPr="00E430CD" w:rsidDel="007310D1">
          <w:rPr>
            <w:rPrChange w:id="55" w:author="Andrea Pauly" w:date="2023-07-20T01:01:00Z">
              <w:rPr>
                <w:strike/>
              </w:rPr>
            </w:rPrChange>
          </w:rPr>
          <w:delText>marine</w:delText>
        </w:r>
        <w:r w:rsidRPr="00E430CD" w:rsidDel="007310D1">
          <w:rPr>
            <w:spacing w:val="-9"/>
            <w:rPrChange w:id="56" w:author="Andrea Pauly" w:date="2023-07-20T01:01:00Z">
              <w:rPr>
                <w:strike/>
                <w:spacing w:val="-9"/>
              </w:rPr>
            </w:rPrChange>
          </w:rPr>
          <w:delText xml:space="preserve"> </w:delText>
        </w:r>
        <w:r w:rsidRPr="00E430CD" w:rsidDel="007310D1">
          <w:rPr>
            <w:rPrChange w:id="57" w:author="Andrea Pauly" w:date="2023-07-20T01:01:00Z">
              <w:rPr>
                <w:strike/>
              </w:rPr>
            </w:rPrChange>
          </w:rPr>
          <w:delText>turtles and marine mammals</w:delText>
        </w:r>
      </w:del>
      <w:r w:rsidRPr="00E430CD">
        <w:t>. Whale Shark ATBAs should be incorporated into wider Marine Protected</w:t>
      </w:r>
      <w:r w:rsidRPr="00E430CD">
        <w:rPr>
          <w:spacing w:val="-9"/>
        </w:rPr>
        <w:t xml:space="preserve"> </w:t>
      </w:r>
      <w:r w:rsidRPr="00E430CD">
        <w:t>Area</w:t>
      </w:r>
      <w:r w:rsidRPr="00E430CD">
        <w:rPr>
          <w:spacing w:val="-12"/>
        </w:rPr>
        <w:t xml:space="preserve"> </w:t>
      </w:r>
      <w:r w:rsidRPr="00E430CD">
        <w:t>(MPA)</w:t>
      </w:r>
      <w:r w:rsidRPr="00E430CD">
        <w:rPr>
          <w:spacing w:val="-8"/>
        </w:rPr>
        <w:t xml:space="preserve"> </w:t>
      </w:r>
      <w:r w:rsidRPr="00E430CD">
        <w:t>designations,</w:t>
      </w:r>
      <w:r w:rsidRPr="00E430CD">
        <w:rPr>
          <w:spacing w:val="-7"/>
        </w:rPr>
        <w:t xml:space="preserve"> </w:t>
      </w:r>
      <w:r w:rsidRPr="00E430CD">
        <w:t>supporting</w:t>
      </w:r>
      <w:r w:rsidRPr="00E430CD">
        <w:rPr>
          <w:spacing w:val="-12"/>
        </w:rPr>
        <w:t xml:space="preserve"> </w:t>
      </w:r>
      <w:r w:rsidRPr="00E430CD">
        <w:t>the</w:t>
      </w:r>
      <w:r w:rsidRPr="00E430CD">
        <w:rPr>
          <w:spacing w:val="-9"/>
        </w:rPr>
        <w:t xml:space="preserve"> </w:t>
      </w:r>
      <w:r w:rsidRPr="00E430CD">
        <w:t>current</w:t>
      </w:r>
      <w:r w:rsidRPr="00E430CD">
        <w:rPr>
          <w:spacing w:val="-10"/>
        </w:rPr>
        <w:t xml:space="preserve"> </w:t>
      </w:r>
      <w:r w:rsidRPr="00E430CD">
        <w:t>global</w:t>
      </w:r>
      <w:r w:rsidRPr="00E430CD">
        <w:rPr>
          <w:spacing w:val="-10"/>
        </w:rPr>
        <w:t xml:space="preserve"> </w:t>
      </w:r>
      <w:r w:rsidRPr="00E430CD">
        <w:t>effort</w:t>
      </w:r>
      <w:r w:rsidRPr="00E430CD">
        <w:rPr>
          <w:spacing w:val="-10"/>
        </w:rPr>
        <w:t xml:space="preserve"> </w:t>
      </w:r>
      <w:r w:rsidRPr="00E430CD">
        <w:t>to</w:t>
      </w:r>
      <w:r w:rsidRPr="00E430CD">
        <w:rPr>
          <w:spacing w:val="-14"/>
        </w:rPr>
        <w:t xml:space="preserve"> </w:t>
      </w:r>
      <w:r w:rsidRPr="00E430CD">
        <w:t>protect</w:t>
      </w:r>
      <w:r w:rsidRPr="00E430CD">
        <w:rPr>
          <w:spacing w:val="-7"/>
        </w:rPr>
        <w:t xml:space="preserve"> </w:t>
      </w:r>
      <w:r w:rsidRPr="00E430CD">
        <w:t>30</w:t>
      </w:r>
      <w:r w:rsidRPr="00E430CD">
        <w:rPr>
          <w:spacing w:val="-9"/>
        </w:rPr>
        <w:t xml:space="preserve"> </w:t>
      </w:r>
      <w:r w:rsidRPr="00E430CD">
        <w:t>per</w:t>
      </w:r>
      <w:r w:rsidRPr="00E430CD">
        <w:rPr>
          <w:spacing w:val="-10"/>
        </w:rPr>
        <w:t xml:space="preserve"> </w:t>
      </w:r>
      <w:r w:rsidRPr="00E430CD">
        <w:t>cent of the ocean by 2030.</w:t>
      </w:r>
    </w:p>
    <w:p w14:paraId="71DC39FD" w14:textId="77777777" w:rsidR="00A541AA" w:rsidRPr="00E430CD" w:rsidRDefault="00A541AA" w:rsidP="00E430CD">
      <w:pPr>
        <w:pStyle w:val="ListParagraph"/>
        <w:tabs>
          <w:tab w:val="left" w:pos="1020"/>
        </w:tabs>
        <w:ind w:left="420" w:right="-1"/>
        <w:contextualSpacing w:val="0"/>
        <w:jc w:val="both"/>
        <w:rPr>
          <w:rFonts w:cs="Arial"/>
          <w:b/>
          <w:bCs/>
          <w:sz w:val="22"/>
          <w:szCs w:val="22"/>
        </w:rPr>
      </w:pPr>
    </w:p>
    <w:p w14:paraId="0E8E85B9" w14:textId="2B54DE2D" w:rsidR="00756AEE" w:rsidRPr="00E430CD" w:rsidRDefault="00756AEE" w:rsidP="00E430CD">
      <w:pPr>
        <w:pStyle w:val="ListParagraph"/>
        <w:tabs>
          <w:tab w:val="left" w:pos="1020"/>
        </w:tabs>
        <w:ind w:left="420" w:right="-1"/>
        <w:contextualSpacing w:val="0"/>
        <w:jc w:val="both"/>
        <w:rPr>
          <w:rFonts w:cs="Arial"/>
          <w:b/>
          <w:bCs/>
          <w:sz w:val="22"/>
          <w:szCs w:val="22"/>
        </w:rPr>
      </w:pPr>
      <w:r w:rsidRPr="00E430CD">
        <w:rPr>
          <w:rFonts w:cs="Arial"/>
          <w:b/>
          <w:bCs/>
          <w:sz w:val="22"/>
          <w:szCs w:val="22"/>
        </w:rPr>
        <w:t xml:space="preserve">Page </w:t>
      </w:r>
      <w:r w:rsidR="008F5561" w:rsidRPr="00E430CD">
        <w:rPr>
          <w:rFonts w:cs="Arial"/>
          <w:b/>
          <w:bCs/>
          <w:sz w:val="22"/>
          <w:szCs w:val="22"/>
        </w:rPr>
        <w:t>11 Draft Decisions:</w:t>
      </w:r>
    </w:p>
    <w:p w14:paraId="69ABD8F0" w14:textId="77777777" w:rsidR="008F5561" w:rsidRPr="00E430CD" w:rsidRDefault="008F5561" w:rsidP="00E430CD">
      <w:pPr>
        <w:pStyle w:val="ListParagraph"/>
        <w:tabs>
          <w:tab w:val="left" w:pos="1020"/>
        </w:tabs>
        <w:ind w:left="420" w:right="-1"/>
        <w:contextualSpacing w:val="0"/>
        <w:jc w:val="both"/>
        <w:rPr>
          <w:rFonts w:cs="Arial"/>
          <w:sz w:val="22"/>
          <w:szCs w:val="22"/>
        </w:rPr>
      </w:pPr>
    </w:p>
    <w:p w14:paraId="3C64BE7D" w14:textId="1618CF22" w:rsidR="008F5561" w:rsidRPr="00E430CD" w:rsidRDefault="008F5561" w:rsidP="00E430CD">
      <w:pPr>
        <w:pStyle w:val="ListParagraph"/>
        <w:tabs>
          <w:tab w:val="left" w:pos="1020"/>
        </w:tabs>
        <w:ind w:left="420" w:right="-1"/>
        <w:contextualSpacing w:val="0"/>
        <w:jc w:val="both"/>
        <w:rPr>
          <w:rFonts w:cs="Arial"/>
          <w:sz w:val="22"/>
          <w:szCs w:val="22"/>
          <w:u w:val="single"/>
        </w:rPr>
      </w:pPr>
      <w:r w:rsidRPr="00E430CD">
        <w:rPr>
          <w:rFonts w:cs="Arial"/>
          <w:sz w:val="22"/>
          <w:szCs w:val="22"/>
          <w:u w:val="single"/>
        </w:rPr>
        <w:t xml:space="preserve">Directed to </w:t>
      </w:r>
      <w:r w:rsidR="0072592F" w:rsidRPr="00E430CD">
        <w:rPr>
          <w:rFonts w:cs="Arial"/>
          <w:sz w:val="22"/>
          <w:szCs w:val="22"/>
          <w:u w:val="single"/>
        </w:rPr>
        <w:t>the Scientific Council 14.BB b)</w:t>
      </w:r>
    </w:p>
    <w:p w14:paraId="4EB6C173" w14:textId="77777777" w:rsidR="0072592F" w:rsidRPr="00E430CD" w:rsidRDefault="0072592F" w:rsidP="00E430CD">
      <w:pPr>
        <w:pStyle w:val="ListParagraph"/>
        <w:tabs>
          <w:tab w:val="left" w:pos="1020"/>
        </w:tabs>
        <w:ind w:left="420" w:right="-1"/>
        <w:contextualSpacing w:val="0"/>
        <w:jc w:val="both"/>
        <w:rPr>
          <w:rFonts w:cs="Arial"/>
          <w:sz w:val="22"/>
          <w:szCs w:val="22"/>
        </w:rPr>
      </w:pPr>
    </w:p>
    <w:p w14:paraId="6B1226EF" w14:textId="58ED9635" w:rsidR="00616A4C" w:rsidRPr="00E430CD" w:rsidRDefault="00616A4C" w:rsidP="00E430CD">
      <w:pPr>
        <w:pStyle w:val="NormalWeb"/>
        <w:numPr>
          <w:ilvl w:val="0"/>
          <w:numId w:val="1"/>
        </w:numPr>
        <w:spacing w:before="0" w:beforeAutospacing="0" w:after="0" w:afterAutospacing="0"/>
        <w:ind w:right="-1"/>
        <w:jc w:val="both"/>
        <w:rPr>
          <w:rFonts w:ascii="Arial" w:hAnsi="Arial" w:cs="Arial"/>
        </w:rPr>
      </w:pPr>
      <w:r w:rsidRPr="00E430CD">
        <w:rPr>
          <w:rFonts w:ascii="Arial" w:hAnsi="Arial" w:cs="Arial"/>
        </w:rPr>
        <w:t xml:space="preserve">Amend as follows: </w:t>
      </w:r>
    </w:p>
    <w:p w14:paraId="357A9123" w14:textId="699D4498" w:rsidR="00F11947" w:rsidRPr="00E430CD" w:rsidRDefault="00F11947" w:rsidP="00E430CD">
      <w:pPr>
        <w:pStyle w:val="ListParagraph"/>
        <w:tabs>
          <w:tab w:val="left" w:pos="1534"/>
          <w:tab w:val="left" w:pos="1536"/>
        </w:tabs>
        <w:adjustRightInd/>
        <w:ind w:left="420" w:right="38"/>
        <w:contextualSpacing w:val="0"/>
        <w:jc w:val="both"/>
        <w:rPr>
          <w:sz w:val="22"/>
          <w:szCs w:val="22"/>
        </w:rPr>
      </w:pPr>
      <w:r w:rsidRPr="00E430CD">
        <w:rPr>
          <w:sz w:val="22"/>
          <w:szCs w:val="22"/>
        </w:rPr>
        <w:t xml:space="preserve">Identify areas where are CMS-listed cetaceans are at high risk from vessel strikes, including by mapping shipping lanes against Important Marine Mammal Areas (IMMAs), develop </w:t>
      </w:r>
      <w:del w:id="58" w:author="Andrea Pauly" w:date="2023-07-20T01:02:00Z">
        <w:r w:rsidRPr="00E430CD" w:rsidDel="000119D1">
          <w:rPr>
            <w:sz w:val="22"/>
            <w:szCs w:val="22"/>
            <w:rPrChange w:id="59" w:author="Andrea Pauly" w:date="2023-07-20T01:01:00Z">
              <w:rPr>
                <w:strike/>
                <w:sz w:val="22"/>
                <w:szCs w:val="22"/>
              </w:rPr>
            </w:rPrChange>
          </w:rPr>
          <w:delText>a report</w:delText>
        </w:r>
        <w:r w:rsidR="00616A4C" w:rsidRPr="00E430CD" w:rsidDel="000119D1">
          <w:rPr>
            <w:sz w:val="22"/>
            <w:szCs w:val="22"/>
          </w:rPr>
          <w:delText xml:space="preserve"> </w:delText>
        </w:r>
      </w:del>
      <w:ins w:id="60" w:author="Andrea Pauly" w:date="2023-07-20T01:02:00Z">
        <w:r w:rsidR="000119D1" w:rsidRPr="00E430CD">
          <w:rPr>
            <w:sz w:val="22"/>
            <w:szCs w:val="22"/>
            <w:u w:val="single"/>
          </w:rPr>
          <w:t>advice</w:t>
        </w:r>
        <w:r w:rsidR="000119D1" w:rsidRPr="00E430CD">
          <w:rPr>
            <w:sz w:val="22"/>
            <w:szCs w:val="22"/>
          </w:rPr>
          <w:t xml:space="preserve"> </w:t>
        </w:r>
      </w:ins>
      <w:r w:rsidRPr="00E430CD">
        <w:rPr>
          <w:sz w:val="22"/>
          <w:szCs w:val="22"/>
        </w:rPr>
        <w:t xml:space="preserve">on appropriate </w:t>
      </w:r>
      <w:ins w:id="61" w:author="Andrea Pauly" w:date="2023-07-20T01:02:00Z">
        <w:r w:rsidR="000119D1" w:rsidRPr="00E430CD">
          <w:rPr>
            <w:sz w:val="22"/>
            <w:szCs w:val="22"/>
            <w:u w:val="single"/>
          </w:rPr>
          <w:t>placement of</w:t>
        </w:r>
        <w:r w:rsidR="000119D1" w:rsidRPr="00E430CD">
          <w:rPr>
            <w:sz w:val="22"/>
            <w:szCs w:val="22"/>
          </w:rPr>
          <w:t xml:space="preserve"> </w:t>
        </w:r>
      </w:ins>
      <w:r w:rsidRPr="00E430CD">
        <w:rPr>
          <w:sz w:val="22"/>
          <w:szCs w:val="22"/>
        </w:rPr>
        <w:t>re-routing measures, including area avoidance and/or the establishment of vessel speed restrictions for key cetacean habitats, and make recommendations to Parties;</w:t>
      </w:r>
    </w:p>
    <w:p w14:paraId="780F785A" w14:textId="77777777" w:rsidR="006F03AD" w:rsidRPr="00E430CD" w:rsidRDefault="006F03AD" w:rsidP="00E430CD">
      <w:pPr>
        <w:pStyle w:val="ListParagraph"/>
        <w:tabs>
          <w:tab w:val="left" w:pos="1020"/>
        </w:tabs>
        <w:ind w:left="420" w:right="-1"/>
        <w:contextualSpacing w:val="0"/>
        <w:jc w:val="both"/>
        <w:rPr>
          <w:rFonts w:cs="Arial"/>
          <w:sz w:val="22"/>
          <w:szCs w:val="22"/>
        </w:rPr>
      </w:pPr>
    </w:p>
    <w:p w14:paraId="24AE9137" w14:textId="02CC7581" w:rsidR="0099626A" w:rsidRPr="00E430CD" w:rsidRDefault="00587BB1" w:rsidP="00E430CD">
      <w:pPr>
        <w:pStyle w:val="ListParagraph"/>
        <w:numPr>
          <w:ilvl w:val="0"/>
          <w:numId w:val="1"/>
        </w:numPr>
        <w:tabs>
          <w:tab w:val="left" w:pos="1020"/>
        </w:tabs>
        <w:ind w:right="-1"/>
        <w:contextualSpacing w:val="0"/>
        <w:jc w:val="both"/>
        <w:rPr>
          <w:rFonts w:cs="Arial"/>
          <w:sz w:val="22"/>
          <w:szCs w:val="22"/>
        </w:rPr>
      </w:pPr>
      <w:r w:rsidRPr="00E430CD">
        <w:rPr>
          <w:rFonts w:cs="Arial"/>
          <w:sz w:val="22"/>
          <w:szCs w:val="22"/>
        </w:rPr>
        <w:t>The IMMA Secretari</w:t>
      </w:r>
      <w:r w:rsidR="0054704C" w:rsidRPr="00E430CD">
        <w:rPr>
          <w:rFonts w:cs="Arial"/>
          <w:sz w:val="22"/>
          <w:szCs w:val="22"/>
        </w:rPr>
        <w:t>a</w:t>
      </w:r>
      <w:r w:rsidRPr="00E430CD">
        <w:rPr>
          <w:rFonts w:cs="Arial"/>
          <w:sz w:val="22"/>
          <w:szCs w:val="22"/>
        </w:rPr>
        <w:t xml:space="preserve">t analyzed </w:t>
      </w:r>
      <w:r w:rsidR="001129D0" w:rsidRPr="00E430CD">
        <w:rPr>
          <w:rFonts w:cs="Arial"/>
          <w:sz w:val="22"/>
          <w:szCs w:val="22"/>
        </w:rPr>
        <w:t xml:space="preserve">such </w:t>
      </w:r>
      <w:r w:rsidR="00C23041" w:rsidRPr="00E430CD">
        <w:rPr>
          <w:rFonts w:cs="Arial"/>
          <w:sz w:val="22"/>
          <w:szCs w:val="22"/>
        </w:rPr>
        <w:t>“</w:t>
      </w:r>
      <w:r w:rsidR="00A4165D" w:rsidRPr="00E430CD">
        <w:rPr>
          <w:rFonts w:cs="Arial"/>
          <w:sz w:val="22"/>
          <w:szCs w:val="22"/>
        </w:rPr>
        <w:t xml:space="preserve">overlap </w:t>
      </w:r>
      <w:r w:rsidRPr="00E430CD">
        <w:rPr>
          <w:rFonts w:cs="Arial"/>
          <w:sz w:val="22"/>
          <w:szCs w:val="22"/>
        </w:rPr>
        <w:t>areas</w:t>
      </w:r>
      <w:r w:rsidR="00C23041" w:rsidRPr="00E430CD">
        <w:rPr>
          <w:rFonts w:cs="Arial"/>
          <w:sz w:val="22"/>
          <w:szCs w:val="22"/>
        </w:rPr>
        <w:t>”</w:t>
      </w:r>
      <w:r w:rsidR="00A4165D" w:rsidRPr="00E430CD">
        <w:rPr>
          <w:rFonts w:cs="Arial"/>
          <w:sz w:val="22"/>
          <w:szCs w:val="22"/>
        </w:rPr>
        <w:t xml:space="preserve"> for marine mammals</w:t>
      </w:r>
      <w:r w:rsidRPr="00E430CD">
        <w:rPr>
          <w:rFonts w:cs="Arial"/>
          <w:sz w:val="22"/>
          <w:szCs w:val="22"/>
        </w:rPr>
        <w:t xml:space="preserve">. </w:t>
      </w:r>
      <w:r w:rsidR="00A4165D" w:rsidRPr="00E430CD">
        <w:rPr>
          <w:rFonts w:cs="Arial"/>
          <w:sz w:val="22"/>
          <w:szCs w:val="22"/>
        </w:rPr>
        <w:t xml:space="preserve">A report is available at: </w:t>
      </w:r>
      <w:hyperlink r:id="rId10" w:history="1">
        <w:r w:rsidR="00A4165D" w:rsidRPr="00E430CD">
          <w:rPr>
            <w:rStyle w:val="Hyperlink"/>
            <w:sz w:val="22"/>
            <w:szCs w:val="22"/>
          </w:rPr>
          <w:t>https://www.marinemammalhabitat.org/mmpatf/activities/geospatial-analysis-of-threats/</w:t>
        </w:r>
      </w:hyperlink>
      <w:r w:rsidR="00A4165D" w:rsidRPr="00E430CD">
        <w:rPr>
          <w:rFonts w:cs="Arial"/>
          <w:sz w:val="22"/>
          <w:szCs w:val="22"/>
        </w:rPr>
        <w:t xml:space="preserve"> </w:t>
      </w:r>
      <w:r w:rsidR="00AF5D35" w:rsidRPr="00E430CD">
        <w:rPr>
          <w:rFonts w:cs="Arial"/>
          <w:sz w:val="22"/>
          <w:szCs w:val="22"/>
        </w:rPr>
        <w:t xml:space="preserve">This could be a useful </w:t>
      </w:r>
      <w:r w:rsidR="00C23041" w:rsidRPr="00E430CD">
        <w:rPr>
          <w:rFonts w:cs="Arial"/>
          <w:sz w:val="22"/>
          <w:szCs w:val="22"/>
        </w:rPr>
        <w:t>resource</w:t>
      </w:r>
      <w:r w:rsidR="00AF5D35" w:rsidRPr="00E430CD">
        <w:rPr>
          <w:rFonts w:cs="Arial"/>
          <w:sz w:val="22"/>
          <w:szCs w:val="22"/>
        </w:rPr>
        <w:t xml:space="preserve"> </w:t>
      </w:r>
      <w:r w:rsidR="00C23041" w:rsidRPr="00E430CD">
        <w:rPr>
          <w:rFonts w:cs="Arial"/>
          <w:sz w:val="22"/>
          <w:szCs w:val="22"/>
        </w:rPr>
        <w:t>for the implementation of the Decision</w:t>
      </w:r>
    </w:p>
    <w:p w14:paraId="01ED1126" w14:textId="77777777" w:rsidR="007117FE" w:rsidRPr="006F03AD" w:rsidRDefault="007117FE" w:rsidP="00355BE3">
      <w:pPr>
        <w:tabs>
          <w:tab w:val="left" w:pos="1020"/>
        </w:tabs>
        <w:rPr>
          <w:rFonts w:cs="Arial"/>
          <w:sz w:val="22"/>
          <w:szCs w:val="22"/>
        </w:rPr>
      </w:pPr>
    </w:p>
    <w:sectPr w:rsidR="007117FE" w:rsidRPr="006F03AD" w:rsidSect="00950CD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59C3B" w14:textId="77777777" w:rsidR="0096166D" w:rsidRDefault="0096166D" w:rsidP="00355BE3">
      <w:r>
        <w:separator/>
      </w:r>
    </w:p>
  </w:endnote>
  <w:endnote w:type="continuationSeparator" w:id="0">
    <w:p w14:paraId="43C2B156" w14:textId="77777777" w:rsidR="0096166D" w:rsidRDefault="0096166D" w:rsidP="00355BE3">
      <w:r>
        <w:continuationSeparator/>
      </w:r>
    </w:p>
  </w:endnote>
  <w:endnote w:type="continuationNotice" w:id="1">
    <w:p w14:paraId="45A2920F" w14:textId="77777777" w:rsidR="0096166D" w:rsidRDefault="00961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5829594"/>
      <w:docPartObj>
        <w:docPartGallery w:val="Page Numbers (Bottom of Page)"/>
        <w:docPartUnique/>
      </w:docPartObj>
    </w:sdtPr>
    <w:sdtEndPr>
      <w:rPr>
        <w:noProof/>
      </w:rPr>
    </w:sdtEndPr>
    <w:sdtContent>
      <w:p w14:paraId="3F3D0550" w14:textId="3B35E2F1" w:rsidR="00E430CD" w:rsidRDefault="00E430CD" w:rsidP="00E430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B483B" w14:textId="77777777" w:rsidR="00E430CD" w:rsidRDefault="00E43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2F240" w14:textId="77777777" w:rsidR="0096166D" w:rsidRDefault="0096166D" w:rsidP="00355BE3">
      <w:r>
        <w:separator/>
      </w:r>
    </w:p>
  </w:footnote>
  <w:footnote w:type="continuationSeparator" w:id="0">
    <w:p w14:paraId="495C8BFD" w14:textId="77777777" w:rsidR="0096166D" w:rsidRDefault="0096166D" w:rsidP="00355BE3">
      <w:r>
        <w:continuationSeparator/>
      </w:r>
    </w:p>
  </w:footnote>
  <w:footnote w:type="continuationNotice" w:id="1">
    <w:p w14:paraId="253983EB" w14:textId="77777777" w:rsidR="0096166D" w:rsidRDefault="00961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0C679197"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r w:rsidR="00345464" w:rsidRPr="00345464">
      <w:rPr>
        <w:rFonts w:cs="Arial"/>
        <w:i/>
        <w:iCs/>
      </w:rPr>
      <w:t xml:space="preserve"> </w:t>
    </w:r>
    <w:r w:rsidR="00345464" w:rsidRPr="4F2AF813">
      <w:rPr>
        <w:rFonts w:cs="Arial"/>
        <w:i/>
        <w:iCs/>
      </w:rPr>
      <w:t xml:space="preserve">Doc.27.2.3/Add.1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4B1C" w14:textId="77777777" w:rsidR="00E430CD" w:rsidRDefault="00E430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04BB4172" w:rsidR="00355BE3" w:rsidRPr="008648EB" w:rsidRDefault="4F2AF813" w:rsidP="4F2AF813">
    <w:pPr>
      <w:pStyle w:val="Header"/>
      <w:pBdr>
        <w:bottom w:val="single" w:sz="4" w:space="1" w:color="auto"/>
      </w:pBdr>
      <w:jc w:val="right"/>
      <w:rPr>
        <w:rFonts w:cs="Arial"/>
        <w:i/>
        <w:iCs/>
      </w:rPr>
    </w:pPr>
    <w:r w:rsidRPr="4F2AF813">
      <w:rPr>
        <w:rFonts w:cs="Arial"/>
        <w:i/>
        <w:iCs/>
      </w:rPr>
      <w:t xml:space="preserve">UNEP/CMS/COP14/Doc.27.2.3/Add.1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747AD"/>
    <w:multiLevelType w:val="hybridMultilevel"/>
    <w:tmpl w:val="DA92947C"/>
    <w:lvl w:ilvl="0" w:tplc="CE040B3A">
      <w:start w:val="1"/>
      <w:numFmt w:val="decimal"/>
      <w:lvlText w:val="%1."/>
      <w:lvlJc w:val="left"/>
      <w:pPr>
        <w:ind w:left="684" w:hanging="567"/>
      </w:pPr>
      <w:rPr>
        <w:rFonts w:hint="default"/>
        <w:spacing w:val="-1"/>
        <w:w w:val="100"/>
        <w:lang w:val="en-US" w:eastAsia="en-US" w:bidi="ar-SA"/>
      </w:rPr>
    </w:lvl>
    <w:lvl w:ilvl="1" w:tplc="1F0C60B8">
      <w:start w:val="1"/>
      <w:numFmt w:val="lowerLetter"/>
      <w:lvlText w:val="%2."/>
      <w:lvlJc w:val="left"/>
      <w:pPr>
        <w:ind w:left="1250" w:hanging="567"/>
      </w:pPr>
      <w:rPr>
        <w:rFonts w:ascii="Arial" w:eastAsia="Arial" w:hAnsi="Arial" w:cs="Arial" w:hint="default"/>
        <w:b w:val="0"/>
        <w:bCs w:val="0"/>
        <w:i w:val="0"/>
        <w:iCs w:val="0"/>
        <w:spacing w:val="-1"/>
        <w:w w:val="100"/>
        <w:sz w:val="22"/>
        <w:szCs w:val="22"/>
        <w:lang w:val="en-US" w:eastAsia="en-US" w:bidi="ar-SA"/>
      </w:rPr>
    </w:lvl>
    <w:lvl w:ilvl="2" w:tplc="F5F0B52A">
      <w:numFmt w:val="bullet"/>
      <w:lvlText w:val="•"/>
      <w:lvlJc w:val="left"/>
      <w:pPr>
        <w:ind w:left="2251" w:hanging="567"/>
      </w:pPr>
      <w:rPr>
        <w:rFonts w:hint="default"/>
        <w:lang w:val="en-US" w:eastAsia="en-US" w:bidi="ar-SA"/>
      </w:rPr>
    </w:lvl>
    <w:lvl w:ilvl="3" w:tplc="8702E30C">
      <w:numFmt w:val="bullet"/>
      <w:lvlText w:val="•"/>
      <w:lvlJc w:val="left"/>
      <w:pPr>
        <w:ind w:left="3243" w:hanging="567"/>
      </w:pPr>
      <w:rPr>
        <w:rFonts w:hint="default"/>
        <w:lang w:val="en-US" w:eastAsia="en-US" w:bidi="ar-SA"/>
      </w:rPr>
    </w:lvl>
    <w:lvl w:ilvl="4" w:tplc="094CF930">
      <w:numFmt w:val="bullet"/>
      <w:lvlText w:val="•"/>
      <w:lvlJc w:val="left"/>
      <w:pPr>
        <w:ind w:left="4235" w:hanging="567"/>
      </w:pPr>
      <w:rPr>
        <w:rFonts w:hint="default"/>
        <w:lang w:val="en-US" w:eastAsia="en-US" w:bidi="ar-SA"/>
      </w:rPr>
    </w:lvl>
    <w:lvl w:ilvl="5" w:tplc="737E0A86">
      <w:numFmt w:val="bullet"/>
      <w:lvlText w:val="•"/>
      <w:lvlJc w:val="left"/>
      <w:pPr>
        <w:ind w:left="5227" w:hanging="567"/>
      </w:pPr>
      <w:rPr>
        <w:rFonts w:hint="default"/>
        <w:lang w:val="en-US" w:eastAsia="en-US" w:bidi="ar-SA"/>
      </w:rPr>
    </w:lvl>
    <w:lvl w:ilvl="6" w:tplc="05ACED94">
      <w:numFmt w:val="bullet"/>
      <w:lvlText w:val="•"/>
      <w:lvlJc w:val="left"/>
      <w:pPr>
        <w:ind w:left="6219" w:hanging="567"/>
      </w:pPr>
      <w:rPr>
        <w:rFonts w:hint="default"/>
        <w:lang w:val="en-US" w:eastAsia="en-US" w:bidi="ar-SA"/>
      </w:rPr>
    </w:lvl>
    <w:lvl w:ilvl="7" w:tplc="C95A1332">
      <w:numFmt w:val="bullet"/>
      <w:lvlText w:val="•"/>
      <w:lvlJc w:val="left"/>
      <w:pPr>
        <w:ind w:left="7210" w:hanging="567"/>
      </w:pPr>
      <w:rPr>
        <w:rFonts w:hint="default"/>
        <w:lang w:val="en-US" w:eastAsia="en-US" w:bidi="ar-SA"/>
      </w:rPr>
    </w:lvl>
    <w:lvl w:ilvl="8" w:tplc="EA1CB0D8">
      <w:numFmt w:val="bullet"/>
      <w:lvlText w:val="•"/>
      <w:lvlJc w:val="left"/>
      <w:pPr>
        <w:ind w:left="8202" w:hanging="567"/>
      </w:pPr>
      <w:rPr>
        <w:rFonts w:hint="default"/>
        <w:lang w:val="en-US" w:eastAsia="en-US" w:bidi="ar-SA"/>
      </w:rPr>
    </w:lvl>
  </w:abstractNum>
  <w:abstractNum w:abstractNumId="1"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86ED0"/>
    <w:multiLevelType w:val="hybridMultilevel"/>
    <w:tmpl w:val="E7A64E08"/>
    <w:lvl w:ilvl="0" w:tplc="FC225B06">
      <w:start w:val="1"/>
      <w:numFmt w:val="decimal"/>
      <w:lvlText w:val="%1."/>
      <w:lvlJc w:val="left"/>
      <w:pPr>
        <w:ind w:left="986" w:hanging="567"/>
      </w:pPr>
      <w:rPr>
        <w:rFonts w:ascii="Arial" w:eastAsia="Arial" w:hAnsi="Arial" w:cs="Arial" w:hint="default"/>
        <w:b w:val="0"/>
        <w:bCs w:val="0"/>
        <w:i w:val="0"/>
        <w:iCs w:val="0"/>
        <w:spacing w:val="-1"/>
        <w:w w:val="100"/>
        <w:sz w:val="22"/>
        <w:szCs w:val="22"/>
        <w:lang w:val="en-US" w:eastAsia="en-US" w:bidi="ar-SA"/>
      </w:rPr>
    </w:lvl>
    <w:lvl w:ilvl="1" w:tplc="7A8A962A">
      <w:start w:val="1"/>
      <w:numFmt w:val="decimal"/>
      <w:lvlText w:val="%2"/>
      <w:lvlJc w:val="left"/>
      <w:pPr>
        <w:ind w:left="420" w:hanging="147"/>
      </w:pPr>
      <w:rPr>
        <w:rFonts w:ascii="Arial" w:eastAsia="Arial" w:hAnsi="Arial" w:cs="Arial" w:hint="default"/>
        <w:b w:val="0"/>
        <w:bCs w:val="0"/>
        <w:i w:val="0"/>
        <w:iCs w:val="0"/>
        <w:spacing w:val="0"/>
        <w:w w:val="100"/>
        <w:sz w:val="16"/>
        <w:szCs w:val="16"/>
        <w:lang w:val="en-US" w:eastAsia="en-US" w:bidi="ar-SA"/>
      </w:rPr>
    </w:lvl>
    <w:lvl w:ilvl="2" w:tplc="5DE6A5CE">
      <w:numFmt w:val="bullet"/>
      <w:lvlText w:val="•"/>
      <w:lvlJc w:val="left"/>
      <w:pPr>
        <w:ind w:left="2002" w:hanging="147"/>
      </w:pPr>
      <w:rPr>
        <w:rFonts w:hint="default"/>
        <w:lang w:val="en-US" w:eastAsia="en-US" w:bidi="ar-SA"/>
      </w:rPr>
    </w:lvl>
    <w:lvl w:ilvl="3" w:tplc="552CEE44">
      <w:numFmt w:val="bullet"/>
      <w:lvlText w:val="•"/>
      <w:lvlJc w:val="left"/>
      <w:pPr>
        <w:ind w:left="3025" w:hanging="147"/>
      </w:pPr>
      <w:rPr>
        <w:rFonts w:hint="default"/>
        <w:lang w:val="en-US" w:eastAsia="en-US" w:bidi="ar-SA"/>
      </w:rPr>
    </w:lvl>
    <w:lvl w:ilvl="4" w:tplc="5B287ECE">
      <w:numFmt w:val="bullet"/>
      <w:lvlText w:val="•"/>
      <w:lvlJc w:val="left"/>
      <w:pPr>
        <w:ind w:left="4048" w:hanging="147"/>
      </w:pPr>
      <w:rPr>
        <w:rFonts w:hint="default"/>
        <w:lang w:val="en-US" w:eastAsia="en-US" w:bidi="ar-SA"/>
      </w:rPr>
    </w:lvl>
    <w:lvl w:ilvl="5" w:tplc="28664EA2">
      <w:numFmt w:val="bullet"/>
      <w:lvlText w:val="•"/>
      <w:lvlJc w:val="left"/>
      <w:pPr>
        <w:ind w:left="5071" w:hanging="147"/>
      </w:pPr>
      <w:rPr>
        <w:rFonts w:hint="default"/>
        <w:lang w:val="en-US" w:eastAsia="en-US" w:bidi="ar-SA"/>
      </w:rPr>
    </w:lvl>
    <w:lvl w:ilvl="6" w:tplc="2A209206">
      <w:numFmt w:val="bullet"/>
      <w:lvlText w:val="•"/>
      <w:lvlJc w:val="left"/>
      <w:pPr>
        <w:ind w:left="6094" w:hanging="147"/>
      </w:pPr>
      <w:rPr>
        <w:rFonts w:hint="default"/>
        <w:lang w:val="en-US" w:eastAsia="en-US" w:bidi="ar-SA"/>
      </w:rPr>
    </w:lvl>
    <w:lvl w:ilvl="7" w:tplc="8B9AFB8E">
      <w:numFmt w:val="bullet"/>
      <w:lvlText w:val="•"/>
      <w:lvlJc w:val="left"/>
      <w:pPr>
        <w:ind w:left="7117" w:hanging="147"/>
      </w:pPr>
      <w:rPr>
        <w:rFonts w:hint="default"/>
        <w:lang w:val="en-US" w:eastAsia="en-US" w:bidi="ar-SA"/>
      </w:rPr>
    </w:lvl>
    <w:lvl w:ilvl="8" w:tplc="3FDAFD42">
      <w:numFmt w:val="bullet"/>
      <w:lvlText w:val="•"/>
      <w:lvlJc w:val="left"/>
      <w:pPr>
        <w:ind w:left="8140" w:hanging="147"/>
      </w:pPr>
      <w:rPr>
        <w:rFonts w:hint="default"/>
        <w:lang w:val="en-US" w:eastAsia="en-US" w:bidi="ar-SA"/>
      </w:rPr>
    </w:lvl>
  </w:abstractNum>
  <w:abstractNum w:abstractNumId="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3E0D5E"/>
    <w:multiLevelType w:val="hybridMultilevel"/>
    <w:tmpl w:val="F25E81AC"/>
    <w:lvl w:ilvl="0" w:tplc="0964A000">
      <w:start w:val="1"/>
      <w:numFmt w:val="decimal"/>
      <w:lvlText w:val="%1."/>
      <w:lvlJc w:val="left"/>
      <w:pPr>
        <w:ind w:left="684" w:hanging="567"/>
      </w:pPr>
      <w:rPr>
        <w:rFonts w:ascii="Arial" w:eastAsia="Arial" w:hAnsi="Arial" w:cs="Arial" w:hint="default"/>
        <w:b/>
        <w:bCs/>
        <w:i w:val="0"/>
        <w:iCs w:val="0"/>
        <w:spacing w:val="-1"/>
        <w:w w:val="100"/>
        <w:sz w:val="22"/>
        <w:szCs w:val="22"/>
        <w:lang w:val="en-US" w:eastAsia="en-US" w:bidi="ar-SA"/>
      </w:rPr>
    </w:lvl>
    <w:lvl w:ilvl="1" w:tplc="CFACAEE0">
      <w:numFmt w:val="bullet"/>
      <w:lvlText w:val="•"/>
      <w:lvlJc w:val="left"/>
      <w:pPr>
        <w:ind w:left="1630" w:hanging="567"/>
      </w:pPr>
      <w:rPr>
        <w:rFonts w:hint="default"/>
        <w:lang w:val="en-US" w:eastAsia="en-US" w:bidi="ar-SA"/>
      </w:rPr>
    </w:lvl>
    <w:lvl w:ilvl="2" w:tplc="7354DC1C">
      <w:numFmt w:val="bullet"/>
      <w:lvlText w:val="•"/>
      <w:lvlJc w:val="left"/>
      <w:pPr>
        <w:ind w:left="2581" w:hanging="567"/>
      </w:pPr>
      <w:rPr>
        <w:rFonts w:hint="default"/>
        <w:lang w:val="en-US" w:eastAsia="en-US" w:bidi="ar-SA"/>
      </w:rPr>
    </w:lvl>
    <w:lvl w:ilvl="3" w:tplc="A81850EC">
      <w:numFmt w:val="bullet"/>
      <w:lvlText w:val="•"/>
      <w:lvlJc w:val="left"/>
      <w:pPr>
        <w:ind w:left="3531" w:hanging="567"/>
      </w:pPr>
      <w:rPr>
        <w:rFonts w:hint="default"/>
        <w:lang w:val="en-US" w:eastAsia="en-US" w:bidi="ar-SA"/>
      </w:rPr>
    </w:lvl>
    <w:lvl w:ilvl="4" w:tplc="FD0653F8">
      <w:numFmt w:val="bullet"/>
      <w:lvlText w:val="•"/>
      <w:lvlJc w:val="left"/>
      <w:pPr>
        <w:ind w:left="4482" w:hanging="567"/>
      </w:pPr>
      <w:rPr>
        <w:rFonts w:hint="default"/>
        <w:lang w:val="en-US" w:eastAsia="en-US" w:bidi="ar-SA"/>
      </w:rPr>
    </w:lvl>
    <w:lvl w:ilvl="5" w:tplc="ADF2B42E">
      <w:numFmt w:val="bullet"/>
      <w:lvlText w:val="•"/>
      <w:lvlJc w:val="left"/>
      <w:pPr>
        <w:ind w:left="5433" w:hanging="567"/>
      </w:pPr>
      <w:rPr>
        <w:rFonts w:hint="default"/>
        <w:lang w:val="en-US" w:eastAsia="en-US" w:bidi="ar-SA"/>
      </w:rPr>
    </w:lvl>
    <w:lvl w:ilvl="6" w:tplc="B79A1244">
      <w:numFmt w:val="bullet"/>
      <w:lvlText w:val="•"/>
      <w:lvlJc w:val="left"/>
      <w:pPr>
        <w:ind w:left="6383" w:hanging="567"/>
      </w:pPr>
      <w:rPr>
        <w:rFonts w:hint="default"/>
        <w:lang w:val="en-US" w:eastAsia="en-US" w:bidi="ar-SA"/>
      </w:rPr>
    </w:lvl>
    <w:lvl w:ilvl="7" w:tplc="200CC402">
      <w:numFmt w:val="bullet"/>
      <w:lvlText w:val="•"/>
      <w:lvlJc w:val="left"/>
      <w:pPr>
        <w:ind w:left="7334" w:hanging="567"/>
      </w:pPr>
      <w:rPr>
        <w:rFonts w:hint="default"/>
        <w:lang w:val="en-US" w:eastAsia="en-US" w:bidi="ar-SA"/>
      </w:rPr>
    </w:lvl>
    <w:lvl w:ilvl="8" w:tplc="2B026ABC">
      <w:numFmt w:val="bullet"/>
      <w:lvlText w:val="•"/>
      <w:lvlJc w:val="left"/>
      <w:pPr>
        <w:ind w:left="8285" w:hanging="567"/>
      </w:pPr>
      <w:rPr>
        <w:rFonts w:hint="default"/>
        <w:lang w:val="en-US" w:eastAsia="en-US" w:bidi="ar-SA"/>
      </w:rPr>
    </w:lvl>
  </w:abstractNum>
  <w:abstractNum w:abstractNumId="5" w15:restartNumberingAfterBreak="0">
    <w:nsid w:val="5372791C"/>
    <w:multiLevelType w:val="hybridMultilevel"/>
    <w:tmpl w:val="D98C4EE6"/>
    <w:lvl w:ilvl="0" w:tplc="3028DBD8">
      <w:start w:val="1"/>
      <w:numFmt w:val="lowerLetter"/>
      <w:lvlText w:val="%1)"/>
      <w:lvlJc w:val="left"/>
      <w:pPr>
        <w:ind w:left="1536" w:hanging="567"/>
      </w:pPr>
      <w:rPr>
        <w:rFonts w:ascii="Arial" w:eastAsia="Arial" w:hAnsi="Arial" w:cs="Arial" w:hint="default"/>
        <w:b w:val="0"/>
        <w:bCs w:val="0"/>
        <w:i w:val="0"/>
        <w:iCs w:val="0"/>
        <w:spacing w:val="-1"/>
        <w:w w:val="100"/>
        <w:sz w:val="22"/>
        <w:szCs w:val="22"/>
        <w:lang w:val="en-US" w:eastAsia="en-US" w:bidi="ar-SA"/>
      </w:rPr>
    </w:lvl>
    <w:lvl w:ilvl="1" w:tplc="9E6C3414">
      <w:numFmt w:val="bullet"/>
      <w:lvlText w:val="•"/>
      <w:lvlJc w:val="left"/>
      <w:pPr>
        <w:ind w:left="2404" w:hanging="567"/>
      </w:pPr>
      <w:rPr>
        <w:rFonts w:hint="default"/>
        <w:lang w:val="en-US" w:eastAsia="en-US" w:bidi="ar-SA"/>
      </w:rPr>
    </w:lvl>
    <w:lvl w:ilvl="2" w:tplc="2B0E180E">
      <w:numFmt w:val="bullet"/>
      <w:lvlText w:val="•"/>
      <w:lvlJc w:val="left"/>
      <w:pPr>
        <w:ind w:left="3269" w:hanging="567"/>
      </w:pPr>
      <w:rPr>
        <w:rFonts w:hint="default"/>
        <w:lang w:val="en-US" w:eastAsia="en-US" w:bidi="ar-SA"/>
      </w:rPr>
    </w:lvl>
    <w:lvl w:ilvl="3" w:tplc="254E96D6">
      <w:numFmt w:val="bullet"/>
      <w:lvlText w:val="•"/>
      <w:lvlJc w:val="left"/>
      <w:pPr>
        <w:ind w:left="4133" w:hanging="567"/>
      </w:pPr>
      <w:rPr>
        <w:rFonts w:hint="default"/>
        <w:lang w:val="en-US" w:eastAsia="en-US" w:bidi="ar-SA"/>
      </w:rPr>
    </w:lvl>
    <w:lvl w:ilvl="4" w:tplc="F3D84522">
      <w:numFmt w:val="bullet"/>
      <w:lvlText w:val="•"/>
      <w:lvlJc w:val="left"/>
      <w:pPr>
        <w:ind w:left="4998" w:hanging="567"/>
      </w:pPr>
      <w:rPr>
        <w:rFonts w:hint="default"/>
        <w:lang w:val="en-US" w:eastAsia="en-US" w:bidi="ar-SA"/>
      </w:rPr>
    </w:lvl>
    <w:lvl w:ilvl="5" w:tplc="822EAF94">
      <w:numFmt w:val="bullet"/>
      <w:lvlText w:val="•"/>
      <w:lvlJc w:val="left"/>
      <w:pPr>
        <w:ind w:left="5863" w:hanging="567"/>
      </w:pPr>
      <w:rPr>
        <w:rFonts w:hint="default"/>
        <w:lang w:val="en-US" w:eastAsia="en-US" w:bidi="ar-SA"/>
      </w:rPr>
    </w:lvl>
    <w:lvl w:ilvl="6" w:tplc="454246C2">
      <w:numFmt w:val="bullet"/>
      <w:lvlText w:val="•"/>
      <w:lvlJc w:val="left"/>
      <w:pPr>
        <w:ind w:left="6727" w:hanging="567"/>
      </w:pPr>
      <w:rPr>
        <w:rFonts w:hint="default"/>
        <w:lang w:val="en-US" w:eastAsia="en-US" w:bidi="ar-SA"/>
      </w:rPr>
    </w:lvl>
    <w:lvl w:ilvl="7" w:tplc="E4D8C820">
      <w:numFmt w:val="bullet"/>
      <w:lvlText w:val="•"/>
      <w:lvlJc w:val="left"/>
      <w:pPr>
        <w:ind w:left="7592" w:hanging="567"/>
      </w:pPr>
      <w:rPr>
        <w:rFonts w:hint="default"/>
        <w:lang w:val="en-US" w:eastAsia="en-US" w:bidi="ar-SA"/>
      </w:rPr>
    </w:lvl>
    <w:lvl w:ilvl="8" w:tplc="FF90ECA8">
      <w:numFmt w:val="bullet"/>
      <w:lvlText w:val="•"/>
      <w:lvlJc w:val="left"/>
      <w:pPr>
        <w:ind w:left="8457" w:hanging="567"/>
      </w:pPr>
      <w:rPr>
        <w:rFonts w:hint="default"/>
        <w:lang w:val="en-US" w:eastAsia="en-US" w:bidi="ar-SA"/>
      </w:rPr>
    </w:lvl>
  </w:abstractNum>
  <w:num w:numId="1" w16cid:durableId="1402020923">
    <w:abstractNumId w:val="1"/>
  </w:num>
  <w:num w:numId="2" w16cid:durableId="1019235996">
    <w:abstractNumId w:val="3"/>
  </w:num>
  <w:num w:numId="3" w16cid:durableId="1187787465">
    <w:abstractNumId w:val="2"/>
  </w:num>
  <w:num w:numId="4" w16cid:durableId="1162163747">
    <w:abstractNumId w:val="0"/>
  </w:num>
  <w:num w:numId="5" w16cid:durableId="403601754">
    <w:abstractNumId w:val="5"/>
  </w:num>
  <w:num w:numId="6" w16cid:durableId="858548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705F"/>
    <w:rsid w:val="000119D1"/>
    <w:rsid w:val="0003542E"/>
    <w:rsid w:val="0005278D"/>
    <w:rsid w:val="0006123F"/>
    <w:rsid w:val="000959FC"/>
    <w:rsid w:val="000B3736"/>
    <w:rsid w:val="000F415C"/>
    <w:rsid w:val="000F4B15"/>
    <w:rsid w:val="001129D0"/>
    <w:rsid w:val="00113778"/>
    <w:rsid w:val="001332E1"/>
    <w:rsid w:val="00135E23"/>
    <w:rsid w:val="00137CEA"/>
    <w:rsid w:val="001460CC"/>
    <w:rsid w:val="00167370"/>
    <w:rsid w:val="00170AB1"/>
    <w:rsid w:val="00186056"/>
    <w:rsid w:val="00193371"/>
    <w:rsid w:val="001B56AE"/>
    <w:rsid w:val="00202FA1"/>
    <w:rsid w:val="00233782"/>
    <w:rsid w:val="00240FFC"/>
    <w:rsid w:val="002432F8"/>
    <w:rsid w:val="002526CB"/>
    <w:rsid w:val="00260E28"/>
    <w:rsid w:val="00261FA8"/>
    <w:rsid w:val="00266EB9"/>
    <w:rsid w:val="00275CED"/>
    <w:rsid w:val="002975B5"/>
    <w:rsid w:val="002A345C"/>
    <w:rsid w:val="002B3654"/>
    <w:rsid w:val="002E70AB"/>
    <w:rsid w:val="0030179B"/>
    <w:rsid w:val="00302263"/>
    <w:rsid w:val="003220C7"/>
    <w:rsid w:val="00345464"/>
    <w:rsid w:val="00355BE3"/>
    <w:rsid w:val="003B3D49"/>
    <w:rsid w:val="003C724A"/>
    <w:rsid w:val="003F28FC"/>
    <w:rsid w:val="004005E5"/>
    <w:rsid w:val="00442482"/>
    <w:rsid w:val="004D569B"/>
    <w:rsid w:val="00512B49"/>
    <w:rsid w:val="005330F7"/>
    <w:rsid w:val="00546459"/>
    <w:rsid w:val="0054704C"/>
    <w:rsid w:val="0055080C"/>
    <w:rsid w:val="005530A2"/>
    <w:rsid w:val="00563598"/>
    <w:rsid w:val="00564AA9"/>
    <w:rsid w:val="00587BB1"/>
    <w:rsid w:val="00590D03"/>
    <w:rsid w:val="00592468"/>
    <w:rsid w:val="005A0831"/>
    <w:rsid w:val="005B2560"/>
    <w:rsid w:val="005D3535"/>
    <w:rsid w:val="005F5005"/>
    <w:rsid w:val="006115DD"/>
    <w:rsid w:val="00615BD1"/>
    <w:rsid w:val="00616A4C"/>
    <w:rsid w:val="00634EC2"/>
    <w:rsid w:val="00654CFE"/>
    <w:rsid w:val="00690B7F"/>
    <w:rsid w:val="006A4087"/>
    <w:rsid w:val="006C70CD"/>
    <w:rsid w:val="006D7AEC"/>
    <w:rsid w:val="006F03AD"/>
    <w:rsid w:val="006F32B8"/>
    <w:rsid w:val="007009F5"/>
    <w:rsid w:val="007117FE"/>
    <w:rsid w:val="007230FC"/>
    <w:rsid w:val="0072592F"/>
    <w:rsid w:val="007310D1"/>
    <w:rsid w:val="007348B5"/>
    <w:rsid w:val="00743376"/>
    <w:rsid w:val="00750E7F"/>
    <w:rsid w:val="00756AEE"/>
    <w:rsid w:val="007845B6"/>
    <w:rsid w:val="00790B3B"/>
    <w:rsid w:val="00792AC7"/>
    <w:rsid w:val="00792B28"/>
    <w:rsid w:val="007C1A27"/>
    <w:rsid w:val="007D63DE"/>
    <w:rsid w:val="007D6D08"/>
    <w:rsid w:val="00803F3E"/>
    <w:rsid w:val="0080554E"/>
    <w:rsid w:val="00824AD5"/>
    <w:rsid w:val="00834FB0"/>
    <w:rsid w:val="00864AB0"/>
    <w:rsid w:val="0088633F"/>
    <w:rsid w:val="008A1B98"/>
    <w:rsid w:val="008B22EB"/>
    <w:rsid w:val="008B7E53"/>
    <w:rsid w:val="008C46AD"/>
    <w:rsid w:val="008D0A1F"/>
    <w:rsid w:val="008D4C0A"/>
    <w:rsid w:val="008D4E11"/>
    <w:rsid w:val="008D530B"/>
    <w:rsid w:val="008E1A51"/>
    <w:rsid w:val="008E6E58"/>
    <w:rsid w:val="008F5561"/>
    <w:rsid w:val="008F79DF"/>
    <w:rsid w:val="00903339"/>
    <w:rsid w:val="009163C0"/>
    <w:rsid w:val="009201EA"/>
    <w:rsid w:val="00927E41"/>
    <w:rsid w:val="009372B0"/>
    <w:rsid w:val="00950CDA"/>
    <w:rsid w:val="0096166D"/>
    <w:rsid w:val="00982EA1"/>
    <w:rsid w:val="00994C04"/>
    <w:rsid w:val="0099626A"/>
    <w:rsid w:val="00996A8B"/>
    <w:rsid w:val="009C366C"/>
    <w:rsid w:val="009C4675"/>
    <w:rsid w:val="009E1F63"/>
    <w:rsid w:val="009E28C2"/>
    <w:rsid w:val="009E5236"/>
    <w:rsid w:val="00A023AD"/>
    <w:rsid w:val="00A07D48"/>
    <w:rsid w:val="00A14AF1"/>
    <w:rsid w:val="00A34943"/>
    <w:rsid w:val="00A372DF"/>
    <w:rsid w:val="00A4165D"/>
    <w:rsid w:val="00A471CF"/>
    <w:rsid w:val="00A541AA"/>
    <w:rsid w:val="00A57311"/>
    <w:rsid w:val="00A6382D"/>
    <w:rsid w:val="00A85A9C"/>
    <w:rsid w:val="00AA6C99"/>
    <w:rsid w:val="00AC121B"/>
    <w:rsid w:val="00AC2D80"/>
    <w:rsid w:val="00AD451B"/>
    <w:rsid w:val="00AE4C5A"/>
    <w:rsid w:val="00AF0D08"/>
    <w:rsid w:val="00AF5D35"/>
    <w:rsid w:val="00B04D8C"/>
    <w:rsid w:val="00B2791A"/>
    <w:rsid w:val="00B370D7"/>
    <w:rsid w:val="00BD4685"/>
    <w:rsid w:val="00BE48DC"/>
    <w:rsid w:val="00BF3382"/>
    <w:rsid w:val="00C23041"/>
    <w:rsid w:val="00C705CC"/>
    <w:rsid w:val="00C81D7D"/>
    <w:rsid w:val="00C87278"/>
    <w:rsid w:val="00CA5200"/>
    <w:rsid w:val="00CB2FDE"/>
    <w:rsid w:val="00CF1049"/>
    <w:rsid w:val="00D237F4"/>
    <w:rsid w:val="00D57506"/>
    <w:rsid w:val="00D62C7A"/>
    <w:rsid w:val="00D83EEC"/>
    <w:rsid w:val="00D87D4B"/>
    <w:rsid w:val="00D965F6"/>
    <w:rsid w:val="00DB1458"/>
    <w:rsid w:val="00DE46E9"/>
    <w:rsid w:val="00E245E9"/>
    <w:rsid w:val="00E355D9"/>
    <w:rsid w:val="00E40689"/>
    <w:rsid w:val="00E430CD"/>
    <w:rsid w:val="00E63007"/>
    <w:rsid w:val="00E6602C"/>
    <w:rsid w:val="00E7481D"/>
    <w:rsid w:val="00E765A1"/>
    <w:rsid w:val="00E83717"/>
    <w:rsid w:val="00E8473D"/>
    <w:rsid w:val="00E900B0"/>
    <w:rsid w:val="00E95918"/>
    <w:rsid w:val="00EB1255"/>
    <w:rsid w:val="00ED5AC6"/>
    <w:rsid w:val="00F11947"/>
    <w:rsid w:val="00F11E8B"/>
    <w:rsid w:val="00F34743"/>
    <w:rsid w:val="00F74476"/>
    <w:rsid w:val="00F77792"/>
    <w:rsid w:val="00F80315"/>
    <w:rsid w:val="00FE6281"/>
    <w:rsid w:val="15910C17"/>
    <w:rsid w:val="242DD738"/>
    <w:rsid w:val="434941F1"/>
    <w:rsid w:val="477FED3F"/>
    <w:rsid w:val="49C0D5B6"/>
    <w:rsid w:val="4A5941F1"/>
    <w:rsid w:val="4F2AF813"/>
    <w:rsid w:val="6A3524A2"/>
    <w:rsid w:val="7A43E1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4929BBB0-AFC4-434C-8709-38E2C8FAA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1"/>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NormalWeb">
    <w:name w:val="Normal (Web)"/>
    <w:basedOn w:val="Normal"/>
    <w:uiPriority w:val="99"/>
    <w:semiHidden/>
    <w:unhideWhenUsed/>
    <w:rsid w:val="00792B28"/>
    <w:pPr>
      <w:widowControl/>
      <w:autoSpaceDE/>
      <w:autoSpaceDN/>
      <w:adjustRightInd/>
      <w:spacing w:before="100" w:beforeAutospacing="1" w:after="100" w:afterAutospacing="1"/>
    </w:pPr>
    <w:rPr>
      <w:rFonts w:ascii="Calibri" w:eastAsiaTheme="minorHAnsi" w:hAnsi="Calibri" w:cs="Calibri"/>
      <w:sz w:val="22"/>
      <w:szCs w:val="22"/>
    </w:rPr>
  </w:style>
  <w:style w:type="character" w:styleId="Hyperlink">
    <w:name w:val="Hyperlink"/>
    <w:basedOn w:val="DefaultParagraphFont"/>
    <w:uiPriority w:val="99"/>
    <w:unhideWhenUsed/>
    <w:rsid w:val="006F03AD"/>
    <w:rPr>
      <w:color w:val="0000FF"/>
      <w:u w:val="single"/>
    </w:rPr>
  </w:style>
  <w:style w:type="character" w:styleId="FollowedHyperlink">
    <w:name w:val="FollowedHyperlink"/>
    <w:basedOn w:val="DefaultParagraphFont"/>
    <w:uiPriority w:val="99"/>
    <w:semiHidden/>
    <w:unhideWhenUsed/>
    <w:rsid w:val="006F03AD"/>
    <w:rPr>
      <w:color w:val="954F72" w:themeColor="followedHyperlink"/>
      <w:u w:val="single"/>
    </w:rPr>
  </w:style>
  <w:style w:type="character" w:styleId="UnresolvedMention">
    <w:name w:val="Unresolved Mention"/>
    <w:basedOn w:val="DefaultParagraphFont"/>
    <w:uiPriority w:val="99"/>
    <w:semiHidden/>
    <w:unhideWhenUsed/>
    <w:rsid w:val="00A4165D"/>
    <w:rPr>
      <w:color w:val="605E5C"/>
      <w:shd w:val="clear" w:color="auto" w:fill="E1DFDD"/>
    </w:rPr>
  </w:style>
  <w:style w:type="character" w:styleId="CommentReference">
    <w:name w:val="annotation reference"/>
    <w:basedOn w:val="DefaultParagraphFont"/>
    <w:uiPriority w:val="99"/>
    <w:semiHidden/>
    <w:unhideWhenUsed/>
    <w:rsid w:val="008E1A51"/>
    <w:rPr>
      <w:sz w:val="16"/>
      <w:szCs w:val="16"/>
    </w:rPr>
  </w:style>
  <w:style w:type="paragraph" w:styleId="CommentText">
    <w:name w:val="annotation text"/>
    <w:basedOn w:val="Normal"/>
    <w:link w:val="CommentTextChar"/>
    <w:uiPriority w:val="99"/>
    <w:unhideWhenUsed/>
    <w:rsid w:val="008E1A51"/>
    <w:pPr>
      <w:adjustRightInd/>
    </w:pPr>
    <w:rPr>
      <w:rFonts w:eastAsia="Arial" w:cs="Arial"/>
      <w:sz w:val="20"/>
      <w:szCs w:val="20"/>
    </w:rPr>
  </w:style>
  <w:style w:type="character" w:customStyle="1" w:styleId="CommentTextChar">
    <w:name w:val="Comment Text Char"/>
    <w:basedOn w:val="DefaultParagraphFont"/>
    <w:link w:val="CommentText"/>
    <w:uiPriority w:val="99"/>
    <w:rsid w:val="008E1A51"/>
    <w:rPr>
      <w:rFonts w:eastAsia="Arial" w:cs="Arial"/>
      <w:sz w:val="20"/>
      <w:szCs w:val="20"/>
    </w:rPr>
  </w:style>
  <w:style w:type="paragraph" w:styleId="BodyText">
    <w:name w:val="Body Text"/>
    <w:basedOn w:val="Normal"/>
    <w:link w:val="BodyTextChar"/>
    <w:uiPriority w:val="1"/>
    <w:qFormat/>
    <w:rsid w:val="00D87D4B"/>
    <w:pPr>
      <w:adjustRightInd/>
    </w:pPr>
    <w:rPr>
      <w:rFonts w:eastAsia="Arial" w:cs="Arial"/>
      <w:sz w:val="22"/>
      <w:szCs w:val="22"/>
    </w:rPr>
  </w:style>
  <w:style w:type="character" w:customStyle="1" w:styleId="BodyTextChar">
    <w:name w:val="Body Text Char"/>
    <w:basedOn w:val="DefaultParagraphFont"/>
    <w:link w:val="BodyText"/>
    <w:uiPriority w:val="1"/>
    <w:rsid w:val="00D87D4B"/>
    <w:rPr>
      <w:rFonts w:eastAsia="Arial" w:cs="Arial"/>
    </w:rPr>
  </w:style>
  <w:style w:type="paragraph" w:styleId="Revision">
    <w:name w:val="Revision"/>
    <w:hidden/>
    <w:uiPriority w:val="99"/>
    <w:semiHidden/>
    <w:rsid w:val="007D6D08"/>
    <w:pPr>
      <w:spacing w:after="0" w:line="240" w:lineRule="auto"/>
    </w:pPr>
    <w:rPr>
      <w:rFonts w:eastAsia="Times New Roman" w:cs="Times New Roman"/>
      <w:sz w:val="18"/>
      <w:szCs w:val="24"/>
    </w:rPr>
  </w:style>
  <w:style w:type="paragraph" w:styleId="CommentSubject">
    <w:name w:val="annotation subject"/>
    <w:basedOn w:val="CommentText"/>
    <w:next w:val="CommentText"/>
    <w:link w:val="CommentSubjectChar"/>
    <w:uiPriority w:val="99"/>
    <w:semiHidden/>
    <w:unhideWhenUsed/>
    <w:rsid w:val="007D6D08"/>
    <w:pPr>
      <w:adjustRightInd w:val="0"/>
    </w:pPr>
    <w:rPr>
      <w:rFonts w:eastAsia="Times New Roman" w:cs="Times New Roman"/>
      <w:b/>
      <w:bCs/>
    </w:rPr>
  </w:style>
  <w:style w:type="character" w:customStyle="1" w:styleId="CommentSubjectChar">
    <w:name w:val="Comment Subject Char"/>
    <w:basedOn w:val="CommentTextChar"/>
    <w:link w:val="CommentSubject"/>
    <w:uiPriority w:val="99"/>
    <w:semiHidden/>
    <w:rsid w:val="007D6D08"/>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994487">
      <w:bodyDiv w:val="1"/>
      <w:marLeft w:val="0"/>
      <w:marRight w:val="0"/>
      <w:marTop w:val="0"/>
      <w:marBottom w:val="0"/>
      <w:divBdr>
        <w:top w:val="none" w:sz="0" w:space="0" w:color="auto"/>
        <w:left w:val="none" w:sz="0" w:space="0" w:color="auto"/>
        <w:bottom w:val="none" w:sz="0" w:space="0" w:color="auto"/>
        <w:right w:val="none" w:sz="0" w:space="0" w:color="auto"/>
      </w:divBdr>
    </w:div>
    <w:div w:id="428039017">
      <w:bodyDiv w:val="1"/>
      <w:marLeft w:val="0"/>
      <w:marRight w:val="0"/>
      <w:marTop w:val="0"/>
      <w:marBottom w:val="0"/>
      <w:divBdr>
        <w:top w:val="none" w:sz="0" w:space="0" w:color="auto"/>
        <w:left w:val="none" w:sz="0" w:space="0" w:color="auto"/>
        <w:bottom w:val="none" w:sz="0" w:space="0" w:color="auto"/>
        <w:right w:val="none" w:sz="0" w:space="0" w:color="auto"/>
      </w:divBdr>
    </w:div>
    <w:div w:id="109447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marinemammalhabitat.org/mmpatf/activities/geospatial-analysis-of-threa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F261AC-885A-45AC-967F-D87FB8B48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F5C88F78-01BD-49AF-8955-21ED73777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881</Words>
  <Characters>5022</Characters>
  <Application>Microsoft Office Word</Application>
  <DocSecurity>0</DocSecurity>
  <Lines>41</Lines>
  <Paragraphs>11</Paragraphs>
  <ScaleCrop>false</ScaleCrop>
  <Company/>
  <LinksUpToDate>false</LinksUpToDate>
  <CharactersWithSpaces>5892</CharactersWithSpaces>
  <SharedDoc>false</SharedDoc>
  <HLinks>
    <vt:vector size="6" baseType="variant">
      <vt:variant>
        <vt:i4>5570580</vt:i4>
      </vt:variant>
      <vt:variant>
        <vt:i4>0</vt:i4>
      </vt:variant>
      <vt:variant>
        <vt:i4>0</vt:i4>
      </vt:variant>
      <vt:variant>
        <vt:i4>5</vt:i4>
      </vt:variant>
      <vt:variant>
        <vt:lpwstr>https://www.marinemammalhabitat.org/mmpatf/activities/geospatial-analysis-of-threats/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Andrea Pauly</cp:lastModifiedBy>
  <cp:revision>2</cp:revision>
  <dcterms:created xsi:type="dcterms:W3CDTF">2023-07-19T23:14:00Z</dcterms:created>
  <dcterms:modified xsi:type="dcterms:W3CDTF">2023-07-19T23:14:00Z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