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54C64" w14:textId="77777777" w:rsidR="00991862" w:rsidRPr="00660A3F" w:rsidRDefault="00991862" w:rsidP="00660A3F">
      <w:pPr>
        <w:pStyle w:val="Header"/>
        <w:tabs>
          <w:tab w:val="clear" w:pos="4680"/>
          <w:tab w:val="clear" w:pos="9360"/>
        </w:tabs>
        <w:rPr>
          <w:rFonts w:cs="Arial"/>
        </w:rPr>
      </w:pPr>
    </w:p>
    <w:p w14:paraId="4E706D72" w14:textId="77777777" w:rsidR="009A012D" w:rsidRDefault="009A012D">
      <w:pPr>
        <w:rPr>
          <w:rFonts w:cs="Arial"/>
          <w:noProof/>
          <w:spacing w:val="-2"/>
          <w:lang w:eastAsia="en-GB"/>
        </w:rPr>
      </w:pPr>
    </w:p>
    <w:p w14:paraId="4A239571" w14:textId="77777777" w:rsidR="005D00EE" w:rsidRDefault="005D00EE">
      <w:pPr>
        <w:rPr>
          <w:rFonts w:cs="Arial"/>
          <w:noProof/>
          <w:spacing w:val="-2"/>
          <w:lang w:eastAsia="en-GB"/>
        </w:rPr>
      </w:pPr>
    </w:p>
    <w:p w14:paraId="5228E086" w14:textId="77777777" w:rsidR="004641A5" w:rsidRDefault="00335AE5" w:rsidP="004641A5">
      <w:pPr>
        <w:tabs>
          <w:tab w:val="left" w:pos="-1057"/>
          <w:tab w:val="left" w:pos="-720"/>
        </w:tabs>
        <w:jc w:val="center"/>
      </w:pPr>
      <w:r>
        <w:rPr>
          <w:rFonts w:cs="Arial"/>
          <w:b/>
          <w:sz w:val="28"/>
          <w:szCs w:val="28"/>
          <w:lang w:val="en-GB"/>
        </w:rPr>
        <w:t>6</w:t>
      </w:r>
      <w:r>
        <w:rPr>
          <w:rFonts w:cs="Arial"/>
          <w:b/>
          <w:sz w:val="28"/>
          <w:szCs w:val="28"/>
          <w:vertAlign w:val="superscript"/>
          <w:lang w:val="en-GB"/>
        </w:rPr>
        <w:t>th</w:t>
      </w:r>
      <w:r>
        <w:rPr>
          <w:rFonts w:cs="Arial"/>
          <w:b/>
          <w:sz w:val="28"/>
          <w:szCs w:val="28"/>
          <w:lang w:val="en-GB"/>
        </w:rPr>
        <w:t xml:space="preserve"> Meeting of the Sessional Committee of the </w:t>
      </w:r>
    </w:p>
    <w:p w14:paraId="053A51AB" w14:textId="77777777" w:rsidR="004641A5" w:rsidRDefault="00335AE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295BD08F" w14:textId="77777777" w:rsidR="004641A5" w:rsidRDefault="00335AE5"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425CC3B5" w14:textId="77777777" w:rsidR="004641A5" w:rsidRDefault="00335AE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w:t>
      </w:r>
      <w:r w:rsidR="009B2B11">
        <w:rPr>
          <w:rFonts w:cs="Arial"/>
          <w:lang w:val="en-GB"/>
        </w:rPr>
        <w:t>Doc.4</w:t>
      </w:r>
    </w:p>
    <w:p w14:paraId="7BCCD4B6" w14:textId="77777777" w:rsidR="004641A5" w:rsidRDefault="004641A5" w:rsidP="004641A5">
      <w:pPr>
        <w:rPr>
          <w:rFonts w:cs="Arial"/>
          <w:lang w:val="en-GB"/>
        </w:rPr>
      </w:pPr>
    </w:p>
    <w:p w14:paraId="7C0941C6" w14:textId="77777777" w:rsidR="004641A5" w:rsidRDefault="004641A5" w:rsidP="004641A5">
      <w:pPr>
        <w:tabs>
          <w:tab w:val="left" w:pos="6285"/>
        </w:tabs>
        <w:jc w:val="both"/>
        <w:rPr>
          <w:rFonts w:cs="Arial"/>
          <w:lang w:val="en-GB"/>
        </w:rPr>
      </w:pPr>
    </w:p>
    <w:p w14:paraId="0A2D4C48" w14:textId="77777777" w:rsidR="004641A5" w:rsidRPr="00EE41F4" w:rsidRDefault="00335AE5" w:rsidP="004641A5">
      <w:pPr>
        <w:pStyle w:val="Heading2"/>
        <w:keepNext w:val="0"/>
        <w:spacing w:after="120"/>
        <w:ind w:left="-86" w:right="-360"/>
        <w:rPr>
          <w:rFonts w:ascii="Arial" w:hAnsi="Arial" w:cs="Arial"/>
          <w:szCs w:val="22"/>
        </w:rPr>
      </w:pPr>
      <w:r w:rsidRPr="00EE41F4">
        <w:rPr>
          <w:rFonts w:ascii="Arial" w:hAnsi="Arial" w:cs="Arial"/>
        </w:rPr>
        <w:t>PROGRESS IN THE IMPLEMENTATION OF THE PROGRAMME OF WORK FOR THE SESSIONAL COMMITTEE OF THE SCIENTIFIC COUNCIL FOR THE INTERSESSIONAL PERIOD BETWEEN COP1</w:t>
      </w:r>
      <w:r w:rsidR="00EE41F4">
        <w:rPr>
          <w:rFonts w:ascii="Arial" w:hAnsi="Arial" w:cs="Arial"/>
        </w:rPr>
        <w:t>3</w:t>
      </w:r>
      <w:r w:rsidRPr="00EE41F4">
        <w:rPr>
          <w:rFonts w:ascii="Arial" w:hAnsi="Arial" w:cs="Arial"/>
        </w:rPr>
        <w:t xml:space="preserve"> AND COP1</w:t>
      </w:r>
      <w:r w:rsidR="00EE41F4">
        <w:rPr>
          <w:rFonts w:ascii="Arial" w:hAnsi="Arial" w:cs="Arial"/>
        </w:rPr>
        <w:t>4</w:t>
      </w:r>
    </w:p>
    <w:p w14:paraId="06D429AC" w14:textId="7B23E25B" w:rsidR="004641A5" w:rsidRDefault="00335AE5" w:rsidP="004641A5">
      <w:pPr>
        <w:jc w:val="center"/>
        <w:rPr>
          <w:rFonts w:cs="Arial"/>
          <w:i/>
        </w:rPr>
      </w:pPr>
      <w:r w:rsidRPr="00BE2FF6">
        <w:rPr>
          <w:rFonts w:cs="Arial"/>
          <w:i/>
        </w:rPr>
        <w:t xml:space="preserve">(Prepared by </w:t>
      </w:r>
      <w:r w:rsidR="00EE41F4">
        <w:rPr>
          <w:rFonts w:cs="Arial"/>
          <w:i/>
        </w:rPr>
        <w:t>the Secretariat</w:t>
      </w:r>
      <w:r w:rsidRPr="00BE2FF6">
        <w:rPr>
          <w:rFonts w:cs="Arial"/>
          <w:i/>
        </w:rPr>
        <w:t>)</w:t>
      </w:r>
    </w:p>
    <w:p w14:paraId="373E17CD" w14:textId="77777777" w:rsidR="00D22721" w:rsidRDefault="00D22721" w:rsidP="004641A5">
      <w:pPr>
        <w:jc w:val="center"/>
        <w:rPr>
          <w:rFonts w:cs="Arial"/>
          <w:i/>
        </w:rPr>
      </w:pPr>
    </w:p>
    <w:p w14:paraId="01A76BD7" w14:textId="458D4E2D" w:rsidR="00D22721" w:rsidRPr="00025D12" w:rsidRDefault="00D22721" w:rsidP="00D22721">
      <w:pPr>
        <w:jc w:val="right"/>
        <w:rPr>
          <w:rFonts w:cs="Arial"/>
          <w:b/>
          <w:bCs/>
          <w:iCs/>
          <w:color w:val="FF0000"/>
          <w:sz w:val="32"/>
          <w:szCs w:val="32"/>
        </w:rPr>
      </w:pPr>
      <w:r w:rsidRPr="00025D12">
        <w:rPr>
          <w:rFonts w:cs="Arial"/>
          <w:b/>
          <w:bCs/>
          <w:iCs/>
          <w:color w:val="FF0000"/>
          <w:sz w:val="32"/>
          <w:szCs w:val="32"/>
        </w:rPr>
        <w:t xml:space="preserve">ScC-SC6 CRP </w:t>
      </w:r>
      <w:r w:rsidR="00025D12" w:rsidRPr="00025D12">
        <w:rPr>
          <w:rFonts w:cs="Arial"/>
          <w:b/>
          <w:bCs/>
          <w:iCs/>
          <w:color w:val="FF0000"/>
          <w:sz w:val="32"/>
          <w:szCs w:val="32"/>
        </w:rPr>
        <w:t>4</w:t>
      </w:r>
    </w:p>
    <w:p w14:paraId="144F51DA" w14:textId="3EE849CE" w:rsidR="004641A5" w:rsidRDefault="004641A5" w:rsidP="004641A5">
      <w:pPr>
        <w:jc w:val="both"/>
        <w:rPr>
          <w:rFonts w:cs="Arial"/>
          <w:lang w:val="en-GB"/>
        </w:rPr>
      </w:pPr>
    </w:p>
    <w:p w14:paraId="4203CBAC" w14:textId="3D9A2E96" w:rsidR="004641A5" w:rsidRDefault="004641A5" w:rsidP="004641A5">
      <w:pPr>
        <w:jc w:val="both"/>
        <w:rPr>
          <w:rFonts w:cs="Arial"/>
          <w:lang w:val="en-GB"/>
        </w:rPr>
      </w:pPr>
    </w:p>
    <w:p w14:paraId="26A95728" w14:textId="44D075E5" w:rsidR="004641A5" w:rsidRDefault="00D22721" w:rsidP="004641A5">
      <w:pPr>
        <w:jc w:val="both"/>
        <w:rPr>
          <w:rFonts w:cs="Arial"/>
          <w:lang w:val="en-GB"/>
        </w:rPr>
      </w:pPr>
      <w:r w:rsidRPr="005E0EDA">
        <w:rPr>
          <w:rFonts w:cs="Arial"/>
          <w:noProof/>
        </w:rPr>
        <mc:AlternateContent>
          <mc:Choice Requires="wps">
            <w:drawing>
              <wp:anchor distT="0" distB="0" distL="114300" distR="114300" simplePos="0" relativeHeight="251658240" behindDoc="1" locked="0" layoutInCell="1" allowOverlap="1" wp14:anchorId="3F1AE070" wp14:editId="39B6822F">
                <wp:simplePos x="0" y="0"/>
                <wp:positionH relativeFrom="margin">
                  <wp:posOffset>1045210</wp:posOffset>
                </wp:positionH>
                <wp:positionV relativeFrom="margin">
                  <wp:posOffset>3174988</wp:posOffset>
                </wp:positionV>
                <wp:extent cx="4152900" cy="175260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752600"/>
                        </a:xfrm>
                        <a:prstGeom prst="rect">
                          <a:avLst/>
                        </a:prstGeom>
                        <a:solidFill>
                          <a:srgbClr val="FFFFFF"/>
                        </a:solidFill>
                        <a:ln w="3175">
                          <a:solidFill>
                            <a:srgbClr val="000000"/>
                          </a:solidFill>
                          <a:miter lim="800000"/>
                          <a:headEnd/>
                          <a:tailEnd/>
                        </a:ln>
                      </wps:spPr>
                      <wps:txbx>
                        <w:txbxContent>
                          <w:p w14:paraId="07C186E7" w14:textId="77777777" w:rsidR="00C6402A" w:rsidRPr="00153E43" w:rsidRDefault="00335AE5" w:rsidP="00C6402A">
                            <w:pPr>
                              <w:rPr>
                                <w:rFonts w:cs="Arial"/>
                              </w:rPr>
                            </w:pPr>
                            <w:r w:rsidRPr="00153E43">
                              <w:rPr>
                                <w:rFonts w:cs="Arial"/>
                              </w:rPr>
                              <w:t>Summary:</w:t>
                            </w:r>
                          </w:p>
                          <w:p w14:paraId="2660EFA9" w14:textId="77777777" w:rsidR="00C6402A" w:rsidRPr="00153E43" w:rsidRDefault="00C6402A" w:rsidP="00C6402A">
                            <w:pPr>
                              <w:rPr>
                                <w:rFonts w:cs="Arial"/>
                              </w:rPr>
                            </w:pPr>
                          </w:p>
                          <w:p w14:paraId="6FD6F285" w14:textId="77777777" w:rsidR="00867FF0" w:rsidRPr="00153E43" w:rsidRDefault="00335AE5" w:rsidP="00867FF0">
                            <w:pPr>
                              <w:jc w:val="both"/>
                              <w:rPr>
                                <w:rFonts w:eastAsia="Calibri" w:cs="Arial"/>
                              </w:rPr>
                            </w:pPr>
                            <w:r w:rsidRPr="00153E43">
                              <w:rPr>
                                <w:rFonts w:eastAsia="Calibri" w:cs="Arial"/>
                              </w:rPr>
                              <w:t>This document is provided to assist the Sessional Committee in reviewing progress in the implementation of the Programme of Work for the Sessional Committee of the Scientific Council for the intersessional period between COP1</w:t>
                            </w:r>
                            <w:r w:rsidR="00153E43" w:rsidRPr="00153E43">
                              <w:rPr>
                                <w:rFonts w:eastAsia="Calibri" w:cs="Arial"/>
                              </w:rPr>
                              <w:t>3</w:t>
                            </w:r>
                            <w:r w:rsidRPr="00153E43">
                              <w:rPr>
                                <w:rFonts w:eastAsia="Calibri" w:cs="Arial"/>
                              </w:rPr>
                              <w:t xml:space="preserve"> and COP1</w:t>
                            </w:r>
                            <w:r w:rsidR="00153E43" w:rsidRPr="00153E43">
                              <w:rPr>
                                <w:rFonts w:eastAsia="Calibri" w:cs="Arial"/>
                              </w:rPr>
                              <w:t>4</w:t>
                            </w:r>
                            <w:r w:rsidRPr="00153E43">
                              <w:rPr>
                                <w:rFonts w:eastAsia="Calibri" w:cs="Arial"/>
                              </w:rPr>
                              <w:t xml:space="preserve">.  </w:t>
                            </w:r>
                          </w:p>
                          <w:p w14:paraId="2422C723" w14:textId="77777777" w:rsidR="00867FF0" w:rsidRPr="00153E43" w:rsidRDefault="00867FF0" w:rsidP="00867FF0">
                            <w:pPr>
                              <w:jc w:val="both"/>
                              <w:rPr>
                                <w:rFonts w:eastAsia="Times New Roman" w:cs="Arial"/>
                              </w:rPr>
                            </w:pPr>
                          </w:p>
                          <w:p w14:paraId="653E5611" w14:textId="1DCD7B10" w:rsidR="00867FF0" w:rsidRPr="00153E43" w:rsidRDefault="00335AE5" w:rsidP="00335AE5">
                            <w:pPr>
                              <w:pStyle w:val="BodyText2"/>
                            </w:pPr>
                            <w:r w:rsidRPr="00153E43">
                              <w:t xml:space="preserve">The Sessional Committee is recommended to review the document and update it </w:t>
                            </w:r>
                            <w:r>
                              <w:t>during</w:t>
                            </w:r>
                            <w:r w:rsidRPr="00153E43">
                              <w:t xml:space="preserve"> the meeting as appropriate.</w:t>
                            </w:r>
                          </w:p>
                          <w:p w14:paraId="2378A78A" w14:textId="77777777" w:rsidR="00C6402A" w:rsidRPr="00153E43" w:rsidRDefault="00C6402A" w:rsidP="00C6402A">
                            <w:pPr>
                              <w:rPr>
                                <w:rFonts w:cs="Arial"/>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F1AE070" id="_x0000_t202" coordsize="21600,21600" o:spt="202" path="m,l,21600r21600,l21600,xe">
                <v:stroke joinstyle="miter"/>
                <v:path gradientshapeok="t" o:connecttype="rect"/>
              </v:shapetype>
              <v:shape id="Text Box 5" o:spid="_x0000_s1026" type="#_x0000_t202" style="position:absolute;left:0;text-align:left;margin-left:82.3pt;margin-top:250pt;width:327pt;height:13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" strokeweight=".25pt">
                <v:textbox>
                  <w:txbxContent>
                    <w:p w14:paraId="07C186E7" w14:textId="77777777" w:rsidR="00C6402A" w:rsidRPr="00153E43" w:rsidRDefault="00335AE5" w:rsidP="00C6402A">
                      <w:pPr>
                        <w:rPr>
                          <w:rFonts w:cs="Arial"/>
                        </w:rPr>
                      </w:pPr>
                      <w:r w:rsidRPr="00153E43">
                        <w:rPr>
                          <w:rFonts w:cs="Arial"/>
                        </w:rPr>
                        <w:t>Summary:</w:t>
                      </w:r>
                    </w:p>
                    <w:p w14:paraId="2660EFA9" w14:textId="77777777" w:rsidR="00C6402A" w:rsidRPr="00153E43" w:rsidRDefault="00C6402A" w:rsidP="00C6402A">
                      <w:pPr>
                        <w:rPr>
                          <w:rFonts w:cs="Arial"/>
                        </w:rPr>
                      </w:pPr>
                    </w:p>
                    <w:p w14:paraId="6FD6F285" w14:textId="77777777" w:rsidR="00867FF0" w:rsidRPr="00153E43" w:rsidRDefault="00335AE5" w:rsidP="00867FF0">
                      <w:pPr>
                        <w:jc w:val="both"/>
                        <w:rPr>
                          <w:rFonts w:eastAsia="Calibri" w:cs="Arial"/>
                        </w:rPr>
                      </w:pPr>
                      <w:r w:rsidRPr="00153E43">
                        <w:rPr>
                          <w:rFonts w:eastAsia="Calibri" w:cs="Arial"/>
                        </w:rPr>
                        <w:t xml:space="preserve">This document is provided to assist the Sessional Committee in reviewing progress in the implementation of the </w:t>
                      </w:r>
                      <w:proofErr w:type="spellStart"/>
                      <w:r w:rsidRPr="00153E43">
                        <w:rPr>
                          <w:rFonts w:eastAsia="Calibri" w:cs="Arial"/>
                        </w:rPr>
                        <w:t>Programme</w:t>
                      </w:r>
                      <w:proofErr w:type="spellEnd"/>
                      <w:r w:rsidRPr="00153E43">
                        <w:rPr>
                          <w:rFonts w:eastAsia="Calibri" w:cs="Arial"/>
                        </w:rPr>
                        <w:t xml:space="preserve"> of Work for the Sessional Committee of the Scientific Council for the intersessional period between COP1</w:t>
                      </w:r>
                      <w:r w:rsidR="00153E43" w:rsidRPr="00153E43">
                        <w:rPr>
                          <w:rFonts w:eastAsia="Calibri" w:cs="Arial"/>
                        </w:rPr>
                        <w:t>3</w:t>
                      </w:r>
                      <w:r w:rsidRPr="00153E43">
                        <w:rPr>
                          <w:rFonts w:eastAsia="Calibri" w:cs="Arial"/>
                        </w:rPr>
                        <w:t xml:space="preserve"> and COP1</w:t>
                      </w:r>
                      <w:r w:rsidR="00153E43" w:rsidRPr="00153E43">
                        <w:rPr>
                          <w:rFonts w:eastAsia="Calibri" w:cs="Arial"/>
                        </w:rPr>
                        <w:t>4</w:t>
                      </w:r>
                      <w:r w:rsidRPr="00153E43">
                        <w:rPr>
                          <w:rFonts w:eastAsia="Calibri" w:cs="Arial"/>
                        </w:rPr>
                        <w:t xml:space="preserve">.  </w:t>
                      </w:r>
                    </w:p>
                    <w:p w14:paraId="2422C723" w14:textId="77777777" w:rsidR="00867FF0" w:rsidRPr="00153E43" w:rsidRDefault="00867FF0" w:rsidP="00867FF0">
                      <w:pPr>
                        <w:jc w:val="both"/>
                        <w:rPr>
                          <w:rFonts w:eastAsia="Times New Roman" w:cs="Arial"/>
                        </w:rPr>
                      </w:pPr>
                    </w:p>
                    <w:p w14:paraId="653E5611" w14:textId="1DCD7B10" w:rsidR="00867FF0" w:rsidRPr="00153E43" w:rsidRDefault="00335AE5" w:rsidP="00335AE5">
                      <w:pPr>
                        <w:pStyle w:val="BodyText2"/>
                      </w:pPr>
                      <w:r w:rsidRPr="00153E43">
                        <w:t xml:space="preserve">The Sessional Committee is recommended to review the document and update it </w:t>
                      </w:r>
                      <w:r>
                        <w:t>during</w:t>
                      </w:r>
                      <w:r w:rsidRPr="00153E43">
                        <w:t xml:space="preserve"> the meeting as appropriate.</w:t>
                      </w:r>
                    </w:p>
                    <w:p w14:paraId="2378A78A" w14:textId="77777777" w:rsidR="00C6402A" w:rsidRPr="00153E43" w:rsidRDefault="00C6402A" w:rsidP="00C6402A">
                      <w:pPr>
                        <w:rPr>
                          <w:rFonts w:cs="Arial"/>
                        </w:rPr>
                      </w:pPr>
                    </w:p>
                  </w:txbxContent>
                </v:textbox>
                <w10:wrap type="square" anchorx="margin" anchory="margin"/>
              </v:shape>
            </w:pict>
          </mc:Fallback>
        </mc:AlternateContent>
      </w:r>
    </w:p>
    <w:p w14:paraId="498172EC" w14:textId="65107E77" w:rsidR="005872F6" w:rsidRDefault="005872F6" w:rsidP="003C1A96">
      <w:pPr>
        <w:suppressAutoHyphens/>
        <w:rPr>
          <w:rFonts w:cs="Arial"/>
          <w:lang w:val="en-GB"/>
        </w:rPr>
      </w:pPr>
    </w:p>
    <w:p w14:paraId="062295F7" w14:textId="77777777" w:rsidR="00EE41F4" w:rsidRDefault="00EE41F4" w:rsidP="003C1A96">
      <w:pPr>
        <w:suppressAutoHyphens/>
        <w:rPr>
          <w:rFonts w:cs="Arial"/>
          <w:lang w:val="en-GB"/>
        </w:rPr>
      </w:pPr>
    </w:p>
    <w:p w14:paraId="77DFCA1E" w14:textId="77777777" w:rsidR="00EE41F4" w:rsidRDefault="00EE41F4" w:rsidP="003C1A96">
      <w:pPr>
        <w:suppressAutoHyphens/>
        <w:rPr>
          <w:rFonts w:cs="Arial"/>
          <w:lang w:val="en-GB"/>
        </w:rPr>
      </w:pPr>
    </w:p>
    <w:p w14:paraId="5F59D33D" w14:textId="77777777" w:rsidR="00EE41F4" w:rsidRDefault="00EE41F4" w:rsidP="003C1A96">
      <w:pPr>
        <w:suppressAutoHyphens/>
        <w:rPr>
          <w:rFonts w:cs="Arial"/>
          <w:lang w:val="en-GB"/>
        </w:rPr>
      </w:pPr>
    </w:p>
    <w:p w14:paraId="1409AC32" w14:textId="77777777" w:rsidR="00EE41F4" w:rsidRDefault="00EE41F4" w:rsidP="003C1A96">
      <w:pPr>
        <w:suppressAutoHyphens/>
        <w:rPr>
          <w:rFonts w:cs="Arial"/>
          <w:lang w:val="en-GB"/>
        </w:rPr>
      </w:pPr>
    </w:p>
    <w:p w14:paraId="521FB641" w14:textId="77777777" w:rsidR="00EE41F4" w:rsidRDefault="00EE41F4" w:rsidP="003C1A96">
      <w:pPr>
        <w:suppressAutoHyphens/>
        <w:rPr>
          <w:rFonts w:cs="Arial"/>
          <w:lang w:val="en-GB"/>
        </w:rPr>
      </w:pPr>
    </w:p>
    <w:p w14:paraId="259FCF61" w14:textId="77777777" w:rsidR="00EE41F4" w:rsidRDefault="00EE41F4" w:rsidP="003C1A96">
      <w:pPr>
        <w:suppressAutoHyphens/>
        <w:rPr>
          <w:rFonts w:cs="Arial"/>
          <w:lang w:val="en-GB"/>
        </w:rPr>
      </w:pPr>
    </w:p>
    <w:p w14:paraId="7EE38810" w14:textId="77777777" w:rsidR="00EE41F4" w:rsidRDefault="00EE41F4" w:rsidP="003C1A96">
      <w:pPr>
        <w:suppressAutoHyphens/>
        <w:rPr>
          <w:rFonts w:cs="Arial"/>
          <w:lang w:val="en-GB"/>
        </w:rPr>
      </w:pPr>
    </w:p>
    <w:p w14:paraId="79E7C71E" w14:textId="77777777" w:rsidR="00EE41F4" w:rsidRDefault="00EE41F4" w:rsidP="003C1A96">
      <w:pPr>
        <w:suppressAutoHyphens/>
        <w:rPr>
          <w:rFonts w:cs="Arial"/>
          <w:lang w:val="en-GB"/>
        </w:rPr>
      </w:pPr>
    </w:p>
    <w:p w14:paraId="4BCECD19" w14:textId="77777777" w:rsidR="00EE41F4" w:rsidRDefault="00EE41F4" w:rsidP="003C1A96">
      <w:pPr>
        <w:suppressAutoHyphens/>
        <w:rPr>
          <w:rFonts w:cs="Arial"/>
          <w:lang w:val="en-GB"/>
        </w:rPr>
      </w:pPr>
    </w:p>
    <w:p w14:paraId="579F1405" w14:textId="77777777" w:rsidR="00EE41F4" w:rsidRDefault="00EE41F4" w:rsidP="003C1A96">
      <w:pPr>
        <w:suppressAutoHyphens/>
        <w:rPr>
          <w:rFonts w:cs="Arial"/>
          <w:lang w:val="en-GB"/>
        </w:rPr>
      </w:pPr>
    </w:p>
    <w:p w14:paraId="0CCFD8CA" w14:textId="77777777" w:rsidR="00EE41F4" w:rsidRDefault="00EE41F4" w:rsidP="003C1A96">
      <w:pPr>
        <w:suppressAutoHyphens/>
        <w:rPr>
          <w:rFonts w:cs="Arial"/>
          <w:lang w:val="en-GB"/>
        </w:rPr>
      </w:pPr>
    </w:p>
    <w:p w14:paraId="1CBC701D" w14:textId="77777777" w:rsidR="00EE41F4" w:rsidRDefault="00EE41F4" w:rsidP="003C1A96">
      <w:pPr>
        <w:suppressAutoHyphens/>
        <w:rPr>
          <w:rFonts w:cs="Arial"/>
          <w:lang w:val="en-GB"/>
        </w:rPr>
      </w:pPr>
    </w:p>
    <w:p w14:paraId="0425BAE4" w14:textId="77777777" w:rsidR="00EE41F4" w:rsidRDefault="00EE41F4" w:rsidP="003C1A96">
      <w:pPr>
        <w:suppressAutoHyphens/>
        <w:rPr>
          <w:rFonts w:cs="Arial"/>
          <w:lang w:val="en-GB"/>
        </w:rPr>
      </w:pPr>
    </w:p>
    <w:p w14:paraId="367F72B4" w14:textId="77777777" w:rsidR="00EE41F4" w:rsidRDefault="00EE41F4" w:rsidP="003C1A96">
      <w:pPr>
        <w:suppressAutoHyphens/>
        <w:rPr>
          <w:rFonts w:cs="Arial"/>
          <w:lang w:val="en-GB"/>
        </w:rPr>
      </w:pPr>
    </w:p>
    <w:p w14:paraId="52602DDE" w14:textId="77777777" w:rsidR="00EE41F4" w:rsidRDefault="00EE41F4" w:rsidP="003C1A96">
      <w:pPr>
        <w:suppressAutoHyphens/>
        <w:rPr>
          <w:rFonts w:cs="Arial"/>
          <w:lang w:val="en-GB"/>
        </w:rPr>
      </w:pPr>
    </w:p>
    <w:p w14:paraId="4ECC8C9E" w14:textId="77777777" w:rsidR="00EE41F4" w:rsidRDefault="00EE41F4" w:rsidP="003C1A96">
      <w:pPr>
        <w:suppressAutoHyphens/>
        <w:rPr>
          <w:rFonts w:cs="Arial"/>
          <w:lang w:val="en-GB"/>
        </w:rPr>
      </w:pPr>
    </w:p>
    <w:p w14:paraId="183B639D" w14:textId="77777777" w:rsidR="00EE41F4" w:rsidRDefault="00EE41F4" w:rsidP="003C1A96">
      <w:pPr>
        <w:suppressAutoHyphens/>
        <w:rPr>
          <w:rFonts w:cs="Arial"/>
          <w:lang w:val="en-GB"/>
        </w:rPr>
      </w:pPr>
    </w:p>
    <w:p w14:paraId="39694C30" w14:textId="77777777" w:rsidR="00EE41F4" w:rsidRDefault="00EE41F4" w:rsidP="003C1A96">
      <w:pPr>
        <w:suppressAutoHyphens/>
        <w:rPr>
          <w:rFonts w:cs="Arial"/>
          <w:lang w:val="en-GB"/>
        </w:rPr>
      </w:pPr>
    </w:p>
    <w:p w14:paraId="179C9239" w14:textId="77777777" w:rsidR="00EE41F4" w:rsidRDefault="00EE41F4" w:rsidP="003C1A96">
      <w:pPr>
        <w:suppressAutoHyphens/>
        <w:rPr>
          <w:rFonts w:cs="Arial"/>
          <w:lang w:val="en-GB"/>
        </w:rPr>
      </w:pPr>
    </w:p>
    <w:p w14:paraId="6CA264CE" w14:textId="77777777" w:rsidR="00EE41F4" w:rsidRDefault="00EE41F4" w:rsidP="003C1A96">
      <w:pPr>
        <w:suppressAutoHyphens/>
        <w:rPr>
          <w:rFonts w:cs="Arial"/>
          <w:lang w:val="en-GB"/>
        </w:rPr>
      </w:pPr>
    </w:p>
    <w:p w14:paraId="2D021358" w14:textId="77777777" w:rsidR="00EE41F4" w:rsidRDefault="00EE41F4" w:rsidP="003C1A96">
      <w:pPr>
        <w:suppressAutoHyphens/>
        <w:rPr>
          <w:rFonts w:cs="Arial"/>
          <w:lang w:val="en-GB"/>
        </w:rPr>
      </w:pPr>
    </w:p>
    <w:p w14:paraId="43ACEF02" w14:textId="77777777" w:rsidR="005A0362" w:rsidRDefault="005A0362" w:rsidP="003C1A96">
      <w:pPr>
        <w:suppressAutoHyphens/>
        <w:rPr>
          <w:rFonts w:eastAsia="Times New Roman" w:cs="Arial"/>
          <w:color w:val="000000"/>
          <w:kern w:val="2"/>
          <w:lang w:val="en-GB"/>
        </w:rPr>
        <w:sectPr w:rsidR="005A0362" w:rsidSect="00660A3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580" w:gutter="0"/>
          <w:cols w:space="720"/>
          <w:titlePg/>
          <w:docGrid w:linePitch="360"/>
        </w:sectPr>
      </w:pPr>
    </w:p>
    <w:p w14:paraId="5D085659" w14:textId="77777777" w:rsidR="00FE282C" w:rsidRDefault="00FE282C" w:rsidP="00FE282C">
      <w:pPr>
        <w:pStyle w:val="Heading2"/>
        <w:keepNext w:val="0"/>
        <w:ind w:left="-86" w:right="-360"/>
        <w:rPr>
          <w:rFonts w:ascii="Arial" w:hAnsi="Arial" w:cs="Arial"/>
        </w:rPr>
      </w:pPr>
    </w:p>
    <w:p w14:paraId="35D427BB" w14:textId="77777777" w:rsidR="00FE282C" w:rsidRDefault="00FE282C" w:rsidP="00FE282C">
      <w:pPr>
        <w:pStyle w:val="Heading2"/>
        <w:keepNext w:val="0"/>
        <w:ind w:left="-86" w:right="-360"/>
        <w:rPr>
          <w:rFonts w:ascii="Arial" w:hAnsi="Arial" w:cs="Arial"/>
        </w:rPr>
      </w:pPr>
    </w:p>
    <w:p w14:paraId="5C5A09F9" w14:textId="23E57C09" w:rsidR="00867FF0" w:rsidRPr="00EE41F4" w:rsidRDefault="00335AE5" w:rsidP="00867FF0">
      <w:pPr>
        <w:pStyle w:val="Heading2"/>
        <w:keepNext w:val="0"/>
        <w:spacing w:after="120"/>
        <w:ind w:left="-86" w:right="-360"/>
        <w:rPr>
          <w:rFonts w:ascii="Arial" w:hAnsi="Arial" w:cs="Arial"/>
          <w:szCs w:val="22"/>
        </w:rPr>
      </w:pPr>
      <w:r w:rsidRPr="00EE41F4">
        <w:rPr>
          <w:rFonts w:ascii="Arial" w:hAnsi="Arial" w:cs="Arial"/>
        </w:rPr>
        <w:t>PROGRESS IN THE IMPLEMENTATION OF THE PROGRAMME OF WORK FOR THE SESSIONAL COMMITTEE OF THE SCIENTIFIC COUNCIL FOR THE INTERSESSIONAL PERIOD BETWEEN COP1</w:t>
      </w:r>
      <w:r>
        <w:rPr>
          <w:rFonts w:ascii="Arial" w:hAnsi="Arial" w:cs="Arial"/>
        </w:rPr>
        <w:t>3</w:t>
      </w:r>
      <w:r w:rsidRPr="00EE41F4">
        <w:rPr>
          <w:rFonts w:ascii="Arial" w:hAnsi="Arial" w:cs="Arial"/>
        </w:rPr>
        <w:t xml:space="preserve"> AND COP1</w:t>
      </w:r>
      <w:r>
        <w:rPr>
          <w:rFonts w:ascii="Arial" w:hAnsi="Arial" w:cs="Arial"/>
        </w:rPr>
        <w:t>4</w:t>
      </w:r>
    </w:p>
    <w:p w14:paraId="053D8507" w14:textId="77777777" w:rsidR="005A0362" w:rsidRDefault="005A0362" w:rsidP="00FE282C">
      <w:pPr>
        <w:suppressAutoHyphens/>
        <w:rPr>
          <w:rFonts w:eastAsia="Times New Roman" w:cs="Arial"/>
          <w:color w:val="000000"/>
          <w:kern w:val="2"/>
          <w:lang w:val="en-GB"/>
        </w:rPr>
      </w:pPr>
    </w:p>
    <w:p w14:paraId="6369883B" w14:textId="77777777" w:rsidR="00FE282C" w:rsidRDefault="00FE282C" w:rsidP="00FE282C">
      <w:pPr>
        <w:suppressAutoHyphens/>
        <w:rPr>
          <w:rFonts w:eastAsia="Times New Roman" w:cs="Arial"/>
          <w:color w:val="000000"/>
          <w:kern w:val="2"/>
          <w:lang w:val="en-GB"/>
        </w:rPr>
      </w:pPr>
    </w:p>
    <w:p w14:paraId="242522C7" w14:textId="77777777" w:rsidR="004941FC" w:rsidRPr="004941FC" w:rsidRDefault="00335AE5" w:rsidP="00FE282C">
      <w:pPr>
        <w:pStyle w:val="BodyText"/>
        <w:widowControl w:val="0"/>
        <w:numPr>
          <w:ilvl w:val="0"/>
          <w:numId w:val="18"/>
        </w:numPr>
        <w:kinsoku w:val="0"/>
        <w:overflowPunct w:val="0"/>
        <w:autoSpaceDE w:val="0"/>
        <w:autoSpaceDN w:val="0"/>
        <w:spacing w:after="0"/>
        <w:ind w:left="567" w:hanging="567"/>
        <w:jc w:val="both"/>
        <w:rPr>
          <w:bCs/>
        </w:rPr>
      </w:pPr>
      <w:r w:rsidRPr="004941FC">
        <w:rPr>
          <w:bCs/>
        </w:rPr>
        <w:t xml:space="preserve">At its </w:t>
      </w:r>
      <w:r>
        <w:rPr>
          <w:bCs/>
        </w:rPr>
        <w:t>fifth</w:t>
      </w:r>
      <w:r w:rsidRPr="004941FC">
        <w:rPr>
          <w:bCs/>
        </w:rPr>
        <w:t xml:space="preserve"> meeting in 20</w:t>
      </w:r>
      <w:r w:rsidR="00974BB7">
        <w:rPr>
          <w:bCs/>
        </w:rPr>
        <w:t>21 (ScC-SC5)</w:t>
      </w:r>
      <w:r w:rsidRPr="004941FC">
        <w:rPr>
          <w:bCs/>
        </w:rPr>
        <w:t>, the Sessional Committee of the Scientific Council developed a Programme of Work (POW) for the intersessional period between COP1</w:t>
      </w:r>
      <w:r w:rsidR="00462F53">
        <w:rPr>
          <w:bCs/>
        </w:rPr>
        <w:t>3</w:t>
      </w:r>
      <w:r w:rsidRPr="004941FC">
        <w:rPr>
          <w:bCs/>
        </w:rPr>
        <w:t xml:space="preserve"> and COP1</w:t>
      </w:r>
      <w:r w:rsidR="00462F53">
        <w:rPr>
          <w:bCs/>
        </w:rPr>
        <w:t>4</w:t>
      </w:r>
      <w:r w:rsidRPr="004941FC">
        <w:rPr>
          <w:bCs/>
        </w:rPr>
        <w:t xml:space="preserve">. </w:t>
      </w:r>
    </w:p>
    <w:p w14:paraId="3FB3FFD7" w14:textId="77777777" w:rsidR="004941FC" w:rsidRPr="004941FC" w:rsidRDefault="004941FC" w:rsidP="00FE282C">
      <w:pPr>
        <w:pStyle w:val="BodyText"/>
        <w:widowControl w:val="0"/>
        <w:kinsoku w:val="0"/>
        <w:overflowPunct w:val="0"/>
        <w:autoSpaceDE w:val="0"/>
        <w:autoSpaceDN w:val="0"/>
        <w:spacing w:after="0"/>
        <w:ind w:left="567" w:hanging="567"/>
        <w:rPr>
          <w:bCs/>
        </w:rPr>
      </w:pPr>
    </w:p>
    <w:p w14:paraId="776AA2E2" w14:textId="5A7AC101" w:rsidR="004941FC" w:rsidRDefault="00335AE5" w:rsidP="00FE282C">
      <w:pPr>
        <w:pStyle w:val="BodyText"/>
        <w:widowControl w:val="0"/>
        <w:numPr>
          <w:ilvl w:val="0"/>
          <w:numId w:val="18"/>
        </w:numPr>
        <w:kinsoku w:val="0"/>
        <w:overflowPunct w:val="0"/>
        <w:autoSpaceDE w:val="0"/>
        <w:autoSpaceDN w:val="0"/>
        <w:spacing w:after="0"/>
        <w:ind w:left="567" w:hanging="567"/>
        <w:jc w:val="both"/>
      </w:pPr>
      <w:r>
        <w:t xml:space="preserve">The present meeting provides an opportunity for an assessment of progress in the implementation of the POW. To this end, </w:t>
      </w:r>
      <w:r w:rsidR="00E7583E">
        <w:t xml:space="preserve">the </w:t>
      </w:r>
      <w:r>
        <w:t xml:space="preserve">Annex of this document includes </w:t>
      </w:r>
      <w:r w:rsidR="00865E0E">
        <w:t xml:space="preserve">an updated </w:t>
      </w:r>
      <w:r w:rsidR="001E5252">
        <w:t xml:space="preserve">version of </w:t>
      </w:r>
      <w:r>
        <w:t xml:space="preserve">the POW </w:t>
      </w:r>
      <w:r w:rsidR="00165F84">
        <w:t xml:space="preserve">endorsed </w:t>
      </w:r>
      <w:r w:rsidR="001E5252">
        <w:t>by ScC-SC5</w:t>
      </w:r>
      <w:r>
        <w:t xml:space="preserve">, </w:t>
      </w:r>
      <w:r w:rsidR="00E1117B">
        <w:t xml:space="preserve">which </w:t>
      </w:r>
      <w:r w:rsidR="00615A8A">
        <w:t>includes</w:t>
      </w:r>
      <w:r w:rsidR="00F25045">
        <w:t xml:space="preserve">, </w:t>
      </w:r>
      <w:r w:rsidR="00615A8A">
        <w:t>in the column ‘Status’</w:t>
      </w:r>
      <w:r w:rsidR="00F25045">
        <w:t>,</w:t>
      </w:r>
      <w:r w:rsidR="00615A8A">
        <w:t xml:space="preserve"> a summary of </w:t>
      </w:r>
      <w:r w:rsidR="00F25045">
        <w:t xml:space="preserve">progress in the implementation </w:t>
      </w:r>
      <w:r w:rsidR="00A20F9E">
        <w:t>of each activity as of end of June 2023</w:t>
      </w:r>
      <w:r w:rsidR="00610254">
        <w:t>, based on information available to the Secretariat.</w:t>
      </w:r>
      <w:r>
        <w:t xml:space="preserve"> </w:t>
      </w:r>
      <w:r w:rsidR="00F73C52">
        <w:t>T</w:t>
      </w:r>
      <w:r>
        <w:t xml:space="preserve">he Sessional Committee </w:t>
      </w:r>
      <w:r w:rsidR="00F73C52">
        <w:t xml:space="preserve">may review </w:t>
      </w:r>
      <w:r w:rsidR="00492758">
        <w:t>the document</w:t>
      </w:r>
      <w:r w:rsidR="00E76048">
        <w:t xml:space="preserve"> to verify whether it </w:t>
      </w:r>
      <w:r w:rsidR="6528F9EA">
        <w:t xml:space="preserve">accurately </w:t>
      </w:r>
      <w:r w:rsidR="00E76048">
        <w:t>reflects progress in implementation</w:t>
      </w:r>
      <w:r w:rsidR="3730801A">
        <w:t>,</w:t>
      </w:r>
      <w:r w:rsidR="00786938">
        <w:t xml:space="preserve"> or</w:t>
      </w:r>
      <w:r w:rsidR="657DFDEB">
        <w:t xml:space="preserve"> </w:t>
      </w:r>
      <w:r w:rsidR="62A8E369">
        <w:t>if</w:t>
      </w:r>
      <w:r w:rsidR="00786938">
        <w:t xml:space="preserve"> any update is needed, </w:t>
      </w:r>
      <w:r>
        <w:t>as well as to indicate possible further actions that might be undertaken after ScC-SC</w:t>
      </w:r>
      <w:r w:rsidR="00C32C86">
        <w:t>6</w:t>
      </w:r>
      <w:r>
        <w:t xml:space="preserve"> and before COP1</w:t>
      </w:r>
      <w:r w:rsidR="00C32C86">
        <w:t>4</w:t>
      </w:r>
      <w:r>
        <w:t xml:space="preserve"> and ScC-SC</w:t>
      </w:r>
      <w:r w:rsidR="00C32C86">
        <w:t>7</w:t>
      </w:r>
      <w:r>
        <w:t xml:space="preserve"> for activities not yet completed. It is proposed that the table in </w:t>
      </w:r>
      <w:r w:rsidR="00E7583E">
        <w:t xml:space="preserve">the </w:t>
      </w:r>
      <w:r>
        <w:t xml:space="preserve">Annex be updated </w:t>
      </w:r>
      <w:r w:rsidR="11C63A0E">
        <w:t xml:space="preserve">during </w:t>
      </w:r>
      <w:r>
        <w:t>the meeting when relevant items are addressed.</w:t>
      </w:r>
    </w:p>
    <w:p w14:paraId="4A77994E" w14:textId="77777777" w:rsidR="004941FC" w:rsidRPr="004941FC" w:rsidRDefault="004941FC" w:rsidP="00FE282C">
      <w:pPr>
        <w:pStyle w:val="ListParagraph"/>
        <w:ind w:left="562" w:hanging="562"/>
        <w:rPr>
          <w:bCs/>
          <w:sz w:val="22"/>
          <w:szCs w:val="22"/>
        </w:rPr>
      </w:pPr>
    </w:p>
    <w:p w14:paraId="69413354" w14:textId="77777777" w:rsidR="004941FC" w:rsidRDefault="00335AE5" w:rsidP="00FE282C">
      <w:pPr>
        <w:pStyle w:val="BodyText"/>
        <w:widowControl w:val="0"/>
        <w:kinsoku w:val="0"/>
        <w:overflowPunct w:val="0"/>
        <w:autoSpaceDE w:val="0"/>
        <w:autoSpaceDN w:val="0"/>
        <w:spacing w:after="0"/>
        <w:ind w:left="562" w:hanging="562"/>
        <w:rPr>
          <w:bCs/>
          <w:u w:val="single"/>
        </w:rPr>
      </w:pPr>
      <w:r w:rsidRPr="004941FC">
        <w:rPr>
          <w:bCs/>
          <w:u w:val="single"/>
        </w:rPr>
        <w:t>Recommended Actions</w:t>
      </w:r>
    </w:p>
    <w:p w14:paraId="055B103C" w14:textId="77777777" w:rsidR="005D328E" w:rsidRPr="005D328E" w:rsidRDefault="005D328E" w:rsidP="00FE282C">
      <w:pPr>
        <w:pStyle w:val="BodyText"/>
        <w:widowControl w:val="0"/>
        <w:kinsoku w:val="0"/>
        <w:overflowPunct w:val="0"/>
        <w:autoSpaceDE w:val="0"/>
        <w:autoSpaceDN w:val="0"/>
        <w:spacing w:after="0"/>
        <w:ind w:left="562" w:hanging="562"/>
        <w:rPr>
          <w:bCs/>
          <w:u w:val="single"/>
        </w:rPr>
      </w:pPr>
    </w:p>
    <w:p w14:paraId="118A84CC" w14:textId="5A07D9C0" w:rsidR="004941FC" w:rsidRPr="004941FC" w:rsidRDefault="00335AE5" w:rsidP="00FE282C">
      <w:pPr>
        <w:pStyle w:val="BodyText"/>
        <w:widowControl w:val="0"/>
        <w:numPr>
          <w:ilvl w:val="0"/>
          <w:numId w:val="18"/>
        </w:numPr>
        <w:kinsoku w:val="0"/>
        <w:overflowPunct w:val="0"/>
        <w:autoSpaceDE w:val="0"/>
        <w:autoSpaceDN w:val="0"/>
        <w:spacing w:after="0"/>
        <w:ind w:left="562" w:hanging="562"/>
        <w:jc w:val="both"/>
        <w:rPr>
          <w:bCs/>
        </w:rPr>
      </w:pPr>
      <w:r w:rsidRPr="004941FC">
        <w:rPr>
          <w:bCs/>
        </w:rPr>
        <w:t>The Sessional Committee is recommended to assess progress in the implementation of the POW and plan on further actions that might be undertaken after ScC-SC</w:t>
      </w:r>
      <w:r w:rsidR="00C32C86">
        <w:rPr>
          <w:bCs/>
        </w:rPr>
        <w:t>6</w:t>
      </w:r>
      <w:r w:rsidRPr="004941FC">
        <w:rPr>
          <w:bCs/>
        </w:rPr>
        <w:t xml:space="preserve"> and before COP1</w:t>
      </w:r>
      <w:r w:rsidR="00C32C86">
        <w:rPr>
          <w:bCs/>
        </w:rPr>
        <w:t>4</w:t>
      </w:r>
      <w:r w:rsidRPr="004941FC">
        <w:rPr>
          <w:bCs/>
        </w:rPr>
        <w:t xml:space="preserve"> and ScC-SC</w:t>
      </w:r>
      <w:r w:rsidR="00C32C86">
        <w:rPr>
          <w:bCs/>
        </w:rPr>
        <w:t>7</w:t>
      </w:r>
      <w:r w:rsidRPr="004941FC">
        <w:rPr>
          <w:bCs/>
        </w:rPr>
        <w:t xml:space="preserve"> using the table included in </w:t>
      </w:r>
      <w:r w:rsidR="00E7583E">
        <w:rPr>
          <w:bCs/>
        </w:rPr>
        <w:t xml:space="preserve">the </w:t>
      </w:r>
      <w:r w:rsidRPr="004941FC">
        <w:rPr>
          <w:bCs/>
        </w:rPr>
        <w:t>Annex.</w:t>
      </w:r>
    </w:p>
    <w:p w14:paraId="0A154607" w14:textId="77777777" w:rsidR="00867FF0" w:rsidRPr="004941FC" w:rsidRDefault="00867FF0" w:rsidP="003C1A96">
      <w:pPr>
        <w:suppressAutoHyphens/>
        <w:rPr>
          <w:rFonts w:eastAsia="Times New Roman" w:cs="Arial"/>
          <w:bCs/>
          <w:color w:val="000000"/>
          <w:kern w:val="2"/>
        </w:rPr>
        <w:sectPr w:rsidR="00867FF0" w:rsidRPr="004941FC" w:rsidSect="004641A5">
          <w:headerReference w:type="first" r:id="rId16"/>
          <w:footerReference w:type="first" r:id="rId17"/>
          <w:pgSz w:w="11906" w:h="16838" w:code="9"/>
          <w:pgMar w:top="1134" w:right="1134" w:bottom="1134" w:left="1134" w:header="720" w:footer="580" w:gutter="0"/>
          <w:cols w:space="720"/>
          <w:titlePg/>
          <w:docGrid w:linePitch="360"/>
        </w:sectPr>
      </w:pPr>
    </w:p>
    <w:p w14:paraId="6D2C2BB2" w14:textId="68BFAA00" w:rsidR="00306702" w:rsidRDefault="004E2FB7" w:rsidP="004E2FB7">
      <w:pPr>
        <w:jc w:val="right"/>
        <w:rPr>
          <w:rFonts w:eastAsia="Times New Roman" w:cs="Arial"/>
          <w:b/>
          <w:bCs/>
          <w:lang w:val="en-GB" w:eastAsia="en-GB"/>
        </w:rPr>
      </w:pPr>
      <w:r w:rsidRPr="004E2FB7">
        <w:rPr>
          <w:rFonts w:eastAsia="Times New Roman" w:cs="Arial"/>
          <w:b/>
          <w:bCs/>
          <w:lang w:val="en-GB" w:eastAsia="en-GB"/>
        </w:rPr>
        <w:t>ANNEX</w:t>
      </w:r>
    </w:p>
    <w:p w14:paraId="6D626963" w14:textId="77777777" w:rsidR="004E2FB7" w:rsidRPr="004E2FB7" w:rsidRDefault="004E2FB7" w:rsidP="004E2FB7">
      <w:pPr>
        <w:jc w:val="right"/>
        <w:rPr>
          <w:rFonts w:eastAsia="Times New Roman" w:cs="Arial"/>
          <w:b/>
          <w:bCs/>
          <w:sz w:val="16"/>
          <w:szCs w:val="16"/>
          <w:lang w:val="en-GB" w:eastAsia="en-GB"/>
        </w:rPr>
      </w:pPr>
    </w:p>
    <w:tbl>
      <w:tblPr>
        <w:tblStyle w:val="TableGrid1"/>
        <w:tblW w:w="5326" w:type="pct"/>
        <w:tblInd w:w="-545" w:type="dxa"/>
        <w:tblLayout w:type="fixed"/>
        <w:tblLook w:val="04A0" w:firstRow="1" w:lastRow="0" w:firstColumn="1" w:lastColumn="0" w:noHBand="0" w:noVBand="1"/>
      </w:tblPr>
      <w:tblGrid>
        <w:gridCol w:w="1349"/>
        <w:gridCol w:w="2520"/>
        <w:gridCol w:w="1984"/>
        <w:gridCol w:w="1621"/>
        <w:gridCol w:w="1166"/>
        <w:gridCol w:w="1082"/>
        <w:gridCol w:w="1079"/>
        <w:gridCol w:w="902"/>
        <w:gridCol w:w="1259"/>
        <w:gridCol w:w="2527"/>
        <w:gridCol w:w="12"/>
      </w:tblGrid>
      <w:tr w:rsidR="004E2FB7" w14:paraId="1C2F34FE" w14:textId="77777777" w:rsidTr="004E2FB7">
        <w:trPr>
          <w:gridAfter w:val="1"/>
          <w:wAfter w:w="4" w:type="pct"/>
          <w:trHeight w:val="171"/>
          <w:tblHeader/>
        </w:trPr>
        <w:tc>
          <w:tcPr>
            <w:tcW w:w="435" w:type="pct"/>
            <w:shd w:val="clear" w:color="auto" w:fill="D0CECE"/>
            <w:vAlign w:val="center"/>
          </w:tcPr>
          <w:p w14:paraId="52952B7F" w14:textId="77777777" w:rsidR="00306702" w:rsidRPr="00F70AEE" w:rsidRDefault="00306702" w:rsidP="0076343E">
            <w:pPr>
              <w:spacing w:before="40" w:after="40"/>
              <w:ind w:left="57" w:right="57"/>
              <w:jc w:val="center"/>
              <w:rPr>
                <w:rFonts w:eastAsia="Times New Roman"/>
                <w:i/>
                <w:sz w:val="16"/>
                <w:szCs w:val="16"/>
                <w:lang w:eastAsia="en-GB"/>
              </w:rPr>
            </w:pPr>
          </w:p>
        </w:tc>
        <w:tc>
          <w:tcPr>
            <w:tcW w:w="813" w:type="pct"/>
            <w:shd w:val="clear" w:color="auto" w:fill="D0CECE"/>
            <w:vAlign w:val="center"/>
          </w:tcPr>
          <w:p w14:paraId="3FB28D44" w14:textId="77777777" w:rsidR="00306702" w:rsidRPr="00F70AEE" w:rsidRDefault="00335AE5" w:rsidP="0076343E">
            <w:pPr>
              <w:spacing w:before="40" w:after="40"/>
              <w:ind w:left="57" w:right="57"/>
              <w:jc w:val="center"/>
              <w:rPr>
                <w:rFonts w:eastAsia="Times New Roman"/>
                <w:sz w:val="16"/>
                <w:szCs w:val="16"/>
                <w:lang w:eastAsia="en-GB"/>
              </w:rPr>
            </w:pPr>
            <w:r w:rsidRPr="00F70AEE">
              <w:rPr>
                <w:rFonts w:eastAsia="Times New Roman"/>
                <w:b/>
                <w:sz w:val="16"/>
                <w:szCs w:val="16"/>
                <w:lang w:eastAsia="en-GB"/>
              </w:rPr>
              <w:t>Mandate</w:t>
            </w:r>
          </w:p>
        </w:tc>
        <w:tc>
          <w:tcPr>
            <w:tcW w:w="640" w:type="pct"/>
            <w:shd w:val="clear" w:color="auto" w:fill="D0CECE"/>
            <w:vAlign w:val="center"/>
          </w:tcPr>
          <w:p w14:paraId="3FE23348" w14:textId="77777777" w:rsidR="00306702" w:rsidRPr="00F70AEE" w:rsidRDefault="00335AE5" w:rsidP="0076343E">
            <w:pPr>
              <w:spacing w:before="40" w:after="40"/>
              <w:ind w:left="57" w:right="57" w:firstLine="74"/>
              <w:jc w:val="center"/>
              <w:rPr>
                <w:rFonts w:eastAsia="Times New Roman"/>
                <w:sz w:val="16"/>
                <w:szCs w:val="16"/>
                <w:lang w:eastAsia="en-GB"/>
              </w:rPr>
            </w:pPr>
            <w:r w:rsidRPr="00F70AEE">
              <w:rPr>
                <w:rFonts w:eastAsia="Times New Roman"/>
                <w:b/>
                <w:sz w:val="16"/>
                <w:szCs w:val="16"/>
                <w:lang w:eastAsia="en-GB"/>
              </w:rPr>
              <w:t>Activity</w:t>
            </w:r>
          </w:p>
        </w:tc>
        <w:tc>
          <w:tcPr>
            <w:tcW w:w="523" w:type="pct"/>
            <w:shd w:val="clear" w:color="auto" w:fill="D0CECE"/>
            <w:vAlign w:val="center"/>
          </w:tcPr>
          <w:p w14:paraId="63D6393B" w14:textId="77777777" w:rsidR="00306702" w:rsidRPr="00F70AEE" w:rsidRDefault="00335AE5" w:rsidP="0076343E">
            <w:pPr>
              <w:spacing w:before="40" w:after="40"/>
              <w:ind w:left="57" w:right="57"/>
              <w:jc w:val="center"/>
              <w:rPr>
                <w:rFonts w:eastAsia="Times New Roman"/>
                <w:sz w:val="16"/>
                <w:szCs w:val="16"/>
                <w:lang w:eastAsia="en-GB"/>
              </w:rPr>
            </w:pPr>
            <w:r w:rsidRPr="00F70AEE">
              <w:rPr>
                <w:rFonts w:eastAsia="Times New Roman"/>
                <w:b/>
                <w:sz w:val="16"/>
                <w:szCs w:val="16"/>
                <w:lang w:eastAsia="en-GB"/>
              </w:rPr>
              <w:t>Expected Output</w:t>
            </w:r>
          </w:p>
        </w:tc>
        <w:tc>
          <w:tcPr>
            <w:tcW w:w="376" w:type="pct"/>
            <w:shd w:val="clear" w:color="auto" w:fill="D0CECE"/>
            <w:vAlign w:val="center"/>
          </w:tcPr>
          <w:p w14:paraId="2C5E71BD"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Timeframe</w:t>
            </w:r>
          </w:p>
        </w:tc>
        <w:tc>
          <w:tcPr>
            <w:tcW w:w="349" w:type="pct"/>
            <w:shd w:val="clear" w:color="auto" w:fill="D0CECE"/>
            <w:vAlign w:val="center"/>
          </w:tcPr>
          <w:p w14:paraId="3E3E2951"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Lead</w:t>
            </w:r>
          </w:p>
        </w:tc>
        <w:tc>
          <w:tcPr>
            <w:tcW w:w="348" w:type="pct"/>
            <w:shd w:val="clear" w:color="auto" w:fill="D0CECE"/>
            <w:vAlign w:val="center"/>
          </w:tcPr>
          <w:p w14:paraId="71C3D11A"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Contributors</w:t>
            </w:r>
          </w:p>
        </w:tc>
        <w:tc>
          <w:tcPr>
            <w:tcW w:w="291" w:type="pct"/>
            <w:shd w:val="clear" w:color="auto" w:fill="D0CECE"/>
            <w:vAlign w:val="center"/>
          </w:tcPr>
          <w:p w14:paraId="0039D9FF"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Priority</w:t>
            </w:r>
          </w:p>
        </w:tc>
        <w:tc>
          <w:tcPr>
            <w:tcW w:w="406" w:type="pct"/>
            <w:shd w:val="clear" w:color="auto" w:fill="D0CECE"/>
            <w:vAlign w:val="center"/>
          </w:tcPr>
          <w:p w14:paraId="466CAF61"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Report to</w:t>
            </w:r>
          </w:p>
        </w:tc>
        <w:tc>
          <w:tcPr>
            <w:tcW w:w="815" w:type="pct"/>
            <w:shd w:val="clear" w:color="auto" w:fill="D0CECE"/>
            <w:vAlign w:val="center"/>
          </w:tcPr>
          <w:p w14:paraId="5290E85E" w14:textId="77777777" w:rsidR="00306702" w:rsidRPr="00F70AEE" w:rsidRDefault="00335AE5" w:rsidP="0076343E">
            <w:pPr>
              <w:spacing w:before="40" w:after="40"/>
              <w:ind w:left="57" w:right="57"/>
              <w:jc w:val="center"/>
              <w:rPr>
                <w:rFonts w:eastAsia="Times New Roman"/>
                <w:i/>
                <w:sz w:val="16"/>
                <w:szCs w:val="16"/>
                <w:lang w:eastAsia="en-GB"/>
              </w:rPr>
            </w:pPr>
            <w:r w:rsidRPr="00F70AEE">
              <w:rPr>
                <w:rFonts w:eastAsia="Times New Roman"/>
                <w:b/>
                <w:sz w:val="16"/>
                <w:szCs w:val="16"/>
                <w:lang w:eastAsia="en-GB"/>
              </w:rPr>
              <w:t>Status</w:t>
            </w:r>
          </w:p>
        </w:tc>
      </w:tr>
      <w:tr w:rsidR="00925FDB" w14:paraId="6993B6EF" w14:textId="77777777" w:rsidTr="004E2FB7">
        <w:trPr>
          <w:gridAfter w:val="1"/>
          <w:wAfter w:w="4" w:type="pct"/>
          <w:trHeight w:val="171"/>
        </w:trPr>
        <w:tc>
          <w:tcPr>
            <w:tcW w:w="435" w:type="pct"/>
          </w:tcPr>
          <w:p w14:paraId="5A10BBC1"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Resolution / Decision number </w:t>
            </w:r>
          </w:p>
        </w:tc>
        <w:tc>
          <w:tcPr>
            <w:tcW w:w="813" w:type="pct"/>
          </w:tcPr>
          <w:p w14:paraId="4EFFBFE4"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Text of Resolution / Decision </w:t>
            </w:r>
          </w:p>
          <w:p w14:paraId="4471736E" w14:textId="77777777" w:rsidR="00306702" w:rsidRPr="00F70AEE" w:rsidRDefault="00306702" w:rsidP="0076343E">
            <w:pPr>
              <w:spacing w:before="40" w:after="40"/>
              <w:ind w:left="57" w:right="57"/>
              <w:jc w:val="both"/>
              <w:rPr>
                <w:rFonts w:eastAsia="Times New Roman"/>
                <w:sz w:val="16"/>
                <w:szCs w:val="16"/>
                <w:lang w:eastAsia="en-GB"/>
              </w:rPr>
            </w:pPr>
          </w:p>
          <w:p w14:paraId="4F66287D" w14:textId="77777777" w:rsidR="00306702" w:rsidRPr="00F70AEE" w:rsidRDefault="00335AE5" w:rsidP="0076343E">
            <w:pPr>
              <w:spacing w:before="40" w:after="40"/>
              <w:ind w:left="57" w:right="57"/>
              <w:jc w:val="both"/>
              <w:rPr>
                <w:rFonts w:eastAsia="Times New Roman"/>
                <w:sz w:val="16"/>
                <w:szCs w:val="16"/>
                <w:lang w:eastAsia="en-GB"/>
              </w:rPr>
            </w:pPr>
            <w:r w:rsidRPr="00F70AEE">
              <w:rPr>
                <w:rFonts w:eastAsia="Times New Roman"/>
                <w:sz w:val="16"/>
                <w:szCs w:val="16"/>
                <w:lang w:eastAsia="en-GB"/>
              </w:rPr>
              <w:t>(The Scientific Council shall/should)</w:t>
            </w:r>
          </w:p>
        </w:tc>
        <w:tc>
          <w:tcPr>
            <w:tcW w:w="640" w:type="pct"/>
          </w:tcPr>
          <w:p w14:paraId="1D2C21F9" w14:textId="77777777" w:rsidR="00306702" w:rsidRPr="00F70AEE" w:rsidRDefault="00335AE5" w:rsidP="0076343E">
            <w:pPr>
              <w:spacing w:before="40" w:after="40"/>
              <w:ind w:left="57" w:right="57"/>
              <w:jc w:val="both"/>
              <w:rPr>
                <w:rFonts w:eastAsia="Times New Roman"/>
                <w:sz w:val="16"/>
                <w:szCs w:val="16"/>
                <w:lang w:eastAsia="en-GB"/>
              </w:rPr>
            </w:pPr>
            <w:r w:rsidRPr="00F70AEE">
              <w:rPr>
                <w:rFonts w:eastAsia="Times New Roman"/>
                <w:i/>
                <w:sz w:val="16"/>
                <w:szCs w:val="16"/>
                <w:lang w:eastAsia="en-GB"/>
              </w:rPr>
              <w:t>Further short description of activity (if necessary)</w:t>
            </w:r>
          </w:p>
        </w:tc>
        <w:tc>
          <w:tcPr>
            <w:tcW w:w="523" w:type="pct"/>
          </w:tcPr>
          <w:p w14:paraId="412009C6" w14:textId="77777777" w:rsidR="00306702" w:rsidRPr="00F70AEE" w:rsidRDefault="00335AE5" w:rsidP="0076343E">
            <w:pPr>
              <w:spacing w:before="40" w:after="40"/>
              <w:ind w:left="57" w:right="57"/>
              <w:jc w:val="both"/>
              <w:rPr>
                <w:rFonts w:eastAsia="Times New Roman"/>
                <w:sz w:val="16"/>
                <w:szCs w:val="16"/>
                <w:lang w:eastAsia="en-GB"/>
              </w:rPr>
            </w:pPr>
            <w:r w:rsidRPr="00F70AEE">
              <w:rPr>
                <w:rFonts w:eastAsia="Times New Roman"/>
                <w:i/>
                <w:sz w:val="16"/>
                <w:szCs w:val="16"/>
                <w:lang w:eastAsia="en-GB"/>
              </w:rPr>
              <w:t>List of outputs</w:t>
            </w:r>
          </w:p>
        </w:tc>
        <w:tc>
          <w:tcPr>
            <w:tcW w:w="376" w:type="pct"/>
          </w:tcPr>
          <w:p w14:paraId="0523D33D"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Timeframe (year and/or meeting) (as per Res / Dec, if provided) </w:t>
            </w:r>
          </w:p>
        </w:tc>
        <w:tc>
          <w:tcPr>
            <w:tcW w:w="349" w:type="pct"/>
          </w:tcPr>
          <w:p w14:paraId="4A6B8AA0" w14:textId="77777777" w:rsidR="00306702" w:rsidRPr="00F70AEE" w:rsidRDefault="00335AE5" w:rsidP="0076343E">
            <w:pPr>
              <w:spacing w:before="40" w:after="40"/>
              <w:ind w:left="57" w:right="57"/>
              <w:jc w:val="both"/>
              <w:rPr>
                <w:rFonts w:eastAsia="Times New Roman"/>
                <w:i/>
                <w:sz w:val="16"/>
                <w:szCs w:val="16"/>
                <w:lang w:eastAsia="en-GB"/>
              </w:rPr>
            </w:pPr>
            <w:r>
              <w:rPr>
                <w:rFonts w:eastAsia="Times New Roman"/>
                <w:i/>
                <w:sz w:val="16"/>
                <w:szCs w:val="16"/>
                <w:lang w:eastAsia="en-GB"/>
              </w:rPr>
              <w:t>Name of lead person(s)</w:t>
            </w:r>
          </w:p>
        </w:tc>
        <w:tc>
          <w:tcPr>
            <w:tcW w:w="348" w:type="pct"/>
          </w:tcPr>
          <w:p w14:paraId="1AB1F032"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Names of </w:t>
            </w:r>
            <w:r>
              <w:rPr>
                <w:rFonts w:eastAsia="Times New Roman"/>
                <w:i/>
                <w:sz w:val="16"/>
                <w:szCs w:val="16"/>
                <w:lang w:eastAsia="en-GB"/>
              </w:rPr>
              <w:t xml:space="preserve">other </w:t>
            </w:r>
            <w:r w:rsidRPr="00F70AEE">
              <w:rPr>
                <w:rFonts w:eastAsia="Times New Roman"/>
                <w:i/>
                <w:sz w:val="16"/>
                <w:szCs w:val="16"/>
                <w:lang w:eastAsia="en-GB"/>
              </w:rPr>
              <w:t>people involved</w:t>
            </w:r>
          </w:p>
        </w:tc>
        <w:tc>
          <w:tcPr>
            <w:tcW w:w="291" w:type="pct"/>
          </w:tcPr>
          <w:p w14:paraId="3758805C"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Core, High, Medium, Low</w:t>
            </w:r>
          </w:p>
        </w:tc>
        <w:tc>
          <w:tcPr>
            <w:tcW w:w="406" w:type="pct"/>
          </w:tcPr>
          <w:p w14:paraId="59412D3A"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ScC, StC, COP (including session number)</w:t>
            </w:r>
          </w:p>
        </w:tc>
        <w:tc>
          <w:tcPr>
            <w:tcW w:w="815" w:type="pct"/>
          </w:tcPr>
          <w:p w14:paraId="3470E1D0" w14:textId="77777777" w:rsidR="00306702" w:rsidRPr="00F70AEE" w:rsidRDefault="00335AE5" w:rsidP="0076343E">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Status of the activity </w:t>
            </w:r>
            <w:r w:rsidR="00BA0691">
              <w:rPr>
                <w:rFonts w:eastAsia="Times New Roman"/>
                <w:i/>
                <w:sz w:val="16"/>
                <w:szCs w:val="16"/>
                <w:lang w:eastAsia="en-GB"/>
              </w:rPr>
              <w:t xml:space="preserve">as </w:t>
            </w:r>
            <w:r w:rsidR="00354E6A">
              <w:rPr>
                <w:rFonts w:eastAsia="Times New Roman"/>
                <w:i/>
                <w:sz w:val="16"/>
                <w:szCs w:val="16"/>
                <w:lang w:eastAsia="en-GB"/>
              </w:rPr>
              <w:t xml:space="preserve">of </w:t>
            </w:r>
            <w:r w:rsidR="001234F1">
              <w:rPr>
                <w:rFonts w:eastAsia="Times New Roman"/>
                <w:i/>
                <w:sz w:val="16"/>
                <w:szCs w:val="16"/>
                <w:lang w:eastAsia="en-GB"/>
              </w:rPr>
              <w:t>June</w:t>
            </w:r>
            <w:r w:rsidR="00354E6A">
              <w:rPr>
                <w:rFonts w:eastAsia="Times New Roman"/>
                <w:i/>
                <w:sz w:val="16"/>
                <w:szCs w:val="16"/>
                <w:lang w:eastAsia="en-GB"/>
              </w:rPr>
              <w:t xml:space="preserve"> 202</w:t>
            </w:r>
            <w:r w:rsidR="001234F1">
              <w:rPr>
                <w:rFonts w:eastAsia="Times New Roman"/>
                <w:i/>
                <w:sz w:val="16"/>
                <w:szCs w:val="16"/>
                <w:lang w:eastAsia="en-GB"/>
              </w:rPr>
              <w:t>3</w:t>
            </w:r>
          </w:p>
        </w:tc>
      </w:tr>
      <w:tr w:rsidR="00A26724" w14:paraId="7721F178" w14:textId="77777777" w:rsidTr="004E2FB7">
        <w:trPr>
          <w:trHeight w:val="472"/>
        </w:trPr>
        <w:tc>
          <w:tcPr>
            <w:tcW w:w="5000" w:type="pct"/>
            <w:gridSpan w:val="11"/>
            <w:shd w:val="clear" w:color="auto" w:fill="FFD966"/>
            <w:vAlign w:val="center"/>
          </w:tcPr>
          <w:p w14:paraId="62DDEEE0" w14:textId="77777777" w:rsidR="00306702" w:rsidRPr="004A2438" w:rsidRDefault="00335AE5" w:rsidP="0076343E">
            <w:pPr>
              <w:spacing w:before="40" w:after="40"/>
              <w:ind w:left="57" w:right="57"/>
              <w:jc w:val="center"/>
              <w:rPr>
                <w:rFonts w:eastAsia="Times New Roman"/>
                <w:b/>
                <w:bCs/>
                <w:i/>
                <w:lang w:eastAsia="en-GB"/>
              </w:rPr>
            </w:pPr>
            <w:r w:rsidRPr="004A2438">
              <w:rPr>
                <w:rFonts w:eastAsia="Times New Roman"/>
                <w:b/>
                <w:bCs/>
                <w:i/>
                <w:color w:val="000000" w:themeColor="text1"/>
                <w:lang w:eastAsia="en-GB"/>
              </w:rPr>
              <w:t>Strategic, Institutional and Legal Matters</w:t>
            </w:r>
          </w:p>
        </w:tc>
      </w:tr>
      <w:tr w:rsidR="00A26724" w14:paraId="776CBE67" w14:textId="77777777" w:rsidTr="004E2FB7">
        <w:trPr>
          <w:trHeight w:val="171"/>
        </w:trPr>
        <w:tc>
          <w:tcPr>
            <w:tcW w:w="5000" w:type="pct"/>
            <w:gridSpan w:val="11"/>
            <w:shd w:val="clear" w:color="auto" w:fill="B4C6E7"/>
          </w:tcPr>
          <w:p w14:paraId="6C399096" w14:textId="77777777" w:rsidR="00306702" w:rsidRPr="00F70AEE" w:rsidRDefault="00335AE5" w:rsidP="0076343E">
            <w:pPr>
              <w:spacing w:before="60" w:after="60"/>
              <w:ind w:left="58" w:right="58"/>
              <w:rPr>
                <w:rFonts w:eastAsia="Times New Roman"/>
                <w:i/>
                <w:iCs/>
                <w:sz w:val="16"/>
                <w:szCs w:val="16"/>
                <w:lang w:eastAsia="en-GB"/>
              </w:rPr>
            </w:pPr>
            <w:r w:rsidRPr="00F70AEE">
              <w:rPr>
                <w:rFonts w:eastAsia="Times New Roman"/>
                <w:b/>
                <w:sz w:val="16"/>
                <w:szCs w:val="16"/>
                <w:lang w:eastAsia="en-GB"/>
              </w:rPr>
              <w:t>COOPERATION BETWEEN THE IPBES AND CMS</w:t>
            </w:r>
          </w:p>
        </w:tc>
      </w:tr>
      <w:tr w:rsidR="00925FDB" w14:paraId="28AF8B0B" w14:textId="77777777" w:rsidTr="004E2FB7">
        <w:trPr>
          <w:gridAfter w:val="1"/>
          <w:wAfter w:w="4" w:type="pct"/>
          <w:trHeight w:val="171"/>
        </w:trPr>
        <w:tc>
          <w:tcPr>
            <w:tcW w:w="435" w:type="pct"/>
          </w:tcPr>
          <w:p w14:paraId="21D1759F"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Res. 10.8 (Rev.COP13)</w:t>
            </w:r>
          </w:p>
        </w:tc>
        <w:tc>
          <w:tcPr>
            <w:tcW w:w="813" w:type="pct"/>
          </w:tcPr>
          <w:p w14:paraId="63C42995" w14:textId="34AC1211" w:rsidR="00306702" w:rsidRPr="00FD3E93" w:rsidRDefault="00335AE5" w:rsidP="006D55F2">
            <w:pPr>
              <w:spacing w:before="40" w:after="40"/>
              <w:ind w:left="57" w:right="57"/>
              <w:jc w:val="both"/>
              <w:rPr>
                <w:rFonts w:eastAsia="Times New Roman"/>
                <w:i/>
                <w:sz w:val="16"/>
                <w:szCs w:val="16"/>
                <w:shd w:val="clear" w:color="auto" w:fill="FFFFFF"/>
                <w:lang w:eastAsia="en-GB"/>
              </w:rPr>
            </w:pPr>
            <w:r w:rsidRPr="007708FD">
              <w:rPr>
                <w:rFonts w:eastAsia="Times New Roman"/>
                <w:i/>
                <w:sz w:val="16"/>
                <w:szCs w:val="16"/>
                <w:shd w:val="clear" w:color="auto" w:fill="FFFFFF"/>
                <w:lang w:eastAsia="en-GB"/>
              </w:rPr>
              <w:t>1. Urges CMS Parties Focal Points and Scientific Councillors to communicate and liaise regularly with the national representatives in the IPBES to ensure that the needs for research and policy guidance related to migratory species, especially those listed under CMS, are being adequately addressed by IPBES</w:t>
            </w:r>
            <w:r>
              <w:rPr>
                <w:rFonts w:eastAsia="Times New Roman"/>
                <w:i/>
                <w:sz w:val="16"/>
                <w:szCs w:val="16"/>
                <w:shd w:val="clear" w:color="auto" w:fill="FFFFFF"/>
                <w:lang w:eastAsia="en-GB"/>
              </w:rPr>
              <w:t>.</w:t>
            </w:r>
          </w:p>
        </w:tc>
        <w:tc>
          <w:tcPr>
            <w:tcW w:w="640" w:type="pct"/>
          </w:tcPr>
          <w:p w14:paraId="777C29BE" w14:textId="77777777" w:rsidR="00306702" w:rsidRPr="00FD3E93" w:rsidRDefault="00335AE5" w:rsidP="0076343E">
            <w:pPr>
              <w:spacing w:before="40" w:after="40"/>
              <w:ind w:left="57" w:right="57" w:firstLine="74"/>
              <w:jc w:val="both"/>
              <w:rPr>
                <w:rFonts w:eastAsia="Times New Roman"/>
                <w:iCs/>
                <w:sz w:val="16"/>
                <w:szCs w:val="16"/>
                <w:lang w:eastAsia="en-GB"/>
              </w:rPr>
            </w:pPr>
            <w:r w:rsidRPr="002624F6">
              <w:rPr>
                <w:rFonts w:eastAsia="Times New Roman"/>
                <w:iCs/>
                <w:sz w:val="16"/>
                <w:szCs w:val="16"/>
                <w:lang w:eastAsia="en-GB"/>
              </w:rPr>
              <w:t>As per mandate</w:t>
            </w:r>
          </w:p>
        </w:tc>
        <w:tc>
          <w:tcPr>
            <w:tcW w:w="523" w:type="pct"/>
          </w:tcPr>
          <w:p w14:paraId="715A5E73"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Research and policy guidance needs for Migratory Species is addressed by IPBES assessments and other products</w:t>
            </w:r>
          </w:p>
        </w:tc>
        <w:tc>
          <w:tcPr>
            <w:tcW w:w="376" w:type="pct"/>
          </w:tcPr>
          <w:p w14:paraId="32E64881"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2021-2023</w:t>
            </w:r>
          </w:p>
        </w:tc>
        <w:tc>
          <w:tcPr>
            <w:tcW w:w="349" w:type="pct"/>
          </w:tcPr>
          <w:p w14:paraId="477857E7" w14:textId="77777777" w:rsidR="00306702" w:rsidRPr="00FD3E93" w:rsidRDefault="00335AE5" w:rsidP="0076343E">
            <w:pPr>
              <w:spacing w:before="40" w:after="40"/>
              <w:ind w:left="57" w:right="57"/>
              <w:jc w:val="both"/>
              <w:rPr>
                <w:rFonts w:eastAsia="Times New Roman"/>
                <w:iCs/>
                <w:sz w:val="16"/>
                <w:szCs w:val="16"/>
                <w:lang w:val="it-IT" w:eastAsia="en-GB"/>
              </w:rPr>
            </w:pPr>
            <w:r w:rsidRPr="002624F6">
              <w:rPr>
                <w:rFonts w:eastAsia="Times New Roman"/>
                <w:iCs/>
                <w:sz w:val="16"/>
                <w:szCs w:val="16"/>
                <w:lang w:val="it-IT" w:eastAsia="en-GB"/>
              </w:rPr>
              <w:t>None</w:t>
            </w:r>
          </w:p>
        </w:tc>
        <w:tc>
          <w:tcPr>
            <w:tcW w:w="348" w:type="pct"/>
          </w:tcPr>
          <w:p w14:paraId="6ED106FE" w14:textId="77777777" w:rsidR="00306702" w:rsidRPr="0002707A" w:rsidRDefault="00335AE5" w:rsidP="0076343E">
            <w:pPr>
              <w:spacing w:before="40" w:after="40"/>
              <w:ind w:left="57" w:right="57"/>
              <w:jc w:val="both"/>
              <w:rPr>
                <w:rFonts w:eastAsia="Times New Roman"/>
                <w:sz w:val="16"/>
                <w:szCs w:val="16"/>
                <w:lang w:eastAsia="en-GB"/>
              </w:rPr>
            </w:pPr>
            <w:r w:rsidRPr="0002707A">
              <w:rPr>
                <w:rFonts w:eastAsia="Times New Roman"/>
                <w:sz w:val="16"/>
                <w:szCs w:val="16"/>
                <w:lang w:eastAsia="en-GB"/>
              </w:rPr>
              <w:t>Individual ScC members</w:t>
            </w:r>
          </w:p>
          <w:p w14:paraId="64062273" w14:textId="51CEEC1C" w:rsidR="00306702" w:rsidRPr="000F0090" w:rsidRDefault="00335AE5" w:rsidP="0076343E">
            <w:pPr>
              <w:spacing w:before="40" w:after="40"/>
              <w:ind w:left="57" w:right="57"/>
              <w:jc w:val="both"/>
              <w:rPr>
                <w:rFonts w:eastAsia="Times New Roman"/>
                <w:sz w:val="16"/>
                <w:szCs w:val="16"/>
                <w:lang w:val="it-IT" w:eastAsia="en-GB"/>
              </w:rPr>
            </w:pPr>
            <w:r w:rsidRPr="000F0090">
              <w:rPr>
                <w:rFonts w:eastAsia="Times New Roman"/>
                <w:sz w:val="16"/>
                <w:szCs w:val="16"/>
                <w:lang w:val="it-IT" w:eastAsia="en-GB"/>
              </w:rPr>
              <w:t>Sec FP: Marco Barbieri</w:t>
            </w:r>
          </w:p>
        </w:tc>
        <w:tc>
          <w:tcPr>
            <w:tcW w:w="291" w:type="pct"/>
            <w:tcBorders>
              <w:bottom w:val="single" w:sz="4" w:space="0" w:color="auto"/>
            </w:tcBorders>
            <w:shd w:val="clear" w:color="auto" w:fill="auto"/>
          </w:tcPr>
          <w:p w14:paraId="5A64906F" w14:textId="77777777" w:rsidR="00306702" w:rsidRPr="00FD3E93" w:rsidRDefault="00335AE5" w:rsidP="0076343E">
            <w:pPr>
              <w:spacing w:before="40" w:after="40"/>
              <w:ind w:left="57" w:right="57"/>
              <w:jc w:val="both"/>
              <w:rPr>
                <w:rFonts w:eastAsia="Times New Roman"/>
                <w:iCs/>
                <w:sz w:val="16"/>
                <w:szCs w:val="16"/>
                <w:lang w:val="it-IT" w:eastAsia="en-GB"/>
              </w:rPr>
            </w:pPr>
            <w:r w:rsidRPr="002624F6">
              <w:rPr>
                <w:rFonts w:eastAsia="Times New Roman"/>
                <w:iCs/>
                <w:sz w:val="16"/>
                <w:szCs w:val="16"/>
                <w:lang w:val="it-IT" w:eastAsia="en-GB"/>
              </w:rPr>
              <w:t>Medium</w:t>
            </w:r>
          </w:p>
        </w:tc>
        <w:tc>
          <w:tcPr>
            <w:tcW w:w="406" w:type="pct"/>
          </w:tcPr>
          <w:p w14:paraId="5F05D96D"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ScC-SC6</w:t>
            </w:r>
          </w:p>
          <w:p w14:paraId="7E730209"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w:t>
            </w:r>
          </w:p>
          <w:p w14:paraId="1D221280" w14:textId="77777777" w:rsidR="00306702" w:rsidRPr="00FD3E93"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COP14</w:t>
            </w:r>
          </w:p>
        </w:tc>
        <w:tc>
          <w:tcPr>
            <w:tcW w:w="815" w:type="pct"/>
          </w:tcPr>
          <w:p w14:paraId="3F2C7C76" w14:textId="77777777" w:rsidR="00306702" w:rsidRPr="00B263F8" w:rsidRDefault="00335AE5" w:rsidP="0076343E">
            <w:pPr>
              <w:spacing w:before="40" w:after="40"/>
              <w:ind w:left="57" w:right="57"/>
              <w:jc w:val="both"/>
              <w:rPr>
                <w:rFonts w:eastAsia="Times New Roman"/>
                <w:iCs/>
                <w:sz w:val="16"/>
                <w:szCs w:val="16"/>
                <w:lang w:eastAsia="en-GB"/>
              </w:rPr>
            </w:pPr>
            <w:r w:rsidRPr="00B263F8">
              <w:rPr>
                <w:rFonts w:eastAsia="Times New Roman"/>
                <w:iCs/>
                <w:sz w:val="16"/>
                <w:szCs w:val="16"/>
                <w:lang w:eastAsia="en-GB"/>
              </w:rPr>
              <w:t xml:space="preserve">Activity to be implemented by individual members </w:t>
            </w:r>
            <w:r w:rsidR="00B263F8" w:rsidRPr="00B263F8">
              <w:rPr>
                <w:rFonts w:eastAsia="Times New Roman"/>
                <w:iCs/>
                <w:sz w:val="16"/>
                <w:szCs w:val="16"/>
                <w:lang w:eastAsia="en-GB"/>
              </w:rPr>
              <w:t>of the ScC.  Status unknown</w:t>
            </w:r>
          </w:p>
        </w:tc>
      </w:tr>
      <w:tr w:rsidR="00925FDB" w14:paraId="1E248F41" w14:textId="77777777" w:rsidTr="004E2FB7">
        <w:trPr>
          <w:gridAfter w:val="1"/>
          <w:wAfter w:w="4" w:type="pct"/>
          <w:trHeight w:val="1324"/>
        </w:trPr>
        <w:tc>
          <w:tcPr>
            <w:tcW w:w="435" w:type="pct"/>
          </w:tcPr>
          <w:p w14:paraId="7175E61B"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Res. 10.8 (Rev.COP13)</w:t>
            </w:r>
          </w:p>
          <w:p w14:paraId="53099417" w14:textId="77777777" w:rsidR="00306702" w:rsidRDefault="00306702" w:rsidP="0076343E">
            <w:pPr>
              <w:spacing w:before="40" w:after="40"/>
              <w:ind w:left="57" w:right="57"/>
              <w:jc w:val="both"/>
              <w:rPr>
                <w:rFonts w:eastAsia="Times New Roman"/>
                <w:iCs/>
                <w:sz w:val="16"/>
                <w:szCs w:val="16"/>
                <w:lang w:eastAsia="en-GB"/>
              </w:rPr>
            </w:pPr>
          </w:p>
          <w:p w14:paraId="318320FB" w14:textId="77777777" w:rsidR="00306702" w:rsidRDefault="00306702" w:rsidP="0076343E">
            <w:pPr>
              <w:spacing w:before="40" w:after="40"/>
              <w:ind w:left="57" w:right="57"/>
              <w:jc w:val="both"/>
              <w:rPr>
                <w:rFonts w:eastAsia="Times New Roman"/>
                <w:iCs/>
                <w:sz w:val="16"/>
                <w:szCs w:val="16"/>
                <w:lang w:eastAsia="en-GB"/>
              </w:rPr>
            </w:pPr>
          </w:p>
          <w:p w14:paraId="0E9502DF" w14:textId="77777777" w:rsidR="00306702" w:rsidRDefault="00306702" w:rsidP="0076343E">
            <w:pPr>
              <w:spacing w:before="40" w:after="40"/>
              <w:ind w:left="57" w:right="57"/>
              <w:jc w:val="both"/>
              <w:rPr>
                <w:rFonts w:eastAsia="Times New Roman"/>
                <w:iCs/>
                <w:sz w:val="16"/>
                <w:szCs w:val="16"/>
                <w:lang w:eastAsia="en-GB"/>
              </w:rPr>
            </w:pPr>
          </w:p>
          <w:p w14:paraId="059BD5A5" w14:textId="77777777" w:rsidR="00306702" w:rsidRDefault="00306702" w:rsidP="0076343E">
            <w:pPr>
              <w:spacing w:before="40" w:after="40"/>
              <w:ind w:left="57" w:right="57"/>
              <w:jc w:val="both"/>
              <w:rPr>
                <w:rFonts w:eastAsia="Times New Roman"/>
                <w:iCs/>
                <w:sz w:val="16"/>
                <w:szCs w:val="16"/>
                <w:lang w:eastAsia="en-GB"/>
              </w:rPr>
            </w:pPr>
          </w:p>
          <w:p w14:paraId="465FC9FF" w14:textId="77777777" w:rsidR="00306702" w:rsidRDefault="00306702" w:rsidP="0076343E">
            <w:pPr>
              <w:spacing w:before="40" w:after="40"/>
              <w:ind w:left="57" w:right="57"/>
              <w:jc w:val="both"/>
              <w:rPr>
                <w:rFonts w:eastAsia="Times New Roman"/>
                <w:iCs/>
                <w:sz w:val="16"/>
                <w:szCs w:val="16"/>
                <w:lang w:eastAsia="en-GB"/>
              </w:rPr>
            </w:pPr>
          </w:p>
          <w:p w14:paraId="63D5182C" w14:textId="77777777" w:rsidR="00306702" w:rsidRDefault="00306702" w:rsidP="0076343E">
            <w:pPr>
              <w:spacing w:before="40" w:after="40"/>
              <w:ind w:left="57" w:right="57"/>
              <w:jc w:val="both"/>
              <w:rPr>
                <w:rFonts w:eastAsia="Times New Roman"/>
                <w:iCs/>
                <w:sz w:val="16"/>
                <w:szCs w:val="16"/>
                <w:lang w:eastAsia="en-GB"/>
              </w:rPr>
            </w:pPr>
          </w:p>
          <w:p w14:paraId="010D3657" w14:textId="77777777" w:rsidR="00306702" w:rsidRDefault="00306702" w:rsidP="0076343E">
            <w:pPr>
              <w:spacing w:before="40" w:after="40"/>
              <w:ind w:left="57" w:right="57"/>
              <w:jc w:val="both"/>
              <w:rPr>
                <w:rFonts w:eastAsia="Times New Roman"/>
                <w:iCs/>
                <w:sz w:val="16"/>
                <w:szCs w:val="16"/>
                <w:lang w:eastAsia="en-GB"/>
              </w:rPr>
            </w:pPr>
          </w:p>
          <w:p w14:paraId="72EA5FB9" w14:textId="77777777" w:rsidR="00306702" w:rsidRDefault="00306702" w:rsidP="0076343E">
            <w:pPr>
              <w:spacing w:before="40" w:after="40"/>
              <w:ind w:left="57" w:right="57"/>
              <w:jc w:val="both"/>
              <w:rPr>
                <w:rFonts w:eastAsia="Times New Roman"/>
                <w:iCs/>
                <w:sz w:val="16"/>
                <w:szCs w:val="16"/>
                <w:lang w:eastAsia="en-GB"/>
              </w:rPr>
            </w:pPr>
          </w:p>
          <w:p w14:paraId="27CD4220"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Dec.13.12</w:t>
            </w:r>
          </w:p>
        </w:tc>
        <w:tc>
          <w:tcPr>
            <w:tcW w:w="813" w:type="pct"/>
          </w:tcPr>
          <w:p w14:paraId="086E83AB" w14:textId="77777777" w:rsidR="00306702" w:rsidRDefault="00335AE5" w:rsidP="0076343E">
            <w:pPr>
              <w:spacing w:before="40" w:after="40"/>
              <w:ind w:left="57" w:right="57"/>
              <w:jc w:val="both"/>
              <w:rPr>
                <w:rFonts w:eastAsia="Times New Roman"/>
                <w:i/>
                <w:sz w:val="16"/>
                <w:szCs w:val="16"/>
                <w:shd w:val="clear" w:color="auto" w:fill="FFFFFF"/>
                <w:lang w:eastAsia="en-GB"/>
              </w:rPr>
            </w:pPr>
            <w:r w:rsidRPr="007708FD">
              <w:rPr>
                <w:rFonts w:eastAsia="Times New Roman"/>
                <w:i/>
                <w:sz w:val="16"/>
                <w:szCs w:val="16"/>
                <w:shd w:val="clear" w:color="auto" w:fill="FFFFFF"/>
                <w:lang w:eastAsia="en-GB"/>
              </w:rPr>
              <w:t>8. Requests the Scientific Councillors to engage in all relevant processes of IPBES and in the development of new assessments including in their scoping processes, in collaboration with the scientific advisory bodies of other MEAs as appropriate;</w:t>
            </w:r>
          </w:p>
          <w:p w14:paraId="12BDF9E3" w14:textId="77777777" w:rsidR="00306702" w:rsidRDefault="00306702" w:rsidP="0076343E">
            <w:pPr>
              <w:spacing w:before="40" w:after="40"/>
              <w:ind w:left="57" w:right="57"/>
              <w:jc w:val="both"/>
              <w:rPr>
                <w:rFonts w:eastAsia="Times New Roman"/>
                <w:i/>
                <w:sz w:val="16"/>
                <w:szCs w:val="16"/>
                <w:shd w:val="clear" w:color="auto" w:fill="FFFFFF"/>
                <w:lang w:eastAsia="en-GB"/>
              </w:rPr>
            </w:pPr>
          </w:p>
          <w:p w14:paraId="1D2826E0" w14:textId="77777777" w:rsidR="00306702" w:rsidRDefault="00306702" w:rsidP="0076343E">
            <w:pPr>
              <w:spacing w:before="40" w:after="40"/>
              <w:ind w:left="57" w:right="57"/>
              <w:jc w:val="both"/>
              <w:rPr>
                <w:rFonts w:eastAsia="Times New Roman"/>
                <w:i/>
                <w:sz w:val="16"/>
                <w:szCs w:val="16"/>
                <w:shd w:val="clear" w:color="auto" w:fill="FFFFFF"/>
                <w:lang w:eastAsia="en-GB"/>
              </w:rPr>
            </w:pPr>
          </w:p>
          <w:p w14:paraId="3C1541F4" w14:textId="77777777" w:rsidR="00306702" w:rsidRPr="005E2F48" w:rsidRDefault="00335AE5" w:rsidP="005E2F48">
            <w:pPr>
              <w:spacing w:before="40" w:after="40"/>
              <w:ind w:left="57" w:right="57"/>
              <w:jc w:val="both"/>
              <w:rPr>
                <w:rFonts w:eastAsia="Times New Roman"/>
                <w:i/>
                <w:sz w:val="16"/>
                <w:szCs w:val="16"/>
                <w:lang w:eastAsia="en-GB"/>
              </w:rPr>
            </w:pPr>
            <w:r w:rsidRPr="007708FD">
              <w:rPr>
                <w:rFonts w:eastAsia="Times New Roman"/>
                <w:i/>
                <w:sz w:val="16"/>
                <w:szCs w:val="16"/>
                <w:lang w:eastAsia="en-GB"/>
              </w:rPr>
              <w:t>The Scientific Council is requested, subject to the availability of resources, to engage in relevant scoping processes and review of drafts of the IPBES thematic assessments adopted by IPBES-7 Plenary with a view to ensure that elements of connectivity are integrated</w:t>
            </w:r>
            <w:r>
              <w:rPr>
                <w:rFonts w:eastAsia="Times New Roman"/>
                <w:i/>
                <w:sz w:val="16"/>
                <w:szCs w:val="16"/>
                <w:lang w:eastAsia="en-GB"/>
              </w:rPr>
              <w:t>.</w:t>
            </w:r>
          </w:p>
        </w:tc>
        <w:tc>
          <w:tcPr>
            <w:tcW w:w="640" w:type="pct"/>
          </w:tcPr>
          <w:p w14:paraId="169003E3" w14:textId="77777777" w:rsidR="00306702"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Compile calendar of development of assessments and other products, and identify opportunities for input and engagement;</w:t>
            </w:r>
          </w:p>
          <w:p w14:paraId="2DF1D191" w14:textId="77777777" w:rsidR="00306702" w:rsidRPr="002624F6" w:rsidRDefault="00306702" w:rsidP="0076343E">
            <w:pPr>
              <w:spacing w:before="40" w:after="40"/>
              <w:ind w:right="57"/>
              <w:jc w:val="both"/>
              <w:rPr>
                <w:rFonts w:eastAsia="Times New Roman"/>
                <w:iCs/>
                <w:sz w:val="16"/>
                <w:szCs w:val="16"/>
                <w:lang w:eastAsia="en-GB"/>
              </w:rPr>
            </w:pPr>
          </w:p>
          <w:p w14:paraId="310160B3" w14:textId="77777777" w:rsidR="00306702" w:rsidRPr="002624F6"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Agree on modality of input (individual or collective);</w:t>
            </w:r>
          </w:p>
          <w:p w14:paraId="1CE76F46" w14:textId="77777777" w:rsidR="00306702" w:rsidRDefault="00306702" w:rsidP="0076343E">
            <w:pPr>
              <w:spacing w:before="40" w:after="40"/>
              <w:ind w:right="57"/>
              <w:jc w:val="both"/>
              <w:rPr>
                <w:rFonts w:eastAsia="Times New Roman"/>
                <w:iCs/>
                <w:sz w:val="16"/>
                <w:szCs w:val="16"/>
                <w:lang w:eastAsia="en-GB"/>
              </w:rPr>
            </w:pPr>
          </w:p>
          <w:p w14:paraId="75A48567" w14:textId="77777777" w:rsidR="00306702" w:rsidRPr="00306702" w:rsidRDefault="00306702" w:rsidP="0076343E">
            <w:pPr>
              <w:spacing w:before="40" w:after="40"/>
              <w:ind w:left="57" w:right="57"/>
              <w:jc w:val="both"/>
              <w:rPr>
                <w:rFonts w:eastAsia="Times New Roman"/>
                <w:iCs/>
                <w:strike/>
                <w:sz w:val="16"/>
                <w:szCs w:val="16"/>
                <w:lang w:eastAsia="en-GB"/>
              </w:rPr>
            </w:pPr>
          </w:p>
        </w:tc>
        <w:tc>
          <w:tcPr>
            <w:tcW w:w="523" w:type="pct"/>
          </w:tcPr>
          <w:p w14:paraId="439EAA5E"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ScC input to IPBES Processes</w:t>
            </w:r>
          </w:p>
        </w:tc>
        <w:tc>
          <w:tcPr>
            <w:tcW w:w="376" w:type="pct"/>
          </w:tcPr>
          <w:p w14:paraId="38FAABFE" w14:textId="77777777" w:rsidR="00306702" w:rsidRPr="00FD3E93" w:rsidRDefault="00335AE5" w:rsidP="0076343E">
            <w:pPr>
              <w:spacing w:before="40" w:after="40"/>
              <w:ind w:left="57" w:right="57"/>
              <w:jc w:val="both"/>
              <w:rPr>
                <w:rFonts w:eastAsia="Times New Roman"/>
                <w:iCs/>
                <w:sz w:val="16"/>
                <w:szCs w:val="16"/>
                <w:lang w:eastAsia="en-GB"/>
              </w:rPr>
            </w:pPr>
            <w:r w:rsidRPr="002624F6">
              <w:rPr>
                <w:rFonts w:eastAsia="Times New Roman"/>
                <w:iCs/>
                <w:sz w:val="16"/>
                <w:szCs w:val="16"/>
                <w:lang w:eastAsia="en-GB"/>
              </w:rPr>
              <w:t>2021-2023</w:t>
            </w:r>
          </w:p>
        </w:tc>
        <w:tc>
          <w:tcPr>
            <w:tcW w:w="349" w:type="pct"/>
          </w:tcPr>
          <w:p w14:paraId="03A512EF" w14:textId="77777777" w:rsidR="00306702" w:rsidRPr="00FD3E93" w:rsidRDefault="00306702" w:rsidP="0076343E">
            <w:pPr>
              <w:spacing w:before="40" w:after="40"/>
              <w:ind w:left="57" w:right="57"/>
              <w:jc w:val="both"/>
              <w:rPr>
                <w:rFonts w:eastAsia="Times New Roman"/>
                <w:iCs/>
                <w:sz w:val="16"/>
                <w:szCs w:val="16"/>
                <w:lang w:val="it-IT" w:eastAsia="en-GB"/>
              </w:rPr>
            </w:pPr>
          </w:p>
        </w:tc>
        <w:tc>
          <w:tcPr>
            <w:tcW w:w="348" w:type="pct"/>
          </w:tcPr>
          <w:p w14:paraId="6ED3FE43" w14:textId="77777777" w:rsidR="00306702" w:rsidRPr="0002707A" w:rsidRDefault="00335AE5" w:rsidP="0076343E">
            <w:pPr>
              <w:spacing w:before="40" w:after="40"/>
              <w:ind w:left="57" w:right="57"/>
              <w:jc w:val="both"/>
              <w:rPr>
                <w:rFonts w:eastAsia="Times New Roman"/>
                <w:sz w:val="16"/>
                <w:szCs w:val="16"/>
                <w:lang w:eastAsia="en-GB"/>
              </w:rPr>
            </w:pPr>
            <w:r w:rsidRPr="0002707A">
              <w:rPr>
                <w:rFonts w:eastAsia="Times New Roman"/>
                <w:sz w:val="16"/>
                <w:szCs w:val="16"/>
                <w:lang w:eastAsia="en-GB"/>
              </w:rPr>
              <w:t>Individual ScC members</w:t>
            </w:r>
          </w:p>
          <w:p w14:paraId="55CE4D52" w14:textId="51D99231" w:rsidR="00306702" w:rsidRPr="000F0090" w:rsidRDefault="00335AE5" w:rsidP="0076343E">
            <w:pPr>
              <w:spacing w:before="40" w:after="40"/>
              <w:ind w:left="57" w:right="57"/>
              <w:jc w:val="both"/>
              <w:rPr>
                <w:rFonts w:eastAsia="Times New Roman"/>
                <w:sz w:val="16"/>
                <w:szCs w:val="16"/>
                <w:lang w:val="it-IT" w:eastAsia="en-GB"/>
              </w:rPr>
            </w:pPr>
            <w:r w:rsidRPr="000F0090">
              <w:rPr>
                <w:rFonts w:eastAsia="Times New Roman"/>
                <w:sz w:val="16"/>
                <w:szCs w:val="16"/>
                <w:lang w:val="it-IT" w:eastAsia="en-GB"/>
              </w:rPr>
              <w:t>(Sec FP: Marco Barbieri</w:t>
            </w:r>
            <w:r w:rsidR="00291B7A" w:rsidRPr="00316116">
              <w:rPr>
                <w:rFonts w:eastAsia="Times New Roman"/>
                <w:iCs/>
                <w:sz w:val="16"/>
                <w:szCs w:val="16"/>
                <w:lang w:val="it-IT" w:eastAsia="en-GB"/>
              </w:rPr>
              <w:t>/L</w:t>
            </w:r>
            <w:r w:rsidR="00291B7A" w:rsidRPr="003744A7">
              <w:rPr>
                <w:rFonts w:eastAsia="Times New Roman"/>
                <w:iCs/>
                <w:sz w:val="16"/>
                <w:szCs w:val="16"/>
                <w:lang w:val="it-IT" w:eastAsia="en-GB"/>
              </w:rPr>
              <w:t>a</w:t>
            </w:r>
            <w:r w:rsidR="00291B7A">
              <w:rPr>
                <w:rFonts w:eastAsia="Times New Roman"/>
                <w:iCs/>
                <w:sz w:val="16"/>
                <w:szCs w:val="16"/>
                <w:lang w:val="it-IT" w:eastAsia="en-GB"/>
              </w:rPr>
              <w:t>ura Cerasi</w:t>
            </w:r>
            <w:r w:rsidRPr="000F0090">
              <w:rPr>
                <w:rFonts w:eastAsia="Times New Roman"/>
                <w:sz w:val="16"/>
                <w:szCs w:val="16"/>
                <w:lang w:val="it-IT" w:eastAsia="en-GB"/>
              </w:rPr>
              <w:t>)</w:t>
            </w:r>
          </w:p>
        </w:tc>
        <w:tc>
          <w:tcPr>
            <w:tcW w:w="291" w:type="pct"/>
            <w:shd w:val="clear" w:color="auto" w:fill="auto"/>
          </w:tcPr>
          <w:p w14:paraId="66791BBA" w14:textId="77777777" w:rsidR="00306702" w:rsidRPr="00FD3E93" w:rsidRDefault="00335AE5" w:rsidP="0076343E">
            <w:pPr>
              <w:spacing w:before="40" w:after="40"/>
              <w:ind w:left="57" w:right="57"/>
              <w:jc w:val="both"/>
              <w:rPr>
                <w:rFonts w:eastAsia="Times New Roman"/>
                <w:iCs/>
                <w:sz w:val="16"/>
                <w:szCs w:val="16"/>
                <w:lang w:val="it-IT" w:eastAsia="en-GB"/>
              </w:rPr>
            </w:pPr>
            <w:r w:rsidRPr="002624F6">
              <w:rPr>
                <w:rFonts w:eastAsia="Times New Roman"/>
                <w:iCs/>
                <w:sz w:val="16"/>
                <w:szCs w:val="16"/>
                <w:lang w:val="it-IT" w:eastAsia="en-GB"/>
              </w:rPr>
              <w:t>Medium</w:t>
            </w:r>
          </w:p>
        </w:tc>
        <w:tc>
          <w:tcPr>
            <w:tcW w:w="406" w:type="pct"/>
          </w:tcPr>
          <w:p w14:paraId="4F299FB6"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ScC-SC6</w:t>
            </w:r>
          </w:p>
          <w:p w14:paraId="0AE0ED99" w14:textId="77777777" w:rsidR="00306702" w:rsidRPr="002624F6"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w:t>
            </w:r>
          </w:p>
          <w:p w14:paraId="7207D04F" w14:textId="77777777" w:rsidR="00306702" w:rsidRPr="00FD3E93" w:rsidRDefault="00335AE5" w:rsidP="0076343E">
            <w:pPr>
              <w:spacing w:before="40" w:after="40"/>
              <w:ind w:left="57" w:right="57"/>
              <w:jc w:val="center"/>
              <w:rPr>
                <w:rFonts w:eastAsia="Times New Roman"/>
                <w:iCs/>
                <w:sz w:val="16"/>
                <w:szCs w:val="16"/>
                <w:lang w:eastAsia="en-GB"/>
              </w:rPr>
            </w:pPr>
            <w:r w:rsidRPr="002624F6">
              <w:rPr>
                <w:rFonts w:eastAsia="Times New Roman"/>
                <w:iCs/>
                <w:sz w:val="16"/>
                <w:szCs w:val="16"/>
                <w:lang w:eastAsia="en-GB"/>
              </w:rPr>
              <w:t>COP14</w:t>
            </w:r>
          </w:p>
        </w:tc>
        <w:tc>
          <w:tcPr>
            <w:tcW w:w="815" w:type="pct"/>
          </w:tcPr>
          <w:p w14:paraId="200CE81E" w14:textId="77777777" w:rsidR="00306702" w:rsidRDefault="00335AE5" w:rsidP="0076343E">
            <w:pPr>
              <w:spacing w:before="40" w:after="40"/>
              <w:ind w:left="57" w:right="57"/>
              <w:jc w:val="both"/>
              <w:rPr>
                <w:rFonts w:eastAsia="Times New Roman"/>
                <w:iCs/>
                <w:sz w:val="16"/>
                <w:szCs w:val="16"/>
                <w:lang w:eastAsia="en-GB"/>
              </w:rPr>
            </w:pPr>
            <w:r w:rsidRPr="003B3253">
              <w:rPr>
                <w:rFonts w:eastAsia="Times New Roman"/>
                <w:iCs/>
                <w:sz w:val="16"/>
                <w:szCs w:val="16"/>
                <w:lang w:eastAsia="en-GB"/>
              </w:rPr>
              <w:t xml:space="preserve">Ongoing. </w:t>
            </w:r>
            <w:r>
              <w:rPr>
                <w:rFonts w:eastAsia="Times New Roman"/>
                <w:iCs/>
                <w:sz w:val="16"/>
                <w:szCs w:val="16"/>
                <w:lang w:eastAsia="en-GB"/>
              </w:rPr>
              <w:t xml:space="preserve">The Secretariat </w:t>
            </w:r>
            <w:r w:rsidR="00706ECB">
              <w:rPr>
                <w:rFonts w:eastAsia="Times New Roman"/>
                <w:iCs/>
                <w:sz w:val="16"/>
                <w:szCs w:val="16"/>
                <w:lang w:eastAsia="en-GB"/>
              </w:rPr>
              <w:t xml:space="preserve">informs the Council of opportunities to engage in </w:t>
            </w:r>
            <w:r w:rsidR="004D48E2">
              <w:rPr>
                <w:rFonts w:eastAsia="Times New Roman"/>
                <w:iCs/>
                <w:sz w:val="16"/>
                <w:szCs w:val="16"/>
                <w:lang w:eastAsia="en-GB"/>
              </w:rPr>
              <w:t>in IPBES activities through Notifications</w:t>
            </w:r>
          </w:p>
          <w:p w14:paraId="525649AD" w14:textId="77777777" w:rsidR="00FA279A" w:rsidRDefault="00FA279A" w:rsidP="0076343E">
            <w:pPr>
              <w:spacing w:before="40" w:after="40"/>
              <w:ind w:left="57" w:right="57"/>
              <w:jc w:val="both"/>
              <w:rPr>
                <w:rFonts w:eastAsia="Times New Roman"/>
                <w:iCs/>
                <w:sz w:val="16"/>
                <w:szCs w:val="16"/>
                <w:lang w:eastAsia="en-GB"/>
              </w:rPr>
            </w:pPr>
          </w:p>
          <w:p w14:paraId="1D3B1F28" w14:textId="77777777" w:rsidR="00FA279A" w:rsidRDefault="00FA279A" w:rsidP="0076343E">
            <w:pPr>
              <w:spacing w:before="40" w:after="40"/>
              <w:ind w:left="57" w:right="57"/>
              <w:jc w:val="both"/>
              <w:rPr>
                <w:rFonts w:eastAsia="Times New Roman"/>
                <w:iCs/>
                <w:sz w:val="16"/>
                <w:szCs w:val="16"/>
                <w:lang w:eastAsia="en-GB"/>
              </w:rPr>
            </w:pPr>
          </w:p>
          <w:p w14:paraId="2327CD3F" w14:textId="77777777" w:rsidR="00FA279A" w:rsidRDefault="00FA279A" w:rsidP="0076343E">
            <w:pPr>
              <w:spacing w:before="40" w:after="40"/>
              <w:ind w:left="57" w:right="57"/>
              <w:jc w:val="both"/>
              <w:rPr>
                <w:rFonts w:eastAsia="Times New Roman"/>
                <w:iCs/>
                <w:sz w:val="16"/>
                <w:szCs w:val="16"/>
                <w:lang w:eastAsia="en-GB"/>
              </w:rPr>
            </w:pPr>
          </w:p>
          <w:p w14:paraId="2CF58801" w14:textId="77777777" w:rsidR="00FA279A" w:rsidRDefault="00FA279A" w:rsidP="0076343E">
            <w:pPr>
              <w:spacing w:before="40" w:after="40"/>
              <w:ind w:left="57" w:right="57"/>
              <w:jc w:val="both"/>
              <w:rPr>
                <w:rFonts w:eastAsia="Times New Roman"/>
                <w:iCs/>
                <w:sz w:val="16"/>
                <w:szCs w:val="16"/>
                <w:lang w:eastAsia="en-GB"/>
              </w:rPr>
            </w:pPr>
          </w:p>
          <w:p w14:paraId="2BED4241" w14:textId="77777777" w:rsidR="00FA279A" w:rsidRDefault="00FA279A" w:rsidP="0076343E">
            <w:pPr>
              <w:spacing w:before="40" w:after="40"/>
              <w:ind w:left="57" w:right="57"/>
              <w:jc w:val="both"/>
              <w:rPr>
                <w:rFonts w:eastAsia="Times New Roman"/>
                <w:iCs/>
                <w:sz w:val="16"/>
                <w:szCs w:val="16"/>
                <w:lang w:eastAsia="en-GB"/>
              </w:rPr>
            </w:pPr>
          </w:p>
          <w:p w14:paraId="7EFBBBED" w14:textId="63B29016" w:rsidR="00B36C26" w:rsidRPr="00B36C26" w:rsidRDefault="00B36C26" w:rsidP="00B36C26">
            <w:pPr>
              <w:spacing w:before="40" w:after="40"/>
              <w:ind w:left="57" w:right="57"/>
              <w:jc w:val="both"/>
              <w:rPr>
                <w:rFonts w:eastAsia="Times New Roman"/>
                <w:iCs/>
                <w:sz w:val="16"/>
                <w:szCs w:val="16"/>
                <w:lang w:eastAsia="en-GB"/>
              </w:rPr>
            </w:pPr>
            <w:r w:rsidRPr="00B36C26">
              <w:rPr>
                <w:rFonts w:eastAsia="Times New Roman"/>
                <w:iCs/>
                <w:sz w:val="16"/>
                <w:szCs w:val="16"/>
                <w:lang w:eastAsia="en-GB"/>
              </w:rPr>
              <w:t>The</w:t>
            </w:r>
            <w:r>
              <w:rPr>
                <w:rFonts w:eastAsia="Times New Roman"/>
                <w:iCs/>
                <w:sz w:val="16"/>
                <w:szCs w:val="16"/>
                <w:lang w:eastAsia="en-GB"/>
              </w:rPr>
              <w:t xml:space="preserve"> </w:t>
            </w:r>
            <w:r w:rsidRPr="00B36C26">
              <w:rPr>
                <w:rFonts w:eastAsia="Times New Roman"/>
                <w:iCs/>
                <w:sz w:val="16"/>
                <w:szCs w:val="16"/>
                <w:lang w:eastAsia="en-GB"/>
              </w:rPr>
              <w:t>CMS COP-appointed Councillor on Connectivity and the Secretariat contributed to the</w:t>
            </w:r>
            <w:r w:rsidR="00D768AB">
              <w:rPr>
                <w:rFonts w:eastAsia="Times New Roman"/>
                <w:iCs/>
                <w:sz w:val="16"/>
                <w:szCs w:val="16"/>
                <w:lang w:eastAsia="en-GB"/>
              </w:rPr>
              <w:t xml:space="preserve"> </w:t>
            </w:r>
            <w:r w:rsidRPr="00B36C26">
              <w:rPr>
                <w:rFonts w:eastAsia="Times New Roman"/>
                <w:iCs/>
                <w:sz w:val="16"/>
                <w:szCs w:val="16"/>
                <w:lang w:eastAsia="en-GB"/>
              </w:rPr>
              <w:t>scoping processes of the thematic assessment of the interlinkages among biodiversity,</w:t>
            </w:r>
          </w:p>
          <w:p w14:paraId="30CF5CB6" w14:textId="673224CB" w:rsidR="00306702" w:rsidRPr="003B3253" w:rsidRDefault="00B36C26" w:rsidP="0076343E">
            <w:pPr>
              <w:spacing w:before="40" w:after="40"/>
              <w:ind w:left="57" w:right="57"/>
              <w:jc w:val="both"/>
              <w:rPr>
                <w:rFonts w:eastAsia="Times New Roman"/>
                <w:iCs/>
                <w:sz w:val="16"/>
                <w:szCs w:val="16"/>
                <w:lang w:eastAsia="en-GB"/>
              </w:rPr>
            </w:pPr>
            <w:r w:rsidRPr="00B36C26">
              <w:rPr>
                <w:rFonts w:eastAsia="Times New Roman"/>
                <w:iCs/>
                <w:sz w:val="16"/>
                <w:szCs w:val="16"/>
                <w:lang w:eastAsia="en-GB"/>
              </w:rPr>
              <w:t>water, food and health (Nexus Assessment) and of the thematic assessment of the</w:t>
            </w:r>
            <w:r w:rsidR="00D768AB">
              <w:rPr>
                <w:rFonts w:eastAsia="Times New Roman"/>
                <w:iCs/>
                <w:sz w:val="16"/>
                <w:szCs w:val="16"/>
                <w:lang w:eastAsia="en-GB"/>
              </w:rPr>
              <w:t xml:space="preserve"> </w:t>
            </w:r>
            <w:r w:rsidRPr="00B36C26">
              <w:rPr>
                <w:rFonts w:eastAsia="Times New Roman"/>
                <w:iCs/>
                <w:sz w:val="16"/>
                <w:szCs w:val="16"/>
                <w:lang w:eastAsia="en-GB"/>
              </w:rPr>
              <w:t>underlying causes of biodiversity loss, determinants of transformative change and</w:t>
            </w:r>
            <w:r w:rsidR="00D768AB">
              <w:rPr>
                <w:rFonts w:eastAsia="Times New Roman"/>
                <w:iCs/>
                <w:sz w:val="16"/>
                <w:szCs w:val="16"/>
                <w:lang w:eastAsia="en-GB"/>
              </w:rPr>
              <w:t xml:space="preserve"> </w:t>
            </w:r>
            <w:r w:rsidRPr="00B36C26">
              <w:rPr>
                <w:rFonts w:eastAsia="Times New Roman"/>
                <w:iCs/>
                <w:sz w:val="16"/>
                <w:szCs w:val="16"/>
                <w:lang w:eastAsia="en-GB"/>
              </w:rPr>
              <w:t>options for achieving the 2050 vision for biodiversity (Transformative Change</w:t>
            </w:r>
            <w:r w:rsidR="00D768AB">
              <w:rPr>
                <w:rFonts w:eastAsia="Times New Roman"/>
                <w:iCs/>
                <w:sz w:val="16"/>
                <w:szCs w:val="16"/>
                <w:lang w:eastAsia="en-GB"/>
              </w:rPr>
              <w:t xml:space="preserve"> </w:t>
            </w:r>
            <w:r w:rsidRPr="00B36C26">
              <w:rPr>
                <w:rFonts w:eastAsia="Times New Roman"/>
                <w:iCs/>
                <w:sz w:val="16"/>
                <w:szCs w:val="16"/>
                <w:lang w:eastAsia="en-GB"/>
              </w:rPr>
              <w:t>Assessment),and provided recommendations</w:t>
            </w:r>
            <w:r w:rsidR="003334B5">
              <w:rPr>
                <w:rFonts w:eastAsia="Times New Roman"/>
                <w:iCs/>
                <w:sz w:val="16"/>
                <w:szCs w:val="16"/>
                <w:lang w:eastAsia="en-GB"/>
              </w:rPr>
              <w:t xml:space="preserve"> </w:t>
            </w:r>
            <w:r w:rsidR="00E1411B">
              <w:rPr>
                <w:rFonts w:eastAsia="Times New Roman"/>
                <w:iCs/>
                <w:sz w:val="16"/>
                <w:szCs w:val="16"/>
                <w:lang w:eastAsia="en-GB"/>
              </w:rPr>
              <w:t xml:space="preserve">with a view to </w:t>
            </w:r>
            <w:r w:rsidR="00907155">
              <w:rPr>
                <w:rFonts w:eastAsia="Times New Roman"/>
                <w:iCs/>
                <w:sz w:val="16"/>
                <w:szCs w:val="16"/>
                <w:lang w:eastAsia="en-GB"/>
              </w:rPr>
              <w:t xml:space="preserve">integrated relevant aspects </w:t>
            </w:r>
            <w:r w:rsidR="00CB624C">
              <w:rPr>
                <w:rFonts w:eastAsia="Times New Roman"/>
                <w:iCs/>
                <w:sz w:val="16"/>
                <w:szCs w:val="16"/>
                <w:lang w:eastAsia="en-GB"/>
              </w:rPr>
              <w:t>of connectivity</w:t>
            </w:r>
            <w:r w:rsidR="00907155">
              <w:rPr>
                <w:rFonts w:eastAsia="Times New Roman"/>
                <w:iCs/>
                <w:sz w:val="16"/>
                <w:szCs w:val="16"/>
                <w:lang w:eastAsia="en-GB"/>
              </w:rPr>
              <w:t xml:space="preserve"> </w:t>
            </w:r>
            <w:r w:rsidR="003334B5">
              <w:rPr>
                <w:rFonts w:eastAsia="Times New Roman"/>
                <w:iCs/>
                <w:sz w:val="16"/>
                <w:szCs w:val="16"/>
                <w:lang w:eastAsia="en-GB"/>
              </w:rPr>
              <w:t xml:space="preserve">(as per document </w:t>
            </w:r>
            <w:r w:rsidR="003334B5" w:rsidRPr="003334B5">
              <w:rPr>
                <w:rFonts w:eastAsia="Times New Roman"/>
                <w:iCs/>
                <w:sz w:val="16"/>
                <w:szCs w:val="16"/>
                <w:lang w:eastAsia="en-GB"/>
              </w:rPr>
              <w:t>UNEP/CMS/COP14/Doc..18.2</w:t>
            </w:r>
            <w:r w:rsidR="003334B5">
              <w:rPr>
                <w:rFonts w:eastAsia="Times New Roman"/>
                <w:iCs/>
                <w:sz w:val="16"/>
                <w:szCs w:val="16"/>
                <w:lang w:eastAsia="en-GB"/>
              </w:rPr>
              <w:t>)</w:t>
            </w:r>
          </w:p>
        </w:tc>
      </w:tr>
      <w:tr w:rsidR="00A26724" w14:paraId="24BF846E" w14:textId="77777777" w:rsidTr="004E2FB7">
        <w:trPr>
          <w:trHeight w:val="472"/>
        </w:trPr>
        <w:tc>
          <w:tcPr>
            <w:tcW w:w="5000" w:type="pct"/>
            <w:gridSpan w:val="11"/>
            <w:shd w:val="clear" w:color="auto" w:fill="B4C6E7"/>
          </w:tcPr>
          <w:p w14:paraId="7B9881FB" w14:textId="77777777" w:rsidR="00306702" w:rsidRPr="00B63932" w:rsidRDefault="00335AE5" w:rsidP="0076343E">
            <w:pPr>
              <w:spacing w:before="60" w:after="60"/>
              <w:ind w:left="58" w:right="58"/>
              <w:jc w:val="both"/>
              <w:rPr>
                <w:rFonts w:eastAsia="Times New Roman"/>
                <w:i/>
                <w:sz w:val="16"/>
                <w:szCs w:val="16"/>
                <w:lang w:eastAsia="en-GB"/>
              </w:rPr>
            </w:pPr>
            <w:r>
              <w:rPr>
                <w:rFonts w:eastAsia="Times New Roman"/>
                <w:b/>
                <w:bCs/>
                <w:iCs/>
                <w:sz w:val="16"/>
                <w:szCs w:val="16"/>
                <w:lang w:eastAsia="en-GB"/>
              </w:rPr>
              <w:t>DEFINITION OF THE TERMS “RANGE STATE”AND “VAGRANT”</w:t>
            </w:r>
          </w:p>
        </w:tc>
      </w:tr>
      <w:tr w:rsidR="00925FDB" w14:paraId="642E3570" w14:textId="77777777" w:rsidTr="004E2FB7">
        <w:trPr>
          <w:gridAfter w:val="1"/>
          <w:wAfter w:w="4" w:type="pct"/>
          <w:trHeight w:val="171"/>
        </w:trPr>
        <w:tc>
          <w:tcPr>
            <w:tcW w:w="435" w:type="pct"/>
          </w:tcPr>
          <w:p w14:paraId="62482861" w14:textId="77777777" w:rsidR="00306702" w:rsidRPr="007708FD" w:rsidRDefault="00335AE5" w:rsidP="0076343E">
            <w:pPr>
              <w:spacing w:before="40" w:after="40"/>
              <w:ind w:left="57" w:right="57"/>
              <w:jc w:val="both"/>
              <w:rPr>
                <w:rFonts w:eastAsia="Times New Roman"/>
                <w:iCs/>
                <w:sz w:val="16"/>
                <w:szCs w:val="16"/>
                <w:lang w:eastAsia="en-GB"/>
              </w:rPr>
            </w:pPr>
            <w:r w:rsidRPr="007708FD">
              <w:rPr>
                <w:rFonts w:eastAsia="Times New Roman"/>
                <w:iCs/>
                <w:sz w:val="16"/>
                <w:szCs w:val="16"/>
                <w:lang w:eastAsia="en-GB"/>
              </w:rPr>
              <w:t>Dec.13.140</w:t>
            </w:r>
          </w:p>
        </w:tc>
        <w:tc>
          <w:tcPr>
            <w:tcW w:w="813" w:type="pct"/>
          </w:tcPr>
          <w:p w14:paraId="054208D4" w14:textId="77777777" w:rsidR="00306702" w:rsidRDefault="00335AE5" w:rsidP="0076343E">
            <w:pPr>
              <w:spacing w:before="40" w:after="40"/>
              <w:ind w:left="57" w:right="57"/>
              <w:jc w:val="both"/>
              <w:rPr>
                <w:rFonts w:eastAsia="Times New Roman"/>
                <w:i/>
                <w:sz w:val="16"/>
                <w:szCs w:val="16"/>
                <w:lang w:eastAsia="en-GB"/>
              </w:rPr>
            </w:pPr>
            <w:r w:rsidRPr="007708FD">
              <w:rPr>
                <w:rFonts w:eastAsia="Times New Roman"/>
                <w:i/>
                <w:sz w:val="16"/>
                <w:szCs w:val="16"/>
                <w:lang w:eastAsia="en-GB"/>
              </w:rPr>
              <w:t>The Scientific Council, subject to the availability of resources, is requested to:</w:t>
            </w:r>
          </w:p>
          <w:p w14:paraId="51595C98" w14:textId="77777777" w:rsidR="00306702" w:rsidRPr="007708FD" w:rsidRDefault="00306702" w:rsidP="0076343E">
            <w:pPr>
              <w:spacing w:before="40" w:after="40"/>
              <w:ind w:left="57" w:right="57"/>
              <w:jc w:val="both"/>
              <w:rPr>
                <w:rFonts w:eastAsia="Times New Roman"/>
                <w:i/>
                <w:sz w:val="16"/>
                <w:szCs w:val="16"/>
                <w:lang w:eastAsia="en-GB"/>
              </w:rPr>
            </w:pPr>
          </w:p>
          <w:p w14:paraId="6C421A2B" w14:textId="77777777" w:rsidR="00306702" w:rsidRDefault="00335AE5" w:rsidP="0076343E">
            <w:pPr>
              <w:spacing w:before="40" w:after="40"/>
              <w:ind w:left="57" w:right="57"/>
              <w:jc w:val="both"/>
              <w:rPr>
                <w:rFonts w:eastAsia="Times New Roman"/>
                <w:i/>
                <w:sz w:val="16"/>
                <w:szCs w:val="16"/>
                <w:lang w:eastAsia="en-GB"/>
              </w:rPr>
            </w:pPr>
            <w:r w:rsidRPr="007708FD">
              <w:rPr>
                <w:rFonts w:eastAsia="Times New Roman"/>
                <w:i/>
                <w:sz w:val="16"/>
                <w:szCs w:val="16"/>
                <w:lang w:eastAsia="en-GB"/>
              </w:rPr>
              <w:t>a) develop, as practical guidance for CMS Parties, interpretations for when the terms ‘Range State’ and ‘vagrant’ apply</w:t>
            </w:r>
            <w:r>
              <w:rPr>
                <w:rFonts w:eastAsia="Times New Roman"/>
                <w:i/>
                <w:sz w:val="16"/>
                <w:szCs w:val="16"/>
                <w:lang w:eastAsia="en-GB"/>
              </w:rPr>
              <w:t>..</w:t>
            </w:r>
          </w:p>
          <w:p w14:paraId="3EF2D37D" w14:textId="77777777" w:rsidR="00306702" w:rsidRPr="007708FD" w:rsidRDefault="00306702" w:rsidP="0076343E">
            <w:pPr>
              <w:spacing w:before="40" w:after="40"/>
              <w:ind w:left="57" w:right="57"/>
              <w:jc w:val="both"/>
              <w:rPr>
                <w:rFonts w:eastAsia="Times New Roman"/>
                <w:i/>
                <w:sz w:val="16"/>
                <w:szCs w:val="16"/>
                <w:lang w:eastAsia="en-GB"/>
              </w:rPr>
            </w:pPr>
          </w:p>
          <w:p w14:paraId="04A84399" w14:textId="77777777" w:rsidR="00306702" w:rsidRPr="00FD3E93" w:rsidRDefault="00335AE5" w:rsidP="0076343E">
            <w:pPr>
              <w:spacing w:before="40" w:after="40"/>
              <w:ind w:left="57" w:right="57"/>
              <w:jc w:val="both"/>
              <w:rPr>
                <w:rFonts w:eastAsia="Times New Roman"/>
                <w:i/>
                <w:sz w:val="16"/>
                <w:szCs w:val="16"/>
                <w:lang w:eastAsia="en-GB"/>
              </w:rPr>
            </w:pPr>
            <w:r w:rsidRPr="007708FD">
              <w:rPr>
                <w:rFonts w:eastAsia="Times New Roman"/>
                <w:i/>
                <w:sz w:val="16"/>
                <w:szCs w:val="16"/>
                <w:lang w:eastAsia="en-GB"/>
              </w:rPr>
              <w:t>b) report to the Conference of the Parties at its 14th meeting on the progress in implementing this Decision</w:t>
            </w:r>
            <w:r>
              <w:rPr>
                <w:rFonts w:eastAsia="Times New Roman"/>
                <w:i/>
                <w:sz w:val="16"/>
                <w:szCs w:val="16"/>
                <w:lang w:eastAsia="en-GB"/>
              </w:rPr>
              <w:t>.</w:t>
            </w:r>
          </w:p>
        </w:tc>
        <w:tc>
          <w:tcPr>
            <w:tcW w:w="640" w:type="pct"/>
          </w:tcPr>
          <w:p w14:paraId="4635E83F" w14:textId="77777777" w:rsidR="00306702" w:rsidRDefault="00335AE5" w:rsidP="0076343E">
            <w:pPr>
              <w:spacing w:before="40" w:after="40"/>
              <w:ind w:right="57"/>
              <w:jc w:val="both"/>
              <w:rPr>
                <w:rFonts w:eastAsia="Times New Roman"/>
                <w:sz w:val="16"/>
                <w:szCs w:val="16"/>
                <w:lang w:eastAsia="en-GB"/>
              </w:rPr>
            </w:pPr>
            <w:r w:rsidRPr="002624F6">
              <w:rPr>
                <w:rFonts w:eastAsia="Times New Roman"/>
                <w:sz w:val="16"/>
                <w:szCs w:val="16"/>
                <w:lang w:eastAsia="en-GB"/>
              </w:rPr>
              <w:t>Consider the matter at ScC-SC5</w:t>
            </w:r>
            <w:r>
              <w:rPr>
                <w:rFonts w:eastAsia="Times New Roman"/>
                <w:sz w:val="16"/>
                <w:szCs w:val="16"/>
                <w:lang w:eastAsia="en-GB"/>
              </w:rPr>
              <w:t>.</w:t>
            </w:r>
          </w:p>
          <w:p w14:paraId="1D1BA469" w14:textId="77777777" w:rsidR="00306702" w:rsidRPr="002624F6" w:rsidRDefault="00306702" w:rsidP="0076343E">
            <w:pPr>
              <w:spacing w:before="40" w:after="40"/>
              <w:ind w:right="57"/>
              <w:jc w:val="both"/>
              <w:rPr>
                <w:rFonts w:eastAsia="Times New Roman"/>
                <w:sz w:val="16"/>
                <w:szCs w:val="16"/>
                <w:lang w:eastAsia="en-GB"/>
              </w:rPr>
            </w:pPr>
          </w:p>
          <w:p w14:paraId="487F1CB9" w14:textId="77777777" w:rsidR="00306702" w:rsidRDefault="00335AE5" w:rsidP="0076343E">
            <w:pPr>
              <w:spacing w:before="40" w:after="40"/>
              <w:ind w:right="57"/>
              <w:jc w:val="both"/>
              <w:rPr>
                <w:rFonts w:eastAsia="Times New Roman"/>
                <w:sz w:val="16"/>
                <w:szCs w:val="16"/>
                <w:lang w:eastAsia="en-GB"/>
              </w:rPr>
            </w:pPr>
            <w:r w:rsidRPr="002624F6">
              <w:rPr>
                <w:rFonts w:eastAsia="Times New Roman"/>
                <w:sz w:val="16"/>
                <w:szCs w:val="16"/>
                <w:lang w:eastAsia="en-GB"/>
              </w:rPr>
              <w:t>Consider establishing a Working Group to further work on the issue and report to ScC-SC6</w:t>
            </w:r>
            <w:r>
              <w:rPr>
                <w:rFonts w:eastAsia="Times New Roman"/>
                <w:sz w:val="16"/>
                <w:szCs w:val="16"/>
                <w:lang w:eastAsia="en-GB"/>
              </w:rPr>
              <w:t>.</w:t>
            </w:r>
          </w:p>
          <w:p w14:paraId="4F7DB11C" w14:textId="77777777" w:rsidR="00306702" w:rsidRPr="002624F6" w:rsidRDefault="00306702" w:rsidP="0076343E">
            <w:pPr>
              <w:spacing w:before="40" w:after="40"/>
              <w:ind w:right="57"/>
              <w:jc w:val="both"/>
              <w:rPr>
                <w:rFonts w:eastAsia="Times New Roman"/>
                <w:sz w:val="16"/>
                <w:szCs w:val="16"/>
                <w:lang w:eastAsia="en-GB"/>
              </w:rPr>
            </w:pPr>
          </w:p>
          <w:p w14:paraId="24005916" w14:textId="77777777" w:rsidR="00306702" w:rsidRPr="00FD3E93" w:rsidRDefault="00335AE5" w:rsidP="0076343E">
            <w:pPr>
              <w:spacing w:before="40" w:after="40"/>
              <w:ind w:right="57"/>
              <w:jc w:val="both"/>
              <w:rPr>
                <w:rFonts w:eastAsia="Times New Roman"/>
                <w:sz w:val="16"/>
                <w:szCs w:val="16"/>
                <w:lang w:eastAsia="en-GB"/>
              </w:rPr>
            </w:pPr>
            <w:r w:rsidRPr="002624F6">
              <w:rPr>
                <w:rFonts w:eastAsia="Times New Roman"/>
                <w:sz w:val="16"/>
                <w:szCs w:val="16"/>
                <w:lang w:eastAsia="en-GB"/>
              </w:rPr>
              <w:t>Consolidate guidance at ScC-SC6 for transmission to COP14</w:t>
            </w:r>
          </w:p>
        </w:tc>
        <w:tc>
          <w:tcPr>
            <w:tcW w:w="523" w:type="pct"/>
          </w:tcPr>
          <w:p w14:paraId="3C6679A2" w14:textId="77777777" w:rsidR="00306702" w:rsidRDefault="00335AE5" w:rsidP="0076343E">
            <w:pPr>
              <w:spacing w:before="40" w:after="40"/>
              <w:ind w:left="57" w:right="57"/>
              <w:jc w:val="both"/>
              <w:rPr>
                <w:rFonts w:eastAsia="Times New Roman"/>
                <w:sz w:val="16"/>
                <w:szCs w:val="16"/>
                <w:lang w:eastAsia="en-GB"/>
              </w:rPr>
            </w:pPr>
            <w:r w:rsidRPr="002624F6">
              <w:rPr>
                <w:rFonts w:eastAsia="Times New Roman"/>
                <w:sz w:val="16"/>
                <w:szCs w:val="16"/>
                <w:lang w:eastAsia="en-GB"/>
              </w:rPr>
              <w:t>Interpretation on when the terms apply provided.</w:t>
            </w:r>
          </w:p>
          <w:p w14:paraId="4255111F" w14:textId="77777777" w:rsidR="00306702" w:rsidRPr="002624F6" w:rsidRDefault="00306702" w:rsidP="0076343E">
            <w:pPr>
              <w:spacing w:before="40" w:after="40"/>
              <w:ind w:left="57" w:right="57"/>
              <w:jc w:val="both"/>
              <w:rPr>
                <w:rFonts w:eastAsia="Times New Roman"/>
                <w:sz w:val="16"/>
                <w:szCs w:val="16"/>
                <w:lang w:eastAsia="en-GB"/>
              </w:rPr>
            </w:pPr>
          </w:p>
          <w:p w14:paraId="547EA0DC" w14:textId="77777777" w:rsidR="00306702" w:rsidRPr="00FD3E93" w:rsidRDefault="00335AE5" w:rsidP="0076343E">
            <w:pPr>
              <w:spacing w:before="40" w:after="40"/>
              <w:ind w:left="57" w:right="57"/>
              <w:jc w:val="both"/>
              <w:rPr>
                <w:rFonts w:eastAsia="Times New Roman"/>
                <w:sz w:val="16"/>
                <w:szCs w:val="16"/>
                <w:lang w:eastAsia="en-GB"/>
              </w:rPr>
            </w:pPr>
            <w:r w:rsidRPr="002624F6">
              <w:rPr>
                <w:rFonts w:eastAsia="Times New Roman"/>
                <w:sz w:val="16"/>
                <w:szCs w:val="16"/>
                <w:lang w:eastAsia="en-GB"/>
              </w:rPr>
              <w:t>Report on progress</w:t>
            </w:r>
          </w:p>
        </w:tc>
        <w:tc>
          <w:tcPr>
            <w:tcW w:w="376" w:type="pct"/>
          </w:tcPr>
          <w:p w14:paraId="18EE0685" w14:textId="77777777" w:rsidR="00306702" w:rsidRPr="00FD3E93" w:rsidRDefault="00335AE5" w:rsidP="0076343E">
            <w:pPr>
              <w:spacing w:before="40" w:after="40"/>
              <w:ind w:left="57" w:right="57"/>
              <w:jc w:val="both"/>
              <w:rPr>
                <w:rFonts w:eastAsia="Times New Roman"/>
                <w:sz w:val="16"/>
                <w:szCs w:val="16"/>
                <w:lang w:eastAsia="en-GB"/>
              </w:rPr>
            </w:pPr>
            <w:r w:rsidRPr="002624F6">
              <w:rPr>
                <w:rFonts w:eastAsia="Times New Roman"/>
                <w:sz w:val="16"/>
                <w:szCs w:val="16"/>
                <w:lang w:eastAsia="en-GB"/>
              </w:rPr>
              <w:t>2021-2023</w:t>
            </w:r>
          </w:p>
        </w:tc>
        <w:tc>
          <w:tcPr>
            <w:tcW w:w="349" w:type="pct"/>
          </w:tcPr>
          <w:p w14:paraId="7E7CD3AF" w14:textId="77777777" w:rsidR="00306702" w:rsidRPr="00FD3E93" w:rsidRDefault="00335AE5" w:rsidP="0076343E">
            <w:pPr>
              <w:spacing w:before="40" w:after="40"/>
              <w:ind w:left="57" w:right="57"/>
              <w:jc w:val="both"/>
              <w:rPr>
                <w:rFonts w:eastAsia="Times New Roman"/>
                <w:sz w:val="16"/>
                <w:szCs w:val="16"/>
                <w:lang w:val="it-IT" w:eastAsia="en-GB"/>
              </w:rPr>
            </w:pPr>
            <w:r w:rsidRPr="002624F6">
              <w:rPr>
                <w:rFonts w:eastAsia="Times New Roman"/>
                <w:sz w:val="16"/>
                <w:szCs w:val="16"/>
                <w:lang w:val="it-IT" w:eastAsia="en-GB"/>
              </w:rPr>
              <w:t>James Williams</w:t>
            </w:r>
          </w:p>
        </w:tc>
        <w:tc>
          <w:tcPr>
            <w:tcW w:w="348" w:type="pct"/>
          </w:tcPr>
          <w:p w14:paraId="15D1E9B2" w14:textId="77777777" w:rsidR="00306702" w:rsidRPr="00FD3E93" w:rsidRDefault="00335AE5" w:rsidP="0076343E">
            <w:pPr>
              <w:spacing w:before="40" w:after="40"/>
              <w:ind w:left="57" w:right="57"/>
              <w:jc w:val="both"/>
              <w:rPr>
                <w:rFonts w:eastAsia="Times New Roman"/>
                <w:sz w:val="16"/>
                <w:szCs w:val="16"/>
                <w:lang w:val="it-IT" w:eastAsia="en-GB"/>
              </w:rPr>
            </w:pPr>
            <w:r w:rsidRPr="002624F6">
              <w:rPr>
                <w:rFonts w:eastAsia="Times New Roman"/>
                <w:sz w:val="16"/>
                <w:szCs w:val="16"/>
                <w:lang w:val="it-IT" w:eastAsia="en-GB"/>
              </w:rPr>
              <w:t>(Sec FP: Marco Barbieri)</w:t>
            </w:r>
          </w:p>
        </w:tc>
        <w:tc>
          <w:tcPr>
            <w:tcW w:w="291" w:type="pct"/>
            <w:shd w:val="clear" w:color="auto" w:fill="auto"/>
          </w:tcPr>
          <w:p w14:paraId="30FF14BA" w14:textId="77777777" w:rsidR="00306702" w:rsidRPr="00FD3E93" w:rsidRDefault="00335AE5" w:rsidP="0076343E">
            <w:pPr>
              <w:spacing w:before="40" w:after="40"/>
              <w:ind w:left="57" w:right="57"/>
              <w:jc w:val="both"/>
              <w:rPr>
                <w:rFonts w:eastAsia="Times New Roman"/>
                <w:sz w:val="16"/>
                <w:szCs w:val="16"/>
                <w:lang w:val="it-IT" w:eastAsia="en-GB"/>
              </w:rPr>
            </w:pPr>
            <w:r w:rsidRPr="002624F6">
              <w:rPr>
                <w:rFonts w:eastAsia="Times New Roman"/>
                <w:sz w:val="16"/>
                <w:szCs w:val="16"/>
                <w:lang w:val="it-IT" w:eastAsia="en-GB"/>
              </w:rPr>
              <w:t>High</w:t>
            </w:r>
          </w:p>
        </w:tc>
        <w:tc>
          <w:tcPr>
            <w:tcW w:w="406" w:type="pct"/>
          </w:tcPr>
          <w:p w14:paraId="44CAECDA" w14:textId="77777777" w:rsidR="00306702" w:rsidRPr="002624F6" w:rsidRDefault="00335AE5" w:rsidP="0076343E">
            <w:pPr>
              <w:spacing w:before="40" w:after="40"/>
              <w:ind w:left="57" w:right="57"/>
              <w:jc w:val="center"/>
              <w:rPr>
                <w:rFonts w:eastAsia="Times New Roman"/>
                <w:sz w:val="16"/>
                <w:szCs w:val="16"/>
                <w:lang w:eastAsia="en-GB"/>
              </w:rPr>
            </w:pPr>
            <w:r w:rsidRPr="002624F6">
              <w:rPr>
                <w:rFonts w:eastAsia="Times New Roman"/>
                <w:sz w:val="16"/>
                <w:szCs w:val="16"/>
                <w:lang w:eastAsia="en-GB"/>
              </w:rPr>
              <w:t>ScC-SC6</w:t>
            </w:r>
          </w:p>
          <w:p w14:paraId="37ED3366" w14:textId="77777777" w:rsidR="00306702" w:rsidRPr="002624F6" w:rsidRDefault="00335AE5" w:rsidP="0076343E">
            <w:pPr>
              <w:spacing w:before="40" w:after="40"/>
              <w:ind w:left="57" w:right="57"/>
              <w:jc w:val="center"/>
              <w:rPr>
                <w:rFonts w:eastAsia="Times New Roman"/>
                <w:sz w:val="16"/>
                <w:szCs w:val="16"/>
                <w:lang w:eastAsia="en-GB"/>
              </w:rPr>
            </w:pPr>
            <w:r w:rsidRPr="002624F6">
              <w:rPr>
                <w:rFonts w:eastAsia="Times New Roman"/>
                <w:sz w:val="16"/>
                <w:szCs w:val="16"/>
                <w:lang w:eastAsia="en-GB"/>
              </w:rPr>
              <w:t>-</w:t>
            </w:r>
          </w:p>
          <w:p w14:paraId="21D99F7B" w14:textId="77777777" w:rsidR="00306702" w:rsidRPr="00FD3E93" w:rsidRDefault="00335AE5" w:rsidP="0076343E">
            <w:pPr>
              <w:spacing w:before="40" w:after="40"/>
              <w:ind w:left="57" w:right="57"/>
              <w:jc w:val="center"/>
              <w:rPr>
                <w:rFonts w:eastAsia="Times New Roman"/>
                <w:sz w:val="16"/>
                <w:szCs w:val="16"/>
                <w:lang w:eastAsia="en-GB"/>
              </w:rPr>
            </w:pPr>
            <w:r w:rsidRPr="002624F6">
              <w:rPr>
                <w:rFonts w:eastAsia="Times New Roman"/>
                <w:sz w:val="16"/>
                <w:szCs w:val="16"/>
                <w:lang w:eastAsia="en-GB"/>
              </w:rPr>
              <w:t>COP14</w:t>
            </w:r>
          </w:p>
        </w:tc>
        <w:tc>
          <w:tcPr>
            <w:tcW w:w="815" w:type="pct"/>
          </w:tcPr>
          <w:p w14:paraId="34C7F9D7" w14:textId="77777777" w:rsidR="00306702" w:rsidRPr="00006424"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Discussion paper submitted to ScC-SC5 for consideration.</w:t>
            </w:r>
          </w:p>
          <w:p w14:paraId="76C883DF" w14:textId="77777777" w:rsidR="00306702"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Intersessional Working Group established by ScC-SC5</w:t>
            </w:r>
            <w:r w:rsidR="00631A52">
              <w:rPr>
                <w:rFonts w:eastAsia="Times New Roman"/>
                <w:iCs/>
                <w:sz w:val="16"/>
                <w:szCs w:val="16"/>
                <w:lang w:eastAsia="en-GB"/>
              </w:rPr>
              <w:t xml:space="preserve"> </w:t>
            </w:r>
          </w:p>
          <w:p w14:paraId="0577E8E4" w14:textId="77777777" w:rsidR="004A74B1" w:rsidRPr="00006424" w:rsidRDefault="00335AE5" w:rsidP="0076343E">
            <w:pPr>
              <w:spacing w:before="40" w:after="40"/>
              <w:ind w:left="57" w:right="57"/>
              <w:jc w:val="both"/>
              <w:rPr>
                <w:rFonts w:eastAsia="Times New Roman"/>
                <w:iCs/>
                <w:sz w:val="16"/>
                <w:szCs w:val="16"/>
                <w:lang w:eastAsia="en-GB"/>
              </w:rPr>
            </w:pPr>
            <w:r>
              <w:rPr>
                <w:rFonts w:eastAsia="Times New Roman"/>
                <w:iCs/>
                <w:sz w:val="16"/>
                <w:szCs w:val="16"/>
                <w:lang w:eastAsia="en-GB"/>
              </w:rPr>
              <w:t>Two</w:t>
            </w:r>
            <w:r w:rsidR="006B2EC0">
              <w:rPr>
                <w:rFonts w:eastAsia="Times New Roman"/>
                <w:iCs/>
                <w:sz w:val="16"/>
                <w:szCs w:val="16"/>
                <w:lang w:eastAsia="en-GB"/>
              </w:rPr>
              <w:t xml:space="preserve"> m</w:t>
            </w:r>
            <w:r w:rsidR="002713CC">
              <w:rPr>
                <w:rFonts w:eastAsia="Times New Roman"/>
                <w:iCs/>
                <w:sz w:val="16"/>
                <w:szCs w:val="16"/>
                <w:lang w:eastAsia="en-GB"/>
              </w:rPr>
              <w:t>eeting</w:t>
            </w:r>
            <w:r w:rsidR="007E1F6E">
              <w:rPr>
                <w:rFonts w:eastAsia="Times New Roman"/>
                <w:iCs/>
                <w:sz w:val="16"/>
                <w:szCs w:val="16"/>
                <w:lang w:eastAsia="en-GB"/>
              </w:rPr>
              <w:t>s</w:t>
            </w:r>
            <w:r w:rsidR="002713CC">
              <w:rPr>
                <w:rFonts w:eastAsia="Times New Roman"/>
                <w:iCs/>
                <w:sz w:val="16"/>
                <w:szCs w:val="16"/>
                <w:lang w:eastAsia="en-GB"/>
              </w:rPr>
              <w:t xml:space="preserve"> of IWG </w:t>
            </w:r>
            <w:r w:rsidR="00971138">
              <w:rPr>
                <w:rFonts w:eastAsia="Times New Roman"/>
                <w:iCs/>
                <w:sz w:val="16"/>
                <w:szCs w:val="16"/>
                <w:lang w:eastAsia="en-GB"/>
              </w:rPr>
              <w:t xml:space="preserve"> delivered </w:t>
            </w:r>
            <w:r w:rsidR="00E25E02">
              <w:rPr>
                <w:rFonts w:eastAsia="Times New Roman"/>
                <w:iCs/>
                <w:sz w:val="16"/>
                <w:szCs w:val="16"/>
                <w:lang w:eastAsia="en-GB"/>
              </w:rPr>
              <w:t xml:space="preserve">a draft COP14 document </w:t>
            </w:r>
            <w:r w:rsidR="00971138">
              <w:rPr>
                <w:rFonts w:eastAsia="Times New Roman"/>
                <w:iCs/>
                <w:sz w:val="16"/>
                <w:szCs w:val="16"/>
                <w:lang w:eastAsia="en-GB"/>
              </w:rPr>
              <w:t>to be reviewed and finalized by ScC-SC6</w:t>
            </w:r>
          </w:p>
        </w:tc>
      </w:tr>
      <w:tr w:rsidR="00925FDB" w14:paraId="7CE3DBB1" w14:textId="77777777" w:rsidTr="004E2FB7">
        <w:trPr>
          <w:gridAfter w:val="1"/>
          <w:wAfter w:w="4" w:type="pct"/>
          <w:trHeight w:val="171"/>
        </w:trPr>
        <w:tc>
          <w:tcPr>
            <w:tcW w:w="435" w:type="pct"/>
          </w:tcPr>
          <w:p w14:paraId="5BC4F5E2" w14:textId="77777777" w:rsidR="00306702" w:rsidRPr="00174A0A" w:rsidRDefault="00335AE5" w:rsidP="0076343E">
            <w:pPr>
              <w:spacing w:before="40" w:after="40"/>
              <w:ind w:left="57" w:right="57"/>
              <w:jc w:val="both"/>
              <w:rPr>
                <w:rFonts w:eastAsia="Times New Roman"/>
                <w:iCs/>
                <w:sz w:val="16"/>
                <w:szCs w:val="16"/>
                <w:lang w:eastAsia="en-GB"/>
              </w:rPr>
            </w:pPr>
            <w:r w:rsidRPr="00174A0A">
              <w:rPr>
                <w:rFonts w:eastAsia="Times New Roman"/>
                <w:iCs/>
                <w:sz w:val="16"/>
                <w:szCs w:val="16"/>
                <w:lang w:eastAsia="en-GB"/>
              </w:rPr>
              <w:t>COP13 Report</w:t>
            </w:r>
          </w:p>
        </w:tc>
        <w:tc>
          <w:tcPr>
            <w:tcW w:w="813" w:type="pct"/>
          </w:tcPr>
          <w:p w14:paraId="2E19C408" w14:textId="77777777" w:rsidR="00306702" w:rsidRPr="00174A0A" w:rsidRDefault="00335AE5" w:rsidP="0076343E">
            <w:pPr>
              <w:spacing w:before="40" w:after="40"/>
              <w:ind w:left="57" w:right="57"/>
              <w:jc w:val="both"/>
              <w:rPr>
                <w:rFonts w:eastAsia="Times New Roman"/>
                <w:i/>
                <w:sz w:val="16"/>
                <w:szCs w:val="16"/>
                <w:lang w:eastAsia="en-GB"/>
              </w:rPr>
            </w:pPr>
            <w:r w:rsidRPr="00174A0A">
              <w:rPr>
                <w:rFonts w:eastAsia="Times New Roman"/>
                <w:i/>
                <w:sz w:val="16"/>
                <w:szCs w:val="16"/>
                <w:lang w:eastAsia="en-GB"/>
              </w:rPr>
              <w:t>Scientific Council to provide advice to COP14 on the advantages and disadvantages of the various ways of treating the species currently aggregated under families and genera under CMS Appendix II</w:t>
            </w:r>
          </w:p>
        </w:tc>
        <w:tc>
          <w:tcPr>
            <w:tcW w:w="640" w:type="pct"/>
          </w:tcPr>
          <w:p w14:paraId="2D823415" w14:textId="77777777" w:rsidR="00306702" w:rsidRPr="00006424" w:rsidRDefault="00335AE5" w:rsidP="0076343E">
            <w:pPr>
              <w:spacing w:before="40" w:after="40"/>
              <w:ind w:right="57"/>
              <w:jc w:val="both"/>
              <w:rPr>
                <w:rFonts w:eastAsia="Times New Roman"/>
                <w:sz w:val="16"/>
                <w:szCs w:val="16"/>
                <w:lang w:eastAsia="en-GB"/>
              </w:rPr>
            </w:pPr>
            <w:r w:rsidRPr="00006424">
              <w:rPr>
                <w:rFonts w:eastAsia="Times New Roman"/>
                <w:sz w:val="16"/>
                <w:szCs w:val="16"/>
                <w:lang w:eastAsia="en-GB"/>
              </w:rPr>
              <w:t>Consider the matter at ScC-SC5</w:t>
            </w:r>
          </w:p>
          <w:p w14:paraId="7714E6E9" w14:textId="77777777" w:rsidR="00306702" w:rsidRPr="00006424" w:rsidRDefault="00306702" w:rsidP="0076343E">
            <w:pPr>
              <w:spacing w:before="40" w:after="40"/>
              <w:ind w:right="57"/>
              <w:jc w:val="both"/>
              <w:rPr>
                <w:rFonts w:eastAsia="Times New Roman"/>
                <w:sz w:val="16"/>
                <w:szCs w:val="16"/>
                <w:lang w:eastAsia="en-GB"/>
              </w:rPr>
            </w:pPr>
          </w:p>
          <w:p w14:paraId="77EB7E50" w14:textId="77777777" w:rsidR="00306702" w:rsidRPr="00006424" w:rsidRDefault="00335AE5" w:rsidP="0076343E">
            <w:pPr>
              <w:spacing w:before="40" w:after="40"/>
              <w:ind w:right="57"/>
              <w:jc w:val="both"/>
              <w:rPr>
                <w:rFonts w:eastAsia="Times New Roman"/>
                <w:sz w:val="16"/>
                <w:szCs w:val="16"/>
                <w:lang w:eastAsia="en-GB"/>
              </w:rPr>
            </w:pPr>
            <w:r w:rsidRPr="00006424">
              <w:rPr>
                <w:rFonts w:eastAsia="Times New Roman"/>
                <w:sz w:val="16"/>
                <w:szCs w:val="16"/>
                <w:lang w:eastAsia="en-GB"/>
              </w:rPr>
              <w:t>Consider establishing a Working Group to further work on the issue and report to ScC-SC6.</w:t>
            </w:r>
          </w:p>
          <w:p w14:paraId="2059C511" w14:textId="77777777" w:rsidR="00306702" w:rsidRPr="00306702" w:rsidRDefault="00306702" w:rsidP="0076343E">
            <w:pPr>
              <w:spacing w:before="40" w:after="40"/>
              <w:ind w:right="57"/>
              <w:jc w:val="both"/>
              <w:rPr>
                <w:rFonts w:eastAsia="Times New Roman"/>
                <w:sz w:val="16"/>
                <w:szCs w:val="16"/>
                <w:u w:val="single"/>
                <w:lang w:eastAsia="en-GB"/>
              </w:rPr>
            </w:pPr>
          </w:p>
          <w:p w14:paraId="2EE9D659" w14:textId="77777777" w:rsidR="00306702" w:rsidRPr="00006424" w:rsidRDefault="00335AE5" w:rsidP="0076343E">
            <w:pPr>
              <w:spacing w:before="40" w:after="40"/>
              <w:ind w:right="57"/>
              <w:jc w:val="both"/>
              <w:rPr>
                <w:rFonts w:eastAsia="Times New Roman"/>
                <w:sz w:val="16"/>
                <w:szCs w:val="16"/>
                <w:lang w:eastAsia="en-GB"/>
              </w:rPr>
            </w:pPr>
            <w:r w:rsidRPr="00006424">
              <w:rPr>
                <w:rFonts w:eastAsia="Times New Roman"/>
                <w:sz w:val="16"/>
                <w:szCs w:val="16"/>
                <w:lang w:eastAsia="en-GB"/>
              </w:rPr>
              <w:t>Consolidate advice at ScC-SC6 for transmission to COP14</w:t>
            </w:r>
          </w:p>
        </w:tc>
        <w:tc>
          <w:tcPr>
            <w:tcW w:w="523" w:type="pct"/>
          </w:tcPr>
          <w:p w14:paraId="5BD0DE82" w14:textId="77777777" w:rsidR="00306702" w:rsidRPr="00006424" w:rsidRDefault="00335AE5" w:rsidP="0076343E">
            <w:pPr>
              <w:spacing w:before="40" w:after="40"/>
              <w:ind w:left="57" w:right="57"/>
              <w:jc w:val="both"/>
              <w:rPr>
                <w:rFonts w:eastAsia="Times New Roman"/>
                <w:sz w:val="16"/>
                <w:szCs w:val="16"/>
                <w:lang w:eastAsia="en-GB"/>
              </w:rPr>
            </w:pPr>
            <w:r w:rsidRPr="00006424">
              <w:rPr>
                <w:rFonts w:eastAsia="Times New Roman"/>
                <w:sz w:val="16"/>
                <w:szCs w:val="16"/>
                <w:lang w:eastAsia="en-GB"/>
              </w:rPr>
              <w:t xml:space="preserve">Identification of Options </w:t>
            </w:r>
          </w:p>
          <w:p w14:paraId="76F51AAF" w14:textId="77777777" w:rsidR="00306702" w:rsidRPr="00306702" w:rsidRDefault="00335AE5" w:rsidP="0076343E">
            <w:pPr>
              <w:spacing w:before="40" w:after="40"/>
              <w:ind w:left="57" w:right="57"/>
              <w:jc w:val="both"/>
              <w:rPr>
                <w:rFonts w:eastAsia="Times New Roman"/>
                <w:sz w:val="16"/>
                <w:szCs w:val="16"/>
                <w:u w:val="single"/>
                <w:lang w:eastAsia="en-GB"/>
              </w:rPr>
            </w:pPr>
            <w:r w:rsidRPr="00006424">
              <w:rPr>
                <w:rFonts w:eastAsia="Times New Roman"/>
                <w:sz w:val="16"/>
                <w:szCs w:val="16"/>
                <w:lang w:eastAsia="en-GB"/>
              </w:rPr>
              <w:t>Advice on their advantages and disadvantages</w:t>
            </w:r>
          </w:p>
        </w:tc>
        <w:tc>
          <w:tcPr>
            <w:tcW w:w="376" w:type="pct"/>
          </w:tcPr>
          <w:p w14:paraId="340D9646" w14:textId="77777777" w:rsidR="00306702" w:rsidRPr="00006424" w:rsidRDefault="00335AE5" w:rsidP="0076343E">
            <w:pPr>
              <w:spacing w:before="40" w:after="40"/>
              <w:ind w:left="57" w:right="57"/>
              <w:jc w:val="both"/>
              <w:rPr>
                <w:rFonts w:eastAsia="Times New Roman"/>
                <w:sz w:val="16"/>
                <w:szCs w:val="16"/>
                <w:lang w:eastAsia="en-GB"/>
              </w:rPr>
            </w:pPr>
            <w:r w:rsidRPr="00006424">
              <w:rPr>
                <w:rFonts w:eastAsia="Times New Roman"/>
                <w:sz w:val="16"/>
                <w:szCs w:val="16"/>
                <w:lang w:eastAsia="en-GB"/>
              </w:rPr>
              <w:t>2021-2023</w:t>
            </w:r>
          </w:p>
        </w:tc>
        <w:tc>
          <w:tcPr>
            <w:tcW w:w="349" w:type="pct"/>
          </w:tcPr>
          <w:p w14:paraId="084AC816" w14:textId="77777777" w:rsidR="00306702" w:rsidRPr="00006424" w:rsidRDefault="00335AE5" w:rsidP="0076343E">
            <w:pPr>
              <w:spacing w:before="40" w:after="40"/>
              <w:ind w:left="57" w:right="57"/>
              <w:jc w:val="both"/>
              <w:rPr>
                <w:rFonts w:eastAsia="Times New Roman"/>
                <w:sz w:val="16"/>
                <w:szCs w:val="16"/>
                <w:lang w:val="it-IT" w:eastAsia="en-GB"/>
              </w:rPr>
            </w:pPr>
            <w:r w:rsidRPr="00006424">
              <w:rPr>
                <w:rFonts w:eastAsia="Times New Roman"/>
                <w:sz w:val="16"/>
                <w:szCs w:val="16"/>
                <w:lang w:val="it-IT" w:eastAsia="en-GB"/>
              </w:rPr>
              <w:t>Stephen Garnett</w:t>
            </w:r>
          </w:p>
        </w:tc>
        <w:tc>
          <w:tcPr>
            <w:tcW w:w="348" w:type="pct"/>
          </w:tcPr>
          <w:p w14:paraId="37EAA080" w14:textId="77777777" w:rsidR="00306702" w:rsidRPr="00006424" w:rsidRDefault="00335AE5" w:rsidP="0076343E">
            <w:pPr>
              <w:spacing w:before="40" w:after="40"/>
              <w:ind w:left="57" w:right="57"/>
              <w:jc w:val="both"/>
              <w:rPr>
                <w:rFonts w:eastAsia="Times New Roman"/>
                <w:sz w:val="16"/>
                <w:szCs w:val="16"/>
                <w:lang w:val="it-IT" w:eastAsia="en-GB"/>
              </w:rPr>
            </w:pPr>
            <w:r w:rsidRPr="00006424">
              <w:rPr>
                <w:rFonts w:eastAsia="Times New Roman"/>
                <w:sz w:val="16"/>
                <w:szCs w:val="16"/>
                <w:lang w:val="it-IT" w:eastAsia="en-GB"/>
              </w:rPr>
              <w:t>(Sec FP: Marco Barbieri)</w:t>
            </w:r>
          </w:p>
        </w:tc>
        <w:tc>
          <w:tcPr>
            <w:tcW w:w="291" w:type="pct"/>
          </w:tcPr>
          <w:p w14:paraId="3F1C244B" w14:textId="77777777" w:rsidR="00306702" w:rsidRPr="00006424" w:rsidRDefault="00335AE5" w:rsidP="0076343E">
            <w:pPr>
              <w:spacing w:before="40" w:after="40"/>
              <w:ind w:left="57" w:right="57"/>
              <w:jc w:val="both"/>
              <w:rPr>
                <w:rFonts w:eastAsia="Times New Roman"/>
                <w:sz w:val="16"/>
                <w:szCs w:val="16"/>
                <w:lang w:val="it-IT" w:eastAsia="en-GB"/>
              </w:rPr>
            </w:pPr>
            <w:r w:rsidRPr="00006424">
              <w:rPr>
                <w:rFonts w:eastAsia="Times New Roman"/>
                <w:sz w:val="16"/>
                <w:szCs w:val="16"/>
                <w:lang w:val="it-IT" w:eastAsia="en-GB"/>
              </w:rPr>
              <w:t>High</w:t>
            </w:r>
          </w:p>
        </w:tc>
        <w:tc>
          <w:tcPr>
            <w:tcW w:w="406" w:type="pct"/>
          </w:tcPr>
          <w:p w14:paraId="35A92A43" w14:textId="77777777" w:rsidR="00306702" w:rsidRPr="00006424" w:rsidRDefault="00335AE5" w:rsidP="0076343E">
            <w:pPr>
              <w:spacing w:before="40" w:after="40"/>
              <w:ind w:left="57" w:right="57"/>
              <w:jc w:val="center"/>
              <w:rPr>
                <w:rFonts w:eastAsia="Times New Roman"/>
                <w:sz w:val="16"/>
                <w:szCs w:val="16"/>
                <w:lang w:eastAsia="en-GB"/>
              </w:rPr>
            </w:pPr>
            <w:r w:rsidRPr="00306702">
              <w:rPr>
                <w:rFonts w:eastAsia="Times New Roman"/>
                <w:sz w:val="16"/>
                <w:szCs w:val="16"/>
                <w:u w:val="single"/>
                <w:lang w:eastAsia="en-GB"/>
              </w:rPr>
              <w:t>ScC-</w:t>
            </w:r>
            <w:r w:rsidRPr="00006424">
              <w:rPr>
                <w:rFonts w:eastAsia="Times New Roman"/>
                <w:sz w:val="16"/>
                <w:szCs w:val="16"/>
                <w:lang w:eastAsia="en-GB"/>
              </w:rPr>
              <w:t>SC6</w:t>
            </w:r>
          </w:p>
          <w:p w14:paraId="35C71E16" w14:textId="77777777" w:rsidR="00306702" w:rsidRPr="00006424" w:rsidRDefault="00335AE5" w:rsidP="0076343E">
            <w:pPr>
              <w:spacing w:before="40" w:after="40"/>
              <w:ind w:left="57" w:right="57"/>
              <w:jc w:val="center"/>
              <w:rPr>
                <w:rFonts w:eastAsia="Times New Roman"/>
                <w:sz w:val="16"/>
                <w:szCs w:val="16"/>
                <w:lang w:eastAsia="en-GB"/>
              </w:rPr>
            </w:pPr>
            <w:r w:rsidRPr="00006424">
              <w:rPr>
                <w:rFonts w:eastAsia="Times New Roman"/>
                <w:sz w:val="16"/>
                <w:szCs w:val="16"/>
                <w:lang w:eastAsia="en-GB"/>
              </w:rPr>
              <w:t>-</w:t>
            </w:r>
          </w:p>
          <w:p w14:paraId="32DA125A" w14:textId="77777777" w:rsidR="00306702" w:rsidRPr="00306702" w:rsidRDefault="00335AE5" w:rsidP="0076343E">
            <w:pPr>
              <w:spacing w:before="40" w:after="40"/>
              <w:ind w:left="57" w:right="57"/>
              <w:jc w:val="center"/>
              <w:rPr>
                <w:rFonts w:eastAsia="Times New Roman"/>
                <w:sz w:val="16"/>
                <w:szCs w:val="16"/>
                <w:u w:val="single"/>
                <w:lang w:eastAsia="en-GB"/>
              </w:rPr>
            </w:pPr>
            <w:r w:rsidRPr="00006424">
              <w:rPr>
                <w:rFonts w:eastAsia="Times New Roman"/>
                <w:sz w:val="16"/>
                <w:szCs w:val="16"/>
                <w:lang w:eastAsia="en-GB"/>
              </w:rPr>
              <w:t>COP14</w:t>
            </w:r>
          </w:p>
        </w:tc>
        <w:tc>
          <w:tcPr>
            <w:tcW w:w="815" w:type="pct"/>
          </w:tcPr>
          <w:p w14:paraId="72FED0CC" w14:textId="77777777" w:rsidR="00306702" w:rsidRPr="00006424"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Discussion paper submitted to ScC-SC5 for consideration.</w:t>
            </w:r>
          </w:p>
          <w:p w14:paraId="349D149A" w14:textId="77777777" w:rsidR="00306702" w:rsidRDefault="00335AE5" w:rsidP="0076343E">
            <w:pPr>
              <w:spacing w:before="40" w:after="40"/>
              <w:ind w:left="57" w:right="57"/>
              <w:jc w:val="both"/>
              <w:rPr>
                <w:rFonts w:eastAsia="Times New Roman"/>
                <w:iCs/>
                <w:sz w:val="16"/>
                <w:szCs w:val="16"/>
                <w:lang w:eastAsia="en-GB"/>
              </w:rPr>
            </w:pPr>
            <w:r w:rsidRPr="00006424">
              <w:rPr>
                <w:rFonts w:eastAsia="Times New Roman"/>
                <w:iCs/>
                <w:sz w:val="16"/>
                <w:szCs w:val="16"/>
                <w:lang w:eastAsia="en-GB"/>
              </w:rPr>
              <w:t>Intersessional Working Group established by ScC-SC5</w:t>
            </w:r>
          </w:p>
          <w:p w14:paraId="092C2068" w14:textId="77777777" w:rsidR="001B564A" w:rsidRPr="00006424" w:rsidRDefault="00335AE5" w:rsidP="0076343E">
            <w:pPr>
              <w:spacing w:before="40" w:after="40"/>
              <w:ind w:left="57" w:right="57"/>
              <w:jc w:val="both"/>
              <w:rPr>
                <w:rFonts w:eastAsia="Times New Roman"/>
                <w:iCs/>
                <w:sz w:val="16"/>
                <w:szCs w:val="16"/>
                <w:lang w:eastAsia="en-GB"/>
              </w:rPr>
            </w:pPr>
            <w:r>
              <w:rPr>
                <w:rFonts w:eastAsia="Times New Roman"/>
                <w:iCs/>
                <w:sz w:val="16"/>
                <w:szCs w:val="16"/>
                <w:lang w:eastAsia="en-GB"/>
              </w:rPr>
              <w:t xml:space="preserve">2 </w:t>
            </w:r>
            <w:r w:rsidR="0054122C">
              <w:rPr>
                <w:rFonts w:eastAsia="Times New Roman"/>
                <w:iCs/>
                <w:sz w:val="16"/>
                <w:szCs w:val="16"/>
                <w:lang w:eastAsia="en-GB"/>
              </w:rPr>
              <w:t>meeting</w:t>
            </w:r>
            <w:r>
              <w:rPr>
                <w:rFonts w:eastAsia="Times New Roman"/>
                <w:iCs/>
                <w:sz w:val="16"/>
                <w:szCs w:val="16"/>
                <w:lang w:eastAsia="en-GB"/>
              </w:rPr>
              <w:t>s</w:t>
            </w:r>
            <w:r w:rsidR="0054122C">
              <w:rPr>
                <w:rFonts w:eastAsia="Times New Roman"/>
                <w:iCs/>
                <w:sz w:val="16"/>
                <w:szCs w:val="16"/>
                <w:lang w:eastAsia="en-GB"/>
              </w:rPr>
              <w:t xml:space="preserve"> of the IWG </w:t>
            </w:r>
            <w:r w:rsidR="006200BD">
              <w:rPr>
                <w:rFonts w:eastAsia="Times New Roman"/>
                <w:iCs/>
                <w:sz w:val="16"/>
                <w:szCs w:val="16"/>
                <w:lang w:eastAsia="en-GB"/>
              </w:rPr>
              <w:t>delivered a draft COP14 document to be reviewed and finalized by ScC-SC6</w:t>
            </w:r>
          </w:p>
        </w:tc>
      </w:tr>
    </w:tbl>
    <w:p w14:paraId="4C70120E" w14:textId="77777777" w:rsidR="00306702" w:rsidRDefault="00306702" w:rsidP="00FD3E93">
      <w:pPr>
        <w:jc w:val="both"/>
        <w:rPr>
          <w:rFonts w:ascii="Times New Roman" w:eastAsia="Times New Roman" w:hAnsi="Times New Roman" w:cs="Times New Roman"/>
          <w:sz w:val="24"/>
          <w:szCs w:val="24"/>
          <w:lang w:val="en-GB" w:eastAsia="en-GB"/>
        </w:rPr>
        <w:sectPr w:rsidR="00306702" w:rsidSect="00335AE5">
          <w:footerReference w:type="even" r:id="rId18"/>
          <w:pgSz w:w="16838" w:h="11906" w:orient="landscape" w:code="9"/>
          <w:pgMar w:top="1138" w:right="1138" w:bottom="1138" w:left="1138" w:header="706" w:footer="706" w:gutter="0"/>
          <w:cols w:space="708"/>
          <w:docGrid w:linePitch="360"/>
        </w:sectPr>
      </w:pPr>
    </w:p>
    <w:tbl>
      <w:tblPr>
        <w:tblStyle w:val="TableGrid10"/>
        <w:tblW w:w="15570" w:type="dxa"/>
        <w:tblInd w:w="-545" w:type="dxa"/>
        <w:tblLayout w:type="fixed"/>
        <w:tblLook w:val="04A0" w:firstRow="1" w:lastRow="0" w:firstColumn="1" w:lastColumn="0" w:noHBand="0" w:noVBand="1"/>
      </w:tblPr>
      <w:tblGrid>
        <w:gridCol w:w="1350"/>
        <w:gridCol w:w="2520"/>
        <w:gridCol w:w="1980"/>
        <w:gridCol w:w="1710"/>
        <w:gridCol w:w="1170"/>
        <w:gridCol w:w="1080"/>
        <w:gridCol w:w="990"/>
        <w:gridCol w:w="990"/>
        <w:gridCol w:w="1260"/>
        <w:gridCol w:w="2520"/>
      </w:tblGrid>
      <w:tr w:rsidR="00A26724" w14:paraId="5B883C97" w14:textId="77777777" w:rsidTr="004E2FB7">
        <w:trPr>
          <w:trHeight w:val="171"/>
          <w:tblHeader/>
        </w:trPr>
        <w:tc>
          <w:tcPr>
            <w:tcW w:w="1350" w:type="dxa"/>
            <w:shd w:val="clear" w:color="auto" w:fill="D0CECE"/>
            <w:vAlign w:val="center"/>
          </w:tcPr>
          <w:p w14:paraId="45E35C2F" w14:textId="77777777" w:rsidR="00F50B27" w:rsidRPr="00F50B27" w:rsidRDefault="00F50B27" w:rsidP="00F50B27">
            <w:pPr>
              <w:spacing w:before="40" w:after="40"/>
              <w:ind w:left="57" w:right="57"/>
              <w:jc w:val="center"/>
              <w:rPr>
                <w:rFonts w:eastAsia="Times New Roman"/>
                <w:i/>
                <w:sz w:val="16"/>
                <w:szCs w:val="16"/>
                <w:lang w:eastAsia="en-GB"/>
              </w:rPr>
            </w:pPr>
          </w:p>
        </w:tc>
        <w:tc>
          <w:tcPr>
            <w:tcW w:w="2520" w:type="dxa"/>
            <w:shd w:val="clear" w:color="auto" w:fill="D0CECE"/>
            <w:vAlign w:val="center"/>
          </w:tcPr>
          <w:p w14:paraId="3E544D64" w14:textId="77777777" w:rsidR="00F50B27" w:rsidRPr="00F50B27" w:rsidRDefault="00335AE5" w:rsidP="00F50B27">
            <w:pPr>
              <w:spacing w:before="40" w:after="40"/>
              <w:ind w:left="57" w:right="57"/>
              <w:jc w:val="center"/>
              <w:rPr>
                <w:rFonts w:eastAsia="Times New Roman"/>
                <w:sz w:val="16"/>
                <w:szCs w:val="16"/>
                <w:lang w:eastAsia="en-GB"/>
              </w:rPr>
            </w:pPr>
            <w:r w:rsidRPr="00F50B27">
              <w:rPr>
                <w:rFonts w:eastAsia="Times New Roman"/>
                <w:b/>
                <w:sz w:val="16"/>
                <w:szCs w:val="16"/>
                <w:lang w:eastAsia="en-GB"/>
              </w:rPr>
              <w:t>Mandate</w:t>
            </w:r>
          </w:p>
        </w:tc>
        <w:tc>
          <w:tcPr>
            <w:tcW w:w="1980" w:type="dxa"/>
            <w:shd w:val="clear" w:color="auto" w:fill="D0CECE"/>
            <w:vAlign w:val="center"/>
          </w:tcPr>
          <w:p w14:paraId="4329D8C2" w14:textId="77777777" w:rsidR="00F50B27" w:rsidRPr="00F50B27" w:rsidRDefault="00335AE5" w:rsidP="00F50B27">
            <w:pPr>
              <w:spacing w:before="40" w:after="40"/>
              <w:ind w:left="57" w:right="57" w:firstLine="74"/>
              <w:jc w:val="center"/>
              <w:rPr>
                <w:rFonts w:eastAsia="Times New Roman"/>
                <w:sz w:val="16"/>
                <w:szCs w:val="16"/>
                <w:lang w:eastAsia="en-GB"/>
              </w:rPr>
            </w:pPr>
            <w:r w:rsidRPr="00F50B27">
              <w:rPr>
                <w:rFonts w:eastAsia="Times New Roman"/>
                <w:b/>
                <w:sz w:val="16"/>
                <w:szCs w:val="16"/>
                <w:lang w:eastAsia="en-GB"/>
              </w:rPr>
              <w:t>Activity</w:t>
            </w:r>
          </w:p>
        </w:tc>
        <w:tc>
          <w:tcPr>
            <w:tcW w:w="1710" w:type="dxa"/>
            <w:shd w:val="clear" w:color="auto" w:fill="D0CECE"/>
            <w:vAlign w:val="center"/>
          </w:tcPr>
          <w:p w14:paraId="376D65BD" w14:textId="77777777" w:rsidR="00F50B27" w:rsidRPr="00F50B27" w:rsidRDefault="00335AE5" w:rsidP="00F50B27">
            <w:pPr>
              <w:spacing w:before="40" w:after="40"/>
              <w:ind w:left="57" w:right="57"/>
              <w:jc w:val="center"/>
              <w:rPr>
                <w:rFonts w:eastAsia="Times New Roman"/>
                <w:sz w:val="16"/>
                <w:szCs w:val="16"/>
                <w:lang w:eastAsia="en-GB"/>
              </w:rPr>
            </w:pPr>
            <w:r w:rsidRPr="00F50B27">
              <w:rPr>
                <w:rFonts w:eastAsia="Times New Roman"/>
                <w:b/>
                <w:sz w:val="16"/>
                <w:szCs w:val="16"/>
                <w:lang w:eastAsia="en-GB"/>
              </w:rPr>
              <w:t>Expected Output</w:t>
            </w:r>
          </w:p>
        </w:tc>
        <w:tc>
          <w:tcPr>
            <w:tcW w:w="1170" w:type="dxa"/>
            <w:shd w:val="clear" w:color="auto" w:fill="D0CECE"/>
            <w:vAlign w:val="center"/>
          </w:tcPr>
          <w:p w14:paraId="7AE4E6A3"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Timeframe</w:t>
            </w:r>
          </w:p>
        </w:tc>
        <w:tc>
          <w:tcPr>
            <w:tcW w:w="1080" w:type="dxa"/>
            <w:shd w:val="clear" w:color="auto" w:fill="D0CECE"/>
            <w:vAlign w:val="center"/>
          </w:tcPr>
          <w:p w14:paraId="3A70F965"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Lead</w:t>
            </w:r>
          </w:p>
        </w:tc>
        <w:tc>
          <w:tcPr>
            <w:tcW w:w="990" w:type="dxa"/>
            <w:shd w:val="clear" w:color="auto" w:fill="D0CECE"/>
            <w:vAlign w:val="center"/>
          </w:tcPr>
          <w:p w14:paraId="1B1C6D0A"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Contributors</w:t>
            </w:r>
          </w:p>
        </w:tc>
        <w:tc>
          <w:tcPr>
            <w:tcW w:w="990" w:type="dxa"/>
            <w:shd w:val="clear" w:color="auto" w:fill="D0CECE"/>
            <w:vAlign w:val="center"/>
          </w:tcPr>
          <w:p w14:paraId="2C8FC7D7"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Priority</w:t>
            </w:r>
          </w:p>
        </w:tc>
        <w:tc>
          <w:tcPr>
            <w:tcW w:w="1260" w:type="dxa"/>
            <w:shd w:val="clear" w:color="auto" w:fill="D0CECE"/>
            <w:vAlign w:val="center"/>
          </w:tcPr>
          <w:p w14:paraId="22F24738"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Report to</w:t>
            </w:r>
          </w:p>
        </w:tc>
        <w:tc>
          <w:tcPr>
            <w:tcW w:w="2520" w:type="dxa"/>
            <w:shd w:val="clear" w:color="auto" w:fill="D0CECE"/>
            <w:vAlign w:val="center"/>
          </w:tcPr>
          <w:p w14:paraId="43A2E717" w14:textId="77777777" w:rsidR="00F50B27" w:rsidRPr="00F50B27" w:rsidRDefault="00335AE5" w:rsidP="00F50B27">
            <w:pPr>
              <w:spacing w:before="40" w:after="40"/>
              <w:ind w:left="57" w:right="57"/>
              <w:jc w:val="center"/>
              <w:rPr>
                <w:rFonts w:eastAsia="Times New Roman"/>
                <w:i/>
                <w:sz w:val="16"/>
                <w:szCs w:val="16"/>
                <w:lang w:eastAsia="en-GB"/>
              </w:rPr>
            </w:pPr>
            <w:r w:rsidRPr="00F50B27">
              <w:rPr>
                <w:rFonts w:eastAsia="Times New Roman"/>
                <w:b/>
                <w:sz w:val="16"/>
                <w:szCs w:val="16"/>
                <w:lang w:eastAsia="en-GB"/>
              </w:rPr>
              <w:t>Status</w:t>
            </w:r>
          </w:p>
        </w:tc>
      </w:tr>
      <w:tr w:rsidR="00A26724" w14:paraId="533BD899" w14:textId="77777777" w:rsidTr="004E2FB7">
        <w:trPr>
          <w:trHeight w:val="171"/>
        </w:trPr>
        <w:tc>
          <w:tcPr>
            <w:tcW w:w="1350" w:type="dxa"/>
          </w:tcPr>
          <w:p w14:paraId="14894187"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Resolution / Decision number </w:t>
            </w:r>
          </w:p>
        </w:tc>
        <w:tc>
          <w:tcPr>
            <w:tcW w:w="2520" w:type="dxa"/>
          </w:tcPr>
          <w:p w14:paraId="70A39542"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Text of Resolution / Decision </w:t>
            </w:r>
          </w:p>
          <w:p w14:paraId="4EA1EE2D" w14:textId="77777777" w:rsidR="00F50B27" w:rsidRPr="00F50B27" w:rsidRDefault="00F50B27" w:rsidP="00F50B27">
            <w:pPr>
              <w:spacing w:before="40" w:after="40"/>
              <w:ind w:left="57" w:right="57"/>
              <w:jc w:val="both"/>
              <w:rPr>
                <w:rFonts w:eastAsia="Times New Roman"/>
                <w:sz w:val="16"/>
                <w:szCs w:val="16"/>
                <w:lang w:eastAsia="en-GB"/>
              </w:rPr>
            </w:pPr>
          </w:p>
          <w:p w14:paraId="353B0F16"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(The Scientific Council shall/should)</w:t>
            </w:r>
          </w:p>
        </w:tc>
        <w:tc>
          <w:tcPr>
            <w:tcW w:w="1980" w:type="dxa"/>
          </w:tcPr>
          <w:p w14:paraId="35BE978F"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i/>
                <w:sz w:val="16"/>
                <w:szCs w:val="16"/>
                <w:lang w:eastAsia="en-GB"/>
              </w:rPr>
              <w:t>Further short description of activity (if necessary)</w:t>
            </w:r>
          </w:p>
        </w:tc>
        <w:tc>
          <w:tcPr>
            <w:tcW w:w="1710" w:type="dxa"/>
          </w:tcPr>
          <w:p w14:paraId="6BC9173F"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i/>
                <w:sz w:val="16"/>
                <w:szCs w:val="16"/>
                <w:lang w:eastAsia="en-GB"/>
              </w:rPr>
              <w:t>List of outputs</w:t>
            </w:r>
          </w:p>
        </w:tc>
        <w:tc>
          <w:tcPr>
            <w:tcW w:w="1170" w:type="dxa"/>
          </w:tcPr>
          <w:p w14:paraId="05CA4C51" w14:textId="52F6E8C3" w:rsidR="00F50B27" w:rsidRPr="00F50B27" w:rsidRDefault="00335AE5" w:rsidP="005C75C3">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Timeframe (year and/or meeting) (as per Res / Dec, if provided) </w:t>
            </w:r>
          </w:p>
        </w:tc>
        <w:tc>
          <w:tcPr>
            <w:tcW w:w="1080" w:type="dxa"/>
          </w:tcPr>
          <w:p w14:paraId="3CDE7A52"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Name of lead person(s)</w:t>
            </w:r>
          </w:p>
        </w:tc>
        <w:tc>
          <w:tcPr>
            <w:tcW w:w="990" w:type="dxa"/>
          </w:tcPr>
          <w:p w14:paraId="3E076CC9"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Names of other people involved</w:t>
            </w:r>
          </w:p>
        </w:tc>
        <w:tc>
          <w:tcPr>
            <w:tcW w:w="990" w:type="dxa"/>
          </w:tcPr>
          <w:p w14:paraId="3DE5426C"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Core, High, Medium, Low</w:t>
            </w:r>
          </w:p>
        </w:tc>
        <w:tc>
          <w:tcPr>
            <w:tcW w:w="1260" w:type="dxa"/>
          </w:tcPr>
          <w:p w14:paraId="1F31F630"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ScC, StC, COP (including session number)</w:t>
            </w:r>
          </w:p>
        </w:tc>
        <w:tc>
          <w:tcPr>
            <w:tcW w:w="2520" w:type="dxa"/>
          </w:tcPr>
          <w:p w14:paraId="5ABE57D1"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Status of the activity </w:t>
            </w:r>
            <w:r w:rsidR="0047400E">
              <w:rPr>
                <w:rFonts w:eastAsia="Times New Roman"/>
                <w:i/>
                <w:sz w:val="16"/>
                <w:szCs w:val="16"/>
                <w:lang w:eastAsia="en-GB"/>
              </w:rPr>
              <w:t xml:space="preserve">as of </w:t>
            </w:r>
            <w:r w:rsidR="00B87349" w:rsidRPr="00C47647">
              <w:rPr>
                <w:rFonts w:eastAsia="Times New Roman"/>
                <w:i/>
                <w:sz w:val="16"/>
                <w:szCs w:val="16"/>
                <w:lang w:eastAsia="en-GB"/>
              </w:rPr>
              <w:t>June</w:t>
            </w:r>
            <w:r w:rsidR="0047400E">
              <w:rPr>
                <w:rFonts w:eastAsia="Times New Roman"/>
                <w:i/>
                <w:sz w:val="16"/>
                <w:szCs w:val="16"/>
                <w:lang w:eastAsia="en-GB"/>
              </w:rPr>
              <w:t xml:space="preserve"> 202</w:t>
            </w:r>
            <w:r w:rsidR="00B87349">
              <w:rPr>
                <w:rFonts w:eastAsia="Times New Roman"/>
                <w:i/>
                <w:sz w:val="16"/>
                <w:szCs w:val="16"/>
                <w:lang w:eastAsia="en-GB"/>
              </w:rPr>
              <w:t>3</w:t>
            </w:r>
          </w:p>
        </w:tc>
      </w:tr>
      <w:tr w:rsidR="00A26724" w14:paraId="7734C2BD" w14:textId="77777777" w:rsidTr="004E2FB7">
        <w:trPr>
          <w:trHeight w:val="611"/>
        </w:trPr>
        <w:tc>
          <w:tcPr>
            <w:tcW w:w="15570" w:type="dxa"/>
            <w:gridSpan w:val="10"/>
            <w:shd w:val="clear" w:color="auto" w:fill="FFD966"/>
            <w:vAlign w:val="center"/>
          </w:tcPr>
          <w:p w14:paraId="39F14019" w14:textId="77777777" w:rsidR="00F50B27" w:rsidRPr="00F50B27" w:rsidRDefault="00335AE5" w:rsidP="00F50B27">
            <w:pPr>
              <w:spacing w:before="40" w:after="40"/>
              <w:ind w:left="57" w:right="57"/>
              <w:jc w:val="center"/>
              <w:rPr>
                <w:rFonts w:eastAsia="Times New Roman"/>
                <w:b/>
                <w:bCs/>
                <w:i/>
                <w:lang w:eastAsia="en-GB"/>
              </w:rPr>
            </w:pPr>
            <w:r w:rsidRPr="00F50B27">
              <w:rPr>
                <w:rFonts w:eastAsia="Times New Roman"/>
                <w:b/>
                <w:bCs/>
                <w:i/>
                <w:color w:val="000000" w:themeColor="text1"/>
                <w:lang w:eastAsia="en-GB"/>
              </w:rPr>
              <w:t>Aquatic Species Conservation Issues</w:t>
            </w:r>
          </w:p>
        </w:tc>
      </w:tr>
      <w:tr w:rsidR="00A26724" w14:paraId="6522AAAF" w14:textId="77777777" w:rsidTr="004E2FB7">
        <w:trPr>
          <w:trHeight w:val="494"/>
        </w:trPr>
        <w:tc>
          <w:tcPr>
            <w:tcW w:w="15570" w:type="dxa"/>
            <w:gridSpan w:val="10"/>
            <w:shd w:val="clear" w:color="auto" w:fill="B4C6E7"/>
            <w:vAlign w:val="center"/>
          </w:tcPr>
          <w:p w14:paraId="3E1FCDB0" w14:textId="77777777" w:rsidR="00F50B27" w:rsidRPr="00F50B27" w:rsidRDefault="00335AE5" w:rsidP="00F50B27">
            <w:pPr>
              <w:spacing w:before="40" w:after="40"/>
              <w:ind w:left="58" w:right="58"/>
              <w:rPr>
                <w:rFonts w:eastAsia="Times New Roman"/>
                <w:i/>
                <w:iCs/>
                <w:sz w:val="16"/>
                <w:szCs w:val="16"/>
                <w:lang w:eastAsia="en-GB"/>
              </w:rPr>
            </w:pPr>
            <w:r w:rsidRPr="00F50B27">
              <w:rPr>
                <w:rFonts w:eastAsia="Times New Roman"/>
                <w:b/>
                <w:bCs/>
                <w:sz w:val="16"/>
                <w:szCs w:val="16"/>
                <w:lang w:eastAsia="en-GB"/>
              </w:rPr>
              <w:t>IMPORTANT MARINE MAMMAL AREAS (IMMAs)</w:t>
            </w:r>
          </w:p>
        </w:tc>
      </w:tr>
      <w:tr w:rsidR="00A26724" w14:paraId="3A674791" w14:textId="77777777" w:rsidTr="004E2FB7">
        <w:trPr>
          <w:trHeight w:val="171"/>
        </w:trPr>
        <w:tc>
          <w:tcPr>
            <w:tcW w:w="1350" w:type="dxa"/>
          </w:tcPr>
          <w:p w14:paraId="7DFADBEE"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Dec.13.56</w:t>
            </w:r>
          </w:p>
        </w:tc>
        <w:tc>
          <w:tcPr>
            <w:tcW w:w="2520" w:type="dxa"/>
          </w:tcPr>
          <w:p w14:paraId="1BD429EE" w14:textId="77777777" w:rsidR="00F50B27" w:rsidRDefault="00335AE5" w:rsidP="00F50B27">
            <w:pPr>
              <w:spacing w:before="40" w:after="40"/>
              <w:ind w:left="57" w:right="57"/>
              <w:jc w:val="both"/>
              <w:rPr>
                <w:rFonts w:eastAsia="Times New Roman"/>
                <w:i/>
                <w:sz w:val="16"/>
                <w:szCs w:val="16"/>
                <w:shd w:val="clear" w:color="auto" w:fill="FFFFFF"/>
                <w:lang w:eastAsia="en-GB"/>
              </w:rPr>
            </w:pPr>
            <w:r w:rsidRPr="00F50B27">
              <w:rPr>
                <w:rFonts w:eastAsia="Times New Roman"/>
                <w:i/>
                <w:sz w:val="16"/>
                <w:szCs w:val="16"/>
                <w:lang w:eastAsia="en-GB"/>
              </w:rPr>
              <w:t>a)</w:t>
            </w:r>
            <w:r w:rsidRPr="00F50B27">
              <w:rPr>
                <w:rFonts w:eastAsia="Times New Roman"/>
                <w:i/>
                <w:sz w:val="16"/>
                <w:szCs w:val="16"/>
                <w:shd w:val="clear" w:color="auto" w:fill="FFFFFF"/>
                <w:lang w:eastAsia="en-GB"/>
              </w:rPr>
              <w:t xml:space="preserve"> upon request, support Parties to make use of the identified IMMAs posted on the website of the IUCN Joint SSC/WCPA Marine Mammal Protected Areas Task Force (</w:t>
            </w:r>
            <w:hyperlink r:id="rId19" w:history="1">
              <w:r w:rsidRPr="00F50B27">
                <w:rPr>
                  <w:rFonts w:eastAsia="Times New Roman"/>
                  <w:i/>
                  <w:sz w:val="16"/>
                  <w:szCs w:val="16"/>
                  <w:u w:val="single"/>
                  <w:shd w:val="clear" w:color="auto" w:fill="FFFFFF"/>
                  <w:lang w:eastAsia="en-GB"/>
                </w:rPr>
                <w:t>www.marinemammalhabitat.org</w:t>
              </w:r>
            </w:hyperlink>
            <w:r w:rsidRPr="00F50B27">
              <w:rPr>
                <w:rFonts w:eastAsia="Times New Roman"/>
                <w:i/>
                <w:sz w:val="16"/>
                <w:szCs w:val="16"/>
                <w:shd w:val="clear" w:color="auto" w:fill="FFFFFF"/>
                <w:lang w:eastAsia="en-GB"/>
              </w:rPr>
              <w:t>) when identifying habitat at risk or designing threat mitigation measures for CMS-listed pinnipeds, sirenians, otters, Polar Bears and cetaceans;</w:t>
            </w:r>
          </w:p>
          <w:p w14:paraId="35595BAA" w14:textId="77777777" w:rsidR="004102B9" w:rsidRPr="00F50B27" w:rsidRDefault="004102B9" w:rsidP="00F50B27">
            <w:pPr>
              <w:spacing w:before="40" w:after="40"/>
              <w:ind w:left="57" w:right="57"/>
              <w:jc w:val="both"/>
              <w:rPr>
                <w:rFonts w:eastAsia="Times New Roman"/>
                <w:i/>
                <w:sz w:val="16"/>
                <w:szCs w:val="16"/>
                <w:shd w:val="clear" w:color="auto" w:fill="FFFFFF"/>
                <w:lang w:eastAsia="en-GB"/>
              </w:rPr>
            </w:pPr>
          </w:p>
        </w:tc>
        <w:tc>
          <w:tcPr>
            <w:tcW w:w="1980" w:type="dxa"/>
          </w:tcPr>
          <w:p w14:paraId="401E582F" w14:textId="77777777" w:rsidR="00F50B27" w:rsidRPr="00F50B27" w:rsidRDefault="00335AE5" w:rsidP="00F50B27">
            <w:pPr>
              <w:spacing w:before="40" w:after="40"/>
              <w:ind w:left="57" w:right="57" w:firstLine="74"/>
              <w:jc w:val="both"/>
              <w:rPr>
                <w:rFonts w:eastAsia="Times New Roman"/>
                <w:iCs/>
                <w:sz w:val="16"/>
                <w:szCs w:val="16"/>
                <w:lang w:eastAsia="en-GB"/>
              </w:rPr>
            </w:pPr>
            <w:r w:rsidRPr="00F50B27">
              <w:rPr>
                <w:rFonts w:eastAsia="Times New Roman"/>
                <w:iCs/>
                <w:sz w:val="16"/>
                <w:szCs w:val="16"/>
                <w:lang w:eastAsia="en-GB"/>
              </w:rPr>
              <w:t>As per mandate</w:t>
            </w:r>
          </w:p>
        </w:tc>
        <w:tc>
          <w:tcPr>
            <w:tcW w:w="1710" w:type="dxa"/>
          </w:tcPr>
          <w:p w14:paraId="6729CB3A"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Parties make use of the info available on the website to identify conservation measures of CMS listed species of interest. </w:t>
            </w:r>
          </w:p>
        </w:tc>
        <w:tc>
          <w:tcPr>
            <w:tcW w:w="1170" w:type="dxa"/>
          </w:tcPr>
          <w:p w14:paraId="49666D33"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On request</w:t>
            </w:r>
          </w:p>
        </w:tc>
        <w:tc>
          <w:tcPr>
            <w:tcW w:w="1080" w:type="dxa"/>
          </w:tcPr>
          <w:p w14:paraId="79782467"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Giuseppe Notarbartolo di Sciara</w:t>
            </w:r>
          </w:p>
        </w:tc>
        <w:tc>
          <w:tcPr>
            <w:tcW w:w="990" w:type="dxa"/>
          </w:tcPr>
          <w:p w14:paraId="11196C52"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 xml:space="preserve">AMWG </w:t>
            </w:r>
          </w:p>
          <w:p w14:paraId="175D44A8"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(Sec FP: Jenny Renell)</w:t>
            </w:r>
          </w:p>
        </w:tc>
        <w:tc>
          <w:tcPr>
            <w:tcW w:w="990" w:type="dxa"/>
            <w:tcBorders>
              <w:bottom w:val="single" w:sz="4" w:space="0" w:color="auto"/>
            </w:tcBorders>
            <w:shd w:val="clear" w:color="auto" w:fill="auto"/>
          </w:tcPr>
          <w:p w14:paraId="701FA3B7"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Medium</w:t>
            </w:r>
          </w:p>
        </w:tc>
        <w:tc>
          <w:tcPr>
            <w:tcW w:w="1260" w:type="dxa"/>
          </w:tcPr>
          <w:p w14:paraId="08D896A6"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w:t>
            </w:r>
          </w:p>
          <w:p w14:paraId="781818D2"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w:t>
            </w:r>
          </w:p>
          <w:p w14:paraId="4F7D2B2C"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COP14</w:t>
            </w:r>
          </w:p>
        </w:tc>
        <w:tc>
          <w:tcPr>
            <w:tcW w:w="2520" w:type="dxa"/>
          </w:tcPr>
          <w:p w14:paraId="0FEE0CA1" w14:textId="77777777" w:rsidR="00F50B27" w:rsidRPr="006D1E1F" w:rsidRDefault="00335AE5" w:rsidP="00F50B27">
            <w:pPr>
              <w:spacing w:before="40" w:after="40"/>
              <w:ind w:left="57" w:right="57"/>
              <w:jc w:val="both"/>
              <w:rPr>
                <w:rFonts w:eastAsia="Times New Roman"/>
                <w:iCs/>
                <w:sz w:val="16"/>
                <w:szCs w:val="16"/>
                <w:lang w:eastAsia="en-GB"/>
              </w:rPr>
            </w:pPr>
            <w:r w:rsidRPr="006D1E1F">
              <w:rPr>
                <w:rFonts w:eastAsia="Times New Roman"/>
                <w:iCs/>
                <w:sz w:val="16"/>
                <w:szCs w:val="16"/>
                <w:lang w:eastAsia="en-GB"/>
              </w:rPr>
              <w:t>No requests received</w:t>
            </w:r>
            <w:r w:rsidR="00714AC0">
              <w:rPr>
                <w:rFonts w:eastAsia="Times New Roman"/>
                <w:iCs/>
                <w:sz w:val="16"/>
                <w:szCs w:val="16"/>
                <w:lang w:eastAsia="en-GB"/>
              </w:rPr>
              <w:t>.</w:t>
            </w:r>
            <w:r w:rsidRPr="006D1E1F">
              <w:rPr>
                <w:rFonts w:eastAsia="Times New Roman"/>
                <w:iCs/>
                <w:sz w:val="16"/>
                <w:szCs w:val="16"/>
                <w:lang w:eastAsia="en-GB"/>
              </w:rPr>
              <w:t xml:space="preserve"> </w:t>
            </w:r>
          </w:p>
        </w:tc>
      </w:tr>
      <w:tr w:rsidR="00A26724" w14:paraId="3E65C1D7" w14:textId="77777777" w:rsidTr="004E2FB7">
        <w:trPr>
          <w:trHeight w:val="171"/>
        </w:trPr>
        <w:tc>
          <w:tcPr>
            <w:tcW w:w="1350" w:type="dxa"/>
          </w:tcPr>
          <w:p w14:paraId="27315FAB"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Dec.13.56</w:t>
            </w:r>
          </w:p>
        </w:tc>
        <w:tc>
          <w:tcPr>
            <w:tcW w:w="2520" w:type="dxa"/>
          </w:tcPr>
          <w:p w14:paraId="2C2FDC5E" w14:textId="77777777" w:rsidR="00F50B27" w:rsidRDefault="00335AE5" w:rsidP="00F50B27">
            <w:pPr>
              <w:spacing w:before="40" w:after="40"/>
              <w:ind w:left="57" w:right="57"/>
              <w:jc w:val="both"/>
              <w:rPr>
                <w:rFonts w:eastAsia="Times New Roman"/>
                <w:i/>
                <w:sz w:val="16"/>
                <w:szCs w:val="16"/>
                <w:shd w:val="clear" w:color="auto" w:fill="FFFFFF"/>
                <w:lang w:eastAsia="en-GB"/>
              </w:rPr>
            </w:pPr>
            <w:r w:rsidRPr="00F50B27">
              <w:rPr>
                <w:rFonts w:eastAsia="Times New Roman"/>
                <w:i/>
                <w:sz w:val="16"/>
                <w:szCs w:val="16"/>
                <w:lang w:eastAsia="en-GB"/>
              </w:rPr>
              <w:t xml:space="preserve">b) </w:t>
            </w:r>
            <w:r w:rsidRPr="00F50B27">
              <w:rPr>
                <w:rFonts w:eastAsia="Times New Roman"/>
                <w:i/>
                <w:sz w:val="16"/>
                <w:szCs w:val="16"/>
                <w:shd w:val="clear" w:color="auto" w:fill="FFFFFF"/>
                <w:lang w:eastAsia="en-GB"/>
              </w:rPr>
              <w:t>collaborate with the IUCN SSC/WCPA Marine Mammal Protected Areas Task Force to include data on CMS-listed pinnipeds, sirenians, otters, polar bears and cetaceans in the identification of IMMAs; </w:t>
            </w:r>
          </w:p>
          <w:p w14:paraId="66C79D11" w14:textId="77777777" w:rsidR="004102B9" w:rsidRDefault="004102B9" w:rsidP="00F50B27">
            <w:pPr>
              <w:spacing w:before="40" w:after="40"/>
              <w:ind w:left="57" w:right="57"/>
              <w:jc w:val="both"/>
              <w:rPr>
                <w:rFonts w:eastAsia="Times New Roman"/>
                <w:i/>
                <w:sz w:val="16"/>
                <w:szCs w:val="16"/>
                <w:shd w:val="clear" w:color="auto" w:fill="FFFFFF"/>
                <w:lang w:eastAsia="en-GB"/>
              </w:rPr>
            </w:pPr>
          </w:p>
          <w:p w14:paraId="4325D34C" w14:textId="3571B8B4" w:rsidR="0000610F" w:rsidRPr="00F50B27" w:rsidRDefault="0000610F" w:rsidP="00F50B27">
            <w:pPr>
              <w:spacing w:before="40" w:after="40"/>
              <w:ind w:left="57" w:right="57"/>
              <w:jc w:val="both"/>
              <w:rPr>
                <w:rFonts w:eastAsia="Times New Roman"/>
                <w:i/>
                <w:sz w:val="16"/>
                <w:szCs w:val="16"/>
                <w:shd w:val="clear" w:color="auto" w:fill="FFFFFF"/>
                <w:lang w:eastAsia="en-GB"/>
              </w:rPr>
            </w:pPr>
          </w:p>
        </w:tc>
        <w:tc>
          <w:tcPr>
            <w:tcW w:w="1980" w:type="dxa"/>
          </w:tcPr>
          <w:p w14:paraId="1D27D996" w14:textId="77777777" w:rsidR="00F50B27" w:rsidRPr="00F50B27" w:rsidRDefault="00335AE5" w:rsidP="00F50B27">
            <w:pPr>
              <w:spacing w:before="40" w:after="40"/>
              <w:ind w:left="57" w:right="57" w:firstLine="74"/>
              <w:jc w:val="both"/>
              <w:rPr>
                <w:rFonts w:eastAsia="Times New Roman"/>
                <w:iCs/>
                <w:sz w:val="16"/>
                <w:szCs w:val="16"/>
                <w:lang w:eastAsia="en-GB"/>
              </w:rPr>
            </w:pPr>
            <w:r w:rsidRPr="00F50B27">
              <w:rPr>
                <w:rFonts w:eastAsia="Times New Roman"/>
                <w:iCs/>
                <w:sz w:val="16"/>
                <w:szCs w:val="16"/>
                <w:lang w:eastAsia="en-GB"/>
              </w:rPr>
              <w:t xml:space="preserve">As per mandate </w:t>
            </w:r>
          </w:p>
        </w:tc>
        <w:tc>
          <w:tcPr>
            <w:tcW w:w="1710" w:type="dxa"/>
          </w:tcPr>
          <w:p w14:paraId="1CD31434"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Scientific Data on CMS listed species provided. </w:t>
            </w:r>
          </w:p>
        </w:tc>
        <w:tc>
          <w:tcPr>
            <w:tcW w:w="1170" w:type="dxa"/>
          </w:tcPr>
          <w:p w14:paraId="68BAD805"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Ongoing</w:t>
            </w:r>
          </w:p>
        </w:tc>
        <w:tc>
          <w:tcPr>
            <w:tcW w:w="1080" w:type="dxa"/>
          </w:tcPr>
          <w:p w14:paraId="62FE1C71"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Giuseppe Notarbartolo di Sciara</w:t>
            </w:r>
          </w:p>
        </w:tc>
        <w:tc>
          <w:tcPr>
            <w:tcW w:w="990" w:type="dxa"/>
          </w:tcPr>
          <w:p w14:paraId="49961914"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 xml:space="preserve">AMWG </w:t>
            </w:r>
          </w:p>
          <w:p w14:paraId="1E4D020A" w14:textId="77777777" w:rsidR="00F50B27" w:rsidRPr="0002707A" w:rsidRDefault="00335AE5" w:rsidP="00F50B27">
            <w:pPr>
              <w:spacing w:before="40" w:after="40"/>
              <w:ind w:left="57" w:right="57"/>
              <w:jc w:val="both"/>
              <w:rPr>
                <w:rFonts w:eastAsia="Times New Roman"/>
                <w:sz w:val="16"/>
                <w:szCs w:val="16"/>
                <w:lang w:eastAsia="en-GB"/>
              </w:rPr>
            </w:pPr>
            <w:r w:rsidRPr="0002707A">
              <w:rPr>
                <w:rFonts w:eastAsia="Times New Roman"/>
                <w:sz w:val="16"/>
                <w:szCs w:val="16"/>
                <w:lang w:eastAsia="en-GB"/>
              </w:rPr>
              <w:t>(Sec FP: Jenny Renell)</w:t>
            </w:r>
          </w:p>
        </w:tc>
        <w:tc>
          <w:tcPr>
            <w:tcW w:w="990" w:type="dxa"/>
            <w:shd w:val="clear" w:color="auto" w:fill="auto"/>
          </w:tcPr>
          <w:p w14:paraId="0B53F115"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Medium / High</w:t>
            </w:r>
          </w:p>
        </w:tc>
        <w:tc>
          <w:tcPr>
            <w:tcW w:w="1260" w:type="dxa"/>
          </w:tcPr>
          <w:p w14:paraId="2E5475FE"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w:t>
            </w:r>
          </w:p>
          <w:p w14:paraId="793F500F"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w:t>
            </w:r>
          </w:p>
          <w:p w14:paraId="0CEF57E6"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COP14</w:t>
            </w:r>
          </w:p>
        </w:tc>
        <w:tc>
          <w:tcPr>
            <w:tcW w:w="2520" w:type="dxa"/>
          </w:tcPr>
          <w:p w14:paraId="550BBD30" w14:textId="77777777" w:rsidR="00F50B27" w:rsidRPr="004102B9" w:rsidRDefault="00335AE5" w:rsidP="00F50B27">
            <w:pPr>
              <w:spacing w:before="40" w:after="40"/>
              <w:ind w:left="57" w:right="57"/>
              <w:jc w:val="both"/>
              <w:rPr>
                <w:rFonts w:eastAsia="Times New Roman"/>
                <w:iCs/>
                <w:sz w:val="16"/>
                <w:szCs w:val="16"/>
                <w:lang w:eastAsia="en-GB"/>
              </w:rPr>
            </w:pPr>
            <w:r>
              <w:rPr>
                <w:rFonts w:eastAsia="Times New Roman"/>
                <w:iCs/>
                <w:sz w:val="16"/>
                <w:szCs w:val="16"/>
                <w:lang w:eastAsia="en-GB"/>
              </w:rPr>
              <w:t>Ongoing</w:t>
            </w:r>
            <w:r w:rsidR="00714AC0">
              <w:rPr>
                <w:rFonts w:eastAsia="Times New Roman"/>
                <w:iCs/>
                <w:sz w:val="16"/>
                <w:szCs w:val="16"/>
                <w:lang w:eastAsia="en-GB"/>
              </w:rPr>
              <w:t>.</w:t>
            </w:r>
          </w:p>
        </w:tc>
      </w:tr>
      <w:tr w:rsidR="00A26724" w14:paraId="6ECD6D07" w14:textId="77777777" w:rsidTr="005C75C3">
        <w:trPr>
          <w:trHeight w:val="1844"/>
        </w:trPr>
        <w:tc>
          <w:tcPr>
            <w:tcW w:w="1350" w:type="dxa"/>
          </w:tcPr>
          <w:p w14:paraId="60CA220E"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Dec.13.56</w:t>
            </w:r>
          </w:p>
        </w:tc>
        <w:tc>
          <w:tcPr>
            <w:tcW w:w="2520" w:type="dxa"/>
          </w:tcPr>
          <w:p w14:paraId="458961D4"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 xml:space="preserve">c) </w:t>
            </w:r>
            <w:r w:rsidRPr="00F50B27">
              <w:rPr>
                <w:rFonts w:eastAsia="Times New Roman"/>
                <w:i/>
                <w:sz w:val="16"/>
                <w:szCs w:val="16"/>
                <w:shd w:val="clear" w:color="auto" w:fill="FFFFFF"/>
                <w:lang w:eastAsia="en-GB"/>
              </w:rPr>
              <w:t>provide advice to Parties on request on the scientific merits of including regional populations of Dugong dugon on Appendix I of CMS.</w:t>
            </w:r>
          </w:p>
        </w:tc>
        <w:tc>
          <w:tcPr>
            <w:tcW w:w="1980" w:type="dxa"/>
          </w:tcPr>
          <w:p w14:paraId="427AEDB0"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 As per mandate </w:t>
            </w:r>
          </w:p>
        </w:tc>
        <w:tc>
          <w:tcPr>
            <w:tcW w:w="1710" w:type="dxa"/>
          </w:tcPr>
          <w:p w14:paraId="00FD5374" w14:textId="77777777" w:rsidR="004102B9" w:rsidRPr="00F50B27" w:rsidRDefault="00335AE5" w:rsidP="003E1575">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Conservation measures recommended for IMMAs relevant for Dugong dugon (Draft Resolution / Decisions)</w:t>
            </w:r>
          </w:p>
        </w:tc>
        <w:tc>
          <w:tcPr>
            <w:tcW w:w="1170" w:type="dxa"/>
          </w:tcPr>
          <w:p w14:paraId="11774CCE"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On request</w:t>
            </w:r>
          </w:p>
        </w:tc>
        <w:tc>
          <w:tcPr>
            <w:tcW w:w="1080" w:type="dxa"/>
          </w:tcPr>
          <w:p w14:paraId="28CA2F24"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Giuseppe Notarbartolo di Sciara</w:t>
            </w:r>
          </w:p>
        </w:tc>
        <w:tc>
          <w:tcPr>
            <w:tcW w:w="990" w:type="dxa"/>
          </w:tcPr>
          <w:p w14:paraId="6F7F2ED0" w14:textId="77777777" w:rsidR="00F50B27" w:rsidRP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AMWG</w:t>
            </w:r>
          </w:p>
          <w:p w14:paraId="1C37720F" w14:textId="77777777" w:rsidR="00F50B27" w:rsidRDefault="00335AE5" w:rsidP="00F50B27">
            <w:pPr>
              <w:spacing w:before="40" w:after="40"/>
              <w:ind w:left="57" w:right="57"/>
              <w:jc w:val="both"/>
              <w:rPr>
                <w:rFonts w:eastAsia="Times New Roman"/>
                <w:iCs/>
                <w:sz w:val="16"/>
                <w:szCs w:val="16"/>
                <w:lang w:val="it-IT" w:eastAsia="en-GB"/>
              </w:rPr>
            </w:pPr>
            <w:r w:rsidRPr="00F50B27">
              <w:rPr>
                <w:rFonts w:eastAsia="Times New Roman"/>
                <w:iCs/>
                <w:sz w:val="16"/>
                <w:szCs w:val="16"/>
                <w:lang w:val="it-IT" w:eastAsia="en-GB"/>
              </w:rPr>
              <w:t>(Sec FP: Donna Kwan, Jenny Renell)</w:t>
            </w:r>
          </w:p>
          <w:p w14:paraId="4E6A68AE" w14:textId="77777777" w:rsidR="00FE282C" w:rsidRDefault="00FE282C" w:rsidP="00F50B27">
            <w:pPr>
              <w:spacing w:before="40" w:after="40"/>
              <w:ind w:left="57" w:right="57"/>
              <w:jc w:val="both"/>
              <w:rPr>
                <w:rFonts w:eastAsia="Times New Roman"/>
                <w:iCs/>
                <w:sz w:val="16"/>
                <w:szCs w:val="16"/>
                <w:lang w:val="it-IT" w:eastAsia="en-GB"/>
              </w:rPr>
            </w:pPr>
          </w:p>
          <w:p w14:paraId="7D33C2A1" w14:textId="161F6B77" w:rsidR="00FE282C" w:rsidRPr="00F50B27" w:rsidRDefault="00FE282C" w:rsidP="00F50B27">
            <w:pPr>
              <w:spacing w:before="40" w:after="40"/>
              <w:ind w:left="57" w:right="57"/>
              <w:jc w:val="both"/>
              <w:rPr>
                <w:rFonts w:eastAsia="Times New Roman"/>
                <w:iCs/>
                <w:sz w:val="16"/>
                <w:szCs w:val="16"/>
                <w:lang w:val="it-IT" w:eastAsia="en-GB"/>
              </w:rPr>
            </w:pPr>
          </w:p>
        </w:tc>
        <w:tc>
          <w:tcPr>
            <w:tcW w:w="990" w:type="dxa"/>
            <w:shd w:val="clear" w:color="auto" w:fill="auto"/>
          </w:tcPr>
          <w:p w14:paraId="45BE93A6" w14:textId="77777777" w:rsidR="00F50B27" w:rsidRPr="00F50B27" w:rsidRDefault="00335AE5" w:rsidP="00F50B27">
            <w:pPr>
              <w:spacing w:before="40" w:after="40"/>
              <w:ind w:right="57"/>
              <w:jc w:val="both"/>
              <w:rPr>
                <w:rFonts w:eastAsia="Times New Roman"/>
                <w:iCs/>
                <w:sz w:val="16"/>
                <w:szCs w:val="16"/>
                <w:lang w:val="it-IT" w:eastAsia="en-GB"/>
              </w:rPr>
            </w:pPr>
            <w:r w:rsidRPr="00F50B27">
              <w:rPr>
                <w:rFonts w:eastAsia="Times New Roman"/>
                <w:iCs/>
                <w:sz w:val="16"/>
                <w:szCs w:val="16"/>
                <w:lang w:val="it-IT" w:eastAsia="en-GB"/>
              </w:rPr>
              <w:t>Medium / High</w:t>
            </w:r>
          </w:p>
        </w:tc>
        <w:tc>
          <w:tcPr>
            <w:tcW w:w="1260" w:type="dxa"/>
          </w:tcPr>
          <w:p w14:paraId="3B331634"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w:t>
            </w:r>
          </w:p>
          <w:p w14:paraId="31E7ACFF"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w:t>
            </w:r>
          </w:p>
          <w:p w14:paraId="1FE47FE4"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COP14</w:t>
            </w:r>
          </w:p>
        </w:tc>
        <w:tc>
          <w:tcPr>
            <w:tcW w:w="2520" w:type="dxa"/>
          </w:tcPr>
          <w:p w14:paraId="1C0B0BB9" w14:textId="77777777" w:rsidR="00F50B27" w:rsidRPr="00F50B27" w:rsidRDefault="00335AE5" w:rsidP="00F50B27">
            <w:pPr>
              <w:spacing w:before="40" w:after="40"/>
              <w:ind w:left="57" w:right="57"/>
              <w:jc w:val="both"/>
              <w:rPr>
                <w:rFonts w:eastAsia="Times New Roman"/>
                <w:i/>
                <w:sz w:val="16"/>
                <w:szCs w:val="16"/>
                <w:lang w:eastAsia="en-GB"/>
              </w:rPr>
            </w:pPr>
            <w:r w:rsidRPr="006D1E1F">
              <w:rPr>
                <w:rFonts w:eastAsia="Times New Roman"/>
                <w:iCs/>
                <w:sz w:val="16"/>
                <w:szCs w:val="16"/>
                <w:lang w:eastAsia="en-GB"/>
              </w:rPr>
              <w:t>No requests receive</w:t>
            </w:r>
            <w:r>
              <w:rPr>
                <w:rFonts w:eastAsia="Times New Roman"/>
                <w:iCs/>
                <w:sz w:val="16"/>
                <w:szCs w:val="16"/>
                <w:lang w:eastAsia="en-GB"/>
              </w:rPr>
              <w:t>d</w:t>
            </w:r>
            <w:r w:rsidR="00714AC0">
              <w:rPr>
                <w:rFonts w:eastAsia="Times New Roman"/>
                <w:iCs/>
                <w:sz w:val="16"/>
                <w:szCs w:val="16"/>
                <w:lang w:eastAsia="en-GB"/>
              </w:rPr>
              <w:t>.</w:t>
            </w:r>
            <w:r>
              <w:rPr>
                <w:rFonts w:eastAsia="Times New Roman"/>
                <w:iCs/>
                <w:sz w:val="16"/>
                <w:szCs w:val="16"/>
                <w:lang w:eastAsia="en-GB"/>
              </w:rPr>
              <w:t xml:space="preserve"> </w:t>
            </w:r>
            <w:r w:rsidR="003E1575">
              <w:rPr>
                <w:rFonts w:eastAsia="Times New Roman"/>
                <w:iCs/>
                <w:sz w:val="16"/>
                <w:szCs w:val="16"/>
                <w:lang w:eastAsia="en-GB"/>
              </w:rPr>
              <w:t xml:space="preserve"> Recommendations contained in </w:t>
            </w:r>
            <w:r w:rsidR="003E1575" w:rsidRPr="00E93A7C">
              <w:rPr>
                <w:rFonts w:eastAsia="Times New Roman"/>
                <w:iCs/>
                <w:sz w:val="16"/>
                <w:szCs w:val="16"/>
                <w:lang w:eastAsia="en-GB"/>
              </w:rPr>
              <w:t>UNEP/CMS/COP14/Doc.27.5.3</w:t>
            </w:r>
            <w:r w:rsidR="003E1575">
              <w:rPr>
                <w:rFonts w:eastAsia="Times New Roman"/>
                <w:iCs/>
                <w:sz w:val="16"/>
                <w:szCs w:val="16"/>
                <w:lang w:eastAsia="en-GB"/>
              </w:rPr>
              <w:t>.</w:t>
            </w:r>
          </w:p>
        </w:tc>
      </w:tr>
      <w:tr w:rsidR="00A26724" w14:paraId="0122BE50" w14:textId="77777777" w:rsidTr="004E2FB7">
        <w:trPr>
          <w:trHeight w:val="440"/>
        </w:trPr>
        <w:tc>
          <w:tcPr>
            <w:tcW w:w="15570" w:type="dxa"/>
            <w:gridSpan w:val="10"/>
            <w:shd w:val="clear" w:color="auto" w:fill="B4C6E7"/>
            <w:vAlign w:val="center"/>
          </w:tcPr>
          <w:p w14:paraId="59DCA7EB" w14:textId="77777777" w:rsidR="00F50B27" w:rsidRPr="00F50B27" w:rsidRDefault="00335AE5" w:rsidP="00F50B27">
            <w:pPr>
              <w:spacing w:before="40" w:after="40"/>
              <w:ind w:left="58" w:right="58"/>
              <w:jc w:val="both"/>
              <w:rPr>
                <w:rFonts w:eastAsia="Times New Roman"/>
                <w:i/>
                <w:sz w:val="16"/>
                <w:szCs w:val="16"/>
                <w:lang w:eastAsia="en-GB"/>
              </w:rPr>
            </w:pPr>
            <w:r w:rsidRPr="00F50B27">
              <w:rPr>
                <w:rFonts w:eastAsia="Times New Roman"/>
                <w:b/>
                <w:bCs/>
                <w:sz w:val="16"/>
                <w:szCs w:val="16"/>
                <w:lang w:eastAsia="en-GB"/>
              </w:rPr>
              <w:t>ADVERSE IMPACTS OF ANTHROPOGENIC NOISE ON CETACEANS AND OTHER MIGRATORY SPECIES</w:t>
            </w:r>
          </w:p>
        </w:tc>
      </w:tr>
      <w:tr w:rsidR="00A26724" w14:paraId="46CC11AD" w14:textId="77777777" w:rsidTr="004E2FB7">
        <w:trPr>
          <w:trHeight w:val="171"/>
        </w:trPr>
        <w:tc>
          <w:tcPr>
            <w:tcW w:w="1350" w:type="dxa"/>
          </w:tcPr>
          <w:p w14:paraId="2CEBB1AB" w14:textId="77777777" w:rsidR="00F50B27" w:rsidRPr="00F50B27" w:rsidRDefault="00335AE5" w:rsidP="004102B9">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13.60</w:t>
            </w:r>
          </w:p>
        </w:tc>
        <w:tc>
          <w:tcPr>
            <w:tcW w:w="2520" w:type="dxa"/>
          </w:tcPr>
          <w:p w14:paraId="690BC636" w14:textId="77777777" w:rsidR="00F50B27" w:rsidRPr="00F50B27" w:rsidRDefault="00335AE5" w:rsidP="004102B9">
            <w:pPr>
              <w:spacing w:before="120" w:after="40"/>
              <w:ind w:left="57" w:right="58"/>
              <w:jc w:val="both"/>
              <w:rPr>
                <w:rFonts w:eastAsia="Times New Roman"/>
                <w:i/>
                <w:sz w:val="16"/>
                <w:szCs w:val="16"/>
                <w:lang w:eastAsia="en-GB"/>
              </w:rPr>
            </w:pPr>
            <w:r w:rsidRPr="00F50B27">
              <w:rPr>
                <w:rFonts w:eastAsia="Times New Roman"/>
                <w:i/>
                <w:sz w:val="16"/>
                <w:szCs w:val="16"/>
                <w:lang w:eastAsia="en-GB"/>
              </w:rPr>
              <w:t xml:space="preserve">a) </w:t>
            </w:r>
            <w:r w:rsidRPr="00F50B27">
              <w:rPr>
                <w:rFonts w:eastAsia="Times New Roman"/>
                <w:i/>
                <w:sz w:val="16"/>
                <w:szCs w:val="16"/>
                <w:shd w:val="clear" w:color="auto" w:fill="FFFFFF"/>
                <w:lang w:eastAsia="en-GB"/>
              </w:rPr>
              <w:t>after it has received input from the CMS/ACCOBAMS/ASCOBANS Joint Noise Working Group, review the report on Best Available Technology (BAT) and Best Environmental Practice (BEP) for Three Noise Sources: Shipping, Seismic Airgun Surveys, and Pile Driving, and, if required, develop voluntary noise mitigation guidelines on these activities of concern;</w:t>
            </w:r>
          </w:p>
        </w:tc>
        <w:tc>
          <w:tcPr>
            <w:tcW w:w="1980" w:type="dxa"/>
          </w:tcPr>
          <w:p w14:paraId="03BFE9D6" w14:textId="77777777" w:rsidR="00F50B27" w:rsidRPr="00F50B27" w:rsidRDefault="00335AE5" w:rsidP="004102B9">
            <w:pPr>
              <w:spacing w:before="120" w:after="40"/>
              <w:ind w:right="58"/>
              <w:jc w:val="both"/>
              <w:rPr>
                <w:rFonts w:eastAsia="Times New Roman"/>
                <w:sz w:val="16"/>
                <w:szCs w:val="16"/>
                <w:lang w:eastAsia="en-GB"/>
              </w:rPr>
            </w:pPr>
            <w:r w:rsidRPr="00F50B27">
              <w:rPr>
                <w:rFonts w:eastAsia="Times New Roman"/>
                <w:sz w:val="16"/>
                <w:szCs w:val="16"/>
                <w:lang w:eastAsia="en-GB"/>
              </w:rPr>
              <w:t xml:space="preserve">Review Report on BAT and BEP. </w:t>
            </w:r>
          </w:p>
          <w:p w14:paraId="747A7B39" w14:textId="77777777" w:rsidR="00F50B27" w:rsidRPr="00F50B27" w:rsidRDefault="00335AE5" w:rsidP="004102B9">
            <w:pPr>
              <w:spacing w:before="120" w:after="40"/>
              <w:ind w:right="58"/>
              <w:jc w:val="both"/>
              <w:rPr>
                <w:rFonts w:eastAsia="Times New Roman"/>
                <w:sz w:val="16"/>
                <w:szCs w:val="16"/>
                <w:lang w:eastAsia="en-GB"/>
              </w:rPr>
            </w:pPr>
            <w:r w:rsidRPr="00F50B27">
              <w:rPr>
                <w:rFonts w:eastAsia="Times New Roman"/>
                <w:sz w:val="16"/>
                <w:szCs w:val="16"/>
                <w:lang w:eastAsia="en-GB"/>
              </w:rPr>
              <w:t>Review Parties’ submissions regarding the need for additional guidance on assessment and mitigation of marine noise. Develop guidelines if required.</w:t>
            </w:r>
          </w:p>
          <w:p w14:paraId="19D63AA9" w14:textId="77777777" w:rsidR="00F50B27" w:rsidRPr="00E71253" w:rsidRDefault="00335AE5" w:rsidP="004102B9">
            <w:pPr>
              <w:spacing w:before="120" w:after="40"/>
              <w:ind w:right="58"/>
              <w:jc w:val="both"/>
              <w:rPr>
                <w:rFonts w:eastAsia="Times New Roman"/>
                <w:sz w:val="16"/>
                <w:szCs w:val="16"/>
                <w:lang w:eastAsia="en-GB"/>
              </w:rPr>
            </w:pPr>
            <w:r w:rsidRPr="00E71253">
              <w:rPr>
                <w:rFonts w:eastAsia="Times New Roman"/>
                <w:sz w:val="16"/>
                <w:szCs w:val="16"/>
                <w:lang w:eastAsia="en-GB"/>
              </w:rPr>
              <w:t xml:space="preserve">Collaborate with the IWC in support of the IWC’s “global review of marine seismic surveys”  </w:t>
            </w:r>
          </w:p>
          <w:p w14:paraId="4A953019" w14:textId="77777777" w:rsidR="004102B9" w:rsidRPr="00F50B27" w:rsidRDefault="00335AE5" w:rsidP="0049598F">
            <w:pPr>
              <w:spacing w:before="120" w:after="40"/>
              <w:ind w:right="58"/>
              <w:jc w:val="both"/>
              <w:rPr>
                <w:rFonts w:eastAsia="Times New Roman"/>
                <w:sz w:val="16"/>
                <w:szCs w:val="16"/>
                <w:u w:val="single"/>
                <w:lang w:eastAsia="en-GB"/>
              </w:rPr>
            </w:pPr>
            <w:r w:rsidRPr="00E71253">
              <w:rPr>
                <w:rFonts w:eastAsia="Times New Roman"/>
                <w:sz w:val="16"/>
                <w:szCs w:val="16"/>
                <w:lang w:eastAsia="en-GB"/>
              </w:rPr>
              <w:t>[Liaise with IWC].</w:t>
            </w:r>
          </w:p>
        </w:tc>
        <w:tc>
          <w:tcPr>
            <w:tcW w:w="1710" w:type="dxa"/>
          </w:tcPr>
          <w:p w14:paraId="58630C97"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 xml:space="preserve">Report on BAT and BEP reviewed. </w:t>
            </w:r>
            <w:r w:rsidRPr="00F50B27">
              <w:rPr>
                <w:rFonts w:eastAsia="Times New Roman"/>
                <w:sz w:val="16"/>
                <w:szCs w:val="16"/>
                <w:lang w:eastAsia="en-GB"/>
              </w:rPr>
              <w:br/>
              <w:t xml:space="preserve">Guidelines on noise mitigation developed if required. </w:t>
            </w:r>
          </w:p>
        </w:tc>
        <w:tc>
          <w:tcPr>
            <w:tcW w:w="1170" w:type="dxa"/>
          </w:tcPr>
          <w:p w14:paraId="6AE6F111"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2021</w:t>
            </w:r>
          </w:p>
          <w:p w14:paraId="38BB0ED0" w14:textId="77777777" w:rsidR="00F50B27" w:rsidRPr="00F50B27" w:rsidRDefault="00F50B27" w:rsidP="004102B9">
            <w:pPr>
              <w:spacing w:before="120" w:after="40"/>
              <w:ind w:left="57" w:right="58"/>
              <w:jc w:val="both"/>
              <w:rPr>
                <w:rFonts w:eastAsia="Times New Roman"/>
                <w:sz w:val="16"/>
                <w:szCs w:val="16"/>
                <w:lang w:eastAsia="en-GB"/>
              </w:rPr>
            </w:pPr>
          </w:p>
          <w:p w14:paraId="7B34224B" w14:textId="77777777" w:rsidR="00F50B27" w:rsidRPr="00F50B27" w:rsidRDefault="00F50B27" w:rsidP="004102B9">
            <w:pPr>
              <w:spacing w:before="120" w:after="40"/>
              <w:ind w:left="57" w:right="58"/>
              <w:jc w:val="both"/>
              <w:rPr>
                <w:rFonts w:eastAsia="Times New Roman"/>
                <w:sz w:val="16"/>
                <w:szCs w:val="16"/>
                <w:lang w:eastAsia="en-GB"/>
              </w:rPr>
            </w:pPr>
          </w:p>
        </w:tc>
        <w:tc>
          <w:tcPr>
            <w:tcW w:w="1080" w:type="dxa"/>
          </w:tcPr>
          <w:p w14:paraId="1A148432" w14:textId="77777777" w:rsidR="00F50B27" w:rsidRPr="00F50B27" w:rsidRDefault="00335AE5" w:rsidP="004102B9">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 xml:space="preserve">Mark Simmonds, Giuseppe Notarbartolo di Sciara </w:t>
            </w:r>
          </w:p>
        </w:tc>
        <w:tc>
          <w:tcPr>
            <w:tcW w:w="990" w:type="dxa"/>
          </w:tcPr>
          <w:p w14:paraId="202029D7" w14:textId="77777777" w:rsidR="00F50B27" w:rsidRPr="00C47647" w:rsidRDefault="00335AE5" w:rsidP="004102B9">
            <w:pPr>
              <w:spacing w:before="120" w:after="40"/>
              <w:ind w:left="57" w:right="58"/>
              <w:jc w:val="both"/>
              <w:rPr>
                <w:rFonts w:eastAsia="Times New Roman"/>
                <w:sz w:val="16"/>
                <w:szCs w:val="16"/>
                <w:lang w:val="de-DE" w:eastAsia="en-GB"/>
              </w:rPr>
            </w:pPr>
            <w:r w:rsidRPr="00C47647">
              <w:rPr>
                <w:rFonts w:eastAsia="Times New Roman"/>
                <w:sz w:val="16"/>
                <w:szCs w:val="16"/>
                <w:lang w:val="de-DE" w:eastAsia="en-GB"/>
              </w:rPr>
              <w:t xml:space="preserve">JNWG </w:t>
            </w:r>
          </w:p>
          <w:p w14:paraId="0CF1CF03" w14:textId="77777777" w:rsidR="00F50B27" w:rsidRPr="00C47647" w:rsidRDefault="00335AE5" w:rsidP="004102B9">
            <w:pPr>
              <w:spacing w:before="120" w:after="40"/>
              <w:ind w:left="57" w:right="58"/>
              <w:jc w:val="both"/>
              <w:rPr>
                <w:rFonts w:eastAsia="Times New Roman"/>
                <w:sz w:val="16"/>
                <w:szCs w:val="16"/>
                <w:lang w:val="de-DE" w:eastAsia="en-GB"/>
              </w:rPr>
            </w:pPr>
            <w:r w:rsidRPr="00C47647">
              <w:rPr>
                <w:rFonts w:eastAsia="Times New Roman"/>
                <w:sz w:val="16"/>
                <w:szCs w:val="16"/>
                <w:lang w:val="de-DE" w:eastAsia="en-GB"/>
              </w:rPr>
              <w:t>(Sec FP: Heidrun Frisch-Nwakanma)</w:t>
            </w:r>
          </w:p>
        </w:tc>
        <w:tc>
          <w:tcPr>
            <w:tcW w:w="990" w:type="dxa"/>
            <w:shd w:val="clear" w:color="auto" w:fill="auto"/>
          </w:tcPr>
          <w:p w14:paraId="339F5885" w14:textId="77777777" w:rsidR="00F50B27" w:rsidRPr="00F50B27" w:rsidRDefault="00335AE5" w:rsidP="004102B9">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Medium</w:t>
            </w:r>
          </w:p>
          <w:p w14:paraId="0313A32A" w14:textId="77777777" w:rsidR="00F50B27" w:rsidRPr="00F50B27" w:rsidRDefault="00F50B27" w:rsidP="004102B9">
            <w:pPr>
              <w:spacing w:before="120" w:after="40"/>
              <w:ind w:left="57" w:right="58"/>
              <w:jc w:val="both"/>
              <w:rPr>
                <w:rFonts w:eastAsia="Times New Roman"/>
                <w:sz w:val="16"/>
                <w:szCs w:val="16"/>
                <w:lang w:val="it-IT" w:eastAsia="en-GB"/>
              </w:rPr>
            </w:pPr>
          </w:p>
        </w:tc>
        <w:tc>
          <w:tcPr>
            <w:tcW w:w="1260" w:type="dxa"/>
          </w:tcPr>
          <w:p w14:paraId="23672241"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ScC-SC6</w:t>
            </w:r>
          </w:p>
          <w:p w14:paraId="4699E099"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w:t>
            </w:r>
          </w:p>
          <w:p w14:paraId="184A14EB" w14:textId="77777777" w:rsidR="00F50B27" w:rsidRPr="00F50B27" w:rsidRDefault="00335AE5" w:rsidP="004102B9">
            <w:pPr>
              <w:spacing w:before="120" w:after="40"/>
              <w:ind w:left="57"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6D112BD9" w14:textId="77777777" w:rsidR="00F50B27" w:rsidRPr="004102B9" w:rsidRDefault="00335AE5" w:rsidP="674396E5">
            <w:pPr>
              <w:spacing w:before="120" w:after="40"/>
              <w:ind w:right="58"/>
              <w:jc w:val="both"/>
              <w:rPr>
                <w:rFonts w:eastAsia="Times New Roman"/>
                <w:sz w:val="16"/>
                <w:szCs w:val="16"/>
                <w:lang w:eastAsia="en-GB"/>
              </w:rPr>
            </w:pPr>
            <w:r>
              <w:rPr>
                <w:rFonts w:eastAsia="Times New Roman"/>
                <w:sz w:val="16"/>
                <w:szCs w:val="16"/>
                <w:lang w:eastAsia="en-GB"/>
              </w:rPr>
              <w:t>Completed</w:t>
            </w:r>
            <w:r w:rsidR="00DE68C7">
              <w:rPr>
                <w:rFonts w:eastAsia="Times New Roman"/>
                <w:sz w:val="16"/>
                <w:szCs w:val="16"/>
                <w:lang w:eastAsia="en-GB"/>
              </w:rPr>
              <w:t xml:space="preserve">. Technical Series published. No response from Parties </w:t>
            </w:r>
            <w:r w:rsidR="0075422A">
              <w:rPr>
                <w:rFonts w:eastAsia="Times New Roman"/>
                <w:sz w:val="16"/>
                <w:szCs w:val="16"/>
                <w:lang w:eastAsia="en-GB"/>
              </w:rPr>
              <w:t>regarding need for additional guidance. Collaboration with IWC ongoing.</w:t>
            </w:r>
          </w:p>
        </w:tc>
      </w:tr>
      <w:tr w:rsidR="00A26724" w14:paraId="00F9E2C7" w14:textId="77777777" w:rsidTr="004E2FB7">
        <w:trPr>
          <w:trHeight w:val="171"/>
        </w:trPr>
        <w:tc>
          <w:tcPr>
            <w:tcW w:w="1350" w:type="dxa"/>
          </w:tcPr>
          <w:p w14:paraId="1DCEFEC7" w14:textId="77777777" w:rsidR="00F50B27" w:rsidRPr="00F50B27" w:rsidRDefault="00335AE5" w:rsidP="004102B9">
            <w:pPr>
              <w:spacing w:before="120" w:after="40"/>
              <w:ind w:left="58" w:right="58"/>
              <w:jc w:val="both"/>
              <w:rPr>
                <w:rFonts w:eastAsia="Times New Roman"/>
                <w:i/>
                <w:sz w:val="16"/>
                <w:szCs w:val="16"/>
                <w:lang w:eastAsia="en-GB"/>
              </w:rPr>
            </w:pPr>
            <w:r w:rsidRPr="00F50B27">
              <w:rPr>
                <w:rFonts w:eastAsia="Times New Roman"/>
                <w:i/>
                <w:sz w:val="16"/>
                <w:szCs w:val="16"/>
                <w:lang w:eastAsia="en-GB"/>
              </w:rPr>
              <w:t xml:space="preserve">Dec. 13.60 </w:t>
            </w:r>
          </w:p>
        </w:tc>
        <w:tc>
          <w:tcPr>
            <w:tcW w:w="2520" w:type="dxa"/>
          </w:tcPr>
          <w:p w14:paraId="2910E579" w14:textId="77777777" w:rsidR="00F50B27" w:rsidRPr="00F50B27" w:rsidRDefault="00335AE5" w:rsidP="0002073D">
            <w:pPr>
              <w:shd w:val="clear" w:color="auto" w:fill="FFFFFF"/>
              <w:spacing w:before="120" w:after="40"/>
              <w:ind w:left="58" w:right="58"/>
              <w:jc w:val="both"/>
              <w:rPr>
                <w:rFonts w:eastAsia="Times New Roman"/>
                <w:i/>
                <w:sz w:val="16"/>
                <w:szCs w:val="16"/>
                <w:lang w:eastAsia="en-GB"/>
              </w:rPr>
            </w:pPr>
            <w:r w:rsidRPr="00F50B27">
              <w:rPr>
                <w:rFonts w:eastAsia="Times New Roman"/>
                <w:i/>
                <w:sz w:val="16"/>
                <w:szCs w:val="16"/>
                <w:lang w:eastAsia="en-GB"/>
              </w:rPr>
              <w:t>b) assess the need for updating the CMS Family Guidelines on Environmental Impact Assessment for Marine Noise-generating Activities and/or its Technical Support Information</w:t>
            </w:r>
            <w:r w:rsidR="0002073D">
              <w:rPr>
                <w:rFonts w:eastAsia="Times New Roman"/>
                <w:i/>
                <w:sz w:val="16"/>
                <w:szCs w:val="16"/>
                <w:lang w:eastAsia="en-GB"/>
              </w:rPr>
              <w:t xml:space="preserve"> </w:t>
            </w:r>
            <w:r w:rsidRPr="00F50B27">
              <w:rPr>
                <w:rFonts w:eastAsia="Times New Roman"/>
                <w:i/>
                <w:sz w:val="16"/>
                <w:szCs w:val="16"/>
                <w:lang w:eastAsia="en-GB"/>
              </w:rPr>
              <w:t xml:space="preserve"> prior to the 14th meeting of the Conference of the Parties.</w:t>
            </w:r>
          </w:p>
        </w:tc>
        <w:tc>
          <w:tcPr>
            <w:tcW w:w="1980" w:type="dxa"/>
          </w:tcPr>
          <w:p w14:paraId="084009E2"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Review Parties’ submissions with respect to experiences and lessons-learnt in the application of the EIA Guidelines (Dec.13.58 b).</w:t>
            </w:r>
          </w:p>
          <w:p w14:paraId="1BC7DC0D" w14:textId="77777777" w:rsidR="004102B9" w:rsidRPr="00F50B27" w:rsidRDefault="00335AE5" w:rsidP="003922AE">
            <w:pPr>
              <w:spacing w:before="120" w:after="40"/>
              <w:ind w:left="58" w:right="58" w:firstLine="74"/>
              <w:jc w:val="both"/>
              <w:rPr>
                <w:rFonts w:eastAsia="Times New Roman"/>
                <w:sz w:val="16"/>
                <w:szCs w:val="16"/>
                <w:lang w:eastAsia="en-GB"/>
              </w:rPr>
            </w:pPr>
            <w:r w:rsidRPr="00F50B27">
              <w:rPr>
                <w:rFonts w:eastAsia="Times New Roman"/>
                <w:sz w:val="16"/>
                <w:szCs w:val="16"/>
                <w:lang w:eastAsia="en-GB"/>
              </w:rPr>
              <w:t>Request advice from JNWG.</w:t>
            </w:r>
          </w:p>
        </w:tc>
        <w:tc>
          <w:tcPr>
            <w:tcW w:w="1710" w:type="dxa"/>
          </w:tcPr>
          <w:p w14:paraId="5D5193FF"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Draft Decision for COP14 developed, if deemed beneficial.</w:t>
            </w:r>
          </w:p>
        </w:tc>
        <w:tc>
          <w:tcPr>
            <w:tcW w:w="1170" w:type="dxa"/>
          </w:tcPr>
          <w:p w14:paraId="1DA77D19"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Prior to ScC-SC6</w:t>
            </w:r>
          </w:p>
        </w:tc>
        <w:tc>
          <w:tcPr>
            <w:tcW w:w="1080" w:type="dxa"/>
          </w:tcPr>
          <w:p w14:paraId="3D76EB4B" w14:textId="77777777" w:rsidR="00F50B27" w:rsidRPr="00F50B27" w:rsidRDefault="00335AE5" w:rsidP="004102B9">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 xml:space="preserve">Mark Simmonds, Giuseppe Notarbartolo di Sciara </w:t>
            </w:r>
          </w:p>
        </w:tc>
        <w:tc>
          <w:tcPr>
            <w:tcW w:w="990" w:type="dxa"/>
          </w:tcPr>
          <w:p w14:paraId="162D7377" w14:textId="77777777" w:rsidR="00F50B27" w:rsidRPr="00660A3F" w:rsidRDefault="00335AE5" w:rsidP="004102B9">
            <w:pPr>
              <w:spacing w:before="120" w:after="40"/>
              <w:ind w:left="58" w:right="58"/>
              <w:jc w:val="both"/>
              <w:rPr>
                <w:rFonts w:eastAsia="Times New Roman"/>
                <w:sz w:val="16"/>
                <w:szCs w:val="16"/>
                <w:lang w:val="de-DE" w:eastAsia="en-GB"/>
              </w:rPr>
            </w:pPr>
            <w:r w:rsidRPr="00660A3F">
              <w:rPr>
                <w:rFonts w:eastAsia="Times New Roman"/>
                <w:sz w:val="16"/>
                <w:szCs w:val="16"/>
                <w:lang w:val="de-DE" w:eastAsia="en-GB"/>
              </w:rPr>
              <w:t>JNWG</w:t>
            </w:r>
          </w:p>
          <w:p w14:paraId="68B36030" w14:textId="77777777" w:rsidR="00F50B27" w:rsidRPr="00660A3F" w:rsidRDefault="00335AE5" w:rsidP="004102B9">
            <w:pPr>
              <w:spacing w:before="120" w:after="40"/>
              <w:ind w:left="58" w:right="58"/>
              <w:jc w:val="both"/>
              <w:rPr>
                <w:rFonts w:eastAsia="Times New Roman"/>
                <w:sz w:val="16"/>
                <w:szCs w:val="16"/>
                <w:lang w:val="de-DE" w:eastAsia="en-GB"/>
              </w:rPr>
            </w:pPr>
            <w:r w:rsidRPr="00660A3F">
              <w:rPr>
                <w:rFonts w:eastAsia="Times New Roman"/>
                <w:sz w:val="16"/>
                <w:szCs w:val="16"/>
                <w:lang w:val="de-DE" w:eastAsia="en-GB"/>
              </w:rPr>
              <w:t>(Sec FP: Heidrun Frisch-Nwakanma)</w:t>
            </w:r>
          </w:p>
        </w:tc>
        <w:tc>
          <w:tcPr>
            <w:tcW w:w="990" w:type="dxa"/>
            <w:shd w:val="clear" w:color="auto" w:fill="auto"/>
          </w:tcPr>
          <w:p w14:paraId="447E07F9" w14:textId="77777777" w:rsidR="00F50B27" w:rsidRPr="00F50B27" w:rsidRDefault="00335AE5" w:rsidP="004102B9">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 xml:space="preserve">Medium </w:t>
            </w:r>
          </w:p>
        </w:tc>
        <w:tc>
          <w:tcPr>
            <w:tcW w:w="1260" w:type="dxa"/>
          </w:tcPr>
          <w:p w14:paraId="3204C2EF"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7BB71EBE"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w:t>
            </w:r>
          </w:p>
          <w:p w14:paraId="3B2349A6" w14:textId="77777777" w:rsidR="00F50B27" w:rsidRPr="00F50B27" w:rsidRDefault="00335AE5" w:rsidP="004102B9">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53CD2B10" w14:textId="77777777" w:rsidR="00F50B27" w:rsidRPr="004102B9" w:rsidRDefault="00335AE5" w:rsidP="674396E5">
            <w:pPr>
              <w:spacing w:before="120" w:after="40"/>
              <w:ind w:left="58" w:right="58"/>
              <w:jc w:val="both"/>
              <w:rPr>
                <w:rFonts w:eastAsia="Times New Roman"/>
                <w:sz w:val="16"/>
                <w:szCs w:val="16"/>
                <w:lang w:eastAsia="en-GB"/>
              </w:rPr>
            </w:pPr>
            <w:r>
              <w:rPr>
                <w:rFonts w:eastAsia="Times New Roman"/>
                <w:sz w:val="16"/>
                <w:szCs w:val="16"/>
                <w:lang w:eastAsia="en-GB"/>
              </w:rPr>
              <w:t>Completed.</w:t>
            </w:r>
            <w:r w:rsidR="00E631EA">
              <w:rPr>
                <w:rFonts w:eastAsia="Times New Roman"/>
                <w:sz w:val="16"/>
                <w:szCs w:val="16"/>
                <w:lang w:eastAsia="en-GB"/>
              </w:rPr>
              <w:t xml:space="preserve"> Recommendations contained in </w:t>
            </w:r>
            <w:r w:rsidR="00EE459F" w:rsidRPr="00EE459F">
              <w:rPr>
                <w:rFonts w:eastAsia="Times New Roman"/>
                <w:sz w:val="16"/>
                <w:szCs w:val="16"/>
                <w:lang w:eastAsia="en-GB"/>
              </w:rPr>
              <w:t>UNEP/CMS/COP14/Doc.27.2.2</w:t>
            </w:r>
            <w:r w:rsidR="00EE459F">
              <w:rPr>
                <w:rFonts w:eastAsia="Times New Roman"/>
                <w:sz w:val="16"/>
                <w:szCs w:val="16"/>
                <w:lang w:eastAsia="en-GB"/>
              </w:rPr>
              <w:t>.</w:t>
            </w:r>
          </w:p>
        </w:tc>
      </w:tr>
      <w:tr w:rsidR="00A26724" w14:paraId="261F68FC" w14:textId="77777777" w:rsidTr="004E2FB7">
        <w:trPr>
          <w:trHeight w:val="386"/>
        </w:trPr>
        <w:tc>
          <w:tcPr>
            <w:tcW w:w="15570" w:type="dxa"/>
            <w:gridSpan w:val="10"/>
            <w:tcBorders>
              <w:bottom w:val="single" w:sz="4" w:space="0" w:color="auto"/>
            </w:tcBorders>
            <w:shd w:val="clear" w:color="auto" w:fill="B4C6E7"/>
            <w:vAlign w:val="center"/>
          </w:tcPr>
          <w:p w14:paraId="0D7D973B"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b/>
                <w:bCs/>
                <w:iCs/>
                <w:sz w:val="16"/>
                <w:szCs w:val="16"/>
                <w:lang w:eastAsia="en-GB"/>
              </w:rPr>
              <w:t>BYCATCH</w:t>
            </w:r>
          </w:p>
        </w:tc>
      </w:tr>
      <w:tr w:rsidR="00A26724" w14:paraId="32679927" w14:textId="77777777" w:rsidTr="005C75C3">
        <w:trPr>
          <w:trHeight w:val="1169"/>
        </w:trPr>
        <w:tc>
          <w:tcPr>
            <w:tcW w:w="1350" w:type="dxa"/>
            <w:tcBorders>
              <w:bottom w:val="single" w:sz="4" w:space="0" w:color="auto"/>
            </w:tcBorders>
          </w:tcPr>
          <w:p w14:paraId="1E0B5385"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13.62</w:t>
            </w:r>
          </w:p>
        </w:tc>
        <w:tc>
          <w:tcPr>
            <w:tcW w:w="2520" w:type="dxa"/>
            <w:tcBorders>
              <w:bottom w:val="single" w:sz="4" w:space="0" w:color="auto"/>
            </w:tcBorders>
          </w:tcPr>
          <w:p w14:paraId="338FC77B" w14:textId="77777777" w:rsidR="00F50B27" w:rsidRPr="00F50B27" w:rsidRDefault="00335AE5" w:rsidP="00FF0B8F">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The Scientific Council and the Working Group on Bycatch are invited, subject to the availability of funds and in cooperation with other relevant organizations such as the Sharks Memorandum of Understanding (MOU) Advisory Committee and regional fisheries management organizations to: a) review current data and knowledge about levels of bycatch of CMS-listed chondrichthyan species and existing measures to mitigate bycatch based on species, fishing area, fisheries, fishing season and gear type;</w:t>
            </w:r>
          </w:p>
        </w:tc>
        <w:tc>
          <w:tcPr>
            <w:tcW w:w="1980" w:type="dxa"/>
            <w:tcBorders>
              <w:bottom w:val="single" w:sz="4" w:space="0" w:color="auto"/>
            </w:tcBorders>
          </w:tcPr>
          <w:p w14:paraId="2DE497A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-Review current levels of bycatch of CMS-listed and Sharks MOU Annex 1-listed chondrichthyan species.</w:t>
            </w:r>
          </w:p>
          <w:p w14:paraId="359BD62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Review available knowledge of at-vessel and post-release mortality in those fisheries interacting with these listed chondrichthyan species.</w:t>
            </w:r>
          </w:p>
          <w:p w14:paraId="3674440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Review existing measures to mitigate such bycatch.</w:t>
            </w:r>
          </w:p>
          <w:p w14:paraId="25623083" w14:textId="77777777" w:rsidR="00F50B27" w:rsidRPr="00F50B27" w:rsidRDefault="00F50B27" w:rsidP="00FF0B8F">
            <w:pPr>
              <w:spacing w:before="120" w:after="40"/>
              <w:ind w:left="58" w:right="58"/>
              <w:jc w:val="both"/>
              <w:rPr>
                <w:rFonts w:eastAsia="Times New Roman"/>
                <w:sz w:val="16"/>
                <w:szCs w:val="16"/>
                <w:lang w:eastAsia="en-GB"/>
              </w:rPr>
            </w:pPr>
          </w:p>
        </w:tc>
        <w:tc>
          <w:tcPr>
            <w:tcW w:w="1710" w:type="dxa"/>
            <w:tcBorders>
              <w:bottom w:val="single" w:sz="4" w:space="0" w:color="auto"/>
            </w:tcBorders>
          </w:tcPr>
          <w:p w14:paraId="42EBCA03"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shd w:val="clear" w:color="auto" w:fill="FFFFFF"/>
                <w:lang w:eastAsia="en-GB"/>
              </w:rPr>
              <w:t xml:space="preserve">Reviews prepared on (i) current levels of bycatch, (ii) available knowledge of post release mortality and (iii) existing measures to mitigate bycatch of chondrichthyan species.  </w:t>
            </w:r>
          </w:p>
        </w:tc>
        <w:tc>
          <w:tcPr>
            <w:tcW w:w="1170" w:type="dxa"/>
            <w:tcBorders>
              <w:bottom w:val="single" w:sz="4" w:space="0" w:color="auto"/>
            </w:tcBorders>
          </w:tcPr>
          <w:p w14:paraId="6AB1A64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At ScC-SC6</w:t>
            </w:r>
          </w:p>
        </w:tc>
        <w:tc>
          <w:tcPr>
            <w:tcW w:w="1080" w:type="dxa"/>
            <w:tcBorders>
              <w:bottom w:val="single" w:sz="4" w:space="0" w:color="auto"/>
            </w:tcBorders>
          </w:tcPr>
          <w:p w14:paraId="3C462101"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val="en-GB" w:eastAsia="en-GB"/>
              </w:rPr>
              <w:t>Barry Baker, Rima Jabado</w:t>
            </w:r>
          </w:p>
        </w:tc>
        <w:tc>
          <w:tcPr>
            <w:tcW w:w="990" w:type="dxa"/>
            <w:tcBorders>
              <w:bottom w:val="single" w:sz="4" w:space="0" w:color="auto"/>
            </w:tcBorders>
          </w:tcPr>
          <w:p w14:paraId="696D0A50"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val="en-GB" w:eastAsia="en-GB"/>
              </w:rPr>
              <w:t xml:space="preserve">CMS </w:t>
            </w:r>
            <w:r w:rsidRPr="00F50B27">
              <w:rPr>
                <w:rFonts w:eastAsia="Times New Roman"/>
                <w:sz w:val="16"/>
                <w:szCs w:val="16"/>
                <w:lang w:eastAsia="en-GB"/>
              </w:rPr>
              <w:t>Bycatch WG (Sec FP: Jenny Renell)</w:t>
            </w:r>
          </w:p>
          <w:p w14:paraId="17318EE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val="en-GB" w:eastAsia="en-GB"/>
              </w:rPr>
              <w:t>Sharks MOU Advisory Committee</w:t>
            </w:r>
            <w:r w:rsidRPr="00F50B27">
              <w:rPr>
                <w:rFonts w:eastAsia="Times New Roman"/>
                <w:sz w:val="16"/>
                <w:szCs w:val="16"/>
                <w:lang w:eastAsia="en-GB"/>
              </w:rPr>
              <w:t xml:space="preserve"> (Sec FP:</w:t>
            </w:r>
            <w:r w:rsidRPr="00F50B27">
              <w:rPr>
                <w:rFonts w:eastAsia="Times New Roman"/>
                <w:sz w:val="16"/>
                <w:szCs w:val="16"/>
                <w:lang w:val="en-GB" w:eastAsia="en-GB"/>
              </w:rPr>
              <w:t xml:space="preserve"> </w:t>
            </w:r>
            <w:r w:rsidRPr="00F50B27">
              <w:rPr>
                <w:rFonts w:eastAsia="Times New Roman"/>
                <w:sz w:val="16"/>
                <w:szCs w:val="16"/>
                <w:lang w:eastAsia="en-GB"/>
              </w:rPr>
              <w:t>Andrea Pauly)</w:t>
            </w:r>
          </w:p>
        </w:tc>
        <w:tc>
          <w:tcPr>
            <w:tcW w:w="990" w:type="dxa"/>
            <w:tcBorders>
              <w:bottom w:val="single" w:sz="4" w:space="0" w:color="auto"/>
            </w:tcBorders>
            <w:shd w:val="clear" w:color="auto" w:fill="auto"/>
          </w:tcPr>
          <w:p w14:paraId="63452191"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Medium</w:t>
            </w:r>
          </w:p>
        </w:tc>
        <w:tc>
          <w:tcPr>
            <w:tcW w:w="1260" w:type="dxa"/>
            <w:tcBorders>
              <w:bottom w:val="single" w:sz="4" w:space="0" w:color="auto"/>
            </w:tcBorders>
          </w:tcPr>
          <w:p w14:paraId="6E25A119"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34A22BBA" w14:textId="77777777" w:rsidR="00F50B27" w:rsidRPr="00F50B27" w:rsidRDefault="00F50B27" w:rsidP="00FF0B8F">
            <w:pPr>
              <w:spacing w:before="120" w:after="40"/>
              <w:ind w:left="58" w:right="58"/>
              <w:jc w:val="both"/>
              <w:rPr>
                <w:rFonts w:eastAsia="Times New Roman"/>
                <w:sz w:val="16"/>
                <w:szCs w:val="16"/>
                <w:lang w:eastAsia="en-GB"/>
              </w:rPr>
            </w:pPr>
          </w:p>
          <w:p w14:paraId="4C744AE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246B1D19" w14:textId="77777777" w:rsid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Partially completed</w:t>
            </w:r>
            <w:r w:rsidR="00680492">
              <w:rPr>
                <w:rFonts w:eastAsia="Times New Roman"/>
                <w:sz w:val="16"/>
                <w:szCs w:val="16"/>
                <w:lang w:eastAsia="en-GB"/>
              </w:rPr>
              <w:t>.</w:t>
            </w:r>
          </w:p>
          <w:p w14:paraId="3C4807FF" w14:textId="77777777" w:rsidR="00F50B27" w:rsidRPr="00E71253"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Review of existing</w:t>
            </w:r>
            <w:r w:rsidR="00680492">
              <w:rPr>
                <w:rFonts w:eastAsia="Times New Roman"/>
                <w:sz w:val="16"/>
                <w:szCs w:val="16"/>
                <w:lang w:eastAsia="en-GB"/>
              </w:rPr>
              <w:t xml:space="preserve"> bycatch mitigation measures and recommendations</w:t>
            </w:r>
            <w:r w:rsidR="009C0A89">
              <w:rPr>
                <w:rFonts w:eastAsia="Times New Roman"/>
                <w:sz w:val="16"/>
                <w:szCs w:val="16"/>
                <w:lang w:eastAsia="en-GB"/>
              </w:rPr>
              <w:t>, and revised draft Decision</w:t>
            </w:r>
            <w:r w:rsidR="007359A1">
              <w:rPr>
                <w:rFonts w:eastAsia="Times New Roman"/>
                <w:sz w:val="16"/>
                <w:szCs w:val="16"/>
                <w:lang w:eastAsia="en-GB"/>
              </w:rPr>
              <w:t>s</w:t>
            </w:r>
            <w:r w:rsidR="009C0A89">
              <w:rPr>
                <w:rFonts w:eastAsia="Times New Roman"/>
                <w:sz w:val="16"/>
                <w:szCs w:val="16"/>
                <w:lang w:eastAsia="en-GB"/>
              </w:rPr>
              <w:t xml:space="preserve"> </w:t>
            </w:r>
            <w:r w:rsidR="00680492">
              <w:rPr>
                <w:rFonts w:eastAsia="Times New Roman"/>
                <w:sz w:val="16"/>
                <w:szCs w:val="16"/>
                <w:lang w:eastAsia="en-GB"/>
              </w:rPr>
              <w:t xml:space="preserve">contained in </w:t>
            </w:r>
            <w:hyperlink r:id="rId20" w:history="1">
              <w:r w:rsidR="00680492" w:rsidRPr="00CB4223">
                <w:rPr>
                  <w:rStyle w:val="Hyperlink"/>
                  <w:rFonts w:eastAsia="Times New Roman" w:cstheme="minorBidi"/>
                  <w:sz w:val="16"/>
                  <w:szCs w:val="16"/>
                  <w:lang w:eastAsia="en-GB"/>
                </w:rPr>
                <w:t>UNEP/CMS/COP14/Doc.27</w:t>
              </w:r>
              <w:r w:rsidR="00CB4223" w:rsidRPr="00CB4223">
                <w:rPr>
                  <w:rStyle w:val="Hyperlink"/>
                  <w:rFonts w:eastAsia="Times New Roman"/>
                  <w:sz w:val="16"/>
                  <w:szCs w:val="16"/>
                  <w:lang w:eastAsia="en-GB"/>
                </w:rPr>
                <w:t>.1.1</w:t>
              </w:r>
            </w:hyperlink>
            <w:r w:rsidR="00CB4223">
              <w:rPr>
                <w:rFonts w:eastAsia="Times New Roman"/>
                <w:sz w:val="16"/>
                <w:szCs w:val="16"/>
                <w:lang w:eastAsia="en-GB"/>
              </w:rPr>
              <w:t xml:space="preserve"> </w:t>
            </w:r>
          </w:p>
        </w:tc>
      </w:tr>
      <w:tr w:rsidR="00A26724" w14:paraId="0EF13A34" w14:textId="77777777" w:rsidTr="005C75C3">
        <w:trPr>
          <w:trHeight w:val="3689"/>
        </w:trPr>
        <w:tc>
          <w:tcPr>
            <w:tcW w:w="1350" w:type="dxa"/>
            <w:tcBorders>
              <w:top w:val="nil"/>
            </w:tcBorders>
          </w:tcPr>
          <w:p w14:paraId="4B6B4D00"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 13.62</w:t>
            </w:r>
          </w:p>
        </w:tc>
        <w:tc>
          <w:tcPr>
            <w:tcW w:w="2520" w:type="dxa"/>
            <w:tcBorders>
              <w:top w:val="nil"/>
            </w:tcBorders>
          </w:tcPr>
          <w:p w14:paraId="6E75DF0D" w14:textId="77777777" w:rsidR="00F50B27" w:rsidRPr="00F50B27" w:rsidRDefault="00335AE5" w:rsidP="00F50B27">
            <w:pPr>
              <w:spacing w:before="40" w:after="40"/>
              <w:ind w:left="57" w:right="57"/>
              <w:jc w:val="both"/>
              <w:rPr>
                <w:rFonts w:eastAsia="Times New Roman"/>
                <w:i/>
                <w:iCs/>
                <w:sz w:val="16"/>
                <w:szCs w:val="16"/>
                <w:lang w:eastAsia="en-GB"/>
              </w:rPr>
            </w:pPr>
            <w:r w:rsidRPr="00F50B27">
              <w:rPr>
                <w:rFonts w:eastAsia="Times New Roman"/>
                <w:i/>
                <w:iCs/>
                <w:sz w:val="16"/>
                <w:szCs w:val="16"/>
                <w:shd w:val="clear" w:color="auto" w:fill="FFFFFF"/>
                <w:lang w:eastAsia="en-GB"/>
              </w:rPr>
              <w:t>b) 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tc>
        <w:tc>
          <w:tcPr>
            <w:tcW w:w="1980" w:type="dxa"/>
            <w:tcBorders>
              <w:top w:val="nil"/>
            </w:tcBorders>
          </w:tcPr>
          <w:p w14:paraId="3AFADEB3" w14:textId="77777777" w:rsidR="00F50B27" w:rsidRPr="00F50B27" w:rsidRDefault="00335AE5" w:rsidP="00FF0B8F">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-Prepare guidelines that include recommendations to CMS Parties and Sharks MOU Signatories on the most effective and appropriate measures to mitigate and reduce bycatch of CMS-listed and Sharks MOU Annex 1-listed chondrichthyan species based on the above categories</w:t>
            </w:r>
            <w:r w:rsidR="00E71253">
              <w:rPr>
                <w:rFonts w:eastAsia="Times New Roman"/>
                <w:iCs/>
                <w:sz w:val="16"/>
                <w:szCs w:val="16"/>
                <w:lang w:eastAsia="en-GB"/>
              </w:rPr>
              <w:t xml:space="preserve">. </w:t>
            </w:r>
            <w:r w:rsidRPr="00E71253">
              <w:rPr>
                <w:rFonts w:eastAsia="Times New Roman"/>
                <w:iCs/>
                <w:sz w:val="16"/>
                <w:szCs w:val="16"/>
                <w:lang w:eastAsia="en-GB"/>
              </w:rPr>
              <w:t xml:space="preserve">(This will also address the mandate from Dec.13.72.)  </w:t>
            </w:r>
          </w:p>
        </w:tc>
        <w:tc>
          <w:tcPr>
            <w:tcW w:w="1710" w:type="dxa"/>
            <w:tcBorders>
              <w:top w:val="nil"/>
            </w:tcBorders>
          </w:tcPr>
          <w:p w14:paraId="453E3EEF"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Recommendations to Parties and Sharks MOU Signatories (Draft decisions/ Resolutions) </w:t>
            </w:r>
          </w:p>
        </w:tc>
        <w:tc>
          <w:tcPr>
            <w:tcW w:w="1170" w:type="dxa"/>
            <w:tcBorders>
              <w:top w:val="nil"/>
            </w:tcBorders>
          </w:tcPr>
          <w:p w14:paraId="000142BA"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At ScC-SC6</w:t>
            </w:r>
          </w:p>
          <w:p w14:paraId="4B697C43" w14:textId="77777777" w:rsidR="00F50B27" w:rsidRPr="00F50B27" w:rsidRDefault="00F50B27" w:rsidP="00F50B27">
            <w:pPr>
              <w:spacing w:before="40" w:after="40"/>
              <w:ind w:left="57" w:right="57"/>
              <w:jc w:val="both"/>
              <w:rPr>
                <w:rFonts w:eastAsia="Times New Roman"/>
                <w:iCs/>
                <w:sz w:val="16"/>
                <w:szCs w:val="16"/>
                <w:lang w:eastAsia="en-GB"/>
              </w:rPr>
            </w:pPr>
          </w:p>
        </w:tc>
        <w:tc>
          <w:tcPr>
            <w:tcW w:w="1080" w:type="dxa"/>
            <w:tcBorders>
              <w:top w:val="nil"/>
            </w:tcBorders>
          </w:tcPr>
          <w:p w14:paraId="28D0F401"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val="en-GB" w:eastAsia="en-GB"/>
              </w:rPr>
              <w:t>Barry Baker, Rima Jabado</w:t>
            </w:r>
          </w:p>
        </w:tc>
        <w:tc>
          <w:tcPr>
            <w:tcW w:w="990" w:type="dxa"/>
            <w:tcBorders>
              <w:top w:val="nil"/>
            </w:tcBorders>
          </w:tcPr>
          <w:p w14:paraId="732D8DA5"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val="en-GB" w:eastAsia="en-GB"/>
              </w:rPr>
              <w:t xml:space="preserve">CMS </w:t>
            </w:r>
            <w:r w:rsidRPr="00F50B27">
              <w:rPr>
                <w:rFonts w:eastAsia="Times New Roman"/>
                <w:iCs/>
                <w:sz w:val="16"/>
                <w:szCs w:val="16"/>
                <w:lang w:eastAsia="en-GB"/>
              </w:rPr>
              <w:t>Bycatch WG (Sec FP: Jenny Renell)</w:t>
            </w:r>
          </w:p>
          <w:p w14:paraId="359FF77E"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val="en-GB" w:eastAsia="en-GB"/>
              </w:rPr>
              <w:t>Sharks MOU Advisory Committee</w:t>
            </w:r>
            <w:r w:rsidRPr="00F50B27">
              <w:rPr>
                <w:rFonts w:eastAsia="Times New Roman"/>
                <w:iCs/>
                <w:sz w:val="16"/>
                <w:szCs w:val="16"/>
                <w:lang w:eastAsia="en-GB"/>
              </w:rPr>
              <w:t xml:space="preserve"> (Sec FP:</w:t>
            </w:r>
            <w:r w:rsidRPr="00F50B27">
              <w:rPr>
                <w:rFonts w:eastAsia="Times New Roman"/>
                <w:iCs/>
                <w:sz w:val="16"/>
                <w:szCs w:val="16"/>
                <w:lang w:val="en-GB" w:eastAsia="en-GB"/>
              </w:rPr>
              <w:t xml:space="preserve"> </w:t>
            </w:r>
            <w:r w:rsidRPr="00F50B27">
              <w:rPr>
                <w:rFonts w:eastAsia="Times New Roman"/>
                <w:iCs/>
                <w:sz w:val="16"/>
                <w:szCs w:val="16"/>
                <w:lang w:eastAsia="en-GB"/>
              </w:rPr>
              <w:t>Andrea Pauly)</w:t>
            </w:r>
            <w:r w:rsidRPr="00F50B27">
              <w:rPr>
                <w:rFonts w:eastAsia="Times New Roman"/>
                <w:iCs/>
                <w:sz w:val="16"/>
                <w:szCs w:val="16"/>
                <w:lang w:val="en-GB" w:eastAsia="en-GB"/>
              </w:rPr>
              <w:t xml:space="preserve"> </w:t>
            </w:r>
          </w:p>
        </w:tc>
        <w:tc>
          <w:tcPr>
            <w:tcW w:w="990" w:type="dxa"/>
            <w:tcBorders>
              <w:top w:val="nil"/>
            </w:tcBorders>
            <w:shd w:val="clear" w:color="auto" w:fill="auto"/>
          </w:tcPr>
          <w:p w14:paraId="54E65CB0"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Medium</w:t>
            </w:r>
          </w:p>
        </w:tc>
        <w:tc>
          <w:tcPr>
            <w:tcW w:w="1260" w:type="dxa"/>
            <w:tcBorders>
              <w:top w:val="nil"/>
            </w:tcBorders>
          </w:tcPr>
          <w:p w14:paraId="247EA375"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ScC-SC6 –</w:t>
            </w:r>
          </w:p>
          <w:p w14:paraId="295178FA" w14:textId="77777777" w:rsidR="00F50B27" w:rsidRPr="00F50B27" w:rsidRDefault="00335AE5" w:rsidP="00F50B27">
            <w:pPr>
              <w:spacing w:before="40" w:after="40"/>
              <w:ind w:left="57" w:right="57"/>
              <w:jc w:val="both"/>
              <w:rPr>
                <w:rFonts w:eastAsia="Times New Roman"/>
                <w:iCs/>
                <w:sz w:val="16"/>
                <w:szCs w:val="16"/>
                <w:lang w:eastAsia="en-GB"/>
              </w:rPr>
            </w:pPr>
            <w:r w:rsidRPr="00F50B27">
              <w:rPr>
                <w:rFonts w:eastAsia="Times New Roman"/>
                <w:iCs/>
                <w:sz w:val="16"/>
                <w:szCs w:val="16"/>
                <w:lang w:eastAsia="en-GB"/>
              </w:rPr>
              <w:t xml:space="preserve"> COP14</w:t>
            </w:r>
          </w:p>
        </w:tc>
        <w:tc>
          <w:tcPr>
            <w:tcW w:w="2520" w:type="dxa"/>
            <w:tcBorders>
              <w:top w:val="nil"/>
            </w:tcBorders>
          </w:tcPr>
          <w:p w14:paraId="359ACE83" w14:textId="77777777" w:rsidR="00F50B27" w:rsidRPr="00F50B27" w:rsidRDefault="00335AE5" w:rsidP="1ED43704">
            <w:pPr>
              <w:spacing w:before="40" w:after="40"/>
              <w:ind w:left="57" w:right="57"/>
              <w:jc w:val="both"/>
              <w:rPr>
                <w:rFonts w:eastAsia="Times New Roman"/>
                <w:i/>
                <w:iCs/>
                <w:sz w:val="16"/>
                <w:szCs w:val="16"/>
                <w:lang w:eastAsia="en-GB"/>
              </w:rPr>
            </w:pPr>
            <w:r w:rsidRPr="1ED43704">
              <w:rPr>
                <w:rFonts w:eastAsia="Times New Roman"/>
                <w:i/>
                <w:iCs/>
                <w:sz w:val="16"/>
                <w:szCs w:val="16"/>
                <w:lang w:eastAsia="en-GB"/>
              </w:rPr>
              <w:t>To follow once the above is completed.</w:t>
            </w:r>
            <w:r w:rsidRPr="1ED43704">
              <w:rPr>
                <w:rFonts w:eastAsia="Times New Roman"/>
                <w:i/>
                <w:iCs/>
                <w:sz w:val="16"/>
                <w:szCs w:val="16"/>
                <w:u w:val="single"/>
                <w:lang w:eastAsia="en-GB"/>
              </w:rPr>
              <w:t xml:space="preserve"> </w:t>
            </w:r>
          </w:p>
        </w:tc>
      </w:tr>
      <w:tr w:rsidR="00A26724" w14:paraId="18397823" w14:textId="77777777" w:rsidTr="005C75C3">
        <w:trPr>
          <w:trHeight w:val="647"/>
        </w:trPr>
        <w:tc>
          <w:tcPr>
            <w:tcW w:w="15570" w:type="dxa"/>
            <w:gridSpan w:val="10"/>
            <w:tcBorders>
              <w:bottom w:val="single" w:sz="4" w:space="0" w:color="auto"/>
            </w:tcBorders>
            <w:shd w:val="clear" w:color="auto" w:fill="B4C6E7"/>
            <w:vAlign w:val="center"/>
          </w:tcPr>
          <w:p w14:paraId="5752A2B9"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b/>
                <w:bCs/>
                <w:iCs/>
                <w:sz w:val="16"/>
                <w:szCs w:val="16"/>
                <w:lang w:eastAsia="en-GB"/>
              </w:rPr>
              <w:t>AQUATIC WILD MEAT</w:t>
            </w:r>
          </w:p>
        </w:tc>
      </w:tr>
      <w:tr w:rsidR="00A26724" w14:paraId="46A2AC1C" w14:textId="77777777" w:rsidTr="004E2FB7">
        <w:trPr>
          <w:trHeight w:val="171"/>
        </w:trPr>
        <w:tc>
          <w:tcPr>
            <w:tcW w:w="1350" w:type="dxa"/>
            <w:tcBorders>
              <w:bottom w:val="single" w:sz="4" w:space="0" w:color="auto"/>
            </w:tcBorders>
          </w:tcPr>
          <w:p w14:paraId="6FC2A3E3"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13.64</w:t>
            </w:r>
          </w:p>
        </w:tc>
        <w:tc>
          <w:tcPr>
            <w:tcW w:w="2520" w:type="dxa"/>
            <w:tcBorders>
              <w:bottom w:val="single" w:sz="4" w:space="0" w:color="auto"/>
            </w:tcBorders>
          </w:tcPr>
          <w:p w14:paraId="19163F1E" w14:textId="77777777" w:rsidR="004102B9" w:rsidRPr="00F50B27" w:rsidRDefault="00335AE5" w:rsidP="0013504B">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The Aquatic Wild Meat Working Group of the Scientific Council should, subject to the availability of resources: a) work with the Bycatch Working Group to develop an analysis of the extent of instances where bycatch transitions to aquatic wild meat harvest and report on this for the Scientific Council to provide clear recommendations to the 14th meeting of the Conference of the Parties (COP14).</w:t>
            </w:r>
          </w:p>
        </w:tc>
        <w:tc>
          <w:tcPr>
            <w:tcW w:w="1980" w:type="dxa"/>
            <w:tcBorders>
              <w:bottom w:val="single" w:sz="4" w:space="0" w:color="auto"/>
            </w:tcBorders>
          </w:tcPr>
          <w:p w14:paraId="05801AE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Review the report and recommendations from AWMWG.</w:t>
            </w:r>
          </w:p>
        </w:tc>
        <w:tc>
          <w:tcPr>
            <w:tcW w:w="1710" w:type="dxa"/>
            <w:tcBorders>
              <w:bottom w:val="single" w:sz="4" w:space="0" w:color="auto"/>
            </w:tcBorders>
          </w:tcPr>
          <w:p w14:paraId="1E958BFB"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Report activities and Recommendations to COP14 (draft Decisions/Resolutions)</w:t>
            </w:r>
          </w:p>
        </w:tc>
        <w:tc>
          <w:tcPr>
            <w:tcW w:w="1170" w:type="dxa"/>
            <w:tcBorders>
              <w:bottom w:val="single" w:sz="4" w:space="0" w:color="auto"/>
            </w:tcBorders>
          </w:tcPr>
          <w:p w14:paraId="6A27D128"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148FD57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ascii="Times New Roman" w:eastAsia="Times New Roman" w:hAnsi="Times New Roman" w:cs="Times New Roman"/>
                <w:sz w:val="24"/>
                <w:szCs w:val="24"/>
                <w:lang w:eastAsia="en-GB"/>
              </w:rPr>
              <w:br/>
            </w:r>
          </w:p>
        </w:tc>
        <w:tc>
          <w:tcPr>
            <w:tcW w:w="1080" w:type="dxa"/>
            <w:tcBorders>
              <w:bottom w:val="single" w:sz="4" w:space="0" w:color="auto"/>
            </w:tcBorders>
          </w:tcPr>
          <w:p w14:paraId="6CFDA360" w14:textId="77777777" w:rsidR="00F50B27" w:rsidRPr="00660A3F" w:rsidRDefault="00335AE5" w:rsidP="00FF0B8F">
            <w:pPr>
              <w:spacing w:before="120" w:after="40"/>
              <w:ind w:left="58" w:right="58"/>
              <w:jc w:val="both"/>
              <w:rPr>
                <w:rFonts w:eastAsia="Times New Roman"/>
                <w:sz w:val="16"/>
                <w:szCs w:val="16"/>
                <w:lang w:eastAsia="en-GB"/>
              </w:rPr>
            </w:pPr>
            <w:r w:rsidRPr="00660A3F">
              <w:rPr>
                <w:rFonts w:eastAsia="Times New Roman"/>
                <w:sz w:val="16"/>
                <w:szCs w:val="16"/>
                <w:lang w:eastAsia="en-GB"/>
              </w:rPr>
              <w:t>Margi Prideaux (Chair) (supports Barry Baker)</w:t>
            </w:r>
          </w:p>
        </w:tc>
        <w:tc>
          <w:tcPr>
            <w:tcW w:w="990" w:type="dxa"/>
            <w:tcBorders>
              <w:bottom w:val="single" w:sz="4" w:space="0" w:color="auto"/>
            </w:tcBorders>
          </w:tcPr>
          <w:p w14:paraId="597195F4" w14:textId="77777777" w:rsidR="00F50B27" w:rsidRPr="00FE282C" w:rsidRDefault="00335AE5" w:rsidP="00FF0B8F">
            <w:pPr>
              <w:spacing w:before="120" w:after="40"/>
              <w:ind w:left="58" w:right="58"/>
              <w:jc w:val="both"/>
              <w:rPr>
                <w:rFonts w:eastAsia="Times New Roman"/>
                <w:sz w:val="16"/>
                <w:szCs w:val="16"/>
                <w:lang w:val="de-DE" w:eastAsia="en-GB"/>
              </w:rPr>
            </w:pPr>
            <w:r w:rsidRPr="00FE282C">
              <w:rPr>
                <w:rFonts w:eastAsia="Times New Roman"/>
                <w:sz w:val="16"/>
                <w:szCs w:val="16"/>
                <w:lang w:val="de-DE" w:eastAsia="en-GB"/>
              </w:rPr>
              <w:t>(Sec FP: Melanie Virtue, Heidrun Frisch-Nwakanma)</w:t>
            </w:r>
          </w:p>
        </w:tc>
        <w:tc>
          <w:tcPr>
            <w:tcW w:w="990" w:type="dxa"/>
            <w:tcBorders>
              <w:bottom w:val="single" w:sz="4" w:space="0" w:color="auto"/>
            </w:tcBorders>
            <w:shd w:val="clear" w:color="auto" w:fill="auto"/>
          </w:tcPr>
          <w:p w14:paraId="7592AA0C"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 xml:space="preserve">Medium </w:t>
            </w:r>
          </w:p>
        </w:tc>
        <w:tc>
          <w:tcPr>
            <w:tcW w:w="1260" w:type="dxa"/>
            <w:tcBorders>
              <w:bottom w:val="single" w:sz="4" w:space="0" w:color="auto"/>
            </w:tcBorders>
          </w:tcPr>
          <w:p w14:paraId="16928A98"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0EDBA2F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p>
          <w:p w14:paraId="1B089F7A"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34DABD73" w14:textId="77777777" w:rsidR="00F50B27" w:rsidRPr="00E71253" w:rsidRDefault="00335AE5" w:rsidP="674396E5">
            <w:pPr>
              <w:spacing w:before="120" w:after="40"/>
              <w:ind w:left="58" w:right="58"/>
              <w:jc w:val="both"/>
              <w:rPr>
                <w:rFonts w:eastAsia="Arial"/>
                <w:sz w:val="16"/>
                <w:szCs w:val="16"/>
                <w:lang w:eastAsia="en-GB"/>
              </w:rPr>
            </w:pPr>
            <w:r w:rsidRPr="674396E5">
              <w:rPr>
                <w:rFonts w:eastAsia="Arial"/>
                <w:sz w:val="16"/>
                <w:szCs w:val="16"/>
                <w:lang w:eastAsia="en-GB"/>
              </w:rPr>
              <w:t>Ongoing. R</w:t>
            </w:r>
            <w:r w:rsidR="00817EEF">
              <w:rPr>
                <w:rFonts w:eastAsia="Arial"/>
                <w:sz w:val="16"/>
                <w:szCs w:val="16"/>
                <w:lang w:eastAsia="en-GB"/>
              </w:rPr>
              <w:t>eport and r</w:t>
            </w:r>
            <w:r w:rsidRPr="674396E5">
              <w:rPr>
                <w:rFonts w:eastAsia="Arial"/>
                <w:sz w:val="16"/>
                <w:szCs w:val="16"/>
                <w:lang w:eastAsia="en-GB"/>
              </w:rPr>
              <w:t xml:space="preserve">ecommendations </w:t>
            </w:r>
            <w:r w:rsidR="00817EEF">
              <w:rPr>
                <w:rFonts w:eastAsia="Arial"/>
                <w:sz w:val="16"/>
                <w:szCs w:val="16"/>
                <w:lang w:eastAsia="en-GB"/>
              </w:rPr>
              <w:t xml:space="preserve">contained in </w:t>
            </w:r>
            <w:r w:rsidR="0013504B" w:rsidRPr="0013504B">
              <w:rPr>
                <w:rFonts w:eastAsia="Arial"/>
                <w:sz w:val="16"/>
                <w:szCs w:val="16"/>
                <w:lang w:eastAsia="en-GB"/>
              </w:rPr>
              <w:t>UNEP/CMS/COP14/Doc.30.1.2</w:t>
            </w:r>
            <w:r w:rsidR="0013504B">
              <w:rPr>
                <w:rFonts w:eastAsia="Arial"/>
                <w:sz w:val="16"/>
                <w:szCs w:val="16"/>
                <w:lang w:eastAsia="en-GB"/>
              </w:rPr>
              <w:t>.</w:t>
            </w:r>
          </w:p>
        </w:tc>
      </w:tr>
      <w:tr w:rsidR="00A26724" w14:paraId="723A803D" w14:textId="77777777" w:rsidTr="005C75C3">
        <w:trPr>
          <w:trHeight w:val="6749"/>
        </w:trPr>
        <w:tc>
          <w:tcPr>
            <w:tcW w:w="1350" w:type="dxa"/>
            <w:tcBorders>
              <w:top w:val="nil"/>
            </w:tcBorders>
          </w:tcPr>
          <w:p w14:paraId="69B18503"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t>Dec. 13.64</w:t>
            </w:r>
          </w:p>
        </w:tc>
        <w:tc>
          <w:tcPr>
            <w:tcW w:w="2520" w:type="dxa"/>
            <w:tcBorders>
              <w:top w:val="nil"/>
            </w:tcBorders>
          </w:tcPr>
          <w:p w14:paraId="5A48B1EF" w14:textId="77777777" w:rsidR="00F50B27" w:rsidRPr="00F50B27" w:rsidRDefault="00335AE5" w:rsidP="00FF0B8F">
            <w:pPr>
              <w:spacing w:before="120" w:after="12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b) undertake the following tasks over the course of the intersessional period and report to the Scientific Council with clear recommendations for CMS Parties for CMS COP14, ensuring that perspectives of species conservation, human health and sustainable livelihoods are taken into account:  </w:t>
            </w:r>
          </w:p>
          <w:p w14:paraId="31DF029B"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i. incorporate CMS Appendix I-listed Sharks and Rays into all relevant activities of the working group; </w:t>
            </w:r>
          </w:p>
          <w:p w14:paraId="5373B38C"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ii. continue discussions to establish an online knowledge base as a repository of papers (journal articles, meeting documents etc.) and other information related to aquatic wild meat; </w:t>
            </w:r>
          </w:p>
          <w:p w14:paraId="18BBE764"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iii. serve as an expert resource for CMS Parties, the Scientific Council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 </w:t>
            </w:r>
          </w:p>
          <w:p w14:paraId="7BA89F85" w14:textId="77777777" w:rsidR="00F50B27" w:rsidRDefault="00335AE5" w:rsidP="00FF0B8F">
            <w:pPr>
              <w:spacing w:before="120" w:after="80"/>
              <w:ind w:left="57" w:right="57"/>
              <w:jc w:val="both"/>
              <w:rPr>
                <w:rFonts w:eastAsia="Times New Roman"/>
                <w:sz w:val="16"/>
                <w:szCs w:val="16"/>
                <w:shd w:val="clear" w:color="auto" w:fill="FFFFFF"/>
                <w:lang w:eastAsia="en-GB"/>
              </w:rPr>
            </w:pPr>
            <w:r w:rsidRPr="00F50B27">
              <w:rPr>
                <w:rFonts w:eastAsia="Times New Roman"/>
                <w:i/>
                <w:iCs/>
                <w:sz w:val="16"/>
                <w:szCs w:val="16"/>
                <w:shd w:val="clear" w:color="auto" w:fill="FFFFFF"/>
                <w:lang w:eastAsia="en-GB"/>
              </w:rPr>
              <w:t>iv. explore opportunities for greater engagement with the work of the CPW</w:t>
            </w:r>
            <w:r w:rsidRPr="00F50B27">
              <w:rPr>
                <w:rFonts w:eastAsia="Times New Roman"/>
                <w:sz w:val="16"/>
                <w:szCs w:val="16"/>
                <w:shd w:val="clear" w:color="auto" w:fill="FFFFFF"/>
                <w:lang w:eastAsia="en-GB"/>
              </w:rPr>
              <w:t xml:space="preserve">; </w:t>
            </w:r>
          </w:p>
          <w:p w14:paraId="26BBD2EB" w14:textId="77777777" w:rsidR="004356E7" w:rsidRPr="00F50B27" w:rsidRDefault="004356E7" w:rsidP="00FF0B8F">
            <w:pPr>
              <w:spacing w:before="120" w:after="80"/>
              <w:ind w:left="57" w:right="57"/>
              <w:jc w:val="both"/>
              <w:rPr>
                <w:rFonts w:eastAsia="Times New Roman"/>
                <w:sz w:val="16"/>
                <w:szCs w:val="16"/>
                <w:shd w:val="clear" w:color="auto" w:fill="FFFFFF"/>
                <w:lang w:eastAsia="en-GB"/>
              </w:rPr>
            </w:pPr>
          </w:p>
          <w:p w14:paraId="0EFCBA5D" w14:textId="77777777" w:rsidR="00F50B27" w:rsidRPr="00F50B27" w:rsidRDefault="00335AE5" w:rsidP="00FF0B8F">
            <w:pPr>
              <w:spacing w:before="120" w:after="8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v. develop a criterion for considering if some Appendix II-listed sharks and rays should be included within the scope of the Working Group; </w:t>
            </w:r>
          </w:p>
          <w:p w14:paraId="10863DCE"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vi. share information with the IWC and participate in future Small Cetacean Subcommittee meetings with a focus on aquatic wild meat; vii. 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region; </w:t>
            </w:r>
          </w:p>
          <w:p w14:paraId="08FDCE46" w14:textId="77777777" w:rsidR="00F50B27" w:rsidRPr="00F50B27" w:rsidRDefault="00335AE5" w:rsidP="00FF0B8F">
            <w:pPr>
              <w:spacing w:before="120" w:after="8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viii. collect and present information about seabird harvests as aquatic wild meat; </w:t>
            </w:r>
          </w:p>
          <w:p w14:paraId="0BDEFD05" w14:textId="77777777" w:rsidR="00FF0B8F" w:rsidRPr="00F50B27" w:rsidRDefault="00335AE5" w:rsidP="0013504B">
            <w:pPr>
              <w:spacing w:before="12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ix. develop a sub-regional aquatic Wild Meat action plan for the Gulf of Guinea for consideration by Range State Parties in the region; and develop regional, sub-regional or national actions plans for Range State Parties that request assistance.</w:t>
            </w:r>
          </w:p>
        </w:tc>
        <w:tc>
          <w:tcPr>
            <w:tcW w:w="1980" w:type="dxa"/>
            <w:tcBorders>
              <w:top w:val="nil"/>
            </w:tcBorders>
          </w:tcPr>
          <w:p w14:paraId="049D5507"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Review the report and recommendations from AWMWG.</w:t>
            </w:r>
          </w:p>
          <w:p w14:paraId="22D3A777"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shd w:val="clear" w:color="auto" w:fill="FFFFFF"/>
                <w:lang w:eastAsia="en-GB"/>
              </w:rPr>
              <w:t xml:space="preserve"> </w:t>
            </w:r>
          </w:p>
        </w:tc>
        <w:tc>
          <w:tcPr>
            <w:tcW w:w="1710" w:type="dxa"/>
            <w:tcBorders>
              <w:top w:val="nil"/>
            </w:tcBorders>
          </w:tcPr>
          <w:p w14:paraId="2CCC435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Advice and support activities; Action Plans developed; </w:t>
            </w:r>
            <w:r w:rsidRPr="00F50B27">
              <w:rPr>
                <w:rFonts w:ascii="Times New Roman" w:eastAsia="Times New Roman" w:hAnsi="Times New Roman" w:cs="Times New Roman"/>
                <w:sz w:val="24"/>
                <w:szCs w:val="24"/>
                <w:lang w:eastAsia="en-GB"/>
              </w:rPr>
              <w:br/>
            </w:r>
          </w:p>
          <w:p w14:paraId="33413D66"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Report activities and</w:t>
            </w:r>
            <w:r w:rsidRPr="00F50B27">
              <w:rPr>
                <w:rFonts w:eastAsia="Times New Roman"/>
                <w:sz w:val="16"/>
                <w:szCs w:val="16"/>
                <w:lang w:eastAsia="en-GB"/>
              </w:rPr>
              <w:br/>
              <w:t>Recommendations to COP14 (draft Decisions/</w:t>
            </w:r>
          </w:p>
          <w:p w14:paraId="68DD3A22"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Resolutions)</w:t>
            </w:r>
          </w:p>
        </w:tc>
        <w:tc>
          <w:tcPr>
            <w:tcW w:w="1170" w:type="dxa"/>
            <w:tcBorders>
              <w:top w:val="nil"/>
            </w:tcBorders>
          </w:tcPr>
          <w:p w14:paraId="0A0C2084"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ScC-SC6</w:t>
            </w:r>
          </w:p>
        </w:tc>
        <w:tc>
          <w:tcPr>
            <w:tcW w:w="1080" w:type="dxa"/>
            <w:tcBorders>
              <w:top w:val="nil"/>
            </w:tcBorders>
          </w:tcPr>
          <w:p w14:paraId="0E482C97" w14:textId="77777777" w:rsidR="00F50B27" w:rsidRPr="00660A3F" w:rsidRDefault="00335AE5" w:rsidP="00FF0B8F">
            <w:pPr>
              <w:spacing w:before="120" w:after="40"/>
              <w:ind w:left="57" w:right="57"/>
              <w:jc w:val="both"/>
              <w:rPr>
                <w:rFonts w:eastAsia="Times New Roman"/>
                <w:sz w:val="16"/>
                <w:szCs w:val="16"/>
                <w:lang w:eastAsia="en-GB"/>
              </w:rPr>
            </w:pPr>
            <w:r w:rsidRPr="00660A3F">
              <w:rPr>
                <w:rFonts w:eastAsia="Times New Roman"/>
                <w:sz w:val="16"/>
                <w:szCs w:val="16"/>
                <w:lang w:eastAsia="en-GB"/>
              </w:rPr>
              <w:t>Margi Prideaux, Chair (supports Barry Baker)</w:t>
            </w:r>
          </w:p>
        </w:tc>
        <w:tc>
          <w:tcPr>
            <w:tcW w:w="990" w:type="dxa"/>
            <w:tcBorders>
              <w:top w:val="nil"/>
            </w:tcBorders>
          </w:tcPr>
          <w:p w14:paraId="01E35F05" w14:textId="77777777" w:rsidR="00F50B27" w:rsidRPr="00FE282C" w:rsidRDefault="00335AE5" w:rsidP="00FF0B8F">
            <w:pPr>
              <w:spacing w:before="120" w:after="40"/>
              <w:ind w:left="57" w:right="57"/>
              <w:jc w:val="both"/>
              <w:rPr>
                <w:rFonts w:eastAsia="Times New Roman"/>
                <w:sz w:val="16"/>
                <w:szCs w:val="16"/>
                <w:lang w:val="de-DE" w:eastAsia="en-GB"/>
              </w:rPr>
            </w:pPr>
            <w:r w:rsidRPr="00FE282C">
              <w:rPr>
                <w:rFonts w:eastAsia="Times New Roman"/>
                <w:sz w:val="16"/>
                <w:szCs w:val="16"/>
                <w:lang w:val="de-DE" w:eastAsia="en-GB"/>
              </w:rPr>
              <w:t>(Sec FP: Melanie Virtue, Heidrun Frisch-Nwakanma)</w:t>
            </w:r>
          </w:p>
        </w:tc>
        <w:tc>
          <w:tcPr>
            <w:tcW w:w="990" w:type="dxa"/>
            <w:tcBorders>
              <w:top w:val="nil"/>
            </w:tcBorders>
            <w:shd w:val="clear" w:color="auto" w:fill="auto"/>
          </w:tcPr>
          <w:p w14:paraId="0AC10535" w14:textId="77777777" w:rsidR="00F50B27" w:rsidRPr="00F50B27" w:rsidRDefault="00335AE5" w:rsidP="00FF0B8F">
            <w:pPr>
              <w:spacing w:before="120" w:after="40"/>
              <w:ind w:left="57" w:right="57"/>
              <w:jc w:val="both"/>
              <w:rPr>
                <w:rFonts w:eastAsia="Times New Roman"/>
                <w:sz w:val="16"/>
                <w:szCs w:val="16"/>
                <w:lang w:val="it-IT" w:eastAsia="en-GB"/>
              </w:rPr>
            </w:pPr>
            <w:r w:rsidRPr="00F50B27">
              <w:rPr>
                <w:rFonts w:eastAsia="Times New Roman"/>
                <w:sz w:val="16"/>
                <w:szCs w:val="16"/>
                <w:lang w:val="it-IT" w:eastAsia="en-GB"/>
              </w:rPr>
              <w:t>Medium</w:t>
            </w:r>
          </w:p>
        </w:tc>
        <w:tc>
          <w:tcPr>
            <w:tcW w:w="1260" w:type="dxa"/>
            <w:tcBorders>
              <w:top w:val="nil"/>
            </w:tcBorders>
          </w:tcPr>
          <w:p w14:paraId="29F17330"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ScC-SC6 </w:t>
            </w:r>
          </w:p>
          <w:p w14:paraId="2EDCB3F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w:t>
            </w:r>
          </w:p>
          <w:p w14:paraId="63F217BC"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top w:val="nil"/>
            </w:tcBorders>
          </w:tcPr>
          <w:p w14:paraId="5985848A" w14:textId="77777777" w:rsidR="00F50B27" w:rsidRPr="00F50B27" w:rsidRDefault="00335AE5" w:rsidP="674396E5">
            <w:pPr>
              <w:spacing w:before="120" w:after="40"/>
              <w:ind w:left="57" w:right="57"/>
              <w:jc w:val="both"/>
              <w:rPr>
                <w:sz w:val="16"/>
                <w:szCs w:val="16"/>
                <w:lang w:eastAsia="en-GB"/>
              </w:rPr>
            </w:pPr>
            <w:r w:rsidRPr="674396E5">
              <w:rPr>
                <w:rFonts w:eastAsia="Arial"/>
                <w:sz w:val="16"/>
                <w:szCs w:val="16"/>
                <w:lang w:eastAsia="en-GB"/>
              </w:rPr>
              <w:t>Ongoing. R</w:t>
            </w:r>
            <w:r>
              <w:rPr>
                <w:rFonts w:eastAsia="Arial"/>
                <w:sz w:val="16"/>
                <w:szCs w:val="16"/>
                <w:lang w:eastAsia="en-GB"/>
              </w:rPr>
              <w:t>eport and r</w:t>
            </w:r>
            <w:r w:rsidRPr="674396E5">
              <w:rPr>
                <w:rFonts w:eastAsia="Arial"/>
                <w:sz w:val="16"/>
                <w:szCs w:val="16"/>
                <w:lang w:eastAsia="en-GB"/>
              </w:rPr>
              <w:t xml:space="preserve">ecommendations </w:t>
            </w:r>
            <w:r>
              <w:rPr>
                <w:rFonts w:eastAsia="Arial"/>
                <w:sz w:val="16"/>
                <w:szCs w:val="16"/>
                <w:lang w:eastAsia="en-GB"/>
              </w:rPr>
              <w:t xml:space="preserve">contained in </w:t>
            </w:r>
            <w:r w:rsidRPr="0013504B">
              <w:rPr>
                <w:rFonts w:eastAsia="Arial"/>
                <w:sz w:val="16"/>
                <w:szCs w:val="16"/>
                <w:lang w:eastAsia="en-GB"/>
              </w:rPr>
              <w:t>UNEP/CMS/COP14/Doc.30.1.2</w:t>
            </w:r>
            <w:r>
              <w:rPr>
                <w:rFonts w:eastAsia="Arial"/>
                <w:sz w:val="16"/>
                <w:szCs w:val="16"/>
                <w:lang w:eastAsia="en-GB"/>
              </w:rPr>
              <w:t>.</w:t>
            </w:r>
          </w:p>
        </w:tc>
      </w:tr>
      <w:tr w:rsidR="00A26724" w14:paraId="1CBB4C39" w14:textId="77777777" w:rsidTr="005C75C3">
        <w:trPr>
          <w:trHeight w:val="449"/>
        </w:trPr>
        <w:tc>
          <w:tcPr>
            <w:tcW w:w="15570" w:type="dxa"/>
            <w:gridSpan w:val="10"/>
            <w:tcBorders>
              <w:bottom w:val="single" w:sz="4" w:space="0" w:color="auto"/>
            </w:tcBorders>
            <w:shd w:val="clear" w:color="auto" w:fill="B4C6E7"/>
            <w:vAlign w:val="center"/>
          </w:tcPr>
          <w:p w14:paraId="4956A9C2" w14:textId="77777777" w:rsidR="00F50B27" w:rsidRPr="00F50B27" w:rsidRDefault="00335AE5" w:rsidP="00F50B27">
            <w:pPr>
              <w:spacing w:before="40" w:after="40"/>
              <w:ind w:left="57" w:right="57"/>
              <w:jc w:val="both"/>
              <w:rPr>
                <w:rFonts w:eastAsia="Times New Roman"/>
                <w:i/>
                <w:sz w:val="16"/>
                <w:szCs w:val="16"/>
                <w:lang w:eastAsia="en-GB"/>
              </w:rPr>
            </w:pPr>
            <w:bookmarkStart w:id="0" w:name="_Hlk70327139"/>
            <w:r w:rsidRPr="00F50B27">
              <w:rPr>
                <w:rFonts w:eastAsia="Times New Roman"/>
                <w:b/>
                <w:bCs/>
                <w:iCs/>
                <w:sz w:val="16"/>
                <w:szCs w:val="16"/>
                <w:lang w:eastAsia="en-GB"/>
              </w:rPr>
              <w:t>MARINE WILDLIFE WATCHING</w:t>
            </w:r>
          </w:p>
        </w:tc>
      </w:tr>
      <w:bookmarkEnd w:id="0"/>
      <w:tr w:rsidR="00A26724" w14:paraId="190C826E" w14:textId="77777777" w:rsidTr="004E2FB7">
        <w:trPr>
          <w:trHeight w:val="171"/>
        </w:trPr>
        <w:tc>
          <w:tcPr>
            <w:tcW w:w="1350" w:type="dxa"/>
            <w:tcBorders>
              <w:bottom w:val="single" w:sz="4" w:space="0" w:color="auto"/>
            </w:tcBorders>
          </w:tcPr>
          <w:p w14:paraId="5867EAE4"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Borders>
              <w:bottom w:val="single" w:sz="4" w:space="0" w:color="auto"/>
            </w:tcBorders>
          </w:tcPr>
          <w:p w14:paraId="2EDACC65" w14:textId="08FBAA35" w:rsidR="00FF0B8F" w:rsidRPr="00F50B27" w:rsidRDefault="00335AE5" w:rsidP="00623196">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The Scientific Council is requested, subject to availability of resources, to: a) utilize the review of existing guidelines undertaken in partial fulfillment of Decision 12.51 (b) and presented to the 13th meeting of the Conference of the Parties (COP13), develop guidelines, including a recommended code of conduct for operators on recreational in-water interactions with CMS-listed species;</w:t>
            </w:r>
          </w:p>
        </w:tc>
        <w:tc>
          <w:tcPr>
            <w:tcW w:w="1980" w:type="dxa"/>
            <w:tcBorders>
              <w:bottom w:val="single" w:sz="4" w:space="0" w:color="auto"/>
            </w:tcBorders>
          </w:tcPr>
          <w:p w14:paraId="1AE013B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Develop guidelines including a recommended code of conduct for operators. </w:t>
            </w:r>
          </w:p>
        </w:tc>
        <w:tc>
          <w:tcPr>
            <w:tcW w:w="1710" w:type="dxa"/>
            <w:tcBorders>
              <w:bottom w:val="single" w:sz="4" w:space="0" w:color="auto"/>
            </w:tcBorders>
          </w:tcPr>
          <w:p w14:paraId="2161F35B"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Guidelines and code of conduct developed </w:t>
            </w:r>
          </w:p>
        </w:tc>
        <w:tc>
          <w:tcPr>
            <w:tcW w:w="1170" w:type="dxa"/>
            <w:tcBorders>
              <w:bottom w:val="single" w:sz="4" w:space="0" w:color="auto"/>
            </w:tcBorders>
          </w:tcPr>
          <w:p w14:paraId="45C1BEA7"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2021</w:t>
            </w:r>
          </w:p>
        </w:tc>
        <w:tc>
          <w:tcPr>
            <w:tcW w:w="1080" w:type="dxa"/>
            <w:tcBorders>
              <w:bottom w:val="single" w:sz="4" w:space="0" w:color="auto"/>
            </w:tcBorders>
          </w:tcPr>
          <w:p w14:paraId="34BBE948"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Giuseppe Notarbartolo di Sciara</w:t>
            </w:r>
          </w:p>
        </w:tc>
        <w:tc>
          <w:tcPr>
            <w:tcW w:w="990" w:type="dxa"/>
            <w:tcBorders>
              <w:bottom w:val="single" w:sz="4" w:space="0" w:color="auto"/>
            </w:tcBorders>
          </w:tcPr>
          <w:p w14:paraId="27F1361D" w14:textId="77777777" w:rsidR="00F50B27" w:rsidRPr="0002707A" w:rsidRDefault="00335AE5" w:rsidP="00FF0B8F">
            <w:pPr>
              <w:spacing w:before="120" w:after="40"/>
              <w:ind w:left="58" w:right="58"/>
              <w:jc w:val="both"/>
              <w:rPr>
                <w:rFonts w:eastAsia="Times New Roman"/>
                <w:sz w:val="16"/>
                <w:szCs w:val="16"/>
                <w:lang w:eastAsia="en-GB"/>
              </w:rPr>
            </w:pPr>
            <w:r w:rsidRPr="0002707A">
              <w:rPr>
                <w:rFonts w:eastAsia="Times New Roman"/>
                <w:sz w:val="16"/>
                <w:szCs w:val="16"/>
                <w:lang w:eastAsia="en-GB"/>
              </w:rPr>
              <w:t>AMWG</w:t>
            </w:r>
          </w:p>
          <w:p w14:paraId="6BB5D0E5" w14:textId="77777777" w:rsidR="00F50B27" w:rsidRPr="0002707A" w:rsidRDefault="00335AE5" w:rsidP="00FF0B8F">
            <w:pPr>
              <w:spacing w:before="120" w:after="40"/>
              <w:ind w:left="58" w:right="58"/>
              <w:jc w:val="both"/>
              <w:rPr>
                <w:rFonts w:eastAsia="Times New Roman"/>
                <w:sz w:val="16"/>
                <w:szCs w:val="16"/>
                <w:lang w:eastAsia="en-GB"/>
              </w:rPr>
            </w:pPr>
            <w:r w:rsidRPr="0002707A">
              <w:rPr>
                <w:rFonts w:eastAsia="Times New Roman"/>
                <w:sz w:val="16"/>
                <w:szCs w:val="16"/>
                <w:lang w:eastAsia="en-GB"/>
              </w:rPr>
              <w:t>(Sec FP: Jenny Renell)</w:t>
            </w:r>
          </w:p>
        </w:tc>
        <w:tc>
          <w:tcPr>
            <w:tcW w:w="990" w:type="dxa"/>
            <w:tcBorders>
              <w:bottom w:val="single" w:sz="4" w:space="0" w:color="auto"/>
            </w:tcBorders>
            <w:shd w:val="clear" w:color="auto" w:fill="auto"/>
          </w:tcPr>
          <w:p w14:paraId="391BE3A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High</w:t>
            </w:r>
          </w:p>
        </w:tc>
        <w:tc>
          <w:tcPr>
            <w:tcW w:w="1260" w:type="dxa"/>
            <w:tcBorders>
              <w:bottom w:val="single" w:sz="4" w:space="0" w:color="auto"/>
            </w:tcBorders>
          </w:tcPr>
          <w:p w14:paraId="7DF8ED8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51BE5EC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r w:rsidRPr="00F50B27">
              <w:rPr>
                <w:rFonts w:eastAsia="Times New Roman"/>
                <w:sz w:val="16"/>
                <w:szCs w:val="16"/>
                <w:lang w:eastAsia="en-GB"/>
              </w:rPr>
              <w:br/>
              <w:t>COP14</w:t>
            </w:r>
          </w:p>
        </w:tc>
        <w:tc>
          <w:tcPr>
            <w:tcW w:w="2520" w:type="dxa"/>
            <w:tcBorders>
              <w:bottom w:val="single" w:sz="4" w:space="0" w:color="auto"/>
            </w:tcBorders>
          </w:tcPr>
          <w:p w14:paraId="0F465A8D" w14:textId="77777777" w:rsidR="00F50B27" w:rsidRPr="00E71253" w:rsidRDefault="00335AE5" w:rsidP="00FF0B8F">
            <w:pPr>
              <w:spacing w:before="120" w:after="40"/>
              <w:ind w:left="58" w:right="58"/>
              <w:jc w:val="both"/>
              <w:rPr>
                <w:rFonts w:eastAsia="Times New Roman"/>
                <w:iCs/>
                <w:sz w:val="16"/>
                <w:szCs w:val="16"/>
                <w:lang w:eastAsia="en-GB"/>
              </w:rPr>
            </w:pPr>
            <w:r>
              <w:rPr>
                <w:rFonts w:eastAsia="Times New Roman"/>
                <w:iCs/>
                <w:sz w:val="16"/>
                <w:szCs w:val="16"/>
                <w:lang w:eastAsia="en-GB"/>
              </w:rPr>
              <w:t xml:space="preserve">Completed. Recommendations and draft guidelines contained in </w:t>
            </w:r>
            <w:r w:rsidR="0052678E">
              <w:rPr>
                <w:rFonts w:eastAsia="Times New Roman"/>
                <w:iCs/>
                <w:sz w:val="16"/>
                <w:szCs w:val="16"/>
                <w:lang w:eastAsia="en-GB"/>
              </w:rPr>
              <w:t xml:space="preserve"> </w:t>
            </w:r>
            <w:r w:rsidR="00B2013D" w:rsidRPr="00B2013D">
              <w:rPr>
                <w:rFonts w:eastAsia="Times New Roman"/>
                <w:iCs/>
                <w:sz w:val="16"/>
                <w:szCs w:val="16"/>
                <w:lang w:eastAsia="en-GB"/>
              </w:rPr>
              <w:t>UNEP/CMS/COP14/Doc.27.3.1</w:t>
            </w:r>
            <w:r w:rsidR="00B2013D">
              <w:rPr>
                <w:rFonts w:eastAsia="Times New Roman"/>
                <w:iCs/>
                <w:sz w:val="16"/>
                <w:szCs w:val="16"/>
                <w:lang w:eastAsia="en-GB"/>
              </w:rPr>
              <w:t>.</w:t>
            </w:r>
          </w:p>
        </w:tc>
      </w:tr>
      <w:tr w:rsidR="00A26724" w14:paraId="17929339" w14:textId="77777777" w:rsidTr="004E2FB7">
        <w:trPr>
          <w:trHeight w:val="171"/>
        </w:trPr>
        <w:tc>
          <w:tcPr>
            <w:tcW w:w="1350" w:type="dxa"/>
            <w:tcBorders>
              <w:top w:val="nil"/>
            </w:tcBorders>
          </w:tcPr>
          <w:p w14:paraId="0FF47A13"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Borders>
              <w:top w:val="nil"/>
            </w:tcBorders>
          </w:tcPr>
          <w:p w14:paraId="30FBE2A6" w14:textId="77777777" w:rsidR="00FF0B8F" w:rsidRPr="00F50B27" w:rsidRDefault="00335AE5" w:rsidP="00B2013D">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b) consult with the Secretariats and Advisory Committees, where appropriate, of the CMS Memoranda of Understanding dealing with aquatic species, in the development of these guidelines; </w:t>
            </w:r>
          </w:p>
        </w:tc>
        <w:tc>
          <w:tcPr>
            <w:tcW w:w="1980" w:type="dxa"/>
            <w:tcBorders>
              <w:top w:val="nil"/>
            </w:tcBorders>
          </w:tcPr>
          <w:p w14:paraId="4A32D98A"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Borders>
              <w:top w:val="nil"/>
            </w:tcBorders>
          </w:tcPr>
          <w:p w14:paraId="1BD057C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Guidelines developed  </w:t>
            </w:r>
          </w:p>
        </w:tc>
        <w:tc>
          <w:tcPr>
            <w:tcW w:w="1170" w:type="dxa"/>
            <w:tcBorders>
              <w:top w:val="nil"/>
            </w:tcBorders>
          </w:tcPr>
          <w:p w14:paraId="22C5370E"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2021</w:t>
            </w:r>
          </w:p>
        </w:tc>
        <w:tc>
          <w:tcPr>
            <w:tcW w:w="1080" w:type="dxa"/>
            <w:tcBorders>
              <w:top w:val="nil"/>
            </w:tcBorders>
          </w:tcPr>
          <w:p w14:paraId="02DDD6ED" w14:textId="77777777" w:rsidR="00F50B27" w:rsidRPr="00F50B27" w:rsidRDefault="00335AE5" w:rsidP="00FF0B8F">
            <w:pPr>
              <w:spacing w:before="120" w:after="40"/>
              <w:ind w:left="58" w:right="58"/>
              <w:jc w:val="both"/>
              <w:rPr>
                <w:rFonts w:eastAsia="Times New Roman"/>
                <w:sz w:val="16"/>
                <w:szCs w:val="16"/>
                <w:lang w:val="de-DE" w:eastAsia="en-GB"/>
              </w:rPr>
            </w:pPr>
            <w:r w:rsidRPr="00F50B27">
              <w:rPr>
                <w:rFonts w:eastAsia="Times New Roman"/>
                <w:sz w:val="16"/>
                <w:szCs w:val="16"/>
                <w:lang w:val="it-IT" w:eastAsia="en-GB"/>
              </w:rPr>
              <w:t>Giuseppe Notarbartolo di Sciara</w:t>
            </w:r>
          </w:p>
        </w:tc>
        <w:tc>
          <w:tcPr>
            <w:tcW w:w="990" w:type="dxa"/>
            <w:tcBorders>
              <w:top w:val="nil"/>
            </w:tcBorders>
          </w:tcPr>
          <w:p w14:paraId="138AF67A" w14:textId="77777777" w:rsidR="00F50B27" w:rsidRPr="00F50B27" w:rsidRDefault="00335AE5" w:rsidP="00FF0B8F">
            <w:pPr>
              <w:spacing w:before="120" w:after="40"/>
              <w:ind w:left="58" w:right="58"/>
              <w:jc w:val="both"/>
              <w:rPr>
                <w:rFonts w:eastAsia="Times New Roman"/>
                <w:sz w:val="16"/>
                <w:szCs w:val="16"/>
                <w:lang w:val="de-DE" w:eastAsia="en-GB"/>
              </w:rPr>
            </w:pPr>
            <w:r w:rsidRPr="00F50B27">
              <w:rPr>
                <w:rFonts w:eastAsia="Times New Roman"/>
                <w:sz w:val="16"/>
                <w:szCs w:val="16"/>
                <w:lang w:val="it-IT" w:eastAsia="en-GB"/>
              </w:rPr>
              <w:t>(Sec FP: Jenny Renell)</w:t>
            </w:r>
          </w:p>
        </w:tc>
        <w:tc>
          <w:tcPr>
            <w:tcW w:w="990" w:type="dxa"/>
            <w:tcBorders>
              <w:top w:val="nil"/>
            </w:tcBorders>
            <w:shd w:val="clear" w:color="auto" w:fill="auto"/>
          </w:tcPr>
          <w:p w14:paraId="551E5886"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High </w:t>
            </w:r>
          </w:p>
        </w:tc>
        <w:tc>
          <w:tcPr>
            <w:tcW w:w="1260" w:type="dxa"/>
            <w:tcBorders>
              <w:top w:val="nil"/>
            </w:tcBorders>
          </w:tcPr>
          <w:p w14:paraId="0836F1F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3EEE1A3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r w:rsidRPr="00F50B27">
              <w:rPr>
                <w:rFonts w:eastAsia="Times New Roman"/>
                <w:sz w:val="16"/>
                <w:szCs w:val="16"/>
                <w:lang w:eastAsia="en-GB"/>
              </w:rPr>
              <w:br/>
              <w:t>COP14</w:t>
            </w:r>
          </w:p>
        </w:tc>
        <w:tc>
          <w:tcPr>
            <w:tcW w:w="2520" w:type="dxa"/>
            <w:tcBorders>
              <w:top w:val="nil"/>
            </w:tcBorders>
          </w:tcPr>
          <w:p w14:paraId="4F700592" w14:textId="77777777" w:rsidR="00F50B27" w:rsidRPr="00C73C7A" w:rsidRDefault="00335AE5" w:rsidP="00FF0B8F">
            <w:pPr>
              <w:spacing w:before="120" w:after="40"/>
              <w:ind w:left="58" w:right="58"/>
              <w:jc w:val="both"/>
              <w:rPr>
                <w:rFonts w:eastAsia="Times New Roman"/>
                <w:iCs/>
                <w:sz w:val="16"/>
                <w:szCs w:val="16"/>
                <w:lang w:eastAsia="en-GB"/>
              </w:rPr>
            </w:pPr>
            <w:r w:rsidRPr="00C73C7A">
              <w:rPr>
                <w:rFonts w:eastAsia="Times New Roman"/>
                <w:iCs/>
                <w:sz w:val="16"/>
                <w:szCs w:val="16"/>
                <w:lang w:eastAsia="en-GB"/>
              </w:rPr>
              <w:t>Done</w:t>
            </w:r>
            <w:r w:rsidR="00C73C7A">
              <w:rPr>
                <w:rFonts w:eastAsia="Times New Roman"/>
                <w:iCs/>
                <w:sz w:val="16"/>
                <w:szCs w:val="16"/>
                <w:lang w:eastAsia="en-GB"/>
              </w:rPr>
              <w:t>.</w:t>
            </w:r>
            <w:r w:rsidRPr="00C73C7A">
              <w:rPr>
                <w:rFonts w:eastAsia="Times New Roman"/>
                <w:iCs/>
                <w:sz w:val="16"/>
                <w:szCs w:val="16"/>
                <w:lang w:eastAsia="en-GB"/>
              </w:rPr>
              <w:t xml:space="preserve"> </w:t>
            </w:r>
          </w:p>
        </w:tc>
      </w:tr>
      <w:tr w:rsidR="00A26724" w14:paraId="25BD6598" w14:textId="77777777" w:rsidTr="004E2FB7">
        <w:trPr>
          <w:trHeight w:val="171"/>
        </w:trPr>
        <w:tc>
          <w:tcPr>
            <w:tcW w:w="1350" w:type="dxa"/>
          </w:tcPr>
          <w:p w14:paraId="6D26BBBC"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Pr>
          <w:p w14:paraId="01FD06D3" w14:textId="77777777" w:rsidR="00FF0B8F" w:rsidRPr="00F50B27" w:rsidRDefault="00335AE5" w:rsidP="00B2013D">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c) consult with the IWC Scientific Committee in the development of these guidelines and, if practical, consider agreeing a joint product, at least with respect to cetaceans; </w:t>
            </w:r>
          </w:p>
        </w:tc>
        <w:tc>
          <w:tcPr>
            <w:tcW w:w="1980" w:type="dxa"/>
          </w:tcPr>
          <w:p w14:paraId="62FB72F0"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63755A6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Guidelines developed  </w:t>
            </w:r>
          </w:p>
        </w:tc>
        <w:tc>
          <w:tcPr>
            <w:tcW w:w="1170" w:type="dxa"/>
          </w:tcPr>
          <w:p w14:paraId="281ACE08"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2021</w:t>
            </w:r>
          </w:p>
        </w:tc>
        <w:tc>
          <w:tcPr>
            <w:tcW w:w="1080" w:type="dxa"/>
          </w:tcPr>
          <w:p w14:paraId="275ED8DB" w14:textId="77777777" w:rsidR="00F50B27" w:rsidRPr="00F50B27" w:rsidRDefault="00335AE5" w:rsidP="00FF0B8F">
            <w:pPr>
              <w:spacing w:before="120" w:after="40"/>
              <w:ind w:left="58" w:right="58"/>
              <w:jc w:val="both"/>
              <w:rPr>
                <w:rFonts w:eastAsia="Times New Roman"/>
                <w:sz w:val="16"/>
                <w:szCs w:val="16"/>
                <w:lang w:val="de-DE" w:eastAsia="en-GB"/>
              </w:rPr>
            </w:pPr>
            <w:r w:rsidRPr="00F50B27">
              <w:rPr>
                <w:rFonts w:eastAsia="Times New Roman"/>
                <w:sz w:val="16"/>
                <w:szCs w:val="16"/>
                <w:lang w:val="it-IT" w:eastAsia="en-GB"/>
              </w:rPr>
              <w:t>Giuseppe Notarbartolo di Sciara</w:t>
            </w:r>
          </w:p>
        </w:tc>
        <w:tc>
          <w:tcPr>
            <w:tcW w:w="990" w:type="dxa"/>
          </w:tcPr>
          <w:p w14:paraId="7CB21C20" w14:textId="77777777" w:rsidR="00F50B27" w:rsidRPr="00660A3F" w:rsidRDefault="00335AE5" w:rsidP="00FF0B8F">
            <w:pPr>
              <w:spacing w:before="120" w:after="40"/>
              <w:ind w:left="58" w:right="58"/>
              <w:jc w:val="both"/>
              <w:rPr>
                <w:rFonts w:eastAsia="Times New Roman"/>
                <w:sz w:val="16"/>
                <w:szCs w:val="16"/>
                <w:lang w:eastAsia="en-GB"/>
              </w:rPr>
            </w:pPr>
            <w:r w:rsidRPr="00660A3F">
              <w:rPr>
                <w:rFonts w:eastAsia="Times New Roman"/>
                <w:sz w:val="16"/>
                <w:szCs w:val="16"/>
                <w:lang w:eastAsia="en-GB"/>
              </w:rPr>
              <w:t>IWC</w:t>
            </w:r>
          </w:p>
          <w:p w14:paraId="57EDFE45" w14:textId="77777777" w:rsidR="00F50B27" w:rsidRPr="00F50B27" w:rsidRDefault="00335AE5" w:rsidP="00FF0B8F">
            <w:pPr>
              <w:spacing w:before="120" w:after="40"/>
              <w:ind w:left="58" w:right="58"/>
              <w:jc w:val="both"/>
              <w:rPr>
                <w:rFonts w:eastAsia="Times New Roman"/>
                <w:sz w:val="16"/>
                <w:szCs w:val="16"/>
                <w:lang w:eastAsia="en-GB"/>
              </w:rPr>
            </w:pPr>
            <w:r w:rsidRPr="00660A3F">
              <w:rPr>
                <w:rFonts w:eastAsia="Times New Roman"/>
                <w:sz w:val="16"/>
                <w:szCs w:val="16"/>
                <w:lang w:eastAsia="en-GB"/>
              </w:rPr>
              <w:t>(Sec FP: Jenny Renell)</w:t>
            </w:r>
          </w:p>
        </w:tc>
        <w:tc>
          <w:tcPr>
            <w:tcW w:w="990" w:type="dxa"/>
            <w:shd w:val="clear" w:color="auto" w:fill="auto"/>
          </w:tcPr>
          <w:p w14:paraId="604086A4"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High</w:t>
            </w:r>
          </w:p>
        </w:tc>
        <w:tc>
          <w:tcPr>
            <w:tcW w:w="1260" w:type="dxa"/>
          </w:tcPr>
          <w:p w14:paraId="267A18C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35160E12"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w:t>
            </w:r>
            <w:r w:rsidRPr="00F50B27">
              <w:rPr>
                <w:rFonts w:eastAsia="Times New Roman"/>
                <w:sz w:val="16"/>
                <w:szCs w:val="16"/>
                <w:lang w:eastAsia="en-GB"/>
              </w:rPr>
              <w:br/>
              <w:t>COP14</w:t>
            </w:r>
          </w:p>
        </w:tc>
        <w:tc>
          <w:tcPr>
            <w:tcW w:w="2520" w:type="dxa"/>
          </w:tcPr>
          <w:p w14:paraId="2A2698B7" w14:textId="77777777" w:rsidR="00F50B27" w:rsidRP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Done</w:t>
            </w:r>
            <w:r w:rsidR="00C73C7A">
              <w:rPr>
                <w:rFonts w:eastAsia="Times New Roman"/>
                <w:sz w:val="16"/>
                <w:szCs w:val="16"/>
                <w:lang w:eastAsia="en-GB"/>
              </w:rPr>
              <w:t>.</w:t>
            </w:r>
            <w:r>
              <w:rPr>
                <w:rFonts w:eastAsia="Times New Roman"/>
                <w:sz w:val="16"/>
                <w:szCs w:val="16"/>
                <w:lang w:eastAsia="en-GB"/>
              </w:rPr>
              <w:t xml:space="preserve"> </w:t>
            </w:r>
          </w:p>
        </w:tc>
      </w:tr>
      <w:tr w:rsidR="00A26724" w14:paraId="08C8629E" w14:textId="77777777" w:rsidTr="004E2FB7">
        <w:trPr>
          <w:trHeight w:val="171"/>
        </w:trPr>
        <w:tc>
          <w:tcPr>
            <w:tcW w:w="1350" w:type="dxa"/>
          </w:tcPr>
          <w:p w14:paraId="6DEF4C23"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 13.68</w:t>
            </w:r>
          </w:p>
        </w:tc>
        <w:tc>
          <w:tcPr>
            <w:tcW w:w="2520" w:type="dxa"/>
          </w:tcPr>
          <w:p w14:paraId="1048C557" w14:textId="71E3FDA8" w:rsidR="00AB298C" w:rsidRPr="00F50B27" w:rsidRDefault="00335AE5" w:rsidP="00623196">
            <w:pPr>
              <w:shd w:val="clear" w:color="auto" w:fill="FFFFFF"/>
              <w:spacing w:before="120" w:after="40"/>
              <w:ind w:left="58" w:right="58"/>
              <w:jc w:val="both"/>
              <w:rPr>
                <w:rFonts w:eastAsia="Times New Roman"/>
                <w:i/>
                <w:iCs/>
                <w:sz w:val="16"/>
                <w:szCs w:val="16"/>
                <w:lang w:eastAsia="en-GB"/>
              </w:rPr>
            </w:pPr>
            <w:r w:rsidRPr="00F50B27">
              <w:rPr>
                <w:rFonts w:eastAsia="Times New Roman"/>
                <w:i/>
                <w:iCs/>
                <w:sz w:val="16"/>
                <w:szCs w:val="16"/>
                <w:lang w:eastAsia="en-GB"/>
              </w:rPr>
              <w:t>d) present the guidelines and recommended code of conduct for operators concerning recreational in-water interaction to COP14, for formal consideration.</w:t>
            </w:r>
          </w:p>
        </w:tc>
        <w:tc>
          <w:tcPr>
            <w:tcW w:w="1980" w:type="dxa"/>
          </w:tcPr>
          <w:p w14:paraId="52C7605D" w14:textId="77777777" w:rsidR="00F50B27" w:rsidRPr="00F50B27" w:rsidRDefault="00335AE5" w:rsidP="00FF0B8F">
            <w:pPr>
              <w:spacing w:before="120" w:after="40"/>
              <w:ind w:left="58" w:right="58" w:firstLine="74"/>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45C8ADB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Guidelines submitted to COP14 for consideration.</w:t>
            </w:r>
          </w:p>
        </w:tc>
        <w:tc>
          <w:tcPr>
            <w:tcW w:w="1170" w:type="dxa"/>
          </w:tcPr>
          <w:p w14:paraId="3EBE49A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ScC-SC6 </w:t>
            </w:r>
          </w:p>
          <w:p w14:paraId="251D9B7D"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1080" w:type="dxa"/>
          </w:tcPr>
          <w:p w14:paraId="7BE2C6E0"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Giuseppe Notarbartolo di Sciara</w:t>
            </w:r>
          </w:p>
        </w:tc>
        <w:tc>
          <w:tcPr>
            <w:tcW w:w="990" w:type="dxa"/>
          </w:tcPr>
          <w:p w14:paraId="45F46F9E"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(Sec FP: Jenny Renell)</w:t>
            </w:r>
          </w:p>
        </w:tc>
        <w:tc>
          <w:tcPr>
            <w:tcW w:w="990" w:type="dxa"/>
            <w:shd w:val="clear" w:color="auto" w:fill="auto"/>
          </w:tcPr>
          <w:p w14:paraId="4D6ADE22" w14:textId="77777777" w:rsidR="00F50B27" w:rsidRPr="00F50B27" w:rsidRDefault="00335AE5" w:rsidP="00FF0B8F">
            <w:pPr>
              <w:spacing w:before="120" w:after="40"/>
              <w:ind w:left="58" w:right="58"/>
              <w:jc w:val="both"/>
              <w:rPr>
                <w:rFonts w:eastAsia="Times New Roman"/>
                <w:sz w:val="16"/>
                <w:szCs w:val="16"/>
                <w:lang w:val="it-IT" w:eastAsia="en-GB"/>
              </w:rPr>
            </w:pPr>
            <w:r w:rsidRPr="00F50B27">
              <w:rPr>
                <w:rFonts w:eastAsia="Times New Roman"/>
                <w:sz w:val="16"/>
                <w:szCs w:val="16"/>
                <w:lang w:val="it-IT" w:eastAsia="en-GB"/>
              </w:rPr>
              <w:t>High</w:t>
            </w:r>
          </w:p>
        </w:tc>
        <w:tc>
          <w:tcPr>
            <w:tcW w:w="1260" w:type="dxa"/>
          </w:tcPr>
          <w:p w14:paraId="17D8A11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ScC-SC6</w:t>
            </w:r>
          </w:p>
          <w:p w14:paraId="6CA97215" w14:textId="77777777" w:rsidR="00F50B27" w:rsidRPr="00F50B27" w:rsidRDefault="00F50B27" w:rsidP="00FF0B8F">
            <w:pPr>
              <w:spacing w:before="120" w:after="40"/>
              <w:ind w:left="58" w:right="58"/>
              <w:jc w:val="both"/>
              <w:rPr>
                <w:rFonts w:eastAsia="Times New Roman"/>
                <w:sz w:val="16"/>
                <w:szCs w:val="16"/>
                <w:lang w:eastAsia="en-GB"/>
              </w:rPr>
            </w:pPr>
          </w:p>
          <w:p w14:paraId="3B8A7156"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492AC4B0" w14:textId="77777777" w:rsidR="00F50B27" w:rsidRP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 xml:space="preserve">Contained in </w:t>
            </w:r>
            <w:r w:rsidRPr="008B1AC2">
              <w:rPr>
                <w:rFonts w:eastAsia="Times New Roman"/>
                <w:sz w:val="16"/>
                <w:szCs w:val="16"/>
                <w:lang w:eastAsia="en-GB"/>
              </w:rPr>
              <w:t>UNEP/CMS/COP14/Doc.27.3.1</w:t>
            </w:r>
            <w:r>
              <w:rPr>
                <w:rFonts w:eastAsia="Times New Roman"/>
                <w:sz w:val="16"/>
                <w:szCs w:val="16"/>
                <w:lang w:eastAsia="en-GB"/>
              </w:rPr>
              <w:t>.</w:t>
            </w:r>
          </w:p>
        </w:tc>
      </w:tr>
      <w:tr w:rsidR="00A26724" w14:paraId="4FBC0769" w14:textId="77777777" w:rsidTr="004E2FB7">
        <w:trPr>
          <w:trHeight w:val="422"/>
        </w:trPr>
        <w:tc>
          <w:tcPr>
            <w:tcW w:w="15570" w:type="dxa"/>
            <w:gridSpan w:val="10"/>
            <w:shd w:val="clear" w:color="auto" w:fill="B4C6E7"/>
            <w:vAlign w:val="center"/>
          </w:tcPr>
          <w:p w14:paraId="0A7BF03D" w14:textId="77777777" w:rsidR="00F50B27" w:rsidRPr="00F50B27" w:rsidRDefault="00335AE5" w:rsidP="00F50B27">
            <w:pPr>
              <w:spacing w:before="40" w:after="40"/>
              <w:ind w:left="57" w:right="57"/>
              <w:jc w:val="both"/>
              <w:rPr>
                <w:rFonts w:eastAsia="Times New Roman"/>
                <w:i/>
                <w:sz w:val="16"/>
                <w:szCs w:val="16"/>
                <w:lang w:eastAsia="en-GB"/>
              </w:rPr>
            </w:pPr>
            <w:bookmarkStart w:id="1" w:name="_Hlk70327185"/>
            <w:r w:rsidRPr="00F50B27">
              <w:rPr>
                <w:rFonts w:eastAsia="Times New Roman"/>
                <w:b/>
                <w:bCs/>
                <w:iCs/>
                <w:sz w:val="16"/>
                <w:szCs w:val="16"/>
                <w:lang w:eastAsia="en-GB"/>
              </w:rPr>
              <w:t>MARINE TURTLES</w:t>
            </w:r>
          </w:p>
        </w:tc>
      </w:tr>
      <w:bookmarkEnd w:id="1"/>
      <w:tr w:rsidR="00A26724" w14:paraId="421E6527" w14:textId="77777777" w:rsidTr="004E2FB7">
        <w:trPr>
          <w:trHeight w:val="171"/>
        </w:trPr>
        <w:tc>
          <w:tcPr>
            <w:tcW w:w="1350" w:type="dxa"/>
            <w:tcBorders>
              <w:bottom w:val="single" w:sz="4" w:space="0" w:color="auto"/>
            </w:tcBorders>
          </w:tcPr>
          <w:p w14:paraId="7B752A45"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 13.70</w:t>
            </w:r>
          </w:p>
        </w:tc>
        <w:tc>
          <w:tcPr>
            <w:tcW w:w="2520" w:type="dxa"/>
            <w:tcBorders>
              <w:bottom w:val="single" w:sz="4" w:space="0" w:color="auto"/>
            </w:tcBorders>
          </w:tcPr>
          <w:p w14:paraId="26CD7DE5" w14:textId="77777777" w:rsidR="00F50B27"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a) review, as far as feasible in collaboration with the Memorandum of Understanding on the Conservation and Management of Marine Turtles and their Habitats of the Indian Ocean and South-East Asia (IOSEA Marine Turtle MOU) and the Inter-American Convention for the Protection and Conservation of Sea Turtles, relevant scientific information on conservation and threats to marine turtles, such as climate change;</w:t>
            </w:r>
          </w:p>
          <w:p w14:paraId="58E3A52E" w14:textId="556535CB" w:rsidR="00487215" w:rsidRPr="00F50B27" w:rsidRDefault="00487215" w:rsidP="00F50B27">
            <w:pPr>
              <w:spacing w:before="40" w:after="40"/>
              <w:ind w:left="57" w:right="57"/>
              <w:jc w:val="both"/>
              <w:rPr>
                <w:rFonts w:eastAsia="Times New Roman"/>
                <w:i/>
                <w:iCs/>
                <w:sz w:val="16"/>
                <w:szCs w:val="16"/>
                <w:shd w:val="clear" w:color="auto" w:fill="FFFFFF"/>
                <w:lang w:eastAsia="en-GB"/>
              </w:rPr>
            </w:pPr>
          </w:p>
        </w:tc>
        <w:tc>
          <w:tcPr>
            <w:tcW w:w="1980" w:type="dxa"/>
            <w:tcBorders>
              <w:bottom w:val="single" w:sz="4" w:space="0" w:color="auto"/>
            </w:tcBorders>
          </w:tcPr>
          <w:p w14:paraId="3044C954" w14:textId="77777777" w:rsidR="00F50B27" w:rsidRPr="00F50B27" w:rsidRDefault="00335AE5" w:rsidP="00F50B27">
            <w:pPr>
              <w:spacing w:before="40" w:after="40"/>
              <w:ind w:left="57" w:right="57"/>
              <w:jc w:val="both"/>
              <w:rPr>
                <w:rFonts w:eastAsia="Times New Roman"/>
                <w:sz w:val="16"/>
                <w:szCs w:val="16"/>
                <w:lang w:eastAsia="en-GB"/>
              </w:rPr>
            </w:pPr>
            <w:r w:rsidRPr="0A50260D">
              <w:rPr>
                <w:rFonts w:eastAsia="Times New Roman"/>
                <w:sz w:val="16"/>
                <w:szCs w:val="16"/>
                <w:lang w:eastAsia="en-GB"/>
              </w:rPr>
              <w:t xml:space="preserve"> s.</w:t>
            </w:r>
          </w:p>
        </w:tc>
        <w:tc>
          <w:tcPr>
            <w:tcW w:w="1710" w:type="dxa"/>
            <w:tcBorders>
              <w:bottom w:val="single" w:sz="4" w:space="0" w:color="auto"/>
            </w:tcBorders>
          </w:tcPr>
          <w:p w14:paraId="59EC5968"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Information reviewed, key threats globally identified.</w:t>
            </w:r>
          </w:p>
        </w:tc>
        <w:tc>
          <w:tcPr>
            <w:tcW w:w="1170" w:type="dxa"/>
            <w:tcBorders>
              <w:bottom w:val="single" w:sz="4" w:space="0" w:color="auto"/>
            </w:tcBorders>
          </w:tcPr>
          <w:p w14:paraId="5B2EC5F8"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2021-2022</w:t>
            </w:r>
          </w:p>
        </w:tc>
        <w:tc>
          <w:tcPr>
            <w:tcW w:w="1080" w:type="dxa"/>
            <w:tcBorders>
              <w:bottom w:val="single" w:sz="4" w:space="0" w:color="auto"/>
            </w:tcBorders>
          </w:tcPr>
          <w:p w14:paraId="2C6D971B" w14:textId="77777777" w:rsidR="00F50B27" w:rsidRPr="00F50B27" w:rsidRDefault="00F50B27" w:rsidP="00F50B27">
            <w:pPr>
              <w:spacing w:before="40" w:after="40"/>
              <w:ind w:left="57" w:right="57"/>
              <w:jc w:val="both"/>
              <w:rPr>
                <w:rFonts w:eastAsia="Times New Roman"/>
                <w:sz w:val="16"/>
                <w:szCs w:val="16"/>
                <w:lang w:eastAsia="en-GB"/>
              </w:rPr>
            </w:pPr>
          </w:p>
        </w:tc>
        <w:tc>
          <w:tcPr>
            <w:tcW w:w="990" w:type="dxa"/>
            <w:tcBorders>
              <w:bottom w:val="single" w:sz="4" w:space="0" w:color="auto"/>
            </w:tcBorders>
          </w:tcPr>
          <w:p w14:paraId="034AC2C0"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IOSEA Marine Turtle MOU, IAC</w:t>
            </w:r>
          </w:p>
          <w:p w14:paraId="661DEE5A"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(Sec FP: Heidrun Frisch-Nwakanma)</w:t>
            </w:r>
          </w:p>
        </w:tc>
        <w:tc>
          <w:tcPr>
            <w:tcW w:w="990" w:type="dxa"/>
            <w:tcBorders>
              <w:bottom w:val="single" w:sz="4" w:space="0" w:color="auto"/>
            </w:tcBorders>
            <w:shd w:val="clear" w:color="auto" w:fill="auto"/>
          </w:tcPr>
          <w:p w14:paraId="254DF227"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Borders>
              <w:bottom w:val="single" w:sz="4" w:space="0" w:color="auto"/>
            </w:tcBorders>
          </w:tcPr>
          <w:p w14:paraId="3A4F8B86"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ScC-SC6</w:t>
            </w:r>
          </w:p>
          <w:p w14:paraId="18A866DA" w14:textId="77777777" w:rsidR="00F50B27" w:rsidRPr="00F50B27" w:rsidRDefault="00F50B27" w:rsidP="00F50B27">
            <w:pPr>
              <w:spacing w:before="40" w:after="40"/>
              <w:ind w:left="57" w:right="57"/>
              <w:jc w:val="both"/>
              <w:rPr>
                <w:rFonts w:eastAsia="Times New Roman"/>
                <w:sz w:val="16"/>
                <w:szCs w:val="16"/>
                <w:lang w:eastAsia="en-GB"/>
              </w:rPr>
            </w:pPr>
          </w:p>
          <w:p w14:paraId="0F7E8480"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03ADEB09" w14:textId="77777777" w:rsidR="00F50B27" w:rsidRPr="00E71253" w:rsidRDefault="00335AE5" w:rsidP="004A1AC5">
            <w:pPr>
              <w:spacing w:before="40" w:after="40"/>
              <w:ind w:right="57"/>
              <w:jc w:val="both"/>
              <w:rPr>
                <w:rFonts w:eastAsia="Times New Roman"/>
                <w:iCs/>
                <w:sz w:val="16"/>
                <w:szCs w:val="16"/>
                <w:lang w:eastAsia="en-GB"/>
              </w:rPr>
            </w:pPr>
            <w:r>
              <w:rPr>
                <w:rFonts w:eastAsia="Times New Roman"/>
                <w:iCs/>
                <w:sz w:val="16"/>
                <w:szCs w:val="16"/>
                <w:lang w:eastAsia="en-GB"/>
              </w:rPr>
              <w:t xml:space="preserve">On hold. Recommendations contained in </w:t>
            </w:r>
            <w:r w:rsidR="005812DB" w:rsidRPr="005812DB">
              <w:rPr>
                <w:rFonts w:eastAsia="Times New Roman"/>
                <w:iCs/>
                <w:sz w:val="16"/>
                <w:szCs w:val="16"/>
                <w:lang w:eastAsia="en-GB"/>
              </w:rPr>
              <w:t>UNEP/CMS/COP14/Doc.27.6.1</w:t>
            </w:r>
            <w:r w:rsidR="005812DB">
              <w:rPr>
                <w:rFonts w:eastAsia="Times New Roman"/>
                <w:iCs/>
                <w:sz w:val="16"/>
                <w:szCs w:val="16"/>
                <w:lang w:eastAsia="en-GB"/>
              </w:rPr>
              <w:t>.</w:t>
            </w:r>
          </w:p>
        </w:tc>
      </w:tr>
      <w:tr w:rsidR="00A26724" w14:paraId="6FCC5A91" w14:textId="77777777" w:rsidTr="004E2FB7">
        <w:trPr>
          <w:trHeight w:val="171"/>
        </w:trPr>
        <w:tc>
          <w:tcPr>
            <w:tcW w:w="1350" w:type="dxa"/>
            <w:tcBorders>
              <w:bottom w:val="single" w:sz="4" w:space="0" w:color="auto"/>
            </w:tcBorders>
          </w:tcPr>
          <w:p w14:paraId="231B5B71"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Dec.13.70</w:t>
            </w:r>
          </w:p>
        </w:tc>
        <w:tc>
          <w:tcPr>
            <w:tcW w:w="2520" w:type="dxa"/>
            <w:tcBorders>
              <w:bottom w:val="single" w:sz="4" w:space="0" w:color="auto"/>
            </w:tcBorders>
          </w:tcPr>
          <w:p w14:paraId="34996C59" w14:textId="77777777" w:rsidR="00487215"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b) based on this review, develop new recommendations for the conservation of all species of marine turtle included in Appendix I or II of the Convention including the preservation of the current nesting beaches and the identification of new nesting beaches, for presentation at the 14th meeting of the </w:t>
            </w:r>
          </w:p>
          <w:p w14:paraId="1D5A165E" w14:textId="40F2905F" w:rsidR="00AB298C"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Conference of the Parties;</w:t>
            </w:r>
          </w:p>
          <w:p w14:paraId="77FD72CA" w14:textId="77777777" w:rsidR="00F50B27" w:rsidRDefault="00335AE5" w:rsidP="00F50B27">
            <w:pPr>
              <w:spacing w:before="40" w:after="40"/>
              <w:ind w:left="57" w:right="57"/>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 </w:t>
            </w:r>
          </w:p>
          <w:p w14:paraId="6B8FC275" w14:textId="7CDE5205" w:rsidR="00487215" w:rsidRPr="00F50B27" w:rsidRDefault="00487215" w:rsidP="00F50B27">
            <w:pPr>
              <w:spacing w:before="40" w:after="40"/>
              <w:ind w:left="57" w:right="57"/>
              <w:jc w:val="both"/>
              <w:rPr>
                <w:rFonts w:eastAsia="Times New Roman"/>
                <w:i/>
                <w:iCs/>
                <w:sz w:val="16"/>
                <w:szCs w:val="16"/>
                <w:lang w:eastAsia="en-GB"/>
              </w:rPr>
            </w:pPr>
          </w:p>
        </w:tc>
        <w:tc>
          <w:tcPr>
            <w:tcW w:w="1980" w:type="dxa"/>
            <w:tcBorders>
              <w:bottom w:val="single" w:sz="4" w:space="0" w:color="auto"/>
            </w:tcBorders>
          </w:tcPr>
          <w:p w14:paraId="0523FC7E"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Develop recommendations on the conservation of listed marine turtle species.</w:t>
            </w:r>
          </w:p>
        </w:tc>
        <w:tc>
          <w:tcPr>
            <w:tcW w:w="1710" w:type="dxa"/>
            <w:tcBorders>
              <w:bottom w:val="single" w:sz="4" w:space="0" w:color="auto"/>
            </w:tcBorders>
          </w:tcPr>
          <w:p w14:paraId="509A1629"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Recommendations developed (Draft decisions/ Resolutions). </w:t>
            </w:r>
          </w:p>
        </w:tc>
        <w:tc>
          <w:tcPr>
            <w:tcW w:w="1170" w:type="dxa"/>
            <w:tcBorders>
              <w:bottom w:val="single" w:sz="4" w:space="0" w:color="auto"/>
            </w:tcBorders>
          </w:tcPr>
          <w:p w14:paraId="4250F910"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ScC-SC6</w:t>
            </w:r>
          </w:p>
        </w:tc>
        <w:tc>
          <w:tcPr>
            <w:tcW w:w="1080" w:type="dxa"/>
            <w:tcBorders>
              <w:bottom w:val="single" w:sz="4" w:space="0" w:color="auto"/>
            </w:tcBorders>
          </w:tcPr>
          <w:p w14:paraId="376FB04E" w14:textId="77777777" w:rsidR="00F50B27" w:rsidRPr="00F50B27" w:rsidRDefault="00F50B27" w:rsidP="00F50B27">
            <w:pPr>
              <w:spacing w:before="40" w:after="40"/>
              <w:ind w:left="57" w:right="57"/>
              <w:jc w:val="both"/>
              <w:rPr>
                <w:rFonts w:eastAsia="Times New Roman"/>
                <w:sz w:val="16"/>
                <w:szCs w:val="16"/>
                <w:lang w:val="de-DE" w:eastAsia="en-GB"/>
              </w:rPr>
            </w:pPr>
          </w:p>
        </w:tc>
        <w:tc>
          <w:tcPr>
            <w:tcW w:w="990" w:type="dxa"/>
            <w:tcBorders>
              <w:bottom w:val="single" w:sz="4" w:space="0" w:color="auto"/>
            </w:tcBorders>
          </w:tcPr>
          <w:p w14:paraId="52CB83D7" w14:textId="77777777" w:rsidR="00F50B27" w:rsidRPr="00F50B27" w:rsidRDefault="00335AE5" w:rsidP="00F50B27">
            <w:pPr>
              <w:spacing w:before="40" w:after="40"/>
              <w:ind w:left="57" w:right="57"/>
              <w:jc w:val="both"/>
              <w:rPr>
                <w:rFonts w:eastAsia="Times New Roman"/>
                <w:sz w:val="16"/>
                <w:szCs w:val="16"/>
                <w:lang w:val="de-DE" w:eastAsia="en-GB"/>
              </w:rPr>
            </w:pPr>
            <w:r w:rsidRPr="00F50B27">
              <w:rPr>
                <w:rFonts w:eastAsia="Times New Roman"/>
                <w:sz w:val="16"/>
                <w:szCs w:val="16"/>
                <w:lang w:val="de-DE" w:eastAsia="en-GB"/>
              </w:rPr>
              <w:t>(Sec FP: Heidrun Frisch-Nwakanma)</w:t>
            </w:r>
          </w:p>
        </w:tc>
        <w:tc>
          <w:tcPr>
            <w:tcW w:w="990" w:type="dxa"/>
            <w:tcBorders>
              <w:bottom w:val="single" w:sz="4" w:space="0" w:color="auto"/>
            </w:tcBorders>
            <w:shd w:val="clear" w:color="auto" w:fill="auto"/>
          </w:tcPr>
          <w:p w14:paraId="648DB156"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Borders>
              <w:bottom w:val="single" w:sz="4" w:space="0" w:color="auto"/>
            </w:tcBorders>
          </w:tcPr>
          <w:p w14:paraId="2AD90F1A"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ScC-SC6</w:t>
            </w:r>
          </w:p>
          <w:p w14:paraId="642530A2" w14:textId="77777777" w:rsidR="00F50B27" w:rsidRPr="00F50B27" w:rsidRDefault="00F50B27" w:rsidP="00F50B27">
            <w:pPr>
              <w:spacing w:before="40" w:after="40"/>
              <w:ind w:right="57"/>
              <w:jc w:val="both"/>
              <w:rPr>
                <w:rFonts w:eastAsia="Times New Roman"/>
                <w:sz w:val="16"/>
                <w:szCs w:val="16"/>
                <w:lang w:eastAsia="en-GB"/>
              </w:rPr>
            </w:pPr>
          </w:p>
          <w:p w14:paraId="01C7AF0A" w14:textId="77777777" w:rsidR="00F50B27" w:rsidRPr="00F50B27" w:rsidRDefault="00335AE5" w:rsidP="00F50B27">
            <w:pPr>
              <w:spacing w:before="40" w:after="40"/>
              <w:ind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bottom w:val="single" w:sz="4" w:space="0" w:color="auto"/>
            </w:tcBorders>
          </w:tcPr>
          <w:p w14:paraId="6492D398" w14:textId="77777777" w:rsidR="00F50B27" w:rsidRPr="00F50B27" w:rsidRDefault="00335AE5" w:rsidP="674396E5">
            <w:pPr>
              <w:spacing w:before="40" w:after="40"/>
              <w:ind w:left="57" w:right="57"/>
              <w:jc w:val="both"/>
              <w:rPr>
                <w:rFonts w:eastAsia="Times New Roman"/>
                <w:sz w:val="16"/>
                <w:szCs w:val="16"/>
                <w:lang w:eastAsia="en-GB"/>
              </w:rPr>
            </w:pPr>
            <w:r w:rsidRPr="674396E5">
              <w:rPr>
                <w:rFonts w:eastAsia="Times New Roman"/>
                <w:sz w:val="16"/>
                <w:szCs w:val="16"/>
                <w:lang w:eastAsia="en-GB"/>
              </w:rPr>
              <w:t>Pending; depends on a).</w:t>
            </w:r>
          </w:p>
        </w:tc>
      </w:tr>
      <w:tr w:rsidR="00A26724" w14:paraId="526A3A7F" w14:textId="77777777" w:rsidTr="004E2FB7">
        <w:trPr>
          <w:trHeight w:val="171"/>
        </w:trPr>
        <w:tc>
          <w:tcPr>
            <w:tcW w:w="1350" w:type="dxa"/>
            <w:tcBorders>
              <w:top w:val="nil"/>
            </w:tcBorders>
          </w:tcPr>
          <w:p w14:paraId="0DBB502F"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i/>
                <w:sz w:val="16"/>
                <w:szCs w:val="16"/>
                <w:lang w:eastAsia="en-GB"/>
              </w:rPr>
              <w:t>Dec.13.70</w:t>
            </w:r>
          </w:p>
        </w:tc>
        <w:tc>
          <w:tcPr>
            <w:tcW w:w="2520" w:type="dxa"/>
            <w:tcBorders>
              <w:top w:val="nil"/>
            </w:tcBorders>
          </w:tcPr>
          <w:p w14:paraId="43E3A02F" w14:textId="77777777" w:rsidR="00F50B27" w:rsidRDefault="00335AE5" w:rsidP="00F50B27">
            <w:pPr>
              <w:spacing w:before="40" w:after="4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c) 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Management Options and Mitigation Priorities, as well as the Hawksbill Assessment under preparation by the Advisory Committee of the IOSEA Marine Turtle MOU.</w:t>
            </w:r>
          </w:p>
          <w:p w14:paraId="2C60A810" w14:textId="77777777" w:rsidR="00AB298C" w:rsidRDefault="00AB298C" w:rsidP="00F50B27">
            <w:pPr>
              <w:spacing w:before="40" w:after="40"/>
              <w:ind w:left="58" w:right="58"/>
              <w:jc w:val="both"/>
              <w:rPr>
                <w:rFonts w:eastAsia="Times New Roman"/>
                <w:i/>
                <w:iCs/>
                <w:sz w:val="16"/>
                <w:szCs w:val="16"/>
                <w:lang w:eastAsia="en-GB"/>
              </w:rPr>
            </w:pPr>
          </w:p>
          <w:p w14:paraId="3C3B22C4" w14:textId="77777777" w:rsidR="00487215" w:rsidRDefault="00487215" w:rsidP="00F50B27">
            <w:pPr>
              <w:spacing w:before="40" w:after="40"/>
              <w:ind w:left="58" w:right="58"/>
              <w:jc w:val="both"/>
              <w:rPr>
                <w:rFonts w:eastAsia="Times New Roman"/>
                <w:i/>
                <w:iCs/>
                <w:sz w:val="16"/>
                <w:szCs w:val="16"/>
                <w:lang w:eastAsia="en-GB"/>
              </w:rPr>
            </w:pPr>
          </w:p>
          <w:p w14:paraId="0EE9F898" w14:textId="77777777" w:rsidR="00487215" w:rsidRDefault="00487215" w:rsidP="00F50B27">
            <w:pPr>
              <w:spacing w:before="40" w:after="40"/>
              <w:ind w:left="58" w:right="58"/>
              <w:jc w:val="both"/>
              <w:rPr>
                <w:rFonts w:eastAsia="Times New Roman"/>
                <w:i/>
                <w:iCs/>
                <w:sz w:val="16"/>
                <w:szCs w:val="16"/>
                <w:lang w:eastAsia="en-GB"/>
              </w:rPr>
            </w:pPr>
          </w:p>
          <w:p w14:paraId="65FFD6F1" w14:textId="43B19690" w:rsidR="00487215" w:rsidRPr="00F50B27" w:rsidRDefault="00487215" w:rsidP="00F50B27">
            <w:pPr>
              <w:spacing w:before="40" w:after="40"/>
              <w:ind w:left="58" w:right="58"/>
              <w:jc w:val="both"/>
              <w:rPr>
                <w:rFonts w:eastAsia="Times New Roman"/>
                <w:i/>
                <w:iCs/>
                <w:sz w:val="16"/>
                <w:szCs w:val="16"/>
                <w:lang w:eastAsia="en-GB"/>
              </w:rPr>
            </w:pPr>
          </w:p>
        </w:tc>
        <w:tc>
          <w:tcPr>
            <w:tcW w:w="1980" w:type="dxa"/>
            <w:tcBorders>
              <w:top w:val="nil"/>
            </w:tcBorders>
          </w:tcPr>
          <w:p w14:paraId="22E5BA69"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Develop a draft Single Species Action Plan for the Conservation of Hawksbill Turtle.</w:t>
            </w:r>
          </w:p>
        </w:tc>
        <w:tc>
          <w:tcPr>
            <w:tcW w:w="1710" w:type="dxa"/>
            <w:tcBorders>
              <w:top w:val="nil"/>
            </w:tcBorders>
          </w:tcPr>
          <w:p w14:paraId="622D2655"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Single Species Action Plan for the Conservation of Hawksbill Turtle drafted.</w:t>
            </w:r>
          </w:p>
        </w:tc>
        <w:tc>
          <w:tcPr>
            <w:tcW w:w="1170" w:type="dxa"/>
            <w:tcBorders>
              <w:top w:val="nil"/>
            </w:tcBorders>
          </w:tcPr>
          <w:p w14:paraId="79248310"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2021-2023</w:t>
            </w:r>
          </w:p>
          <w:p w14:paraId="08C4E424" w14:textId="77777777" w:rsidR="00F50B27" w:rsidRPr="00F50B27" w:rsidRDefault="00F50B27" w:rsidP="00F50B27">
            <w:pPr>
              <w:spacing w:before="40" w:after="40"/>
              <w:ind w:left="57" w:right="57"/>
              <w:jc w:val="both"/>
              <w:rPr>
                <w:rFonts w:eastAsia="Times New Roman"/>
                <w:sz w:val="16"/>
                <w:szCs w:val="16"/>
                <w:lang w:eastAsia="en-GB"/>
              </w:rPr>
            </w:pPr>
          </w:p>
        </w:tc>
        <w:tc>
          <w:tcPr>
            <w:tcW w:w="1080" w:type="dxa"/>
            <w:tcBorders>
              <w:top w:val="nil"/>
            </w:tcBorders>
          </w:tcPr>
          <w:p w14:paraId="0470FF24" w14:textId="77777777" w:rsidR="00F50B27" w:rsidRPr="00F50B27" w:rsidRDefault="00F50B27" w:rsidP="00F50B27">
            <w:pPr>
              <w:spacing w:before="40" w:after="40"/>
              <w:ind w:left="57" w:right="57"/>
              <w:jc w:val="both"/>
              <w:rPr>
                <w:rFonts w:eastAsia="Times New Roman"/>
                <w:sz w:val="16"/>
                <w:szCs w:val="16"/>
                <w:lang w:val="de-DE" w:eastAsia="en-GB"/>
              </w:rPr>
            </w:pPr>
          </w:p>
        </w:tc>
        <w:tc>
          <w:tcPr>
            <w:tcW w:w="990" w:type="dxa"/>
            <w:tcBorders>
              <w:top w:val="nil"/>
            </w:tcBorders>
          </w:tcPr>
          <w:p w14:paraId="7DF8B52E" w14:textId="77777777" w:rsidR="00F50B27" w:rsidRPr="00F50B27" w:rsidRDefault="00335AE5" w:rsidP="00F50B27">
            <w:pPr>
              <w:spacing w:before="40" w:after="40"/>
              <w:ind w:left="57" w:right="57"/>
              <w:jc w:val="both"/>
              <w:rPr>
                <w:rFonts w:eastAsia="Times New Roman"/>
                <w:sz w:val="16"/>
                <w:szCs w:val="16"/>
                <w:lang w:val="de-DE" w:eastAsia="en-GB"/>
              </w:rPr>
            </w:pPr>
            <w:r w:rsidRPr="00F50B27">
              <w:rPr>
                <w:rFonts w:eastAsia="Times New Roman"/>
                <w:sz w:val="16"/>
                <w:szCs w:val="16"/>
                <w:lang w:val="de-DE" w:eastAsia="en-GB"/>
              </w:rPr>
              <w:t>IOSEA Marine Turtle MOU</w:t>
            </w:r>
          </w:p>
          <w:p w14:paraId="494BB340" w14:textId="77777777" w:rsidR="00F50B27" w:rsidRPr="00F50B27" w:rsidRDefault="00335AE5" w:rsidP="00F50B27">
            <w:pPr>
              <w:spacing w:before="40" w:after="40"/>
              <w:ind w:left="57" w:right="57"/>
              <w:jc w:val="both"/>
              <w:rPr>
                <w:rFonts w:eastAsia="Times New Roman"/>
                <w:sz w:val="16"/>
                <w:szCs w:val="16"/>
                <w:lang w:val="de-DE" w:eastAsia="en-GB"/>
              </w:rPr>
            </w:pPr>
            <w:r w:rsidRPr="00F50B27">
              <w:rPr>
                <w:rFonts w:eastAsia="Times New Roman"/>
                <w:sz w:val="16"/>
                <w:szCs w:val="16"/>
                <w:lang w:val="de-DE" w:eastAsia="en-GB"/>
              </w:rPr>
              <w:t>(Sec FP: Heidrun Frisch-Nwakanma)</w:t>
            </w:r>
          </w:p>
        </w:tc>
        <w:tc>
          <w:tcPr>
            <w:tcW w:w="990" w:type="dxa"/>
            <w:tcBorders>
              <w:top w:val="nil"/>
            </w:tcBorders>
            <w:shd w:val="clear" w:color="auto" w:fill="auto"/>
          </w:tcPr>
          <w:p w14:paraId="78287CBB"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Borders>
              <w:top w:val="nil"/>
            </w:tcBorders>
          </w:tcPr>
          <w:p w14:paraId="44461402"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ScC-SC6</w:t>
            </w:r>
          </w:p>
          <w:p w14:paraId="4F7A7727" w14:textId="77777777" w:rsidR="00F50B27" w:rsidRPr="00F50B27" w:rsidRDefault="00F50B27" w:rsidP="00F50B27">
            <w:pPr>
              <w:spacing w:before="40" w:after="40"/>
              <w:ind w:left="57" w:right="57"/>
              <w:jc w:val="both"/>
              <w:rPr>
                <w:rFonts w:eastAsia="Times New Roman"/>
                <w:sz w:val="16"/>
                <w:szCs w:val="16"/>
                <w:lang w:eastAsia="en-GB"/>
              </w:rPr>
            </w:pPr>
          </w:p>
          <w:p w14:paraId="2839F89F" w14:textId="77777777" w:rsidR="00F50B27" w:rsidRPr="00F50B27" w:rsidRDefault="00335AE5" w:rsidP="00F50B27">
            <w:pPr>
              <w:spacing w:before="4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Borders>
              <w:top w:val="nil"/>
            </w:tcBorders>
          </w:tcPr>
          <w:p w14:paraId="5303C35A" w14:textId="77777777" w:rsidR="00F50B27" w:rsidRPr="00E71253" w:rsidRDefault="00335AE5" w:rsidP="674396E5">
            <w:pPr>
              <w:spacing w:before="40" w:after="40"/>
              <w:ind w:left="57" w:right="57"/>
              <w:jc w:val="both"/>
              <w:rPr>
                <w:rFonts w:eastAsia="Times New Roman"/>
                <w:sz w:val="16"/>
                <w:szCs w:val="16"/>
                <w:lang w:eastAsia="en-GB"/>
              </w:rPr>
            </w:pPr>
            <w:r w:rsidRPr="674396E5">
              <w:rPr>
                <w:rFonts w:eastAsia="Times New Roman"/>
                <w:sz w:val="16"/>
                <w:szCs w:val="16"/>
                <w:lang w:eastAsia="en-GB"/>
              </w:rPr>
              <w:t xml:space="preserve">Completed. Hawksbill Turtle SSAP adopted on 2 June 2022 (available </w:t>
            </w:r>
            <w:hyperlink r:id="rId21">
              <w:r w:rsidRPr="674396E5">
                <w:rPr>
                  <w:rStyle w:val="Hyperlink"/>
                  <w:rFonts w:eastAsia="Times New Roman"/>
                  <w:sz w:val="16"/>
                  <w:szCs w:val="16"/>
                  <w:lang w:eastAsia="en-GB"/>
                </w:rPr>
                <w:t>here</w:t>
              </w:r>
            </w:hyperlink>
            <w:r w:rsidRPr="674396E5">
              <w:rPr>
                <w:rFonts w:eastAsia="Times New Roman"/>
                <w:sz w:val="16"/>
                <w:szCs w:val="16"/>
                <w:lang w:eastAsia="en-GB"/>
              </w:rPr>
              <w:t>).</w:t>
            </w:r>
          </w:p>
        </w:tc>
      </w:tr>
      <w:tr w:rsidR="00A26724" w14:paraId="1A9D0187" w14:textId="77777777" w:rsidTr="004E2FB7">
        <w:trPr>
          <w:trHeight w:val="530"/>
        </w:trPr>
        <w:tc>
          <w:tcPr>
            <w:tcW w:w="15570" w:type="dxa"/>
            <w:gridSpan w:val="10"/>
            <w:tcBorders>
              <w:bottom w:val="single" w:sz="4" w:space="0" w:color="auto"/>
            </w:tcBorders>
            <w:shd w:val="clear" w:color="auto" w:fill="B4C6E7"/>
            <w:vAlign w:val="center"/>
          </w:tcPr>
          <w:p w14:paraId="5052FC11" w14:textId="77777777" w:rsidR="00F50B27" w:rsidRPr="00F50B27" w:rsidRDefault="00335AE5" w:rsidP="00F50B27">
            <w:pPr>
              <w:spacing w:before="40" w:after="40"/>
              <w:ind w:left="57" w:right="57"/>
              <w:jc w:val="both"/>
              <w:rPr>
                <w:rFonts w:eastAsia="Times New Roman"/>
                <w:i/>
                <w:sz w:val="16"/>
                <w:szCs w:val="16"/>
                <w:lang w:eastAsia="en-GB"/>
              </w:rPr>
            </w:pPr>
            <w:bookmarkStart w:id="2" w:name="_Hlk70327243"/>
            <w:r w:rsidRPr="00F50B27">
              <w:rPr>
                <w:rFonts w:eastAsia="Times New Roman"/>
                <w:b/>
                <w:bCs/>
                <w:iCs/>
                <w:sz w:val="16"/>
                <w:szCs w:val="16"/>
                <w:lang w:eastAsia="en-GB"/>
              </w:rPr>
              <w:t>CHONDRICHTHYAN SPECIES (SHARKS, RAYS, SKATES AND CHIMAERAS</w:t>
            </w:r>
          </w:p>
        </w:tc>
      </w:tr>
      <w:bookmarkEnd w:id="2"/>
      <w:tr w:rsidR="00A26724" w14:paraId="019360AB" w14:textId="77777777" w:rsidTr="004E2FB7">
        <w:trPr>
          <w:trHeight w:val="171"/>
        </w:trPr>
        <w:tc>
          <w:tcPr>
            <w:tcW w:w="1350" w:type="dxa"/>
            <w:tcBorders>
              <w:bottom w:val="single" w:sz="4" w:space="0" w:color="auto"/>
            </w:tcBorders>
          </w:tcPr>
          <w:p w14:paraId="14505A5C"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t>Dec.13.72</w:t>
            </w:r>
          </w:p>
        </w:tc>
        <w:tc>
          <w:tcPr>
            <w:tcW w:w="2520" w:type="dxa"/>
            <w:tcBorders>
              <w:bottom w:val="single" w:sz="4" w:space="0" w:color="auto"/>
            </w:tcBorders>
          </w:tcPr>
          <w:p w14:paraId="69A72561" w14:textId="77777777" w:rsidR="00F50B27" w:rsidRPr="00F50B27" w:rsidRDefault="00335AE5" w:rsidP="00FF0B8F">
            <w:pPr>
              <w:shd w:val="clear" w:color="auto" w:fill="FFFFFF"/>
              <w:spacing w:before="120" w:after="40"/>
              <w:ind w:left="58" w:right="58"/>
              <w:jc w:val="both"/>
              <w:rPr>
                <w:rFonts w:eastAsia="Times New Roman"/>
                <w:i/>
                <w:iCs/>
                <w:sz w:val="16"/>
                <w:szCs w:val="16"/>
                <w:lang w:eastAsia="en-GB"/>
              </w:rPr>
            </w:pPr>
            <w:r w:rsidRPr="00F50B27">
              <w:rPr>
                <w:rFonts w:eastAsia="Times New Roman"/>
                <w:i/>
                <w:iCs/>
                <w:sz w:val="16"/>
                <w:szCs w:val="16"/>
                <w:lang w:eastAsia="en-GB"/>
              </w:rPr>
              <w:t>The Scientific Council shall review a synthesis of National Reports, to be prepared by the Secretariat, to examine information provided on bycatch of Appendix I-listed chondrichthyan species and provide advice to Parties as warranted on measures to reduce bycatch to sustainable levels.</w:t>
            </w:r>
          </w:p>
        </w:tc>
        <w:tc>
          <w:tcPr>
            <w:tcW w:w="1980" w:type="dxa"/>
            <w:tcBorders>
              <w:bottom w:val="single" w:sz="4" w:space="0" w:color="auto"/>
            </w:tcBorders>
          </w:tcPr>
          <w:p w14:paraId="4C51EFA7" w14:textId="77777777" w:rsidR="00F50B27" w:rsidRPr="00F50B27" w:rsidRDefault="00335AE5" w:rsidP="000F1FA4">
            <w:pPr>
              <w:spacing w:before="120" w:after="40"/>
              <w:ind w:left="57" w:right="57"/>
              <w:jc w:val="both"/>
              <w:rPr>
                <w:rFonts w:eastAsia="Times New Roman"/>
                <w:sz w:val="16"/>
                <w:szCs w:val="16"/>
                <w:lang w:eastAsia="en-GB"/>
              </w:rPr>
            </w:pPr>
            <w:r w:rsidRPr="00F50B27">
              <w:rPr>
                <w:rFonts w:eastAsia="Times New Roman"/>
                <w:sz w:val="16"/>
                <w:szCs w:val="16"/>
                <w:lang w:eastAsia="en-GB"/>
              </w:rPr>
              <w:t>Examine information from the synthesis of National Reports.</w:t>
            </w:r>
            <w:r w:rsidRPr="00F50B27">
              <w:rPr>
                <w:rFonts w:eastAsia="Times New Roman"/>
                <w:strike/>
                <w:sz w:val="16"/>
                <w:szCs w:val="16"/>
                <w:lang w:eastAsia="en-GB"/>
              </w:rPr>
              <w:t xml:space="preserve"> </w:t>
            </w:r>
            <w:r w:rsidRPr="00F50B27">
              <w:rPr>
                <w:rFonts w:eastAsia="Times New Roman"/>
                <w:sz w:val="16"/>
                <w:szCs w:val="16"/>
                <w:u w:val="single"/>
                <w:lang w:eastAsia="en-GB"/>
              </w:rPr>
              <w:t>A</w:t>
            </w:r>
            <w:r w:rsidRPr="00F50B27">
              <w:rPr>
                <w:rFonts w:eastAsia="Times New Roman"/>
                <w:sz w:val="16"/>
                <w:szCs w:val="16"/>
                <w:lang w:eastAsia="en-GB"/>
              </w:rPr>
              <w:t xml:space="preserve">dvice to Parties </w:t>
            </w:r>
            <w:r w:rsidRPr="00E71253">
              <w:rPr>
                <w:rFonts w:eastAsia="Times New Roman"/>
                <w:sz w:val="16"/>
                <w:szCs w:val="16"/>
                <w:lang w:eastAsia="en-GB"/>
              </w:rPr>
              <w:t>to be given in</w:t>
            </w:r>
            <w:r w:rsidR="000F1FA4">
              <w:rPr>
                <w:rFonts w:eastAsia="Times New Roman"/>
                <w:sz w:val="16"/>
                <w:szCs w:val="16"/>
                <w:lang w:eastAsia="en-GB"/>
              </w:rPr>
              <w:t xml:space="preserve"> </w:t>
            </w:r>
            <w:r w:rsidRPr="00E71253">
              <w:rPr>
                <w:rFonts w:eastAsia="Times New Roman"/>
                <w:sz w:val="16"/>
                <w:szCs w:val="16"/>
                <w:lang w:eastAsia="en-GB"/>
              </w:rPr>
              <w:t>context of Dec.13.62</w:t>
            </w:r>
            <w:r w:rsidRPr="00F50B27">
              <w:rPr>
                <w:rFonts w:eastAsia="Times New Roman"/>
                <w:sz w:val="16"/>
                <w:szCs w:val="16"/>
                <w:lang w:eastAsia="en-GB"/>
              </w:rPr>
              <w:t xml:space="preserve">. </w:t>
            </w:r>
          </w:p>
        </w:tc>
        <w:tc>
          <w:tcPr>
            <w:tcW w:w="1710" w:type="dxa"/>
            <w:tcBorders>
              <w:bottom w:val="single" w:sz="4" w:space="0" w:color="auto"/>
            </w:tcBorders>
          </w:tcPr>
          <w:p w14:paraId="7E63A558" w14:textId="77777777" w:rsidR="00F50B27" w:rsidRPr="00F50B27" w:rsidRDefault="00F50B27" w:rsidP="00FF0B8F">
            <w:pPr>
              <w:spacing w:before="120" w:after="40"/>
              <w:ind w:left="57" w:right="57"/>
              <w:jc w:val="both"/>
              <w:rPr>
                <w:rFonts w:eastAsia="Times New Roman"/>
                <w:sz w:val="16"/>
                <w:szCs w:val="16"/>
                <w:lang w:eastAsia="en-GB"/>
              </w:rPr>
            </w:pPr>
          </w:p>
        </w:tc>
        <w:tc>
          <w:tcPr>
            <w:tcW w:w="1170" w:type="dxa"/>
            <w:tcBorders>
              <w:bottom w:val="single" w:sz="4" w:space="0" w:color="auto"/>
            </w:tcBorders>
          </w:tcPr>
          <w:p w14:paraId="4FCB0C57"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2021</w:t>
            </w:r>
          </w:p>
        </w:tc>
        <w:tc>
          <w:tcPr>
            <w:tcW w:w="1080" w:type="dxa"/>
            <w:tcBorders>
              <w:bottom w:val="single" w:sz="4" w:space="0" w:color="auto"/>
            </w:tcBorders>
          </w:tcPr>
          <w:p w14:paraId="3BA54AA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Barry Baker, Rima Jabado</w:t>
            </w:r>
          </w:p>
          <w:p w14:paraId="4F2EF6B0" w14:textId="77777777" w:rsidR="00F50B27" w:rsidRPr="00F50B27" w:rsidRDefault="00F50B27" w:rsidP="00FF0B8F">
            <w:pPr>
              <w:spacing w:before="120" w:after="40"/>
              <w:ind w:left="57" w:right="57"/>
              <w:jc w:val="both"/>
              <w:rPr>
                <w:rFonts w:eastAsia="Times New Roman"/>
                <w:sz w:val="16"/>
                <w:szCs w:val="16"/>
                <w:lang w:eastAsia="en-GB"/>
              </w:rPr>
            </w:pPr>
          </w:p>
        </w:tc>
        <w:tc>
          <w:tcPr>
            <w:tcW w:w="990" w:type="dxa"/>
            <w:tcBorders>
              <w:bottom w:val="single" w:sz="4" w:space="0" w:color="auto"/>
            </w:tcBorders>
          </w:tcPr>
          <w:p w14:paraId="57BA92FB" w14:textId="77777777" w:rsidR="00F50B27" w:rsidRPr="00F50B27" w:rsidRDefault="00335AE5" w:rsidP="00FF0B8F">
            <w:pPr>
              <w:spacing w:before="120" w:after="40"/>
              <w:ind w:right="57"/>
              <w:jc w:val="both"/>
              <w:rPr>
                <w:rFonts w:eastAsia="Times New Roman"/>
                <w:sz w:val="16"/>
                <w:szCs w:val="16"/>
                <w:u w:val="single"/>
                <w:lang w:eastAsia="en-GB"/>
              </w:rPr>
            </w:pPr>
            <w:r w:rsidRPr="00F50B27">
              <w:rPr>
                <w:rFonts w:eastAsia="Times New Roman"/>
                <w:sz w:val="16"/>
                <w:szCs w:val="16"/>
                <w:lang w:eastAsia="en-GB"/>
              </w:rPr>
              <w:t xml:space="preserve">(Sec FP: Andrea Pauly) </w:t>
            </w:r>
            <w:r w:rsidRPr="00E71253">
              <w:rPr>
                <w:rFonts w:eastAsia="Times New Roman"/>
                <w:iCs/>
                <w:sz w:val="16"/>
                <w:szCs w:val="16"/>
                <w:lang w:val="en-GB" w:eastAsia="en-GB"/>
              </w:rPr>
              <w:t>Sharks MOU Advisory Committee</w:t>
            </w:r>
          </w:p>
        </w:tc>
        <w:tc>
          <w:tcPr>
            <w:tcW w:w="990" w:type="dxa"/>
            <w:tcBorders>
              <w:bottom w:val="single" w:sz="4" w:space="0" w:color="auto"/>
            </w:tcBorders>
            <w:shd w:val="clear" w:color="auto" w:fill="auto"/>
          </w:tcPr>
          <w:p w14:paraId="2BA5873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Medium</w:t>
            </w:r>
          </w:p>
        </w:tc>
        <w:tc>
          <w:tcPr>
            <w:tcW w:w="1260" w:type="dxa"/>
            <w:tcBorders>
              <w:bottom w:val="single" w:sz="4" w:space="0" w:color="auto"/>
            </w:tcBorders>
          </w:tcPr>
          <w:p w14:paraId="08422A1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ScC-SC5</w:t>
            </w:r>
          </w:p>
          <w:p w14:paraId="6D569D82" w14:textId="77777777" w:rsidR="00F50B27" w:rsidRPr="00F50B27" w:rsidRDefault="00F50B27" w:rsidP="00FF0B8F">
            <w:pPr>
              <w:spacing w:before="120" w:after="40"/>
              <w:ind w:left="57" w:right="57"/>
              <w:jc w:val="both"/>
              <w:rPr>
                <w:rFonts w:eastAsia="Times New Roman"/>
                <w:sz w:val="16"/>
                <w:szCs w:val="16"/>
                <w:lang w:eastAsia="en-GB"/>
              </w:rPr>
            </w:pPr>
          </w:p>
          <w:p w14:paraId="2EE5718C" w14:textId="77777777" w:rsidR="00F50B27" w:rsidRPr="00F50B27" w:rsidRDefault="00F50B27" w:rsidP="00FF0B8F">
            <w:pPr>
              <w:spacing w:before="120" w:after="40"/>
              <w:ind w:left="57" w:right="57"/>
              <w:jc w:val="both"/>
              <w:rPr>
                <w:rFonts w:eastAsia="Times New Roman"/>
                <w:sz w:val="16"/>
                <w:szCs w:val="16"/>
                <w:lang w:eastAsia="en-GB"/>
              </w:rPr>
            </w:pPr>
          </w:p>
        </w:tc>
        <w:tc>
          <w:tcPr>
            <w:tcW w:w="2520" w:type="dxa"/>
            <w:tcBorders>
              <w:bottom w:val="single" w:sz="4" w:space="0" w:color="auto"/>
            </w:tcBorders>
          </w:tcPr>
          <w:p w14:paraId="3341E24D" w14:textId="77777777" w:rsidR="00FF0B8F" w:rsidRPr="00F50B27" w:rsidRDefault="00335AE5" w:rsidP="0047400E">
            <w:pPr>
              <w:spacing w:before="120" w:after="40"/>
              <w:ind w:left="57" w:right="57"/>
              <w:jc w:val="both"/>
              <w:rPr>
                <w:rFonts w:eastAsia="Times New Roman"/>
                <w:sz w:val="16"/>
                <w:szCs w:val="16"/>
                <w:lang w:eastAsia="en-GB"/>
              </w:rPr>
            </w:pPr>
            <w:r>
              <w:rPr>
                <w:rFonts w:eastAsia="Times New Roman"/>
                <w:sz w:val="16"/>
                <w:szCs w:val="16"/>
                <w:lang w:eastAsia="en-GB"/>
              </w:rPr>
              <w:t xml:space="preserve">Completed. </w:t>
            </w:r>
          </w:p>
        </w:tc>
      </w:tr>
      <w:tr w:rsidR="00A26724" w14:paraId="53B5FDB8" w14:textId="77777777" w:rsidTr="004E2FB7">
        <w:trPr>
          <w:trHeight w:val="476"/>
        </w:trPr>
        <w:tc>
          <w:tcPr>
            <w:tcW w:w="15570" w:type="dxa"/>
            <w:gridSpan w:val="10"/>
            <w:tcBorders>
              <w:top w:val="nil"/>
            </w:tcBorders>
            <w:shd w:val="clear" w:color="auto" w:fill="B4C6E7"/>
            <w:vAlign w:val="center"/>
          </w:tcPr>
          <w:p w14:paraId="0DF0388C" w14:textId="77777777" w:rsidR="00F50B27" w:rsidRPr="00F50B27" w:rsidRDefault="00335AE5" w:rsidP="00F50B27">
            <w:pPr>
              <w:spacing w:before="40" w:after="40"/>
              <w:ind w:left="57" w:right="57"/>
              <w:jc w:val="both"/>
              <w:rPr>
                <w:rFonts w:eastAsia="Times New Roman"/>
                <w:i/>
                <w:sz w:val="16"/>
                <w:szCs w:val="16"/>
                <w:lang w:eastAsia="en-GB"/>
              </w:rPr>
            </w:pPr>
            <w:r w:rsidRPr="00F50B27">
              <w:rPr>
                <w:rFonts w:eastAsia="Times New Roman"/>
                <w:b/>
                <w:bCs/>
                <w:iCs/>
                <w:sz w:val="16"/>
                <w:szCs w:val="16"/>
                <w:lang w:eastAsia="en-GB"/>
              </w:rPr>
              <w:t>GLOBAL PROGRAMME OF WORK FOR CETACEANS</w:t>
            </w:r>
          </w:p>
        </w:tc>
      </w:tr>
      <w:tr w:rsidR="00A26724" w14:paraId="3E4963C6" w14:textId="77777777" w:rsidTr="004E2FB7">
        <w:trPr>
          <w:trHeight w:val="171"/>
        </w:trPr>
        <w:tc>
          <w:tcPr>
            <w:tcW w:w="1350" w:type="dxa"/>
          </w:tcPr>
          <w:p w14:paraId="07D35D4B"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t>Dec.13.81</w:t>
            </w:r>
          </w:p>
        </w:tc>
        <w:tc>
          <w:tcPr>
            <w:tcW w:w="2520" w:type="dxa"/>
          </w:tcPr>
          <w:p w14:paraId="3588C026" w14:textId="77777777" w:rsidR="00F50B27" w:rsidRDefault="00335AE5" w:rsidP="00FF0B8F">
            <w:pPr>
              <w:spacing w:before="120" w:after="4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 xml:space="preserve">The Aquatic Mammals Working Group is requested, subject to the availability of resources, to: a) review the regional threats for the CMS-listed aquatic mammals not included in the Global Programme of Work (POW) for Cetaceans and undertake a revision of the POW leading up to the 14th meeting of the Conference of the Parties (COP14), including a review of the implementation of the POW to date, preparation of a gap analysis and identification of the priorities going forward; </w:t>
            </w:r>
          </w:p>
          <w:p w14:paraId="52AEAF28" w14:textId="59D0ACF9" w:rsidR="00EA305C" w:rsidRPr="00F50B27" w:rsidRDefault="00EA305C" w:rsidP="00FF0B8F">
            <w:pPr>
              <w:spacing w:before="120" w:after="40"/>
              <w:ind w:left="58" w:right="58"/>
              <w:jc w:val="both"/>
              <w:rPr>
                <w:rFonts w:eastAsia="Times New Roman"/>
                <w:i/>
                <w:iCs/>
                <w:sz w:val="16"/>
                <w:szCs w:val="16"/>
                <w:shd w:val="clear" w:color="auto" w:fill="FFFFFF"/>
                <w:lang w:eastAsia="en-GB"/>
              </w:rPr>
            </w:pPr>
          </w:p>
        </w:tc>
        <w:tc>
          <w:tcPr>
            <w:tcW w:w="1980" w:type="dxa"/>
          </w:tcPr>
          <w:p w14:paraId="1282721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Review output of the AMWG (review of</w:t>
            </w:r>
          </w:p>
          <w:p w14:paraId="3160A18C"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regional threats for CMS listed aquatic mammals not included in POW for Cetaceans; </w:t>
            </w:r>
          </w:p>
          <w:p w14:paraId="6322379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review and update of the POW). </w:t>
            </w:r>
          </w:p>
        </w:tc>
        <w:tc>
          <w:tcPr>
            <w:tcW w:w="1710" w:type="dxa"/>
          </w:tcPr>
          <w:p w14:paraId="32BCBEB5"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Global POW for Cetaceans reviewed, revised Global POW for Cetaceans developed.</w:t>
            </w:r>
          </w:p>
          <w:p w14:paraId="0DECE778"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Regional threats for other aquatic mammals reviewed.</w:t>
            </w:r>
          </w:p>
        </w:tc>
        <w:tc>
          <w:tcPr>
            <w:tcW w:w="1170" w:type="dxa"/>
          </w:tcPr>
          <w:p w14:paraId="5478A588"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2021-2022</w:t>
            </w:r>
          </w:p>
          <w:p w14:paraId="3373426D" w14:textId="77777777" w:rsidR="00F50B27" w:rsidRPr="00F50B27" w:rsidRDefault="00F50B27" w:rsidP="00FF0B8F">
            <w:pPr>
              <w:spacing w:before="120" w:after="40"/>
              <w:ind w:left="57" w:right="57"/>
              <w:jc w:val="both"/>
              <w:rPr>
                <w:rFonts w:eastAsia="Times New Roman"/>
                <w:sz w:val="16"/>
                <w:szCs w:val="16"/>
                <w:lang w:eastAsia="en-GB"/>
              </w:rPr>
            </w:pPr>
          </w:p>
        </w:tc>
        <w:tc>
          <w:tcPr>
            <w:tcW w:w="1080" w:type="dxa"/>
          </w:tcPr>
          <w:p w14:paraId="67C81847" w14:textId="77777777" w:rsidR="00F50B27" w:rsidRPr="00F50B27" w:rsidRDefault="00335AE5" w:rsidP="00FF0B8F">
            <w:pPr>
              <w:spacing w:before="120" w:after="40"/>
              <w:ind w:left="57" w:right="57"/>
              <w:jc w:val="both"/>
              <w:rPr>
                <w:rFonts w:eastAsia="Times New Roman"/>
                <w:sz w:val="16"/>
                <w:szCs w:val="16"/>
                <w:lang w:val="de-DE" w:eastAsia="en-GB"/>
              </w:rPr>
            </w:pPr>
            <w:r w:rsidRPr="00F50B27">
              <w:rPr>
                <w:rFonts w:eastAsia="Times New Roman" w:cs="Times New Roman"/>
                <w:sz w:val="16"/>
                <w:szCs w:val="16"/>
                <w:lang w:val="it-IT" w:eastAsia="en-GB"/>
              </w:rPr>
              <w:t>Giuseppe Notarbartolo di Sciara</w:t>
            </w:r>
          </w:p>
        </w:tc>
        <w:tc>
          <w:tcPr>
            <w:tcW w:w="990" w:type="dxa"/>
          </w:tcPr>
          <w:p w14:paraId="02583CFB" w14:textId="77777777" w:rsidR="00F50B27" w:rsidRPr="00F50B27" w:rsidRDefault="00335AE5" w:rsidP="00FF0B8F">
            <w:pPr>
              <w:spacing w:before="120" w:after="40"/>
              <w:ind w:left="57" w:right="57"/>
              <w:jc w:val="both"/>
              <w:rPr>
                <w:rFonts w:eastAsia="Times New Roman"/>
                <w:sz w:val="16"/>
                <w:szCs w:val="16"/>
                <w:lang w:val="de-DE" w:eastAsia="en-GB"/>
              </w:rPr>
            </w:pPr>
            <w:r w:rsidRPr="00F50B27">
              <w:rPr>
                <w:rFonts w:eastAsia="Times New Roman"/>
                <w:sz w:val="16"/>
                <w:szCs w:val="16"/>
                <w:lang w:val="de-DE" w:eastAsia="en-GB"/>
              </w:rPr>
              <w:t>AMWG</w:t>
            </w:r>
          </w:p>
          <w:p w14:paraId="0E280CDA" w14:textId="77777777" w:rsidR="00F50B27" w:rsidRPr="00F50B27" w:rsidRDefault="00335AE5" w:rsidP="00FF0B8F">
            <w:pPr>
              <w:spacing w:before="120" w:after="40"/>
              <w:ind w:left="57" w:right="57"/>
              <w:jc w:val="both"/>
              <w:rPr>
                <w:rFonts w:eastAsia="Times New Roman"/>
                <w:sz w:val="16"/>
                <w:szCs w:val="16"/>
                <w:lang w:val="de-DE" w:eastAsia="en-GB"/>
              </w:rPr>
            </w:pPr>
            <w:r w:rsidRPr="00F50B27">
              <w:rPr>
                <w:rFonts w:eastAsia="Times New Roman"/>
                <w:sz w:val="16"/>
                <w:szCs w:val="16"/>
                <w:lang w:val="de-DE" w:eastAsia="en-GB"/>
              </w:rPr>
              <w:t>(Sec FP: Heidrun Frisch-Nwakanma)</w:t>
            </w:r>
          </w:p>
        </w:tc>
        <w:tc>
          <w:tcPr>
            <w:tcW w:w="990" w:type="dxa"/>
            <w:shd w:val="clear" w:color="auto" w:fill="auto"/>
          </w:tcPr>
          <w:p w14:paraId="3181CC5C"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Medium </w:t>
            </w:r>
          </w:p>
        </w:tc>
        <w:tc>
          <w:tcPr>
            <w:tcW w:w="1260" w:type="dxa"/>
          </w:tcPr>
          <w:p w14:paraId="5B89A2A3"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ScC-SC6</w:t>
            </w:r>
          </w:p>
          <w:p w14:paraId="4A31306A"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 </w:t>
            </w:r>
          </w:p>
          <w:p w14:paraId="5C1B2D3F"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19A3A274" w14:textId="77777777" w:rsidR="00F50B27" w:rsidRDefault="00335AE5" w:rsidP="00FF0B8F">
            <w:pPr>
              <w:spacing w:before="120" w:after="40"/>
              <w:ind w:left="57" w:right="57"/>
              <w:jc w:val="both"/>
              <w:rPr>
                <w:rFonts w:eastAsia="Times New Roman"/>
                <w:iCs/>
                <w:sz w:val="16"/>
                <w:szCs w:val="16"/>
                <w:lang w:eastAsia="en-GB"/>
              </w:rPr>
            </w:pPr>
            <w:r>
              <w:rPr>
                <w:rFonts w:eastAsia="Times New Roman"/>
                <w:iCs/>
                <w:sz w:val="16"/>
                <w:szCs w:val="16"/>
                <w:lang w:eastAsia="en-GB"/>
              </w:rPr>
              <w:t xml:space="preserve">Completed regarding cetaceans. Recommendations contained in </w:t>
            </w:r>
            <w:r w:rsidR="00687FFC" w:rsidRPr="00687FFC">
              <w:rPr>
                <w:rFonts w:eastAsia="Times New Roman"/>
                <w:iCs/>
                <w:sz w:val="16"/>
                <w:szCs w:val="16"/>
                <w:lang w:eastAsia="en-GB"/>
              </w:rPr>
              <w:t>UNEP/CMS/COP14/Doc.27.5.1</w:t>
            </w:r>
            <w:r w:rsidR="00687FFC">
              <w:rPr>
                <w:rFonts w:eastAsia="Times New Roman"/>
                <w:iCs/>
                <w:sz w:val="16"/>
                <w:szCs w:val="16"/>
                <w:lang w:eastAsia="en-GB"/>
              </w:rPr>
              <w:t>.</w:t>
            </w:r>
          </w:p>
          <w:p w14:paraId="359C0A71" w14:textId="77777777" w:rsidR="00BF178F" w:rsidRPr="00E71253" w:rsidRDefault="00335AE5" w:rsidP="00FF0B8F">
            <w:pPr>
              <w:spacing w:before="120" w:after="40"/>
              <w:ind w:left="57" w:right="57"/>
              <w:jc w:val="both"/>
              <w:rPr>
                <w:rFonts w:eastAsia="Times New Roman"/>
                <w:iCs/>
                <w:sz w:val="16"/>
                <w:szCs w:val="16"/>
                <w:lang w:eastAsia="en-GB"/>
              </w:rPr>
            </w:pPr>
            <w:r>
              <w:rPr>
                <w:rFonts w:eastAsia="Times New Roman"/>
                <w:iCs/>
                <w:sz w:val="16"/>
                <w:szCs w:val="16"/>
                <w:lang w:eastAsia="en-GB"/>
              </w:rPr>
              <w:t>Review regarding other species not started, requires funding.</w:t>
            </w:r>
            <w:r w:rsidR="00687FFC">
              <w:rPr>
                <w:rFonts w:eastAsia="Times New Roman"/>
                <w:iCs/>
                <w:sz w:val="16"/>
                <w:szCs w:val="16"/>
                <w:lang w:eastAsia="en-GB"/>
              </w:rPr>
              <w:t xml:space="preserve"> </w:t>
            </w:r>
            <w:r w:rsidR="00E93A7C">
              <w:rPr>
                <w:rFonts w:eastAsia="Times New Roman"/>
                <w:iCs/>
                <w:sz w:val="16"/>
                <w:szCs w:val="16"/>
                <w:lang w:eastAsia="en-GB"/>
              </w:rPr>
              <w:t xml:space="preserve">Recommendations contained in </w:t>
            </w:r>
            <w:r w:rsidR="00E93A7C" w:rsidRPr="00E93A7C">
              <w:rPr>
                <w:rFonts w:eastAsia="Times New Roman"/>
                <w:iCs/>
                <w:sz w:val="16"/>
                <w:szCs w:val="16"/>
                <w:lang w:eastAsia="en-GB"/>
              </w:rPr>
              <w:t>UNEP/CMS/COP14/Doc.27.5.3</w:t>
            </w:r>
            <w:r w:rsidR="00E93A7C">
              <w:rPr>
                <w:rFonts w:eastAsia="Times New Roman"/>
                <w:iCs/>
                <w:sz w:val="16"/>
                <w:szCs w:val="16"/>
                <w:lang w:eastAsia="en-GB"/>
              </w:rPr>
              <w:t>.</w:t>
            </w:r>
          </w:p>
        </w:tc>
      </w:tr>
      <w:tr w:rsidR="00A26724" w14:paraId="08AC9B17" w14:textId="77777777" w:rsidTr="004E2FB7">
        <w:trPr>
          <w:trHeight w:val="171"/>
        </w:trPr>
        <w:tc>
          <w:tcPr>
            <w:tcW w:w="1350" w:type="dxa"/>
          </w:tcPr>
          <w:p w14:paraId="20856ACA" w14:textId="77777777" w:rsidR="00F50B27" w:rsidRPr="00F50B27" w:rsidRDefault="00335AE5" w:rsidP="00FF0B8F">
            <w:pPr>
              <w:spacing w:before="120" w:after="40"/>
              <w:ind w:left="57" w:right="57"/>
              <w:jc w:val="both"/>
              <w:rPr>
                <w:rFonts w:eastAsia="Times New Roman"/>
                <w:i/>
                <w:sz w:val="16"/>
                <w:szCs w:val="16"/>
                <w:lang w:eastAsia="en-GB"/>
              </w:rPr>
            </w:pPr>
            <w:r w:rsidRPr="00F50B27">
              <w:rPr>
                <w:rFonts w:eastAsia="Times New Roman"/>
                <w:i/>
                <w:sz w:val="16"/>
                <w:szCs w:val="16"/>
                <w:lang w:eastAsia="en-GB"/>
              </w:rPr>
              <w:t>Dec.13.81</w:t>
            </w:r>
          </w:p>
        </w:tc>
        <w:tc>
          <w:tcPr>
            <w:tcW w:w="2520" w:type="dxa"/>
          </w:tcPr>
          <w:p w14:paraId="11F0B15B" w14:textId="77777777" w:rsidR="00EA305C" w:rsidRDefault="00335AE5" w:rsidP="00FF0B8F">
            <w:pPr>
              <w:spacing w:before="120" w:after="40"/>
              <w:ind w:left="58"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b) based on this assessment of threats and regional priorities, prepare work programmes for these other aquatic mammal species for consideration by the Scientific Council at its 5th or 6th meeting of the Sessional Committee;</w:t>
            </w:r>
          </w:p>
          <w:p w14:paraId="395E8247" w14:textId="6EFD9958" w:rsidR="00F50B27" w:rsidRPr="00F50B27" w:rsidRDefault="00335AE5" w:rsidP="00FF0B8F">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 xml:space="preserve"> </w:t>
            </w:r>
          </w:p>
        </w:tc>
        <w:tc>
          <w:tcPr>
            <w:tcW w:w="1980" w:type="dxa"/>
          </w:tcPr>
          <w:p w14:paraId="79B8AECA"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Prepare Work Programmes for CMS listed aquatic mammals not included in POW for Cetaceans. </w:t>
            </w:r>
          </w:p>
        </w:tc>
        <w:tc>
          <w:tcPr>
            <w:tcW w:w="1710" w:type="dxa"/>
          </w:tcPr>
          <w:p w14:paraId="3D1662C9"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Work Programmes prepared </w:t>
            </w:r>
          </w:p>
        </w:tc>
        <w:tc>
          <w:tcPr>
            <w:tcW w:w="1170" w:type="dxa"/>
          </w:tcPr>
          <w:p w14:paraId="1ED885F9" w14:textId="77777777" w:rsidR="00F50B27" w:rsidRPr="00F50B27" w:rsidRDefault="00F50B27" w:rsidP="00FF0B8F">
            <w:pPr>
              <w:spacing w:before="120" w:after="40"/>
              <w:ind w:left="57" w:right="57"/>
              <w:jc w:val="both"/>
              <w:rPr>
                <w:rFonts w:eastAsia="Times New Roman"/>
                <w:sz w:val="16"/>
                <w:szCs w:val="16"/>
                <w:lang w:eastAsia="en-GB"/>
              </w:rPr>
            </w:pPr>
          </w:p>
          <w:p w14:paraId="739869D6"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Prior to ScC-SC6</w:t>
            </w:r>
          </w:p>
        </w:tc>
        <w:tc>
          <w:tcPr>
            <w:tcW w:w="1080" w:type="dxa"/>
          </w:tcPr>
          <w:p w14:paraId="3921226A" w14:textId="77777777" w:rsidR="00F50B27" w:rsidRPr="00F50B27" w:rsidRDefault="00335AE5" w:rsidP="00FF0B8F">
            <w:pPr>
              <w:spacing w:before="120" w:after="40"/>
              <w:ind w:left="57" w:right="57"/>
              <w:jc w:val="both"/>
              <w:rPr>
                <w:rFonts w:eastAsia="Times New Roman"/>
                <w:sz w:val="16"/>
                <w:szCs w:val="16"/>
                <w:lang w:val="it-IT" w:eastAsia="en-GB"/>
              </w:rPr>
            </w:pPr>
            <w:r w:rsidRPr="00F50B27">
              <w:rPr>
                <w:rFonts w:eastAsia="Times New Roman" w:cs="Times New Roman"/>
                <w:sz w:val="16"/>
                <w:szCs w:val="16"/>
                <w:lang w:val="it-IT" w:eastAsia="en-GB"/>
              </w:rPr>
              <w:t>Giuseppe Notarbartolo di Sciara</w:t>
            </w:r>
          </w:p>
        </w:tc>
        <w:tc>
          <w:tcPr>
            <w:tcW w:w="990" w:type="dxa"/>
          </w:tcPr>
          <w:p w14:paraId="47321719" w14:textId="77777777" w:rsidR="00F50B27" w:rsidRPr="00660A3F" w:rsidRDefault="00335AE5" w:rsidP="00FF0B8F">
            <w:pPr>
              <w:spacing w:before="120" w:after="40"/>
              <w:ind w:left="57" w:right="57"/>
              <w:jc w:val="both"/>
              <w:rPr>
                <w:rFonts w:eastAsia="Times New Roman"/>
                <w:sz w:val="16"/>
                <w:szCs w:val="16"/>
                <w:lang w:val="de-DE" w:eastAsia="en-GB"/>
              </w:rPr>
            </w:pPr>
            <w:r w:rsidRPr="00660A3F">
              <w:rPr>
                <w:rFonts w:eastAsia="Times New Roman"/>
                <w:sz w:val="16"/>
                <w:szCs w:val="16"/>
                <w:lang w:val="de-DE" w:eastAsia="en-GB"/>
              </w:rPr>
              <w:t>AMWG</w:t>
            </w:r>
          </w:p>
          <w:p w14:paraId="67ACE4B5" w14:textId="77777777" w:rsidR="00F50B27" w:rsidRPr="00660A3F" w:rsidRDefault="00335AE5" w:rsidP="00FF0B8F">
            <w:pPr>
              <w:spacing w:before="120" w:after="40"/>
              <w:ind w:left="57" w:right="57"/>
              <w:jc w:val="both"/>
              <w:rPr>
                <w:rFonts w:eastAsia="Times New Roman"/>
                <w:sz w:val="16"/>
                <w:szCs w:val="16"/>
                <w:lang w:val="de-DE" w:eastAsia="en-GB"/>
              </w:rPr>
            </w:pPr>
            <w:r w:rsidRPr="00660A3F">
              <w:rPr>
                <w:rFonts w:eastAsia="Times New Roman"/>
                <w:sz w:val="16"/>
                <w:szCs w:val="16"/>
                <w:lang w:val="de-DE" w:eastAsia="en-GB"/>
              </w:rPr>
              <w:t>(Sec FP: Heidrun Frisch-Nwakanma)</w:t>
            </w:r>
          </w:p>
        </w:tc>
        <w:tc>
          <w:tcPr>
            <w:tcW w:w="990" w:type="dxa"/>
            <w:shd w:val="clear" w:color="auto" w:fill="auto"/>
          </w:tcPr>
          <w:p w14:paraId="6ECEF0A8" w14:textId="77777777" w:rsidR="00F50B27" w:rsidRPr="00F50B27" w:rsidRDefault="00335AE5" w:rsidP="00FF0B8F">
            <w:pPr>
              <w:spacing w:before="120" w:after="40"/>
              <w:ind w:left="57" w:right="57"/>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13F3555E"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 xml:space="preserve">ScC-SC6 </w:t>
            </w:r>
          </w:p>
          <w:p w14:paraId="791EC632" w14:textId="77777777" w:rsidR="00F50B27" w:rsidRPr="00F50B27" w:rsidRDefault="00F50B27" w:rsidP="00FF0B8F">
            <w:pPr>
              <w:spacing w:before="120" w:after="40"/>
              <w:ind w:left="57" w:right="57"/>
              <w:jc w:val="both"/>
              <w:rPr>
                <w:rFonts w:eastAsia="Times New Roman"/>
                <w:sz w:val="16"/>
                <w:szCs w:val="16"/>
                <w:lang w:eastAsia="en-GB"/>
              </w:rPr>
            </w:pPr>
          </w:p>
          <w:p w14:paraId="2CA65E35" w14:textId="77777777" w:rsidR="00F50B27" w:rsidRPr="00F50B27" w:rsidRDefault="00335AE5" w:rsidP="00FF0B8F">
            <w:pPr>
              <w:spacing w:before="120" w:after="40"/>
              <w:ind w:left="57" w:right="57"/>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0578DC6B" w14:textId="77777777" w:rsidR="004F6399" w:rsidRPr="00F50B27" w:rsidRDefault="00335AE5" w:rsidP="00FF0B8F">
            <w:pPr>
              <w:spacing w:before="120" w:after="40"/>
              <w:ind w:left="57" w:right="57"/>
              <w:jc w:val="both"/>
              <w:rPr>
                <w:rFonts w:eastAsia="Times New Roman"/>
                <w:sz w:val="16"/>
                <w:szCs w:val="16"/>
                <w:lang w:eastAsia="en-GB"/>
              </w:rPr>
            </w:pPr>
            <w:r>
              <w:rPr>
                <w:rFonts w:eastAsia="Times New Roman"/>
                <w:sz w:val="16"/>
                <w:szCs w:val="16"/>
                <w:lang w:eastAsia="en-GB"/>
              </w:rPr>
              <w:t>T</w:t>
            </w:r>
            <w:r w:rsidRPr="1ED43704">
              <w:rPr>
                <w:rFonts w:eastAsia="Times New Roman"/>
                <w:sz w:val="16"/>
                <w:szCs w:val="16"/>
                <w:lang w:eastAsia="en-GB"/>
              </w:rPr>
              <w:t xml:space="preserve">o be </w:t>
            </w:r>
            <w:r w:rsidR="00686C5B" w:rsidRPr="1ED43704">
              <w:rPr>
                <w:rFonts w:eastAsia="Times New Roman"/>
                <w:sz w:val="16"/>
                <w:szCs w:val="16"/>
                <w:lang w:eastAsia="en-GB"/>
              </w:rPr>
              <w:t>undertaken</w:t>
            </w:r>
            <w:r w:rsidRPr="1ED43704">
              <w:rPr>
                <w:rFonts w:eastAsia="Times New Roman"/>
                <w:sz w:val="16"/>
                <w:szCs w:val="16"/>
                <w:lang w:eastAsia="en-GB"/>
              </w:rPr>
              <w:t xml:space="preserve"> once </w:t>
            </w:r>
            <w:r w:rsidR="00953F03" w:rsidRPr="1ED43704">
              <w:rPr>
                <w:rFonts w:eastAsia="Times New Roman"/>
                <w:sz w:val="16"/>
                <w:szCs w:val="16"/>
                <w:lang w:eastAsia="en-GB"/>
              </w:rPr>
              <w:t xml:space="preserve">a) above is </w:t>
            </w:r>
            <w:r w:rsidR="002E46E0" w:rsidRPr="1ED43704">
              <w:rPr>
                <w:rFonts w:eastAsia="Times New Roman"/>
                <w:sz w:val="16"/>
                <w:szCs w:val="16"/>
                <w:lang w:eastAsia="en-GB"/>
              </w:rPr>
              <w:t>completed.</w:t>
            </w:r>
            <w:r>
              <w:rPr>
                <w:rFonts w:eastAsia="Times New Roman"/>
                <w:sz w:val="16"/>
                <w:szCs w:val="16"/>
                <w:lang w:eastAsia="en-GB"/>
              </w:rPr>
              <w:t xml:space="preserve"> </w:t>
            </w:r>
            <w:r>
              <w:rPr>
                <w:rFonts w:eastAsia="Times New Roman"/>
                <w:iCs/>
                <w:sz w:val="16"/>
                <w:szCs w:val="16"/>
                <w:lang w:eastAsia="en-GB"/>
              </w:rPr>
              <w:t xml:space="preserve">Recommendations contained in </w:t>
            </w:r>
            <w:r w:rsidRPr="00E93A7C">
              <w:rPr>
                <w:rFonts w:eastAsia="Times New Roman"/>
                <w:iCs/>
                <w:sz w:val="16"/>
                <w:szCs w:val="16"/>
                <w:lang w:eastAsia="en-GB"/>
              </w:rPr>
              <w:t>UNEP/CMS/COP14/Doc.27.5.3</w:t>
            </w:r>
            <w:r>
              <w:rPr>
                <w:rFonts w:eastAsia="Times New Roman"/>
                <w:iCs/>
                <w:sz w:val="16"/>
                <w:szCs w:val="16"/>
                <w:lang w:eastAsia="en-GB"/>
              </w:rPr>
              <w:t>.</w:t>
            </w:r>
          </w:p>
        </w:tc>
      </w:tr>
      <w:tr w:rsidR="00A26724" w14:paraId="79D695B3" w14:textId="77777777" w:rsidTr="004E2FB7">
        <w:trPr>
          <w:trHeight w:val="171"/>
        </w:trPr>
        <w:tc>
          <w:tcPr>
            <w:tcW w:w="1350" w:type="dxa"/>
          </w:tcPr>
          <w:p w14:paraId="60C666E5" w14:textId="77777777" w:rsidR="00F50B27" w:rsidRPr="00F50B27" w:rsidRDefault="00335AE5" w:rsidP="00FF0B8F">
            <w:pPr>
              <w:spacing w:before="120" w:after="40"/>
              <w:ind w:left="58" w:right="58"/>
              <w:jc w:val="both"/>
              <w:rPr>
                <w:rFonts w:eastAsia="Times New Roman"/>
                <w:i/>
                <w:sz w:val="16"/>
                <w:szCs w:val="16"/>
                <w:lang w:eastAsia="en-GB"/>
              </w:rPr>
            </w:pPr>
            <w:r w:rsidRPr="00F50B27">
              <w:rPr>
                <w:rFonts w:eastAsia="Times New Roman"/>
                <w:i/>
                <w:sz w:val="16"/>
                <w:szCs w:val="16"/>
                <w:lang w:eastAsia="en-GB"/>
              </w:rPr>
              <w:t>Dec.13.81</w:t>
            </w:r>
          </w:p>
        </w:tc>
        <w:tc>
          <w:tcPr>
            <w:tcW w:w="2520" w:type="dxa"/>
          </w:tcPr>
          <w:p w14:paraId="3666391B" w14:textId="77777777" w:rsidR="00F50B27" w:rsidRPr="00F50B27" w:rsidRDefault="00335AE5" w:rsidP="00FF0B8F">
            <w:pPr>
              <w:spacing w:before="120" w:after="40"/>
              <w:ind w:left="58" w:right="58"/>
              <w:jc w:val="both"/>
              <w:rPr>
                <w:rFonts w:eastAsia="Times New Roman"/>
                <w:i/>
                <w:iCs/>
                <w:sz w:val="16"/>
                <w:szCs w:val="16"/>
                <w:lang w:eastAsia="en-GB"/>
              </w:rPr>
            </w:pPr>
            <w:r w:rsidRPr="00F50B27">
              <w:rPr>
                <w:rFonts w:eastAsia="Times New Roman"/>
                <w:i/>
                <w:iCs/>
                <w:sz w:val="16"/>
                <w:szCs w:val="16"/>
                <w:shd w:val="clear" w:color="auto" w:fill="FFFFFF"/>
                <w:lang w:eastAsia="en-GB"/>
              </w:rPr>
              <w:t>c) if applicable, provide advice on and input to the development of an Action Plan for cetaceans in the Red Sea region.</w:t>
            </w:r>
          </w:p>
        </w:tc>
        <w:tc>
          <w:tcPr>
            <w:tcW w:w="1980" w:type="dxa"/>
          </w:tcPr>
          <w:p w14:paraId="0AA99974"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2770A60C"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 </w:t>
            </w:r>
          </w:p>
        </w:tc>
        <w:tc>
          <w:tcPr>
            <w:tcW w:w="1170" w:type="dxa"/>
          </w:tcPr>
          <w:p w14:paraId="279EE8F6"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If requested.</w:t>
            </w:r>
          </w:p>
        </w:tc>
        <w:tc>
          <w:tcPr>
            <w:tcW w:w="1080" w:type="dxa"/>
          </w:tcPr>
          <w:p w14:paraId="165BED9A" w14:textId="77777777" w:rsidR="00F50B27" w:rsidRPr="00F50B27" w:rsidRDefault="00335AE5" w:rsidP="00FF0B8F">
            <w:pPr>
              <w:spacing w:before="120" w:after="40"/>
              <w:ind w:left="58" w:right="58"/>
              <w:jc w:val="both"/>
              <w:rPr>
                <w:rFonts w:eastAsia="Times New Roman"/>
                <w:sz w:val="16"/>
                <w:szCs w:val="16"/>
                <w:lang w:val="en-GB" w:eastAsia="en-GB"/>
              </w:rPr>
            </w:pPr>
            <w:r w:rsidRPr="00F50B27">
              <w:rPr>
                <w:rFonts w:eastAsia="Times New Roman" w:cs="Times New Roman"/>
                <w:sz w:val="16"/>
                <w:szCs w:val="16"/>
                <w:lang w:val="it-IT" w:eastAsia="en-GB"/>
              </w:rPr>
              <w:t>Giuseppe Notarbartolo di Sciara</w:t>
            </w:r>
          </w:p>
        </w:tc>
        <w:tc>
          <w:tcPr>
            <w:tcW w:w="990" w:type="dxa"/>
          </w:tcPr>
          <w:p w14:paraId="5FB6E451" w14:textId="77777777" w:rsidR="00F50B27" w:rsidRPr="00EC4B16" w:rsidRDefault="00335AE5" w:rsidP="00FF0B8F">
            <w:pPr>
              <w:spacing w:before="120" w:after="40"/>
              <w:ind w:left="58"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AMWG</w:t>
            </w:r>
          </w:p>
          <w:p w14:paraId="0661DA2F" w14:textId="77777777" w:rsidR="00F50B27" w:rsidRPr="00EC4B16" w:rsidRDefault="00335AE5" w:rsidP="00FF0B8F">
            <w:pPr>
              <w:spacing w:before="120" w:after="40"/>
              <w:ind w:left="58"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(Sec FP: Melanie Virtue, Abu Dhabi Office)</w:t>
            </w:r>
          </w:p>
          <w:p w14:paraId="72FBFFFB" w14:textId="77777777" w:rsidR="00FF0B8F" w:rsidRPr="00EC4B16" w:rsidRDefault="00FF0B8F" w:rsidP="00FF0B8F">
            <w:pPr>
              <w:spacing w:before="120" w:after="40"/>
              <w:ind w:left="58" w:right="58"/>
              <w:jc w:val="both"/>
              <w:rPr>
                <w:rFonts w:eastAsia="Times New Roman"/>
                <w:sz w:val="16"/>
                <w:szCs w:val="16"/>
                <w:lang w:val="fr-FR" w:eastAsia="en-GB"/>
              </w:rPr>
            </w:pPr>
          </w:p>
        </w:tc>
        <w:tc>
          <w:tcPr>
            <w:tcW w:w="990" w:type="dxa"/>
            <w:tcBorders>
              <w:bottom w:val="single" w:sz="4" w:space="0" w:color="auto"/>
            </w:tcBorders>
            <w:shd w:val="clear" w:color="auto" w:fill="auto"/>
          </w:tcPr>
          <w:p w14:paraId="48984841"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Medium</w:t>
            </w:r>
          </w:p>
        </w:tc>
        <w:tc>
          <w:tcPr>
            <w:tcW w:w="1260" w:type="dxa"/>
          </w:tcPr>
          <w:p w14:paraId="1518BA0F"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 xml:space="preserve">ScC-SC6 </w:t>
            </w:r>
          </w:p>
          <w:p w14:paraId="70A6A01F" w14:textId="77777777" w:rsidR="00F50B27" w:rsidRPr="00F50B27" w:rsidRDefault="00F50B27" w:rsidP="00FF0B8F">
            <w:pPr>
              <w:spacing w:before="120" w:after="40"/>
              <w:ind w:left="58" w:right="58"/>
              <w:jc w:val="both"/>
              <w:rPr>
                <w:rFonts w:eastAsia="Times New Roman"/>
                <w:sz w:val="16"/>
                <w:szCs w:val="16"/>
                <w:lang w:eastAsia="en-GB"/>
              </w:rPr>
            </w:pPr>
          </w:p>
          <w:p w14:paraId="4359BAD3" w14:textId="77777777" w:rsidR="00F50B27" w:rsidRPr="00F50B27" w:rsidRDefault="00335AE5" w:rsidP="00FF0B8F">
            <w:pPr>
              <w:spacing w:before="120" w:after="40"/>
              <w:ind w:left="58"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64610A57" w14:textId="77777777" w:rsidR="00F50B27" w:rsidRPr="00F50B27" w:rsidRDefault="00335AE5" w:rsidP="00FF0B8F">
            <w:pPr>
              <w:spacing w:before="120" w:after="40"/>
              <w:ind w:left="58" w:right="58"/>
              <w:jc w:val="both"/>
              <w:rPr>
                <w:rFonts w:eastAsia="Times New Roman"/>
                <w:sz w:val="16"/>
                <w:szCs w:val="16"/>
                <w:lang w:eastAsia="en-GB"/>
              </w:rPr>
            </w:pPr>
            <w:r>
              <w:rPr>
                <w:rFonts w:eastAsia="Times New Roman"/>
                <w:sz w:val="16"/>
                <w:szCs w:val="16"/>
                <w:lang w:eastAsia="en-GB"/>
              </w:rPr>
              <w:t>Pending</w:t>
            </w:r>
            <w:r w:rsidR="00BC2B8C">
              <w:rPr>
                <w:rFonts w:eastAsia="Times New Roman"/>
                <w:sz w:val="16"/>
                <w:szCs w:val="16"/>
                <w:lang w:eastAsia="en-GB"/>
              </w:rPr>
              <w:t xml:space="preserve">. </w:t>
            </w:r>
            <w:r w:rsidR="00BC2B8C">
              <w:rPr>
                <w:rFonts w:eastAsia="Times New Roman"/>
                <w:iCs/>
                <w:sz w:val="16"/>
                <w:szCs w:val="16"/>
                <w:lang w:eastAsia="en-GB"/>
              </w:rPr>
              <w:t xml:space="preserve">Recommendations contained in </w:t>
            </w:r>
            <w:r w:rsidR="00BC2B8C" w:rsidRPr="00E93A7C">
              <w:rPr>
                <w:rFonts w:eastAsia="Times New Roman"/>
                <w:iCs/>
                <w:sz w:val="16"/>
                <w:szCs w:val="16"/>
                <w:lang w:eastAsia="en-GB"/>
              </w:rPr>
              <w:t>UNEP/CMS/COP14/Doc.27.5.3</w:t>
            </w:r>
            <w:r w:rsidR="00BC2B8C">
              <w:rPr>
                <w:rFonts w:eastAsia="Times New Roman"/>
                <w:iCs/>
                <w:sz w:val="16"/>
                <w:szCs w:val="16"/>
                <w:lang w:eastAsia="en-GB"/>
              </w:rPr>
              <w:t>.</w:t>
            </w:r>
          </w:p>
        </w:tc>
      </w:tr>
      <w:tr w:rsidR="00A26724" w14:paraId="2668BA5B" w14:textId="77777777" w:rsidTr="004E2FB7">
        <w:trPr>
          <w:trHeight w:val="171"/>
        </w:trPr>
        <w:tc>
          <w:tcPr>
            <w:tcW w:w="1350" w:type="dxa"/>
          </w:tcPr>
          <w:p w14:paraId="3839FC06" w14:textId="77777777" w:rsidR="00F50B27" w:rsidRPr="00F50B27" w:rsidRDefault="00335AE5" w:rsidP="00FF0B8F">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13.82</w:t>
            </w:r>
          </w:p>
        </w:tc>
        <w:tc>
          <w:tcPr>
            <w:tcW w:w="2520" w:type="dxa"/>
          </w:tcPr>
          <w:p w14:paraId="23863FBC" w14:textId="77777777" w:rsidR="00FF0B8F" w:rsidRPr="00BC2B8C" w:rsidRDefault="00335AE5" w:rsidP="00BC2B8C">
            <w:pPr>
              <w:spacing w:before="120" w:after="40"/>
              <w:ind w:left="57"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The Scientific Council is requested, subject to the availability of resources, to: a) review the assessments of regional threats and resulting work programmes developed by the Aquatic Mammals Working Group and provide recommendations to COP14;</w:t>
            </w:r>
          </w:p>
        </w:tc>
        <w:tc>
          <w:tcPr>
            <w:tcW w:w="1980" w:type="dxa"/>
          </w:tcPr>
          <w:p w14:paraId="7047C2B2" w14:textId="77777777" w:rsidR="00F50B27" w:rsidRPr="00F50B27" w:rsidRDefault="00335AE5" w:rsidP="00FF0B8F">
            <w:pPr>
              <w:spacing w:before="120" w:after="40"/>
              <w:ind w:left="57" w:right="58" w:firstLine="74"/>
              <w:jc w:val="both"/>
              <w:rPr>
                <w:rFonts w:eastAsia="Times New Roman"/>
                <w:sz w:val="16"/>
                <w:szCs w:val="16"/>
                <w:lang w:eastAsia="en-GB"/>
              </w:rPr>
            </w:pPr>
            <w:r w:rsidRPr="00F50B27">
              <w:rPr>
                <w:rFonts w:eastAsia="Times New Roman"/>
                <w:sz w:val="16"/>
                <w:szCs w:val="16"/>
                <w:lang w:eastAsia="en-GB"/>
              </w:rPr>
              <w:t>Review of the above activities (Dec.13.81 a and b).</w:t>
            </w:r>
          </w:p>
        </w:tc>
        <w:tc>
          <w:tcPr>
            <w:tcW w:w="1710" w:type="dxa"/>
          </w:tcPr>
          <w:p w14:paraId="0C0517BC"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Recommendation Developed (Draft Decisions / Resolutions)</w:t>
            </w:r>
          </w:p>
        </w:tc>
        <w:tc>
          <w:tcPr>
            <w:tcW w:w="1170" w:type="dxa"/>
          </w:tcPr>
          <w:p w14:paraId="3A6C3E85"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ScC-SC6</w:t>
            </w:r>
          </w:p>
          <w:p w14:paraId="65A74922" w14:textId="77777777" w:rsidR="00F50B27" w:rsidRPr="00F50B27" w:rsidRDefault="00F50B27" w:rsidP="00FF0B8F">
            <w:pPr>
              <w:spacing w:before="120" w:after="40"/>
              <w:ind w:left="57" w:right="58"/>
              <w:jc w:val="both"/>
              <w:rPr>
                <w:rFonts w:eastAsia="Times New Roman"/>
                <w:sz w:val="16"/>
                <w:szCs w:val="16"/>
                <w:lang w:eastAsia="en-GB"/>
              </w:rPr>
            </w:pPr>
          </w:p>
        </w:tc>
        <w:tc>
          <w:tcPr>
            <w:tcW w:w="1080" w:type="dxa"/>
          </w:tcPr>
          <w:p w14:paraId="5DAD8EDE"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Giuseppe Notarbartolo di Sciara</w:t>
            </w:r>
          </w:p>
        </w:tc>
        <w:tc>
          <w:tcPr>
            <w:tcW w:w="990" w:type="dxa"/>
          </w:tcPr>
          <w:p w14:paraId="664EBB9B"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AMWG</w:t>
            </w:r>
          </w:p>
          <w:p w14:paraId="6C7DEED2" w14:textId="77777777" w:rsid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val="it-IT" w:eastAsia="en-GB"/>
              </w:rPr>
              <w:t>(Sec FP: Heidrun Frisch-Nwakanma, Melanie Virtue)</w:t>
            </w:r>
          </w:p>
          <w:p w14:paraId="758004CB" w14:textId="5A4036AA" w:rsidR="00EA305C" w:rsidRPr="00F50B27" w:rsidRDefault="00EA305C" w:rsidP="00FF0B8F">
            <w:pPr>
              <w:spacing w:before="120" w:after="40"/>
              <w:ind w:left="57" w:right="58"/>
              <w:jc w:val="both"/>
              <w:rPr>
                <w:rFonts w:eastAsia="Times New Roman"/>
                <w:sz w:val="16"/>
                <w:szCs w:val="16"/>
                <w:lang w:val="it-IT" w:eastAsia="en-GB"/>
              </w:rPr>
            </w:pPr>
          </w:p>
        </w:tc>
        <w:tc>
          <w:tcPr>
            <w:tcW w:w="990" w:type="dxa"/>
            <w:shd w:val="clear" w:color="auto" w:fill="auto"/>
          </w:tcPr>
          <w:p w14:paraId="4B44D7A2"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2B112D4E"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ScC-SC6</w:t>
            </w:r>
          </w:p>
          <w:p w14:paraId="4D03DFCD" w14:textId="77777777" w:rsidR="00F50B27" w:rsidRPr="00F50B27" w:rsidRDefault="00F50B27" w:rsidP="00FF0B8F">
            <w:pPr>
              <w:spacing w:before="120" w:after="40"/>
              <w:ind w:left="57" w:right="58"/>
              <w:jc w:val="both"/>
              <w:rPr>
                <w:rFonts w:eastAsia="Times New Roman"/>
                <w:sz w:val="16"/>
                <w:szCs w:val="16"/>
                <w:lang w:eastAsia="en-GB"/>
              </w:rPr>
            </w:pPr>
          </w:p>
          <w:p w14:paraId="28ADACD7"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COP14</w:t>
            </w:r>
          </w:p>
        </w:tc>
        <w:tc>
          <w:tcPr>
            <w:tcW w:w="2520" w:type="dxa"/>
          </w:tcPr>
          <w:p w14:paraId="29CC8721" w14:textId="77777777" w:rsidR="00F50B27" w:rsidRPr="00E71253" w:rsidRDefault="00335AE5" w:rsidP="001F253E">
            <w:pPr>
              <w:spacing w:before="120" w:after="40"/>
              <w:ind w:right="58"/>
              <w:jc w:val="both"/>
              <w:rPr>
                <w:rFonts w:eastAsia="Times New Roman"/>
                <w:sz w:val="16"/>
                <w:szCs w:val="16"/>
                <w:lang w:eastAsia="en-GB"/>
              </w:rPr>
            </w:pPr>
            <w:r>
              <w:rPr>
                <w:rFonts w:eastAsia="Times New Roman"/>
                <w:sz w:val="16"/>
                <w:szCs w:val="16"/>
                <w:lang w:eastAsia="en-GB"/>
              </w:rPr>
              <w:t>Pendin</w:t>
            </w:r>
            <w:r w:rsidR="00DC7DBE">
              <w:rPr>
                <w:rFonts w:eastAsia="Times New Roman"/>
                <w:sz w:val="16"/>
                <w:szCs w:val="16"/>
                <w:lang w:eastAsia="en-GB"/>
              </w:rPr>
              <w:t>g</w:t>
            </w:r>
            <w:r w:rsidR="00644344">
              <w:rPr>
                <w:rFonts w:eastAsia="Times New Roman"/>
                <w:sz w:val="16"/>
                <w:szCs w:val="16"/>
                <w:lang w:eastAsia="en-GB"/>
              </w:rPr>
              <w:t xml:space="preserve">. </w:t>
            </w:r>
            <w:r w:rsidR="00644344">
              <w:rPr>
                <w:rFonts w:eastAsia="Times New Roman"/>
                <w:iCs/>
                <w:sz w:val="16"/>
                <w:szCs w:val="16"/>
                <w:lang w:eastAsia="en-GB"/>
              </w:rPr>
              <w:t xml:space="preserve">Recommendations contained in </w:t>
            </w:r>
            <w:r w:rsidR="00644344" w:rsidRPr="00E93A7C">
              <w:rPr>
                <w:rFonts w:eastAsia="Times New Roman"/>
                <w:iCs/>
                <w:sz w:val="16"/>
                <w:szCs w:val="16"/>
                <w:lang w:eastAsia="en-GB"/>
              </w:rPr>
              <w:t>UNEP/CMS/COP14/Doc.27.5.3</w:t>
            </w:r>
            <w:r w:rsidR="00644344">
              <w:rPr>
                <w:rFonts w:eastAsia="Times New Roman"/>
                <w:iCs/>
                <w:sz w:val="16"/>
                <w:szCs w:val="16"/>
                <w:lang w:eastAsia="en-GB"/>
              </w:rPr>
              <w:t>.</w:t>
            </w:r>
          </w:p>
        </w:tc>
      </w:tr>
      <w:tr w:rsidR="00A26724" w14:paraId="42512C40" w14:textId="77777777" w:rsidTr="004E2FB7">
        <w:trPr>
          <w:trHeight w:val="171"/>
        </w:trPr>
        <w:tc>
          <w:tcPr>
            <w:tcW w:w="1350" w:type="dxa"/>
          </w:tcPr>
          <w:p w14:paraId="1AC205D5" w14:textId="77777777" w:rsidR="00F50B27" w:rsidRPr="00F50B27" w:rsidRDefault="00335AE5" w:rsidP="00FF0B8F">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13.82</w:t>
            </w:r>
          </w:p>
        </w:tc>
        <w:tc>
          <w:tcPr>
            <w:tcW w:w="2520" w:type="dxa"/>
          </w:tcPr>
          <w:p w14:paraId="20668EE1" w14:textId="77777777" w:rsidR="00F50B27" w:rsidRPr="00F50B27" w:rsidRDefault="00335AE5" w:rsidP="00FF0B8F">
            <w:pPr>
              <w:spacing w:before="120" w:after="40"/>
              <w:ind w:left="57" w:right="58"/>
              <w:jc w:val="both"/>
              <w:rPr>
                <w:rFonts w:eastAsia="Times New Roman"/>
                <w:i/>
                <w:iCs/>
                <w:sz w:val="16"/>
                <w:szCs w:val="16"/>
                <w:lang w:eastAsia="en-GB"/>
              </w:rPr>
            </w:pPr>
            <w:r w:rsidRPr="00F50B27">
              <w:rPr>
                <w:rFonts w:eastAsia="Times New Roman"/>
                <w:i/>
                <w:iCs/>
                <w:sz w:val="16"/>
                <w:szCs w:val="16"/>
                <w:shd w:val="clear" w:color="auto" w:fill="FFFFFF"/>
                <w:lang w:eastAsia="en-GB"/>
              </w:rPr>
              <w:t>b) if applicable, review the draft Action Plan for the cetaceans in the Red Sea region and provide recommendations to COP15;</w:t>
            </w:r>
          </w:p>
        </w:tc>
        <w:tc>
          <w:tcPr>
            <w:tcW w:w="1980" w:type="dxa"/>
          </w:tcPr>
          <w:p w14:paraId="198400B1"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781B4D8E" w14:textId="77777777" w:rsidR="00F50B27" w:rsidRPr="00F50B27" w:rsidRDefault="00335AE5" w:rsidP="00FF0B8F">
            <w:pPr>
              <w:spacing w:before="120" w:after="40"/>
              <w:ind w:right="58"/>
              <w:jc w:val="both"/>
              <w:rPr>
                <w:rFonts w:eastAsia="Times New Roman"/>
                <w:sz w:val="16"/>
                <w:szCs w:val="16"/>
                <w:lang w:eastAsia="en-GB"/>
              </w:rPr>
            </w:pPr>
            <w:r w:rsidRPr="00F50B27">
              <w:rPr>
                <w:rFonts w:eastAsia="Times New Roman"/>
                <w:sz w:val="16"/>
                <w:szCs w:val="16"/>
                <w:lang w:eastAsia="en-GB"/>
              </w:rPr>
              <w:t xml:space="preserve">Draft Action Plan for Cetaceans in the Red Sea Region reviewed (if available). </w:t>
            </w:r>
          </w:p>
        </w:tc>
        <w:tc>
          <w:tcPr>
            <w:tcW w:w="1170" w:type="dxa"/>
          </w:tcPr>
          <w:p w14:paraId="4A7B36D3"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2026</w:t>
            </w:r>
          </w:p>
        </w:tc>
        <w:tc>
          <w:tcPr>
            <w:tcW w:w="1080" w:type="dxa"/>
          </w:tcPr>
          <w:p w14:paraId="73F30867"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Giuseppe Notarbartolo di Sciara</w:t>
            </w:r>
          </w:p>
        </w:tc>
        <w:tc>
          <w:tcPr>
            <w:tcW w:w="990" w:type="dxa"/>
          </w:tcPr>
          <w:p w14:paraId="4D9649C2" w14:textId="77777777" w:rsidR="00F50B27" w:rsidRPr="00EC4B16" w:rsidRDefault="00335AE5" w:rsidP="00FF0B8F">
            <w:pPr>
              <w:spacing w:before="120" w:after="40"/>
              <w:ind w:left="57"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AMWG</w:t>
            </w:r>
          </w:p>
          <w:p w14:paraId="4E0EE51F" w14:textId="77777777" w:rsidR="00FF0B8F" w:rsidRDefault="00335AE5" w:rsidP="00644344">
            <w:pPr>
              <w:spacing w:before="120" w:after="40"/>
              <w:ind w:left="57" w:right="58"/>
              <w:jc w:val="both"/>
              <w:rPr>
                <w:rFonts w:eastAsia="Times New Roman" w:cs="Times New Roman"/>
                <w:sz w:val="16"/>
                <w:szCs w:val="16"/>
                <w:lang w:val="fr-FR" w:eastAsia="en-GB"/>
              </w:rPr>
            </w:pPr>
            <w:r w:rsidRPr="00EC4B16">
              <w:rPr>
                <w:rFonts w:eastAsia="Times New Roman" w:cs="Times New Roman"/>
                <w:sz w:val="16"/>
                <w:szCs w:val="16"/>
                <w:lang w:val="fr-FR" w:eastAsia="en-GB"/>
              </w:rPr>
              <w:t>(Sec FP: Melanie Virtue, Abu Dhabi Office)</w:t>
            </w:r>
          </w:p>
          <w:p w14:paraId="67F15748" w14:textId="77777777" w:rsidR="00EA305C" w:rsidRDefault="00EA305C" w:rsidP="00644344">
            <w:pPr>
              <w:spacing w:before="120" w:after="40"/>
              <w:ind w:left="57" w:right="58"/>
              <w:jc w:val="both"/>
              <w:rPr>
                <w:rFonts w:eastAsia="Times New Roman" w:cs="Times New Roman"/>
                <w:sz w:val="16"/>
                <w:szCs w:val="16"/>
                <w:lang w:val="fr-FR" w:eastAsia="en-GB"/>
              </w:rPr>
            </w:pPr>
          </w:p>
          <w:p w14:paraId="19987883" w14:textId="363FF10A" w:rsidR="00EA305C" w:rsidRPr="00EC4B16" w:rsidRDefault="00EA305C" w:rsidP="00644344">
            <w:pPr>
              <w:spacing w:before="120" w:after="40"/>
              <w:ind w:left="57" w:right="58"/>
              <w:jc w:val="both"/>
              <w:rPr>
                <w:rFonts w:eastAsia="Times New Roman" w:cs="Times New Roman"/>
                <w:sz w:val="16"/>
                <w:szCs w:val="16"/>
                <w:lang w:val="fr-FR" w:eastAsia="en-GB"/>
              </w:rPr>
            </w:pPr>
          </w:p>
        </w:tc>
        <w:tc>
          <w:tcPr>
            <w:tcW w:w="990" w:type="dxa"/>
            <w:shd w:val="clear" w:color="auto" w:fill="auto"/>
          </w:tcPr>
          <w:p w14:paraId="0953F5B0"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750507F9"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COP15</w:t>
            </w:r>
          </w:p>
        </w:tc>
        <w:tc>
          <w:tcPr>
            <w:tcW w:w="2520" w:type="dxa"/>
          </w:tcPr>
          <w:p w14:paraId="5D0FCDA5" w14:textId="77777777" w:rsidR="00F50B27" w:rsidRPr="00DC7DBE" w:rsidRDefault="00335AE5" w:rsidP="00FF0B8F">
            <w:pPr>
              <w:spacing w:before="120" w:after="40"/>
              <w:ind w:left="57" w:right="58"/>
              <w:jc w:val="both"/>
              <w:rPr>
                <w:rFonts w:eastAsia="Times New Roman"/>
                <w:iCs/>
                <w:sz w:val="16"/>
                <w:szCs w:val="16"/>
                <w:lang w:eastAsia="en-GB"/>
              </w:rPr>
            </w:pPr>
            <w:r w:rsidRPr="00DC7DBE">
              <w:rPr>
                <w:rFonts w:eastAsia="Times New Roman"/>
                <w:iCs/>
                <w:sz w:val="16"/>
                <w:szCs w:val="16"/>
                <w:lang w:eastAsia="en-GB"/>
              </w:rPr>
              <w:t>Pending</w:t>
            </w:r>
            <w:r w:rsidR="00644344">
              <w:rPr>
                <w:rFonts w:eastAsia="Times New Roman"/>
                <w:iCs/>
                <w:sz w:val="16"/>
                <w:szCs w:val="16"/>
                <w:lang w:eastAsia="en-GB"/>
              </w:rPr>
              <w:t xml:space="preserve">. Recommendations contained in </w:t>
            </w:r>
            <w:r w:rsidR="00644344" w:rsidRPr="00E93A7C">
              <w:rPr>
                <w:rFonts w:eastAsia="Times New Roman"/>
                <w:iCs/>
                <w:sz w:val="16"/>
                <w:szCs w:val="16"/>
                <w:lang w:eastAsia="en-GB"/>
              </w:rPr>
              <w:t>UNEP/CMS/COP14/Doc.27.5.3</w:t>
            </w:r>
            <w:r w:rsidR="00644344">
              <w:rPr>
                <w:rFonts w:eastAsia="Times New Roman"/>
                <w:iCs/>
                <w:sz w:val="16"/>
                <w:szCs w:val="16"/>
                <w:lang w:eastAsia="en-GB"/>
              </w:rPr>
              <w:t>.</w:t>
            </w:r>
          </w:p>
        </w:tc>
      </w:tr>
      <w:tr w:rsidR="00A26724" w14:paraId="1DE32F19" w14:textId="77777777" w:rsidTr="004E2FB7">
        <w:trPr>
          <w:trHeight w:val="171"/>
        </w:trPr>
        <w:tc>
          <w:tcPr>
            <w:tcW w:w="1350" w:type="dxa"/>
          </w:tcPr>
          <w:p w14:paraId="3F1B7003" w14:textId="77777777" w:rsidR="00F50B27" w:rsidRPr="00F50B27" w:rsidRDefault="00335AE5" w:rsidP="00FF0B8F">
            <w:pPr>
              <w:spacing w:before="120" w:after="40"/>
              <w:ind w:left="57" w:right="58"/>
              <w:jc w:val="both"/>
              <w:rPr>
                <w:rFonts w:eastAsia="Times New Roman"/>
                <w:i/>
                <w:sz w:val="16"/>
                <w:szCs w:val="16"/>
                <w:lang w:eastAsia="en-GB"/>
              </w:rPr>
            </w:pPr>
            <w:r w:rsidRPr="00F50B27">
              <w:rPr>
                <w:rFonts w:eastAsia="Times New Roman"/>
                <w:i/>
                <w:sz w:val="16"/>
                <w:szCs w:val="16"/>
                <w:lang w:eastAsia="en-GB"/>
              </w:rPr>
              <w:t>Dec. 13.82</w:t>
            </w:r>
          </w:p>
        </w:tc>
        <w:tc>
          <w:tcPr>
            <w:tcW w:w="2520" w:type="dxa"/>
          </w:tcPr>
          <w:p w14:paraId="300264D9" w14:textId="77777777" w:rsidR="00FF0B8F" w:rsidRDefault="00335AE5" w:rsidP="00CA5199">
            <w:pPr>
              <w:spacing w:before="120" w:after="40"/>
              <w:ind w:left="57" w:right="58"/>
              <w:jc w:val="both"/>
              <w:rPr>
                <w:rFonts w:eastAsia="Times New Roman"/>
                <w:i/>
                <w:iCs/>
                <w:sz w:val="16"/>
                <w:szCs w:val="16"/>
                <w:shd w:val="clear" w:color="auto" w:fill="FFFFFF"/>
                <w:lang w:eastAsia="en-GB"/>
              </w:rPr>
            </w:pPr>
            <w:r w:rsidRPr="00F50B27">
              <w:rPr>
                <w:rFonts w:eastAsia="Times New Roman"/>
                <w:i/>
                <w:iCs/>
                <w:sz w:val="16"/>
                <w:szCs w:val="16"/>
                <w:shd w:val="clear" w:color="auto" w:fill="FFFFFF"/>
                <w:lang w:eastAsia="en-GB"/>
              </w:rPr>
              <w:t>c) promote work in collaboration with the International Whaling Commission (IWC) to address key gaps in knowledge and future research directions to support the implementation of the Action Plan and other conservation measures in the South Atlantic area.</w:t>
            </w:r>
          </w:p>
          <w:p w14:paraId="458A01D7" w14:textId="77777777" w:rsidR="00EA305C" w:rsidRDefault="00EA305C" w:rsidP="00CA5199">
            <w:pPr>
              <w:spacing w:before="120" w:after="40"/>
              <w:ind w:left="57" w:right="58"/>
              <w:jc w:val="both"/>
              <w:rPr>
                <w:rFonts w:eastAsia="Times New Roman"/>
                <w:i/>
                <w:iCs/>
                <w:sz w:val="16"/>
                <w:szCs w:val="16"/>
                <w:shd w:val="clear" w:color="auto" w:fill="FFFFFF"/>
                <w:lang w:eastAsia="en-GB"/>
              </w:rPr>
            </w:pPr>
          </w:p>
          <w:p w14:paraId="1AA4F7FC" w14:textId="66E3A050" w:rsidR="00EA305C" w:rsidRPr="00F50B27" w:rsidRDefault="00EA305C" w:rsidP="00CA5199">
            <w:pPr>
              <w:spacing w:before="120" w:after="40"/>
              <w:ind w:left="57" w:right="58"/>
              <w:jc w:val="both"/>
              <w:rPr>
                <w:rFonts w:eastAsia="Times New Roman"/>
                <w:i/>
                <w:iCs/>
                <w:sz w:val="16"/>
                <w:szCs w:val="16"/>
                <w:lang w:eastAsia="en-GB"/>
              </w:rPr>
            </w:pPr>
          </w:p>
        </w:tc>
        <w:tc>
          <w:tcPr>
            <w:tcW w:w="1980" w:type="dxa"/>
          </w:tcPr>
          <w:p w14:paraId="45CA50AB"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As per mandate</w:t>
            </w:r>
          </w:p>
        </w:tc>
        <w:tc>
          <w:tcPr>
            <w:tcW w:w="1710" w:type="dxa"/>
          </w:tcPr>
          <w:p w14:paraId="7D858CF4" w14:textId="77777777" w:rsidR="00F50B27" w:rsidRPr="00F50B27" w:rsidRDefault="00F50B27" w:rsidP="00FF0B8F">
            <w:pPr>
              <w:spacing w:before="120" w:after="40"/>
              <w:ind w:left="57" w:right="58"/>
              <w:jc w:val="both"/>
              <w:rPr>
                <w:rFonts w:eastAsia="Times New Roman"/>
                <w:sz w:val="16"/>
                <w:szCs w:val="16"/>
                <w:lang w:eastAsia="en-GB"/>
              </w:rPr>
            </w:pPr>
          </w:p>
        </w:tc>
        <w:tc>
          <w:tcPr>
            <w:tcW w:w="1170" w:type="dxa"/>
          </w:tcPr>
          <w:p w14:paraId="077D6EDF"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ongoing</w:t>
            </w:r>
          </w:p>
        </w:tc>
        <w:tc>
          <w:tcPr>
            <w:tcW w:w="1080" w:type="dxa"/>
          </w:tcPr>
          <w:p w14:paraId="721308CC"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 xml:space="preserve">Giuseppe Notarbartolo di Sciara; </w:t>
            </w:r>
          </w:p>
        </w:tc>
        <w:tc>
          <w:tcPr>
            <w:tcW w:w="990" w:type="dxa"/>
          </w:tcPr>
          <w:p w14:paraId="5F456541" w14:textId="77777777" w:rsidR="00F50B27" w:rsidRPr="00F50B27"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IWC, AMWG</w:t>
            </w:r>
          </w:p>
          <w:p w14:paraId="044A653B"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cs="Times New Roman"/>
                <w:sz w:val="16"/>
                <w:szCs w:val="16"/>
                <w:lang w:val="it-IT" w:eastAsia="en-GB"/>
              </w:rPr>
              <w:t>(Sec FP: Melanie Virtue)</w:t>
            </w:r>
          </w:p>
        </w:tc>
        <w:tc>
          <w:tcPr>
            <w:tcW w:w="990" w:type="dxa"/>
            <w:shd w:val="clear" w:color="auto" w:fill="auto"/>
          </w:tcPr>
          <w:p w14:paraId="351A2A27" w14:textId="77777777" w:rsidR="00F50B27" w:rsidRPr="00F50B27" w:rsidRDefault="00335AE5" w:rsidP="00FF0B8F">
            <w:pPr>
              <w:spacing w:before="120" w:after="40"/>
              <w:ind w:left="57" w:right="58"/>
              <w:jc w:val="both"/>
              <w:rPr>
                <w:rFonts w:eastAsia="Times New Roman"/>
                <w:sz w:val="16"/>
                <w:szCs w:val="16"/>
                <w:lang w:val="it-IT" w:eastAsia="en-GB"/>
              </w:rPr>
            </w:pPr>
            <w:r w:rsidRPr="00F50B27">
              <w:rPr>
                <w:rFonts w:eastAsia="Times New Roman"/>
                <w:sz w:val="16"/>
                <w:szCs w:val="16"/>
                <w:lang w:eastAsia="en-GB"/>
              </w:rPr>
              <w:t>Medium</w:t>
            </w:r>
          </w:p>
        </w:tc>
        <w:tc>
          <w:tcPr>
            <w:tcW w:w="1260" w:type="dxa"/>
          </w:tcPr>
          <w:p w14:paraId="47CFE9F7" w14:textId="77777777" w:rsidR="00F50B27" w:rsidRPr="00F50B27" w:rsidRDefault="00335AE5" w:rsidP="00FF0B8F">
            <w:pPr>
              <w:spacing w:before="120" w:after="40"/>
              <w:ind w:left="57" w:right="58"/>
              <w:jc w:val="both"/>
              <w:rPr>
                <w:rFonts w:eastAsia="Times New Roman"/>
                <w:sz w:val="16"/>
                <w:szCs w:val="16"/>
                <w:lang w:eastAsia="en-GB"/>
              </w:rPr>
            </w:pPr>
            <w:r w:rsidRPr="00F50B27">
              <w:rPr>
                <w:rFonts w:eastAsia="Times New Roman"/>
                <w:sz w:val="16"/>
                <w:szCs w:val="16"/>
                <w:lang w:eastAsia="en-GB"/>
              </w:rPr>
              <w:t xml:space="preserve">COP14 </w:t>
            </w:r>
          </w:p>
        </w:tc>
        <w:tc>
          <w:tcPr>
            <w:tcW w:w="2520" w:type="dxa"/>
          </w:tcPr>
          <w:p w14:paraId="0E4F93BB" w14:textId="77777777" w:rsidR="00F50B27" w:rsidRPr="00F50B27" w:rsidRDefault="00335AE5" w:rsidP="1ED43704">
            <w:pPr>
              <w:spacing w:before="120" w:after="40"/>
              <w:ind w:left="57" w:right="58"/>
              <w:jc w:val="both"/>
              <w:rPr>
                <w:rFonts w:eastAsia="Times New Roman"/>
                <w:i/>
                <w:iCs/>
                <w:sz w:val="16"/>
                <w:szCs w:val="16"/>
                <w:lang w:eastAsia="en-GB"/>
              </w:rPr>
            </w:pPr>
            <w:r w:rsidRPr="00F71DAB">
              <w:rPr>
                <w:rFonts w:eastAsia="Times New Roman"/>
                <w:sz w:val="16"/>
                <w:szCs w:val="16"/>
                <w:lang w:eastAsia="en-GB"/>
              </w:rPr>
              <w:t>Promoted, but little appetite for this activity</w:t>
            </w:r>
            <w:r w:rsidR="00F71DAB" w:rsidRPr="00F71DAB">
              <w:rPr>
                <w:rFonts w:eastAsia="Times New Roman"/>
                <w:sz w:val="16"/>
                <w:szCs w:val="16"/>
                <w:lang w:eastAsia="en-GB"/>
              </w:rPr>
              <w:t>.</w:t>
            </w:r>
            <w:r w:rsidR="00F71DAB">
              <w:rPr>
                <w:rFonts w:eastAsia="Times New Roman"/>
                <w:i/>
                <w:iCs/>
                <w:sz w:val="16"/>
                <w:szCs w:val="16"/>
                <w:lang w:eastAsia="en-GB"/>
              </w:rPr>
              <w:t xml:space="preserve"> </w:t>
            </w:r>
            <w:r w:rsidR="00F71DAB">
              <w:rPr>
                <w:rFonts w:eastAsia="Times New Roman"/>
                <w:iCs/>
                <w:sz w:val="16"/>
                <w:szCs w:val="16"/>
                <w:lang w:eastAsia="en-GB"/>
              </w:rPr>
              <w:t xml:space="preserve">Recommendations contained in </w:t>
            </w:r>
            <w:r w:rsidR="00F71DAB" w:rsidRPr="00687FFC">
              <w:rPr>
                <w:rFonts w:eastAsia="Times New Roman"/>
                <w:iCs/>
                <w:sz w:val="16"/>
                <w:szCs w:val="16"/>
                <w:lang w:eastAsia="en-GB"/>
              </w:rPr>
              <w:t>UNEP/CMS/COP14/Doc.27.5.1</w:t>
            </w:r>
            <w:r w:rsidR="00F71DAB">
              <w:rPr>
                <w:rFonts w:eastAsia="Times New Roman"/>
                <w:iCs/>
                <w:sz w:val="16"/>
                <w:szCs w:val="16"/>
                <w:lang w:eastAsia="en-GB"/>
              </w:rPr>
              <w:t>.</w:t>
            </w:r>
          </w:p>
        </w:tc>
      </w:tr>
      <w:tr w:rsidR="00A26724" w14:paraId="255696E3" w14:textId="77777777" w:rsidTr="008223E3">
        <w:trPr>
          <w:trHeight w:val="449"/>
        </w:trPr>
        <w:tc>
          <w:tcPr>
            <w:tcW w:w="15570" w:type="dxa"/>
            <w:gridSpan w:val="10"/>
            <w:shd w:val="clear" w:color="auto" w:fill="B4C6E7"/>
            <w:vAlign w:val="center"/>
          </w:tcPr>
          <w:p w14:paraId="2F929478" w14:textId="77777777" w:rsidR="00F50B27" w:rsidRPr="00E71253" w:rsidRDefault="00335AE5" w:rsidP="00F50B27">
            <w:pPr>
              <w:spacing w:before="40" w:after="40"/>
              <w:ind w:left="57" w:right="57"/>
              <w:jc w:val="both"/>
              <w:rPr>
                <w:rFonts w:eastAsia="Times New Roman"/>
                <w:i/>
                <w:sz w:val="16"/>
                <w:szCs w:val="16"/>
                <w:lang w:eastAsia="en-GB"/>
              </w:rPr>
            </w:pPr>
            <w:r w:rsidRPr="00E71253">
              <w:rPr>
                <w:rFonts w:eastAsia="Times New Roman"/>
                <w:b/>
                <w:bCs/>
                <w:iCs/>
                <w:sz w:val="16"/>
                <w:szCs w:val="16"/>
                <w:lang w:eastAsia="en-GB"/>
              </w:rPr>
              <w:t>MARINE POLLUTION</w:t>
            </w:r>
          </w:p>
        </w:tc>
      </w:tr>
      <w:tr w:rsidR="00A26724" w14:paraId="50DB48B4" w14:textId="77777777" w:rsidTr="004E2FB7">
        <w:trPr>
          <w:trHeight w:val="171"/>
        </w:trPr>
        <w:tc>
          <w:tcPr>
            <w:tcW w:w="1350" w:type="dxa"/>
          </w:tcPr>
          <w:p w14:paraId="05E74D66" w14:textId="77777777" w:rsidR="00F50B27" w:rsidRPr="00E71253" w:rsidRDefault="00335AE5" w:rsidP="00FF0B8F">
            <w:pPr>
              <w:spacing w:before="120"/>
              <w:ind w:left="57" w:right="58"/>
              <w:rPr>
                <w:rFonts w:eastAsia="Times New Roman"/>
                <w:i/>
                <w:sz w:val="16"/>
                <w:szCs w:val="16"/>
                <w:lang w:val="fr-FR" w:eastAsia="en-GB"/>
              </w:rPr>
            </w:pPr>
            <w:r w:rsidRPr="00E71253">
              <w:rPr>
                <w:rFonts w:eastAsia="Times New Roman"/>
                <w:i/>
                <w:sz w:val="16"/>
                <w:szCs w:val="16"/>
                <w:lang w:val="fr-FR" w:eastAsia="en-GB"/>
              </w:rPr>
              <w:t>CMS/Res.12.20 ; CMS COP13/</w:t>
            </w:r>
          </w:p>
          <w:p w14:paraId="1590E7BF" w14:textId="77777777" w:rsidR="00F50B27" w:rsidRPr="00F50B27" w:rsidRDefault="00335AE5" w:rsidP="00FF0B8F">
            <w:pPr>
              <w:spacing w:before="120" w:after="40"/>
              <w:ind w:left="57" w:right="58"/>
              <w:rPr>
                <w:rFonts w:eastAsia="Times New Roman"/>
                <w:i/>
                <w:sz w:val="16"/>
                <w:szCs w:val="16"/>
                <w:u w:val="single"/>
                <w:lang w:val="fr-FR" w:eastAsia="en-GB"/>
              </w:rPr>
            </w:pPr>
            <w:r w:rsidRPr="00E71253">
              <w:rPr>
                <w:rFonts w:eastAsia="Times New Roman"/>
                <w:i/>
                <w:sz w:val="16"/>
                <w:szCs w:val="16"/>
                <w:lang w:val="fr-FR" w:eastAsia="en-GB"/>
              </w:rPr>
              <w:t>Doc.15.1</w:t>
            </w:r>
          </w:p>
        </w:tc>
        <w:tc>
          <w:tcPr>
            <w:tcW w:w="2520" w:type="dxa"/>
          </w:tcPr>
          <w:p w14:paraId="73174BDF" w14:textId="77777777" w:rsidR="00F50B27" w:rsidRPr="00F50B27" w:rsidRDefault="00335AE5" w:rsidP="00FF0B8F">
            <w:pPr>
              <w:spacing w:before="120" w:after="40"/>
              <w:ind w:left="57" w:right="58"/>
              <w:jc w:val="both"/>
              <w:rPr>
                <w:rFonts w:eastAsia="Times New Roman"/>
                <w:i/>
                <w:iCs/>
                <w:sz w:val="16"/>
                <w:szCs w:val="16"/>
                <w:shd w:val="clear" w:color="auto" w:fill="FFFFFF"/>
                <w:lang w:eastAsia="en-GB"/>
              </w:rPr>
            </w:pPr>
            <w:r w:rsidRPr="00E71253">
              <w:rPr>
                <w:rFonts w:eastAsia="Times New Roman"/>
                <w:i/>
                <w:iCs/>
                <w:sz w:val="16"/>
                <w:szCs w:val="16"/>
                <w:lang w:eastAsia="en-GB"/>
              </w:rPr>
              <w:t>Newly established COP-Appointed Councillor position in accordance with COP13/Doc.15.1</w:t>
            </w:r>
            <w:r w:rsidRPr="00F50B27">
              <w:rPr>
                <w:rFonts w:eastAsia="Times New Roman"/>
                <w:i/>
                <w:iCs/>
                <w:sz w:val="16"/>
                <w:szCs w:val="16"/>
                <w:lang w:eastAsia="en-GB"/>
              </w:rPr>
              <w:t>.</w:t>
            </w:r>
          </w:p>
        </w:tc>
        <w:tc>
          <w:tcPr>
            <w:tcW w:w="1980" w:type="dxa"/>
          </w:tcPr>
          <w:p w14:paraId="5FC6A0C5" w14:textId="77777777" w:rsidR="00F50B27" w:rsidRPr="00E71253" w:rsidRDefault="00335AE5" w:rsidP="00FF0B8F">
            <w:pPr>
              <w:spacing w:before="120" w:after="40"/>
              <w:ind w:left="57" w:right="58"/>
              <w:jc w:val="both"/>
              <w:rPr>
                <w:rFonts w:eastAsia="Times New Roman"/>
                <w:sz w:val="16"/>
                <w:szCs w:val="16"/>
                <w:lang w:val="en-GB" w:eastAsia="en-GB"/>
              </w:rPr>
            </w:pPr>
            <w:r w:rsidRPr="00E71253">
              <w:rPr>
                <w:rFonts w:eastAsia="Times New Roman"/>
                <w:sz w:val="16"/>
                <w:szCs w:val="16"/>
                <w:lang w:eastAsia="en-GB"/>
              </w:rPr>
              <w:t>Preparation of a document with appropriate background information and including draft decisions for further work will be prepared focused</w:t>
            </w:r>
            <w:r w:rsidRPr="00E71253">
              <w:rPr>
                <w:rFonts w:eastAsia="Times New Roman"/>
                <w:sz w:val="16"/>
                <w:szCs w:val="16"/>
                <w:lang w:val="en-GB" w:eastAsia="en-GB"/>
              </w:rPr>
              <w:t xml:space="preserve"> </w:t>
            </w:r>
            <w:r w:rsidRPr="00E71253">
              <w:rPr>
                <w:rFonts w:eastAsia="Times New Roman"/>
                <w:sz w:val="16"/>
                <w:szCs w:val="16"/>
                <w:lang w:eastAsia="en-GB"/>
              </w:rPr>
              <w:t>on the following  </w:t>
            </w:r>
          </w:p>
          <w:p w14:paraId="6212A205" w14:textId="77777777" w:rsidR="00F50B27" w:rsidRPr="00E71253" w:rsidRDefault="00335AE5" w:rsidP="00FF0B8F">
            <w:pPr>
              <w:numPr>
                <w:ilvl w:val="0"/>
                <w:numId w:val="19"/>
              </w:numPr>
              <w:tabs>
                <w:tab w:val="num" w:pos="100"/>
              </w:tabs>
              <w:spacing w:before="120" w:after="40"/>
              <w:ind w:left="190" w:right="58" w:hanging="180"/>
              <w:jc w:val="both"/>
              <w:rPr>
                <w:rFonts w:eastAsia="Times New Roman"/>
                <w:sz w:val="16"/>
                <w:szCs w:val="16"/>
                <w:lang w:val="en-GB" w:eastAsia="en-GB"/>
              </w:rPr>
            </w:pPr>
            <w:r w:rsidRPr="00E71253">
              <w:rPr>
                <w:rFonts w:eastAsia="Times New Roman"/>
                <w:sz w:val="16"/>
                <w:szCs w:val="16"/>
                <w:lang w:eastAsia="en-GB"/>
              </w:rPr>
              <w:t>marine debris (including FADs), </w:t>
            </w:r>
          </w:p>
          <w:p w14:paraId="7FDE8EB3" w14:textId="77777777" w:rsidR="00F50B27" w:rsidRPr="00E71253" w:rsidRDefault="00335AE5" w:rsidP="00FF0B8F">
            <w:pPr>
              <w:numPr>
                <w:ilvl w:val="0"/>
                <w:numId w:val="19"/>
              </w:numPr>
              <w:tabs>
                <w:tab w:val="num" w:pos="100"/>
              </w:tabs>
              <w:spacing w:before="120" w:after="40"/>
              <w:ind w:left="190" w:right="58" w:hanging="180"/>
              <w:jc w:val="both"/>
              <w:rPr>
                <w:rFonts w:eastAsia="Times New Roman"/>
                <w:sz w:val="16"/>
                <w:szCs w:val="16"/>
                <w:lang w:eastAsia="en-GB"/>
              </w:rPr>
            </w:pPr>
            <w:r w:rsidRPr="00E71253">
              <w:rPr>
                <w:rFonts w:eastAsia="Times New Roman"/>
                <w:sz w:val="16"/>
                <w:szCs w:val="16"/>
                <w:lang w:eastAsia="en-GB"/>
              </w:rPr>
              <w:t>evidence of the effects of persistent organic pollutants on marine</w:t>
            </w:r>
            <w:r w:rsidRPr="00F50B27">
              <w:rPr>
                <w:rFonts w:eastAsia="Times New Roman"/>
                <w:sz w:val="16"/>
                <w:szCs w:val="16"/>
                <w:u w:val="single"/>
                <w:lang w:eastAsia="en-GB"/>
              </w:rPr>
              <w:t xml:space="preserve"> </w:t>
            </w:r>
            <w:r w:rsidRPr="00E71253">
              <w:rPr>
                <w:rFonts w:eastAsia="Times New Roman"/>
                <w:sz w:val="16"/>
                <w:szCs w:val="16"/>
                <w:lang w:eastAsia="en-GB"/>
              </w:rPr>
              <w:t>migratory species, and </w:t>
            </w:r>
          </w:p>
          <w:p w14:paraId="18157705" w14:textId="0C698F99" w:rsidR="0001326E" w:rsidRPr="00F71DAB" w:rsidRDefault="00335AE5" w:rsidP="005C75C3">
            <w:pPr>
              <w:numPr>
                <w:ilvl w:val="0"/>
                <w:numId w:val="19"/>
              </w:numPr>
              <w:tabs>
                <w:tab w:val="num" w:pos="100"/>
              </w:tabs>
              <w:spacing w:before="120" w:after="40"/>
              <w:ind w:left="190" w:right="58" w:hanging="180"/>
              <w:jc w:val="both"/>
              <w:rPr>
                <w:rFonts w:ascii="Times New Roman" w:eastAsia="Times New Roman" w:hAnsi="Times New Roman" w:cs="Times New Roman"/>
                <w:sz w:val="16"/>
                <w:szCs w:val="16"/>
                <w:lang w:eastAsia="en-GB"/>
              </w:rPr>
            </w:pPr>
            <w:r w:rsidRPr="00E71253">
              <w:rPr>
                <w:rFonts w:eastAsia="Times New Roman"/>
                <w:sz w:val="16"/>
                <w:szCs w:val="16"/>
                <w:lang w:val="en-GB" w:eastAsia="en-GB"/>
              </w:rPr>
              <w:t>nutrient pollution</w:t>
            </w:r>
            <w:r w:rsidRPr="00F50B27">
              <w:rPr>
                <w:rFonts w:eastAsia="Times New Roman"/>
                <w:sz w:val="16"/>
                <w:szCs w:val="16"/>
                <w:lang w:val="en-GB" w:eastAsia="en-GB"/>
              </w:rPr>
              <w:t>.</w:t>
            </w:r>
          </w:p>
        </w:tc>
        <w:tc>
          <w:tcPr>
            <w:tcW w:w="1710" w:type="dxa"/>
          </w:tcPr>
          <w:p w14:paraId="0A83B663" w14:textId="77777777" w:rsidR="00F50B27" w:rsidRPr="00F50B27"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Reviews prepared for consideration by ScC-SC6</w:t>
            </w:r>
            <w:r w:rsidRPr="00F50B27">
              <w:rPr>
                <w:rFonts w:eastAsia="Times New Roman"/>
                <w:sz w:val="16"/>
                <w:szCs w:val="16"/>
                <w:lang w:eastAsia="en-GB"/>
              </w:rPr>
              <w:t>.</w:t>
            </w:r>
          </w:p>
        </w:tc>
        <w:tc>
          <w:tcPr>
            <w:tcW w:w="1170" w:type="dxa"/>
          </w:tcPr>
          <w:p w14:paraId="79F8B6F3"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Prior to ScC-SC6</w:t>
            </w:r>
          </w:p>
        </w:tc>
        <w:tc>
          <w:tcPr>
            <w:tcW w:w="1080" w:type="dxa"/>
          </w:tcPr>
          <w:p w14:paraId="558F70F4"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val="en-GB" w:eastAsia="en-GB"/>
              </w:rPr>
              <w:t>Mark Simmonds + for FADs Barry Baker and Rima Jabado </w:t>
            </w:r>
          </w:p>
        </w:tc>
        <w:tc>
          <w:tcPr>
            <w:tcW w:w="990" w:type="dxa"/>
          </w:tcPr>
          <w:p w14:paraId="7AED1109" w14:textId="77777777" w:rsidR="00F50B27" w:rsidRPr="00E71253" w:rsidRDefault="00335AE5" w:rsidP="00FF0B8F">
            <w:pPr>
              <w:spacing w:before="120" w:after="40"/>
              <w:ind w:left="57" w:right="58"/>
              <w:jc w:val="both"/>
              <w:rPr>
                <w:rFonts w:eastAsia="Times New Roman" w:cs="Times New Roman"/>
                <w:sz w:val="16"/>
                <w:szCs w:val="16"/>
                <w:lang w:val="it-IT" w:eastAsia="en-GB"/>
              </w:rPr>
            </w:pPr>
            <w:r w:rsidRPr="00F50B27">
              <w:rPr>
                <w:rFonts w:eastAsia="Times New Roman" w:cs="Times New Roman"/>
                <w:sz w:val="16"/>
                <w:szCs w:val="16"/>
                <w:lang w:val="it-IT" w:eastAsia="en-GB"/>
              </w:rPr>
              <w:t>(Sec FP: Melanie Virtue)</w:t>
            </w:r>
          </w:p>
        </w:tc>
        <w:tc>
          <w:tcPr>
            <w:tcW w:w="990" w:type="dxa"/>
          </w:tcPr>
          <w:p w14:paraId="73B382A6" w14:textId="77777777" w:rsidR="00F50B27" w:rsidRPr="00F50B27" w:rsidRDefault="00F50B27" w:rsidP="00FF0B8F">
            <w:pPr>
              <w:spacing w:before="120" w:after="40"/>
              <w:ind w:left="57" w:right="58"/>
              <w:jc w:val="both"/>
              <w:rPr>
                <w:rFonts w:eastAsia="Times New Roman" w:cs="Times New Roman"/>
                <w:sz w:val="16"/>
                <w:szCs w:val="16"/>
                <w:lang w:val="it-IT" w:eastAsia="en-GB"/>
              </w:rPr>
            </w:pPr>
          </w:p>
        </w:tc>
        <w:tc>
          <w:tcPr>
            <w:tcW w:w="1260" w:type="dxa"/>
            <w:shd w:val="clear" w:color="auto" w:fill="auto"/>
          </w:tcPr>
          <w:p w14:paraId="48A80839"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ScC-SC6</w:t>
            </w:r>
          </w:p>
          <w:p w14:paraId="71505E87" w14:textId="77777777" w:rsidR="00F50B27" w:rsidRPr="00F50B27"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COP14</w:t>
            </w:r>
          </w:p>
        </w:tc>
        <w:tc>
          <w:tcPr>
            <w:tcW w:w="2520" w:type="dxa"/>
          </w:tcPr>
          <w:p w14:paraId="3347497E" w14:textId="77777777" w:rsidR="00F50B27" w:rsidRPr="00EE010A" w:rsidRDefault="00335AE5" w:rsidP="004B5B73">
            <w:pPr>
              <w:spacing w:before="120" w:after="40"/>
              <w:ind w:right="58"/>
              <w:jc w:val="both"/>
              <w:rPr>
                <w:rFonts w:eastAsia="Times New Roman"/>
                <w:iCs/>
                <w:sz w:val="16"/>
                <w:szCs w:val="16"/>
                <w:lang w:eastAsia="en-GB"/>
              </w:rPr>
            </w:pPr>
            <w:r>
              <w:rPr>
                <w:rFonts w:eastAsia="Times New Roman"/>
                <w:iCs/>
                <w:sz w:val="16"/>
                <w:szCs w:val="16"/>
                <w:lang w:eastAsia="en-GB"/>
              </w:rPr>
              <w:t xml:space="preserve">Completed, </w:t>
            </w:r>
            <w:r w:rsidR="00473083">
              <w:rPr>
                <w:rFonts w:eastAsia="Times New Roman"/>
                <w:iCs/>
                <w:sz w:val="16"/>
                <w:szCs w:val="16"/>
                <w:lang w:eastAsia="en-GB"/>
              </w:rPr>
              <w:t>Report and recommendations contained in</w:t>
            </w:r>
            <w:r w:rsidR="00E15E26" w:rsidRPr="00EE010A">
              <w:rPr>
                <w:rFonts w:eastAsia="Times New Roman"/>
                <w:iCs/>
                <w:sz w:val="16"/>
                <w:szCs w:val="16"/>
                <w:lang w:eastAsia="en-GB"/>
              </w:rPr>
              <w:t xml:space="preserve"> </w:t>
            </w:r>
            <w:r w:rsidR="00102E97" w:rsidRPr="00102E97">
              <w:rPr>
                <w:rFonts w:eastAsia="Times New Roman"/>
                <w:iCs/>
                <w:sz w:val="16"/>
                <w:szCs w:val="16"/>
                <w:lang w:eastAsia="en-GB"/>
              </w:rPr>
              <w:t>UNEP/CMS/COP14/Doc.27.2.1</w:t>
            </w:r>
            <w:r w:rsidR="00473083">
              <w:rPr>
                <w:rFonts w:eastAsia="Times New Roman"/>
                <w:iCs/>
                <w:sz w:val="16"/>
                <w:szCs w:val="16"/>
                <w:lang w:eastAsia="en-GB"/>
              </w:rPr>
              <w:t>.</w:t>
            </w:r>
          </w:p>
        </w:tc>
      </w:tr>
      <w:tr w:rsidR="00A26724" w14:paraId="7C85DD55" w14:textId="77777777" w:rsidTr="008223E3">
        <w:trPr>
          <w:trHeight w:val="404"/>
        </w:trPr>
        <w:tc>
          <w:tcPr>
            <w:tcW w:w="15570" w:type="dxa"/>
            <w:gridSpan w:val="10"/>
            <w:shd w:val="clear" w:color="auto" w:fill="B4C6E7"/>
            <w:vAlign w:val="center"/>
          </w:tcPr>
          <w:p w14:paraId="07810ABE" w14:textId="77777777" w:rsidR="00F50B27" w:rsidRPr="00E71253" w:rsidRDefault="00335AE5" w:rsidP="00F50B27">
            <w:pPr>
              <w:spacing w:before="40" w:after="40"/>
              <w:ind w:left="57" w:right="57"/>
              <w:jc w:val="both"/>
              <w:rPr>
                <w:rFonts w:eastAsia="Times New Roman"/>
                <w:b/>
                <w:bCs/>
                <w:iCs/>
                <w:sz w:val="16"/>
                <w:szCs w:val="16"/>
                <w:lang w:eastAsia="en-GB"/>
              </w:rPr>
            </w:pPr>
            <w:r w:rsidRPr="00E71253">
              <w:rPr>
                <w:rFonts w:eastAsia="Times New Roman"/>
                <w:b/>
                <w:bCs/>
                <w:iCs/>
                <w:sz w:val="16"/>
                <w:szCs w:val="16"/>
                <w:lang w:eastAsia="en-GB"/>
              </w:rPr>
              <w:t>FRESHWATER FISH</w:t>
            </w:r>
          </w:p>
        </w:tc>
      </w:tr>
      <w:tr w:rsidR="00A26724" w14:paraId="201E8A55" w14:textId="77777777" w:rsidTr="004E2FB7">
        <w:trPr>
          <w:trHeight w:val="171"/>
        </w:trPr>
        <w:tc>
          <w:tcPr>
            <w:tcW w:w="1350" w:type="dxa"/>
          </w:tcPr>
          <w:p w14:paraId="3688FC91" w14:textId="77777777" w:rsidR="00F50B27" w:rsidRPr="00E71253" w:rsidRDefault="00335AE5" w:rsidP="00FF0B8F">
            <w:pPr>
              <w:spacing w:before="120" w:after="40"/>
              <w:ind w:left="57" w:right="58"/>
              <w:jc w:val="both"/>
              <w:rPr>
                <w:rFonts w:eastAsia="Times New Roman"/>
                <w:i/>
                <w:sz w:val="16"/>
                <w:szCs w:val="16"/>
                <w:lang w:eastAsia="en-GB"/>
              </w:rPr>
            </w:pPr>
            <w:r w:rsidRPr="00E71253">
              <w:rPr>
                <w:rFonts w:eastAsia="Times New Roman"/>
                <w:i/>
                <w:sz w:val="16"/>
                <w:szCs w:val="16"/>
                <w:lang w:eastAsia="en-GB"/>
              </w:rPr>
              <w:t>Res.10.12</w:t>
            </w:r>
          </w:p>
        </w:tc>
        <w:tc>
          <w:tcPr>
            <w:tcW w:w="2520" w:type="dxa"/>
          </w:tcPr>
          <w:p w14:paraId="404E15BA" w14:textId="77777777" w:rsidR="00F50B27" w:rsidRPr="00E71253" w:rsidRDefault="00335AE5" w:rsidP="00FF0B8F">
            <w:pPr>
              <w:spacing w:before="120" w:after="40"/>
              <w:ind w:left="57" w:right="58"/>
              <w:jc w:val="both"/>
              <w:rPr>
                <w:rFonts w:eastAsia="Times New Roman"/>
                <w:i/>
                <w:iCs/>
                <w:sz w:val="16"/>
                <w:szCs w:val="16"/>
                <w:lang w:eastAsia="en-GB"/>
              </w:rPr>
            </w:pPr>
            <w:r w:rsidRPr="00E71253">
              <w:rPr>
                <w:rFonts w:eastAsia="Times New Roman"/>
                <w:i/>
                <w:iCs/>
                <w:sz w:val="16"/>
                <w:szCs w:val="16"/>
                <w:lang w:eastAsia="en-GB"/>
              </w:rPr>
              <w:t>Issue raised by Councillors</w:t>
            </w:r>
          </w:p>
        </w:tc>
        <w:tc>
          <w:tcPr>
            <w:tcW w:w="1980" w:type="dxa"/>
          </w:tcPr>
          <w:p w14:paraId="0738D155" w14:textId="365444F1" w:rsidR="0001326E" w:rsidRPr="00E71253" w:rsidRDefault="00335AE5" w:rsidP="008223E3">
            <w:pPr>
              <w:spacing w:before="120" w:after="40"/>
              <w:ind w:left="57" w:right="58"/>
              <w:jc w:val="both"/>
              <w:rPr>
                <w:rFonts w:eastAsia="Times New Roman"/>
                <w:sz w:val="16"/>
                <w:szCs w:val="16"/>
                <w:lang w:eastAsia="en-GB"/>
              </w:rPr>
            </w:pPr>
            <w:r w:rsidRPr="00E71253">
              <w:rPr>
                <w:rFonts w:eastAsia="Times New Roman"/>
                <w:sz w:val="16"/>
                <w:szCs w:val="16"/>
                <w:lang w:eastAsia="en-GB"/>
              </w:rPr>
              <w:t>Provide advice in response to the review conservation status of freshwater fish prepared by South America</w:t>
            </w:r>
          </w:p>
        </w:tc>
        <w:tc>
          <w:tcPr>
            <w:tcW w:w="1710" w:type="dxa"/>
          </w:tcPr>
          <w:p w14:paraId="29C35CAF" w14:textId="77777777" w:rsidR="00F50B27" w:rsidRPr="00E71253" w:rsidRDefault="00335AE5" w:rsidP="00FF0B8F">
            <w:pPr>
              <w:spacing w:before="120" w:after="40"/>
              <w:ind w:right="58"/>
              <w:jc w:val="both"/>
              <w:rPr>
                <w:rFonts w:eastAsia="Times New Roman"/>
                <w:sz w:val="16"/>
                <w:szCs w:val="16"/>
                <w:lang w:eastAsia="en-GB"/>
              </w:rPr>
            </w:pPr>
            <w:r w:rsidRPr="00E71253">
              <w:rPr>
                <w:rFonts w:eastAsia="Times New Roman"/>
                <w:sz w:val="16"/>
                <w:szCs w:val="16"/>
                <w:lang w:eastAsia="en-GB"/>
              </w:rPr>
              <w:t>Recommendations for conservation action</w:t>
            </w:r>
          </w:p>
        </w:tc>
        <w:tc>
          <w:tcPr>
            <w:tcW w:w="1170" w:type="dxa"/>
          </w:tcPr>
          <w:p w14:paraId="46C75EE5" w14:textId="77777777" w:rsidR="00F50B27" w:rsidRPr="00E71253" w:rsidRDefault="00335AE5" w:rsidP="00FF0B8F">
            <w:pPr>
              <w:spacing w:before="120" w:after="40"/>
              <w:ind w:right="58"/>
              <w:jc w:val="both"/>
              <w:rPr>
                <w:rFonts w:eastAsia="Times New Roman"/>
                <w:sz w:val="16"/>
                <w:szCs w:val="16"/>
                <w:lang w:eastAsia="en-GB"/>
              </w:rPr>
            </w:pPr>
            <w:r w:rsidRPr="00E71253">
              <w:rPr>
                <w:rFonts w:eastAsia="Times New Roman"/>
                <w:sz w:val="16"/>
                <w:szCs w:val="16"/>
                <w:lang w:eastAsia="en-GB"/>
              </w:rPr>
              <w:t>Prior to ScC-SC6</w:t>
            </w:r>
          </w:p>
        </w:tc>
        <w:tc>
          <w:tcPr>
            <w:tcW w:w="1080" w:type="dxa"/>
          </w:tcPr>
          <w:p w14:paraId="69904F4E"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Zeb Hogan</w:t>
            </w:r>
          </w:p>
        </w:tc>
        <w:tc>
          <w:tcPr>
            <w:tcW w:w="990" w:type="dxa"/>
          </w:tcPr>
          <w:p w14:paraId="603F548D" w14:textId="77777777" w:rsidR="00F50B27" w:rsidRPr="0002707A" w:rsidRDefault="00335AE5" w:rsidP="00FF0B8F">
            <w:pPr>
              <w:spacing w:before="120" w:after="40"/>
              <w:ind w:left="57" w:right="58"/>
              <w:jc w:val="both"/>
              <w:rPr>
                <w:rFonts w:eastAsia="Times New Roman"/>
                <w:sz w:val="16"/>
                <w:szCs w:val="16"/>
                <w:lang w:val="pt-PT" w:eastAsia="en-GB"/>
              </w:rPr>
            </w:pPr>
            <w:r w:rsidRPr="0002707A">
              <w:rPr>
                <w:rFonts w:eastAsia="Times New Roman"/>
                <w:sz w:val="16"/>
                <w:szCs w:val="16"/>
                <w:lang w:val="pt-PT" w:eastAsia="en-GB"/>
              </w:rPr>
              <w:t>Héctor  Vera-Alcaraz</w:t>
            </w:r>
          </w:p>
          <w:p w14:paraId="789B90AB" w14:textId="77777777" w:rsidR="00F50B27" w:rsidRPr="0002707A" w:rsidRDefault="00335AE5" w:rsidP="00FF0B8F">
            <w:pPr>
              <w:spacing w:before="120" w:after="40"/>
              <w:ind w:left="57" w:right="58"/>
              <w:jc w:val="both"/>
              <w:rPr>
                <w:rFonts w:eastAsia="Times New Roman"/>
                <w:sz w:val="16"/>
                <w:szCs w:val="16"/>
                <w:lang w:val="pt-PT" w:eastAsia="en-GB"/>
              </w:rPr>
            </w:pPr>
            <w:r w:rsidRPr="0002707A">
              <w:rPr>
                <w:rFonts w:eastAsia="Times New Roman"/>
                <w:sz w:val="16"/>
                <w:szCs w:val="16"/>
                <w:lang w:val="pt-PT" w:eastAsia="en-GB"/>
              </w:rPr>
              <w:t>(Secretariat FP : Melanie Virtue)</w:t>
            </w:r>
          </w:p>
        </w:tc>
        <w:tc>
          <w:tcPr>
            <w:tcW w:w="990" w:type="dxa"/>
          </w:tcPr>
          <w:p w14:paraId="0309DC19" w14:textId="77777777" w:rsidR="00F50B27" w:rsidRPr="0002707A" w:rsidRDefault="00F50B27" w:rsidP="00FF0B8F">
            <w:pPr>
              <w:spacing w:before="120" w:after="40"/>
              <w:ind w:left="57" w:right="58"/>
              <w:jc w:val="both"/>
              <w:rPr>
                <w:rFonts w:eastAsia="Times New Roman"/>
                <w:sz w:val="16"/>
                <w:szCs w:val="16"/>
                <w:lang w:val="pt-PT" w:eastAsia="en-GB"/>
              </w:rPr>
            </w:pPr>
          </w:p>
        </w:tc>
        <w:tc>
          <w:tcPr>
            <w:tcW w:w="1260" w:type="dxa"/>
            <w:shd w:val="clear" w:color="auto" w:fill="auto"/>
          </w:tcPr>
          <w:p w14:paraId="2C4D54D2"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ScC-SC6</w:t>
            </w:r>
          </w:p>
          <w:p w14:paraId="2DBBB670" w14:textId="77777777" w:rsidR="00F50B27" w:rsidRPr="00E71253" w:rsidRDefault="00335AE5" w:rsidP="00FF0B8F">
            <w:pPr>
              <w:spacing w:before="120" w:after="40"/>
              <w:ind w:left="57" w:right="58"/>
              <w:jc w:val="both"/>
              <w:rPr>
                <w:rFonts w:eastAsia="Times New Roman"/>
                <w:sz w:val="16"/>
                <w:szCs w:val="16"/>
                <w:lang w:eastAsia="en-GB"/>
              </w:rPr>
            </w:pPr>
            <w:r w:rsidRPr="00E71253">
              <w:rPr>
                <w:rFonts w:eastAsia="Times New Roman"/>
                <w:sz w:val="16"/>
                <w:szCs w:val="16"/>
                <w:lang w:eastAsia="en-GB"/>
              </w:rPr>
              <w:t>COP14</w:t>
            </w:r>
          </w:p>
        </w:tc>
        <w:tc>
          <w:tcPr>
            <w:tcW w:w="2520" w:type="dxa"/>
          </w:tcPr>
          <w:p w14:paraId="1552AF5F" w14:textId="77777777" w:rsidR="00F50B27" w:rsidRPr="00EE010A" w:rsidRDefault="00335AE5" w:rsidP="1ED43704">
            <w:pPr>
              <w:spacing w:before="120" w:after="40"/>
              <w:ind w:left="57" w:right="58"/>
              <w:jc w:val="both"/>
              <w:rPr>
                <w:rFonts w:eastAsia="Times New Roman"/>
                <w:sz w:val="16"/>
                <w:szCs w:val="16"/>
                <w:lang w:eastAsia="en-GB"/>
              </w:rPr>
            </w:pPr>
            <w:r w:rsidRPr="1ED43704">
              <w:rPr>
                <w:rFonts w:eastAsia="Times New Roman"/>
                <w:sz w:val="16"/>
                <w:szCs w:val="16"/>
                <w:lang w:eastAsia="en-GB"/>
              </w:rPr>
              <w:t xml:space="preserve">Ongoing. </w:t>
            </w:r>
            <w:r w:rsidR="00810180">
              <w:rPr>
                <w:rFonts w:eastAsia="Times New Roman"/>
                <w:iCs/>
                <w:sz w:val="16"/>
                <w:szCs w:val="16"/>
                <w:lang w:eastAsia="en-GB"/>
              </w:rPr>
              <w:t xml:space="preserve">Recommendations contained in </w:t>
            </w:r>
            <w:r w:rsidR="00810180" w:rsidRPr="00687FFC">
              <w:rPr>
                <w:rFonts w:eastAsia="Times New Roman"/>
                <w:iCs/>
                <w:sz w:val="16"/>
                <w:szCs w:val="16"/>
                <w:lang w:eastAsia="en-GB"/>
              </w:rPr>
              <w:t>UNEP/CMS/COP14/Doc.27.</w:t>
            </w:r>
            <w:r w:rsidR="00147B9C">
              <w:rPr>
                <w:rFonts w:eastAsia="Times New Roman"/>
                <w:iCs/>
                <w:sz w:val="16"/>
                <w:szCs w:val="16"/>
                <w:lang w:eastAsia="en-GB"/>
              </w:rPr>
              <w:t>7.2</w:t>
            </w:r>
            <w:r w:rsidR="00810180">
              <w:rPr>
                <w:rFonts w:eastAsia="Times New Roman"/>
                <w:iCs/>
                <w:sz w:val="16"/>
                <w:szCs w:val="16"/>
                <w:lang w:eastAsia="en-GB"/>
              </w:rPr>
              <w:t>.</w:t>
            </w:r>
          </w:p>
        </w:tc>
      </w:tr>
      <w:tr w:rsidR="00A26724" w14:paraId="7735B7CD" w14:textId="77777777" w:rsidTr="004E2FB7">
        <w:trPr>
          <w:trHeight w:val="458"/>
        </w:trPr>
        <w:tc>
          <w:tcPr>
            <w:tcW w:w="15570" w:type="dxa"/>
            <w:gridSpan w:val="10"/>
            <w:shd w:val="clear" w:color="auto" w:fill="B4C6E7"/>
            <w:vAlign w:val="center"/>
          </w:tcPr>
          <w:p w14:paraId="4EADA8E8" w14:textId="77777777" w:rsidR="00F50B27" w:rsidRPr="00E71253" w:rsidRDefault="00335AE5" w:rsidP="00F50B27">
            <w:pPr>
              <w:spacing w:before="40" w:after="40"/>
              <w:ind w:left="57" w:right="57"/>
              <w:jc w:val="both"/>
              <w:rPr>
                <w:rFonts w:eastAsia="Times New Roman"/>
                <w:b/>
                <w:bCs/>
                <w:iCs/>
                <w:sz w:val="16"/>
                <w:szCs w:val="16"/>
                <w:lang w:eastAsia="en-GB"/>
              </w:rPr>
            </w:pPr>
            <w:r w:rsidRPr="00E71253">
              <w:rPr>
                <w:rFonts w:eastAsia="Times New Roman"/>
                <w:b/>
                <w:bCs/>
                <w:iCs/>
                <w:sz w:val="16"/>
                <w:szCs w:val="16"/>
                <w:lang w:val="en-GB" w:eastAsia="en-GB"/>
              </w:rPr>
              <w:t>INTENTIONAL KILLING AND MUTILATION OF SEABIRDS</w:t>
            </w:r>
          </w:p>
        </w:tc>
      </w:tr>
      <w:tr w:rsidR="00A26724" w14:paraId="19EE39DF" w14:textId="77777777" w:rsidTr="004E2FB7">
        <w:trPr>
          <w:trHeight w:val="171"/>
        </w:trPr>
        <w:tc>
          <w:tcPr>
            <w:tcW w:w="1350" w:type="dxa"/>
          </w:tcPr>
          <w:p w14:paraId="62D92669" w14:textId="77777777" w:rsidR="00F50B27" w:rsidRPr="00E71253" w:rsidRDefault="00335AE5" w:rsidP="00FF0B8F">
            <w:pPr>
              <w:spacing w:before="120" w:after="40"/>
              <w:ind w:left="58" w:right="58"/>
              <w:jc w:val="both"/>
              <w:rPr>
                <w:rFonts w:eastAsia="Times New Roman"/>
                <w:i/>
                <w:sz w:val="16"/>
                <w:szCs w:val="16"/>
                <w:lang w:eastAsia="en-GB"/>
              </w:rPr>
            </w:pPr>
            <w:r w:rsidRPr="00E71253">
              <w:rPr>
                <w:rFonts w:eastAsia="Times New Roman"/>
                <w:i/>
                <w:sz w:val="16"/>
                <w:szCs w:val="16"/>
                <w:lang w:eastAsia="en-GB"/>
              </w:rPr>
              <w:t>Article III (5)</w:t>
            </w:r>
          </w:p>
          <w:p w14:paraId="3FA37C8F" w14:textId="77777777" w:rsidR="00F50B27" w:rsidRPr="00E71253" w:rsidRDefault="00335AE5" w:rsidP="00FF0B8F">
            <w:pPr>
              <w:spacing w:before="120" w:after="40"/>
              <w:ind w:left="58" w:right="58"/>
              <w:jc w:val="both"/>
              <w:rPr>
                <w:rFonts w:eastAsia="Times New Roman"/>
                <w:i/>
                <w:sz w:val="16"/>
                <w:szCs w:val="16"/>
                <w:lang w:eastAsia="en-GB"/>
              </w:rPr>
            </w:pPr>
            <w:r w:rsidRPr="00E71253">
              <w:rPr>
                <w:rFonts w:eastAsia="Times New Roman"/>
                <w:i/>
                <w:sz w:val="16"/>
                <w:szCs w:val="16"/>
                <w:lang w:eastAsia="en-GB"/>
              </w:rPr>
              <w:t>Res.12.22</w:t>
            </w:r>
          </w:p>
        </w:tc>
        <w:tc>
          <w:tcPr>
            <w:tcW w:w="2520" w:type="dxa"/>
          </w:tcPr>
          <w:p w14:paraId="7DEE61CC" w14:textId="77777777" w:rsidR="00F50B27" w:rsidRPr="00E71253" w:rsidRDefault="00335AE5" w:rsidP="00FF0B8F">
            <w:pPr>
              <w:spacing w:before="120" w:after="40"/>
              <w:ind w:left="58" w:right="58"/>
              <w:jc w:val="both"/>
              <w:rPr>
                <w:rFonts w:eastAsia="Times New Roman"/>
                <w:i/>
                <w:iCs/>
                <w:sz w:val="16"/>
                <w:szCs w:val="16"/>
                <w:lang w:eastAsia="en-GB"/>
              </w:rPr>
            </w:pPr>
            <w:r w:rsidRPr="00E71253">
              <w:rPr>
                <w:rFonts w:eastAsia="Times New Roman"/>
                <w:i/>
                <w:iCs/>
                <w:sz w:val="16"/>
                <w:szCs w:val="16"/>
                <w:lang w:eastAsia="en-GB"/>
              </w:rPr>
              <w:t>Emerging issue raised by Councillors</w:t>
            </w:r>
          </w:p>
        </w:tc>
        <w:tc>
          <w:tcPr>
            <w:tcW w:w="1980" w:type="dxa"/>
          </w:tcPr>
          <w:p w14:paraId="3D2AC5DF"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Establish intersessional WG to further investigate the issue in collaboration with ACAP</w:t>
            </w:r>
          </w:p>
          <w:p w14:paraId="2CF5D21B"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Review information submitted by Parties on measures undertaken to address the issue in the Southwest Atlantic</w:t>
            </w:r>
          </w:p>
        </w:tc>
        <w:tc>
          <w:tcPr>
            <w:tcW w:w="1710" w:type="dxa"/>
          </w:tcPr>
          <w:p w14:paraId="6D8A2455"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Review and recommendations</w:t>
            </w:r>
          </w:p>
        </w:tc>
        <w:tc>
          <w:tcPr>
            <w:tcW w:w="1170" w:type="dxa"/>
          </w:tcPr>
          <w:p w14:paraId="67A0B881"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Prior to ScC-SC6</w:t>
            </w:r>
          </w:p>
        </w:tc>
        <w:tc>
          <w:tcPr>
            <w:tcW w:w="1080" w:type="dxa"/>
          </w:tcPr>
          <w:p w14:paraId="1BD30ECC"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 xml:space="preserve">Barry Baker </w:t>
            </w:r>
          </w:p>
          <w:p w14:paraId="0AEB6B19"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Graeme Taylor</w:t>
            </w:r>
          </w:p>
        </w:tc>
        <w:tc>
          <w:tcPr>
            <w:tcW w:w="990" w:type="dxa"/>
          </w:tcPr>
          <w:p w14:paraId="04786066" w14:textId="77777777" w:rsidR="00F50B27" w:rsidRPr="00E71253" w:rsidRDefault="00335AE5" w:rsidP="00FF0B8F">
            <w:pPr>
              <w:spacing w:before="120" w:after="40"/>
              <w:ind w:left="58" w:right="58"/>
              <w:jc w:val="both"/>
              <w:rPr>
                <w:rFonts w:eastAsia="Times New Roman"/>
                <w:sz w:val="16"/>
                <w:szCs w:val="16"/>
                <w:lang w:eastAsia="en-GB"/>
              </w:rPr>
            </w:pPr>
            <w:r w:rsidRPr="5AC8C127">
              <w:rPr>
                <w:rFonts w:eastAsia="Times New Roman"/>
                <w:sz w:val="16"/>
                <w:szCs w:val="16"/>
                <w:lang w:eastAsia="en-GB"/>
              </w:rPr>
              <w:t>(Secretariat FP: Melanie Virtue)</w:t>
            </w:r>
          </w:p>
        </w:tc>
        <w:tc>
          <w:tcPr>
            <w:tcW w:w="990" w:type="dxa"/>
          </w:tcPr>
          <w:p w14:paraId="1916D304" w14:textId="77777777" w:rsidR="00F50B27" w:rsidRPr="00E71253" w:rsidRDefault="00F50B27" w:rsidP="00FF0B8F">
            <w:pPr>
              <w:spacing w:before="120" w:after="40"/>
              <w:ind w:left="58" w:right="58"/>
              <w:jc w:val="both"/>
              <w:rPr>
                <w:rFonts w:eastAsia="Times New Roman"/>
                <w:sz w:val="16"/>
                <w:szCs w:val="16"/>
                <w:lang w:eastAsia="en-GB"/>
              </w:rPr>
            </w:pPr>
          </w:p>
        </w:tc>
        <w:tc>
          <w:tcPr>
            <w:tcW w:w="1260" w:type="dxa"/>
            <w:shd w:val="clear" w:color="auto" w:fill="auto"/>
          </w:tcPr>
          <w:p w14:paraId="1BAA0F81"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ScC-SC6</w:t>
            </w:r>
          </w:p>
          <w:p w14:paraId="6621938A" w14:textId="77777777" w:rsidR="00F50B27" w:rsidRPr="00E71253" w:rsidRDefault="00335AE5" w:rsidP="00FF0B8F">
            <w:pPr>
              <w:spacing w:before="120" w:after="40"/>
              <w:ind w:left="58" w:right="58"/>
              <w:jc w:val="both"/>
              <w:rPr>
                <w:rFonts w:eastAsia="Times New Roman"/>
                <w:sz w:val="16"/>
                <w:szCs w:val="16"/>
                <w:lang w:eastAsia="en-GB"/>
              </w:rPr>
            </w:pPr>
            <w:r w:rsidRPr="00E71253">
              <w:rPr>
                <w:rFonts w:eastAsia="Times New Roman"/>
                <w:sz w:val="16"/>
                <w:szCs w:val="16"/>
                <w:lang w:eastAsia="en-GB"/>
              </w:rPr>
              <w:t>COP14</w:t>
            </w:r>
          </w:p>
        </w:tc>
        <w:tc>
          <w:tcPr>
            <w:tcW w:w="2520" w:type="dxa"/>
          </w:tcPr>
          <w:p w14:paraId="31260082" w14:textId="77777777" w:rsidR="00F50B27" w:rsidRPr="00C47647" w:rsidRDefault="00335AE5" w:rsidP="1ED43704">
            <w:pPr>
              <w:spacing w:before="40" w:after="40"/>
              <w:ind w:left="57" w:right="57"/>
              <w:jc w:val="both"/>
              <w:rPr>
                <w:rFonts w:eastAsia="Times New Roman"/>
                <w:sz w:val="16"/>
                <w:szCs w:val="16"/>
                <w:lang w:eastAsia="en-GB"/>
              </w:rPr>
            </w:pPr>
            <w:r w:rsidRPr="00C47647">
              <w:rPr>
                <w:rFonts w:eastAsia="Times New Roman"/>
                <w:sz w:val="16"/>
                <w:szCs w:val="16"/>
                <w:lang w:eastAsia="en-GB"/>
              </w:rPr>
              <w:t xml:space="preserve">Completed. See </w:t>
            </w:r>
            <w:r w:rsidRPr="00FB6618">
              <w:rPr>
                <w:rFonts w:eastAsia="Times New Roman"/>
                <w:sz w:val="16"/>
                <w:szCs w:val="16"/>
                <w:lang w:eastAsia="en-GB"/>
              </w:rPr>
              <w:t>UNEP/CMS/COP14/Doc.27.</w:t>
            </w:r>
            <w:r w:rsidR="00443521" w:rsidRPr="00FB6618">
              <w:rPr>
                <w:rFonts w:eastAsia="Times New Roman"/>
                <w:sz w:val="16"/>
                <w:szCs w:val="16"/>
                <w:lang w:eastAsia="en-GB"/>
              </w:rPr>
              <w:t>1.3</w:t>
            </w:r>
            <w:r w:rsidRPr="00FB6618">
              <w:rPr>
                <w:rFonts w:eastAsia="Times New Roman"/>
                <w:sz w:val="16"/>
                <w:szCs w:val="16"/>
                <w:lang w:eastAsia="en-GB"/>
              </w:rPr>
              <w:t>.</w:t>
            </w:r>
          </w:p>
        </w:tc>
      </w:tr>
    </w:tbl>
    <w:p w14:paraId="6AE3C380" w14:textId="77777777" w:rsidR="00FA098F" w:rsidRDefault="00FA098F" w:rsidP="004641A5">
      <w:pPr>
        <w:jc w:val="both"/>
        <w:rPr>
          <w:rFonts w:cs="Arial"/>
          <w:lang w:val="en-GB"/>
        </w:rPr>
        <w:sectPr w:rsidR="00FA098F" w:rsidSect="00B53B0B">
          <w:headerReference w:type="even" r:id="rId22"/>
          <w:headerReference w:type="default" r:id="rId23"/>
          <w:footerReference w:type="even" r:id="rId24"/>
          <w:footerReference w:type="default" r:id="rId25"/>
          <w:headerReference w:type="first" r:id="rId26"/>
          <w:footerReference w:type="first" r:id="rId27"/>
          <w:pgSz w:w="16838" w:h="11906" w:orient="landscape" w:code="9"/>
          <w:pgMar w:top="1134" w:right="1134" w:bottom="1134" w:left="1134" w:header="720" w:footer="580" w:gutter="0"/>
          <w:cols w:space="720"/>
          <w:titlePg/>
          <w:docGrid w:linePitch="360"/>
        </w:sectPr>
      </w:pPr>
    </w:p>
    <w:tbl>
      <w:tblPr>
        <w:tblStyle w:val="TableGrid11"/>
        <w:tblpPr w:leftFromText="180" w:rightFromText="180" w:vertAnchor="text" w:tblpX="-550" w:tblpY="1"/>
        <w:tblOverlap w:val="never"/>
        <w:tblW w:w="15655" w:type="dxa"/>
        <w:tblLayout w:type="fixed"/>
        <w:tblLook w:val="04A0" w:firstRow="1" w:lastRow="0" w:firstColumn="1" w:lastColumn="0" w:noHBand="0" w:noVBand="1"/>
      </w:tblPr>
      <w:tblGrid>
        <w:gridCol w:w="1073"/>
        <w:gridCol w:w="272"/>
        <w:gridCol w:w="2610"/>
        <w:gridCol w:w="1980"/>
        <w:gridCol w:w="1620"/>
        <w:gridCol w:w="1170"/>
        <w:gridCol w:w="1080"/>
        <w:gridCol w:w="990"/>
        <w:gridCol w:w="990"/>
        <w:gridCol w:w="1350"/>
        <w:gridCol w:w="2520"/>
      </w:tblGrid>
      <w:tr w:rsidR="00A26724" w14:paraId="2EE81903" w14:textId="77777777" w:rsidTr="00B63501">
        <w:trPr>
          <w:tblHeader/>
        </w:trPr>
        <w:tc>
          <w:tcPr>
            <w:tcW w:w="1073" w:type="dxa"/>
            <w:tcBorders>
              <w:right w:val="nil"/>
            </w:tcBorders>
            <w:shd w:val="clear" w:color="auto" w:fill="D0CECE"/>
            <w:vAlign w:val="center"/>
          </w:tcPr>
          <w:p w14:paraId="3ED00567" w14:textId="77777777" w:rsidR="00FA098F" w:rsidRPr="00F70AEE" w:rsidRDefault="00FA098F" w:rsidP="00B63501">
            <w:pPr>
              <w:spacing w:before="40" w:after="40"/>
              <w:ind w:left="57" w:right="57"/>
              <w:rPr>
                <w:b/>
                <w:sz w:val="16"/>
                <w:szCs w:val="16"/>
              </w:rPr>
            </w:pPr>
          </w:p>
        </w:tc>
        <w:tc>
          <w:tcPr>
            <w:tcW w:w="272" w:type="dxa"/>
            <w:tcBorders>
              <w:left w:val="nil"/>
            </w:tcBorders>
            <w:shd w:val="clear" w:color="auto" w:fill="D0CECE"/>
            <w:vAlign w:val="center"/>
          </w:tcPr>
          <w:p w14:paraId="4D6C1CA7" w14:textId="77777777" w:rsidR="00FA098F" w:rsidRPr="00D039F3" w:rsidRDefault="00FA098F" w:rsidP="00B63501">
            <w:pPr>
              <w:spacing w:before="40" w:after="40"/>
              <w:ind w:left="57" w:right="57"/>
              <w:rPr>
                <w:b/>
                <w:sz w:val="16"/>
                <w:szCs w:val="16"/>
              </w:rPr>
            </w:pPr>
          </w:p>
        </w:tc>
        <w:tc>
          <w:tcPr>
            <w:tcW w:w="2610" w:type="dxa"/>
            <w:tcBorders>
              <w:left w:val="nil"/>
            </w:tcBorders>
            <w:shd w:val="clear" w:color="auto" w:fill="D0CECE"/>
            <w:vAlign w:val="center"/>
          </w:tcPr>
          <w:p w14:paraId="47942383" w14:textId="77777777" w:rsidR="00FA098F" w:rsidRPr="00F70AEE" w:rsidRDefault="00335AE5" w:rsidP="00B63501">
            <w:pPr>
              <w:spacing w:before="40" w:after="40"/>
              <w:ind w:left="57" w:right="57"/>
              <w:jc w:val="both"/>
              <w:rPr>
                <w:b/>
                <w:sz w:val="16"/>
                <w:szCs w:val="16"/>
              </w:rPr>
            </w:pPr>
            <w:r w:rsidRPr="00F70AEE">
              <w:rPr>
                <w:b/>
                <w:sz w:val="16"/>
                <w:szCs w:val="16"/>
              </w:rPr>
              <w:t>Mandate</w:t>
            </w:r>
          </w:p>
        </w:tc>
        <w:tc>
          <w:tcPr>
            <w:tcW w:w="1980" w:type="dxa"/>
            <w:shd w:val="clear" w:color="auto" w:fill="D0CECE"/>
            <w:vAlign w:val="center"/>
          </w:tcPr>
          <w:p w14:paraId="19232133" w14:textId="77777777" w:rsidR="00FA098F" w:rsidRPr="00F70AEE" w:rsidRDefault="00335AE5" w:rsidP="00B63501">
            <w:pPr>
              <w:spacing w:before="40" w:after="40"/>
              <w:ind w:left="57" w:right="57" w:firstLine="74"/>
              <w:jc w:val="both"/>
              <w:rPr>
                <w:b/>
                <w:sz w:val="16"/>
                <w:szCs w:val="16"/>
              </w:rPr>
            </w:pPr>
            <w:r w:rsidRPr="00F70AEE">
              <w:rPr>
                <w:b/>
                <w:sz w:val="16"/>
                <w:szCs w:val="16"/>
              </w:rPr>
              <w:t>Activity</w:t>
            </w:r>
          </w:p>
        </w:tc>
        <w:tc>
          <w:tcPr>
            <w:tcW w:w="1620" w:type="dxa"/>
            <w:shd w:val="clear" w:color="auto" w:fill="D0CECE"/>
            <w:vAlign w:val="center"/>
          </w:tcPr>
          <w:p w14:paraId="73BD5560" w14:textId="77777777" w:rsidR="00FA098F" w:rsidRPr="00F70AEE" w:rsidRDefault="00335AE5" w:rsidP="00B63501">
            <w:pPr>
              <w:spacing w:before="40" w:after="40"/>
              <w:ind w:left="57" w:right="57"/>
              <w:jc w:val="both"/>
              <w:rPr>
                <w:b/>
                <w:sz w:val="16"/>
                <w:szCs w:val="16"/>
              </w:rPr>
            </w:pPr>
            <w:r w:rsidRPr="00F70AEE">
              <w:rPr>
                <w:b/>
                <w:sz w:val="16"/>
                <w:szCs w:val="16"/>
              </w:rPr>
              <w:t>Expected Output</w:t>
            </w:r>
          </w:p>
        </w:tc>
        <w:tc>
          <w:tcPr>
            <w:tcW w:w="1170" w:type="dxa"/>
            <w:shd w:val="clear" w:color="auto" w:fill="D0CECE"/>
            <w:vAlign w:val="center"/>
          </w:tcPr>
          <w:p w14:paraId="41813864" w14:textId="77777777" w:rsidR="00FA098F" w:rsidRPr="00F70AEE" w:rsidRDefault="00335AE5" w:rsidP="00B63501">
            <w:pPr>
              <w:spacing w:before="40" w:after="40"/>
              <w:ind w:left="57" w:right="57"/>
              <w:jc w:val="both"/>
              <w:rPr>
                <w:b/>
                <w:sz w:val="16"/>
                <w:szCs w:val="16"/>
              </w:rPr>
            </w:pPr>
            <w:r w:rsidRPr="00F70AEE">
              <w:rPr>
                <w:b/>
                <w:sz w:val="16"/>
                <w:szCs w:val="16"/>
              </w:rPr>
              <w:t>Timeframe</w:t>
            </w:r>
          </w:p>
        </w:tc>
        <w:tc>
          <w:tcPr>
            <w:tcW w:w="1080" w:type="dxa"/>
            <w:shd w:val="clear" w:color="auto" w:fill="D0CECE"/>
            <w:vAlign w:val="center"/>
          </w:tcPr>
          <w:p w14:paraId="155D1931" w14:textId="77777777" w:rsidR="00FA098F" w:rsidRPr="00F70AEE" w:rsidRDefault="00335AE5" w:rsidP="00B63501">
            <w:pPr>
              <w:spacing w:before="40" w:after="40"/>
              <w:ind w:left="57" w:right="57"/>
              <w:jc w:val="both"/>
              <w:rPr>
                <w:b/>
                <w:sz w:val="16"/>
                <w:szCs w:val="16"/>
              </w:rPr>
            </w:pPr>
            <w:r w:rsidRPr="00F70AEE">
              <w:rPr>
                <w:b/>
                <w:sz w:val="16"/>
                <w:szCs w:val="16"/>
              </w:rPr>
              <w:t xml:space="preserve">Lead </w:t>
            </w:r>
          </w:p>
        </w:tc>
        <w:tc>
          <w:tcPr>
            <w:tcW w:w="990" w:type="dxa"/>
            <w:shd w:val="clear" w:color="auto" w:fill="D0CECE"/>
            <w:vAlign w:val="center"/>
          </w:tcPr>
          <w:p w14:paraId="2F9C1D81" w14:textId="77777777" w:rsidR="00FA098F" w:rsidRPr="00F70AEE" w:rsidRDefault="00335AE5" w:rsidP="00B63501">
            <w:pPr>
              <w:spacing w:before="40" w:after="40"/>
              <w:ind w:left="57" w:right="57"/>
              <w:jc w:val="both"/>
              <w:rPr>
                <w:b/>
                <w:sz w:val="16"/>
                <w:szCs w:val="16"/>
              </w:rPr>
            </w:pPr>
            <w:r w:rsidRPr="00F70AEE">
              <w:rPr>
                <w:b/>
                <w:sz w:val="16"/>
                <w:szCs w:val="16"/>
              </w:rPr>
              <w:t>Contributors</w:t>
            </w:r>
          </w:p>
        </w:tc>
        <w:tc>
          <w:tcPr>
            <w:tcW w:w="990" w:type="dxa"/>
            <w:shd w:val="clear" w:color="auto" w:fill="D0CECE"/>
            <w:vAlign w:val="center"/>
          </w:tcPr>
          <w:p w14:paraId="1324BA41" w14:textId="77777777" w:rsidR="00FA098F" w:rsidRPr="00F70AEE" w:rsidRDefault="00335AE5" w:rsidP="00B63501">
            <w:pPr>
              <w:spacing w:before="40" w:after="40"/>
              <w:ind w:left="57" w:right="57"/>
              <w:jc w:val="both"/>
              <w:rPr>
                <w:b/>
                <w:sz w:val="16"/>
                <w:szCs w:val="16"/>
              </w:rPr>
            </w:pPr>
            <w:r w:rsidRPr="00F70AEE">
              <w:rPr>
                <w:b/>
                <w:sz w:val="16"/>
                <w:szCs w:val="16"/>
              </w:rPr>
              <w:t>Priority</w:t>
            </w:r>
          </w:p>
        </w:tc>
        <w:tc>
          <w:tcPr>
            <w:tcW w:w="1350" w:type="dxa"/>
            <w:shd w:val="clear" w:color="auto" w:fill="D0CECE"/>
            <w:vAlign w:val="center"/>
          </w:tcPr>
          <w:p w14:paraId="030A01AB" w14:textId="77777777" w:rsidR="00FA098F" w:rsidRPr="00F70AEE" w:rsidRDefault="00335AE5" w:rsidP="00B63501">
            <w:pPr>
              <w:spacing w:before="40" w:after="40"/>
              <w:ind w:left="57" w:right="57"/>
              <w:jc w:val="both"/>
              <w:rPr>
                <w:b/>
                <w:sz w:val="16"/>
                <w:szCs w:val="16"/>
              </w:rPr>
            </w:pPr>
            <w:r w:rsidRPr="00F70AEE">
              <w:rPr>
                <w:b/>
                <w:sz w:val="16"/>
                <w:szCs w:val="16"/>
              </w:rPr>
              <w:t>Report to</w:t>
            </w:r>
          </w:p>
        </w:tc>
        <w:tc>
          <w:tcPr>
            <w:tcW w:w="2520" w:type="dxa"/>
            <w:shd w:val="clear" w:color="auto" w:fill="D0CECE"/>
            <w:vAlign w:val="center"/>
          </w:tcPr>
          <w:p w14:paraId="31EEBD7C" w14:textId="77777777" w:rsidR="00FA098F" w:rsidRPr="00F70AEE" w:rsidRDefault="00335AE5" w:rsidP="00B63501">
            <w:pPr>
              <w:spacing w:before="40" w:after="40"/>
              <w:ind w:left="57" w:right="57"/>
              <w:jc w:val="both"/>
              <w:rPr>
                <w:b/>
                <w:sz w:val="16"/>
                <w:szCs w:val="16"/>
              </w:rPr>
            </w:pPr>
            <w:r w:rsidRPr="00F70AEE">
              <w:rPr>
                <w:b/>
                <w:sz w:val="16"/>
                <w:szCs w:val="16"/>
              </w:rPr>
              <w:t>Status</w:t>
            </w:r>
          </w:p>
        </w:tc>
      </w:tr>
      <w:tr w:rsidR="00A26724" w14:paraId="1D2615C9" w14:textId="77777777" w:rsidTr="00B63501">
        <w:trPr>
          <w:trHeight w:val="975"/>
        </w:trPr>
        <w:tc>
          <w:tcPr>
            <w:tcW w:w="1345" w:type="dxa"/>
            <w:gridSpan w:val="2"/>
          </w:tcPr>
          <w:p w14:paraId="19146634" w14:textId="77777777" w:rsidR="00FA098F" w:rsidRPr="00D039F3" w:rsidRDefault="00335AE5" w:rsidP="00B63501">
            <w:pPr>
              <w:spacing w:before="40" w:after="40"/>
              <w:ind w:left="57" w:right="57"/>
              <w:jc w:val="both"/>
              <w:rPr>
                <w:i/>
                <w:sz w:val="16"/>
                <w:szCs w:val="16"/>
              </w:rPr>
            </w:pPr>
            <w:r w:rsidRPr="00D039F3">
              <w:rPr>
                <w:i/>
                <w:sz w:val="16"/>
                <w:szCs w:val="16"/>
              </w:rPr>
              <w:t xml:space="preserve">Resolution / Decision number </w:t>
            </w:r>
          </w:p>
        </w:tc>
        <w:tc>
          <w:tcPr>
            <w:tcW w:w="2610" w:type="dxa"/>
          </w:tcPr>
          <w:p w14:paraId="3EA191C3" w14:textId="77777777" w:rsidR="00FA098F" w:rsidRPr="00F70AEE" w:rsidRDefault="00335AE5" w:rsidP="00B63501">
            <w:pPr>
              <w:spacing w:before="40" w:after="40"/>
              <w:ind w:left="57" w:right="57"/>
              <w:jc w:val="both"/>
              <w:rPr>
                <w:i/>
                <w:sz w:val="16"/>
                <w:szCs w:val="16"/>
              </w:rPr>
            </w:pPr>
            <w:r w:rsidRPr="00F70AEE">
              <w:rPr>
                <w:i/>
                <w:sz w:val="16"/>
                <w:szCs w:val="16"/>
              </w:rPr>
              <w:t xml:space="preserve">Text of Resolution / Decision </w:t>
            </w:r>
          </w:p>
          <w:p w14:paraId="5761BA82" w14:textId="77777777" w:rsidR="00FA098F" w:rsidRPr="00F70AEE" w:rsidRDefault="00FA098F" w:rsidP="00B63501">
            <w:pPr>
              <w:spacing w:before="40" w:after="40"/>
              <w:ind w:left="57" w:right="57"/>
              <w:jc w:val="both"/>
              <w:rPr>
                <w:sz w:val="16"/>
                <w:szCs w:val="16"/>
              </w:rPr>
            </w:pPr>
          </w:p>
          <w:p w14:paraId="5B3CF0CE" w14:textId="77777777" w:rsidR="00FA098F" w:rsidRPr="00F70AEE" w:rsidRDefault="00335AE5" w:rsidP="00B63501">
            <w:pPr>
              <w:spacing w:before="40" w:after="40"/>
              <w:ind w:left="57" w:right="57"/>
              <w:jc w:val="both"/>
              <w:rPr>
                <w:i/>
                <w:sz w:val="16"/>
                <w:szCs w:val="16"/>
              </w:rPr>
            </w:pPr>
            <w:r w:rsidRPr="00F70AEE">
              <w:rPr>
                <w:sz w:val="16"/>
                <w:szCs w:val="16"/>
              </w:rPr>
              <w:t>(The Scientific Council shall/should)</w:t>
            </w:r>
          </w:p>
        </w:tc>
        <w:tc>
          <w:tcPr>
            <w:tcW w:w="1980" w:type="dxa"/>
          </w:tcPr>
          <w:p w14:paraId="4BEEF809" w14:textId="77777777" w:rsidR="00FA098F" w:rsidRPr="00F70AEE" w:rsidRDefault="00335AE5" w:rsidP="00B63501">
            <w:pPr>
              <w:spacing w:before="40" w:after="40"/>
              <w:ind w:left="57" w:right="57"/>
              <w:jc w:val="both"/>
              <w:rPr>
                <w:i/>
                <w:sz w:val="16"/>
                <w:szCs w:val="16"/>
              </w:rPr>
            </w:pPr>
            <w:r w:rsidRPr="00F70AEE">
              <w:rPr>
                <w:i/>
                <w:sz w:val="16"/>
                <w:szCs w:val="16"/>
              </w:rPr>
              <w:t>Further short description of activity (if necessary)</w:t>
            </w:r>
          </w:p>
        </w:tc>
        <w:tc>
          <w:tcPr>
            <w:tcW w:w="1620" w:type="dxa"/>
          </w:tcPr>
          <w:p w14:paraId="29AE4C02" w14:textId="77777777" w:rsidR="00FA098F" w:rsidRPr="00F70AEE" w:rsidRDefault="00335AE5" w:rsidP="00B63501">
            <w:pPr>
              <w:spacing w:before="40" w:after="40"/>
              <w:ind w:left="57" w:right="57"/>
              <w:jc w:val="both"/>
              <w:rPr>
                <w:i/>
                <w:sz w:val="16"/>
                <w:szCs w:val="16"/>
              </w:rPr>
            </w:pPr>
            <w:r w:rsidRPr="00F70AEE">
              <w:rPr>
                <w:i/>
                <w:sz w:val="16"/>
                <w:szCs w:val="16"/>
              </w:rPr>
              <w:t>List of outputs</w:t>
            </w:r>
          </w:p>
        </w:tc>
        <w:tc>
          <w:tcPr>
            <w:tcW w:w="1170" w:type="dxa"/>
          </w:tcPr>
          <w:p w14:paraId="1EA6C14B" w14:textId="77777777" w:rsidR="00FA098F" w:rsidRPr="00F70AEE" w:rsidRDefault="00335AE5" w:rsidP="00B63501">
            <w:pPr>
              <w:spacing w:before="40" w:after="40"/>
              <w:ind w:left="57" w:right="57"/>
              <w:jc w:val="both"/>
              <w:rPr>
                <w:i/>
                <w:sz w:val="16"/>
                <w:szCs w:val="16"/>
              </w:rPr>
            </w:pPr>
            <w:r w:rsidRPr="00F70AEE">
              <w:rPr>
                <w:i/>
                <w:sz w:val="16"/>
                <w:szCs w:val="16"/>
              </w:rPr>
              <w:t xml:space="preserve">Timeframe (year and/or meeting) (as per Res / Dec, if provided) </w:t>
            </w:r>
          </w:p>
        </w:tc>
        <w:tc>
          <w:tcPr>
            <w:tcW w:w="1080" w:type="dxa"/>
          </w:tcPr>
          <w:p w14:paraId="7E52288B" w14:textId="77777777" w:rsidR="00FA098F" w:rsidRPr="00F70AEE" w:rsidRDefault="00335AE5" w:rsidP="00B63501">
            <w:pPr>
              <w:spacing w:before="40" w:after="40"/>
              <w:ind w:left="57" w:right="57"/>
              <w:jc w:val="both"/>
              <w:rPr>
                <w:i/>
                <w:sz w:val="16"/>
                <w:szCs w:val="16"/>
              </w:rPr>
            </w:pPr>
            <w:r w:rsidRPr="00F70AEE">
              <w:rPr>
                <w:i/>
                <w:sz w:val="16"/>
                <w:szCs w:val="16"/>
              </w:rPr>
              <w:t xml:space="preserve">Name of </w:t>
            </w:r>
            <w:r>
              <w:rPr>
                <w:i/>
                <w:sz w:val="16"/>
                <w:szCs w:val="16"/>
              </w:rPr>
              <w:t>lead</w:t>
            </w:r>
            <w:r w:rsidRPr="00F70AEE">
              <w:rPr>
                <w:i/>
                <w:sz w:val="16"/>
                <w:szCs w:val="16"/>
              </w:rPr>
              <w:t xml:space="preserve"> </w:t>
            </w:r>
            <w:r>
              <w:rPr>
                <w:i/>
                <w:sz w:val="16"/>
                <w:szCs w:val="16"/>
              </w:rPr>
              <w:t>person(s)</w:t>
            </w:r>
          </w:p>
        </w:tc>
        <w:tc>
          <w:tcPr>
            <w:tcW w:w="990" w:type="dxa"/>
          </w:tcPr>
          <w:p w14:paraId="30EA5595" w14:textId="77777777" w:rsidR="00FA098F" w:rsidRPr="00F70AEE" w:rsidRDefault="00335AE5" w:rsidP="00B63501">
            <w:pPr>
              <w:spacing w:before="40" w:after="40"/>
              <w:ind w:left="57" w:right="57"/>
              <w:jc w:val="both"/>
              <w:rPr>
                <w:i/>
                <w:sz w:val="16"/>
                <w:szCs w:val="16"/>
              </w:rPr>
            </w:pPr>
            <w:r w:rsidRPr="00F70AEE">
              <w:rPr>
                <w:i/>
                <w:sz w:val="16"/>
                <w:szCs w:val="16"/>
              </w:rPr>
              <w:t xml:space="preserve">Names of </w:t>
            </w:r>
            <w:r>
              <w:rPr>
                <w:i/>
                <w:sz w:val="16"/>
                <w:szCs w:val="16"/>
              </w:rPr>
              <w:t xml:space="preserve">other </w:t>
            </w:r>
            <w:r w:rsidRPr="00F70AEE">
              <w:rPr>
                <w:i/>
                <w:sz w:val="16"/>
                <w:szCs w:val="16"/>
              </w:rPr>
              <w:t>people involved</w:t>
            </w:r>
          </w:p>
        </w:tc>
        <w:tc>
          <w:tcPr>
            <w:tcW w:w="990" w:type="dxa"/>
          </w:tcPr>
          <w:p w14:paraId="28E1FCFD" w14:textId="77777777" w:rsidR="00FA098F" w:rsidRPr="00F70AEE" w:rsidRDefault="00335AE5" w:rsidP="00B63501">
            <w:pPr>
              <w:spacing w:before="40" w:after="40"/>
              <w:ind w:left="57" w:right="57"/>
              <w:jc w:val="both"/>
              <w:rPr>
                <w:i/>
                <w:sz w:val="16"/>
                <w:szCs w:val="16"/>
              </w:rPr>
            </w:pPr>
            <w:r w:rsidRPr="00F70AEE">
              <w:rPr>
                <w:i/>
                <w:sz w:val="16"/>
                <w:szCs w:val="16"/>
              </w:rPr>
              <w:t>Core, High, Medium, Low</w:t>
            </w:r>
          </w:p>
        </w:tc>
        <w:tc>
          <w:tcPr>
            <w:tcW w:w="1350" w:type="dxa"/>
          </w:tcPr>
          <w:p w14:paraId="00B330CF" w14:textId="77777777" w:rsidR="00FA098F" w:rsidRPr="00F70AEE" w:rsidRDefault="00335AE5" w:rsidP="00B63501">
            <w:pPr>
              <w:spacing w:before="40" w:after="40"/>
              <w:ind w:left="57" w:right="57"/>
              <w:jc w:val="both"/>
              <w:rPr>
                <w:i/>
                <w:sz w:val="16"/>
                <w:szCs w:val="16"/>
              </w:rPr>
            </w:pPr>
            <w:r w:rsidRPr="00F70AEE">
              <w:rPr>
                <w:i/>
                <w:sz w:val="16"/>
                <w:szCs w:val="16"/>
              </w:rPr>
              <w:t>ScC, StC, COP (including session number)</w:t>
            </w:r>
          </w:p>
        </w:tc>
        <w:tc>
          <w:tcPr>
            <w:tcW w:w="2520" w:type="dxa"/>
          </w:tcPr>
          <w:p w14:paraId="75641FD5" w14:textId="77777777" w:rsidR="00FA098F" w:rsidRPr="00F70AEE" w:rsidRDefault="00335AE5" w:rsidP="00B63501">
            <w:pPr>
              <w:spacing w:before="40" w:after="40"/>
              <w:ind w:left="57" w:right="57"/>
              <w:jc w:val="both"/>
              <w:rPr>
                <w:i/>
                <w:sz w:val="16"/>
                <w:szCs w:val="16"/>
              </w:rPr>
            </w:pPr>
            <w:r w:rsidRPr="00F70AEE">
              <w:rPr>
                <w:i/>
                <w:sz w:val="16"/>
                <w:szCs w:val="16"/>
              </w:rPr>
              <w:t xml:space="preserve">Status of the activity </w:t>
            </w:r>
            <w:r w:rsidR="00DB5ED6">
              <w:rPr>
                <w:i/>
                <w:sz w:val="16"/>
                <w:szCs w:val="16"/>
              </w:rPr>
              <w:t xml:space="preserve">as of </w:t>
            </w:r>
            <w:r w:rsidR="007B5D66">
              <w:rPr>
                <w:i/>
                <w:sz w:val="16"/>
                <w:szCs w:val="16"/>
              </w:rPr>
              <w:t>June</w:t>
            </w:r>
            <w:r w:rsidR="00DB5ED6">
              <w:rPr>
                <w:i/>
                <w:sz w:val="16"/>
                <w:szCs w:val="16"/>
              </w:rPr>
              <w:t xml:space="preserve"> 202</w:t>
            </w:r>
            <w:r w:rsidR="007B5D66">
              <w:rPr>
                <w:i/>
                <w:sz w:val="16"/>
                <w:szCs w:val="16"/>
              </w:rPr>
              <w:t>3</w:t>
            </w:r>
          </w:p>
        </w:tc>
      </w:tr>
      <w:tr w:rsidR="00A26724" w14:paraId="000DE324" w14:textId="77777777" w:rsidTr="00B63501">
        <w:trPr>
          <w:trHeight w:val="677"/>
        </w:trPr>
        <w:tc>
          <w:tcPr>
            <w:tcW w:w="15655" w:type="dxa"/>
            <w:gridSpan w:val="11"/>
            <w:shd w:val="clear" w:color="auto" w:fill="FFD966"/>
            <w:vAlign w:val="center"/>
          </w:tcPr>
          <w:p w14:paraId="591E7225" w14:textId="77777777" w:rsidR="00FA098F" w:rsidRPr="00D039F3" w:rsidRDefault="00335AE5" w:rsidP="00B63501">
            <w:pPr>
              <w:spacing w:before="40" w:after="40"/>
              <w:ind w:left="57" w:right="57"/>
              <w:jc w:val="center"/>
              <w:rPr>
                <w:b/>
                <w:bCs/>
                <w:i/>
                <w:color w:val="000000" w:themeColor="text1"/>
              </w:rPr>
            </w:pPr>
            <w:r w:rsidRPr="00D039F3">
              <w:rPr>
                <w:b/>
                <w:bCs/>
                <w:i/>
                <w:color w:val="000000" w:themeColor="text1"/>
              </w:rPr>
              <w:t>Terrestrial Species Conservation Issues</w:t>
            </w:r>
          </w:p>
        </w:tc>
      </w:tr>
      <w:tr w:rsidR="00A26724" w14:paraId="4850116F" w14:textId="77777777" w:rsidTr="00B63501">
        <w:trPr>
          <w:trHeight w:val="578"/>
        </w:trPr>
        <w:tc>
          <w:tcPr>
            <w:tcW w:w="15655" w:type="dxa"/>
            <w:gridSpan w:val="11"/>
            <w:shd w:val="clear" w:color="auto" w:fill="8EAADB"/>
            <w:vAlign w:val="center"/>
          </w:tcPr>
          <w:p w14:paraId="2FCF8C8F" w14:textId="77777777" w:rsidR="00FA098F" w:rsidRPr="00D039F3" w:rsidRDefault="00335AE5" w:rsidP="00B63501">
            <w:pPr>
              <w:spacing w:before="40" w:after="40"/>
              <w:ind w:left="57" w:right="57"/>
              <w:jc w:val="both"/>
              <w:rPr>
                <w:i/>
                <w:color w:val="000000" w:themeColor="text1"/>
                <w:sz w:val="16"/>
                <w:szCs w:val="16"/>
              </w:rPr>
            </w:pPr>
            <w:r w:rsidRPr="00D039F3">
              <w:rPr>
                <w:b/>
                <w:bCs/>
                <w:sz w:val="16"/>
                <w:szCs w:val="16"/>
              </w:rPr>
              <w:t>CENTRAL ASIAN MAMMALS INITIATIVE (CAMI)</w:t>
            </w:r>
          </w:p>
        </w:tc>
      </w:tr>
      <w:tr w:rsidR="00A26724" w14:paraId="59EC30DF" w14:textId="77777777" w:rsidTr="00B63501">
        <w:trPr>
          <w:trHeight w:val="1665"/>
        </w:trPr>
        <w:tc>
          <w:tcPr>
            <w:tcW w:w="1345" w:type="dxa"/>
            <w:gridSpan w:val="2"/>
          </w:tcPr>
          <w:p w14:paraId="42B99B60" w14:textId="77777777" w:rsidR="00FA098F" w:rsidRPr="00D039F3" w:rsidRDefault="00335AE5" w:rsidP="00B63501">
            <w:pPr>
              <w:spacing w:before="40" w:after="40"/>
              <w:ind w:left="57" w:right="57"/>
              <w:rPr>
                <w:iCs/>
                <w:sz w:val="16"/>
                <w:szCs w:val="16"/>
              </w:rPr>
            </w:pPr>
            <w:r w:rsidRPr="00D039F3">
              <w:rPr>
                <w:iCs/>
                <w:sz w:val="16"/>
                <w:szCs w:val="16"/>
              </w:rPr>
              <w:t>Res.11.24 (Rev.COP13)</w:t>
            </w:r>
          </w:p>
          <w:p w14:paraId="658A99B9" w14:textId="77777777" w:rsidR="00FA098F" w:rsidRPr="00D039F3" w:rsidRDefault="00FA098F" w:rsidP="00B63501">
            <w:pPr>
              <w:spacing w:before="40" w:after="40"/>
              <w:ind w:left="57" w:right="57"/>
              <w:rPr>
                <w:iCs/>
                <w:sz w:val="16"/>
                <w:szCs w:val="16"/>
              </w:rPr>
            </w:pPr>
          </w:p>
        </w:tc>
        <w:tc>
          <w:tcPr>
            <w:tcW w:w="2610" w:type="dxa"/>
          </w:tcPr>
          <w:p w14:paraId="113844F9" w14:textId="77777777" w:rsidR="00FA098F" w:rsidRDefault="00335AE5" w:rsidP="00B63501">
            <w:pPr>
              <w:spacing w:before="40" w:after="40"/>
              <w:ind w:left="57" w:right="57"/>
              <w:jc w:val="both"/>
              <w:rPr>
                <w:i/>
                <w:sz w:val="16"/>
                <w:szCs w:val="16"/>
              </w:rPr>
            </w:pPr>
            <w:r w:rsidRPr="000137AB">
              <w:rPr>
                <w:i/>
                <w:sz w:val="16"/>
                <w:szCs w:val="16"/>
              </w:rPr>
              <w:t>11. Requests the Scientific Council and the Secretariat, subject to availability of funding, to continue and strengthen efforts to collaborate with other relevant international fora with a view to strengthening synergies and implementation of CMS and CAMI.</w:t>
            </w:r>
          </w:p>
          <w:p w14:paraId="36BAB41D" w14:textId="77777777" w:rsidR="003C4A8D" w:rsidRPr="000137AB" w:rsidRDefault="003C4A8D" w:rsidP="00B63501">
            <w:pPr>
              <w:spacing w:before="40" w:after="40"/>
              <w:ind w:left="57" w:right="57"/>
              <w:jc w:val="both"/>
              <w:rPr>
                <w:i/>
                <w:sz w:val="16"/>
                <w:szCs w:val="16"/>
              </w:rPr>
            </w:pPr>
          </w:p>
        </w:tc>
        <w:tc>
          <w:tcPr>
            <w:tcW w:w="1980" w:type="dxa"/>
          </w:tcPr>
          <w:p w14:paraId="339C8418" w14:textId="77777777" w:rsidR="00FA098F" w:rsidRPr="00F70AEE" w:rsidRDefault="00335AE5" w:rsidP="00B63501">
            <w:pPr>
              <w:spacing w:before="40" w:after="40"/>
              <w:ind w:left="57" w:right="57"/>
              <w:jc w:val="both"/>
              <w:rPr>
                <w:sz w:val="16"/>
                <w:szCs w:val="16"/>
              </w:rPr>
            </w:pPr>
            <w:r w:rsidRPr="496B02BB">
              <w:rPr>
                <w:sz w:val="16"/>
                <w:szCs w:val="16"/>
              </w:rPr>
              <w:t>Collaborate with other relevant international fora with a view to strengthening synergies and implementation of CMS and CAMI.</w:t>
            </w:r>
          </w:p>
        </w:tc>
        <w:tc>
          <w:tcPr>
            <w:tcW w:w="1620" w:type="dxa"/>
          </w:tcPr>
          <w:p w14:paraId="1684521B" w14:textId="77777777" w:rsidR="00FA098F" w:rsidRPr="00F70AEE" w:rsidRDefault="00335AE5" w:rsidP="00B63501">
            <w:pPr>
              <w:spacing w:before="40" w:after="40"/>
              <w:ind w:left="57" w:right="57"/>
              <w:jc w:val="both"/>
              <w:rPr>
                <w:iCs/>
                <w:sz w:val="16"/>
                <w:szCs w:val="16"/>
              </w:rPr>
            </w:pPr>
            <w:r w:rsidRPr="00F70AEE">
              <w:rPr>
                <w:iCs/>
                <w:sz w:val="16"/>
                <w:szCs w:val="16"/>
              </w:rPr>
              <w:t>Collaboration increased</w:t>
            </w:r>
          </w:p>
        </w:tc>
        <w:tc>
          <w:tcPr>
            <w:tcW w:w="1170" w:type="dxa"/>
          </w:tcPr>
          <w:p w14:paraId="6D4E90ED" w14:textId="77777777" w:rsidR="00FA098F" w:rsidRPr="00F70AEE" w:rsidRDefault="00335AE5" w:rsidP="00B63501">
            <w:pPr>
              <w:spacing w:before="40" w:after="40"/>
              <w:ind w:left="57" w:right="57"/>
              <w:jc w:val="both"/>
              <w:rPr>
                <w:iCs/>
                <w:sz w:val="16"/>
                <w:szCs w:val="16"/>
              </w:rPr>
            </w:pPr>
            <w:r w:rsidRPr="00F70AEE">
              <w:rPr>
                <w:iCs/>
                <w:sz w:val="16"/>
                <w:szCs w:val="16"/>
              </w:rPr>
              <w:t xml:space="preserve">Ongoing </w:t>
            </w:r>
          </w:p>
          <w:p w14:paraId="7A1AB9FF" w14:textId="77777777" w:rsidR="00FA098F" w:rsidRPr="00F70AEE" w:rsidRDefault="00FA098F" w:rsidP="00B63501">
            <w:pPr>
              <w:spacing w:before="40" w:after="40"/>
              <w:ind w:left="57" w:right="57"/>
              <w:jc w:val="both"/>
              <w:rPr>
                <w:iCs/>
                <w:sz w:val="16"/>
                <w:szCs w:val="16"/>
              </w:rPr>
            </w:pPr>
          </w:p>
          <w:p w14:paraId="6E5E6D09" w14:textId="77777777" w:rsidR="00FA098F" w:rsidRPr="00F70AEE" w:rsidRDefault="00335AE5" w:rsidP="00B63501">
            <w:pPr>
              <w:spacing w:before="40" w:after="40"/>
              <w:ind w:left="57" w:right="57"/>
              <w:jc w:val="both"/>
              <w:rPr>
                <w:iCs/>
                <w:sz w:val="16"/>
                <w:szCs w:val="16"/>
              </w:rPr>
            </w:pPr>
            <w:r w:rsidRPr="00F70AEE">
              <w:rPr>
                <w:iCs/>
                <w:sz w:val="16"/>
                <w:szCs w:val="16"/>
              </w:rPr>
              <w:t>/ COP14</w:t>
            </w:r>
          </w:p>
        </w:tc>
        <w:tc>
          <w:tcPr>
            <w:tcW w:w="1080" w:type="dxa"/>
          </w:tcPr>
          <w:p w14:paraId="3789E6C9" w14:textId="77777777" w:rsidR="00FA098F" w:rsidRPr="00F70AEE" w:rsidRDefault="00335AE5" w:rsidP="00B63501">
            <w:pPr>
              <w:spacing w:before="40" w:after="40"/>
              <w:ind w:left="57" w:right="57"/>
              <w:jc w:val="both"/>
              <w:rPr>
                <w:sz w:val="16"/>
                <w:szCs w:val="16"/>
              </w:rPr>
            </w:pPr>
            <w:r w:rsidRPr="496B02BB">
              <w:rPr>
                <w:sz w:val="16"/>
                <w:szCs w:val="16"/>
              </w:rPr>
              <w:t>Chair of CAMI</w:t>
            </w:r>
          </w:p>
        </w:tc>
        <w:tc>
          <w:tcPr>
            <w:tcW w:w="990" w:type="dxa"/>
          </w:tcPr>
          <w:p w14:paraId="406771E1" w14:textId="77777777" w:rsidR="00FA098F" w:rsidRPr="00F70AEE" w:rsidRDefault="00335AE5" w:rsidP="00B63501">
            <w:pPr>
              <w:spacing w:before="40" w:after="40"/>
              <w:ind w:left="57" w:right="57"/>
              <w:jc w:val="both"/>
              <w:rPr>
                <w:lang w:val="de"/>
              </w:rPr>
            </w:pPr>
            <w:r w:rsidRPr="496B02BB">
              <w:rPr>
                <w:rFonts w:eastAsia="Arial"/>
                <w:sz w:val="16"/>
                <w:szCs w:val="16"/>
                <w:lang w:val="de"/>
              </w:rPr>
              <w:t>(Sec FP: Polina Orlinskiy)</w:t>
            </w:r>
          </w:p>
        </w:tc>
        <w:tc>
          <w:tcPr>
            <w:tcW w:w="990" w:type="dxa"/>
            <w:shd w:val="clear" w:color="auto" w:fill="auto"/>
          </w:tcPr>
          <w:p w14:paraId="5B889BCE" w14:textId="77777777" w:rsidR="00FA098F" w:rsidRPr="00F70AEE" w:rsidRDefault="00335AE5" w:rsidP="00B63501">
            <w:pPr>
              <w:spacing w:before="40" w:after="40"/>
              <w:ind w:left="57" w:right="57"/>
              <w:jc w:val="both"/>
              <w:rPr>
                <w:iCs/>
                <w:sz w:val="16"/>
                <w:szCs w:val="16"/>
              </w:rPr>
            </w:pPr>
            <w:r>
              <w:rPr>
                <w:iCs/>
                <w:sz w:val="16"/>
                <w:szCs w:val="16"/>
              </w:rPr>
              <w:t xml:space="preserve">High / Core </w:t>
            </w:r>
          </w:p>
        </w:tc>
        <w:tc>
          <w:tcPr>
            <w:tcW w:w="1350" w:type="dxa"/>
          </w:tcPr>
          <w:p w14:paraId="22CE0A3A" w14:textId="77777777" w:rsidR="00FA098F" w:rsidRDefault="00335AE5" w:rsidP="00B63501">
            <w:pPr>
              <w:spacing w:before="40" w:after="40"/>
              <w:ind w:left="57" w:right="57"/>
              <w:jc w:val="both"/>
              <w:rPr>
                <w:iCs/>
                <w:sz w:val="16"/>
                <w:szCs w:val="16"/>
              </w:rPr>
            </w:pPr>
            <w:r>
              <w:rPr>
                <w:iCs/>
                <w:sz w:val="16"/>
                <w:szCs w:val="16"/>
              </w:rPr>
              <w:t xml:space="preserve">ScC-SC – </w:t>
            </w:r>
          </w:p>
          <w:p w14:paraId="556B051F" w14:textId="77777777" w:rsidR="00FA098F" w:rsidRPr="00F70AEE" w:rsidRDefault="00335AE5" w:rsidP="00B63501">
            <w:pPr>
              <w:spacing w:before="40" w:after="40"/>
              <w:ind w:left="57" w:right="57"/>
              <w:jc w:val="both"/>
              <w:rPr>
                <w:iCs/>
                <w:sz w:val="16"/>
                <w:szCs w:val="16"/>
              </w:rPr>
            </w:pPr>
            <w:r>
              <w:rPr>
                <w:iCs/>
                <w:sz w:val="16"/>
                <w:szCs w:val="16"/>
              </w:rPr>
              <w:t>COP14</w:t>
            </w:r>
          </w:p>
        </w:tc>
        <w:tc>
          <w:tcPr>
            <w:tcW w:w="2520" w:type="dxa"/>
          </w:tcPr>
          <w:p w14:paraId="448E8076" w14:textId="77777777" w:rsidR="0000610F" w:rsidRDefault="00335AE5" w:rsidP="00B63501">
            <w:pPr>
              <w:spacing w:before="40" w:after="40"/>
              <w:ind w:left="57" w:right="57"/>
              <w:jc w:val="both"/>
              <w:rPr>
                <w:iCs/>
                <w:sz w:val="16"/>
                <w:szCs w:val="16"/>
              </w:rPr>
            </w:pPr>
            <w:r>
              <w:rPr>
                <w:iCs/>
                <w:sz w:val="16"/>
                <w:szCs w:val="16"/>
              </w:rPr>
              <w:t xml:space="preserve">The </w:t>
            </w:r>
            <w:r w:rsidR="00991176">
              <w:rPr>
                <w:iCs/>
                <w:sz w:val="16"/>
                <w:szCs w:val="16"/>
              </w:rPr>
              <w:t xml:space="preserve">IKI </w:t>
            </w:r>
            <w:r w:rsidR="008C6FF6">
              <w:rPr>
                <w:iCs/>
                <w:sz w:val="16"/>
                <w:szCs w:val="16"/>
              </w:rPr>
              <w:t>project</w:t>
            </w:r>
            <w:r w:rsidR="00991176">
              <w:rPr>
                <w:iCs/>
                <w:sz w:val="16"/>
                <w:szCs w:val="16"/>
              </w:rPr>
              <w:t>s</w:t>
            </w:r>
            <w:r w:rsidR="008C6FF6">
              <w:rPr>
                <w:iCs/>
                <w:sz w:val="16"/>
                <w:szCs w:val="16"/>
              </w:rPr>
              <w:t xml:space="preserve"> </w:t>
            </w:r>
            <w:r w:rsidR="00E5597F" w:rsidRPr="00E5597F">
              <w:rPr>
                <w:i/>
                <w:iCs/>
                <w:sz w:val="16"/>
                <w:szCs w:val="16"/>
                <w:lang w:val="x-none"/>
              </w:rPr>
              <w:t xml:space="preserve">Central Asian Mammals and Climate Adaptation (CAMCA) </w:t>
            </w:r>
            <w:r w:rsidR="00991176">
              <w:rPr>
                <w:i/>
                <w:iCs/>
                <w:sz w:val="16"/>
                <w:szCs w:val="16"/>
              </w:rPr>
              <w:t>and One Health</w:t>
            </w:r>
            <w:r w:rsidR="003B25E4">
              <w:rPr>
                <w:i/>
                <w:iCs/>
                <w:sz w:val="16"/>
                <w:szCs w:val="16"/>
              </w:rPr>
              <w:t xml:space="preserve"> in Nature Conservation</w:t>
            </w:r>
            <w:r w:rsidR="00991176">
              <w:rPr>
                <w:i/>
                <w:iCs/>
                <w:sz w:val="16"/>
                <w:szCs w:val="16"/>
              </w:rPr>
              <w:t xml:space="preserve"> </w:t>
            </w:r>
            <w:r w:rsidR="00536DBE">
              <w:rPr>
                <w:i/>
                <w:iCs/>
                <w:sz w:val="16"/>
                <w:szCs w:val="16"/>
              </w:rPr>
              <w:t>are</w:t>
            </w:r>
            <w:r w:rsidRPr="000434B0">
              <w:rPr>
                <w:sz w:val="16"/>
                <w:szCs w:val="16"/>
              </w:rPr>
              <w:t xml:space="preserve"> being implemented</w:t>
            </w:r>
            <w:r w:rsidR="00536DBE">
              <w:rPr>
                <w:sz w:val="16"/>
                <w:szCs w:val="16"/>
              </w:rPr>
              <w:t xml:space="preserve"> / conceptualized</w:t>
            </w:r>
            <w:r w:rsidRPr="000434B0">
              <w:rPr>
                <w:sz w:val="16"/>
                <w:szCs w:val="16"/>
              </w:rPr>
              <w:t xml:space="preserve"> under the lead of UNEP and</w:t>
            </w:r>
            <w:r w:rsidR="00536DBE">
              <w:rPr>
                <w:sz w:val="16"/>
                <w:szCs w:val="16"/>
              </w:rPr>
              <w:t xml:space="preserve"> IUCN respectively</w:t>
            </w:r>
            <w:r w:rsidR="00072451">
              <w:rPr>
                <w:sz w:val="16"/>
                <w:szCs w:val="16"/>
              </w:rPr>
              <w:t>, taking into consideration the CAMI Programme of Work</w:t>
            </w:r>
            <w:r w:rsidR="00536DBE">
              <w:rPr>
                <w:sz w:val="16"/>
                <w:szCs w:val="16"/>
              </w:rPr>
              <w:t>.</w:t>
            </w:r>
            <w:r>
              <w:rPr>
                <w:iCs/>
                <w:sz w:val="16"/>
                <w:szCs w:val="16"/>
              </w:rPr>
              <w:t xml:space="preserve"> </w:t>
            </w:r>
          </w:p>
          <w:p w14:paraId="05B05CFE" w14:textId="17EB9A63" w:rsidR="00FA098F" w:rsidRPr="00505354" w:rsidRDefault="00335AE5" w:rsidP="00B63501">
            <w:pPr>
              <w:spacing w:before="40" w:after="40"/>
              <w:ind w:left="57" w:right="57"/>
              <w:jc w:val="both"/>
              <w:rPr>
                <w:iCs/>
                <w:sz w:val="16"/>
                <w:szCs w:val="16"/>
              </w:rPr>
            </w:pPr>
            <w:r w:rsidRPr="006A0BA9">
              <w:rPr>
                <w:iCs/>
                <w:sz w:val="16"/>
                <w:szCs w:val="16"/>
              </w:rPr>
              <w:t xml:space="preserve"> </w:t>
            </w:r>
          </w:p>
        </w:tc>
      </w:tr>
      <w:tr w:rsidR="00A26724" w14:paraId="1A7F38D1" w14:textId="77777777" w:rsidTr="00B63501">
        <w:trPr>
          <w:trHeight w:val="171"/>
        </w:trPr>
        <w:tc>
          <w:tcPr>
            <w:tcW w:w="1345" w:type="dxa"/>
            <w:gridSpan w:val="2"/>
          </w:tcPr>
          <w:p w14:paraId="551BC87B" w14:textId="77777777" w:rsidR="00FA098F" w:rsidRPr="00D039F3" w:rsidRDefault="00335AE5" w:rsidP="00B63501">
            <w:pPr>
              <w:spacing w:before="40" w:after="40"/>
              <w:ind w:left="57" w:right="57"/>
              <w:rPr>
                <w:iCs/>
                <w:sz w:val="16"/>
                <w:szCs w:val="16"/>
              </w:rPr>
            </w:pPr>
            <w:r w:rsidRPr="00D039F3">
              <w:rPr>
                <w:iCs/>
                <w:sz w:val="16"/>
                <w:szCs w:val="16"/>
              </w:rPr>
              <w:t>Res.11.24 (Rev.COP13)</w:t>
            </w:r>
          </w:p>
          <w:p w14:paraId="25E6FEFC" w14:textId="77777777" w:rsidR="00FA098F" w:rsidRPr="00D039F3" w:rsidRDefault="00335AE5" w:rsidP="00B63501">
            <w:pPr>
              <w:spacing w:before="40" w:after="40"/>
              <w:ind w:left="57" w:right="57"/>
              <w:rPr>
                <w:iCs/>
                <w:sz w:val="16"/>
                <w:szCs w:val="16"/>
              </w:rPr>
            </w:pPr>
            <w:r w:rsidRPr="00D039F3">
              <w:rPr>
                <w:iCs/>
                <w:sz w:val="16"/>
                <w:szCs w:val="16"/>
              </w:rPr>
              <w:t>ANNEX</w:t>
            </w:r>
          </w:p>
          <w:p w14:paraId="29D0DD65" w14:textId="77777777" w:rsidR="00FA098F" w:rsidRPr="00D039F3" w:rsidRDefault="00FA098F" w:rsidP="00B63501">
            <w:pPr>
              <w:spacing w:before="40" w:after="40"/>
              <w:ind w:left="57" w:right="57"/>
              <w:rPr>
                <w:iCs/>
                <w:sz w:val="16"/>
                <w:szCs w:val="16"/>
              </w:rPr>
            </w:pPr>
          </w:p>
          <w:p w14:paraId="4CCA28FB" w14:textId="77777777" w:rsidR="00FA098F" w:rsidRPr="00D039F3" w:rsidRDefault="00FA098F" w:rsidP="00B63501">
            <w:pPr>
              <w:spacing w:before="40" w:after="40"/>
              <w:ind w:left="57" w:right="57"/>
              <w:rPr>
                <w:iCs/>
                <w:sz w:val="16"/>
                <w:szCs w:val="16"/>
              </w:rPr>
            </w:pPr>
          </w:p>
        </w:tc>
        <w:tc>
          <w:tcPr>
            <w:tcW w:w="2610" w:type="dxa"/>
          </w:tcPr>
          <w:p w14:paraId="0293155B" w14:textId="77777777" w:rsidR="00FA098F" w:rsidRPr="000137AB" w:rsidRDefault="00335AE5" w:rsidP="00B63501">
            <w:pPr>
              <w:spacing w:before="40" w:after="40"/>
              <w:ind w:left="57" w:right="57"/>
              <w:jc w:val="both"/>
              <w:rPr>
                <w:i/>
                <w:sz w:val="16"/>
                <w:szCs w:val="16"/>
              </w:rPr>
            </w:pPr>
            <w:r w:rsidRPr="000137AB">
              <w:rPr>
                <w:i/>
                <w:sz w:val="16"/>
                <w:szCs w:val="16"/>
              </w:rPr>
              <w:t>8.1 To support and contribute to an analysis of knowledge gaps based on scientific evidence, specifically:</w:t>
            </w:r>
          </w:p>
          <w:p w14:paraId="5FA6F450" w14:textId="77777777" w:rsidR="00FA098F" w:rsidRPr="000137AB" w:rsidRDefault="00335AE5" w:rsidP="00B63501">
            <w:pPr>
              <w:spacing w:before="40" w:after="40"/>
              <w:ind w:left="57" w:right="57"/>
              <w:jc w:val="both"/>
              <w:rPr>
                <w:i/>
                <w:sz w:val="16"/>
                <w:szCs w:val="16"/>
              </w:rPr>
            </w:pPr>
            <w:r w:rsidRPr="000137AB">
              <w:rPr>
                <w:i/>
                <w:sz w:val="16"/>
                <w:szCs w:val="16"/>
              </w:rPr>
              <w:t xml:space="preserve"> a) Highlight and explain current limitations of scientific knowledge; </w:t>
            </w:r>
          </w:p>
          <w:p w14:paraId="22F77A02" w14:textId="77777777" w:rsidR="00FA098F" w:rsidRPr="000137AB" w:rsidRDefault="00335AE5" w:rsidP="00B63501">
            <w:pPr>
              <w:spacing w:before="40" w:after="40"/>
              <w:ind w:left="57" w:right="57"/>
              <w:jc w:val="both"/>
              <w:rPr>
                <w:i/>
                <w:sz w:val="16"/>
                <w:szCs w:val="16"/>
              </w:rPr>
            </w:pPr>
            <w:r w:rsidRPr="000137AB">
              <w:rPr>
                <w:i/>
                <w:sz w:val="16"/>
                <w:szCs w:val="16"/>
              </w:rPr>
              <w:t xml:space="preserve">b) Identify key questions and where appropriate construct hypotheses to advance knowledge; </w:t>
            </w:r>
          </w:p>
          <w:p w14:paraId="0B105A26" w14:textId="77777777" w:rsidR="003C4A8D" w:rsidRPr="000137AB" w:rsidRDefault="00335AE5" w:rsidP="00B63501">
            <w:pPr>
              <w:spacing w:before="40" w:after="40"/>
              <w:ind w:left="57" w:right="57"/>
              <w:jc w:val="both"/>
              <w:rPr>
                <w:i/>
                <w:sz w:val="16"/>
                <w:szCs w:val="16"/>
              </w:rPr>
            </w:pPr>
            <w:r w:rsidRPr="000137AB">
              <w:rPr>
                <w:i/>
                <w:sz w:val="16"/>
                <w:szCs w:val="16"/>
              </w:rPr>
              <w:t>c) Provide robust evidence and information to stakeholders, particularly regarding status, distribution and threat</w:t>
            </w:r>
          </w:p>
        </w:tc>
        <w:tc>
          <w:tcPr>
            <w:tcW w:w="1980" w:type="dxa"/>
          </w:tcPr>
          <w:p w14:paraId="0D5F18DB" w14:textId="77777777" w:rsidR="00FA098F" w:rsidRPr="00505354" w:rsidRDefault="00335AE5" w:rsidP="00B63501">
            <w:pPr>
              <w:spacing w:before="40" w:after="40"/>
              <w:ind w:left="57" w:right="57"/>
              <w:jc w:val="both"/>
              <w:rPr>
                <w:sz w:val="16"/>
                <w:szCs w:val="16"/>
              </w:rPr>
            </w:pPr>
            <w:r w:rsidRPr="00505354">
              <w:rPr>
                <w:sz w:val="16"/>
                <w:szCs w:val="16"/>
              </w:rPr>
              <w:t>Establish an intersessional Working Group to consider options for the conservation of the Cheetah in North-Eastern Africa and Western and South Asia with Terms of Reference set out in CRP 3/C/Annex.</w:t>
            </w:r>
          </w:p>
        </w:tc>
        <w:tc>
          <w:tcPr>
            <w:tcW w:w="1620" w:type="dxa"/>
          </w:tcPr>
          <w:p w14:paraId="1449541E" w14:textId="77777777" w:rsidR="00FA098F" w:rsidRPr="00505354" w:rsidRDefault="00335AE5" w:rsidP="00B63501">
            <w:pPr>
              <w:spacing w:before="40" w:after="40"/>
              <w:ind w:left="57" w:right="57"/>
              <w:jc w:val="both"/>
              <w:rPr>
                <w:iCs/>
                <w:sz w:val="16"/>
                <w:szCs w:val="16"/>
              </w:rPr>
            </w:pPr>
            <w:r w:rsidRPr="00505354">
              <w:rPr>
                <w:iCs/>
                <w:sz w:val="16"/>
                <w:szCs w:val="16"/>
              </w:rPr>
              <w:t>A conservation strategy is proposed for the Cheetah in North-Eastern Africa and Western and South Asia.</w:t>
            </w:r>
          </w:p>
        </w:tc>
        <w:tc>
          <w:tcPr>
            <w:tcW w:w="1170" w:type="dxa"/>
          </w:tcPr>
          <w:p w14:paraId="5C2CAC1C" w14:textId="77777777" w:rsidR="00FA098F" w:rsidRPr="00F70AEE" w:rsidRDefault="00335AE5" w:rsidP="00B63501">
            <w:pPr>
              <w:spacing w:before="40" w:after="40"/>
              <w:ind w:left="57" w:right="57"/>
              <w:jc w:val="both"/>
              <w:rPr>
                <w:iCs/>
                <w:sz w:val="16"/>
                <w:szCs w:val="16"/>
              </w:rPr>
            </w:pPr>
            <w:r w:rsidRPr="00F70AEE">
              <w:rPr>
                <w:iCs/>
                <w:sz w:val="16"/>
                <w:szCs w:val="16"/>
              </w:rPr>
              <w:t>2021-</w:t>
            </w:r>
            <w:r w:rsidRPr="00505354">
              <w:rPr>
                <w:iCs/>
                <w:sz w:val="16"/>
                <w:szCs w:val="16"/>
              </w:rPr>
              <w:t>2023</w:t>
            </w:r>
          </w:p>
        </w:tc>
        <w:tc>
          <w:tcPr>
            <w:tcW w:w="1080" w:type="dxa"/>
          </w:tcPr>
          <w:p w14:paraId="38D38444" w14:textId="77777777" w:rsidR="00FA098F" w:rsidRPr="00505354" w:rsidRDefault="00335AE5" w:rsidP="00B63501">
            <w:pPr>
              <w:spacing w:before="40" w:after="40"/>
              <w:ind w:left="57" w:right="57"/>
              <w:jc w:val="both"/>
              <w:rPr>
                <w:iCs/>
                <w:sz w:val="16"/>
                <w:szCs w:val="16"/>
              </w:rPr>
            </w:pPr>
            <w:r w:rsidRPr="00505354">
              <w:rPr>
                <w:iCs/>
                <w:sz w:val="16"/>
                <w:szCs w:val="16"/>
              </w:rPr>
              <w:t>Dr Alfred Oteng-Yeboah, COP-appointed Councillor</w:t>
            </w:r>
          </w:p>
        </w:tc>
        <w:tc>
          <w:tcPr>
            <w:tcW w:w="990" w:type="dxa"/>
          </w:tcPr>
          <w:p w14:paraId="2585F33B" w14:textId="77777777" w:rsidR="00FA098F" w:rsidRPr="009706D7" w:rsidRDefault="00335AE5" w:rsidP="00B63501">
            <w:pPr>
              <w:spacing w:before="40" w:after="40"/>
              <w:ind w:left="57" w:right="57"/>
              <w:jc w:val="both"/>
              <w:rPr>
                <w:lang w:val="es-ES"/>
              </w:rPr>
            </w:pPr>
            <w:r w:rsidRPr="009706D7">
              <w:rPr>
                <w:rFonts w:eastAsia="Arial"/>
                <w:sz w:val="16"/>
                <w:szCs w:val="16"/>
                <w:lang w:val="es-ES"/>
              </w:rPr>
              <w:t>(Sec FP: Polina Orlinskiy</w:t>
            </w:r>
            <w:r>
              <w:rPr>
                <w:rFonts w:eastAsia="Arial"/>
                <w:sz w:val="16"/>
                <w:szCs w:val="16"/>
                <w:lang w:val="es-ES"/>
              </w:rPr>
              <w:t xml:space="preserve">, </w:t>
            </w:r>
            <w:r w:rsidRPr="00505354">
              <w:rPr>
                <w:rFonts w:eastAsia="Arial"/>
                <w:sz w:val="16"/>
                <w:szCs w:val="16"/>
                <w:lang w:val="es-ES"/>
              </w:rPr>
              <w:t>Clara Nobbe</w:t>
            </w:r>
            <w:r w:rsidRPr="009706D7">
              <w:rPr>
                <w:rFonts w:eastAsia="Arial"/>
                <w:sz w:val="16"/>
                <w:szCs w:val="16"/>
                <w:lang w:val="es-ES"/>
              </w:rPr>
              <w:t>)</w:t>
            </w:r>
          </w:p>
          <w:p w14:paraId="1ED0DFB3" w14:textId="77777777" w:rsidR="00FA098F" w:rsidRPr="009706D7" w:rsidRDefault="00FA098F" w:rsidP="00B63501">
            <w:pPr>
              <w:spacing w:before="40" w:after="40"/>
              <w:ind w:left="57" w:right="57"/>
              <w:jc w:val="both"/>
              <w:rPr>
                <w:lang w:val="es-ES"/>
              </w:rPr>
            </w:pPr>
          </w:p>
        </w:tc>
        <w:tc>
          <w:tcPr>
            <w:tcW w:w="990" w:type="dxa"/>
            <w:tcBorders>
              <w:bottom w:val="single" w:sz="4" w:space="0" w:color="auto"/>
            </w:tcBorders>
            <w:shd w:val="clear" w:color="auto" w:fill="auto"/>
          </w:tcPr>
          <w:p w14:paraId="4E229185" w14:textId="77777777" w:rsidR="00FA098F" w:rsidRPr="00F70AEE" w:rsidRDefault="00335AE5" w:rsidP="00B63501">
            <w:pPr>
              <w:spacing w:before="40" w:after="40"/>
              <w:ind w:right="57"/>
              <w:jc w:val="both"/>
              <w:rPr>
                <w:iCs/>
                <w:sz w:val="16"/>
                <w:szCs w:val="16"/>
              </w:rPr>
            </w:pPr>
            <w:r w:rsidRPr="00F70AEE">
              <w:rPr>
                <w:iCs/>
                <w:sz w:val="16"/>
                <w:szCs w:val="16"/>
              </w:rPr>
              <w:t>High</w:t>
            </w:r>
            <w:r>
              <w:rPr>
                <w:iCs/>
                <w:sz w:val="16"/>
                <w:szCs w:val="16"/>
              </w:rPr>
              <w:t xml:space="preserve"> / Core</w:t>
            </w:r>
          </w:p>
        </w:tc>
        <w:tc>
          <w:tcPr>
            <w:tcW w:w="1350" w:type="dxa"/>
          </w:tcPr>
          <w:p w14:paraId="1F357DB3" w14:textId="77777777" w:rsidR="00FA098F" w:rsidRPr="00F70AEE" w:rsidRDefault="00335AE5" w:rsidP="00B63501">
            <w:pPr>
              <w:spacing w:before="40" w:after="40"/>
              <w:ind w:left="57" w:right="57"/>
              <w:jc w:val="both"/>
              <w:rPr>
                <w:sz w:val="16"/>
                <w:szCs w:val="16"/>
              </w:rPr>
            </w:pPr>
            <w:r w:rsidRPr="00505354">
              <w:rPr>
                <w:sz w:val="16"/>
                <w:szCs w:val="16"/>
              </w:rPr>
              <w:t>ScC-SC6 COP14</w:t>
            </w:r>
            <w:r>
              <w:rPr>
                <w:sz w:val="16"/>
                <w:szCs w:val="16"/>
              </w:rPr>
              <w:t xml:space="preserve"> </w:t>
            </w:r>
          </w:p>
        </w:tc>
        <w:tc>
          <w:tcPr>
            <w:tcW w:w="2520" w:type="dxa"/>
          </w:tcPr>
          <w:p w14:paraId="4566E853" w14:textId="77777777" w:rsidR="00FA098F" w:rsidRDefault="00335AE5" w:rsidP="00B63501">
            <w:pPr>
              <w:spacing w:before="40" w:after="40"/>
              <w:ind w:left="57" w:right="57"/>
              <w:jc w:val="both"/>
              <w:rPr>
                <w:iCs/>
                <w:sz w:val="16"/>
                <w:szCs w:val="16"/>
              </w:rPr>
            </w:pPr>
            <w:r>
              <w:rPr>
                <w:iCs/>
                <w:sz w:val="16"/>
                <w:szCs w:val="16"/>
              </w:rPr>
              <w:t xml:space="preserve">The IWG was established and </w:t>
            </w:r>
            <w:r w:rsidR="0067630E">
              <w:rPr>
                <w:iCs/>
                <w:sz w:val="16"/>
                <w:szCs w:val="16"/>
              </w:rPr>
              <w:t xml:space="preserve">with funding from the UK, </w:t>
            </w:r>
            <w:r>
              <w:rPr>
                <w:iCs/>
                <w:sz w:val="16"/>
                <w:szCs w:val="16"/>
              </w:rPr>
              <w:t xml:space="preserve">a report </w:t>
            </w:r>
            <w:r w:rsidR="006F5650">
              <w:rPr>
                <w:iCs/>
                <w:sz w:val="16"/>
                <w:szCs w:val="16"/>
              </w:rPr>
              <w:t xml:space="preserve">on the status of the Asiatic Cheetah </w:t>
            </w:r>
            <w:r>
              <w:rPr>
                <w:iCs/>
                <w:sz w:val="16"/>
                <w:szCs w:val="16"/>
              </w:rPr>
              <w:t>prepared</w:t>
            </w:r>
            <w:r w:rsidR="00442309">
              <w:rPr>
                <w:iCs/>
                <w:sz w:val="16"/>
                <w:szCs w:val="16"/>
              </w:rPr>
              <w:t>.</w:t>
            </w:r>
            <w:r w:rsidR="00B74E6E">
              <w:rPr>
                <w:iCs/>
                <w:sz w:val="16"/>
                <w:szCs w:val="16"/>
              </w:rPr>
              <w:t xml:space="preserve"> The IWG was not able to meet to date </w:t>
            </w:r>
            <w:r w:rsidR="00C15E8E">
              <w:rPr>
                <w:iCs/>
                <w:sz w:val="16"/>
                <w:szCs w:val="16"/>
              </w:rPr>
              <w:t xml:space="preserve">to discuss the report </w:t>
            </w:r>
            <w:r w:rsidR="00877363">
              <w:rPr>
                <w:iCs/>
                <w:sz w:val="16"/>
                <w:szCs w:val="16"/>
              </w:rPr>
              <w:t xml:space="preserve">due to challenges </w:t>
            </w:r>
            <w:r w:rsidR="00476F67">
              <w:rPr>
                <w:iCs/>
                <w:sz w:val="16"/>
                <w:szCs w:val="16"/>
              </w:rPr>
              <w:t>of Iran</w:t>
            </w:r>
            <w:r w:rsidR="009D7127">
              <w:rPr>
                <w:iCs/>
                <w:sz w:val="16"/>
                <w:szCs w:val="16"/>
              </w:rPr>
              <w:t>, the only Range State of Asiatic Cheetah</w:t>
            </w:r>
            <w:r w:rsidR="00476F67">
              <w:rPr>
                <w:iCs/>
                <w:sz w:val="16"/>
                <w:szCs w:val="16"/>
              </w:rPr>
              <w:t xml:space="preserve"> participating in </w:t>
            </w:r>
            <w:r w:rsidR="00CE2E89">
              <w:rPr>
                <w:iCs/>
                <w:sz w:val="16"/>
                <w:szCs w:val="16"/>
              </w:rPr>
              <w:t>the</w:t>
            </w:r>
            <w:r w:rsidR="00476F67">
              <w:rPr>
                <w:iCs/>
                <w:sz w:val="16"/>
                <w:szCs w:val="16"/>
              </w:rPr>
              <w:t xml:space="preserve"> meeting.</w:t>
            </w:r>
          </w:p>
          <w:p w14:paraId="62240275" w14:textId="10E1E6FB" w:rsidR="0000610F" w:rsidRPr="00505354" w:rsidRDefault="0000610F" w:rsidP="00B63501">
            <w:pPr>
              <w:spacing w:before="40" w:after="40"/>
              <w:ind w:left="57" w:right="57"/>
              <w:jc w:val="both"/>
              <w:rPr>
                <w:iCs/>
                <w:sz w:val="16"/>
                <w:szCs w:val="16"/>
              </w:rPr>
            </w:pPr>
          </w:p>
        </w:tc>
      </w:tr>
      <w:tr w:rsidR="00A26724" w14:paraId="258453F3" w14:textId="77777777" w:rsidTr="00B63501">
        <w:trPr>
          <w:trHeight w:val="171"/>
        </w:trPr>
        <w:tc>
          <w:tcPr>
            <w:tcW w:w="1345" w:type="dxa"/>
            <w:gridSpan w:val="2"/>
          </w:tcPr>
          <w:p w14:paraId="1DB37C80" w14:textId="77777777" w:rsidR="00FA098F" w:rsidRPr="00D039F3" w:rsidRDefault="00335AE5" w:rsidP="00B63501">
            <w:pPr>
              <w:spacing w:before="40" w:after="40"/>
              <w:ind w:left="57" w:right="57"/>
              <w:rPr>
                <w:iCs/>
                <w:sz w:val="16"/>
                <w:szCs w:val="16"/>
              </w:rPr>
            </w:pPr>
            <w:r w:rsidRPr="00D039F3">
              <w:rPr>
                <w:iCs/>
                <w:sz w:val="16"/>
                <w:szCs w:val="16"/>
              </w:rPr>
              <w:t>Res.11.24 (Rev.COP13)</w:t>
            </w:r>
          </w:p>
          <w:p w14:paraId="09BBF46C" w14:textId="77777777" w:rsidR="00FA098F" w:rsidRPr="00D039F3" w:rsidRDefault="00335AE5" w:rsidP="00B63501">
            <w:pPr>
              <w:spacing w:before="40" w:after="40"/>
              <w:ind w:left="57" w:right="57"/>
              <w:rPr>
                <w:iCs/>
                <w:sz w:val="16"/>
                <w:szCs w:val="16"/>
              </w:rPr>
            </w:pPr>
            <w:r w:rsidRPr="00D039F3">
              <w:rPr>
                <w:iCs/>
                <w:sz w:val="16"/>
                <w:szCs w:val="16"/>
              </w:rPr>
              <w:t>ANNEX</w:t>
            </w:r>
          </w:p>
        </w:tc>
        <w:tc>
          <w:tcPr>
            <w:tcW w:w="2610" w:type="dxa"/>
          </w:tcPr>
          <w:p w14:paraId="0A9C9660" w14:textId="77777777" w:rsidR="00FA098F" w:rsidRPr="000137AB" w:rsidRDefault="00335AE5" w:rsidP="00B63501">
            <w:pPr>
              <w:spacing w:before="40" w:after="40"/>
              <w:ind w:left="57" w:right="57"/>
              <w:jc w:val="both"/>
              <w:rPr>
                <w:i/>
                <w:sz w:val="16"/>
                <w:szCs w:val="16"/>
              </w:rPr>
            </w:pPr>
            <w:r w:rsidRPr="000137AB">
              <w:rPr>
                <w:i/>
                <w:sz w:val="16"/>
                <w:szCs w:val="16"/>
              </w:rPr>
              <w:t>29.12.  Nominate a mammal expert for the Scientific Council.</w:t>
            </w:r>
          </w:p>
        </w:tc>
        <w:tc>
          <w:tcPr>
            <w:tcW w:w="1980" w:type="dxa"/>
          </w:tcPr>
          <w:p w14:paraId="34418AC3" w14:textId="77777777" w:rsidR="00FA098F" w:rsidRPr="00F70AEE" w:rsidRDefault="00335AE5" w:rsidP="00B63501">
            <w:pPr>
              <w:spacing w:before="40" w:after="40"/>
              <w:ind w:left="57" w:right="57" w:firstLine="74"/>
              <w:jc w:val="both"/>
              <w:rPr>
                <w:sz w:val="16"/>
                <w:szCs w:val="16"/>
              </w:rPr>
            </w:pPr>
            <w:r w:rsidRPr="496B02BB">
              <w:rPr>
                <w:sz w:val="16"/>
                <w:szCs w:val="16"/>
              </w:rPr>
              <w:t>As per mandate.</w:t>
            </w:r>
          </w:p>
          <w:p w14:paraId="517522EC" w14:textId="77777777" w:rsidR="00FA098F" w:rsidRPr="00F70AEE" w:rsidRDefault="00FA098F" w:rsidP="00B63501">
            <w:pPr>
              <w:spacing w:before="40" w:after="40"/>
              <w:ind w:left="57" w:right="57" w:firstLine="74"/>
              <w:jc w:val="both"/>
            </w:pPr>
          </w:p>
        </w:tc>
        <w:tc>
          <w:tcPr>
            <w:tcW w:w="1620" w:type="dxa"/>
          </w:tcPr>
          <w:p w14:paraId="15C98789" w14:textId="77777777" w:rsidR="00FA098F" w:rsidRPr="00F70AEE" w:rsidRDefault="00335AE5" w:rsidP="00B63501">
            <w:pPr>
              <w:spacing w:before="40" w:after="40"/>
              <w:ind w:left="57" w:right="57"/>
              <w:jc w:val="both"/>
              <w:rPr>
                <w:iCs/>
                <w:sz w:val="16"/>
                <w:szCs w:val="16"/>
              </w:rPr>
            </w:pPr>
            <w:r w:rsidRPr="00F70AEE">
              <w:rPr>
                <w:iCs/>
                <w:sz w:val="16"/>
                <w:szCs w:val="16"/>
              </w:rPr>
              <w:t>Mammal Expert Nominated</w:t>
            </w:r>
          </w:p>
        </w:tc>
        <w:tc>
          <w:tcPr>
            <w:tcW w:w="1170" w:type="dxa"/>
          </w:tcPr>
          <w:p w14:paraId="6F615767" w14:textId="77777777" w:rsidR="00FA098F" w:rsidRPr="00FA7C9E" w:rsidRDefault="00FA098F" w:rsidP="00B63501">
            <w:pPr>
              <w:spacing w:before="40" w:after="40"/>
              <w:ind w:left="57" w:right="57"/>
              <w:jc w:val="both"/>
              <w:rPr>
                <w:strike/>
                <w:sz w:val="16"/>
                <w:szCs w:val="16"/>
              </w:rPr>
            </w:pPr>
          </w:p>
        </w:tc>
        <w:tc>
          <w:tcPr>
            <w:tcW w:w="1080" w:type="dxa"/>
          </w:tcPr>
          <w:p w14:paraId="0462F2F2" w14:textId="77777777" w:rsidR="00FA098F" w:rsidRPr="00505354" w:rsidRDefault="00335AE5" w:rsidP="00B63501">
            <w:pPr>
              <w:spacing w:before="40" w:after="40"/>
              <w:ind w:left="57" w:right="57"/>
              <w:jc w:val="both"/>
              <w:rPr>
                <w:iCs/>
                <w:sz w:val="16"/>
                <w:szCs w:val="16"/>
              </w:rPr>
            </w:pPr>
            <w:r w:rsidRPr="00505354">
              <w:rPr>
                <w:sz w:val="16"/>
                <w:szCs w:val="16"/>
              </w:rPr>
              <w:t>Chair of CAMI</w:t>
            </w:r>
          </w:p>
        </w:tc>
        <w:tc>
          <w:tcPr>
            <w:tcW w:w="990" w:type="dxa"/>
          </w:tcPr>
          <w:p w14:paraId="630EF060" w14:textId="77777777" w:rsidR="00FA098F" w:rsidRDefault="00335AE5" w:rsidP="00B63501">
            <w:pPr>
              <w:spacing w:before="40" w:after="40"/>
              <w:ind w:left="57" w:right="57"/>
              <w:jc w:val="both"/>
              <w:rPr>
                <w:rFonts w:eastAsia="Arial"/>
                <w:sz w:val="16"/>
                <w:szCs w:val="16"/>
                <w:lang w:val="de"/>
              </w:rPr>
            </w:pPr>
            <w:r w:rsidRPr="496B02BB">
              <w:rPr>
                <w:rFonts w:eastAsia="Arial"/>
                <w:sz w:val="16"/>
                <w:szCs w:val="16"/>
                <w:lang w:val="de"/>
              </w:rPr>
              <w:t>(Sec FP: Polina Orlinskiy)</w:t>
            </w:r>
          </w:p>
          <w:p w14:paraId="39C824AD" w14:textId="77777777" w:rsidR="0000610F" w:rsidRDefault="0000610F" w:rsidP="00B63501">
            <w:pPr>
              <w:spacing w:before="40" w:after="40"/>
              <w:ind w:left="57" w:right="57"/>
              <w:jc w:val="both"/>
              <w:rPr>
                <w:rFonts w:eastAsia="Arial"/>
                <w:sz w:val="16"/>
                <w:szCs w:val="16"/>
                <w:lang w:val="de"/>
              </w:rPr>
            </w:pPr>
          </w:p>
          <w:p w14:paraId="4F287122" w14:textId="77777777" w:rsidR="003C4A8D" w:rsidRPr="00F70AEE" w:rsidRDefault="003C4A8D" w:rsidP="00B63501">
            <w:pPr>
              <w:spacing w:before="40" w:after="40"/>
              <w:ind w:left="57" w:right="57"/>
              <w:jc w:val="both"/>
              <w:rPr>
                <w:lang w:val="de"/>
              </w:rPr>
            </w:pPr>
          </w:p>
        </w:tc>
        <w:tc>
          <w:tcPr>
            <w:tcW w:w="990" w:type="dxa"/>
            <w:shd w:val="clear" w:color="auto" w:fill="auto"/>
          </w:tcPr>
          <w:p w14:paraId="5D891285" w14:textId="77777777" w:rsidR="00FA098F" w:rsidRPr="00F70AEE" w:rsidRDefault="00335AE5" w:rsidP="00B63501">
            <w:pPr>
              <w:spacing w:before="40" w:after="40"/>
              <w:ind w:left="57" w:right="57"/>
              <w:jc w:val="both"/>
              <w:rPr>
                <w:iCs/>
                <w:sz w:val="16"/>
                <w:szCs w:val="16"/>
              </w:rPr>
            </w:pPr>
            <w:r>
              <w:rPr>
                <w:iCs/>
                <w:sz w:val="16"/>
                <w:szCs w:val="16"/>
              </w:rPr>
              <w:t>High</w:t>
            </w:r>
          </w:p>
        </w:tc>
        <w:tc>
          <w:tcPr>
            <w:tcW w:w="1350" w:type="dxa"/>
          </w:tcPr>
          <w:p w14:paraId="6E986B1B" w14:textId="77777777" w:rsidR="00FA098F" w:rsidRPr="00F70AEE" w:rsidRDefault="00335AE5" w:rsidP="00B63501">
            <w:pPr>
              <w:spacing w:before="40" w:after="40"/>
              <w:ind w:left="57" w:right="57"/>
              <w:jc w:val="both"/>
              <w:rPr>
                <w:iCs/>
                <w:sz w:val="16"/>
                <w:szCs w:val="16"/>
              </w:rPr>
            </w:pPr>
            <w:r>
              <w:rPr>
                <w:iCs/>
                <w:sz w:val="16"/>
                <w:szCs w:val="16"/>
              </w:rPr>
              <w:t>ScC-</w:t>
            </w:r>
            <w:r w:rsidRPr="00505354">
              <w:rPr>
                <w:iCs/>
                <w:sz w:val="16"/>
                <w:szCs w:val="16"/>
              </w:rPr>
              <w:t>SC6</w:t>
            </w:r>
          </w:p>
        </w:tc>
        <w:tc>
          <w:tcPr>
            <w:tcW w:w="2520" w:type="dxa"/>
          </w:tcPr>
          <w:p w14:paraId="6851CF23" w14:textId="77777777" w:rsidR="00FA098F" w:rsidRPr="00505354" w:rsidRDefault="00FA098F" w:rsidP="00B63501">
            <w:pPr>
              <w:spacing w:before="40" w:after="40"/>
              <w:ind w:left="57" w:right="57"/>
              <w:jc w:val="both"/>
              <w:rPr>
                <w:iCs/>
                <w:sz w:val="16"/>
                <w:szCs w:val="16"/>
              </w:rPr>
            </w:pPr>
          </w:p>
        </w:tc>
      </w:tr>
      <w:tr w:rsidR="00A26724" w14:paraId="5A3C091E" w14:textId="77777777" w:rsidTr="00B63501">
        <w:trPr>
          <w:trHeight w:val="713"/>
        </w:trPr>
        <w:tc>
          <w:tcPr>
            <w:tcW w:w="15655" w:type="dxa"/>
            <w:gridSpan w:val="11"/>
            <w:tcBorders>
              <w:bottom w:val="single" w:sz="4" w:space="0" w:color="auto"/>
            </w:tcBorders>
            <w:shd w:val="clear" w:color="auto" w:fill="8EAADB"/>
            <w:vAlign w:val="center"/>
          </w:tcPr>
          <w:p w14:paraId="609549C6" w14:textId="77777777" w:rsidR="00FA098F" w:rsidRPr="00D039F3" w:rsidRDefault="00335AE5" w:rsidP="00B63501">
            <w:pPr>
              <w:spacing w:before="40" w:after="40"/>
              <w:ind w:left="57" w:right="57"/>
              <w:jc w:val="both"/>
              <w:rPr>
                <w:iCs/>
                <w:sz w:val="16"/>
                <w:szCs w:val="16"/>
              </w:rPr>
            </w:pPr>
            <w:r w:rsidRPr="00D039F3">
              <w:rPr>
                <w:b/>
                <w:bCs/>
                <w:sz w:val="16"/>
                <w:szCs w:val="16"/>
              </w:rPr>
              <w:t>SAHELO-SAHARAN MEGAFAUNA</w:t>
            </w:r>
          </w:p>
        </w:tc>
      </w:tr>
      <w:tr w:rsidR="00A26724" w14:paraId="5CDBE9C1" w14:textId="77777777" w:rsidTr="00B63501">
        <w:trPr>
          <w:trHeight w:val="171"/>
        </w:trPr>
        <w:tc>
          <w:tcPr>
            <w:tcW w:w="1345" w:type="dxa"/>
            <w:gridSpan w:val="2"/>
            <w:tcBorders>
              <w:bottom w:val="single" w:sz="4" w:space="0" w:color="auto"/>
            </w:tcBorders>
          </w:tcPr>
          <w:p w14:paraId="4C36BC15" w14:textId="77777777" w:rsidR="00FA098F" w:rsidRPr="00D039F3" w:rsidRDefault="00335AE5" w:rsidP="00B63501">
            <w:pPr>
              <w:spacing w:before="40" w:after="40"/>
              <w:ind w:left="57" w:right="57"/>
              <w:rPr>
                <w:iCs/>
                <w:sz w:val="16"/>
                <w:szCs w:val="16"/>
              </w:rPr>
            </w:pPr>
            <w:r w:rsidRPr="00D039F3">
              <w:rPr>
                <w:iCs/>
                <w:sz w:val="16"/>
                <w:szCs w:val="16"/>
              </w:rPr>
              <w:t>Res. 9.21 (Rev.COP13)</w:t>
            </w:r>
          </w:p>
        </w:tc>
        <w:tc>
          <w:tcPr>
            <w:tcW w:w="2610" w:type="dxa"/>
            <w:tcBorders>
              <w:bottom w:val="single" w:sz="4" w:space="0" w:color="auto"/>
            </w:tcBorders>
          </w:tcPr>
          <w:p w14:paraId="6ADA58F4" w14:textId="77777777" w:rsidR="003C4A8D" w:rsidRPr="000137AB" w:rsidRDefault="00335AE5" w:rsidP="00B63501">
            <w:pPr>
              <w:spacing w:before="40" w:after="40"/>
              <w:ind w:left="57" w:right="57"/>
              <w:jc w:val="both"/>
              <w:rPr>
                <w:i/>
                <w:iCs/>
                <w:sz w:val="16"/>
                <w:szCs w:val="16"/>
              </w:rPr>
            </w:pPr>
            <w:r w:rsidRPr="000137AB">
              <w:rPr>
                <w:i/>
                <w:iCs/>
                <w:sz w:val="16"/>
                <w:szCs w:val="16"/>
              </w:rPr>
              <w:t>1. Encourages Range States and other interested Parties to prepare, in cooperation with the Scientific Council and the Secretariat, the necessary proposals to include in Appendix I or Appendix II threatened species that would benefit from the Concerted Action.</w:t>
            </w:r>
          </w:p>
        </w:tc>
        <w:tc>
          <w:tcPr>
            <w:tcW w:w="1980" w:type="dxa"/>
            <w:tcBorders>
              <w:bottom w:val="single" w:sz="4" w:space="0" w:color="auto"/>
            </w:tcBorders>
          </w:tcPr>
          <w:p w14:paraId="559374FC" w14:textId="77777777" w:rsidR="00FA098F" w:rsidRPr="00F70AEE" w:rsidRDefault="00335AE5" w:rsidP="00B63501">
            <w:pPr>
              <w:spacing w:before="40" w:after="40"/>
              <w:ind w:left="57" w:right="57"/>
              <w:jc w:val="both"/>
              <w:rPr>
                <w:sz w:val="16"/>
                <w:szCs w:val="16"/>
              </w:rPr>
            </w:pPr>
            <w:r w:rsidRPr="496B02BB">
              <w:rPr>
                <w:sz w:val="16"/>
                <w:szCs w:val="16"/>
              </w:rPr>
              <w:t>Cooperate with Range States and Parties to prepare proposals for inclusion of species in Appendices and Concerted Actions.</w:t>
            </w:r>
          </w:p>
        </w:tc>
        <w:tc>
          <w:tcPr>
            <w:tcW w:w="1620" w:type="dxa"/>
            <w:tcBorders>
              <w:bottom w:val="single" w:sz="4" w:space="0" w:color="auto"/>
            </w:tcBorders>
          </w:tcPr>
          <w:p w14:paraId="14FBDA91" w14:textId="77777777" w:rsidR="00FA098F" w:rsidRPr="00F70AEE" w:rsidRDefault="00335AE5" w:rsidP="00B63501">
            <w:pPr>
              <w:spacing w:before="40" w:after="40"/>
              <w:ind w:left="57" w:right="57"/>
              <w:jc w:val="both"/>
              <w:rPr>
                <w:iCs/>
                <w:sz w:val="16"/>
                <w:szCs w:val="16"/>
              </w:rPr>
            </w:pPr>
            <w:r w:rsidRPr="00F70AEE">
              <w:rPr>
                <w:iCs/>
                <w:sz w:val="16"/>
                <w:szCs w:val="16"/>
              </w:rPr>
              <w:t>Proposals prepared</w:t>
            </w:r>
          </w:p>
        </w:tc>
        <w:tc>
          <w:tcPr>
            <w:tcW w:w="1170" w:type="dxa"/>
            <w:tcBorders>
              <w:bottom w:val="single" w:sz="4" w:space="0" w:color="auto"/>
            </w:tcBorders>
          </w:tcPr>
          <w:p w14:paraId="1CFC9930" w14:textId="77777777" w:rsidR="00FA098F" w:rsidRPr="00F70AEE" w:rsidRDefault="00335AE5" w:rsidP="00B63501">
            <w:pPr>
              <w:spacing w:before="40" w:after="40"/>
              <w:ind w:left="57" w:right="57"/>
              <w:jc w:val="both"/>
            </w:pPr>
            <w:r w:rsidRPr="496B02BB">
              <w:rPr>
                <w:sz w:val="16"/>
                <w:szCs w:val="16"/>
              </w:rPr>
              <w:t>COP14</w:t>
            </w:r>
          </w:p>
        </w:tc>
        <w:tc>
          <w:tcPr>
            <w:tcW w:w="1080" w:type="dxa"/>
            <w:tcBorders>
              <w:bottom w:val="single" w:sz="4" w:space="0" w:color="auto"/>
            </w:tcBorders>
          </w:tcPr>
          <w:p w14:paraId="218D75DF" w14:textId="77777777" w:rsidR="00FA098F" w:rsidRPr="00505354" w:rsidRDefault="00335AE5" w:rsidP="00B63501">
            <w:pPr>
              <w:spacing w:before="40" w:after="40"/>
              <w:ind w:left="57" w:right="57"/>
              <w:jc w:val="both"/>
              <w:rPr>
                <w:sz w:val="16"/>
                <w:szCs w:val="16"/>
                <w:lang w:val="en-GB"/>
              </w:rPr>
            </w:pPr>
            <w:r w:rsidRPr="00505354">
              <w:rPr>
                <w:sz w:val="16"/>
                <w:szCs w:val="16"/>
                <w:lang w:val="en-GB"/>
              </w:rPr>
              <w:t>Roseline Beudels-Jamar, Party-appointed Councillor</w:t>
            </w:r>
            <w:r w:rsidRPr="00505354">
              <w:rPr>
                <w:sz w:val="16"/>
                <w:szCs w:val="16"/>
              </w:rPr>
              <w:t xml:space="preserve"> </w:t>
            </w:r>
          </w:p>
        </w:tc>
        <w:tc>
          <w:tcPr>
            <w:tcW w:w="990" w:type="dxa"/>
            <w:tcBorders>
              <w:bottom w:val="single" w:sz="4" w:space="0" w:color="auto"/>
            </w:tcBorders>
          </w:tcPr>
          <w:p w14:paraId="4AEF9EAA" w14:textId="77777777" w:rsidR="00FA098F" w:rsidRPr="00505354" w:rsidRDefault="00335AE5" w:rsidP="00B63501">
            <w:pPr>
              <w:spacing w:before="40" w:after="40"/>
              <w:ind w:left="57" w:right="57"/>
              <w:jc w:val="both"/>
              <w:rPr>
                <w:rFonts w:eastAsia="Arial"/>
                <w:sz w:val="16"/>
                <w:szCs w:val="16"/>
                <w:lang w:val="en-GB"/>
              </w:rPr>
            </w:pPr>
            <w:r w:rsidRPr="00505354">
              <w:rPr>
                <w:rFonts w:eastAsia="Arial"/>
                <w:sz w:val="16"/>
                <w:szCs w:val="16"/>
                <w:lang w:val="en-GB"/>
              </w:rPr>
              <w:t>IUCN Antelope Specialist Group</w:t>
            </w:r>
          </w:p>
          <w:p w14:paraId="65A6B181" w14:textId="77777777" w:rsidR="00FA098F" w:rsidRPr="00FF6BB5" w:rsidRDefault="00335AE5" w:rsidP="00B63501">
            <w:pPr>
              <w:spacing w:before="40" w:after="40"/>
              <w:ind w:left="57" w:right="57"/>
              <w:jc w:val="both"/>
              <w:rPr>
                <w:lang w:val="en-GB"/>
              </w:rPr>
            </w:pPr>
            <w:r w:rsidRPr="00FF6BB5">
              <w:rPr>
                <w:rFonts w:eastAsia="Arial"/>
                <w:sz w:val="16"/>
                <w:szCs w:val="16"/>
                <w:lang w:val="en-GB"/>
              </w:rPr>
              <w:t>(Sec FP: Clara Nobbe)</w:t>
            </w:r>
          </w:p>
        </w:tc>
        <w:tc>
          <w:tcPr>
            <w:tcW w:w="990" w:type="dxa"/>
            <w:tcBorders>
              <w:bottom w:val="single" w:sz="4" w:space="0" w:color="auto"/>
            </w:tcBorders>
            <w:shd w:val="clear" w:color="auto" w:fill="auto"/>
          </w:tcPr>
          <w:p w14:paraId="46F48239" w14:textId="77777777" w:rsidR="00FA098F" w:rsidRPr="00F70AEE" w:rsidRDefault="00335AE5" w:rsidP="00B63501">
            <w:pPr>
              <w:spacing w:before="40" w:after="40"/>
              <w:ind w:left="57" w:right="57"/>
              <w:jc w:val="both"/>
              <w:rPr>
                <w:iCs/>
                <w:sz w:val="16"/>
                <w:szCs w:val="16"/>
              </w:rPr>
            </w:pPr>
            <w:r>
              <w:rPr>
                <w:iCs/>
                <w:sz w:val="16"/>
                <w:szCs w:val="16"/>
              </w:rPr>
              <w:t>High</w:t>
            </w:r>
          </w:p>
        </w:tc>
        <w:tc>
          <w:tcPr>
            <w:tcW w:w="1350" w:type="dxa"/>
            <w:tcBorders>
              <w:bottom w:val="single" w:sz="4" w:space="0" w:color="auto"/>
            </w:tcBorders>
          </w:tcPr>
          <w:p w14:paraId="2D348ED0" w14:textId="77777777" w:rsidR="00FA098F" w:rsidRPr="00F70AEE" w:rsidRDefault="00335AE5" w:rsidP="00B63501">
            <w:pPr>
              <w:spacing w:before="40" w:after="40"/>
              <w:ind w:left="57" w:right="57"/>
              <w:jc w:val="both"/>
              <w:rPr>
                <w:iCs/>
                <w:sz w:val="16"/>
                <w:szCs w:val="16"/>
              </w:rPr>
            </w:pPr>
            <w:r>
              <w:rPr>
                <w:iCs/>
                <w:sz w:val="16"/>
                <w:szCs w:val="16"/>
              </w:rPr>
              <w:t>COP14</w:t>
            </w:r>
          </w:p>
        </w:tc>
        <w:tc>
          <w:tcPr>
            <w:tcW w:w="2520" w:type="dxa"/>
            <w:tcBorders>
              <w:bottom w:val="single" w:sz="4" w:space="0" w:color="auto"/>
            </w:tcBorders>
          </w:tcPr>
          <w:p w14:paraId="54578DB0" w14:textId="77777777" w:rsidR="00985747" w:rsidRDefault="00335AE5" w:rsidP="00B63501">
            <w:pPr>
              <w:spacing w:before="40" w:after="40"/>
              <w:ind w:left="57" w:right="57"/>
              <w:jc w:val="both"/>
              <w:rPr>
                <w:iCs/>
                <w:sz w:val="16"/>
                <w:szCs w:val="16"/>
              </w:rPr>
            </w:pPr>
            <w:r>
              <w:rPr>
                <w:iCs/>
                <w:sz w:val="16"/>
                <w:szCs w:val="16"/>
              </w:rPr>
              <w:t xml:space="preserve">Discussions were held during the </w:t>
            </w:r>
            <w:r w:rsidRPr="006A0BA9">
              <w:rPr>
                <w:iCs/>
                <w:sz w:val="16"/>
                <w:szCs w:val="16"/>
                <w:lang w:val="x-none"/>
              </w:rPr>
              <w:t>Third Regional Seminar on the Conservation and Restoration of Sahelo-Saharan Megafauna</w:t>
            </w:r>
            <w:r w:rsidR="00EC7D33">
              <w:rPr>
                <w:iCs/>
                <w:sz w:val="16"/>
                <w:szCs w:val="16"/>
              </w:rPr>
              <w:t xml:space="preserve"> but no </w:t>
            </w:r>
            <w:r w:rsidR="008173AB">
              <w:rPr>
                <w:iCs/>
                <w:sz w:val="16"/>
                <w:szCs w:val="16"/>
              </w:rPr>
              <w:t xml:space="preserve">proposals </w:t>
            </w:r>
            <w:r w:rsidR="006F2A46">
              <w:rPr>
                <w:iCs/>
                <w:sz w:val="16"/>
                <w:szCs w:val="16"/>
              </w:rPr>
              <w:t>were made</w:t>
            </w:r>
            <w:r w:rsidR="008173AB">
              <w:rPr>
                <w:iCs/>
                <w:sz w:val="16"/>
                <w:szCs w:val="16"/>
              </w:rPr>
              <w:t>.</w:t>
            </w:r>
          </w:p>
          <w:p w14:paraId="6709EAAC" w14:textId="77777777" w:rsidR="0000610F" w:rsidRPr="006A0BA9" w:rsidRDefault="0000610F" w:rsidP="00B63501">
            <w:pPr>
              <w:spacing w:before="40" w:after="40"/>
              <w:ind w:left="57" w:right="57"/>
              <w:jc w:val="both"/>
              <w:rPr>
                <w:b/>
                <w:bCs/>
                <w:iCs/>
                <w:sz w:val="16"/>
                <w:szCs w:val="16"/>
              </w:rPr>
            </w:pPr>
          </w:p>
          <w:p w14:paraId="3DE387C2" w14:textId="77777777" w:rsidR="00FA098F" w:rsidRPr="006A0BA9" w:rsidRDefault="00FA098F" w:rsidP="00B63501">
            <w:pPr>
              <w:spacing w:before="40" w:after="40"/>
              <w:ind w:left="57" w:right="57"/>
              <w:jc w:val="both"/>
              <w:rPr>
                <w:iCs/>
                <w:sz w:val="16"/>
                <w:szCs w:val="16"/>
                <w:lang w:val="x-none"/>
              </w:rPr>
            </w:pPr>
          </w:p>
        </w:tc>
      </w:tr>
      <w:tr w:rsidR="00A26724" w14:paraId="105950B5" w14:textId="77777777" w:rsidTr="00B63501">
        <w:trPr>
          <w:trHeight w:val="171"/>
        </w:trPr>
        <w:tc>
          <w:tcPr>
            <w:tcW w:w="1345" w:type="dxa"/>
            <w:gridSpan w:val="2"/>
            <w:tcBorders>
              <w:top w:val="nil"/>
            </w:tcBorders>
          </w:tcPr>
          <w:p w14:paraId="7BA36781" w14:textId="77777777" w:rsidR="00FA098F" w:rsidRPr="00D039F3" w:rsidRDefault="00335AE5" w:rsidP="00B63501">
            <w:pPr>
              <w:spacing w:before="40" w:after="40"/>
              <w:ind w:left="57" w:right="57"/>
              <w:rPr>
                <w:iCs/>
                <w:sz w:val="16"/>
                <w:szCs w:val="16"/>
              </w:rPr>
            </w:pPr>
            <w:r w:rsidRPr="00D039F3">
              <w:rPr>
                <w:iCs/>
                <w:sz w:val="16"/>
                <w:szCs w:val="16"/>
              </w:rPr>
              <w:t>Dec. 13.101</w:t>
            </w:r>
          </w:p>
        </w:tc>
        <w:tc>
          <w:tcPr>
            <w:tcW w:w="2610" w:type="dxa"/>
            <w:tcBorders>
              <w:top w:val="nil"/>
            </w:tcBorders>
          </w:tcPr>
          <w:p w14:paraId="46C6AA43" w14:textId="77777777" w:rsidR="00FA098F" w:rsidRPr="000137AB" w:rsidRDefault="00335AE5" w:rsidP="00B63501">
            <w:pPr>
              <w:spacing w:before="40" w:after="40"/>
              <w:ind w:left="57" w:right="57"/>
              <w:jc w:val="both"/>
              <w:rPr>
                <w:i/>
                <w:iCs/>
                <w:sz w:val="16"/>
                <w:szCs w:val="16"/>
              </w:rPr>
            </w:pPr>
            <w:r w:rsidRPr="000137AB">
              <w:rPr>
                <w:i/>
                <w:iCs/>
                <w:sz w:val="16"/>
                <w:szCs w:val="16"/>
              </w:rPr>
              <w:t>The Scientific Council and the Secretariat are requested, subject to the availability of resources, to examine the possibility of an extension of the area of the Concerted Action to the deserts of the Horn of Africa and associated biomes and provide their recommendations to the 14th Meeting of the Conference of the Parties.</w:t>
            </w:r>
          </w:p>
        </w:tc>
        <w:tc>
          <w:tcPr>
            <w:tcW w:w="1980" w:type="dxa"/>
            <w:tcBorders>
              <w:top w:val="nil"/>
            </w:tcBorders>
          </w:tcPr>
          <w:p w14:paraId="4E7EA37B" w14:textId="77777777" w:rsidR="00FA098F" w:rsidRDefault="00335AE5" w:rsidP="00B63501">
            <w:pPr>
              <w:spacing w:before="40" w:after="40"/>
              <w:ind w:left="57" w:right="57"/>
              <w:jc w:val="both"/>
              <w:rPr>
                <w:iCs/>
                <w:sz w:val="16"/>
                <w:szCs w:val="16"/>
              </w:rPr>
            </w:pPr>
            <w:r>
              <w:rPr>
                <w:iCs/>
                <w:sz w:val="16"/>
                <w:szCs w:val="16"/>
              </w:rPr>
              <w:t xml:space="preserve">Investigate the possibility of extending </w:t>
            </w:r>
            <w:r w:rsidRPr="00505354">
              <w:rPr>
                <w:iCs/>
                <w:sz w:val="16"/>
                <w:szCs w:val="16"/>
                <w:lang w:val="en-GB"/>
              </w:rPr>
              <w:t xml:space="preserve">the </w:t>
            </w:r>
            <w:r>
              <w:rPr>
                <w:iCs/>
                <w:sz w:val="16"/>
                <w:szCs w:val="16"/>
              </w:rPr>
              <w:t xml:space="preserve">Concerted Action to the Horn of Africa and provide recommendations. </w:t>
            </w:r>
            <w:r w:rsidRPr="00505354">
              <w:rPr>
                <w:iCs/>
                <w:sz w:val="16"/>
                <w:szCs w:val="16"/>
              </w:rPr>
              <w:t>Liaise with National Focal Points of the concerned Range States as to the options set out in document UNEP/CMS/ScC-SC5/Doc.6.3.2 and potential other scenarios regarding target species for the Concerted Action.</w:t>
            </w:r>
          </w:p>
          <w:p w14:paraId="6B528909" w14:textId="77777777" w:rsidR="003C4A8D" w:rsidRPr="003136C6" w:rsidRDefault="003C4A8D" w:rsidP="00B63501">
            <w:pPr>
              <w:spacing w:before="40" w:after="40"/>
              <w:ind w:left="57" w:right="57"/>
              <w:jc w:val="both"/>
              <w:rPr>
                <w:iCs/>
                <w:sz w:val="16"/>
                <w:szCs w:val="16"/>
              </w:rPr>
            </w:pPr>
          </w:p>
        </w:tc>
        <w:tc>
          <w:tcPr>
            <w:tcW w:w="1620" w:type="dxa"/>
            <w:tcBorders>
              <w:top w:val="nil"/>
            </w:tcBorders>
          </w:tcPr>
          <w:p w14:paraId="586018ED" w14:textId="77777777" w:rsidR="00FA098F" w:rsidRPr="00F70AEE" w:rsidRDefault="00335AE5" w:rsidP="00B63501">
            <w:pPr>
              <w:spacing w:before="40" w:after="40"/>
              <w:ind w:left="57" w:right="57"/>
              <w:jc w:val="both"/>
              <w:rPr>
                <w:iCs/>
                <w:sz w:val="16"/>
                <w:szCs w:val="16"/>
              </w:rPr>
            </w:pPr>
            <w:r>
              <w:rPr>
                <w:iCs/>
                <w:sz w:val="16"/>
                <w:szCs w:val="16"/>
              </w:rPr>
              <w:t>Recommendations provided (draft decisions/ resolutions)</w:t>
            </w:r>
          </w:p>
        </w:tc>
        <w:tc>
          <w:tcPr>
            <w:tcW w:w="1170" w:type="dxa"/>
            <w:tcBorders>
              <w:top w:val="nil"/>
            </w:tcBorders>
          </w:tcPr>
          <w:p w14:paraId="79A92345" w14:textId="77777777" w:rsidR="00FA098F" w:rsidRPr="00505354" w:rsidRDefault="00335AE5" w:rsidP="00B63501">
            <w:pPr>
              <w:spacing w:before="40" w:after="40"/>
              <w:ind w:left="57" w:right="57"/>
              <w:jc w:val="both"/>
              <w:rPr>
                <w:sz w:val="16"/>
                <w:szCs w:val="16"/>
              </w:rPr>
            </w:pPr>
            <w:r w:rsidRPr="00505354">
              <w:rPr>
                <w:sz w:val="16"/>
                <w:szCs w:val="16"/>
              </w:rPr>
              <w:t>COP14</w:t>
            </w:r>
          </w:p>
        </w:tc>
        <w:tc>
          <w:tcPr>
            <w:tcW w:w="1080" w:type="dxa"/>
            <w:tcBorders>
              <w:top w:val="nil"/>
            </w:tcBorders>
          </w:tcPr>
          <w:p w14:paraId="68BB12D6" w14:textId="77777777" w:rsidR="00FA098F" w:rsidRPr="00FA7C9E" w:rsidRDefault="00335AE5" w:rsidP="00B63501">
            <w:pPr>
              <w:spacing w:before="40" w:after="40"/>
              <w:ind w:left="57" w:right="57"/>
              <w:jc w:val="both"/>
              <w:rPr>
                <w:sz w:val="16"/>
                <w:szCs w:val="16"/>
                <w:u w:val="single"/>
                <w:lang w:val="en-GB"/>
              </w:rPr>
            </w:pPr>
            <w:r w:rsidRPr="00505354">
              <w:rPr>
                <w:sz w:val="16"/>
                <w:szCs w:val="16"/>
                <w:lang w:val="en-GB"/>
              </w:rPr>
              <w:t>Roseline Beudels-Jamar</w:t>
            </w:r>
            <w:r w:rsidRPr="00FA7C9E">
              <w:rPr>
                <w:sz w:val="16"/>
                <w:szCs w:val="16"/>
                <w:u w:val="single"/>
                <w:lang w:val="en-GB"/>
              </w:rPr>
              <w:t xml:space="preserve">, </w:t>
            </w:r>
            <w:r w:rsidRPr="00505354">
              <w:rPr>
                <w:sz w:val="16"/>
                <w:szCs w:val="16"/>
                <w:lang w:val="en-GB"/>
              </w:rPr>
              <w:t>Party-appointed Councillor</w:t>
            </w:r>
          </w:p>
        </w:tc>
        <w:tc>
          <w:tcPr>
            <w:tcW w:w="990" w:type="dxa"/>
            <w:tcBorders>
              <w:top w:val="nil"/>
            </w:tcBorders>
          </w:tcPr>
          <w:p w14:paraId="6BCE96D9" w14:textId="77777777" w:rsidR="00FA098F" w:rsidRPr="00FA7C9E" w:rsidRDefault="00335AE5" w:rsidP="00B63501">
            <w:pPr>
              <w:spacing w:before="40" w:after="40"/>
              <w:ind w:left="57" w:right="57"/>
              <w:jc w:val="both"/>
              <w:rPr>
                <w:rFonts w:eastAsia="Arial"/>
                <w:sz w:val="16"/>
                <w:szCs w:val="16"/>
                <w:u w:val="single"/>
                <w:lang w:val="en-GB"/>
              </w:rPr>
            </w:pPr>
            <w:r w:rsidRPr="00505354">
              <w:rPr>
                <w:rFonts w:eastAsia="Arial"/>
                <w:sz w:val="16"/>
                <w:szCs w:val="16"/>
                <w:lang w:val="en-GB"/>
              </w:rPr>
              <w:t>IUCN Antelope</w:t>
            </w:r>
            <w:r w:rsidRPr="00FA7C9E">
              <w:rPr>
                <w:rFonts w:eastAsia="Arial"/>
                <w:sz w:val="16"/>
                <w:szCs w:val="16"/>
                <w:u w:val="single"/>
                <w:lang w:val="en-GB"/>
              </w:rPr>
              <w:t xml:space="preserve"> </w:t>
            </w:r>
            <w:r w:rsidRPr="00505354">
              <w:rPr>
                <w:rFonts w:eastAsia="Arial"/>
                <w:sz w:val="16"/>
                <w:szCs w:val="16"/>
                <w:lang w:val="en-GB"/>
              </w:rPr>
              <w:t>Specialist Group</w:t>
            </w:r>
          </w:p>
          <w:p w14:paraId="6F7DED61" w14:textId="77777777" w:rsidR="00FA098F" w:rsidRPr="00FF6BB5" w:rsidRDefault="00335AE5" w:rsidP="00B63501">
            <w:pPr>
              <w:spacing w:before="40" w:after="40"/>
              <w:ind w:left="57" w:right="57"/>
              <w:jc w:val="both"/>
              <w:rPr>
                <w:lang w:val="en-GB"/>
              </w:rPr>
            </w:pPr>
            <w:r w:rsidRPr="00FF6BB5">
              <w:rPr>
                <w:rFonts w:eastAsia="Arial"/>
                <w:sz w:val="16"/>
                <w:szCs w:val="16"/>
                <w:lang w:val="en-GB"/>
              </w:rPr>
              <w:t>(Sec FP: Clara Nobbe)</w:t>
            </w:r>
          </w:p>
        </w:tc>
        <w:tc>
          <w:tcPr>
            <w:tcW w:w="990" w:type="dxa"/>
            <w:tcBorders>
              <w:top w:val="nil"/>
            </w:tcBorders>
            <w:shd w:val="clear" w:color="auto" w:fill="auto"/>
          </w:tcPr>
          <w:p w14:paraId="4D088777" w14:textId="77777777" w:rsidR="00FA098F" w:rsidRPr="00F70AEE" w:rsidRDefault="00335AE5" w:rsidP="00B63501">
            <w:pPr>
              <w:spacing w:before="40" w:after="40"/>
              <w:ind w:left="57" w:right="57"/>
              <w:jc w:val="both"/>
              <w:rPr>
                <w:iCs/>
                <w:sz w:val="16"/>
                <w:szCs w:val="16"/>
              </w:rPr>
            </w:pPr>
            <w:r>
              <w:rPr>
                <w:iCs/>
                <w:sz w:val="16"/>
                <w:szCs w:val="16"/>
              </w:rPr>
              <w:t>High</w:t>
            </w:r>
          </w:p>
        </w:tc>
        <w:tc>
          <w:tcPr>
            <w:tcW w:w="1350" w:type="dxa"/>
            <w:tcBorders>
              <w:top w:val="nil"/>
            </w:tcBorders>
          </w:tcPr>
          <w:p w14:paraId="5B41C95B" w14:textId="77777777" w:rsidR="00FA098F" w:rsidRPr="00F70AEE" w:rsidRDefault="00335AE5" w:rsidP="00B63501">
            <w:pPr>
              <w:spacing w:before="40" w:after="40"/>
              <w:ind w:left="57" w:right="57"/>
              <w:jc w:val="both"/>
              <w:rPr>
                <w:iCs/>
                <w:sz w:val="16"/>
                <w:szCs w:val="16"/>
              </w:rPr>
            </w:pPr>
            <w:r>
              <w:rPr>
                <w:iCs/>
                <w:sz w:val="16"/>
                <w:szCs w:val="16"/>
              </w:rPr>
              <w:t>COP14</w:t>
            </w:r>
          </w:p>
        </w:tc>
        <w:tc>
          <w:tcPr>
            <w:tcW w:w="2520" w:type="dxa"/>
            <w:tcBorders>
              <w:top w:val="nil"/>
            </w:tcBorders>
          </w:tcPr>
          <w:p w14:paraId="05929C46" w14:textId="77777777" w:rsidR="00FA098F" w:rsidRDefault="00335AE5" w:rsidP="00B63501">
            <w:pPr>
              <w:spacing w:before="40" w:after="40"/>
              <w:ind w:left="57" w:right="57"/>
              <w:jc w:val="both"/>
              <w:rPr>
                <w:sz w:val="16"/>
                <w:szCs w:val="16"/>
              </w:rPr>
            </w:pPr>
            <w:r>
              <w:rPr>
                <w:sz w:val="16"/>
                <w:szCs w:val="16"/>
              </w:rPr>
              <w:t xml:space="preserve">Range States of the Sahelo-Saharan Megafauna Concerted Action recommended </w:t>
            </w:r>
            <w:r w:rsidR="001801CE">
              <w:rPr>
                <w:sz w:val="16"/>
                <w:szCs w:val="16"/>
              </w:rPr>
              <w:t xml:space="preserve">during </w:t>
            </w:r>
            <w:r w:rsidR="00364F3B" w:rsidRPr="00364F3B">
              <w:rPr>
                <w:iCs/>
                <w:sz w:val="16"/>
                <w:szCs w:val="16"/>
                <w:lang w:val="x-none"/>
              </w:rPr>
              <w:t>Third Regional Seminar on the Conservation and Restoration of Sahelo-Saharan Megafauna</w:t>
            </w:r>
            <w:r w:rsidR="00240E5D">
              <w:rPr>
                <w:sz w:val="16"/>
                <w:szCs w:val="16"/>
              </w:rPr>
              <w:t xml:space="preserve"> </w:t>
            </w:r>
            <w:r>
              <w:rPr>
                <w:sz w:val="16"/>
                <w:szCs w:val="16"/>
              </w:rPr>
              <w:t xml:space="preserve">the inclusion of the African Wild Ass </w:t>
            </w:r>
            <w:r w:rsidR="00240E5D">
              <w:rPr>
                <w:sz w:val="16"/>
                <w:szCs w:val="16"/>
              </w:rPr>
              <w:t>in</w:t>
            </w:r>
            <w:r w:rsidR="000B5E5E">
              <w:rPr>
                <w:sz w:val="16"/>
                <w:szCs w:val="16"/>
              </w:rPr>
              <w:t xml:space="preserve"> the Concerted Action by extending the Concerted Action to the desert and semi-desert regions of the Horn of Africa. </w:t>
            </w:r>
            <w:r w:rsidR="00D424CF">
              <w:rPr>
                <w:sz w:val="16"/>
                <w:szCs w:val="16"/>
              </w:rPr>
              <w:t xml:space="preserve">Recommendations to that effect are included in </w:t>
            </w:r>
            <w:r w:rsidR="00331643" w:rsidRPr="00331643">
              <w:rPr>
                <w:sz w:val="16"/>
                <w:szCs w:val="16"/>
              </w:rPr>
              <w:t>UNEP/CMS/COP14/Doc.29.2.1</w:t>
            </w:r>
            <w:r w:rsidR="00331643">
              <w:rPr>
                <w:sz w:val="16"/>
                <w:szCs w:val="16"/>
              </w:rPr>
              <w:t>.</w:t>
            </w:r>
          </w:p>
          <w:p w14:paraId="062C30A2" w14:textId="77777777" w:rsidR="0000610F" w:rsidRDefault="0000610F" w:rsidP="00B63501">
            <w:pPr>
              <w:spacing w:before="40" w:after="40"/>
              <w:ind w:left="57" w:right="57"/>
              <w:jc w:val="both"/>
              <w:rPr>
                <w:sz w:val="16"/>
                <w:szCs w:val="16"/>
              </w:rPr>
            </w:pPr>
          </w:p>
          <w:p w14:paraId="3D66F9F0" w14:textId="77777777" w:rsidR="0000610F" w:rsidRDefault="0000610F" w:rsidP="00B63501">
            <w:pPr>
              <w:spacing w:before="40" w:after="40"/>
              <w:ind w:left="57" w:right="57"/>
              <w:jc w:val="both"/>
              <w:rPr>
                <w:sz w:val="16"/>
                <w:szCs w:val="16"/>
              </w:rPr>
            </w:pPr>
          </w:p>
          <w:p w14:paraId="3F6F95D7" w14:textId="77777777" w:rsidR="0000610F" w:rsidRDefault="0000610F" w:rsidP="00B63501">
            <w:pPr>
              <w:spacing w:before="40" w:after="40"/>
              <w:ind w:left="57" w:right="57"/>
              <w:jc w:val="both"/>
              <w:rPr>
                <w:sz w:val="16"/>
                <w:szCs w:val="16"/>
              </w:rPr>
            </w:pPr>
          </w:p>
          <w:p w14:paraId="05D67BD5" w14:textId="29E3070F" w:rsidR="0000610F" w:rsidRPr="00F70AEE" w:rsidRDefault="0000610F" w:rsidP="00B63501">
            <w:pPr>
              <w:spacing w:before="40" w:after="40"/>
              <w:ind w:left="57" w:right="57"/>
              <w:jc w:val="both"/>
              <w:rPr>
                <w:iCs/>
                <w:sz w:val="16"/>
                <w:szCs w:val="16"/>
              </w:rPr>
            </w:pPr>
          </w:p>
        </w:tc>
      </w:tr>
      <w:tr w:rsidR="00A26724" w14:paraId="564614AB" w14:textId="77777777" w:rsidTr="00B63501">
        <w:trPr>
          <w:trHeight w:val="677"/>
        </w:trPr>
        <w:tc>
          <w:tcPr>
            <w:tcW w:w="15655" w:type="dxa"/>
            <w:gridSpan w:val="11"/>
            <w:tcBorders>
              <w:bottom w:val="single" w:sz="4" w:space="0" w:color="auto"/>
            </w:tcBorders>
            <w:shd w:val="clear" w:color="auto" w:fill="8EAADB"/>
            <w:vAlign w:val="center"/>
          </w:tcPr>
          <w:p w14:paraId="4D79D751" w14:textId="77777777" w:rsidR="00FA098F" w:rsidRPr="00D039F3" w:rsidRDefault="00335AE5" w:rsidP="00B63501">
            <w:pPr>
              <w:spacing w:before="40" w:after="40"/>
              <w:ind w:left="57" w:right="57"/>
              <w:jc w:val="both"/>
              <w:rPr>
                <w:iCs/>
                <w:sz w:val="16"/>
                <w:szCs w:val="16"/>
              </w:rPr>
            </w:pPr>
            <w:r w:rsidRPr="00D039F3">
              <w:rPr>
                <w:b/>
                <w:bCs/>
                <w:iCs/>
                <w:sz w:val="16"/>
                <w:szCs w:val="16"/>
              </w:rPr>
              <w:t>CONSERVATION AND MANAGEMENT OF THE AFRICAN LION (PANTHERA LEO)</w:t>
            </w:r>
          </w:p>
        </w:tc>
      </w:tr>
      <w:tr w:rsidR="00A26724" w14:paraId="6F95BF94" w14:textId="77777777" w:rsidTr="00B63501">
        <w:trPr>
          <w:trHeight w:val="171"/>
        </w:trPr>
        <w:tc>
          <w:tcPr>
            <w:tcW w:w="1345" w:type="dxa"/>
            <w:gridSpan w:val="2"/>
            <w:tcBorders>
              <w:bottom w:val="single" w:sz="4" w:space="0" w:color="auto"/>
            </w:tcBorders>
          </w:tcPr>
          <w:p w14:paraId="5993C095" w14:textId="77777777" w:rsidR="00FA098F" w:rsidRPr="00D039F3" w:rsidRDefault="00335AE5" w:rsidP="00B63501">
            <w:pPr>
              <w:spacing w:before="40" w:after="40"/>
              <w:ind w:left="57" w:right="57"/>
              <w:rPr>
                <w:i/>
                <w:sz w:val="16"/>
                <w:szCs w:val="16"/>
              </w:rPr>
            </w:pPr>
            <w:r w:rsidRPr="00D039F3">
              <w:rPr>
                <w:i/>
                <w:sz w:val="16"/>
                <w:szCs w:val="16"/>
              </w:rPr>
              <w:t>Dec. 13.89</w:t>
            </w:r>
          </w:p>
        </w:tc>
        <w:tc>
          <w:tcPr>
            <w:tcW w:w="2610" w:type="dxa"/>
            <w:tcBorders>
              <w:bottom w:val="single" w:sz="4" w:space="0" w:color="auto"/>
            </w:tcBorders>
          </w:tcPr>
          <w:p w14:paraId="144FF384" w14:textId="77777777" w:rsidR="00FA098F" w:rsidRPr="000137AB" w:rsidRDefault="00335AE5" w:rsidP="00B63501">
            <w:pPr>
              <w:spacing w:before="40" w:after="40"/>
              <w:ind w:left="57" w:right="57"/>
              <w:jc w:val="both"/>
              <w:rPr>
                <w:i/>
                <w:iCs/>
                <w:sz w:val="16"/>
                <w:szCs w:val="16"/>
              </w:rPr>
            </w:pPr>
            <w:r w:rsidRPr="000137AB">
              <w:rPr>
                <w:i/>
                <w:iCs/>
                <w:sz w:val="16"/>
                <w:szCs w:val="16"/>
                <w:shd w:val="clear" w:color="auto" w:fill="FFFFFF"/>
              </w:rPr>
              <w:t>The Scientific Council shall review the Guidelines for the Conservation of Lions in Africa, and formulate recommendations as appropriate for consideration by the African Lion Range States, IUCN and others, as needed;</w:t>
            </w:r>
          </w:p>
        </w:tc>
        <w:tc>
          <w:tcPr>
            <w:tcW w:w="1980" w:type="dxa"/>
            <w:tcBorders>
              <w:bottom w:val="single" w:sz="4" w:space="0" w:color="auto"/>
            </w:tcBorders>
          </w:tcPr>
          <w:p w14:paraId="5A3DCB32" w14:textId="77777777" w:rsidR="00FA098F" w:rsidRPr="00505354" w:rsidRDefault="00335AE5" w:rsidP="00B63501">
            <w:pPr>
              <w:spacing w:before="40" w:after="40"/>
              <w:ind w:left="57" w:right="57"/>
              <w:jc w:val="both"/>
              <w:rPr>
                <w:sz w:val="16"/>
                <w:szCs w:val="16"/>
              </w:rPr>
            </w:pPr>
            <w:r w:rsidRPr="00505354">
              <w:rPr>
                <w:sz w:val="16"/>
                <w:szCs w:val="16"/>
              </w:rPr>
              <w:t>Delegate the review to the African Range States within the framework of the Joint CITES-CMS African Carnivores Initiative (ACI).</w:t>
            </w:r>
          </w:p>
          <w:p w14:paraId="0FA91881" w14:textId="77777777" w:rsidR="00FA098F" w:rsidRDefault="00335AE5" w:rsidP="00B63501">
            <w:pPr>
              <w:spacing w:before="40" w:after="40"/>
              <w:ind w:left="57" w:right="57"/>
              <w:jc w:val="both"/>
              <w:rPr>
                <w:sz w:val="16"/>
                <w:szCs w:val="16"/>
              </w:rPr>
            </w:pPr>
            <w:r w:rsidRPr="00505354">
              <w:rPr>
                <w:sz w:val="16"/>
                <w:szCs w:val="16"/>
              </w:rPr>
              <w:t>The Secretariat shall inform the Scientific Council regarding the activities and outputs of the ACI that relate to the Committee’s mandate and request advice from the Scientific Council, as appropriate.</w:t>
            </w:r>
          </w:p>
          <w:p w14:paraId="651DD072" w14:textId="77777777" w:rsidR="003C4A8D" w:rsidRDefault="003C4A8D" w:rsidP="00B63501">
            <w:pPr>
              <w:spacing w:before="40" w:after="40"/>
              <w:ind w:left="57" w:right="57"/>
              <w:jc w:val="both"/>
              <w:rPr>
                <w:sz w:val="16"/>
                <w:szCs w:val="16"/>
              </w:rPr>
            </w:pPr>
          </w:p>
          <w:p w14:paraId="43D29F79" w14:textId="77777777" w:rsidR="003C4A8D" w:rsidRPr="00A565D1" w:rsidRDefault="003C4A8D" w:rsidP="00B63501">
            <w:pPr>
              <w:spacing w:before="40" w:after="40"/>
              <w:ind w:left="57" w:right="57"/>
              <w:jc w:val="both"/>
              <w:rPr>
                <w:sz w:val="16"/>
                <w:szCs w:val="16"/>
                <w:u w:val="single"/>
              </w:rPr>
            </w:pPr>
          </w:p>
        </w:tc>
        <w:tc>
          <w:tcPr>
            <w:tcW w:w="1620" w:type="dxa"/>
            <w:tcBorders>
              <w:bottom w:val="single" w:sz="4" w:space="0" w:color="auto"/>
            </w:tcBorders>
          </w:tcPr>
          <w:p w14:paraId="023CBAAE" w14:textId="77777777" w:rsidR="00FA098F" w:rsidRPr="00F70AEE" w:rsidRDefault="00335AE5" w:rsidP="00B63501">
            <w:pPr>
              <w:spacing w:before="40" w:after="40"/>
              <w:ind w:left="57" w:right="57"/>
              <w:jc w:val="both"/>
              <w:rPr>
                <w:iCs/>
                <w:sz w:val="16"/>
                <w:szCs w:val="16"/>
              </w:rPr>
            </w:pPr>
            <w:r w:rsidRPr="00F70AEE">
              <w:rPr>
                <w:iCs/>
                <w:sz w:val="16"/>
                <w:szCs w:val="16"/>
              </w:rPr>
              <w:t xml:space="preserve">Recommendations provided </w:t>
            </w:r>
            <w:r w:rsidRPr="00505354">
              <w:rPr>
                <w:iCs/>
                <w:sz w:val="16"/>
                <w:szCs w:val="16"/>
              </w:rPr>
              <w:t>to COP.</w:t>
            </w:r>
          </w:p>
        </w:tc>
        <w:tc>
          <w:tcPr>
            <w:tcW w:w="1170" w:type="dxa"/>
            <w:tcBorders>
              <w:bottom w:val="single" w:sz="4" w:space="0" w:color="auto"/>
            </w:tcBorders>
          </w:tcPr>
          <w:p w14:paraId="6ED250E4" w14:textId="77777777" w:rsidR="00FA098F" w:rsidRPr="00F70AEE" w:rsidRDefault="00335AE5" w:rsidP="00B63501">
            <w:pPr>
              <w:spacing w:before="40" w:after="40"/>
              <w:ind w:left="57" w:right="57"/>
              <w:jc w:val="both"/>
              <w:rPr>
                <w:sz w:val="16"/>
                <w:szCs w:val="16"/>
              </w:rPr>
            </w:pPr>
            <w:r w:rsidRPr="496B02BB">
              <w:rPr>
                <w:sz w:val="16"/>
                <w:szCs w:val="16"/>
              </w:rPr>
              <w:t>COP14</w:t>
            </w:r>
          </w:p>
        </w:tc>
        <w:tc>
          <w:tcPr>
            <w:tcW w:w="1080" w:type="dxa"/>
            <w:tcBorders>
              <w:bottom w:val="single" w:sz="4" w:space="0" w:color="auto"/>
            </w:tcBorders>
          </w:tcPr>
          <w:p w14:paraId="15763711" w14:textId="77777777" w:rsidR="00FA098F" w:rsidRPr="00505354" w:rsidRDefault="00335AE5" w:rsidP="00B63501">
            <w:pPr>
              <w:spacing w:before="40" w:after="40"/>
              <w:ind w:left="57" w:right="57"/>
              <w:jc w:val="both"/>
              <w:rPr>
                <w:sz w:val="16"/>
                <w:szCs w:val="16"/>
              </w:rPr>
            </w:pPr>
            <w:r w:rsidRPr="00505354">
              <w:rPr>
                <w:sz w:val="16"/>
                <w:szCs w:val="16"/>
              </w:rPr>
              <w:t xml:space="preserve">CMS Secretariat </w:t>
            </w:r>
          </w:p>
        </w:tc>
        <w:tc>
          <w:tcPr>
            <w:tcW w:w="990" w:type="dxa"/>
            <w:tcBorders>
              <w:bottom w:val="single" w:sz="4" w:space="0" w:color="auto"/>
            </w:tcBorders>
          </w:tcPr>
          <w:p w14:paraId="732B3182" w14:textId="77777777" w:rsidR="00FA098F" w:rsidRPr="00F70AEE" w:rsidRDefault="00335AE5" w:rsidP="00B63501">
            <w:pPr>
              <w:spacing w:before="40" w:after="40"/>
              <w:ind w:left="57" w:right="57"/>
              <w:jc w:val="both"/>
              <w:rPr>
                <w:lang w:val="de"/>
              </w:rPr>
            </w:pPr>
            <w:r w:rsidRPr="496B02BB">
              <w:rPr>
                <w:rFonts w:eastAsia="Arial"/>
                <w:sz w:val="16"/>
                <w:szCs w:val="16"/>
                <w:lang w:val="de"/>
              </w:rPr>
              <w:t>(Sec FP: Clara Nobbe)</w:t>
            </w:r>
          </w:p>
          <w:p w14:paraId="5B173A1E" w14:textId="77777777" w:rsidR="00FA098F" w:rsidRPr="00F70AEE" w:rsidRDefault="00FA098F" w:rsidP="00B63501">
            <w:pPr>
              <w:spacing w:before="40" w:after="40"/>
              <w:ind w:left="57" w:right="57"/>
              <w:jc w:val="both"/>
            </w:pPr>
          </w:p>
        </w:tc>
        <w:tc>
          <w:tcPr>
            <w:tcW w:w="990" w:type="dxa"/>
            <w:tcBorders>
              <w:bottom w:val="single" w:sz="4" w:space="0" w:color="auto"/>
            </w:tcBorders>
            <w:shd w:val="clear" w:color="auto" w:fill="auto"/>
          </w:tcPr>
          <w:p w14:paraId="251D6E56" w14:textId="77777777" w:rsidR="00FA098F" w:rsidRPr="00F70AEE" w:rsidRDefault="00335AE5" w:rsidP="00B63501">
            <w:pPr>
              <w:spacing w:before="40" w:after="40"/>
              <w:ind w:left="57" w:right="57"/>
              <w:jc w:val="both"/>
              <w:rPr>
                <w:iCs/>
                <w:sz w:val="16"/>
                <w:szCs w:val="16"/>
              </w:rPr>
            </w:pPr>
            <w:r>
              <w:rPr>
                <w:iCs/>
                <w:sz w:val="16"/>
                <w:szCs w:val="16"/>
              </w:rPr>
              <w:t>Core</w:t>
            </w:r>
          </w:p>
        </w:tc>
        <w:tc>
          <w:tcPr>
            <w:tcW w:w="1350" w:type="dxa"/>
            <w:tcBorders>
              <w:bottom w:val="single" w:sz="4" w:space="0" w:color="auto"/>
            </w:tcBorders>
          </w:tcPr>
          <w:p w14:paraId="751EA01F" w14:textId="77777777" w:rsidR="00FA098F" w:rsidRPr="00F70AEE" w:rsidRDefault="00335AE5" w:rsidP="00B63501">
            <w:pPr>
              <w:spacing w:before="40" w:after="40"/>
              <w:ind w:left="57" w:right="57"/>
              <w:jc w:val="both"/>
              <w:rPr>
                <w:iCs/>
                <w:sz w:val="16"/>
                <w:szCs w:val="16"/>
              </w:rPr>
            </w:pPr>
            <w:r w:rsidRPr="00F70AEE">
              <w:rPr>
                <w:iCs/>
                <w:sz w:val="16"/>
                <w:szCs w:val="16"/>
              </w:rPr>
              <w:t xml:space="preserve">COP14 </w:t>
            </w:r>
          </w:p>
        </w:tc>
        <w:tc>
          <w:tcPr>
            <w:tcW w:w="2520" w:type="dxa"/>
            <w:tcBorders>
              <w:bottom w:val="single" w:sz="4" w:space="0" w:color="auto"/>
            </w:tcBorders>
          </w:tcPr>
          <w:p w14:paraId="4B29B5E5" w14:textId="77777777" w:rsidR="00FA098F" w:rsidRDefault="00335AE5" w:rsidP="00B63501">
            <w:pPr>
              <w:spacing w:before="40" w:after="40"/>
              <w:ind w:left="57" w:right="57"/>
              <w:jc w:val="both"/>
              <w:rPr>
                <w:color w:val="333333"/>
                <w:sz w:val="16"/>
                <w:szCs w:val="16"/>
                <w:shd w:val="clear" w:color="auto" w:fill="F5F5F5"/>
              </w:rPr>
            </w:pPr>
            <w:r w:rsidRPr="006A0BA9">
              <w:rPr>
                <w:iCs/>
                <w:sz w:val="16"/>
                <w:szCs w:val="16"/>
              </w:rPr>
              <w:t xml:space="preserve">The </w:t>
            </w:r>
            <w:r w:rsidRPr="006A0BA9">
              <w:rPr>
                <w:iCs/>
                <w:sz w:val="16"/>
                <w:szCs w:val="16"/>
                <w:lang w:val="x-none"/>
              </w:rPr>
              <w:t>Second Meeting of the Range States of the Joint CITES-CMS African Carnivores Initiative</w:t>
            </w:r>
            <w:r w:rsidR="005F5140">
              <w:rPr>
                <w:iCs/>
                <w:sz w:val="16"/>
                <w:szCs w:val="16"/>
              </w:rPr>
              <w:t xml:space="preserve"> agreed </w:t>
            </w:r>
            <w:r w:rsidR="00A9653B">
              <w:rPr>
                <w:iCs/>
                <w:sz w:val="16"/>
                <w:szCs w:val="16"/>
              </w:rPr>
              <w:t xml:space="preserve">that </w:t>
            </w:r>
            <w:r w:rsidR="00A9653B" w:rsidRPr="00A9653B">
              <w:rPr>
                <w:iCs/>
                <w:sz w:val="16"/>
                <w:szCs w:val="16"/>
              </w:rPr>
              <w:t xml:space="preserve">IUCN, in consultation with the Range States, </w:t>
            </w:r>
            <w:r w:rsidR="00A9653B">
              <w:rPr>
                <w:iCs/>
                <w:sz w:val="16"/>
                <w:szCs w:val="16"/>
              </w:rPr>
              <w:t>will</w:t>
            </w:r>
            <w:r w:rsidR="00A9653B" w:rsidRPr="00A9653B">
              <w:rPr>
                <w:iCs/>
                <w:sz w:val="16"/>
                <w:szCs w:val="16"/>
              </w:rPr>
              <w:t xml:space="preserve"> update the Guidelines and in collaboration with the </w:t>
            </w:r>
            <w:r w:rsidR="00A9653B">
              <w:rPr>
                <w:iCs/>
                <w:sz w:val="16"/>
                <w:szCs w:val="16"/>
              </w:rPr>
              <w:t xml:space="preserve">CMS and CITES </w:t>
            </w:r>
            <w:r w:rsidR="00A9653B" w:rsidRPr="00A9653B">
              <w:rPr>
                <w:iCs/>
                <w:sz w:val="16"/>
                <w:szCs w:val="16"/>
              </w:rPr>
              <w:t xml:space="preserve">Secretariats, prepare a web-based document on the ACI web-portal that will be a “living” document and updated as new information becomes available. A review group will review </w:t>
            </w:r>
            <w:r w:rsidR="004D6A2C">
              <w:rPr>
                <w:iCs/>
                <w:sz w:val="16"/>
                <w:szCs w:val="16"/>
              </w:rPr>
              <w:t>the</w:t>
            </w:r>
            <w:r w:rsidR="00A9653B" w:rsidRPr="00A9653B">
              <w:rPr>
                <w:iCs/>
                <w:sz w:val="16"/>
                <w:szCs w:val="16"/>
              </w:rPr>
              <w:t xml:space="preserve"> proposed amendments to the Guidelines before it will be updated online</w:t>
            </w:r>
            <w:r w:rsidR="004130EA">
              <w:rPr>
                <w:iCs/>
                <w:sz w:val="16"/>
                <w:szCs w:val="16"/>
              </w:rPr>
              <w:t xml:space="preserve"> </w:t>
            </w:r>
            <w:r w:rsidR="004130EA" w:rsidRPr="006A0BA9">
              <w:rPr>
                <w:iCs/>
                <w:sz w:val="16"/>
                <w:szCs w:val="16"/>
              </w:rPr>
              <w:t>(</w:t>
            </w:r>
            <w:r w:rsidR="004130EA" w:rsidRPr="006A0BA9">
              <w:rPr>
                <w:color w:val="333333"/>
                <w:sz w:val="16"/>
                <w:szCs w:val="16"/>
                <w:shd w:val="clear" w:color="auto" w:fill="F5F5F5"/>
              </w:rPr>
              <w:t>CITES-CMS/ACI2/Outcomes)</w:t>
            </w:r>
          </w:p>
          <w:p w14:paraId="7F3A0319" w14:textId="527770A8" w:rsidR="0000610F" w:rsidRPr="00505354" w:rsidRDefault="0000610F" w:rsidP="00B63501">
            <w:pPr>
              <w:spacing w:before="40" w:after="40"/>
              <w:ind w:left="57" w:right="57"/>
              <w:jc w:val="both"/>
              <w:rPr>
                <w:iCs/>
                <w:sz w:val="16"/>
                <w:szCs w:val="16"/>
              </w:rPr>
            </w:pPr>
          </w:p>
        </w:tc>
      </w:tr>
      <w:tr w:rsidR="00A26724" w14:paraId="59CD5C65" w14:textId="77777777" w:rsidTr="00B63501">
        <w:trPr>
          <w:trHeight w:val="485"/>
        </w:trPr>
        <w:tc>
          <w:tcPr>
            <w:tcW w:w="15655" w:type="dxa"/>
            <w:gridSpan w:val="11"/>
            <w:tcBorders>
              <w:top w:val="nil"/>
            </w:tcBorders>
            <w:shd w:val="clear" w:color="auto" w:fill="8EAADB"/>
            <w:vAlign w:val="center"/>
          </w:tcPr>
          <w:p w14:paraId="5EE38760" w14:textId="77777777" w:rsidR="00FA098F" w:rsidRPr="00D039F3" w:rsidRDefault="00335AE5" w:rsidP="00B63501">
            <w:pPr>
              <w:spacing w:before="40" w:after="40"/>
              <w:ind w:left="57" w:right="57"/>
              <w:jc w:val="both"/>
              <w:rPr>
                <w:iCs/>
                <w:sz w:val="16"/>
                <w:szCs w:val="16"/>
              </w:rPr>
            </w:pPr>
            <w:r w:rsidRPr="00D039F3">
              <w:rPr>
                <w:b/>
                <w:bCs/>
                <w:iCs/>
                <w:sz w:val="16"/>
                <w:szCs w:val="16"/>
              </w:rPr>
              <w:t>CONSERVATION AND MANAGEMENT OF THE CHEETAH (ACINONYX JUBATUS) AND AFRICAN WILD DOG (LYCAON PICTUS)</w:t>
            </w:r>
          </w:p>
        </w:tc>
      </w:tr>
      <w:tr w:rsidR="00A26724" w14:paraId="5716C9EA" w14:textId="77777777" w:rsidTr="00B63501">
        <w:trPr>
          <w:trHeight w:val="171"/>
        </w:trPr>
        <w:tc>
          <w:tcPr>
            <w:tcW w:w="1345" w:type="dxa"/>
            <w:gridSpan w:val="2"/>
          </w:tcPr>
          <w:p w14:paraId="365E6576" w14:textId="77777777" w:rsidR="00FA098F" w:rsidRPr="00D039F3" w:rsidRDefault="00335AE5" w:rsidP="00B63501">
            <w:pPr>
              <w:spacing w:before="40" w:after="40"/>
              <w:ind w:left="57" w:right="57"/>
              <w:rPr>
                <w:iCs/>
                <w:sz w:val="16"/>
                <w:szCs w:val="16"/>
              </w:rPr>
            </w:pPr>
            <w:r w:rsidRPr="00D039F3">
              <w:rPr>
                <w:iCs/>
                <w:sz w:val="16"/>
                <w:szCs w:val="16"/>
              </w:rPr>
              <w:t>Dec.13.94</w:t>
            </w:r>
          </w:p>
        </w:tc>
        <w:tc>
          <w:tcPr>
            <w:tcW w:w="2610" w:type="dxa"/>
          </w:tcPr>
          <w:p w14:paraId="35521224" w14:textId="5D983AF5" w:rsidR="003C4A8D" w:rsidRDefault="00335AE5" w:rsidP="00B63501">
            <w:pPr>
              <w:spacing w:before="40" w:after="40"/>
              <w:ind w:left="57" w:right="57"/>
              <w:jc w:val="both"/>
              <w:rPr>
                <w:i/>
                <w:iCs/>
                <w:sz w:val="16"/>
                <w:szCs w:val="16"/>
              </w:rPr>
            </w:pPr>
            <w:r w:rsidRPr="000137AB">
              <w:rPr>
                <w:i/>
                <w:iCs/>
                <w:sz w:val="16"/>
                <w:szCs w:val="16"/>
                <w:shd w:val="clear" w:color="auto" w:fill="FFFFFF"/>
              </w:rPr>
              <w:t>The Scientific Council should, after consultation with the respective Range States affected, make recommendations to the Conference of the Parties concerning possible amendments to the list of Cheetah populations presently excluded from CMS Appendix I to reflect the current conservation status and inform a Decision by the Conference of the Parties at its 14th meeting.</w:t>
            </w:r>
          </w:p>
          <w:p w14:paraId="288EADF2" w14:textId="77777777" w:rsidR="003C4A8D" w:rsidRPr="000137AB" w:rsidRDefault="003C4A8D" w:rsidP="00B63501">
            <w:pPr>
              <w:spacing w:before="40" w:after="40"/>
              <w:ind w:left="57" w:right="57"/>
              <w:jc w:val="both"/>
              <w:rPr>
                <w:i/>
                <w:iCs/>
                <w:sz w:val="16"/>
                <w:szCs w:val="16"/>
              </w:rPr>
            </w:pPr>
          </w:p>
        </w:tc>
        <w:tc>
          <w:tcPr>
            <w:tcW w:w="1980" w:type="dxa"/>
          </w:tcPr>
          <w:p w14:paraId="04B3DF9B" w14:textId="77777777" w:rsidR="00FA098F" w:rsidRPr="00A565D1" w:rsidRDefault="00335AE5" w:rsidP="00B63501">
            <w:pPr>
              <w:spacing w:before="40" w:after="40"/>
              <w:ind w:left="57" w:right="57"/>
              <w:jc w:val="both"/>
              <w:rPr>
                <w:strike/>
                <w:sz w:val="16"/>
                <w:szCs w:val="16"/>
              </w:rPr>
            </w:pPr>
            <w:r w:rsidRPr="00505354">
              <w:rPr>
                <w:sz w:val="16"/>
                <w:szCs w:val="16"/>
                <w:lang w:val="en-GB"/>
              </w:rPr>
              <w:t>Establish an inter</w:t>
            </w:r>
            <w:r w:rsidRPr="00505354">
              <w:rPr>
                <w:sz w:val="16"/>
                <w:szCs w:val="16"/>
              </w:rPr>
              <w:t>-</w:t>
            </w:r>
            <w:r w:rsidRPr="00505354">
              <w:rPr>
                <w:sz w:val="16"/>
                <w:szCs w:val="16"/>
                <w:lang w:val="en-GB"/>
              </w:rPr>
              <w:t>sessional W</w:t>
            </w:r>
            <w:r w:rsidRPr="00505354">
              <w:rPr>
                <w:sz w:val="16"/>
                <w:szCs w:val="16"/>
              </w:rPr>
              <w:t xml:space="preserve">orking </w:t>
            </w:r>
            <w:r w:rsidRPr="00505354">
              <w:rPr>
                <w:sz w:val="16"/>
                <w:szCs w:val="16"/>
                <w:lang w:val="en-GB"/>
              </w:rPr>
              <w:t>G</w:t>
            </w:r>
            <w:r w:rsidRPr="00505354">
              <w:rPr>
                <w:sz w:val="16"/>
                <w:szCs w:val="16"/>
              </w:rPr>
              <w:t>roup</w:t>
            </w:r>
            <w:r w:rsidRPr="00505354">
              <w:rPr>
                <w:sz w:val="16"/>
                <w:szCs w:val="16"/>
                <w:lang w:val="en-GB"/>
              </w:rPr>
              <w:t xml:space="preserve"> to consider the conservation status of the Botswana, Namibia and Zimbabwe populations of African Cheetah and their potential inclusion in Ap</w:t>
            </w:r>
            <w:r w:rsidRPr="00505354">
              <w:rPr>
                <w:sz w:val="16"/>
                <w:szCs w:val="16"/>
              </w:rPr>
              <w:t>p</w:t>
            </w:r>
            <w:r w:rsidRPr="00505354">
              <w:rPr>
                <w:sz w:val="16"/>
                <w:szCs w:val="16"/>
                <w:lang w:val="en-GB"/>
              </w:rPr>
              <w:t>. I of CMS with Terms of Reference set out in CRP 6.3.1.2</w:t>
            </w:r>
            <w:r w:rsidRPr="00505354">
              <w:rPr>
                <w:sz w:val="16"/>
                <w:szCs w:val="16"/>
              </w:rPr>
              <w:t>.</w:t>
            </w:r>
          </w:p>
        </w:tc>
        <w:tc>
          <w:tcPr>
            <w:tcW w:w="1620" w:type="dxa"/>
          </w:tcPr>
          <w:p w14:paraId="0395E3C0" w14:textId="77777777" w:rsidR="00FA098F" w:rsidRPr="00F70AEE" w:rsidRDefault="00335AE5" w:rsidP="00B63501">
            <w:pPr>
              <w:spacing w:before="40" w:after="40"/>
              <w:ind w:left="57" w:right="57"/>
              <w:jc w:val="both"/>
              <w:rPr>
                <w:iCs/>
                <w:sz w:val="16"/>
                <w:szCs w:val="16"/>
              </w:rPr>
            </w:pPr>
            <w:r w:rsidRPr="00F70AEE">
              <w:rPr>
                <w:iCs/>
                <w:sz w:val="16"/>
                <w:szCs w:val="16"/>
              </w:rPr>
              <w:t>Recommendations developed and Decision informed</w:t>
            </w:r>
          </w:p>
        </w:tc>
        <w:tc>
          <w:tcPr>
            <w:tcW w:w="1170" w:type="dxa"/>
          </w:tcPr>
          <w:p w14:paraId="284EF732" w14:textId="77777777" w:rsidR="00FA098F" w:rsidRPr="00F70AEE" w:rsidRDefault="00335AE5" w:rsidP="00B63501">
            <w:pPr>
              <w:spacing w:before="40" w:after="40"/>
              <w:ind w:left="57" w:right="57"/>
              <w:jc w:val="both"/>
              <w:rPr>
                <w:iCs/>
                <w:sz w:val="16"/>
                <w:szCs w:val="16"/>
              </w:rPr>
            </w:pPr>
            <w:r>
              <w:rPr>
                <w:iCs/>
                <w:sz w:val="16"/>
                <w:szCs w:val="16"/>
              </w:rPr>
              <w:t>COP14</w:t>
            </w:r>
          </w:p>
        </w:tc>
        <w:tc>
          <w:tcPr>
            <w:tcW w:w="1080" w:type="dxa"/>
          </w:tcPr>
          <w:p w14:paraId="786E06B6" w14:textId="77777777" w:rsidR="00FA098F" w:rsidRPr="00584502" w:rsidRDefault="00335AE5" w:rsidP="00B63501">
            <w:pPr>
              <w:spacing w:before="40" w:after="40"/>
              <w:ind w:left="57" w:right="57"/>
              <w:jc w:val="both"/>
            </w:pPr>
            <w:r w:rsidRPr="00584502">
              <w:rPr>
                <w:sz w:val="16"/>
                <w:szCs w:val="16"/>
                <w:lang w:val="en-GB"/>
              </w:rPr>
              <w:t>Dr Alfred Oteng-Yeboah</w:t>
            </w:r>
            <w:r>
              <w:rPr>
                <w:sz w:val="16"/>
                <w:szCs w:val="16"/>
              </w:rPr>
              <w:t>, COP-appointed Councillor</w:t>
            </w:r>
          </w:p>
        </w:tc>
        <w:tc>
          <w:tcPr>
            <w:tcW w:w="990" w:type="dxa"/>
          </w:tcPr>
          <w:p w14:paraId="3004743F" w14:textId="77777777" w:rsidR="00FA098F" w:rsidRPr="00F70AEE" w:rsidRDefault="00335AE5" w:rsidP="00B63501">
            <w:pPr>
              <w:spacing w:before="40" w:after="40"/>
              <w:ind w:left="57" w:right="57"/>
              <w:jc w:val="both"/>
              <w:rPr>
                <w:lang w:val="de"/>
              </w:rPr>
            </w:pPr>
            <w:r w:rsidRPr="496B02BB">
              <w:rPr>
                <w:rFonts w:eastAsia="Arial"/>
                <w:sz w:val="16"/>
                <w:szCs w:val="16"/>
                <w:lang w:val="de"/>
              </w:rPr>
              <w:t>(Sec FP: Clara Nobbe)</w:t>
            </w:r>
          </w:p>
          <w:p w14:paraId="35EC5FBE" w14:textId="77777777" w:rsidR="00FA098F" w:rsidRPr="00F70AEE" w:rsidRDefault="00FA098F" w:rsidP="00B63501">
            <w:pPr>
              <w:spacing w:before="40" w:after="40"/>
              <w:ind w:left="57" w:right="57"/>
              <w:jc w:val="both"/>
            </w:pPr>
          </w:p>
        </w:tc>
        <w:tc>
          <w:tcPr>
            <w:tcW w:w="990" w:type="dxa"/>
            <w:shd w:val="clear" w:color="auto" w:fill="auto"/>
          </w:tcPr>
          <w:p w14:paraId="4821C11B" w14:textId="77777777" w:rsidR="00FA098F" w:rsidRPr="00F70AEE" w:rsidRDefault="00335AE5" w:rsidP="00B63501">
            <w:pPr>
              <w:spacing w:before="40" w:after="40"/>
              <w:ind w:left="57" w:right="57"/>
              <w:jc w:val="both"/>
              <w:rPr>
                <w:iCs/>
                <w:sz w:val="16"/>
                <w:szCs w:val="16"/>
              </w:rPr>
            </w:pPr>
            <w:r>
              <w:rPr>
                <w:iCs/>
                <w:sz w:val="16"/>
                <w:szCs w:val="16"/>
              </w:rPr>
              <w:t xml:space="preserve">Core </w:t>
            </w:r>
          </w:p>
        </w:tc>
        <w:tc>
          <w:tcPr>
            <w:tcW w:w="1350" w:type="dxa"/>
          </w:tcPr>
          <w:p w14:paraId="51FA14C8" w14:textId="77777777" w:rsidR="00FA098F" w:rsidRPr="00505354" w:rsidRDefault="00335AE5" w:rsidP="00B63501">
            <w:pPr>
              <w:spacing w:before="40" w:after="40"/>
              <w:ind w:left="57" w:right="57"/>
              <w:jc w:val="both"/>
              <w:rPr>
                <w:iCs/>
                <w:sz w:val="16"/>
                <w:szCs w:val="16"/>
              </w:rPr>
            </w:pPr>
            <w:r w:rsidRPr="00505354">
              <w:rPr>
                <w:iCs/>
                <w:sz w:val="16"/>
                <w:szCs w:val="16"/>
              </w:rPr>
              <w:t>ScC-SC6</w:t>
            </w:r>
          </w:p>
          <w:p w14:paraId="01FC0CAF" w14:textId="77777777" w:rsidR="00FA098F" w:rsidRPr="00F70AEE" w:rsidRDefault="00335AE5" w:rsidP="00B63501">
            <w:pPr>
              <w:spacing w:before="40" w:after="40"/>
              <w:ind w:left="57" w:right="57"/>
              <w:jc w:val="both"/>
              <w:rPr>
                <w:iCs/>
                <w:sz w:val="16"/>
                <w:szCs w:val="16"/>
              </w:rPr>
            </w:pPr>
            <w:r w:rsidRPr="00F70AEE">
              <w:rPr>
                <w:iCs/>
                <w:sz w:val="16"/>
                <w:szCs w:val="16"/>
              </w:rPr>
              <w:t xml:space="preserve">COP14 </w:t>
            </w:r>
          </w:p>
        </w:tc>
        <w:tc>
          <w:tcPr>
            <w:tcW w:w="2520" w:type="dxa"/>
          </w:tcPr>
          <w:p w14:paraId="57656462" w14:textId="77777777" w:rsidR="00F1629E" w:rsidRDefault="00335AE5" w:rsidP="00B63501">
            <w:pPr>
              <w:jc w:val="both"/>
              <w:rPr>
                <w:i/>
                <w:iCs/>
                <w:sz w:val="16"/>
                <w:szCs w:val="16"/>
                <w:lang w:val="en-GB"/>
              </w:rPr>
            </w:pPr>
            <w:r>
              <w:rPr>
                <w:iCs/>
                <w:sz w:val="16"/>
                <w:szCs w:val="16"/>
              </w:rPr>
              <w:t>The IWG was established</w:t>
            </w:r>
            <w:r w:rsidR="003E081D">
              <w:rPr>
                <w:iCs/>
                <w:sz w:val="16"/>
                <w:szCs w:val="16"/>
              </w:rPr>
              <w:t xml:space="preserve"> and a</w:t>
            </w:r>
            <w:r>
              <w:rPr>
                <w:iCs/>
                <w:sz w:val="16"/>
                <w:szCs w:val="16"/>
              </w:rPr>
              <w:t xml:space="preserve"> report </w:t>
            </w:r>
            <w:r w:rsidR="00405175">
              <w:rPr>
                <w:iCs/>
                <w:sz w:val="16"/>
                <w:szCs w:val="16"/>
              </w:rPr>
              <w:t xml:space="preserve">on the status of the </w:t>
            </w:r>
            <w:r w:rsidR="00BE6AE6">
              <w:rPr>
                <w:iCs/>
                <w:sz w:val="16"/>
                <w:szCs w:val="16"/>
              </w:rPr>
              <w:t xml:space="preserve">Cheetah populations in Botswana, Namibia and Zimbabwe </w:t>
            </w:r>
            <w:r>
              <w:rPr>
                <w:iCs/>
                <w:sz w:val="16"/>
                <w:szCs w:val="16"/>
              </w:rPr>
              <w:t>prepared</w:t>
            </w:r>
            <w:r w:rsidR="00906EB7">
              <w:rPr>
                <w:iCs/>
                <w:sz w:val="16"/>
                <w:szCs w:val="16"/>
              </w:rPr>
              <w:t xml:space="preserve">. </w:t>
            </w:r>
            <w:r w:rsidR="00AF220F">
              <w:rPr>
                <w:iCs/>
                <w:sz w:val="16"/>
                <w:szCs w:val="16"/>
              </w:rPr>
              <w:t xml:space="preserve">The IWG met and </w:t>
            </w:r>
            <w:r w:rsidR="0073087F">
              <w:rPr>
                <w:iCs/>
                <w:sz w:val="16"/>
                <w:szCs w:val="16"/>
              </w:rPr>
              <w:t xml:space="preserve">discussed the report without coming to an agreed conclusion. </w:t>
            </w:r>
            <w:r w:rsidR="006C248B">
              <w:rPr>
                <w:iCs/>
                <w:sz w:val="16"/>
                <w:szCs w:val="16"/>
              </w:rPr>
              <w:t xml:space="preserve">The report </w:t>
            </w:r>
            <w:r w:rsidR="006715DE">
              <w:rPr>
                <w:iCs/>
                <w:sz w:val="16"/>
                <w:szCs w:val="16"/>
              </w:rPr>
              <w:t xml:space="preserve">is contained in Document </w:t>
            </w:r>
            <w:r w:rsidR="006C545D" w:rsidRPr="006C545D">
              <w:rPr>
                <w:i/>
                <w:iCs/>
                <w:sz w:val="18"/>
                <w:szCs w:val="18"/>
                <w:lang w:val="en-GB"/>
              </w:rPr>
              <w:t xml:space="preserve"> </w:t>
            </w:r>
            <w:r w:rsidR="006C545D" w:rsidRPr="006C545D">
              <w:rPr>
                <w:i/>
                <w:iCs/>
                <w:sz w:val="16"/>
                <w:szCs w:val="16"/>
                <w:lang w:val="en-GB"/>
              </w:rPr>
              <w:t>UNEP/CMS/ScC-SC6/</w:t>
            </w:r>
            <w:r w:rsidR="00BC3C67">
              <w:rPr>
                <w:i/>
                <w:iCs/>
                <w:sz w:val="16"/>
                <w:szCs w:val="16"/>
                <w:lang w:val="en-GB"/>
              </w:rPr>
              <w:t>Inf</w:t>
            </w:r>
            <w:r w:rsidR="006C545D" w:rsidRPr="006C545D">
              <w:rPr>
                <w:i/>
                <w:iCs/>
                <w:sz w:val="16"/>
                <w:szCs w:val="16"/>
                <w:lang w:val="en-GB"/>
              </w:rPr>
              <w:t>.4</w:t>
            </w:r>
          </w:p>
          <w:p w14:paraId="3D7F48C0" w14:textId="1A33FC5E" w:rsidR="0000610F" w:rsidRPr="006C545D" w:rsidRDefault="0000610F" w:rsidP="00B63501">
            <w:pPr>
              <w:jc w:val="both"/>
              <w:rPr>
                <w:sz w:val="16"/>
                <w:szCs w:val="16"/>
                <w:lang w:val="en-GB"/>
              </w:rPr>
            </w:pPr>
          </w:p>
        </w:tc>
      </w:tr>
      <w:tr w:rsidR="00A26724" w14:paraId="42B40857" w14:textId="77777777" w:rsidTr="00B63501">
        <w:trPr>
          <w:trHeight w:val="605"/>
        </w:trPr>
        <w:tc>
          <w:tcPr>
            <w:tcW w:w="15655" w:type="dxa"/>
            <w:gridSpan w:val="11"/>
            <w:tcBorders>
              <w:bottom w:val="single" w:sz="4" w:space="0" w:color="auto"/>
            </w:tcBorders>
            <w:shd w:val="clear" w:color="auto" w:fill="8EAADB"/>
            <w:vAlign w:val="center"/>
          </w:tcPr>
          <w:p w14:paraId="204CF086" w14:textId="77777777" w:rsidR="00FA098F" w:rsidRPr="00D039F3" w:rsidRDefault="00335AE5" w:rsidP="00B63501">
            <w:pPr>
              <w:spacing w:before="40" w:after="40"/>
              <w:ind w:left="57" w:right="57"/>
              <w:jc w:val="both"/>
              <w:rPr>
                <w:iCs/>
                <w:sz w:val="16"/>
                <w:szCs w:val="16"/>
              </w:rPr>
            </w:pPr>
            <w:r w:rsidRPr="00D039F3">
              <w:rPr>
                <w:b/>
                <w:bCs/>
                <w:iCs/>
                <w:sz w:val="16"/>
                <w:szCs w:val="16"/>
              </w:rPr>
              <w:t>CONSERVATION AND MANAGEMENT OF THE LEOPARD (PANTHERA PARDUS) IN AFRICA</w:t>
            </w:r>
          </w:p>
        </w:tc>
      </w:tr>
      <w:tr w:rsidR="00A26724" w14:paraId="7B583C64" w14:textId="77777777" w:rsidTr="00B63501">
        <w:trPr>
          <w:trHeight w:val="171"/>
        </w:trPr>
        <w:tc>
          <w:tcPr>
            <w:tcW w:w="1345" w:type="dxa"/>
            <w:gridSpan w:val="2"/>
            <w:tcBorders>
              <w:bottom w:val="single" w:sz="4" w:space="0" w:color="auto"/>
            </w:tcBorders>
          </w:tcPr>
          <w:p w14:paraId="0FB0CC46" w14:textId="77777777" w:rsidR="00FA098F" w:rsidRPr="00D039F3" w:rsidRDefault="00335AE5" w:rsidP="00B63501">
            <w:pPr>
              <w:spacing w:before="40" w:after="40"/>
              <w:ind w:left="57" w:right="57"/>
              <w:rPr>
                <w:iCs/>
                <w:sz w:val="16"/>
                <w:szCs w:val="16"/>
              </w:rPr>
            </w:pPr>
            <w:r w:rsidRPr="00D039F3">
              <w:rPr>
                <w:iCs/>
                <w:sz w:val="16"/>
                <w:szCs w:val="16"/>
              </w:rPr>
              <w:t>Dec. 13.97</w:t>
            </w:r>
          </w:p>
        </w:tc>
        <w:tc>
          <w:tcPr>
            <w:tcW w:w="2610" w:type="dxa"/>
            <w:tcBorders>
              <w:bottom w:val="single" w:sz="4" w:space="0" w:color="auto"/>
            </w:tcBorders>
          </w:tcPr>
          <w:p w14:paraId="0C9944AB" w14:textId="77777777" w:rsidR="00FA098F" w:rsidRPr="000137AB" w:rsidRDefault="00335AE5" w:rsidP="00B63501">
            <w:pPr>
              <w:spacing w:before="40" w:after="40"/>
              <w:ind w:left="57" w:right="57"/>
              <w:jc w:val="both"/>
              <w:rPr>
                <w:i/>
                <w:iCs/>
                <w:sz w:val="16"/>
                <w:szCs w:val="16"/>
              </w:rPr>
            </w:pPr>
            <w:r w:rsidRPr="000137AB">
              <w:rPr>
                <w:i/>
                <w:iCs/>
                <w:sz w:val="16"/>
                <w:szCs w:val="16"/>
                <w:shd w:val="clear" w:color="auto" w:fill="FFFFFF"/>
              </w:rPr>
              <w:t>The Scientific Council shall review the Roadmap for the Conservation of Leopards in Africa contained in UNEP/CMS/COP13 Doc.26.3.1/Annex 4, and formulate recommendations as appropriate for consideration by the Range States, IUCN and others, as needed.</w:t>
            </w:r>
          </w:p>
        </w:tc>
        <w:tc>
          <w:tcPr>
            <w:tcW w:w="1980" w:type="dxa"/>
            <w:tcBorders>
              <w:bottom w:val="single" w:sz="4" w:space="0" w:color="auto"/>
            </w:tcBorders>
          </w:tcPr>
          <w:p w14:paraId="6EEC002D" w14:textId="77777777" w:rsidR="00FA098F" w:rsidRPr="00505354" w:rsidRDefault="00335AE5" w:rsidP="00B63501">
            <w:pPr>
              <w:spacing w:before="40" w:after="40"/>
              <w:ind w:left="57" w:right="57"/>
              <w:jc w:val="both"/>
              <w:rPr>
                <w:iCs/>
                <w:sz w:val="16"/>
                <w:szCs w:val="16"/>
                <w:lang w:val="en-GB"/>
              </w:rPr>
            </w:pPr>
            <w:r w:rsidRPr="00505354">
              <w:rPr>
                <w:iCs/>
                <w:sz w:val="16"/>
                <w:szCs w:val="16"/>
                <w:lang w:val="en-GB"/>
              </w:rPr>
              <w:t>Delegate the review to the African Range States within the framework of the Joint CITES-CMS African Carnivores Initiative</w:t>
            </w:r>
            <w:r w:rsidRPr="00505354">
              <w:rPr>
                <w:iCs/>
                <w:sz w:val="16"/>
                <w:szCs w:val="16"/>
              </w:rPr>
              <w:t xml:space="preserve"> (ACI)</w:t>
            </w:r>
            <w:r w:rsidRPr="00505354">
              <w:rPr>
                <w:iCs/>
                <w:sz w:val="16"/>
                <w:szCs w:val="16"/>
                <w:lang w:val="en-GB"/>
              </w:rPr>
              <w:t>.</w:t>
            </w:r>
          </w:p>
          <w:p w14:paraId="6ECFB70E" w14:textId="77777777" w:rsidR="00FA098F" w:rsidRPr="00F70AEE" w:rsidRDefault="00335AE5" w:rsidP="00B63501">
            <w:pPr>
              <w:spacing w:before="40" w:after="40"/>
              <w:ind w:left="57" w:right="57"/>
              <w:jc w:val="both"/>
              <w:rPr>
                <w:iCs/>
                <w:sz w:val="16"/>
                <w:szCs w:val="16"/>
              </w:rPr>
            </w:pPr>
            <w:r w:rsidRPr="00505354">
              <w:rPr>
                <w:iCs/>
                <w:sz w:val="16"/>
                <w:szCs w:val="16"/>
              </w:rPr>
              <w:t>The Secretariat shall inform the Scientific Council regarding the activities and outputs of the ACI that relate</w:t>
            </w:r>
            <w:r w:rsidRPr="00A565D1">
              <w:rPr>
                <w:iCs/>
                <w:sz w:val="16"/>
                <w:szCs w:val="16"/>
                <w:u w:val="single"/>
              </w:rPr>
              <w:t xml:space="preserve"> </w:t>
            </w:r>
            <w:r w:rsidRPr="00505354">
              <w:rPr>
                <w:iCs/>
                <w:sz w:val="16"/>
                <w:szCs w:val="16"/>
              </w:rPr>
              <w:t>to the Committee’s mandate and request advice from the Scientific Council, as appropriate</w:t>
            </w:r>
            <w:r w:rsidRPr="00505354">
              <w:rPr>
                <w:iCs/>
                <w:sz w:val="16"/>
                <w:szCs w:val="16"/>
                <w:lang w:val="en-GB"/>
              </w:rPr>
              <w:t>.</w:t>
            </w:r>
            <w:r>
              <w:rPr>
                <w:iCs/>
                <w:sz w:val="16"/>
                <w:szCs w:val="16"/>
                <w:lang w:val="en-GB"/>
              </w:rPr>
              <w:t xml:space="preserve"> </w:t>
            </w:r>
          </w:p>
        </w:tc>
        <w:tc>
          <w:tcPr>
            <w:tcW w:w="1620" w:type="dxa"/>
            <w:tcBorders>
              <w:bottom w:val="single" w:sz="4" w:space="0" w:color="auto"/>
            </w:tcBorders>
          </w:tcPr>
          <w:p w14:paraId="31AE85E7" w14:textId="77777777" w:rsidR="00FA098F" w:rsidRPr="00F70AEE" w:rsidRDefault="00335AE5" w:rsidP="00B63501">
            <w:pPr>
              <w:spacing w:before="40" w:after="40"/>
              <w:ind w:left="57" w:right="57"/>
              <w:jc w:val="both"/>
              <w:rPr>
                <w:iCs/>
                <w:sz w:val="16"/>
                <w:szCs w:val="16"/>
              </w:rPr>
            </w:pPr>
            <w:r w:rsidRPr="00F70AEE">
              <w:rPr>
                <w:iCs/>
                <w:sz w:val="16"/>
                <w:szCs w:val="16"/>
              </w:rPr>
              <w:t xml:space="preserve">Recommendations </w:t>
            </w:r>
            <w:r w:rsidRPr="00505354">
              <w:rPr>
                <w:iCs/>
                <w:sz w:val="16"/>
                <w:szCs w:val="16"/>
              </w:rPr>
              <w:t>provided to COP</w:t>
            </w:r>
            <w:r>
              <w:rPr>
                <w:iCs/>
                <w:sz w:val="16"/>
                <w:szCs w:val="16"/>
              </w:rPr>
              <w:t>.</w:t>
            </w:r>
          </w:p>
        </w:tc>
        <w:tc>
          <w:tcPr>
            <w:tcW w:w="1170" w:type="dxa"/>
            <w:tcBorders>
              <w:bottom w:val="single" w:sz="4" w:space="0" w:color="auto"/>
            </w:tcBorders>
          </w:tcPr>
          <w:p w14:paraId="0F53C577" w14:textId="77777777" w:rsidR="00FA098F" w:rsidRPr="00F70AEE" w:rsidRDefault="00335AE5" w:rsidP="00B63501">
            <w:pPr>
              <w:spacing w:before="40" w:after="40"/>
              <w:ind w:left="57" w:right="57"/>
              <w:jc w:val="both"/>
              <w:rPr>
                <w:sz w:val="16"/>
                <w:szCs w:val="16"/>
              </w:rPr>
            </w:pPr>
            <w:r w:rsidRPr="496B02BB">
              <w:rPr>
                <w:sz w:val="16"/>
                <w:szCs w:val="16"/>
              </w:rPr>
              <w:t>COP14</w:t>
            </w:r>
          </w:p>
        </w:tc>
        <w:tc>
          <w:tcPr>
            <w:tcW w:w="1080" w:type="dxa"/>
            <w:tcBorders>
              <w:bottom w:val="single" w:sz="4" w:space="0" w:color="auto"/>
            </w:tcBorders>
          </w:tcPr>
          <w:p w14:paraId="1BCB11D7" w14:textId="77777777" w:rsidR="00FA098F" w:rsidRPr="00F70AEE" w:rsidRDefault="00335AE5" w:rsidP="00B63501">
            <w:pPr>
              <w:spacing w:before="40" w:after="40"/>
              <w:ind w:left="57" w:right="57"/>
              <w:jc w:val="both"/>
            </w:pPr>
            <w:r w:rsidRPr="00505354">
              <w:rPr>
                <w:sz w:val="16"/>
                <w:szCs w:val="16"/>
              </w:rPr>
              <w:t>CMS Secretariat</w:t>
            </w:r>
          </w:p>
        </w:tc>
        <w:tc>
          <w:tcPr>
            <w:tcW w:w="990" w:type="dxa"/>
            <w:tcBorders>
              <w:bottom w:val="single" w:sz="4" w:space="0" w:color="auto"/>
            </w:tcBorders>
          </w:tcPr>
          <w:p w14:paraId="58783401" w14:textId="77777777" w:rsidR="00FA098F" w:rsidRPr="00F70AEE" w:rsidRDefault="00335AE5" w:rsidP="00B63501">
            <w:pPr>
              <w:spacing w:before="40" w:after="40"/>
              <w:ind w:left="57" w:right="57"/>
              <w:jc w:val="both"/>
            </w:pPr>
            <w:r w:rsidRPr="496B02BB">
              <w:rPr>
                <w:rFonts w:eastAsia="Arial"/>
                <w:sz w:val="16"/>
                <w:szCs w:val="16"/>
                <w:lang w:val="de"/>
              </w:rPr>
              <w:t>(Sec FP: Clara Nobbe)</w:t>
            </w:r>
          </w:p>
        </w:tc>
        <w:tc>
          <w:tcPr>
            <w:tcW w:w="990" w:type="dxa"/>
            <w:tcBorders>
              <w:bottom w:val="single" w:sz="4" w:space="0" w:color="auto"/>
            </w:tcBorders>
            <w:shd w:val="clear" w:color="auto" w:fill="auto"/>
          </w:tcPr>
          <w:p w14:paraId="166FEE78" w14:textId="77777777" w:rsidR="00FA098F" w:rsidRPr="00F70AEE" w:rsidRDefault="00335AE5" w:rsidP="00B63501">
            <w:pPr>
              <w:spacing w:before="40" w:after="40"/>
              <w:ind w:left="57" w:right="57"/>
              <w:jc w:val="both"/>
              <w:rPr>
                <w:iCs/>
                <w:sz w:val="16"/>
                <w:szCs w:val="16"/>
              </w:rPr>
            </w:pPr>
            <w:r>
              <w:rPr>
                <w:iCs/>
                <w:sz w:val="16"/>
                <w:szCs w:val="16"/>
              </w:rPr>
              <w:t>Core</w:t>
            </w:r>
          </w:p>
        </w:tc>
        <w:tc>
          <w:tcPr>
            <w:tcW w:w="1350" w:type="dxa"/>
            <w:tcBorders>
              <w:bottom w:val="single" w:sz="4" w:space="0" w:color="auto"/>
            </w:tcBorders>
          </w:tcPr>
          <w:p w14:paraId="5F1C3ED8" w14:textId="77777777" w:rsidR="00FA098F" w:rsidRPr="00F70AEE" w:rsidRDefault="00335AE5" w:rsidP="00B63501">
            <w:pPr>
              <w:spacing w:before="40" w:after="40"/>
              <w:ind w:left="57" w:right="57"/>
              <w:jc w:val="both"/>
              <w:rPr>
                <w:iCs/>
                <w:sz w:val="16"/>
                <w:szCs w:val="16"/>
              </w:rPr>
            </w:pPr>
            <w:r w:rsidRPr="00F70AEE">
              <w:rPr>
                <w:iCs/>
                <w:sz w:val="16"/>
                <w:szCs w:val="16"/>
              </w:rPr>
              <w:t>COP14</w:t>
            </w:r>
          </w:p>
        </w:tc>
        <w:tc>
          <w:tcPr>
            <w:tcW w:w="2520" w:type="dxa"/>
            <w:tcBorders>
              <w:bottom w:val="single" w:sz="4" w:space="0" w:color="auto"/>
            </w:tcBorders>
          </w:tcPr>
          <w:p w14:paraId="151E6803" w14:textId="77777777" w:rsidR="00FA098F" w:rsidRDefault="00335AE5" w:rsidP="00B63501">
            <w:pPr>
              <w:spacing w:before="40" w:after="40"/>
              <w:ind w:left="57" w:right="57"/>
              <w:jc w:val="both"/>
              <w:rPr>
                <w:color w:val="333333"/>
                <w:sz w:val="16"/>
                <w:szCs w:val="16"/>
                <w:shd w:val="clear" w:color="auto" w:fill="F5F5F5"/>
              </w:rPr>
            </w:pPr>
            <w:r w:rsidRPr="00641775">
              <w:rPr>
                <w:iCs/>
                <w:sz w:val="16"/>
                <w:szCs w:val="16"/>
              </w:rPr>
              <w:t xml:space="preserve">The </w:t>
            </w:r>
            <w:r w:rsidRPr="00641775">
              <w:rPr>
                <w:iCs/>
                <w:sz w:val="16"/>
                <w:szCs w:val="16"/>
                <w:lang w:val="x-none"/>
              </w:rPr>
              <w:t>Second Meeting of the Range States of the Joint CITES-CMS African Carnivores Initiative</w:t>
            </w:r>
            <w:r>
              <w:rPr>
                <w:iCs/>
                <w:sz w:val="16"/>
                <w:szCs w:val="16"/>
              </w:rPr>
              <w:t xml:space="preserve"> agreed that</w:t>
            </w:r>
            <w:r w:rsidRPr="00B455A2">
              <w:rPr>
                <w:iCs/>
                <w:sz w:val="16"/>
                <w:szCs w:val="16"/>
              </w:rPr>
              <w:t xml:space="preserve"> IUCN </w:t>
            </w:r>
            <w:r w:rsidR="0090455E">
              <w:rPr>
                <w:iCs/>
                <w:sz w:val="16"/>
                <w:szCs w:val="16"/>
              </w:rPr>
              <w:t>will</w:t>
            </w:r>
            <w:r w:rsidRPr="00B455A2">
              <w:rPr>
                <w:iCs/>
                <w:sz w:val="16"/>
                <w:szCs w:val="16"/>
              </w:rPr>
              <w:t xml:space="preserve"> update the Roadmap and finalize it in consultation with Range States. Range States will then focus on the development of Regional Conservation Strategies for Leopard, using the Roadmap as strategic guidance</w:t>
            </w:r>
            <w:r w:rsidR="00727A43">
              <w:rPr>
                <w:iCs/>
                <w:sz w:val="16"/>
                <w:szCs w:val="16"/>
              </w:rPr>
              <w:t xml:space="preserve"> </w:t>
            </w:r>
            <w:r w:rsidR="00727A43" w:rsidRPr="004130EA">
              <w:rPr>
                <w:iCs/>
                <w:sz w:val="16"/>
                <w:szCs w:val="16"/>
              </w:rPr>
              <w:t>(</w:t>
            </w:r>
            <w:r w:rsidR="00727A43" w:rsidRPr="00641775">
              <w:rPr>
                <w:color w:val="333333"/>
                <w:sz w:val="16"/>
                <w:szCs w:val="16"/>
                <w:shd w:val="clear" w:color="auto" w:fill="F5F5F5"/>
              </w:rPr>
              <w:t>CITES-CMS/ACI2/Outcomes)</w:t>
            </w:r>
          </w:p>
          <w:p w14:paraId="31F10D30" w14:textId="77777777" w:rsidR="0000610F" w:rsidRDefault="0000610F" w:rsidP="00B63501">
            <w:pPr>
              <w:spacing w:before="40" w:after="40"/>
              <w:ind w:left="57" w:right="57"/>
              <w:jc w:val="both"/>
              <w:rPr>
                <w:color w:val="333333"/>
                <w:sz w:val="16"/>
                <w:szCs w:val="16"/>
                <w:shd w:val="clear" w:color="auto" w:fill="F5F5F5"/>
              </w:rPr>
            </w:pPr>
          </w:p>
          <w:p w14:paraId="057A03BC" w14:textId="77777777" w:rsidR="003E37D4" w:rsidRDefault="003E37D4" w:rsidP="00B63501">
            <w:pPr>
              <w:spacing w:before="40" w:after="40"/>
              <w:ind w:left="57" w:right="57"/>
              <w:jc w:val="both"/>
              <w:rPr>
                <w:color w:val="333333"/>
                <w:sz w:val="16"/>
                <w:szCs w:val="16"/>
                <w:shd w:val="clear" w:color="auto" w:fill="F5F5F5"/>
              </w:rPr>
            </w:pPr>
          </w:p>
          <w:p w14:paraId="59A3C8B9" w14:textId="6D88BE15" w:rsidR="003E37D4" w:rsidRPr="00505354" w:rsidRDefault="003E37D4" w:rsidP="00B63501">
            <w:pPr>
              <w:spacing w:before="40" w:after="40"/>
              <w:ind w:left="57" w:right="57"/>
              <w:jc w:val="both"/>
              <w:rPr>
                <w:iCs/>
                <w:sz w:val="16"/>
                <w:szCs w:val="16"/>
              </w:rPr>
            </w:pPr>
          </w:p>
        </w:tc>
      </w:tr>
      <w:tr w:rsidR="00A26724" w14:paraId="5C9A3754" w14:textId="77777777" w:rsidTr="00B63501">
        <w:trPr>
          <w:trHeight w:val="740"/>
        </w:trPr>
        <w:tc>
          <w:tcPr>
            <w:tcW w:w="15655" w:type="dxa"/>
            <w:gridSpan w:val="11"/>
            <w:tcBorders>
              <w:top w:val="nil"/>
            </w:tcBorders>
            <w:shd w:val="clear" w:color="auto" w:fill="8EAADB"/>
            <w:vAlign w:val="center"/>
          </w:tcPr>
          <w:p w14:paraId="0311CAB5" w14:textId="77777777" w:rsidR="00FA098F" w:rsidRPr="00D039F3" w:rsidRDefault="00335AE5" w:rsidP="00B63501">
            <w:pPr>
              <w:spacing w:before="40" w:after="40"/>
              <w:jc w:val="both"/>
              <w:rPr>
                <w:b/>
                <w:bCs/>
              </w:rPr>
            </w:pPr>
            <w:r w:rsidRPr="00D039F3">
              <w:rPr>
                <w:b/>
                <w:bCs/>
                <w:sz w:val="16"/>
                <w:szCs w:val="16"/>
              </w:rPr>
              <w:t>LISTING OF JAGUAR (PANTHERA ONCA) ON APPENDICES I AND II</w:t>
            </w:r>
          </w:p>
        </w:tc>
      </w:tr>
      <w:tr w:rsidR="00A26724" w14:paraId="4AF13FC4" w14:textId="77777777" w:rsidTr="00B63501">
        <w:trPr>
          <w:trHeight w:val="171"/>
        </w:trPr>
        <w:tc>
          <w:tcPr>
            <w:tcW w:w="1345" w:type="dxa"/>
            <w:gridSpan w:val="2"/>
          </w:tcPr>
          <w:p w14:paraId="2349667D" w14:textId="77777777" w:rsidR="00FA098F" w:rsidRPr="00D039F3" w:rsidRDefault="00335AE5" w:rsidP="00B63501">
            <w:pPr>
              <w:spacing w:before="40" w:after="40"/>
              <w:rPr>
                <w:rFonts w:eastAsia="Arial"/>
                <w:sz w:val="16"/>
                <w:szCs w:val="16"/>
              </w:rPr>
            </w:pPr>
            <w:r w:rsidRPr="00D039F3">
              <w:rPr>
                <w:rFonts w:eastAsia="Arial"/>
                <w:sz w:val="16"/>
                <w:szCs w:val="16"/>
              </w:rPr>
              <w:t>UNEP/CMS/ COP13/Report/Annex 1</w:t>
            </w:r>
          </w:p>
        </w:tc>
        <w:tc>
          <w:tcPr>
            <w:tcW w:w="2610" w:type="dxa"/>
          </w:tcPr>
          <w:p w14:paraId="51ED9324" w14:textId="77777777" w:rsidR="00FA098F" w:rsidRPr="000137AB" w:rsidRDefault="00335AE5" w:rsidP="00B63501">
            <w:pPr>
              <w:spacing w:before="40" w:after="40"/>
              <w:jc w:val="both"/>
              <w:rPr>
                <w:i/>
                <w:iCs/>
              </w:rPr>
            </w:pPr>
            <w:r w:rsidRPr="000137AB">
              <w:rPr>
                <w:rFonts w:eastAsia="Arial"/>
                <w:i/>
                <w:iCs/>
                <w:sz w:val="16"/>
                <w:szCs w:val="16"/>
              </w:rPr>
              <w:t>Convention Article VIII(5)(d) making recommendations to the Conference of the Parties as to specific conservation and management measures to be included in AGREEMENTS on migratory species;</w:t>
            </w:r>
          </w:p>
        </w:tc>
        <w:tc>
          <w:tcPr>
            <w:tcW w:w="1980" w:type="dxa"/>
          </w:tcPr>
          <w:p w14:paraId="22329BBB" w14:textId="77777777" w:rsidR="00FA098F" w:rsidRPr="00505354" w:rsidRDefault="00335AE5" w:rsidP="00B63501">
            <w:pPr>
              <w:spacing w:before="40" w:after="40"/>
              <w:jc w:val="both"/>
              <w:rPr>
                <w:rFonts w:eastAsia="Arial"/>
                <w:sz w:val="16"/>
                <w:szCs w:val="16"/>
              </w:rPr>
            </w:pPr>
            <w:r w:rsidRPr="00505354">
              <w:rPr>
                <w:rFonts w:eastAsia="Arial"/>
                <w:sz w:val="16"/>
                <w:szCs w:val="16"/>
              </w:rPr>
              <w:t>Work in synergy with the CITES and Jaguar 2030 Roadmap processes.</w:t>
            </w:r>
          </w:p>
        </w:tc>
        <w:tc>
          <w:tcPr>
            <w:tcW w:w="1620" w:type="dxa"/>
          </w:tcPr>
          <w:p w14:paraId="0A8D0BA3" w14:textId="77777777" w:rsidR="00FA098F" w:rsidRDefault="00335AE5" w:rsidP="00B63501">
            <w:pPr>
              <w:spacing w:before="40" w:after="40"/>
              <w:jc w:val="both"/>
              <w:rPr>
                <w:rFonts w:eastAsia="Arial"/>
                <w:sz w:val="16"/>
                <w:szCs w:val="16"/>
              </w:rPr>
            </w:pPr>
            <w:r w:rsidRPr="00505354">
              <w:rPr>
                <w:rFonts w:eastAsia="Arial"/>
                <w:sz w:val="16"/>
                <w:szCs w:val="16"/>
              </w:rPr>
              <w:t>Activities synergized with CITES processes and Jaguar 2030 Roadmap, with clear actions agreed for jaguar conservation.</w:t>
            </w:r>
          </w:p>
        </w:tc>
        <w:tc>
          <w:tcPr>
            <w:tcW w:w="1170" w:type="dxa"/>
          </w:tcPr>
          <w:p w14:paraId="60041041" w14:textId="77777777" w:rsidR="00FA098F" w:rsidRDefault="00335AE5" w:rsidP="00B63501">
            <w:pPr>
              <w:spacing w:before="40" w:after="40"/>
              <w:jc w:val="both"/>
              <w:rPr>
                <w:rFonts w:eastAsia="Arial"/>
                <w:sz w:val="16"/>
                <w:szCs w:val="16"/>
              </w:rPr>
            </w:pPr>
            <w:r w:rsidRPr="496B02BB">
              <w:rPr>
                <w:rFonts w:eastAsia="Arial"/>
                <w:sz w:val="16"/>
                <w:szCs w:val="16"/>
              </w:rPr>
              <w:t>COP14</w:t>
            </w:r>
          </w:p>
        </w:tc>
        <w:tc>
          <w:tcPr>
            <w:tcW w:w="1080" w:type="dxa"/>
          </w:tcPr>
          <w:p w14:paraId="16F0759E" w14:textId="77777777" w:rsidR="00FA098F" w:rsidRPr="000434B0" w:rsidRDefault="00335AE5" w:rsidP="00B63501">
            <w:pPr>
              <w:spacing w:before="40" w:after="40"/>
              <w:jc w:val="both"/>
              <w:rPr>
                <w:rFonts w:eastAsia="Arial"/>
                <w:sz w:val="16"/>
                <w:szCs w:val="16"/>
                <w:lang w:val="it-IT"/>
              </w:rPr>
            </w:pPr>
            <w:r w:rsidRPr="000434B0">
              <w:rPr>
                <w:rFonts w:eastAsia="Arial"/>
                <w:sz w:val="16"/>
                <w:szCs w:val="16"/>
                <w:lang w:val="it-IT"/>
              </w:rPr>
              <w:t xml:space="preserve">Carlos Orrego, Sessional Committee Member, Costa Rica </w:t>
            </w:r>
          </w:p>
        </w:tc>
        <w:tc>
          <w:tcPr>
            <w:tcW w:w="990" w:type="dxa"/>
          </w:tcPr>
          <w:p w14:paraId="21DCE65F" w14:textId="77777777" w:rsidR="00FA098F" w:rsidRPr="00F92648" w:rsidRDefault="00335AE5" w:rsidP="00B63501">
            <w:pPr>
              <w:spacing w:before="40" w:after="40"/>
              <w:ind w:left="57" w:right="57"/>
              <w:jc w:val="both"/>
              <w:rPr>
                <w:rFonts w:eastAsia="Arial"/>
                <w:sz w:val="16"/>
                <w:szCs w:val="16"/>
                <w:lang w:val="en-GB"/>
              </w:rPr>
            </w:pPr>
            <w:r w:rsidRPr="00F92648">
              <w:rPr>
                <w:rFonts w:eastAsia="Arial"/>
                <w:sz w:val="16"/>
                <w:szCs w:val="16"/>
                <w:lang w:val="en-GB"/>
              </w:rPr>
              <w:t>CMS Councillor for Mammals</w:t>
            </w:r>
          </w:p>
          <w:p w14:paraId="327E984A" w14:textId="77777777" w:rsidR="00FA098F" w:rsidRDefault="00335AE5" w:rsidP="00B63501">
            <w:pPr>
              <w:spacing w:before="40" w:after="40"/>
              <w:ind w:left="57" w:right="57"/>
              <w:jc w:val="both"/>
            </w:pPr>
            <w:r w:rsidRPr="00F92648">
              <w:rPr>
                <w:rFonts w:eastAsia="Arial"/>
                <w:sz w:val="16"/>
                <w:szCs w:val="16"/>
                <w:lang w:val="en-GB"/>
              </w:rPr>
              <w:t>(Sec FP: Clara Nobbe)</w:t>
            </w:r>
          </w:p>
        </w:tc>
        <w:tc>
          <w:tcPr>
            <w:tcW w:w="990" w:type="dxa"/>
            <w:shd w:val="clear" w:color="auto" w:fill="auto"/>
          </w:tcPr>
          <w:p w14:paraId="3DA51730" w14:textId="77777777" w:rsidR="00FA098F" w:rsidRDefault="00335AE5" w:rsidP="00B63501">
            <w:pPr>
              <w:spacing w:before="40" w:after="40"/>
              <w:jc w:val="both"/>
              <w:rPr>
                <w:rFonts w:eastAsia="Arial"/>
                <w:sz w:val="16"/>
                <w:szCs w:val="16"/>
              </w:rPr>
            </w:pPr>
            <w:r w:rsidRPr="496B02BB">
              <w:rPr>
                <w:rFonts w:eastAsia="Arial"/>
                <w:sz w:val="16"/>
                <w:szCs w:val="16"/>
              </w:rPr>
              <w:t>High</w:t>
            </w:r>
          </w:p>
        </w:tc>
        <w:tc>
          <w:tcPr>
            <w:tcW w:w="1350" w:type="dxa"/>
          </w:tcPr>
          <w:p w14:paraId="01777125" w14:textId="77777777" w:rsidR="00FA098F" w:rsidRDefault="00335AE5" w:rsidP="00B63501">
            <w:pPr>
              <w:spacing w:before="40" w:after="40"/>
              <w:jc w:val="both"/>
              <w:rPr>
                <w:rFonts w:eastAsia="Arial"/>
                <w:sz w:val="16"/>
                <w:szCs w:val="16"/>
              </w:rPr>
            </w:pPr>
            <w:r w:rsidRPr="440068E2">
              <w:rPr>
                <w:rFonts w:eastAsia="Arial"/>
                <w:sz w:val="16"/>
                <w:szCs w:val="16"/>
              </w:rPr>
              <w:t>COP14</w:t>
            </w:r>
          </w:p>
        </w:tc>
        <w:tc>
          <w:tcPr>
            <w:tcW w:w="2520" w:type="dxa"/>
          </w:tcPr>
          <w:p w14:paraId="47FDCA92" w14:textId="77777777" w:rsidR="00FA098F" w:rsidRDefault="00335AE5" w:rsidP="00B63501">
            <w:pPr>
              <w:spacing w:before="40" w:after="40"/>
              <w:jc w:val="both"/>
              <w:rPr>
                <w:rFonts w:eastAsia="Arial"/>
                <w:sz w:val="16"/>
                <w:szCs w:val="16"/>
              </w:rPr>
            </w:pPr>
            <w:r>
              <w:rPr>
                <w:rFonts w:eastAsia="Arial"/>
                <w:sz w:val="16"/>
                <w:szCs w:val="16"/>
              </w:rPr>
              <w:t xml:space="preserve">The CMS Secretariat will contribute to the meeting convened by the CITES Secretariat under </w:t>
            </w:r>
            <w:r w:rsidR="6C286FE8" w:rsidRPr="6C286FE8">
              <w:rPr>
                <w:rFonts w:eastAsia="Arial"/>
                <w:sz w:val="16"/>
                <w:szCs w:val="16"/>
              </w:rPr>
              <w:t xml:space="preserve">CITES COP19 </w:t>
            </w:r>
            <w:r>
              <w:rPr>
                <w:rFonts w:eastAsia="Arial"/>
                <w:sz w:val="16"/>
                <w:szCs w:val="16"/>
              </w:rPr>
              <w:t>Decision</w:t>
            </w:r>
            <w:r w:rsidRPr="6C286FE8">
              <w:rPr>
                <w:rFonts w:eastAsia="Arial"/>
                <w:sz w:val="16"/>
                <w:szCs w:val="16"/>
              </w:rPr>
              <w:t xml:space="preserve"> </w:t>
            </w:r>
            <w:r w:rsidR="00CC05C0">
              <w:rPr>
                <w:rFonts w:eastAsia="Arial"/>
                <w:sz w:val="16"/>
                <w:szCs w:val="16"/>
              </w:rPr>
              <w:t xml:space="preserve">19.111. Document </w:t>
            </w:r>
            <w:r w:rsidR="00C60D59" w:rsidRPr="00C60D59">
              <w:rPr>
                <w:rFonts w:eastAsia="Arial"/>
                <w:sz w:val="16"/>
                <w:szCs w:val="16"/>
              </w:rPr>
              <w:t>UNEP/CMS/COP14/Doc.29.6.1</w:t>
            </w:r>
            <w:r w:rsidR="00C60D59">
              <w:rPr>
                <w:rFonts w:eastAsia="Arial"/>
                <w:sz w:val="16"/>
                <w:szCs w:val="16"/>
              </w:rPr>
              <w:t xml:space="preserve"> proposes further actions for the jaguar in cooperation with CITES and the Jaguar 2030 Roadmap Committee.</w:t>
            </w:r>
          </w:p>
          <w:p w14:paraId="3B9C5514" w14:textId="77777777" w:rsidR="003E37D4" w:rsidRDefault="003E37D4" w:rsidP="00B63501">
            <w:pPr>
              <w:spacing w:before="40" w:after="40"/>
              <w:jc w:val="both"/>
              <w:rPr>
                <w:rFonts w:eastAsia="Arial"/>
                <w:sz w:val="16"/>
                <w:szCs w:val="16"/>
              </w:rPr>
            </w:pPr>
          </w:p>
          <w:p w14:paraId="6E4BE6AF" w14:textId="77777777" w:rsidR="003E37D4" w:rsidRDefault="003E37D4" w:rsidP="00B63501">
            <w:pPr>
              <w:spacing w:before="40" w:after="40"/>
              <w:jc w:val="both"/>
              <w:rPr>
                <w:rFonts w:eastAsia="Arial"/>
                <w:sz w:val="16"/>
                <w:szCs w:val="16"/>
              </w:rPr>
            </w:pPr>
          </w:p>
          <w:p w14:paraId="2A31C3CF" w14:textId="77777777" w:rsidR="003E37D4" w:rsidRDefault="003E37D4" w:rsidP="00B63501">
            <w:pPr>
              <w:spacing w:before="40" w:after="40"/>
              <w:jc w:val="both"/>
              <w:rPr>
                <w:rFonts w:eastAsia="Arial"/>
                <w:sz w:val="16"/>
                <w:szCs w:val="16"/>
              </w:rPr>
            </w:pPr>
          </w:p>
          <w:p w14:paraId="5E3C50B6" w14:textId="7778BF32" w:rsidR="003E37D4" w:rsidRPr="003C4A8D" w:rsidRDefault="003E37D4" w:rsidP="00B63501">
            <w:pPr>
              <w:spacing w:before="40" w:after="40"/>
              <w:jc w:val="both"/>
              <w:rPr>
                <w:rFonts w:eastAsia="Arial"/>
                <w:sz w:val="16"/>
                <w:szCs w:val="16"/>
              </w:rPr>
            </w:pPr>
          </w:p>
        </w:tc>
      </w:tr>
      <w:tr w:rsidR="00A26724" w14:paraId="34272862" w14:textId="77777777" w:rsidTr="00B63501">
        <w:trPr>
          <w:trHeight w:val="404"/>
        </w:trPr>
        <w:tc>
          <w:tcPr>
            <w:tcW w:w="15655" w:type="dxa"/>
            <w:gridSpan w:val="11"/>
            <w:shd w:val="clear" w:color="auto" w:fill="8EAADB"/>
            <w:vAlign w:val="center"/>
          </w:tcPr>
          <w:p w14:paraId="24282BDB" w14:textId="77777777" w:rsidR="00FA098F" w:rsidRPr="003C4A8D" w:rsidRDefault="00335AE5" w:rsidP="00B63501">
            <w:pPr>
              <w:spacing w:before="40" w:after="40"/>
              <w:jc w:val="both"/>
              <w:rPr>
                <w:iCs/>
                <w:sz w:val="16"/>
                <w:szCs w:val="16"/>
              </w:rPr>
            </w:pPr>
            <w:r w:rsidRPr="003C4A8D">
              <w:rPr>
                <w:b/>
                <w:bCs/>
                <w:sz w:val="16"/>
                <w:szCs w:val="16"/>
              </w:rPr>
              <w:t>CONSERVATION AND MANAGEMENT OF THE AFRICAN ELEPHANT</w:t>
            </w:r>
          </w:p>
        </w:tc>
      </w:tr>
      <w:tr w:rsidR="00A26724" w14:paraId="2D04100E" w14:textId="77777777" w:rsidTr="00B63501">
        <w:trPr>
          <w:trHeight w:val="171"/>
        </w:trPr>
        <w:tc>
          <w:tcPr>
            <w:tcW w:w="1345" w:type="dxa"/>
            <w:gridSpan w:val="2"/>
          </w:tcPr>
          <w:p w14:paraId="5D44F770" w14:textId="77777777" w:rsidR="00FA098F" w:rsidRPr="003C4A8D" w:rsidRDefault="00335AE5" w:rsidP="00B63501">
            <w:pPr>
              <w:spacing w:before="40" w:after="40"/>
              <w:rPr>
                <w:rFonts w:eastAsia="Arial"/>
                <w:sz w:val="16"/>
                <w:szCs w:val="16"/>
              </w:rPr>
            </w:pPr>
            <w:r w:rsidRPr="003C4A8D">
              <w:rPr>
                <w:sz w:val="16"/>
                <w:szCs w:val="16"/>
              </w:rPr>
              <w:t>Res. 12.4, Annex, 6 (g)</w:t>
            </w:r>
          </w:p>
        </w:tc>
        <w:tc>
          <w:tcPr>
            <w:tcW w:w="2610" w:type="dxa"/>
          </w:tcPr>
          <w:p w14:paraId="39D57A99" w14:textId="77777777" w:rsidR="00FA098F" w:rsidRPr="003C4A8D" w:rsidRDefault="00335AE5" w:rsidP="00B63501">
            <w:pPr>
              <w:spacing w:before="40" w:after="40"/>
              <w:jc w:val="both"/>
              <w:rPr>
                <w:rFonts w:eastAsia="Arial"/>
                <w:i/>
                <w:iCs/>
                <w:sz w:val="16"/>
                <w:szCs w:val="16"/>
              </w:rPr>
            </w:pPr>
            <w:r w:rsidRPr="003C4A8D">
              <w:rPr>
                <w:sz w:val="16"/>
                <w:szCs w:val="16"/>
              </w:rPr>
              <w:t>The Scientific Council should fulfill the functions assigned to it in Article VIII of the Convention and subsequently assigned to it by the Conference of the Parties. These functions include: bringing to the attention of the Conference of the Parties any new and emerging issues relating to the conservation and management of migratory species.</w:t>
            </w:r>
          </w:p>
        </w:tc>
        <w:tc>
          <w:tcPr>
            <w:tcW w:w="1980" w:type="dxa"/>
          </w:tcPr>
          <w:p w14:paraId="4DCD2389" w14:textId="77777777" w:rsidR="00FA098F" w:rsidRPr="006C4E6A" w:rsidRDefault="00335AE5" w:rsidP="00B63501">
            <w:pPr>
              <w:spacing w:before="40" w:after="40"/>
              <w:jc w:val="both"/>
              <w:rPr>
                <w:rFonts w:eastAsia="Arial"/>
                <w:sz w:val="16"/>
                <w:szCs w:val="16"/>
                <w:u w:val="single"/>
              </w:rPr>
            </w:pPr>
            <w:r w:rsidRPr="003C4A8D">
              <w:rPr>
                <w:rFonts w:eastAsia="Arial"/>
                <w:sz w:val="16"/>
                <w:szCs w:val="16"/>
              </w:rPr>
              <w:t>Encourage African Range States, and IGO and NGO partners, to take actions commensurate with the needs of the savanna and forest African elephants (</w:t>
            </w:r>
            <w:r w:rsidRPr="003C4A8D">
              <w:rPr>
                <w:rFonts w:eastAsia="Arial"/>
                <w:i/>
                <w:iCs/>
                <w:sz w:val="16"/>
                <w:szCs w:val="16"/>
              </w:rPr>
              <w:t xml:space="preserve">Loxodonta </w:t>
            </w:r>
            <w:r w:rsidRPr="003C4A8D">
              <w:rPr>
                <w:rFonts w:eastAsia="Arial"/>
                <w:i/>
                <w:sz w:val="16"/>
                <w:szCs w:val="16"/>
                <w:lang w:val="en-GB"/>
              </w:rPr>
              <w:t xml:space="preserve">cyclotis </w:t>
            </w:r>
            <w:r w:rsidRPr="003C4A8D">
              <w:rPr>
                <w:rFonts w:eastAsia="Arial"/>
                <w:iCs/>
                <w:sz w:val="16"/>
                <w:szCs w:val="16"/>
              </w:rPr>
              <w:t>and</w:t>
            </w:r>
            <w:r w:rsidRPr="003C4A8D">
              <w:rPr>
                <w:rFonts w:eastAsia="Arial"/>
                <w:i/>
                <w:sz w:val="16"/>
                <w:szCs w:val="16"/>
                <w:lang w:val="en-GB"/>
              </w:rPr>
              <w:t xml:space="preserve"> </w:t>
            </w:r>
            <w:r w:rsidRPr="003C4A8D">
              <w:rPr>
                <w:rFonts w:eastAsia="Arial"/>
                <w:i/>
                <w:iCs/>
                <w:sz w:val="16"/>
                <w:szCs w:val="16"/>
              </w:rPr>
              <w:t>L. a</w:t>
            </w:r>
            <w:r w:rsidRPr="003C4A8D">
              <w:rPr>
                <w:rFonts w:eastAsia="Arial"/>
                <w:i/>
                <w:iCs/>
                <w:sz w:val="16"/>
                <w:szCs w:val="16"/>
                <w:lang w:val="en-GB"/>
              </w:rPr>
              <w:t>fricana</w:t>
            </w:r>
            <w:r w:rsidRPr="003C4A8D">
              <w:rPr>
                <w:rFonts w:eastAsia="Arial"/>
                <w:iCs/>
                <w:sz w:val="16"/>
                <w:szCs w:val="16"/>
              </w:rPr>
              <w:t>)</w:t>
            </w:r>
            <w:r w:rsidRPr="003C4A8D">
              <w:rPr>
                <w:rFonts w:eastAsia="Arial"/>
                <w:i/>
                <w:sz w:val="16"/>
                <w:szCs w:val="16"/>
              </w:rPr>
              <w:t xml:space="preserve"> </w:t>
            </w:r>
            <w:r w:rsidRPr="003C4A8D">
              <w:rPr>
                <w:rFonts w:eastAsia="Arial"/>
                <w:sz w:val="16"/>
                <w:szCs w:val="16"/>
              </w:rPr>
              <w:t xml:space="preserve">in relation to the recently revised Red List Assessment and within their local context. </w:t>
            </w:r>
          </w:p>
        </w:tc>
        <w:tc>
          <w:tcPr>
            <w:tcW w:w="1620" w:type="dxa"/>
          </w:tcPr>
          <w:p w14:paraId="51D92472" w14:textId="77777777" w:rsidR="00FA098F" w:rsidRPr="003C4A8D" w:rsidRDefault="00335AE5" w:rsidP="00B63501">
            <w:pPr>
              <w:spacing w:before="40" w:after="40"/>
              <w:jc w:val="both"/>
              <w:rPr>
                <w:rFonts w:eastAsia="Arial"/>
                <w:sz w:val="16"/>
                <w:szCs w:val="16"/>
              </w:rPr>
            </w:pPr>
            <w:r w:rsidRPr="003C4A8D">
              <w:rPr>
                <w:rFonts w:eastAsia="Arial"/>
                <w:sz w:val="16"/>
                <w:szCs w:val="16"/>
              </w:rPr>
              <w:t>The conservation needs and priorities for both forest and savanna African elephants inform the conservation actions taken under the African Elephant Action Plan.</w:t>
            </w:r>
          </w:p>
        </w:tc>
        <w:tc>
          <w:tcPr>
            <w:tcW w:w="1170" w:type="dxa"/>
          </w:tcPr>
          <w:p w14:paraId="125815EA" w14:textId="77777777" w:rsidR="00FA098F" w:rsidRPr="003C4A8D" w:rsidRDefault="00335AE5" w:rsidP="00B63501">
            <w:pPr>
              <w:spacing w:before="40" w:after="40"/>
              <w:jc w:val="both"/>
              <w:rPr>
                <w:rFonts w:eastAsia="Arial"/>
                <w:sz w:val="16"/>
                <w:szCs w:val="16"/>
              </w:rPr>
            </w:pPr>
            <w:r w:rsidRPr="003C4A8D">
              <w:rPr>
                <w:rFonts w:eastAsia="Arial"/>
                <w:sz w:val="16"/>
                <w:szCs w:val="16"/>
              </w:rPr>
              <w:t>COP14</w:t>
            </w:r>
          </w:p>
        </w:tc>
        <w:tc>
          <w:tcPr>
            <w:tcW w:w="1080" w:type="dxa"/>
          </w:tcPr>
          <w:p w14:paraId="584D6615" w14:textId="77777777" w:rsidR="00FA098F" w:rsidRPr="003C4A8D" w:rsidRDefault="00335AE5" w:rsidP="00B63501">
            <w:pPr>
              <w:spacing w:before="40" w:after="40"/>
              <w:jc w:val="both"/>
              <w:rPr>
                <w:rFonts w:eastAsia="Arial"/>
                <w:sz w:val="16"/>
                <w:szCs w:val="16"/>
              </w:rPr>
            </w:pPr>
            <w:r w:rsidRPr="003C4A8D">
              <w:rPr>
                <w:rFonts w:eastAsia="Arial"/>
                <w:sz w:val="16"/>
                <w:szCs w:val="16"/>
              </w:rPr>
              <w:t>CMS Secretariat</w:t>
            </w:r>
          </w:p>
        </w:tc>
        <w:tc>
          <w:tcPr>
            <w:tcW w:w="990" w:type="dxa"/>
          </w:tcPr>
          <w:p w14:paraId="2C5216B0" w14:textId="77777777" w:rsidR="00FA098F" w:rsidRPr="00F92648" w:rsidRDefault="00335AE5" w:rsidP="00B63501">
            <w:pPr>
              <w:spacing w:before="40" w:after="40"/>
              <w:ind w:left="57" w:right="57"/>
              <w:jc w:val="both"/>
              <w:rPr>
                <w:rFonts w:eastAsia="Arial"/>
                <w:sz w:val="16"/>
                <w:szCs w:val="16"/>
              </w:rPr>
            </w:pPr>
            <w:r w:rsidRPr="003C4A8D">
              <w:rPr>
                <w:rFonts w:eastAsia="Arial"/>
                <w:sz w:val="16"/>
                <w:szCs w:val="16"/>
                <w:lang w:val="en-GB"/>
              </w:rPr>
              <w:t>CMS Councillor for Mammals</w:t>
            </w:r>
          </w:p>
        </w:tc>
        <w:tc>
          <w:tcPr>
            <w:tcW w:w="990" w:type="dxa"/>
            <w:shd w:val="clear" w:color="auto" w:fill="auto"/>
          </w:tcPr>
          <w:p w14:paraId="643D165B" w14:textId="77777777" w:rsidR="00FA098F" w:rsidRPr="003C4A8D" w:rsidRDefault="00335AE5" w:rsidP="00B63501">
            <w:pPr>
              <w:spacing w:before="40" w:after="40"/>
              <w:jc w:val="both"/>
              <w:rPr>
                <w:rFonts w:eastAsia="Arial"/>
                <w:sz w:val="16"/>
                <w:szCs w:val="16"/>
              </w:rPr>
            </w:pPr>
            <w:r w:rsidRPr="003C4A8D">
              <w:rPr>
                <w:rFonts w:eastAsia="Arial"/>
                <w:sz w:val="16"/>
                <w:szCs w:val="16"/>
              </w:rPr>
              <w:t xml:space="preserve">High </w:t>
            </w:r>
          </w:p>
        </w:tc>
        <w:tc>
          <w:tcPr>
            <w:tcW w:w="1350" w:type="dxa"/>
          </w:tcPr>
          <w:p w14:paraId="168F98A6" w14:textId="77777777" w:rsidR="00FA098F" w:rsidRPr="003C4A8D" w:rsidRDefault="00335AE5" w:rsidP="00B63501">
            <w:pPr>
              <w:spacing w:before="40" w:after="40"/>
              <w:jc w:val="both"/>
              <w:rPr>
                <w:rFonts w:eastAsia="Arial"/>
                <w:sz w:val="16"/>
                <w:szCs w:val="16"/>
              </w:rPr>
            </w:pPr>
            <w:r w:rsidRPr="003C4A8D">
              <w:rPr>
                <w:rFonts w:eastAsia="Arial"/>
                <w:sz w:val="16"/>
                <w:szCs w:val="16"/>
              </w:rPr>
              <w:t>COP14</w:t>
            </w:r>
          </w:p>
        </w:tc>
        <w:tc>
          <w:tcPr>
            <w:tcW w:w="2520" w:type="dxa"/>
          </w:tcPr>
          <w:p w14:paraId="1DDFC7E3" w14:textId="77777777" w:rsidR="00FA098F" w:rsidRPr="003C4A8D" w:rsidRDefault="00335AE5" w:rsidP="00B63501">
            <w:pPr>
              <w:spacing w:before="40" w:after="40"/>
              <w:jc w:val="both"/>
              <w:rPr>
                <w:rFonts w:eastAsia="Arial"/>
                <w:sz w:val="16"/>
                <w:szCs w:val="16"/>
              </w:rPr>
            </w:pPr>
            <w:r>
              <w:rPr>
                <w:rFonts w:eastAsia="Arial"/>
                <w:sz w:val="16"/>
                <w:szCs w:val="16"/>
              </w:rPr>
              <w:t xml:space="preserve">CMS Secretariat supported the review of the African Elephant Action Plan, which considers </w:t>
            </w:r>
            <w:r w:rsidR="0089647D" w:rsidRPr="008920EB">
              <w:rPr>
                <w:rFonts w:eastAsia="Arial"/>
                <w:i/>
                <w:iCs/>
                <w:sz w:val="16"/>
                <w:szCs w:val="16"/>
              </w:rPr>
              <w:t xml:space="preserve">Loxodonta cyclotis </w:t>
            </w:r>
            <w:r w:rsidR="0089647D">
              <w:rPr>
                <w:rFonts w:eastAsia="Arial"/>
                <w:sz w:val="16"/>
                <w:szCs w:val="16"/>
              </w:rPr>
              <w:t xml:space="preserve">and </w:t>
            </w:r>
            <w:r w:rsidR="0089647D" w:rsidRPr="008920EB">
              <w:rPr>
                <w:rFonts w:eastAsia="Arial"/>
                <w:i/>
                <w:iCs/>
                <w:sz w:val="16"/>
                <w:szCs w:val="16"/>
              </w:rPr>
              <w:t xml:space="preserve">L. africana </w:t>
            </w:r>
            <w:r w:rsidR="0089647D">
              <w:rPr>
                <w:rFonts w:eastAsia="Arial"/>
                <w:sz w:val="16"/>
                <w:szCs w:val="16"/>
              </w:rPr>
              <w:t xml:space="preserve">as separate species. The revised Plan has been submitted for endorsement by COP. </w:t>
            </w:r>
            <w:r w:rsidR="7FFE5BEA" w:rsidRPr="7FFE5BEA">
              <w:rPr>
                <w:rFonts w:eastAsia="Arial"/>
                <w:sz w:val="16"/>
                <w:szCs w:val="16"/>
              </w:rPr>
              <w:t xml:space="preserve"> </w:t>
            </w:r>
          </w:p>
        </w:tc>
      </w:tr>
    </w:tbl>
    <w:p w14:paraId="0FE8B298" w14:textId="4391BFC8" w:rsidR="00FA098F" w:rsidRPr="00D42DE0" w:rsidRDefault="00CD76FE" w:rsidP="00FA098F">
      <w:pPr>
        <w:rPr>
          <w:rFonts w:cs="Arial"/>
          <w:sz w:val="2"/>
          <w:szCs w:val="2"/>
        </w:rPr>
      </w:pPr>
      <w:r>
        <w:rPr>
          <w:rFonts w:cs="Arial"/>
          <w:sz w:val="2"/>
          <w:szCs w:val="2"/>
        </w:rPr>
        <w:br w:type="textWrapping" w:clear="all"/>
      </w:r>
    </w:p>
    <w:p w14:paraId="6D182BF6" w14:textId="77777777" w:rsidR="004641A5" w:rsidRDefault="004641A5" w:rsidP="004641A5">
      <w:pPr>
        <w:jc w:val="both"/>
        <w:rPr>
          <w:rFonts w:cs="Arial"/>
          <w:lang w:val="en-GB"/>
        </w:rPr>
        <w:sectPr w:rsidR="004641A5" w:rsidSect="005F2D6C">
          <w:headerReference w:type="even" r:id="rId28"/>
          <w:headerReference w:type="default" r:id="rId29"/>
          <w:footerReference w:type="even" r:id="rId30"/>
          <w:footerReference w:type="default" r:id="rId31"/>
          <w:headerReference w:type="first" r:id="rId32"/>
          <w:footerReference w:type="first" r:id="rId33"/>
          <w:pgSz w:w="16838" w:h="11906" w:orient="landscape"/>
          <w:pgMar w:top="567" w:right="1134" w:bottom="851" w:left="1134" w:header="708" w:footer="708" w:gutter="0"/>
          <w:cols w:space="708"/>
          <w:titlePg/>
          <w:docGrid w:linePitch="360"/>
        </w:sectPr>
      </w:pPr>
    </w:p>
    <w:tbl>
      <w:tblPr>
        <w:tblStyle w:val="TableGrid120"/>
        <w:tblW w:w="5379" w:type="pct"/>
        <w:tblInd w:w="-545" w:type="dxa"/>
        <w:tblLayout w:type="fixed"/>
        <w:tblLook w:val="04A0" w:firstRow="1" w:lastRow="0" w:firstColumn="1" w:lastColumn="0" w:noHBand="0" w:noVBand="1"/>
      </w:tblPr>
      <w:tblGrid>
        <w:gridCol w:w="1350"/>
        <w:gridCol w:w="2610"/>
        <w:gridCol w:w="1980"/>
        <w:gridCol w:w="1620"/>
        <w:gridCol w:w="1259"/>
        <w:gridCol w:w="1081"/>
        <w:gridCol w:w="990"/>
        <w:gridCol w:w="902"/>
        <w:gridCol w:w="1347"/>
        <w:gridCol w:w="2525"/>
      </w:tblGrid>
      <w:tr w:rsidR="00B12830" w14:paraId="050F34AF" w14:textId="77777777" w:rsidTr="00B12830">
        <w:trPr>
          <w:trHeight w:val="561"/>
          <w:tblHeader/>
        </w:trPr>
        <w:tc>
          <w:tcPr>
            <w:tcW w:w="431" w:type="pct"/>
            <w:shd w:val="clear" w:color="auto" w:fill="D0CECE"/>
            <w:vAlign w:val="center"/>
          </w:tcPr>
          <w:p w14:paraId="044C1C4A" w14:textId="77777777" w:rsidR="00137B21" w:rsidRPr="00045097" w:rsidRDefault="00137B21" w:rsidP="00CC6BA5">
            <w:pPr>
              <w:jc w:val="center"/>
              <w:rPr>
                <w:rFonts w:eastAsia="Times New Roman"/>
                <w:iCs/>
                <w:sz w:val="16"/>
                <w:szCs w:val="16"/>
                <w:lang w:eastAsia="en-GB"/>
              </w:rPr>
            </w:pPr>
          </w:p>
        </w:tc>
        <w:tc>
          <w:tcPr>
            <w:tcW w:w="833" w:type="pct"/>
            <w:shd w:val="clear" w:color="auto" w:fill="D0CECE"/>
            <w:vAlign w:val="center"/>
          </w:tcPr>
          <w:p w14:paraId="76E5F30F"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Mandate</w:t>
            </w:r>
          </w:p>
        </w:tc>
        <w:tc>
          <w:tcPr>
            <w:tcW w:w="632" w:type="pct"/>
            <w:shd w:val="clear" w:color="auto" w:fill="D0CECE"/>
            <w:vAlign w:val="center"/>
          </w:tcPr>
          <w:p w14:paraId="6EAA7EC8" w14:textId="77777777" w:rsidR="00137B21" w:rsidRPr="00045097" w:rsidRDefault="00335AE5" w:rsidP="00CC6BA5">
            <w:pPr>
              <w:ind w:firstLine="74"/>
              <w:jc w:val="center"/>
              <w:rPr>
                <w:rFonts w:eastAsia="Times New Roman"/>
                <w:iCs/>
                <w:sz w:val="16"/>
                <w:szCs w:val="16"/>
                <w:lang w:eastAsia="en-GB"/>
              </w:rPr>
            </w:pPr>
            <w:r w:rsidRPr="00045097">
              <w:rPr>
                <w:rFonts w:eastAsia="Times New Roman"/>
                <w:b/>
                <w:sz w:val="16"/>
                <w:szCs w:val="16"/>
                <w:lang w:eastAsia="en-GB"/>
              </w:rPr>
              <w:t>Activity</w:t>
            </w:r>
          </w:p>
        </w:tc>
        <w:tc>
          <w:tcPr>
            <w:tcW w:w="517" w:type="pct"/>
            <w:shd w:val="clear" w:color="auto" w:fill="D0CECE"/>
            <w:vAlign w:val="center"/>
          </w:tcPr>
          <w:p w14:paraId="1DCEB412"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Expected Output</w:t>
            </w:r>
          </w:p>
        </w:tc>
        <w:tc>
          <w:tcPr>
            <w:tcW w:w="402" w:type="pct"/>
            <w:shd w:val="clear" w:color="auto" w:fill="D0CECE"/>
            <w:vAlign w:val="center"/>
          </w:tcPr>
          <w:p w14:paraId="1DDEE24B"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Timeframe</w:t>
            </w:r>
          </w:p>
        </w:tc>
        <w:tc>
          <w:tcPr>
            <w:tcW w:w="345" w:type="pct"/>
            <w:shd w:val="clear" w:color="auto" w:fill="D0CECE"/>
            <w:vAlign w:val="center"/>
          </w:tcPr>
          <w:p w14:paraId="0A9C233A"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Lead</w:t>
            </w:r>
          </w:p>
        </w:tc>
        <w:tc>
          <w:tcPr>
            <w:tcW w:w="316" w:type="pct"/>
            <w:shd w:val="clear" w:color="auto" w:fill="D0CECE"/>
            <w:vAlign w:val="center"/>
          </w:tcPr>
          <w:p w14:paraId="23002297"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Contributors</w:t>
            </w:r>
          </w:p>
        </w:tc>
        <w:tc>
          <w:tcPr>
            <w:tcW w:w="288" w:type="pct"/>
            <w:shd w:val="clear" w:color="auto" w:fill="D0CECE"/>
            <w:vAlign w:val="center"/>
          </w:tcPr>
          <w:p w14:paraId="573BCF60"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Priority</w:t>
            </w:r>
          </w:p>
        </w:tc>
        <w:tc>
          <w:tcPr>
            <w:tcW w:w="430" w:type="pct"/>
            <w:shd w:val="clear" w:color="auto" w:fill="D0CECE"/>
            <w:vAlign w:val="center"/>
          </w:tcPr>
          <w:p w14:paraId="2C8F6B85"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Report to</w:t>
            </w:r>
          </w:p>
        </w:tc>
        <w:tc>
          <w:tcPr>
            <w:tcW w:w="806" w:type="pct"/>
            <w:shd w:val="clear" w:color="auto" w:fill="D0CECE"/>
            <w:vAlign w:val="center"/>
          </w:tcPr>
          <w:p w14:paraId="151C9866" w14:textId="77777777" w:rsidR="00137B21" w:rsidRPr="00045097" w:rsidRDefault="00335AE5" w:rsidP="00CC6BA5">
            <w:pPr>
              <w:jc w:val="center"/>
              <w:rPr>
                <w:rFonts w:eastAsia="Times New Roman"/>
                <w:iCs/>
                <w:sz w:val="16"/>
                <w:szCs w:val="16"/>
                <w:lang w:eastAsia="en-GB"/>
              </w:rPr>
            </w:pPr>
            <w:r w:rsidRPr="00045097">
              <w:rPr>
                <w:rFonts w:eastAsia="Times New Roman"/>
                <w:b/>
                <w:sz w:val="16"/>
                <w:szCs w:val="16"/>
                <w:lang w:eastAsia="en-GB"/>
              </w:rPr>
              <w:t>Status</w:t>
            </w:r>
          </w:p>
        </w:tc>
      </w:tr>
      <w:tr w:rsidR="00B12830" w14:paraId="5C18B007" w14:textId="77777777" w:rsidTr="00B12830">
        <w:trPr>
          <w:trHeight w:val="171"/>
        </w:trPr>
        <w:tc>
          <w:tcPr>
            <w:tcW w:w="431" w:type="pct"/>
          </w:tcPr>
          <w:p w14:paraId="3364D6D2" w14:textId="77777777" w:rsidR="00137B21" w:rsidRPr="00045097" w:rsidRDefault="00335AE5" w:rsidP="0004067E">
            <w:pPr>
              <w:ind w:right="200"/>
              <w:rPr>
                <w:rFonts w:eastAsia="Times New Roman"/>
                <w:i/>
                <w:sz w:val="16"/>
                <w:szCs w:val="16"/>
                <w:lang w:eastAsia="en-GB"/>
              </w:rPr>
            </w:pPr>
            <w:r w:rsidRPr="00045097">
              <w:rPr>
                <w:rFonts w:eastAsia="Times New Roman"/>
                <w:i/>
                <w:sz w:val="16"/>
                <w:szCs w:val="16"/>
                <w:lang w:eastAsia="en-GB"/>
              </w:rPr>
              <w:t xml:space="preserve">Resolution / Decision number </w:t>
            </w:r>
          </w:p>
        </w:tc>
        <w:tc>
          <w:tcPr>
            <w:tcW w:w="833" w:type="pct"/>
          </w:tcPr>
          <w:p w14:paraId="3E920770"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 xml:space="preserve">Text of Resolution / Decision </w:t>
            </w:r>
          </w:p>
          <w:p w14:paraId="033422AA" w14:textId="77777777" w:rsidR="00137B21" w:rsidRPr="00045097" w:rsidRDefault="00137B21" w:rsidP="00CC6BA5">
            <w:pPr>
              <w:rPr>
                <w:rFonts w:eastAsia="Times New Roman"/>
                <w:sz w:val="16"/>
                <w:szCs w:val="16"/>
                <w:lang w:eastAsia="en-GB"/>
              </w:rPr>
            </w:pPr>
          </w:p>
          <w:p w14:paraId="02229879" w14:textId="77777777" w:rsidR="00137B21" w:rsidRPr="003E08CD" w:rsidRDefault="00335AE5" w:rsidP="00CC6BA5">
            <w:pPr>
              <w:rPr>
                <w:rFonts w:eastAsia="Times New Roman"/>
                <w:i/>
                <w:iCs/>
                <w:sz w:val="16"/>
                <w:szCs w:val="16"/>
                <w:lang w:eastAsia="en-GB"/>
              </w:rPr>
            </w:pPr>
            <w:r w:rsidRPr="003E08CD">
              <w:rPr>
                <w:rFonts w:eastAsia="Times New Roman"/>
                <w:i/>
                <w:iCs/>
                <w:sz w:val="16"/>
                <w:szCs w:val="16"/>
                <w:lang w:eastAsia="en-GB"/>
              </w:rPr>
              <w:t>(</w:t>
            </w:r>
            <w:r w:rsidRPr="003E08CD">
              <w:rPr>
                <w:rFonts w:eastAsia="Times New Roman"/>
                <w:sz w:val="16"/>
                <w:szCs w:val="16"/>
                <w:lang w:eastAsia="en-GB"/>
              </w:rPr>
              <w:t>The Scientific Council shall/should</w:t>
            </w:r>
            <w:r w:rsidRPr="003E08CD">
              <w:rPr>
                <w:rFonts w:eastAsia="Times New Roman"/>
                <w:i/>
                <w:iCs/>
                <w:sz w:val="16"/>
                <w:szCs w:val="16"/>
                <w:lang w:eastAsia="en-GB"/>
              </w:rPr>
              <w:t>)</w:t>
            </w:r>
          </w:p>
        </w:tc>
        <w:tc>
          <w:tcPr>
            <w:tcW w:w="632" w:type="pct"/>
          </w:tcPr>
          <w:p w14:paraId="043FFCBB"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Further short description of activity (if necessary)</w:t>
            </w:r>
          </w:p>
        </w:tc>
        <w:tc>
          <w:tcPr>
            <w:tcW w:w="517" w:type="pct"/>
          </w:tcPr>
          <w:p w14:paraId="25CF40D6"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List of outputs</w:t>
            </w:r>
          </w:p>
        </w:tc>
        <w:tc>
          <w:tcPr>
            <w:tcW w:w="402" w:type="pct"/>
          </w:tcPr>
          <w:p w14:paraId="1AF718B7" w14:textId="77777777" w:rsidR="00137B21" w:rsidRPr="00045097" w:rsidRDefault="00335AE5" w:rsidP="003C7066">
            <w:pPr>
              <w:jc w:val="center"/>
              <w:rPr>
                <w:rFonts w:eastAsia="Times New Roman"/>
                <w:i/>
                <w:sz w:val="16"/>
                <w:szCs w:val="16"/>
                <w:lang w:eastAsia="en-GB"/>
              </w:rPr>
            </w:pPr>
            <w:r w:rsidRPr="00045097">
              <w:rPr>
                <w:rFonts w:eastAsia="Times New Roman"/>
                <w:i/>
                <w:sz w:val="16"/>
                <w:szCs w:val="16"/>
                <w:lang w:eastAsia="en-GB"/>
              </w:rPr>
              <w:t>Timeframe (year and/or meeting) (as per Res / Dec, if provided)</w:t>
            </w:r>
          </w:p>
        </w:tc>
        <w:tc>
          <w:tcPr>
            <w:tcW w:w="345" w:type="pct"/>
          </w:tcPr>
          <w:p w14:paraId="147BEF60"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Name of lead person(s)</w:t>
            </w:r>
          </w:p>
        </w:tc>
        <w:tc>
          <w:tcPr>
            <w:tcW w:w="316" w:type="pct"/>
          </w:tcPr>
          <w:p w14:paraId="719AEB42" w14:textId="77777777" w:rsidR="00137B21" w:rsidRPr="00045097" w:rsidRDefault="00335AE5" w:rsidP="00CC6BA5">
            <w:pPr>
              <w:rPr>
                <w:rFonts w:eastAsia="Times New Roman"/>
                <w:i/>
                <w:sz w:val="16"/>
                <w:szCs w:val="16"/>
                <w:lang w:eastAsia="en-GB"/>
              </w:rPr>
            </w:pPr>
            <w:r w:rsidRPr="00045097">
              <w:rPr>
                <w:rFonts w:eastAsia="Times New Roman"/>
                <w:i/>
                <w:sz w:val="16"/>
                <w:szCs w:val="16"/>
                <w:lang w:eastAsia="en-GB"/>
              </w:rPr>
              <w:t>Names of other people involved</w:t>
            </w:r>
          </w:p>
        </w:tc>
        <w:tc>
          <w:tcPr>
            <w:tcW w:w="288" w:type="pct"/>
          </w:tcPr>
          <w:p w14:paraId="5F404011" w14:textId="77777777" w:rsidR="00137B21" w:rsidRPr="00045097" w:rsidRDefault="00335AE5" w:rsidP="00CC6BA5">
            <w:pPr>
              <w:jc w:val="center"/>
              <w:rPr>
                <w:rFonts w:eastAsia="Times New Roman"/>
                <w:i/>
                <w:sz w:val="16"/>
                <w:szCs w:val="16"/>
                <w:lang w:eastAsia="en-GB"/>
              </w:rPr>
            </w:pPr>
            <w:r w:rsidRPr="00045097">
              <w:rPr>
                <w:rFonts w:eastAsia="Times New Roman"/>
                <w:i/>
                <w:sz w:val="16"/>
                <w:szCs w:val="16"/>
                <w:lang w:eastAsia="en-GB"/>
              </w:rPr>
              <w:t>Core, High, Medium, Low</w:t>
            </w:r>
          </w:p>
        </w:tc>
        <w:tc>
          <w:tcPr>
            <w:tcW w:w="430" w:type="pct"/>
          </w:tcPr>
          <w:p w14:paraId="3EE6C2CA" w14:textId="77777777" w:rsidR="00137B21" w:rsidRPr="00045097" w:rsidRDefault="00335AE5" w:rsidP="00CC6BA5">
            <w:pPr>
              <w:jc w:val="center"/>
              <w:rPr>
                <w:rFonts w:eastAsia="Times New Roman"/>
                <w:i/>
                <w:sz w:val="16"/>
                <w:szCs w:val="16"/>
                <w:lang w:eastAsia="en-GB"/>
              </w:rPr>
            </w:pPr>
            <w:r w:rsidRPr="00045097">
              <w:rPr>
                <w:rFonts w:eastAsia="Times New Roman"/>
                <w:i/>
                <w:sz w:val="16"/>
                <w:szCs w:val="16"/>
                <w:lang w:eastAsia="en-GB"/>
              </w:rPr>
              <w:t>ScC, StC, COP (including session number)</w:t>
            </w:r>
          </w:p>
        </w:tc>
        <w:tc>
          <w:tcPr>
            <w:tcW w:w="806" w:type="pct"/>
          </w:tcPr>
          <w:p w14:paraId="35CB8777" w14:textId="77777777" w:rsidR="00137B21" w:rsidRPr="00045097" w:rsidRDefault="00335AE5" w:rsidP="00CC6BA5">
            <w:pPr>
              <w:jc w:val="center"/>
              <w:rPr>
                <w:rFonts w:eastAsia="Times New Roman"/>
                <w:i/>
                <w:sz w:val="16"/>
                <w:szCs w:val="16"/>
                <w:lang w:eastAsia="en-GB"/>
              </w:rPr>
            </w:pPr>
            <w:r w:rsidRPr="00045097">
              <w:rPr>
                <w:rFonts w:eastAsia="Times New Roman"/>
                <w:i/>
                <w:sz w:val="16"/>
                <w:szCs w:val="16"/>
                <w:lang w:eastAsia="en-GB"/>
              </w:rPr>
              <w:t>Status of the activity</w:t>
            </w:r>
            <w:r w:rsidR="001B5876">
              <w:rPr>
                <w:rFonts w:eastAsia="Times New Roman"/>
                <w:i/>
                <w:sz w:val="16"/>
                <w:szCs w:val="16"/>
                <w:lang w:eastAsia="en-GB"/>
              </w:rPr>
              <w:t xml:space="preserve"> as of </w:t>
            </w:r>
            <w:r w:rsidR="000004D3">
              <w:rPr>
                <w:rFonts w:eastAsia="Times New Roman"/>
                <w:i/>
                <w:sz w:val="16"/>
                <w:szCs w:val="16"/>
                <w:lang w:eastAsia="en-GB"/>
              </w:rPr>
              <w:t>June 2023</w:t>
            </w:r>
            <w:r w:rsidRPr="00045097">
              <w:rPr>
                <w:rFonts w:eastAsia="Times New Roman"/>
                <w:i/>
                <w:sz w:val="16"/>
                <w:szCs w:val="16"/>
                <w:lang w:eastAsia="en-GB"/>
              </w:rPr>
              <w:t xml:space="preserve"> </w:t>
            </w:r>
          </w:p>
        </w:tc>
      </w:tr>
      <w:tr w:rsidR="00A26724" w14:paraId="5B3081A8" w14:textId="77777777" w:rsidTr="00D83D48">
        <w:trPr>
          <w:trHeight w:val="629"/>
        </w:trPr>
        <w:tc>
          <w:tcPr>
            <w:tcW w:w="5000" w:type="pct"/>
            <w:gridSpan w:val="10"/>
            <w:shd w:val="clear" w:color="auto" w:fill="FFD966"/>
          </w:tcPr>
          <w:p w14:paraId="3A25E78B" w14:textId="77777777" w:rsidR="0040515C" w:rsidRPr="00AA6095" w:rsidRDefault="00335AE5" w:rsidP="00CC6BA5">
            <w:pPr>
              <w:spacing w:before="120" w:after="120"/>
              <w:jc w:val="center"/>
              <w:rPr>
                <w:rFonts w:eastAsia="Times New Roman"/>
                <w:b/>
                <w:bCs/>
                <w:i/>
                <w:color w:val="000000"/>
                <w:lang w:eastAsia="en-GB"/>
              </w:rPr>
            </w:pPr>
            <w:r w:rsidRPr="00AA6095">
              <w:rPr>
                <w:rFonts w:eastAsia="Times New Roman"/>
                <w:b/>
                <w:bCs/>
                <w:i/>
                <w:color w:val="000000" w:themeColor="text1"/>
                <w:lang w:eastAsia="en-GB"/>
              </w:rPr>
              <w:t>Avian Species Conservation Issues</w:t>
            </w:r>
          </w:p>
        </w:tc>
      </w:tr>
      <w:tr w:rsidR="00A26724" w14:paraId="4670B9F3" w14:textId="77777777" w:rsidTr="00B12830">
        <w:trPr>
          <w:trHeight w:val="269"/>
        </w:trPr>
        <w:tc>
          <w:tcPr>
            <w:tcW w:w="5000" w:type="pct"/>
            <w:gridSpan w:val="10"/>
            <w:shd w:val="clear" w:color="auto" w:fill="8EAADB"/>
          </w:tcPr>
          <w:p w14:paraId="6EEAF2C7" w14:textId="77777777" w:rsidR="0040515C" w:rsidRPr="00F70AEE" w:rsidRDefault="00335AE5" w:rsidP="008D2684">
            <w:pPr>
              <w:spacing w:before="60" w:after="60"/>
              <w:ind w:left="58" w:right="58"/>
              <w:rPr>
                <w:rFonts w:eastAsia="Times New Roman"/>
                <w:i/>
                <w:sz w:val="16"/>
                <w:szCs w:val="16"/>
                <w:lang w:eastAsia="en-GB"/>
              </w:rPr>
            </w:pPr>
            <w:r w:rsidRPr="00F70AEE">
              <w:rPr>
                <w:rFonts w:eastAsia="Times New Roman"/>
                <w:b/>
                <w:sz w:val="16"/>
                <w:szCs w:val="16"/>
                <w:lang w:eastAsia="en-GB"/>
              </w:rPr>
              <w:t>AFRICAN-EURASIAN MIGRATORY LAND BIRDS</w:t>
            </w:r>
          </w:p>
        </w:tc>
      </w:tr>
      <w:tr w:rsidR="00B12830" w14:paraId="7B99A67B" w14:textId="77777777" w:rsidTr="00B12830">
        <w:trPr>
          <w:trHeight w:val="171"/>
        </w:trPr>
        <w:tc>
          <w:tcPr>
            <w:tcW w:w="431" w:type="pct"/>
          </w:tcPr>
          <w:p w14:paraId="6D9A6A47"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Res.11.17</w:t>
            </w:r>
          </w:p>
          <w:p w14:paraId="57EC1F2D"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(Rev.COP13)</w:t>
            </w:r>
          </w:p>
        </w:tc>
        <w:tc>
          <w:tcPr>
            <w:tcW w:w="833" w:type="pct"/>
          </w:tcPr>
          <w:p w14:paraId="1874E514"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9.Further requests the Scientific Council and the Working Group, in liaison with FLAP to promote and encourage increased public awareness of, and support for, migratory landbird conservation along the flyway among the general public and stakeholders, including about how individual birds are shared across countries and act as indicators of the overall health of the environment, of people and all biodiversity;</w:t>
            </w:r>
          </w:p>
        </w:tc>
        <w:tc>
          <w:tcPr>
            <w:tcW w:w="632" w:type="pct"/>
          </w:tcPr>
          <w:p w14:paraId="5785010A"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As per mandate</w:t>
            </w:r>
          </w:p>
        </w:tc>
        <w:tc>
          <w:tcPr>
            <w:tcW w:w="517" w:type="pct"/>
          </w:tcPr>
          <w:p w14:paraId="2485AF22" w14:textId="77777777" w:rsidR="005C5906" w:rsidRPr="00161FA7" w:rsidRDefault="00335AE5" w:rsidP="005C5906">
            <w:pPr>
              <w:rPr>
                <w:rFonts w:eastAsia="Times New Roman"/>
                <w:sz w:val="16"/>
                <w:szCs w:val="16"/>
                <w:u w:val="single"/>
                <w:lang w:eastAsia="en-GB"/>
              </w:rPr>
            </w:pPr>
            <w:r w:rsidRPr="008D2684">
              <w:rPr>
                <w:rFonts w:eastAsia="Times New Roman"/>
                <w:sz w:val="16"/>
                <w:szCs w:val="16"/>
                <w:lang w:eastAsia="en-GB"/>
              </w:rPr>
              <w:t>To be defined</w:t>
            </w:r>
            <w:r>
              <w:rPr>
                <w:rFonts w:eastAsia="Times New Roman"/>
                <w:sz w:val="16"/>
                <w:szCs w:val="16"/>
                <w:lang w:eastAsia="en-GB"/>
              </w:rPr>
              <w:t xml:space="preserve"> </w:t>
            </w:r>
            <w:r w:rsidRPr="00006447">
              <w:rPr>
                <w:rFonts w:eastAsia="Times New Roman"/>
                <w:sz w:val="16"/>
                <w:szCs w:val="16"/>
                <w:lang w:eastAsia="en-GB"/>
              </w:rPr>
              <w:t>by the WG through its POW</w:t>
            </w:r>
          </w:p>
        </w:tc>
        <w:tc>
          <w:tcPr>
            <w:tcW w:w="402" w:type="pct"/>
          </w:tcPr>
          <w:p w14:paraId="379C5E4E"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2021-2023</w:t>
            </w:r>
          </w:p>
        </w:tc>
        <w:tc>
          <w:tcPr>
            <w:tcW w:w="345" w:type="pct"/>
          </w:tcPr>
          <w:p w14:paraId="04DA9D99" w14:textId="77777777" w:rsidR="005C5906" w:rsidRPr="008D2684" w:rsidRDefault="00335AE5" w:rsidP="005C5906">
            <w:pPr>
              <w:rPr>
                <w:rFonts w:eastAsia="Arial"/>
                <w:sz w:val="16"/>
                <w:szCs w:val="16"/>
                <w:lang w:val="es-ES" w:eastAsia="en-GB"/>
              </w:rPr>
            </w:pPr>
            <w:r w:rsidRPr="008D2684">
              <w:rPr>
                <w:rFonts w:eastAsia="Times New Roman"/>
                <w:sz w:val="16"/>
                <w:szCs w:val="16"/>
                <w:lang w:val="es-ES" w:eastAsia="en-GB"/>
              </w:rPr>
              <w:t>Olivier Biber</w:t>
            </w:r>
          </w:p>
        </w:tc>
        <w:tc>
          <w:tcPr>
            <w:tcW w:w="316" w:type="pct"/>
          </w:tcPr>
          <w:p w14:paraId="51DCA017" w14:textId="77777777" w:rsidR="005C5906" w:rsidRPr="00F506FA" w:rsidRDefault="00335AE5" w:rsidP="005C5906">
            <w:pPr>
              <w:rPr>
                <w:rFonts w:ascii="Times New Roman" w:eastAsia="Times New Roman" w:hAnsi="Times New Roman" w:cs="Times New Roman"/>
                <w:sz w:val="24"/>
                <w:szCs w:val="24"/>
                <w:lang w:val="de-AT" w:eastAsia="en-GB"/>
              </w:rPr>
            </w:pPr>
            <w:r w:rsidRPr="008D2684">
              <w:rPr>
                <w:rFonts w:eastAsia="Arial"/>
                <w:sz w:val="16"/>
                <w:szCs w:val="16"/>
                <w:lang w:eastAsia="en-GB"/>
              </w:rPr>
              <w:t>AEMLAP Coordination Swiss Ornithological Institute (SOI);</w:t>
            </w:r>
            <w:r w:rsidRPr="008D2684">
              <w:rPr>
                <w:rFonts w:eastAsia="Times New Roman"/>
                <w:sz w:val="16"/>
                <w:szCs w:val="16"/>
                <w:lang w:eastAsia="en-GB"/>
              </w:rPr>
              <w:t xml:space="preserve"> Sec. </w:t>
            </w:r>
            <w:r w:rsidRPr="00F506FA">
              <w:rPr>
                <w:rFonts w:eastAsia="Times New Roman"/>
                <w:sz w:val="16"/>
                <w:szCs w:val="16"/>
                <w:lang w:val="de-AT" w:eastAsia="en-GB"/>
              </w:rPr>
              <w:t>FP: Iván Ramírez; Tilman Schneider; Nora Weyer</w:t>
            </w:r>
          </w:p>
        </w:tc>
        <w:tc>
          <w:tcPr>
            <w:tcW w:w="288" w:type="pct"/>
            <w:tcBorders>
              <w:bottom w:val="single" w:sz="4" w:space="0" w:color="auto"/>
            </w:tcBorders>
            <w:shd w:val="clear" w:color="auto" w:fill="auto"/>
          </w:tcPr>
          <w:p w14:paraId="17F68453"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Medium</w:t>
            </w:r>
          </w:p>
        </w:tc>
        <w:tc>
          <w:tcPr>
            <w:tcW w:w="430" w:type="pct"/>
          </w:tcPr>
          <w:p w14:paraId="673F2231"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ScC-</w:t>
            </w:r>
            <w:r w:rsidRPr="00161FA7">
              <w:rPr>
                <w:rFonts w:eastAsia="Times New Roman"/>
                <w:sz w:val="16"/>
                <w:szCs w:val="16"/>
                <w:lang w:eastAsia="en-GB"/>
              </w:rPr>
              <w:t>SC</w:t>
            </w:r>
            <w:r w:rsidRPr="00006447">
              <w:rPr>
                <w:rFonts w:eastAsia="Times New Roman"/>
                <w:sz w:val="16"/>
                <w:szCs w:val="16"/>
                <w:lang w:eastAsia="en-GB"/>
              </w:rPr>
              <w:t>6</w:t>
            </w:r>
            <w:r w:rsidRPr="00161FA7">
              <w:rPr>
                <w:rFonts w:eastAsia="Times New Roman"/>
                <w:sz w:val="16"/>
                <w:szCs w:val="16"/>
                <w:lang w:eastAsia="en-GB"/>
              </w:rPr>
              <w:t xml:space="preserve"> </w:t>
            </w:r>
            <w:r w:rsidRPr="008D2684">
              <w:rPr>
                <w:rFonts w:eastAsia="Times New Roman"/>
                <w:sz w:val="16"/>
                <w:szCs w:val="16"/>
                <w:lang w:eastAsia="en-GB"/>
              </w:rPr>
              <w:br/>
              <w:t>-</w:t>
            </w:r>
          </w:p>
          <w:p w14:paraId="7C0F9AEC"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COP14</w:t>
            </w:r>
          </w:p>
        </w:tc>
        <w:tc>
          <w:tcPr>
            <w:tcW w:w="806" w:type="pct"/>
          </w:tcPr>
          <w:p w14:paraId="7DB749DD" w14:textId="77777777" w:rsidR="005C5906" w:rsidRPr="00006447" w:rsidRDefault="00335AE5" w:rsidP="005C5906">
            <w:pPr>
              <w:jc w:val="left"/>
              <w:rPr>
                <w:rFonts w:eastAsia="Times New Roman"/>
                <w:sz w:val="16"/>
                <w:szCs w:val="16"/>
                <w:lang w:eastAsia="en-GB"/>
              </w:rPr>
            </w:pPr>
            <w:r>
              <w:rPr>
                <w:rFonts w:eastAsia="Times New Roman"/>
                <w:sz w:val="16"/>
                <w:szCs w:val="16"/>
                <w:lang w:eastAsia="en-GB"/>
              </w:rPr>
              <w:t xml:space="preserve">WG POW 2021-2026 </w:t>
            </w:r>
            <w:r w:rsidR="000004D3">
              <w:rPr>
                <w:rFonts w:eastAsia="Times New Roman"/>
                <w:sz w:val="16"/>
                <w:szCs w:val="16"/>
                <w:lang w:eastAsia="en-GB"/>
              </w:rPr>
              <w:t>endorsed</w:t>
            </w:r>
            <w:r w:rsidR="00796D8E">
              <w:rPr>
                <w:rFonts w:eastAsia="Times New Roman"/>
                <w:sz w:val="16"/>
                <w:szCs w:val="16"/>
                <w:lang w:eastAsia="en-GB"/>
              </w:rPr>
              <w:t>,</w:t>
            </w:r>
            <w:r>
              <w:rPr>
                <w:rFonts w:eastAsia="Times New Roman"/>
                <w:sz w:val="16"/>
                <w:szCs w:val="16"/>
                <w:lang w:eastAsia="en-GB"/>
              </w:rPr>
              <w:t xml:space="preserve"> </w:t>
            </w:r>
            <w:r w:rsidR="000004D3">
              <w:rPr>
                <w:rFonts w:eastAsia="Times New Roman"/>
                <w:sz w:val="16"/>
                <w:szCs w:val="16"/>
                <w:lang w:eastAsia="en-GB"/>
              </w:rPr>
              <w:t xml:space="preserve">Landbirds </w:t>
            </w:r>
            <w:r>
              <w:rPr>
                <w:rFonts w:eastAsia="Times New Roman"/>
                <w:sz w:val="16"/>
                <w:szCs w:val="16"/>
                <w:lang w:eastAsia="en-GB"/>
              </w:rPr>
              <w:t xml:space="preserve">logo </w:t>
            </w:r>
            <w:r w:rsidR="000004D3">
              <w:rPr>
                <w:rFonts w:eastAsia="Times New Roman"/>
                <w:sz w:val="16"/>
                <w:szCs w:val="16"/>
                <w:lang w:eastAsia="en-GB"/>
              </w:rPr>
              <w:t>finalized</w:t>
            </w:r>
          </w:p>
        </w:tc>
      </w:tr>
      <w:tr w:rsidR="00B12830" w14:paraId="704D326C" w14:textId="77777777" w:rsidTr="00B12830">
        <w:trPr>
          <w:trHeight w:val="171"/>
        </w:trPr>
        <w:tc>
          <w:tcPr>
            <w:tcW w:w="431" w:type="pct"/>
          </w:tcPr>
          <w:p w14:paraId="5094BEFC"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Res.11.17</w:t>
            </w:r>
          </w:p>
          <w:p w14:paraId="756F9E96"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(Rev.COP13)</w:t>
            </w:r>
          </w:p>
        </w:tc>
        <w:tc>
          <w:tcPr>
            <w:tcW w:w="833" w:type="pct"/>
          </w:tcPr>
          <w:p w14:paraId="5623E6EA"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14. Requests the Working Group and the CMS Scientific Council, in liaison with the MLSG and FLAP, with the support of the CMS Secretariat, to support implementation of Action Plans for a first set of species including the European Roller (</w:t>
            </w:r>
            <w:r w:rsidRPr="00B00821">
              <w:rPr>
                <w:rFonts w:eastAsia="Times New Roman"/>
                <w:sz w:val="16"/>
                <w:szCs w:val="16"/>
                <w:lang w:eastAsia="en-GB"/>
              </w:rPr>
              <w:t>Coracias garrulus</w:t>
            </w:r>
            <w:r w:rsidRPr="003E08CD">
              <w:rPr>
                <w:rFonts w:eastAsia="Times New Roman"/>
                <w:i/>
                <w:iCs/>
                <w:sz w:val="16"/>
                <w:szCs w:val="16"/>
                <w:lang w:eastAsia="en-GB"/>
              </w:rPr>
              <w:t>) adopted through Resolution 12.12 Action Plans for Birds, the European Turtle-Dove (</w:t>
            </w:r>
            <w:r w:rsidRPr="00B00821">
              <w:rPr>
                <w:rFonts w:eastAsia="Times New Roman"/>
                <w:sz w:val="16"/>
                <w:szCs w:val="16"/>
                <w:lang w:eastAsia="en-GB"/>
              </w:rPr>
              <w:t>Streptopelia turtur</w:t>
            </w:r>
            <w:r w:rsidRPr="003E08CD">
              <w:rPr>
                <w:rFonts w:eastAsia="Times New Roman"/>
                <w:i/>
                <w:iCs/>
                <w:sz w:val="16"/>
                <w:szCs w:val="16"/>
                <w:lang w:eastAsia="en-GB"/>
              </w:rPr>
              <w:t>), adopted by the 48th Meeting of the Standing Committee in line with Decision 12.21 Action Plans for Birds, and to continue to develop Action Plans for declining migratory buntings, including the Yellow-breasted Bunting (</w:t>
            </w:r>
            <w:r w:rsidRPr="00B00821">
              <w:rPr>
                <w:rFonts w:eastAsia="Times New Roman"/>
                <w:sz w:val="16"/>
                <w:szCs w:val="16"/>
                <w:lang w:eastAsia="en-GB"/>
              </w:rPr>
              <w:t>Emberiza aureola</w:t>
            </w:r>
            <w:r w:rsidRPr="003E08CD">
              <w:rPr>
                <w:rFonts w:eastAsia="Times New Roman"/>
                <w:i/>
                <w:iCs/>
                <w:sz w:val="16"/>
                <w:szCs w:val="16"/>
                <w:lang w:eastAsia="en-GB"/>
              </w:rPr>
              <w:t>);</w:t>
            </w:r>
          </w:p>
        </w:tc>
        <w:tc>
          <w:tcPr>
            <w:tcW w:w="632" w:type="pct"/>
          </w:tcPr>
          <w:p w14:paraId="3A5E73C1"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Supporting the implementation of existing Action Plans; </w:t>
            </w:r>
            <w:r w:rsidRPr="00F70AEE">
              <w:rPr>
                <w:rFonts w:eastAsia="Times New Roman"/>
                <w:sz w:val="16"/>
                <w:szCs w:val="16"/>
                <w:lang w:eastAsia="en-GB"/>
              </w:rPr>
              <w:br/>
            </w:r>
            <w:r>
              <w:rPr>
                <w:rFonts w:eastAsia="Times New Roman"/>
                <w:sz w:val="16"/>
                <w:szCs w:val="16"/>
                <w:lang w:eastAsia="en-GB"/>
              </w:rPr>
              <w:t>Supporting the development of</w:t>
            </w:r>
            <w:r w:rsidRPr="00F70AEE">
              <w:rPr>
                <w:rFonts w:eastAsia="Times New Roman"/>
                <w:sz w:val="16"/>
                <w:szCs w:val="16"/>
                <w:lang w:eastAsia="en-GB"/>
              </w:rPr>
              <w:t xml:space="preserve"> Action Plans for Yellow</w:t>
            </w:r>
            <w:r>
              <w:rPr>
                <w:rFonts w:eastAsia="Times New Roman"/>
                <w:sz w:val="16"/>
                <w:szCs w:val="16"/>
                <w:lang w:eastAsia="en-GB"/>
              </w:rPr>
              <w:t>-b</w:t>
            </w:r>
            <w:r w:rsidRPr="00F70AEE">
              <w:rPr>
                <w:rFonts w:eastAsia="Times New Roman"/>
                <w:sz w:val="16"/>
                <w:szCs w:val="16"/>
                <w:lang w:eastAsia="en-GB"/>
              </w:rPr>
              <w:t xml:space="preserve">reasted Bunting and other declining migratory buntings </w:t>
            </w:r>
          </w:p>
        </w:tc>
        <w:tc>
          <w:tcPr>
            <w:tcW w:w="517" w:type="pct"/>
          </w:tcPr>
          <w:p w14:paraId="548B774C" w14:textId="77777777" w:rsidR="005C5906" w:rsidRPr="00F70AEE" w:rsidRDefault="00335AE5" w:rsidP="005C5906">
            <w:pPr>
              <w:rPr>
                <w:rFonts w:eastAsia="Times New Roman"/>
                <w:sz w:val="16"/>
                <w:szCs w:val="16"/>
                <w:lang w:eastAsia="en-GB"/>
              </w:rPr>
            </w:pPr>
            <w:r w:rsidRPr="466A3EC4">
              <w:rPr>
                <w:rFonts w:eastAsia="Times New Roman"/>
                <w:sz w:val="16"/>
                <w:szCs w:val="16"/>
                <w:lang w:eastAsia="en-GB"/>
              </w:rPr>
              <w:t>Action Plans for Yellow-breasted Bunting (</w:t>
            </w:r>
            <w:r w:rsidRPr="005E269B">
              <w:rPr>
                <w:rFonts w:eastAsia="Times New Roman"/>
                <w:i/>
                <w:iCs/>
                <w:sz w:val="16"/>
                <w:szCs w:val="16"/>
                <w:lang w:eastAsia="en-GB"/>
              </w:rPr>
              <w:t>Emberiza aureola</w:t>
            </w:r>
            <w:r w:rsidRPr="466A3EC4">
              <w:rPr>
                <w:rFonts w:eastAsia="Times New Roman"/>
                <w:sz w:val="16"/>
                <w:szCs w:val="16"/>
                <w:lang w:eastAsia="en-GB"/>
              </w:rPr>
              <w:t>) and other bunting species, as relevant, ready for adoption</w:t>
            </w:r>
          </w:p>
        </w:tc>
        <w:tc>
          <w:tcPr>
            <w:tcW w:w="402" w:type="pct"/>
          </w:tcPr>
          <w:p w14:paraId="056C83B1"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 xml:space="preserve">Ongoing </w:t>
            </w:r>
          </w:p>
        </w:tc>
        <w:tc>
          <w:tcPr>
            <w:tcW w:w="345" w:type="pct"/>
          </w:tcPr>
          <w:p w14:paraId="2F04D20D" w14:textId="77777777" w:rsidR="005C5906" w:rsidRPr="008D2684" w:rsidRDefault="00335AE5" w:rsidP="005C5906">
            <w:pPr>
              <w:rPr>
                <w:rFonts w:eastAsia="Arial"/>
                <w:sz w:val="16"/>
                <w:szCs w:val="16"/>
                <w:lang w:val="es-ES" w:eastAsia="en-GB"/>
              </w:rPr>
            </w:pPr>
            <w:r w:rsidRPr="008D2684">
              <w:rPr>
                <w:rFonts w:eastAsia="Times New Roman"/>
                <w:sz w:val="16"/>
                <w:szCs w:val="16"/>
                <w:lang w:val="es-ES" w:eastAsia="en-GB"/>
              </w:rPr>
              <w:t>Olivier Biber</w:t>
            </w:r>
          </w:p>
          <w:p w14:paraId="66FB11C4" w14:textId="77777777" w:rsidR="005C5906" w:rsidRPr="008D2684" w:rsidRDefault="005C5906" w:rsidP="005C5906">
            <w:pPr>
              <w:rPr>
                <w:rFonts w:ascii="Times New Roman" w:eastAsia="Times New Roman" w:hAnsi="Times New Roman" w:cs="Times New Roman"/>
                <w:sz w:val="24"/>
                <w:szCs w:val="24"/>
                <w:lang w:val="es-ES" w:eastAsia="en-GB"/>
              </w:rPr>
            </w:pPr>
          </w:p>
        </w:tc>
        <w:tc>
          <w:tcPr>
            <w:tcW w:w="316" w:type="pct"/>
          </w:tcPr>
          <w:p w14:paraId="48E56C43" w14:textId="77777777" w:rsidR="005C5906" w:rsidRPr="00F506FA" w:rsidRDefault="00335AE5" w:rsidP="005C5906">
            <w:pPr>
              <w:rPr>
                <w:rFonts w:ascii="Times New Roman" w:eastAsia="Times New Roman" w:hAnsi="Times New Roman" w:cs="Times New Roman"/>
                <w:sz w:val="24"/>
                <w:szCs w:val="24"/>
                <w:lang w:val="de-AT" w:eastAsia="en-GB"/>
              </w:rPr>
            </w:pPr>
            <w:r w:rsidRPr="008D2684">
              <w:rPr>
                <w:rFonts w:eastAsia="Arial"/>
                <w:sz w:val="16"/>
                <w:szCs w:val="16"/>
                <w:lang w:eastAsia="en-GB"/>
              </w:rPr>
              <w:t>AEMLAP Coordination Swiss Ornithological Institute (SOI);</w:t>
            </w:r>
            <w:r w:rsidRPr="008D2684">
              <w:rPr>
                <w:rFonts w:eastAsia="Times New Roman"/>
                <w:sz w:val="16"/>
                <w:szCs w:val="16"/>
                <w:lang w:eastAsia="en-GB"/>
              </w:rPr>
              <w:t xml:space="preserve"> Sec. </w:t>
            </w:r>
            <w:r w:rsidRPr="00F506FA">
              <w:rPr>
                <w:rFonts w:eastAsia="Times New Roman"/>
                <w:sz w:val="16"/>
                <w:szCs w:val="16"/>
                <w:lang w:val="de-AT" w:eastAsia="en-GB"/>
              </w:rPr>
              <w:t>FP: Iván Ramírez; Tilman Schneider; Nora Weyer</w:t>
            </w:r>
          </w:p>
        </w:tc>
        <w:tc>
          <w:tcPr>
            <w:tcW w:w="288" w:type="pct"/>
            <w:shd w:val="clear" w:color="auto" w:fill="auto"/>
          </w:tcPr>
          <w:p w14:paraId="24771AF0" w14:textId="77777777" w:rsidR="005C5906" w:rsidRPr="008D2684" w:rsidRDefault="00335AE5" w:rsidP="005C5906">
            <w:pPr>
              <w:rPr>
                <w:rFonts w:eastAsia="Times New Roman"/>
                <w:sz w:val="16"/>
                <w:szCs w:val="16"/>
                <w:lang w:eastAsia="en-GB"/>
              </w:rPr>
            </w:pPr>
            <w:r w:rsidRPr="008D2684">
              <w:rPr>
                <w:rFonts w:eastAsia="Times New Roman"/>
                <w:sz w:val="16"/>
                <w:szCs w:val="16"/>
                <w:lang w:eastAsia="en-GB"/>
              </w:rPr>
              <w:t>Medium</w:t>
            </w:r>
          </w:p>
        </w:tc>
        <w:tc>
          <w:tcPr>
            <w:tcW w:w="430" w:type="pct"/>
          </w:tcPr>
          <w:p w14:paraId="08511F70"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ScC-</w:t>
            </w:r>
            <w:r w:rsidRPr="00161FA7">
              <w:rPr>
                <w:rFonts w:eastAsia="Times New Roman"/>
                <w:sz w:val="16"/>
                <w:szCs w:val="16"/>
                <w:lang w:eastAsia="en-GB"/>
              </w:rPr>
              <w:t>SC</w:t>
            </w:r>
            <w:r w:rsidRPr="00006447">
              <w:rPr>
                <w:rFonts w:eastAsia="Times New Roman"/>
                <w:sz w:val="16"/>
                <w:szCs w:val="16"/>
                <w:lang w:eastAsia="en-GB"/>
              </w:rPr>
              <w:t>6</w:t>
            </w:r>
            <w:r w:rsidRPr="00947665">
              <w:rPr>
                <w:rFonts w:eastAsia="Times New Roman"/>
                <w:sz w:val="16"/>
                <w:szCs w:val="16"/>
                <w:lang w:eastAsia="en-GB"/>
              </w:rPr>
              <w:t xml:space="preserve"> </w:t>
            </w:r>
            <w:r w:rsidRPr="008D2684">
              <w:rPr>
                <w:rFonts w:eastAsia="Times New Roman"/>
                <w:sz w:val="16"/>
                <w:szCs w:val="16"/>
                <w:lang w:eastAsia="en-GB"/>
              </w:rPr>
              <w:br/>
              <w:t>-</w:t>
            </w:r>
          </w:p>
          <w:p w14:paraId="2B2FD2A5" w14:textId="77777777" w:rsidR="005C5906" w:rsidRPr="008D2684" w:rsidRDefault="00335AE5" w:rsidP="005C5906">
            <w:pPr>
              <w:jc w:val="center"/>
              <w:rPr>
                <w:rFonts w:eastAsia="Times New Roman"/>
                <w:sz w:val="16"/>
                <w:szCs w:val="16"/>
                <w:lang w:eastAsia="en-GB"/>
              </w:rPr>
            </w:pPr>
            <w:r w:rsidRPr="008D2684">
              <w:rPr>
                <w:rFonts w:eastAsia="Times New Roman"/>
                <w:sz w:val="16"/>
                <w:szCs w:val="16"/>
                <w:lang w:eastAsia="en-GB"/>
              </w:rPr>
              <w:t>COP14</w:t>
            </w:r>
          </w:p>
        </w:tc>
        <w:tc>
          <w:tcPr>
            <w:tcW w:w="806" w:type="pct"/>
          </w:tcPr>
          <w:p w14:paraId="64B0DE4E" w14:textId="77777777" w:rsidR="005C5906" w:rsidRPr="008D2684" w:rsidRDefault="00335AE5" w:rsidP="005C5906">
            <w:pPr>
              <w:jc w:val="left"/>
              <w:rPr>
                <w:rFonts w:eastAsia="Times New Roman"/>
                <w:sz w:val="16"/>
                <w:szCs w:val="16"/>
                <w:lang w:eastAsia="en-GB"/>
              </w:rPr>
            </w:pPr>
            <w:r>
              <w:rPr>
                <w:rFonts w:eastAsia="Times New Roman"/>
                <w:sz w:val="16"/>
                <w:szCs w:val="16"/>
                <w:lang w:eastAsia="en-GB"/>
              </w:rPr>
              <w:t xml:space="preserve">Meeting with compilers and key stakeholders on Yellow-breasted Bunting AP held on 13 July ’22; </w:t>
            </w:r>
            <w:r w:rsidR="005B39A9">
              <w:rPr>
                <w:rFonts w:eastAsia="Times New Roman"/>
                <w:sz w:val="16"/>
                <w:szCs w:val="16"/>
                <w:lang w:eastAsia="en-GB"/>
              </w:rPr>
              <w:t>Final consultations with ScC in progress; afterwards endorsement by StC foreseen</w:t>
            </w:r>
          </w:p>
        </w:tc>
      </w:tr>
      <w:tr w:rsidR="00B12830" w14:paraId="1ABB6DB1" w14:textId="77777777" w:rsidTr="00B12830">
        <w:trPr>
          <w:trHeight w:val="2744"/>
        </w:trPr>
        <w:tc>
          <w:tcPr>
            <w:tcW w:w="431" w:type="pct"/>
          </w:tcPr>
          <w:p w14:paraId="5C943C23"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Res.11.17</w:t>
            </w:r>
          </w:p>
          <w:p w14:paraId="3DD401ED"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(Rev.COP13)</w:t>
            </w:r>
          </w:p>
        </w:tc>
        <w:tc>
          <w:tcPr>
            <w:tcW w:w="833" w:type="pct"/>
          </w:tcPr>
          <w:p w14:paraId="095ABA91"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16. Calls on Parties and the Scientific Council to report progress in implementing the Action Plan, including monitoring and efficacy of measures taken, to future meetings of the Conference of the Parties.</w:t>
            </w:r>
          </w:p>
        </w:tc>
        <w:tc>
          <w:tcPr>
            <w:tcW w:w="632" w:type="pct"/>
          </w:tcPr>
          <w:p w14:paraId="78B3FB81"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Report on progress and review of the Action Plan</w:t>
            </w:r>
          </w:p>
        </w:tc>
        <w:tc>
          <w:tcPr>
            <w:tcW w:w="517" w:type="pct"/>
          </w:tcPr>
          <w:p w14:paraId="2BC471DC"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Report on Progress;</w:t>
            </w:r>
            <w:r w:rsidRPr="00F70AEE">
              <w:rPr>
                <w:rFonts w:eastAsia="Times New Roman"/>
                <w:sz w:val="16"/>
                <w:szCs w:val="16"/>
                <w:lang w:eastAsia="en-GB"/>
              </w:rPr>
              <w:br/>
              <w:t>Draft Decisions and Resolutions</w:t>
            </w:r>
          </w:p>
        </w:tc>
        <w:tc>
          <w:tcPr>
            <w:tcW w:w="402" w:type="pct"/>
          </w:tcPr>
          <w:p w14:paraId="2A50D14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345" w:type="pct"/>
          </w:tcPr>
          <w:p w14:paraId="797947CA" w14:textId="77777777" w:rsidR="005C5906" w:rsidRPr="008D2684" w:rsidRDefault="00335AE5" w:rsidP="005C5906">
            <w:pPr>
              <w:rPr>
                <w:rFonts w:eastAsia="Arial"/>
                <w:iCs/>
                <w:sz w:val="16"/>
                <w:szCs w:val="16"/>
                <w:lang w:val="es-ES" w:eastAsia="en-GB"/>
              </w:rPr>
            </w:pPr>
            <w:r w:rsidRPr="008D2684">
              <w:rPr>
                <w:rFonts w:eastAsia="Times New Roman"/>
                <w:iCs/>
                <w:sz w:val="16"/>
                <w:szCs w:val="16"/>
                <w:lang w:val="es-ES" w:eastAsia="en-GB"/>
              </w:rPr>
              <w:t>Olivier Biber,</w:t>
            </w:r>
          </w:p>
        </w:tc>
        <w:tc>
          <w:tcPr>
            <w:tcW w:w="316" w:type="pct"/>
          </w:tcPr>
          <w:p w14:paraId="3CC3F6A9" w14:textId="77777777" w:rsidR="005C5906" w:rsidRPr="00F506FA" w:rsidRDefault="00335AE5" w:rsidP="005C5906">
            <w:pPr>
              <w:rPr>
                <w:rFonts w:eastAsia="Times New Roman"/>
                <w:iCs/>
                <w:sz w:val="15"/>
                <w:szCs w:val="15"/>
                <w:lang w:val="de-AT" w:eastAsia="en-GB"/>
              </w:rPr>
            </w:pPr>
            <w:r w:rsidRPr="003C7066">
              <w:rPr>
                <w:rFonts w:eastAsia="Arial"/>
                <w:iCs/>
                <w:sz w:val="15"/>
                <w:szCs w:val="15"/>
                <w:lang w:eastAsia="en-GB"/>
              </w:rPr>
              <w:t>AEMLAP Coordination Swiss Ornithological Institute (SOI);</w:t>
            </w:r>
            <w:r w:rsidRPr="003C7066">
              <w:rPr>
                <w:rFonts w:eastAsia="Times New Roman"/>
                <w:iCs/>
                <w:sz w:val="15"/>
                <w:szCs w:val="15"/>
                <w:lang w:eastAsia="en-GB"/>
              </w:rPr>
              <w:t xml:space="preserve"> Sec. </w:t>
            </w:r>
            <w:r w:rsidRPr="00F506FA">
              <w:rPr>
                <w:rFonts w:eastAsia="Times New Roman"/>
                <w:iCs/>
                <w:sz w:val="15"/>
                <w:szCs w:val="15"/>
                <w:lang w:val="de-AT" w:eastAsia="en-GB"/>
              </w:rPr>
              <w:t>FP: Iván Ramírez; Tilman Schneider; Nora Weyer</w:t>
            </w:r>
          </w:p>
        </w:tc>
        <w:tc>
          <w:tcPr>
            <w:tcW w:w="288" w:type="pct"/>
            <w:shd w:val="clear" w:color="auto" w:fill="auto"/>
          </w:tcPr>
          <w:p w14:paraId="44DA88FC"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Medium</w:t>
            </w:r>
          </w:p>
        </w:tc>
        <w:tc>
          <w:tcPr>
            <w:tcW w:w="430" w:type="pct"/>
          </w:tcPr>
          <w:p w14:paraId="0EC6125A"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806" w:type="pct"/>
          </w:tcPr>
          <w:p w14:paraId="5FBAC243" w14:textId="77777777" w:rsidR="005C5906" w:rsidRPr="00006447" w:rsidRDefault="00335AE5" w:rsidP="005C5906">
            <w:pPr>
              <w:jc w:val="left"/>
              <w:rPr>
                <w:rFonts w:eastAsia="Times New Roman"/>
                <w:sz w:val="16"/>
                <w:szCs w:val="16"/>
                <w:lang w:eastAsia="en-GB"/>
              </w:rPr>
            </w:pPr>
            <w:r>
              <w:rPr>
                <w:rFonts w:eastAsia="Times New Roman"/>
                <w:sz w:val="16"/>
                <w:szCs w:val="16"/>
                <w:lang w:eastAsia="en-GB"/>
              </w:rPr>
              <w:t xml:space="preserve">No implementation report </w:t>
            </w:r>
            <w:r w:rsidR="00273A5B">
              <w:rPr>
                <w:rFonts w:eastAsia="Times New Roman"/>
                <w:sz w:val="16"/>
                <w:szCs w:val="16"/>
                <w:lang w:eastAsia="en-GB"/>
              </w:rPr>
              <w:t xml:space="preserve">prepared </w:t>
            </w:r>
            <w:r>
              <w:rPr>
                <w:rFonts w:eastAsia="Times New Roman"/>
                <w:sz w:val="16"/>
                <w:szCs w:val="16"/>
                <w:lang w:eastAsia="en-GB"/>
              </w:rPr>
              <w:t>yet, but situation/SWOT and problem analysis undertaken on conjunction w</w:t>
            </w:r>
            <w:r w:rsidR="00273A5B">
              <w:rPr>
                <w:rFonts w:eastAsia="Times New Roman"/>
                <w:sz w:val="16"/>
                <w:szCs w:val="16"/>
                <w:lang w:eastAsia="en-GB"/>
              </w:rPr>
              <w:t>ith</w:t>
            </w:r>
            <w:r>
              <w:rPr>
                <w:rFonts w:eastAsia="Times New Roman"/>
                <w:sz w:val="16"/>
                <w:szCs w:val="16"/>
                <w:lang w:eastAsia="en-GB"/>
              </w:rPr>
              <w:t xml:space="preserve"> new </w:t>
            </w:r>
            <w:r w:rsidR="00273A5B">
              <w:rPr>
                <w:rFonts w:eastAsia="Times New Roman"/>
                <w:sz w:val="16"/>
                <w:szCs w:val="16"/>
                <w:lang w:eastAsia="en-GB"/>
              </w:rPr>
              <w:t xml:space="preserve">WG </w:t>
            </w:r>
            <w:r>
              <w:rPr>
                <w:rFonts w:eastAsia="Times New Roman"/>
                <w:sz w:val="16"/>
                <w:szCs w:val="16"/>
                <w:lang w:eastAsia="en-GB"/>
              </w:rPr>
              <w:t>POW</w:t>
            </w:r>
            <w:r w:rsidR="00273A5B">
              <w:rPr>
                <w:rFonts w:eastAsia="Times New Roman"/>
                <w:sz w:val="16"/>
                <w:szCs w:val="16"/>
                <w:lang w:eastAsia="en-GB"/>
              </w:rPr>
              <w:t xml:space="preserve"> 2021-2026</w:t>
            </w:r>
            <w:r w:rsidR="009B7A90">
              <w:rPr>
                <w:rFonts w:eastAsia="Times New Roman"/>
                <w:sz w:val="16"/>
                <w:szCs w:val="16"/>
                <w:lang w:eastAsia="en-GB"/>
              </w:rPr>
              <w:t>, which has been endorsed</w:t>
            </w:r>
          </w:p>
        </w:tc>
      </w:tr>
      <w:tr w:rsidR="00B12830" w14:paraId="3FB1515A" w14:textId="77777777" w:rsidTr="00B12830">
        <w:trPr>
          <w:trHeight w:val="171"/>
        </w:trPr>
        <w:tc>
          <w:tcPr>
            <w:tcW w:w="431" w:type="pct"/>
          </w:tcPr>
          <w:p w14:paraId="236BE19D"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Dec. 13.35</w:t>
            </w:r>
          </w:p>
        </w:tc>
        <w:tc>
          <w:tcPr>
            <w:tcW w:w="833" w:type="pct"/>
          </w:tcPr>
          <w:p w14:paraId="7CBB145B"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 xml:space="preserve">a) </w:t>
            </w:r>
            <w:r w:rsidRPr="003E08CD">
              <w:rPr>
                <w:rFonts w:eastAsia="Times New Roman"/>
                <w:i/>
                <w:iCs/>
                <w:sz w:val="16"/>
                <w:szCs w:val="16"/>
                <w:shd w:val="clear" w:color="auto" w:fill="FFFFFF"/>
                <w:lang w:eastAsia="en-GB"/>
              </w:rPr>
              <w:t>continue the Working Group on African-Eurasian Migratory Landbirds until the 14th meeting of the Conference of the Parties (COP14), extending its membership to incorporate expertise from geographical regions currently absent, to facilitate and monitor the implementation of the Action Plan, and to develop indicators to assess the implementation of the Programme of Work 2016 – 2020;</w:t>
            </w:r>
          </w:p>
        </w:tc>
        <w:tc>
          <w:tcPr>
            <w:tcW w:w="632" w:type="pct"/>
          </w:tcPr>
          <w:p w14:paraId="3008DC79" w14:textId="77777777" w:rsidR="005C5906" w:rsidRPr="00F70AEE" w:rsidRDefault="00335AE5" w:rsidP="005C5906">
            <w:pPr>
              <w:tabs>
                <w:tab w:val="left" w:pos="450"/>
                <w:tab w:val="left" w:pos="4410"/>
              </w:tabs>
              <w:rPr>
                <w:rFonts w:eastAsia="Times New Roman"/>
                <w:sz w:val="16"/>
                <w:szCs w:val="16"/>
                <w:lang w:eastAsia="en-GB"/>
              </w:rPr>
            </w:pPr>
            <w:r w:rsidRPr="00F70AEE">
              <w:rPr>
                <w:rFonts w:eastAsia="Times New Roman"/>
                <w:sz w:val="16"/>
                <w:szCs w:val="16"/>
                <w:lang w:eastAsia="en-GB"/>
              </w:rPr>
              <w:t>Working Group on African-Eurasian Migratory Landbirds continues its activities</w:t>
            </w:r>
            <w:r>
              <w:rPr>
                <w:rFonts w:eastAsia="Times New Roman"/>
                <w:sz w:val="16"/>
                <w:szCs w:val="16"/>
                <w:lang w:eastAsia="en-GB"/>
              </w:rPr>
              <w:t>:</w:t>
            </w:r>
          </w:p>
          <w:p w14:paraId="5EFED9B5"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Organize meeting</w:t>
            </w:r>
            <w:r>
              <w:rPr>
                <w:rFonts w:eastAsia="Times New Roman"/>
                <w:sz w:val="16"/>
                <w:szCs w:val="16"/>
                <w:lang w:eastAsia="en-GB"/>
              </w:rPr>
              <w:t>s</w:t>
            </w:r>
            <w:r w:rsidRPr="00F70AEE">
              <w:rPr>
                <w:rFonts w:eastAsia="Times New Roman"/>
                <w:sz w:val="16"/>
                <w:szCs w:val="16"/>
                <w:lang w:eastAsia="en-GB"/>
              </w:rPr>
              <w:t xml:space="preserve"> of the Working Group</w:t>
            </w:r>
            <w:r>
              <w:rPr>
                <w:rFonts w:eastAsia="Times New Roman"/>
                <w:sz w:val="16"/>
                <w:szCs w:val="16"/>
                <w:lang w:eastAsia="en-GB"/>
              </w:rPr>
              <w:t>; incorporate new members of non-represented regions.</w:t>
            </w:r>
            <w:r>
              <w:rPr>
                <w:rFonts w:eastAsia="Times New Roman"/>
                <w:sz w:val="16"/>
                <w:szCs w:val="16"/>
                <w:lang w:eastAsia="en-GB"/>
              </w:rPr>
              <w:br/>
            </w:r>
            <w:r>
              <w:rPr>
                <w:rFonts w:eastAsia="Times New Roman"/>
                <w:sz w:val="16"/>
                <w:szCs w:val="16"/>
                <w:lang w:eastAsia="en-GB"/>
              </w:rPr>
              <w:br/>
              <w:t>Develop indicators</w:t>
            </w:r>
          </w:p>
        </w:tc>
        <w:tc>
          <w:tcPr>
            <w:tcW w:w="517" w:type="pct"/>
          </w:tcPr>
          <w:p w14:paraId="71F2E717" w14:textId="77777777" w:rsidR="005C5906" w:rsidRDefault="00335AE5" w:rsidP="005C5906">
            <w:pPr>
              <w:rPr>
                <w:rFonts w:eastAsia="Times New Roman"/>
                <w:iCs/>
                <w:sz w:val="16"/>
                <w:szCs w:val="16"/>
                <w:lang w:eastAsia="en-GB"/>
              </w:rPr>
            </w:pPr>
            <w:r>
              <w:rPr>
                <w:rFonts w:eastAsia="Times New Roman"/>
                <w:iCs/>
                <w:sz w:val="16"/>
                <w:szCs w:val="16"/>
                <w:lang w:eastAsia="en-GB"/>
              </w:rPr>
              <w:t xml:space="preserve">WG is active. </w:t>
            </w:r>
            <w:r>
              <w:rPr>
                <w:rFonts w:eastAsia="Times New Roman"/>
                <w:iCs/>
                <w:sz w:val="16"/>
                <w:szCs w:val="16"/>
                <w:lang w:eastAsia="en-GB"/>
              </w:rPr>
              <w:br/>
              <w:t>Membership extended</w:t>
            </w:r>
          </w:p>
          <w:p w14:paraId="0E98649B" w14:textId="77777777" w:rsidR="005C5906" w:rsidRPr="00161FA7" w:rsidRDefault="00335AE5" w:rsidP="005C5906">
            <w:pPr>
              <w:keepNext/>
              <w:keepLines/>
              <w:rPr>
                <w:rFonts w:eastAsia="Times New Roman"/>
                <w:sz w:val="16"/>
                <w:szCs w:val="16"/>
                <w:u w:val="single"/>
                <w:lang w:eastAsia="en-GB"/>
              </w:rPr>
            </w:pPr>
            <w:r w:rsidRPr="2C5A312D">
              <w:rPr>
                <w:rFonts w:eastAsia="Times New Roman"/>
                <w:sz w:val="16"/>
                <w:szCs w:val="16"/>
                <w:lang w:eastAsia="en-GB"/>
              </w:rPr>
              <w:t xml:space="preserve">Indicators to assess the </w:t>
            </w:r>
            <w:r w:rsidRPr="001154AE">
              <w:rPr>
                <w:rFonts w:eastAsia="Times New Roman"/>
                <w:sz w:val="15"/>
                <w:szCs w:val="15"/>
                <w:lang w:eastAsia="en-GB"/>
              </w:rPr>
              <w:t>implementation</w:t>
            </w:r>
            <w:r w:rsidRPr="2C5A312D">
              <w:rPr>
                <w:rFonts w:eastAsia="Times New Roman"/>
                <w:sz w:val="16"/>
                <w:szCs w:val="16"/>
                <w:lang w:eastAsia="en-GB"/>
              </w:rPr>
              <w:t xml:space="preserve"> of the POW 2016 – 2020</w:t>
            </w:r>
            <w:r>
              <w:rPr>
                <w:rFonts w:eastAsia="Times New Roman"/>
                <w:sz w:val="16"/>
                <w:szCs w:val="16"/>
                <w:lang w:eastAsia="en-GB"/>
              </w:rPr>
              <w:t xml:space="preserve"> </w:t>
            </w:r>
            <w:r w:rsidRPr="00006447">
              <w:rPr>
                <w:rFonts w:eastAsia="Times New Roman"/>
                <w:sz w:val="16"/>
                <w:szCs w:val="16"/>
                <w:lang w:eastAsia="en-GB"/>
              </w:rPr>
              <w:t>and the new POW post 2020</w:t>
            </w:r>
          </w:p>
        </w:tc>
        <w:tc>
          <w:tcPr>
            <w:tcW w:w="402" w:type="pct"/>
          </w:tcPr>
          <w:p w14:paraId="07583C8B"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2021-2023</w:t>
            </w:r>
          </w:p>
        </w:tc>
        <w:tc>
          <w:tcPr>
            <w:tcW w:w="345" w:type="pct"/>
          </w:tcPr>
          <w:p w14:paraId="5F1756BE" w14:textId="77777777" w:rsidR="005C5906" w:rsidRPr="008D2684" w:rsidRDefault="00335AE5" w:rsidP="005C5906">
            <w:pPr>
              <w:rPr>
                <w:rFonts w:ascii="Times New Roman" w:eastAsia="Times New Roman" w:hAnsi="Times New Roman" w:cs="Times New Roman"/>
                <w:iCs/>
                <w:sz w:val="24"/>
                <w:szCs w:val="24"/>
                <w:lang w:eastAsia="en-GB"/>
              </w:rPr>
            </w:pPr>
            <w:r w:rsidRPr="008D2684">
              <w:rPr>
                <w:rFonts w:eastAsia="Times New Roman"/>
                <w:iCs/>
                <w:sz w:val="16"/>
                <w:szCs w:val="16"/>
                <w:lang w:eastAsia="en-GB"/>
              </w:rPr>
              <w:t>Olivier Biber</w:t>
            </w:r>
          </w:p>
        </w:tc>
        <w:tc>
          <w:tcPr>
            <w:tcW w:w="316" w:type="pct"/>
          </w:tcPr>
          <w:p w14:paraId="1D67A459" w14:textId="77777777" w:rsidR="005C5906" w:rsidRPr="00F506FA" w:rsidRDefault="00335AE5" w:rsidP="005C5906">
            <w:pPr>
              <w:rPr>
                <w:rFonts w:ascii="Times New Roman" w:eastAsia="Times New Roman" w:hAnsi="Times New Roman" w:cs="Times New Roman"/>
                <w:iCs/>
                <w:sz w:val="24"/>
                <w:szCs w:val="24"/>
                <w:lang w:val="de-AT" w:eastAsia="en-GB"/>
              </w:rPr>
            </w:pPr>
            <w:r w:rsidRPr="008D2684">
              <w:rPr>
                <w:rFonts w:eastAsia="Arial"/>
                <w:iCs/>
                <w:sz w:val="16"/>
                <w:szCs w:val="16"/>
                <w:lang w:eastAsia="en-GB"/>
              </w:rPr>
              <w:t>AEMLAP Coordination Swiss Ornithological Institute (SOI);</w:t>
            </w:r>
            <w:r w:rsidRPr="008D2684">
              <w:rPr>
                <w:rFonts w:eastAsia="Times New Roman"/>
                <w:iCs/>
                <w:sz w:val="16"/>
                <w:szCs w:val="16"/>
                <w:lang w:eastAsia="en-GB"/>
              </w:rPr>
              <w:t xml:space="preserve"> Sec. </w:t>
            </w:r>
            <w:r w:rsidRPr="00F506FA">
              <w:rPr>
                <w:rFonts w:eastAsia="Times New Roman"/>
                <w:iCs/>
                <w:sz w:val="16"/>
                <w:szCs w:val="16"/>
                <w:lang w:val="de-AT" w:eastAsia="en-GB"/>
              </w:rPr>
              <w:t>FP: Iván Ramírez; Tilman Schneider; Nora Weyer</w:t>
            </w:r>
          </w:p>
        </w:tc>
        <w:tc>
          <w:tcPr>
            <w:tcW w:w="288" w:type="pct"/>
            <w:tcBorders>
              <w:bottom w:val="single" w:sz="4" w:space="0" w:color="auto"/>
            </w:tcBorders>
            <w:shd w:val="clear" w:color="auto" w:fill="auto"/>
          </w:tcPr>
          <w:p w14:paraId="2C189E55"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High</w:t>
            </w:r>
          </w:p>
        </w:tc>
        <w:tc>
          <w:tcPr>
            <w:tcW w:w="430" w:type="pct"/>
          </w:tcPr>
          <w:p w14:paraId="477EFEF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ScC-</w:t>
            </w:r>
            <w:r w:rsidRPr="00161FA7">
              <w:rPr>
                <w:rFonts w:eastAsia="Times New Roman"/>
                <w:iCs/>
                <w:sz w:val="16"/>
                <w:szCs w:val="16"/>
                <w:lang w:eastAsia="en-GB"/>
              </w:rPr>
              <w:t>SC</w:t>
            </w:r>
            <w:r w:rsidRPr="00006447">
              <w:rPr>
                <w:rFonts w:eastAsia="Times New Roman"/>
                <w:iCs/>
                <w:sz w:val="16"/>
                <w:szCs w:val="16"/>
                <w:lang w:eastAsia="en-GB"/>
              </w:rPr>
              <w:t>6</w:t>
            </w:r>
            <w:r>
              <w:rPr>
                <w:rFonts w:eastAsia="Times New Roman"/>
                <w:iCs/>
                <w:sz w:val="16"/>
                <w:szCs w:val="16"/>
                <w:lang w:eastAsia="en-GB"/>
              </w:rPr>
              <w:t xml:space="preserve"> </w:t>
            </w:r>
          </w:p>
          <w:p w14:paraId="6E082CA2"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806" w:type="pct"/>
          </w:tcPr>
          <w:p w14:paraId="02DF7AEF" w14:textId="77777777" w:rsidR="005C5906" w:rsidRDefault="00335AE5" w:rsidP="005C5906">
            <w:pPr>
              <w:jc w:val="left"/>
              <w:rPr>
                <w:rFonts w:eastAsia="Times New Roman"/>
                <w:iCs/>
                <w:sz w:val="16"/>
                <w:szCs w:val="16"/>
                <w:lang w:eastAsia="en-GB"/>
              </w:rPr>
            </w:pPr>
            <w:r>
              <w:rPr>
                <w:rFonts w:eastAsia="Times New Roman"/>
                <w:iCs/>
                <w:sz w:val="16"/>
                <w:szCs w:val="16"/>
                <w:lang w:eastAsia="en-GB"/>
              </w:rPr>
              <w:t>Contract with SOI for coordination in place</w:t>
            </w:r>
            <w:r w:rsidR="00A1330A">
              <w:rPr>
                <w:rFonts w:eastAsia="Times New Roman"/>
                <w:iCs/>
                <w:sz w:val="16"/>
                <w:szCs w:val="16"/>
                <w:lang w:eastAsia="en-GB"/>
              </w:rPr>
              <w:t xml:space="preserve"> until </w:t>
            </w:r>
            <w:r w:rsidR="00B713C4">
              <w:rPr>
                <w:rFonts w:eastAsia="Times New Roman"/>
                <w:iCs/>
                <w:sz w:val="16"/>
                <w:szCs w:val="16"/>
                <w:lang w:eastAsia="en-GB"/>
              </w:rPr>
              <w:t xml:space="preserve">September </w:t>
            </w:r>
            <w:r w:rsidR="00AC21E5">
              <w:rPr>
                <w:rFonts w:eastAsia="Times New Roman"/>
                <w:iCs/>
                <w:sz w:val="16"/>
                <w:szCs w:val="16"/>
                <w:lang w:eastAsia="en-GB"/>
              </w:rPr>
              <w:t>2023</w:t>
            </w:r>
            <w:r>
              <w:rPr>
                <w:rFonts w:eastAsia="Times New Roman"/>
                <w:iCs/>
                <w:sz w:val="16"/>
                <w:szCs w:val="16"/>
                <w:lang w:eastAsia="en-GB"/>
              </w:rPr>
              <w:t>; Indicators established in conjunction with new WG POW 2021-26; membership review</w:t>
            </w:r>
            <w:r w:rsidR="00CB4082">
              <w:rPr>
                <w:rFonts w:eastAsia="Times New Roman"/>
                <w:iCs/>
                <w:sz w:val="16"/>
                <w:szCs w:val="16"/>
                <w:lang w:eastAsia="en-GB"/>
              </w:rPr>
              <w:t>ed</w:t>
            </w:r>
            <w:r>
              <w:rPr>
                <w:rFonts w:eastAsia="Times New Roman"/>
                <w:iCs/>
                <w:sz w:val="16"/>
                <w:szCs w:val="16"/>
                <w:lang w:eastAsia="en-GB"/>
              </w:rPr>
              <w:t xml:space="preserve"> and </w:t>
            </w:r>
            <w:r w:rsidR="00F47102">
              <w:rPr>
                <w:rFonts w:eastAsia="Times New Roman"/>
                <w:iCs/>
                <w:sz w:val="16"/>
                <w:szCs w:val="16"/>
                <w:lang w:eastAsia="en-GB"/>
              </w:rPr>
              <w:t xml:space="preserve">call for </w:t>
            </w:r>
            <w:r w:rsidR="00475C48">
              <w:rPr>
                <w:rFonts w:eastAsia="Times New Roman"/>
                <w:iCs/>
                <w:sz w:val="16"/>
                <w:szCs w:val="16"/>
                <w:lang w:eastAsia="en-GB"/>
              </w:rPr>
              <w:t xml:space="preserve">new members </w:t>
            </w:r>
            <w:r w:rsidR="00F47102">
              <w:rPr>
                <w:rFonts w:eastAsia="Times New Roman"/>
                <w:iCs/>
                <w:sz w:val="16"/>
                <w:szCs w:val="16"/>
                <w:lang w:eastAsia="en-GB"/>
              </w:rPr>
              <w:t>made</w:t>
            </w:r>
          </w:p>
          <w:p w14:paraId="737A3DE9" w14:textId="77777777" w:rsidR="00AF3A59" w:rsidRDefault="00AF3A59" w:rsidP="005C5906">
            <w:pPr>
              <w:jc w:val="left"/>
              <w:rPr>
                <w:rFonts w:eastAsia="Times New Roman"/>
                <w:iCs/>
                <w:sz w:val="16"/>
                <w:szCs w:val="16"/>
                <w:lang w:eastAsia="en-GB"/>
              </w:rPr>
            </w:pPr>
          </w:p>
          <w:p w14:paraId="4AA53A10" w14:textId="527BD3D4" w:rsidR="00AF3A59" w:rsidRPr="008D2684" w:rsidRDefault="00AF3A59" w:rsidP="005C5906">
            <w:pPr>
              <w:jc w:val="left"/>
              <w:rPr>
                <w:rFonts w:eastAsia="Times New Roman"/>
                <w:iCs/>
                <w:sz w:val="16"/>
                <w:szCs w:val="16"/>
                <w:lang w:eastAsia="en-GB"/>
              </w:rPr>
            </w:pPr>
          </w:p>
        </w:tc>
      </w:tr>
      <w:tr w:rsidR="00B12830" w14:paraId="1156EF52" w14:textId="77777777" w:rsidTr="00B12830">
        <w:trPr>
          <w:trHeight w:val="171"/>
        </w:trPr>
        <w:tc>
          <w:tcPr>
            <w:tcW w:w="431" w:type="pct"/>
          </w:tcPr>
          <w:p w14:paraId="108AC5DC" w14:textId="77777777" w:rsidR="005C5906" w:rsidRDefault="00335AE5" w:rsidP="005C5906">
            <w:pPr>
              <w:rPr>
                <w:rFonts w:eastAsia="Times New Roman"/>
                <w:i/>
                <w:sz w:val="16"/>
                <w:szCs w:val="16"/>
                <w:lang w:eastAsia="en-GB"/>
              </w:rPr>
            </w:pPr>
            <w:r w:rsidRPr="00006447">
              <w:rPr>
                <w:rFonts w:eastAsia="Times New Roman"/>
                <w:i/>
                <w:sz w:val="16"/>
                <w:szCs w:val="16"/>
                <w:lang w:eastAsia="en-GB"/>
              </w:rPr>
              <w:t>Res. 11.17 (Rev. COP13)</w:t>
            </w:r>
            <w:r>
              <w:rPr>
                <w:rFonts w:eastAsia="Times New Roman"/>
                <w:i/>
                <w:sz w:val="16"/>
                <w:szCs w:val="16"/>
                <w:lang w:eastAsia="en-GB"/>
              </w:rPr>
              <w:t xml:space="preserve"> </w:t>
            </w:r>
            <w:r w:rsidRPr="00F70AEE">
              <w:rPr>
                <w:rFonts w:eastAsia="Times New Roman"/>
                <w:i/>
                <w:sz w:val="16"/>
                <w:szCs w:val="16"/>
                <w:lang w:eastAsia="en-GB"/>
              </w:rPr>
              <w:t>Dec. 13.35</w:t>
            </w:r>
          </w:p>
          <w:p w14:paraId="36D54C6F" w14:textId="77777777" w:rsidR="005C5906" w:rsidRPr="003C7066" w:rsidRDefault="005C5906" w:rsidP="005C5906">
            <w:pPr>
              <w:rPr>
                <w:rFonts w:eastAsia="Times New Roman"/>
                <w:sz w:val="16"/>
                <w:szCs w:val="16"/>
                <w:lang w:eastAsia="en-GB"/>
              </w:rPr>
            </w:pPr>
          </w:p>
          <w:p w14:paraId="2FE20B0D" w14:textId="77777777" w:rsidR="005C5906" w:rsidRPr="003C7066" w:rsidRDefault="005C5906" w:rsidP="005C5906">
            <w:pPr>
              <w:rPr>
                <w:rFonts w:eastAsia="Times New Roman"/>
                <w:sz w:val="16"/>
                <w:szCs w:val="16"/>
                <w:lang w:eastAsia="en-GB"/>
              </w:rPr>
            </w:pPr>
          </w:p>
          <w:p w14:paraId="0DCECB91" w14:textId="77777777" w:rsidR="005C5906" w:rsidRPr="003C7066" w:rsidRDefault="005C5906" w:rsidP="005C5906">
            <w:pPr>
              <w:rPr>
                <w:rFonts w:eastAsia="Times New Roman"/>
                <w:sz w:val="16"/>
                <w:szCs w:val="16"/>
                <w:lang w:eastAsia="en-GB"/>
              </w:rPr>
            </w:pPr>
          </w:p>
          <w:p w14:paraId="516424FC" w14:textId="77777777" w:rsidR="005C5906" w:rsidRPr="003C7066" w:rsidRDefault="005C5906" w:rsidP="005C5906">
            <w:pPr>
              <w:rPr>
                <w:rFonts w:eastAsia="Times New Roman"/>
                <w:sz w:val="16"/>
                <w:szCs w:val="16"/>
                <w:lang w:eastAsia="en-GB"/>
              </w:rPr>
            </w:pPr>
          </w:p>
          <w:p w14:paraId="09EBB0F1" w14:textId="77777777" w:rsidR="005C5906" w:rsidRPr="003C7066" w:rsidRDefault="005C5906" w:rsidP="005C5906">
            <w:pPr>
              <w:rPr>
                <w:rFonts w:eastAsia="Times New Roman"/>
                <w:sz w:val="16"/>
                <w:szCs w:val="16"/>
                <w:lang w:eastAsia="en-GB"/>
              </w:rPr>
            </w:pPr>
          </w:p>
          <w:p w14:paraId="31EFB56A" w14:textId="77777777" w:rsidR="005C5906" w:rsidRPr="003C7066" w:rsidRDefault="005C5906" w:rsidP="005C5906">
            <w:pPr>
              <w:rPr>
                <w:rFonts w:eastAsia="Times New Roman"/>
                <w:sz w:val="16"/>
                <w:szCs w:val="16"/>
                <w:lang w:eastAsia="en-GB"/>
              </w:rPr>
            </w:pPr>
          </w:p>
          <w:p w14:paraId="540F6F42" w14:textId="77777777" w:rsidR="005C5906" w:rsidRPr="003C7066" w:rsidRDefault="005C5906" w:rsidP="005C5906">
            <w:pPr>
              <w:rPr>
                <w:rFonts w:eastAsia="Times New Roman"/>
                <w:sz w:val="16"/>
                <w:szCs w:val="16"/>
                <w:lang w:eastAsia="en-GB"/>
              </w:rPr>
            </w:pPr>
          </w:p>
          <w:p w14:paraId="6F2C2951" w14:textId="77777777" w:rsidR="005C5906" w:rsidRPr="003C7066" w:rsidRDefault="005C5906" w:rsidP="005C5906">
            <w:pPr>
              <w:rPr>
                <w:rFonts w:eastAsia="Times New Roman"/>
                <w:sz w:val="16"/>
                <w:szCs w:val="16"/>
                <w:lang w:eastAsia="en-GB"/>
              </w:rPr>
            </w:pPr>
          </w:p>
          <w:p w14:paraId="0C39E950" w14:textId="77777777" w:rsidR="005C5906" w:rsidRPr="003C7066" w:rsidRDefault="005C5906" w:rsidP="005C5906">
            <w:pPr>
              <w:rPr>
                <w:rFonts w:eastAsia="Times New Roman"/>
                <w:sz w:val="16"/>
                <w:szCs w:val="16"/>
                <w:lang w:eastAsia="en-GB"/>
              </w:rPr>
            </w:pPr>
          </w:p>
          <w:p w14:paraId="24B8504C" w14:textId="77777777" w:rsidR="005C5906" w:rsidRPr="003C7066" w:rsidRDefault="005C5906" w:rsidP="005C5906">
            <w:pPr>
              <w:rPr>
                <w:rFonts w:eastAsia="Times New Roman"/>
                <w:sz w:val="16"/>
                <w:szCs w:val="16"/>
                <w:lang w:eastAsia="en-GB"/>
              </w:rPr>
            </w:pPr>
          </w:p>
          <w:p w14:paraId="4DED29DB" w14:textId="77777777" w:rsidR="005C5906" w:rsidRPr="003C7066" w:rsidRDefault="005C5906" w:rsidP="005C5906">
            <w:pPr>
              <w:rPr>
                <w:rFonts w:eastAsia="Times New Roman"/>
                <w:sz w:val="16"/>
                <w:szCs w:val="16"/>
                <w:lang w:eastAsia="en-GB"/>
              </w:rPr>
            </w:pPr>
          </w:p>
          <w:p w14:paraId="1E6BA3E2" w14:textId="77777777" w:rsidR="005C5906" w:rsidRPr="003C7066" w:rsidRDefault="005C5906" w:rsidP="005C5906">
            <w:pPr>
              <w:rPr>
                <w:rFonts w:eastAsia="Times New Roman"/>
                <w:sz w:val="16"/>
                <w:szCs w:val="16"/>
                <w:lang w:eastAsia="en-GB"/>
              </w:rPr>
            </w:pPr>
          </w:p>
          <w:p w14:paraId="227AC91B" w14:textId="77777777" w:rsidR="005C5906" w:rsidRPr="003C7066" w:rsidRDefault="005C5906" w:rsidP="005C5906">
            <w:pPr>
              <w:rPr>
                <w:rFonts w:eastAsia="Times New Roman"/>
                <w:sz w:val="16"/>
                <w:szCs w:val="16"/>
                <w:lang w:eastAsia="en-GB"/>
              </w:rPr>
            </w:pPr>
          </w:p>
          <w:p w14:paraId="5B81C688" w14:textId="77777777" w:rsidR="005C5906" w:rsidRPr="003C7066" w:rsidRDefault="005C5906" w:rsidP="005C5906">
            <w:pPr>
              <w:rPr>
                <w:rFonts w:eastAsia="Times New Roman"/>
                <w:sz w:val="16"/>
                <w:szCs w:val="16"/>
                <w:lang w:eastAsia="en-GB"/>
              </w:rPr>
            </w:pPr>
          </w:p>
          <w:p w14:paraId="1CAA3250" w14:textId="77777777" w:rsidR="005C5906" w:rsidRPr="003C7066" w:rsidRDefault="005C5906" w:rsidP="005C5906">
            <w:pPr>
              <w:rPr>
                <w:rFonts w:eastAsia="Times New Roman"/>
                <w:sz w:val="16"/>
                <w:szCs w:val="16"/>
                <w:lang w:eastAsia="en-GB"/>
              </w:rPr>
            </w:pPr>
          </w:p>
          <w:p w14:paraId="4858F7E9" w14:textId="77777777" w:rsidR="005C5906" w:rsidRPr="003C7066" w:rsidRDefault="005C5906" w:rsidP="005C5906">
            <w:pPr>
              <w:rPr>
                <w:rFonts w:eastAsia="Times New Roman"/>
                <w:sz w:val="16"/>
                <w:szCs w:val="16"/>
                <w:lang w:eastAsia="en-GB"/>
              </w:rPr>
            </w:pPr>
          </w:p>
          <w:p w14:paraId="182B7F1D" w14:textId="77777777" w:rsidR="005C5906" w:rsidRPr="003C7066" w:rsidRDefault="005C5906" w:rsidP="005C5906">
            <w:pPr>
              <w:rPr>
                <w:rFonts w:eastAsia="Times New Roman"/>
                <w:sz w:val="16"/>
                <w:szCs w:val="16"/>
                <w:lang w:eastAsia="en-GB"/>
              </w:rPr>
            </w:pPr>
          </w:p>
          <w:p w14:paraId="57B82A5D" w14:textId="77777777" w:rsidR="005C5906" w:rsidRPr="003C7066" w:rsidRDefault="005C5906" w:rsidP="005C5906">
            <w:pPr>
              <w:rPr>
                <w:rFonts w:eastAsia="Times New Roman"/>
                <w:sz w:val="16"/>
                <w:szCs w:val="16"/>
                <w:lang w:eastAsia="en-GB"/>
              </w:rPr>
            </w:pPr>
          </w:p>
          <w:p w14:paraId="4F3E1FC7" w14:textId="77777777" w:rsidR="005C5906" w:rsidRDefault="005C5906" w:rsidP="005C5906">
            <w:pPr>
              <w:rPr>
                <w:rFonts w:eastAsia="Times New Roman"/>
                <w:i/>
                <w:sz w:val="16"/>
                <w:szCs w:val="16"/>
                <w:lang w:eastAsia="en-GB"/>
              </w:rPr>
            </w:pPr>
          </w:p>
          <w:p w14:paraId="1D560803" w14:textId="77777777" w:rsidR="005C5906" w:rsidRPr="003C7066" w:rsidRDefault="005C5906" w:rsidP="005C5906">
            <w:pPr>
              <w:rPr>
                <w:rFonts w:eastAsia="Times New Roman"/>
                <w:sz w:val="16"/>
                <w:szCs w:val="16"/>
                <w:lang w:eastAsia="en-GB"/>
              </w:rPr>
            </w:pPr>
          </w:p>
          <w:p w14:paraId="087E1217" w14:textId="77777777" w:rsidR="005C5906" w:rsidRPr="003C7066" w:rsidRDefault="005C5906" w:rsidP="005C5906">
            <w:pPr>
              <w:rPr>
                <w:rFonts w:eastAsia="Times New Roman"/>
                <w:sz w:val="16"/>
                <w:szCs w:val="16"/>
                <w:lang w:eastAsia="en-GB"/>
              </w:rPr>
            </w:pPr>
          </w:p>
        </w:tc>
        <w:tc>
          <w:tcPr>
            <w:tcW w:w="833" w:type="pct"/>
          </w:tcPr>
          <w:p w14:paraId="6788BC44" w14:textId="77777777" w:rsidR="005C5906" w:rsidRPr="00CD2123" w:rsidRDefault="00335AE5" w:rsidP="005C5906">
            <w:pPr>
              <w:spacing w:before="60" w:after="60"/>
              <w:ind w:left="58" w:right="58"/>
              <w:rPr>
                <w:rFonts w:eastAsia="Times New Roman"/>
                <w:i/>
                <w:sz w:val="16"/>
                <w:szCs w:val="16"/>
                <w:shd w:val="clear" w:color="auto" w:fill="FFFFFF"/>
                <w:lang w:eastAsia="en-GB"/>
              </w:rPr>
            </w:pPr>
            <w:r w:rsidRPr="00006447">
              <w:rPr>
                <w:rFonts w:eastAsia="Times New Roman"/>
                <w:i/>
                <w:sz w:val="16"/>
                <w:szCs w:val="16"/>
                <w:lang w:eastAsia="en-GB"/>
              </w:rPr>
              <w:t>Res. 11.17 (Rev. COP13)</w:t>
            </w:r>
          </w:p>
          <w:p w14:paraId="03AB7A96" w14:textId="77777777" w:rsidR="005C5906" w:rsidRPr="00006447" w:rsidRDefault="00335AE5" w:rsidP="005C5906">
            <w:pPr>
              <w:spacing w:before="60"/>
              <w:ind w:left="58" w:right="58"/>
              <w:rPr>
                <w:rFonts w:eastAsia="Times New Roman"/>
                <w:i/>
                <w:iCs/>
                <w:sz w:val="16"/>
                <w:szCs w:val="16"/>
                <w:shd w:val="clear" w:color="auto" w:fill="FFFFFF"/>
                <w:lang w:eastAsia="en-GB"/>
              </w:rPr>
            </w:pPr>
            <w:r w:rsidRPr="00006447">
              <w:rPr>
                <w:rFonts w:eastAsia="Times New Roman"/>
                <w:i/>
                <w:iCs/>
                <w:sz w:val="16"/>
                <w:szCs w:val="16"/>
                <w:shd w:val="clear" w:color="auto" w:fill="FFFFFF"/>
                <w:lang w:eastAsia="en-GB"/>
              </w:rPr>
              <w:t>8. Requests the Scientific Council and the Working Group in liaison with the MLSG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Africa, use of survey and demographic data from the Eurasian breeding grounds and use of remote sensing earth observation data of land cover change in Africa.</w:t>
            </w:r>
          </w:p>
          <w:p w14:paraId="648A85F6" w14:textId="77777777" w:rsidR="005C5906" w:rsidRPr="00006447" w:rsidRDefault="00335AE5" w:rsidP="005C5906">
            <w:pPr>
              <w:spacing w:before="60" w:after="60"/>
              <w:ind w:left="58" w:right="58"/>
              <w:rPr>
                <w:rFonts w:eastAsia="Times New Roman"/>
                <w:i/>
                <w:iCs/>
                <w:sz w:val="16"/>
                <w:szCs w:val="16"/>
                <w:shd w:val="clear" w:color="auto" w:fill="FFFFFF"/>
                <w:lang w:eastAsia="en-GB"/>
              </w:rPr>
            </w:pPr>
            <w:r w:rsidRPr="00006447">
              <w:rPr>
                <w:rFonts w:eastAsia="Times New Roman"/>
                <w:i/>
                <w:iCs/>
                <w:sz w:val="16"/>
                <w:szCs w:val="16"/>
                <w:shd w:val="clear" w:color="auto" w:fill="FFFFFF"/>
                <w:lang w:eastAsia="en-GB"/>
              </w:rPr>
              <w:t>Dec.13.35</w:t>
            </w:r>
          </w:p>
          <w:p w14:paraId="3142146C" w14:textId="77777777" w:rsidR="005C5906" w:rsidRPr="003E08CD" w:rsidRDefault="00335AE5" w:rsidP="005C5906">
            <w:pPr>
              <w:spacing w:before="60" w:after="60"/>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b) in the intersessional period between the 13th and the 14th meeting of the Conference of the Parties, and subject to the availability of resources, work with the Migratory Landbird Study Group, relevant academic institutions, research-funders and the Working Group, in order to actively promote research that addresses key knowledge gaps relating to migratory landbird conservation in African landscapes, inter alia, to: </w:t>
            </w:r>
          </w:p>
          <w:p w14:paraId="4F1635D8" w14:textId="77777777" w:rsidR="005C5906" w:rsidRDefault="00335AE5" w:rsidP="005C5906">
            <w:pPr>
              <w:spacing w:before="60" w:after="60"/>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 identify migratory pathways and strategies (including multi-species analysis) using tracking technologies to better understand movement patterns, geographic areas of particular importance to multiple landbird species and migratory connectivity so enabling field research, monitoring and conservation action to be targeted more effectively; </w:t>
            </w:r>
          </w:p>
          <w:p w14:paraId="221C8BAB" w14:textId="77777777" w:rsidR="005C5906" w:rsidRPr="003E08CD" w:rsidRDefault="00335AE5" w:rsidP="005C5906">
            <w:pPr>
              <w:spacing w:before="60" w:after="60"/>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ii. 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 </w:t>
            </w:r>
          </w:p>
          <w:p w14:paraId="3C26DDB0" w14:textId="77777777" w:rsidR="005C5906" w:rsidRPr="003E08CD"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iii. synthesize data from European breeding grounds to explore spatial and temporal patterns in demographic parameters in relation to migratory pathways and large-scale patterns of environmental change; </w:t>
            </w:r>
          </w:p>
          <w:p w14:paraId="3A13761D" w14:textId="77777777" w:rsidR="005C5906" w:rsidRPr="003E08CD"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iv. use satellite image Earth observation data and where possible in conjunction with on the ground habitat and bird monitoring (including through synergies with and expansion of common bird monitoring schemes) to improve understanding where land cover is changing and how this impacts African-Eurasian migrant birds, and research the drivers of land use / land cover change;</w:t>
            </w:r>
          </w:p>
          <w:p w14:paraId="17A713D3" w14:textId="77777777" w:rsidR="005C5906"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 v. seek better understanding of how to influence the economic and social policy drivers causing land use / land cover change at different scales; and</w:t>
            </w:r>
          </w:p>
          <w:p w14:paraId="7FB03E98" w14:textId="77777777" w:rsidR="005C5906" w:rsidRPr="003C706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 vi. encourage research to determine for which declining European landbird migrants declines cannot be explained by conditions in the breeding grounds.</w:t>
            </w:r>
          </w:p>
        </w:tc>
        <w:tc>
          <w:tcPr>
            <w:tcW w:w="632" w:type="pct"/>
          </w:tcPr>
          <w:p w14:paraId="275E4F39" w14:textId="77777777" w:rsidR="005C5906" w:rsidRPr="00F70AEE" w:rsidRDefault="00335AE5" w:rsidP="005C5906">
            <w:pPr>
              <w:rPr>
                <w:rFonts w:eastAsia="Times New Roman"/>
                <w:sz w:val="16"/>
                <w:szCs w:val="16"/>
                <w:lang w:eastAsia="en-GB"/>
              </w:rPr>
            </w:pPr>
            <w:r>
              <w:rPr>
                <w:rFonts w:eastAsia="Times New Roman"/>
                <w:sz w:val="16"/>
                <w:szCs w:val="16"/>
                <w:lang w:eastAsia="en-GB"/>
              </w:rPr>
              <w:t xml:space="preserve">Undertake a study aimed at identifying key knowledge gaps and research needs, suitable research institutions and potential donors and funding programmes </w:t>
            </w:r>
            <w:r w:rsidRPr="00006447">
              <w:rPr>
                <w:rFonts w:eastAsia="Times New Roman"/>
                <w:sz w:val="16"/>
                <w:szCs w:val="16"/>
                <w:lang w:eastAsia="en-GB"/>
              </w:rPr>
              <w:t>workshop activity under lead of BirdLife International</w:t>
            </w:r>
          </w:p>
          <w:p w14:paraId="6811F6E0" w14:textId="77777777" w:rsidR="005C5906" w:rsidRPr="00F70AEE" w:rsidRDefault="005C5906" w:rsidP="005C5906">
            <w:pPr>
              <w:rPr>
                <w:rFonts w:eastAsia="Times New Roman"/>
                <w:sz w:val="16"/>
                <w:szCs w:val="16"/>
                <w:lang w:eastAsia="en-GB"/>
              </w:rPr>
            </w:pPr>
          </w:p>
        </w:tc>
        <w:tc>
          <w:tcPr>
            <w:tcW w:w="517" w:type="pct"/>
          </w:tcPr>
          <w:p w14:paraId="1438DFEC" w14:textId="77777777" w:rsidR="005C5906" w:rsidRPr="00F70AEE" w:rsidRDefault="00335AE5" w:rsidP="005C5906">
            <w:pPr>
              <w:rPr>
                <w:rFonts w:eastAsia="Times New Roman"/>
                <w:sz w:val="16"/>
                <w:szCs w:val="16"/>
                <w:lang w:eastAsia="en-GB"/>
              </w:rPr>
            </w:pPr>
            <w:r>
              <w:rPr>
                <w:rFonts w:eastAsia="Times New Roman"/>
                <w:sz w:val="16"/>
                <w:szCs w:val="16"/>
                <w:lang w:eastAsia="en-GB"/>
              </w:rPr>
              <w:t>Study</w:t>
            </w:r>
          </w:p>
        </w:tc>
        <w:tc>
          <w:tcPr>
            <w:tcW w:w="402" w:type="pct"/>
          </w:tcPr>
          <w:p w14:paraId="64F30D7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2021-2023</w:t>
            </w:r>
          </w:p>
        </w:tc>
        <w:tc>
          <w:tcPr>
            <w:tcW w:w="345" w:type="pct"/>
          </w:tcPr>
          <w:p w14:paraId="5B5878ED" w14:textId="77777777" w:rsidR="005C5906" w:rsidRPr="008D2684" w:rsidRDefault="00335AE5" w:rsidP="005C5906">
            <w:pPr>
              <w:rPr>
                <w:rFonts w:ascii="Times New Roman" w:eastAsia="Times New Roman" w:hAnsi="Times New Roman" w:cs="Times New Roman"/>
                <w:iCs/>
                <w:sz w:val="24"/>
                <w:szCs w:val="24"/>
                <w:lang w:val="es-ES" w:eastAsia="en-GB"/>
              </w:rPr>
            </w:pPr>
            <w:r w:rsidRPr="008D2684">
              <w:rPr>
                <w:rFonts w:eastAsia="Times New Roman"/>
                <w:iCs/>
                <w:sz w:val="16"/>
                <w:szCs w:val="16"/>
                <w:lang w:val="es-ES" w:eastAsia="en-GB"/>
              </w:rPr>
              <w:t xml:space="preserve">Olivier Biber; </w:t>
            </w:r>
            <w:r w:rsidRPr="008D2684">
              <w:rPr>
                <w:rFonts w:eastAsia="Arial"/>
                <w:iCs/>
                <w:sz w:val="16"/>
                <w:szCs w:val="16"/>
                <w:lang w:val="es-ES" w:eastAsia="en-GB"/>
              </w:rPr>
              <w:t>Avian ScC-SC WG</w:t>
            </w:r>
          </w:p>
        </w:tc>
        <w:tc>
          <w:tcPr>
            <w:tcW w:w="316" w:type="pct"/>
          </w:tcPr>
          <w:p w14:paraId="6C240F1C" w14:textId="77777777" w:rsidR="005C5906" w:rsidRPr="00B92138" w:rsidRDefault="00335AE5" w:rsidP="005C5906">
            <w:pPr>
              <w:rPr>
                <w:rFonts w:ascii="Times New Roman" w:eastAsia="Times New Roman" w:hAnsi="Times New Roman" w:cs="Times New Roman"/>
                <w:iCs/>
                <w:sz w:val="24"/>
                <w:szCs w:val="24"/>
                <w:lang w:val="de-DE" w:eastAsia="en-GB"/>
              </w:rPr>
            </w:pPr>
            <w:r w:rsidRPr="008D2684">
              <w:rPr>
                <w:rFonts w:eastAsia="Arial"/>
                <w:iCs/>
                <w:sz w:val="16"/>
                <w:szCs w:val="16"/>
                <w:lang w:eastAsia="en-GB"/>
              </w:rPr>
              <w:t>AEMLAP Coordination Swiss Ornithological Institute (SOI);</w:t>
            </w:r>
            <w:r w:rsidRPr="008D2684">
              <w:rPr>
                <w:rFonts w:eastAsia="Times New Roman"/>
                <w:iCs/>
                <w:sz w:val="16"/>
                <w:szCs w:val="16"/>
                <w:lang w:eastAsia="en-GB"/>
              </w:rPr>
              <w:t xml:space="preserve"> Sec. </w:t>
            </w:r>
            <w:r w:rsidRPr="00B92138">
              <w:rPr>
                <w:rFonts w:eastAsia="Times New Roman"/>
                <w:iCs/>
                <w:sz w:val="16"/>
                <w:szCs w:val="16"/>
                <w:lang w:val="de-DE" w:eastAsia="en-GB"/>
              </w:rPr>
              <w:t xml:space="preserve">FP: Iván Ramírez; Tilman Schneider; Nora Weyer; </w:t>
            </w:r>
            <w:r w:rsidRPr="00006447">
              <w:rPr>
                <w:rFonts w:eastAsia="Times New Roman"/>
                <w:iCs/>
                <w:sz w:val="16"/>
                <w:szCs w:val="16"/>
                <w:lang w:val="de-DE" w:eastAsia="en-GB"/>
              </w:rPr>
              <w:t>BirdLife International</w:t>
            </w:r>
          </w:p>
        </w:tc>
        <w:tc>
          <w:tcPr>
            <w:tcW w:w="288" w:type="pct"/>
            <w:tcBorders>
              <w:bottom w:val="single" w:sz="4" w:space="0" w:color="auto"/>
            </w:tcBorders>
            <w:shd w:val="clear" w:color="auto" w:fill="auto"/>
          </w:tcPr>
          <w:p w14:paraId="3E649E68"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High</w:t>
            </w:r>
          </w:p>
        </w:tc>
        <w:tc>
          <w:tcPr>
            <w:tcW w:w="430" w:type="pct"/>
          </w:tcPr>
          <w:p w14:paraId="351DD1BA"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ScC-SC</w:t>
            </w:r>
            <w:r w:rsidRPr="00006447">
              <w:rPr>
                <w:rFonts w:eastAsia="Times New Roman"/>
                <w:iCs/>
                <w:sz w:val="16"/>
                <w:szCs w:val="16"/>
                <w:lang w:eastAsia="en-GB"/>
              </w:rPr>
              <w:t>6</w:t>
            </w:r>
            <w:r>
              <w:rPr>
                <w:rFonts w:eastAsia="Times New Roman"/>
                <w:iCs/>
                <w:sz w:val="16"/>
                <w:szCs w:val="16"/>
                <w:lang w:eastAsia="en-GB"/>
              </w:rPr>
              <w:t xml:space="preserve"> </w:t>
            </w:r>
          </w:p>
          <w:p w14:paraId="54038D28"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w:t>
            </w:r>
          </w:p>
          <w:p w14:paraId="274B2767"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COP14</w:t>
            </w:r>
          </w:p>
        </w:tc>
        <w:tc>
          <w:tcPr>
            <w:tcW w:w="806" w:type="pct"/>
          </w:tcPr>
          <w:p w14:paraId="0933552A" w14:textId="77777777" w:rsidR="005C5906" w:rsidRPr="008D2684" w:rsidRDefault="00335AE5" w:rsidP="005C5906">
            <w:pPr>
              <w:jc w:val="left"/>
              <w:rPr>
                <w:rFonts w:eastAsia="Times New Roman"/>
                <w:iCs/>
                <w:sz w:val="16"/>
                <w:szCs w:val="16"/>
                <w:lang w:eastAsia="en-GB"/>
              </w:rPr>
            </w:pPr>
            <w:r>
              <w:rPr>
                <w:rFonts w:eastAsia="Times New Roman"/>
                <w:iCs/>
                <w:sz w:val="16"/>
                <w:szCs w:val="16"/>
                <w:lang w:eastAsia="en-GB"/>
              </w:rPr>
              <w:t xml:space="preserve">Gap analysis </w:t>
            </w:r>
            <w:r w:rsidR="003213FE">
              <w:rPr>
                <w:rFonts w:eastAsia="Times New Roman"/>
                <w:iCs/>
                <w:sz w:val="16"/>
                <w:szCs w:val="16"/>
                <w:lang w:eastAsia="en-GB"/>
              </w:rPr>
              <w:t>a</w:t>
            </w:r>
            <w:r>
              <w:rPr>
                <w:rFonts w:eastAsia="Times New Roman"/>
                <w:iCs/>
                <w:sz w:val="16"/>
                <w:szCs w:val="16"/>
                <w:lang w:eastAsia="en-GB"/>
              </w:rPr>
              <w:t>ddressed in conj</w:t>
            </w:r>
            <w:r w:rsidR="007B5EAA">
              <w:rPr>
                <w:rFonts w:eastAsia="Times New Roman"/>
                <w:iCs/>
                <w:sz w:val="16"/>
                <w:szCs w:val="16"/>
                <w:lang w:eastAsia="en-GB"/>
              </w:rPr>
              <w:t>unction</w:t>
            </w:r>
            <w:r>
              <w:rPr>
                <w:rFonts w:eastAsia="Times New Roman"/>
                <w:iCs/>
                <w:sz w:val="16"/>
                <w:szCs w:val="16"/>
                <w:lang w:eastAsia="en-GB"/>
              </w:rPr>
              <w:t xml:space="preserve"> </w:t>
            </w:r>
            <w:r w:rsidR="007B5EAA">
              <w:rPr>
                <w:rFonts w:eastAsia="Times New Roman"/>
                <w:iCs/>
                <w:sz w:val="16"/>
                <w:szCs w:val="16"/>
                <w:lang w:eastAsia="en-GB"/>
              </w:rPr>
              <w:t>with</w:t>
            </w:r>
            <w:r>
              <w:rPr>
                <w:rFonts w:eastAsia="Times New Roman"/>
                <w:iCs/>
                <w:sz w:val="16"/>
                <w:szCs w:val="16"/>
                <w:lang w:eastAsia="en-GB"/>
              </w:rPr>
              <w:t xml:space="preserve"> </w:t>
            </w:r>
            <w:r w:rsidR="007B5EAA">
              <w:rPr>
                <w:rFonts w:eastAsia="Times New Roman"/>
                <w:iCs/>
                <w:sz w:val="16"/>
                <w:szCs w:val="16"/>
                <w:lang w:eastAsia="en-GB"/>
              </w:rPr>
              <w:t xml:space="preserve">new WG </w:t>
            </w:r>
            <w:r>
              <w:rPr>
                <w:rFonts w:eastAsia="Times New Roman"/>
                <w:iCs/>
                <w:sz w:val="16"/>
                <w:szCs w:val="16"/>
                <w:lang w:eastAsia="en-GB"/>
              </w:rPr>
              <w:t xml:space="preserve">POW </w:t>
            </w:r>
            <w:r w:rsidR="007B5EAA">
              <w:rPr>
                <w:rFonts w:eastAsia="Times New Roman"/>
                <w:iCs/>
                <w:sz w:val="16"/>
                <w:szCs w:val="16"/>
                <w:lang w:eastAsia="en-GB"/>
              </w:rPr>
              <w:t>2021-26</w:t>
            </w:r>
            <w:r>
              <w:rPr>
                <w:rFonts w:eastAsia="Times New Roman"/>
                <w:iCs/>
                <w:sz w:val="16"/>
                <w:szCs w:val="16"/>
                <w:lang w:eastAsia="en-GB"/>
              </w:rPr>
              <w:t xml:space="preserve">; further research activities </w:t>
            </w:r>
            <w:r w:rsidR="003213FE">
              <w:rPr>
                <w:rFonts w:eastAsia="Times New Roman"/>
                <w:iCs/>
                <w:sz w:val="16"/>
                <w:szCs w:val="16"/>
                <w:lang w:eastAsia="en-GB"/>
              </w:rPr>
              <w:t xml:space="preserve">are </w:t>
            </w:r>
            <w:r>
              <w:rPr>
                <w:rFonts w:eastAsia="Times New Roman"/>
                <w:iCs/>
                <w:sz w:val="16"/>
                <w:szCs w:val="16"/>
                <w:lang w:eastAsia="en-GB"/>
              </w:rPr>
              <w:t xml:space="preserve">contained in the new </w:t>
            </w:r>
            <w:r w:rsidR="00E508C6">
              <w:rPr>
                <w:rFonts w:eastAsia="Times New Roman"/>
                <w:iCs/>
                <w:sz w:val="16"/>
                <w:szCs w:val="16"/>
                <w:lang w:eastAsia="en-GB"/>
              </w:rPr>
              <w:t xml:space="preserve">endorsed </w:t>
            </w:r>
            <w:r>
              <w:rPr>
                <w:rFonts w:eastAsia="Times New Roman"/>
                <w:iCs/>
                <w:sz w:val="16"/>
                <w:szCs w:val="16"/>
                <w:lang w:eastAsia="en-GB"/>
              </w:rPr>
              <w:t>POW</w:t>
            </w:r>
          </w:p>
        </w:tc>
      </w:tr>
      <w:tr w:rsidR="00B12830" w14:paraId="62A0348A" w14:textId="77777777" w:rsidTr="00B12830">
        <w:trPr>
          <w:trHeight w:val="171"/>
        </w:trPr>
        <w:tc>
          <w:tcPr>
            <w:tcW w:w="431" w:type="pct"/>
          </w:tcPr>
          <w:p w14:paraId="4F27E611"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Dec. 13.35</w:t>
            </w:r>
          </w:p>
        </w:tc>
        <w:tc>
          <w:tcPr>
            <w:tcW w:w="833" w:type="pct"/>
          </w:tcPr>
          <w:p w14:paraId="48B20CBE" w14:textId="77777777" w:rsidR="005C590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c) consider the viability of the Working Group and its Steering Group in the absence of sufficient funds required for the implementation and coordination of the Working Group’s Programme of Work, as outlined in Decision 13.36</w:t>
            </w:r>
          </w:p>
          <w:p w14:paraId="719FA472" w14:textId="77777777" w:rsidR="005C5906" w:rsidRDefault="005C5906" w:rsidP="005C5906">
            <w:pPr>
              <w:rPr>
                <w:rFonts w:eastAsia="Times New Roman"/>
                <w:i/>
                <w:iCs/>
                <w:sz w:val="16"/>
                <w:szCs w:val="16"/>
                <w:shd w:val="clear" w:color="auto" w:fill="FFFFFF"/>
                <w:lang w:eastAsia="en-GB"/>
              </w:rPr>
            </w:pPr>
          </w:p>
          <w:p w14:paraId="21EF5168" w14:textId="77777777" w:rsidR="005C590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 (b), and to propose an alternative mechanism for the implementation of these activities, as needed;</w:t>
            </w:r>
          </w:p>
          <w:p w14:paraId="04770FDB" w14:textId="77777777" w:rsidR="00DA1114" w:rsidRDefault="00DA1114" w:rsidP="005C5906">
            <w:pPr>
              <w:rPr>
                <w:rFonts w:eastAsia="Times New Roman"/>
                <w:i/>
                <w:iCs/>
                <w:sz w:val="16"/>
                <w:szCs w:val="16"/>
                <w:lang w:eastAsia="en-GB"/>
              </w:rPr>
            </w:pPr>
          </w:p>
          <w:p w14:paraId="147497F0" w14:textId="4AF71896" w:rsidR="002913C6" w:rsidRPr="003E08CD" w:rsidRDefault="002913C6" w:rsidP="005C5906">
            <w:pPr>
              <w:rPr>
                <w:rFonts w:eastAsia="Times New Roman"/>
                <w:i/>
                <w:iCs/>
                <w:sz w:val="16"/>
                <w:szCs w:val="16"/>
                <w:lang w:eastAsia="en-GB"/>
              </w:rPr>
            </w:pPr>
          </w:p>
        </w:tc>
        <w:tc>
          <w:tcPr>
            <w:tcW w:w="632" w:type="pct"/>
          </w:tcPr>
          <w:p w14:paraId="57F582AA" w14:textId="77777777" w:rsidR="005C5906" w:rsidRPr="00F70AEE" w:rsidRDefault="00335AE5" w:rsidP="005C5906">
            <w:pPr>
              <w:rPr>
                <w:rFonts w:eastAsia="Times New Roman"/>
                <w:sz w:val="16"/>
                <w:szCs w:val="16"/>
                <w:lang w:eastAsia="en-GB"/>
              </w:rPr>
            </w:pPr>
            <w:r>
              <w:rPr>
                <w:rFonts w:eastAsia="Times New Roman"/>
                <w:sz w:val="16"/>
                <w:szCs w:val="16"/>
                <w:lang w:eastAsia="en-GB"/>
              </w:rPr>
              <w:t>As per mandate</w:t>
            </w:r>
          </w:p>
        </w:tc>
        <w:tc>
          <w:tcPr>
            <w:tcW w:w="517" w:type="pct"/>
          </w:tcPr>
          <w:p w14:paraId="00A2A19B" w14:textId="77777777" w:rsidR="005C5906" w:rsidRPr="00F70AEE" w:rsidRDefault="00335AE5" w:rsidP="005C5906">
            <w:pPr>
              <w:rPr>
                <w:rFonts w:eastAsia="Times New Roman"/>
                <w:sz w:val="16"/>
                <w:szCs w:val="16"/>
                <w:lang w:eastAsia="en-GB"/>
              </w:rPr>
            </w:pPr>
            <w:r>
              <w:rPr>
                <w:rFonts w:eastAsia="Times New Roman"/>
                <w:sz w:val="16"/>
                <w:szCs w:val="16"/>
                <w:lang w:eastAsia="en-GB"/>
              </w:rPr>
              <w:t xml:space="preserve">Assessment of </w:t>
            </w:r>
            <w:r w:rsidRPr="004F0527">
              <w:rPr>
                <w:rFonts w:eastAsia="Times New Roman"/>
                <w:sz w:val="16"/>
                <w:szCs w:val="16"/>
                <w:shd w:val="clear" w:color="auto" w:fill="FFFFFF"/>
                <w:lang w:eastAsia="en-GB"/>
              </w:rPr>
              <w:t>the viability of the Working Group and its Steering Group</w:t>
            </w:r>
            <w:r>
              <w:rPr>
                <w:rFonts w:eastAsia="Times New Roman"/>
                <w:sz w:val="16"/>
                <w:szCs w:val="16"/>
                <w:shd w:val="clear" w:color="auto" w:fill="FFFFFF"/>
                <w:lang w:eastAsia="en-GB"/>
              </w:rPr>
              <w:t>; proposal for alternative mechanisms as needed</w:t>
            </w:r>
          </w:p>
        </w:tc>
        <w:tc>
          <w:tcPr>
            <w:tcW w:w="402" w:type="pct"/>
          </w:tcPr>
          <w:p w14:paraId="7A1E75B8"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2021-2023</w:t>
            </w:r>
          </w:p>
          <w:p w14:paraId="7D971FCF" w14:textId="77777777" w:rsidR="005C5906" w:rsidRPr="008D2684" w:rsidRDefault="005C5906" w:rsidP="005C5906">
            <w:pPr>
              <w:rPr>
                <w:rFonts w:eastAsia="Times New Roman"/>
                <w:iCs/>
                <w:sz w:val="16"/>
                <w:szCs w:val="16"/>
                <w:lang w:eastAsia="en-GB"/>
              </w:rPr>
            </w:pPr>
          </w:p>
        </w:tc>
        <w:tc>
          <w:tcPr>
            <w:tcW w:w="345" w:type="pct"/>
          </w:tcPr>
          <w:p w14:paraId="29AC3945" w14:textId="77777777" w:rsidR="005C5906" w:rsidRPr="008D2684" w:rsidRDefault="00335AE5" w:rsidP="005C5906">
            <w:pPr>
              <w:rPr>
                <w:rFonts w:ascii="Times New Roman" w:eastAsia="Times New Roman" w:hAnsi="Times New Roman" w:cs="Times New Roman"/>
                <w:iCs/>
                <w:sz w:val="24"/>
                <w:szCs w:val="24"/>
                <w:lang w:eastAsia="en-GB"/>
              </w:rPr>
            </w:pPr>
            <w:r w:rsidRPr="008D2684">
              <w:rPr>
                <w:rFonts w:eastAsia="Arial"/>
                <w:iCs/>
                <w:sz w:val="16"/>
                <w:szCs w:val="16"/>
                <w:lang w:eastAsia="en-GB"/>
              </w:rPr>
              <w:t xml:space="preserve"> Avian ScC-SC WG</w:t>
            </w:r>
          </w:p>
        </w:tc>
        <w:tc>
          <w:tcPr>
            <w:tcW w:w="316" w:type="pct"/>
          </w:tcPr>
          <w:p w14:paraId="4F1DC34A" w14:textId="77777777" w:rsidR="005C5906" w:rsidRPr="00FE282C" w:rsidRDefault="00335AE5" w:rsidP="005C5906">
            <w:pPr>
              <w:rPr>
                <w:rFonts w:ascii="Times New Roman" w:eastAsia="Times New Roman" w:hAnsi="Times New Roman" w:cs="Times New Roman"/>
                <w:iCs/>
                <w:sz w:val="24"/>
                <w:szCs w:val="24"/>
                <w:lang w:eastAsia="en-GB"/>
              </w:rPr>
            </w:pPr>
            <w:r w:rsidRPr="00FE282C">
              <w:rPr>
                <w:rFonts w:eastAsia="Times New Roman"/>
                <w:iCs/>
                <w:sz w:val="16"/>
                <w:szCs w:val="16"/>
                <w:lang w:eastAsia="en-GB"/>
              </w:rPr>
              <w:t>Sec. FP: Iván Ramírez; Tilman Schneider; Nora Weyer</w:t>
            </w:r>
          </w:p>
        </w:tc>
        <w:tc>
          <w:tcPr>
            <w:tcW w:w="288" w:type="pct"/>
            <w:shd w:val="clear" w:color="auto" w:fill="auto"/>
          </w:tcPr>
          <w:p w14:paraId="43D9C2B4"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 xml:space="preserve">High </w:t>
            </w:r>
          </w:p>
        </w:tc>
        <w:tc>
          <w:tcPr>
            <w:tcW w:w="430" w:type="pct"/>
          </w:tcPr>
          <w:p w14:paraId="140F3E8C"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ScC-SC</w:t>
            </w:r>
            <w:r w:rsidRPr="00006447">
              <w:rPr>
                <w:rFonts w:eastAsia="Times New Roman"/>
                <w:iCs/>
                <w:sz w:val="16"/>
                <w:szCs w:val="16"/>
                <w:lang w:eastAsia="en-GB"/>
              </w:rPr>
              <w:t>6</w:t>
            </w:r>
            <w:r>
              <w:rPr>
                <w:rFonts w:eastAsia="Times New Roman"/>
                <w:iCs/>
                <w:sz w:val="16"/>
                <w:szCs w:val="16"/>
                <w:lang w:eastAsia="en-GB"/>
              </w:rPr>
              <w:t xml:space="preserve"> </w:t>
            </w:r>
          </w:p>
          <w:p w14:paraId="27DF3B75"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w:t>
            </w:r>
          </w:p>
          <w:p w14:paraId="39F8ACA1"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COP14</w:t>
            </w:r>
          </w:p>
        </w:tc>
        <w:tc>
          <w:tcPr>
            <w:tcW w:w="806" w:type="pct"/>
          </w:tcPr>
          <w:p w14:paraId="14036E03" w14:textId="77777777" w:rsidR="005C5906" w:rsidRPr="003C7066" w:rsidRDefault="00335AE5" w:rsidP="005C5906">
            <w:pPr>
              <w:rPr>
                <w:rFonts w:eastAsia="Times New Roman"/>
                <w:sz w:val="15"/>
                <w:szCs w:val="15"/>
                <w:lang w:eastAsia="en-GB"/>
              </w:rPr>
            </w:pPr>
            <w:r>
              <w:rPr>
                <w:rFonts w:eastAsia="Times New Roman"/>
                <w:sz w:val="15"/>
                <w:szCs w:val="15"/>
                <w:lang w:eastAsia="en-GB"/>
              </w:rPr>
              <w:t xml:space="preserve">Contract (SSFA) with SOI </w:t>
            </w:r>
            <w:r w:rsidR="003A3C90">
              <w:rPr>
                <w:rFonts w:eastAsia="Times New Roman"/>
                <w:sz w:val="15"/>
                <w:szCs w:val="15"/>
                <w:lang w:eastAsia="en-GB"/>
              </w:rPr>
              <w:t xml:space="preserve">for WG coordination </w:t>
            </w:r>
            <w:r>
              <w:rPr>
                <w:rFonts w:eastAsia="Times New Roman"/>
                <w:sz w:val="15"/>
                <w:szCs w:val="15"/>
                <w:lang w:eastAsia="en-GB"/>
              </w:rPr>
              <w:t>in place</w:t>
            </w:r>
            <w:r w:rsidR="00C448D3">
              <w:rPr>
                <w:rFonts w:eastAsia="Times New Roman"/>
                <w:sz w:val="15"/>
                <w:szCs w:val="15"/>
                <w:lang w:eastAsia="en-GB"/>
              </w:rPr>
              <w:t xml:space="preserve"> </w:t>
            </w:r>
            <w:r w:rsidR="00C448D3">
              <w:rPr>
                <w:rFonts w:eastAsia="Times New Roman"/>
                <w:iCs/>
                <w:sz w:val="16"/>
                <w:szCs w:val="16"/>
                <w:lang w:eastAsia="en-GB"/>
              </w:rPr>
              <w:t xml:space="preserve">until </w:t>
            </w:r>
            <w:r w:rsidR="00B713C4">
              <w:rPr>
                <w:rFonts w:eastAsia="Times New Roman"/>
                <w:iCs/>
                <w:sz w:val="16"/>
                <w:szCs w:val="16"/>
                <w:lang w:eastAsia="en-GB"/>
              </w:rPr>
              <w:t xml:space="preserve">September </w:t>
            </w:r>
            <w:r w:rsidR="00C448D3">
              <w:rPr>
                <w:rFonts w:eastAsia="Times New Roman"/>
                <w:iCs/>
                <w:sz w:val="16"/>
                <w:szCs w:val="16"/>
                <w:lang w:eastAsia="en-GB"/>
              </w:rPr>
              <w:t>2023</w:t>
            </w:r>
            <w:r>
              <w:rPr>
                <w:rFonts w:eastAsia="Times New Roman"/>
                <w:sz w:val="15"/>
                <w:szCs w:val="15"/>
                <w:lang w:eastAsia="en-GB"/>
              </w:rPr>
              <w:t>; WG and SG operational, and WG’s membership review</w:t>
            </w:r>
            <w:r w:rsidR="00191588">
              <w:rPr>
                <w:rFonts w:eastAsia="Times New Roman"/>
                <w:sz w:val="15"/>
                <w:szCs w:val="15"/>
                <w:lang w:eastAsia="en-GB"/>
              </w:rPr>
              <w:t xml:space="preserve"> </w:t>
            </w:r>
            <w:r w:rsidR="00180EAE">
              <w:rPr>
                <w:rFonts w:eastAsia="Times New Roman"/>
                <w:sz w:val="15"/>
                <w:szCs w:val="15"/>
                <w:lang w:eastAsia="en-GB"/>
              </w:rPr>
              <w:t>completed</w:t>
            </w:r>
          </w:p>
        </w:tc>
      </w:tr>
      <w:tr w:rsidR="00A26724" w14:paraId="77D564BB" w14:textId="77777777" w:rsidTr="002913C6">
        <w:trPr>
          <w:trHeight w:val="674"/>
        </w:trPr>
        <w:tc>
          <w:tcPr>
            <w:tcW w:w="5000" w:type="pct"/>
            <w:gridSpan w:val="10"/>
            <w:shd w:val="clear" w:color="auto" w:fill="B4C6E7"/>
          </w:tcPr>
          <w:p w14:paraId="370C8EF7" w14:textId="77777777" w:rsidR="005C5906" w:rsidRPr="00F70AEE" w:rsidRDefault="00335AE5" w:rsidP="005C5906">
            <w:pPr>
              <w:spacing w:before="60" w:after="60"/>
              <w:ind w:left="58" w:right="58"/>
              <w:rPr>
                <w:rFonts w:eastAsia="Times New Roman"/>
                <w:sz w:val="16"/>
                <w:szCs w:val="16"/>
                <w:lang w:eastAsia="en-GB"/>
              </w:rPr>
            </w:pPr>
            <w:r w:rsidRPr="00F70AEE">
              <w:rPr>
                <w:rFonts w:eastAsia="Times New Roman"/>
                <w:b/>
                <w:sz w:val="16"/>
                <w:szCs w:val="16"/>
                <w:lang w:eastAsia="en-GB"/>
              </w:rPr>
              <w:t>POWER LINES AND MIGRATORY BIRDS</w:t>
            </w:r>
          </w:p>
        </w:tc>
      </w:tr>
      <w:tr w:rsidR="00B12830" w14:paraId="1BB8F011" w14:textId="77777777" w:rsidTr="00B12830">
        <w:trPr>
          <w:trHeight w:val="171"/>
        </w:trPr>
        <w:tc>
          <w:tcPr>
            <w:tcW w:w="431" w:type="pct"/>
          </w:tcPr>
          <w:p w14:paraId="50865351"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 xml:space="preserve">Res.10.11 </w:t>
            </w:r>
          </w:p>
          <w:p w14:paraId="4C372E28" w14:textId="77777777" w:rsidR="005C5906" w:rsidRPr="00F70AEE" w:rsidRDefault="00335AE5" w:rsidP="005C5906">
            <w:pPr>
              <w:rPr>
                <w:rFonts w:eastAsia="Times New Roman"/>
                <w:i/>
                <w:sz w:val="16"/>
                <w:szCs w:val="16"/>
                <w:lang w:eastAsia="en-GB"/>
              </w:rPr>
            </w:pPr>
            <w:r>
              <w:rPr>
                <w:rFonts w:eastAsia="Times New Roman"/>
                <w:i/>
                <w:sz w:val="16"/>
                <w:szCs w:val="16"/>
                <w:lang w:eastAsia="en-GB"/>
              </w:rPr>
              <w:t>(</w:t>
            </w:r>
            <w:r w:rsidRPr="00F70AEE">
              <w:rPr>
                <w:rFonts w:eastAsia="Times New Roman"/>
                <w:i/>
                <w:sz w:val="16"/>
                <w:szCs w:val="16"/>
                <w:lang w:eastAsia="en-GB"/>
              </w:rPr>
              <w:t>Rev.COP13)</w:t>
            </w:r>
          </w:p>
        </w:tc>
        <w:tc>
          <w:tcPr>
            <w:tcW w:w="833" w:type="pct"/>
          </w:tcPr>
          <w:p w14:paraId="7BF2854D"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5. Requests the Scientific Council, specifically the Working Groups on birds and flyways, to monitor the implementation of this Resolution and to provide further guidance when relevant new developments on reducing the impact of power lines on birds become available, such as improved mitigation techniques and standardized monitoring protocols;</w:t>
            </w:r>
          </w:p>
          <w:p w14:paraId="21F0D3D6" w14:textId="77777777" w:rsidR="005C5906" w:rsidRPr="003E08CD" w:rsidRDefault="005C5906" w:rsidP="005C5906">
            <w:pPr>
              <w:rPr>
                <w:rFonts w:eastAsia="Times New Roman"/>
                <w:i/>
                <w:iCs/>
                <w:sz w:val="16"/>
                <w:szCs w:val="16"/>
                <w:lang w:eastAsia="en-GB"/>
              </w:rPr>
            </w:pPr>
          </w:p>
        </w:tc>
        <w:tc>
          <w:tcPr>
            <w:tcW w:w="632" w:type="pct"/>
          </w:tcPr>
          <w:p w14:paraId="2EFB6BC5" w14:textId="77777777" w:rsidR="005C5906" w:rsidRPr="003C7066" w:rsidRDefault="00335AE5" w:rsidP="005C5906">
            <w:pPr>
              <w:rPr>
                <w:rFonts w:eastAsia="Times New Roman"/>
                <w:sz w:val="16"/>
                <w:szCs w:val="16"/>
                <w:u w:val="single"/>
                <w:lang w:eastAsia="en-GB"/>
              </w:rPr>
            </w:pPr>
            <w:r>
              <w:rPr>
                <w:rFonts w:eastAsia="Times New Roman"/>
                <w:sz w:val="16"/>
                <w:szCs w:val="16"/>
                <w:lang w:eastAsia="en-GB"/>
              </w:rPr>
              <w:t>As per mandate</w:t>
            </w:r>
            <w:r w:rsidRPr="00B92138">
              <w:rPr>
                <w:rFonts w:eastAsia="Times New Roman"/>
                <w:sz w:val="16"/>
                <w:szCs w:val="16"/>
                <w:u w:val="single"/>
                <w:lang w:eastAsia="en-GB"/>
              </w:rPr>
              <w:t>,</w:t>
            </w:r>
            <w:r w:rsidRPr="00B92138">
              <w:rPr>
                <w:rFonts w:ascii="Times New Roman" w:eastAsia="Times New Roman" w:hAnsi="Times New Roman" w:cs="Times New Roman"/>
                <w:sz w:val="24"/>
                <w:szCs w:val="24"/>
                <w:u w:val="single"/>
                <w:lang w:eastAsia="en-GB"/>
              </w:rPr>
              <w:t xml:space="preserve"> </w:t>
            </w:r>
            <w:r w:rsidRPr="00006447">
              <w:rPr>
                <w:rFonts w:eastAsia="Times New Roman"/>
                <w:sz w:val="16"/>
                <w:szCs w:val="16"/>
                <w:lang w:eastAsia="en-GB"/>
              </w:rPr>
              <w:t>contributions from Councillors active in the field in the different regions; ensure synergies with Energy Task Force and the anticipated working group on linear infrastructure</w:t>
            </w:r>
          </w:p>
        </w:tc>
        <w:tc>
          <w:tcPr>
            <w:tcW w:w="517" w:type="pct"/>
          </w:tcPr>
          <w:p w14:paraId="7E6232CA"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Guidance provided </w:t>
            </w:r>
          </w:p>
        </w:tc>
        <w:tc>
          <w:tcPr>
            <w:tcW w:w="402" w:type="pct"/>
          </w:tcPr>
          <w:p w14:paraId="18436180"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2021-2023</w:t>
            </w:r>
          </w:p>
        </w:tc>
        <w:tc>
          <w:tcPr>
            <w:tcW w:w="345" w:type="pct"/>
          </w:tcPr>
          <w:p w14:paraId="6C00378D" w14:textId="77777777" w:rsidR="005C5906" w:rsidRPr="008D2684" w:rsidRDefault="00335AE5" w:rsidP="005C5906">
            <w:pPr>
              <w:rPr>
                <w:rFonts w:eastAsia="Arial"/>
                <w:iCs/>
                <w:sz w:val="16"/>
                <w:szCs w:val="16"/>
                <w:lang w:eastAsia="en-GB"/>
              </w:rPr>
            </w:pPr>
            <w:r w:rsidRPr="008D2684">
              <w:rPr>
                <w:rFonts w:eastAsia="Arial"/>
                <w:iCs/>
                <w:sz w:val="16"/>
                <w:szCs w:val="16"/>
                <w:lang w:eastAsia="en-GB"/>
              </w:rPr>
              <w:t xml:space="preserve">Rob Clay; Stephen Garnett; </w:t>
            </w:r>
          </w:p>
        </w:tc>
        <w:tc>
          <w:tcPr>
            <w:tcW w:w="316" w:type="pct"/>
          </w:tcPr>
          <w:p w14:paraId="5F600412" w14:textId="77777777" w:rsidR="005C5906" w:rsidRPr="008D2684" w:rsidRDefault="00335AE5" w:rsidP="005C5906">
            <w:pPr>
              <w:rPr>
                <w:rFonts w:eastAsia="Times New Roman"/>
                <w:iCs/>
                <w:sz w:val="16"/>
                <w:szCs w:val="16"/>
                <w:lang w:eastAsia="en-GB"/>
              </w:rPr>
            </w:pPr>
            <w:r w:rsidRPr="008D2684">
              <w:rPr>
                <w:rFonts w:eastAsia="Arial"/>
                <w:iCs/>
                <w:sz w:val="16"/>
                <w:szCs w:val="16"/>
                <w:lang w:eastAsia="en-GB"/>
              </w:rPr>
              <w:t xml:space="preserve">Avian ScC-SC WG; Energy Task Force Members </w:t>
            </w:r>
          </w:p>
          <w:p w14:paraId="01891D74" w14:textId="77777777" w:rsidR="005C5906" w:rsidRPr="00B92138" w:rsidRDefault="00335AE5" w:rsidP="005C5906">
            <w:pPr>
              <w:rPr>
                <w:rFonts w:ascii="Times New Roman" w:eastAsia="Times New Roman" w:hAnsi="Times New Roman" w:cs="Times New Roman"/>
                <w:iCs/>
                <w:sz w:val="24"/>
                <w:szCs w:val="24"/>
                <w:lang w:val="de-DE" w:eastAsia="en-GB"/>
              </w:rPr>
            </w:pPr>
            <w:r w:rsidRPr="00B92138">
              <w:rPr>
                <w:rFonts w:eastAsia="Times New Roman"/>
                <w:iCs/>
                <w:sz w:val="16"/>
                <w:szCs w:val="16"/>
                <w:lang w:val="de-DE" w:eastAsia="en-GB"/>
              </w:rPr>
              <w:t>Sec. FP: Iván Ramírez; Tilman Schneider</w:t>
            </w:r>
            <w:r w:rsidRPr="00B92138">
              <w:rPr>
                <w:rFonts w:eastAsia="Times New Roman"/>
                <w:iCs/>
                <w:sz w:val="16"/>
                <w:szCs w:val="16"/>
                <w:u w:val="single"/>
                <w:lang w:val="de-DE" w:eastAsia="en-GB"/>
              </w:rPr>
              <w:t xml:space="preserve">¸ </w:t>
            </w:r>
            <w:r w:rsidRPr="00006447">
              <w:rPr>
                <w:rFonts w:eastAsia="Times New Roman"/>
                <w:iCs/>
                <w:sz w:val="16"/>
                <w:szCs w:val="16"/>
                <w:lang w:val="de-DE" w:eastAsia="en-GB"/>
              </w:rPr>
              <w:t>BirdLife International</w:t>
            </w:r>
          </w:p>
        </w:tc>
        <w:tc>
          <w:tcPr>
            <w:tcW w:w="288" w:type="pct"/>
          </w:tcPr>
          <w:p w14:paraId="043BA8BC"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Medium</w:t>
            </w:r>
          </w:p>
        </w:tc>
        <w:tc>
          <w:tcPr>
            <w:tcW w:w="430" w:type="pct"/>
          </w:tcPr>
          <w:p w14:paraId="7FC4F39C"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COP14</w:t>
            </w:r>
          </w:p>
        </w:tc>
        <w:tc>
          <w:tcPr>
            <w:tcW w:w="806" w:type="pct"/>
          </w:tcPr>
          <w:p w14:paraId="41C29FAA" w14:textId="77777777" w:rsidR="005C5906" w:rsidRDefault="00335AE5" w:rsidP="009053C2">
            <w:pPr>
              <w:jc w:val="left"/>
              <w:rPr>
                <w:rFonts w:eastAsia="Times New Roman"/>
                <w:sz w:val="16"/>
                <w:szCs w:val="16"/>
                <w:lang w:eastAsia="en-GB"/>
              </w:rPr>
            </w:pPr>
            <w:r>
              <w:rPr>
                <w:rFonts w:eastAsia="Times New Roman"/>
                <w:sz w:val="16"/>
                <w:szCs w:val="16"/>
                <w:lang w:eastAsia="en-GB"/>
              </w:rPr>
              <w:t xml:space="preserve">Power Line Working Group </w:t>
            </w:r>
            <w:r w:rsidR="00632717">
              <w:rPr>
                <w:rFonts w:eastAsia="Times New Roman"/>
                <w:sz w:val="16"/>
                <w:szCs w:val="16"/>
                <w:lang w:eastAsia="en-GB"/>
              </w:rPr>
              <w:t xml:space="preserve">established </w:t>
            </w:r>
            <w:r>
              <w:rPr>
                <w:rFonts w:eastAsia="Times New Roman"/>
                <w:sz w:val="16"/>
                <w:szCs w:val="16"/>
                <w:lang w:eastAsia="en-GB"/>
              </w:rPr>
              <w:t>under the Energy Task Force</w:t>
            </w:r>
            <w:r w:rsidR="00C82279">
              <w:rPr>
                <w:rFonts w:eastAsia="Times New Roman"/>
                <w:sz w:val="16"/>
                <w:szCs w:val="16"/>
                <w:lang w:eastAsia="en-GB"/>
              </w:rPr>
              <w:t xml:space="preserve"> (ETF)</w:t>
            </w:r>
            <w:r w:rsidR="003F2182">
              <w:rPr>
                <w:rFonts w:eastAsia="Times New Roman"/>
                <w:sz w:val="16"/>
                <w:szCs w:val="16"/>
                <w:lang w:eastAsia="en-GB"/>
              </w:rPr>
              <w:t xml:space="preserve">. </w:t>
            </w:r>
            <w:r w:rsidR="00FF2BDB" w:rsidRPr="00FF2BDB">
              <w:rPr>
                <w:rFonts w:eastAsia="Times New Roman"/>
                <w:sz w:val="16"/>
                <w:szCs w:val="16"/>
                <w:lang w:eastAsia="en-GB"/>
              </w:rPr>
              <w:t>Although PWG is not a</w:t>
            </w:r>
            <w:r w:rsidR="00FF2BDB">
              <w:rPr>
                <w:rFonts w:eastAsia="Times New Roman"/>
                <w:sz w:val="16"/>
                <w:szCs w:val="16"/>
                <w:lang w:eastAsia="en-GB"/>
              </w:rPr>
              <w:t xml:space="preserve">n </w:t>
            </w:r>
            <w:r w:rsidR="00FF2BDB" w:rsidRPr="00FF2BDB">
              <w:rPr>
                <w:rFonts w:eastAsia="Times New Roman"/>
                <w:sz w:val="16"/>
                <w:szCs w:val="16"/>
                <w:lang w:eastAsia="en-GB"/>
              </w:rPr>
              <w:t>initiative of the ScC, the contributors listed in the ScC POW have been supporting the PWG’s establishment as a forum providing further guidance when relevant new developments on reducing the impact of power lines on birds become available, contributing to the implementation of th</w:t>
            </w:r>
            <w:r w:rsidR="00411F1A">
              <w:rPr>
                <w:rFonts w:eastAsia="Times New Roman"/>
                <w:sz w:val="16"/>
                <w:szCs w:val="16"/>
                <w:lang w:eastAsia="en-GB"/>
              </w:rPr>
              <w:t>is</w:t>
            </w:r>
            <w:r w:rsidR="00FF2BDB" w:rsidRPr="00FF2BDB">
              <w:rPr>
                <w:rFonts w:eastAsia="Times New Roman"/>
                <w:sz w:val="16"/>
                <w:szCs w:val="16"/>
                <w:lang w:eastAsia="en-GB"/>
              </w:rPr>
              <w:t xml:space="preserve"> relevant provision</w:t>
            </w:r>
            <w:r w:rsidR="00411F1A">
              <w:rPr>
                <w:rFonts w:eastAsia="Times New Roman"/>
                <w:sz w:val="16"/>
                <w:szCs w:val="16"/>
                <w:lang w:eastAsia="en-GB"/>
              </w:rPr>
              <w:t xml:space="preserve">. </w:t>
            </w:r>
            <w:r w:rsidR="003F2182">
              <w:rPr>
                <w:rFonts w:eastAsia="Times New Roman"/>
                <w:sz w:val="16"/>
                <w:szCs w:val="16"/>
                <w:lang w:eastAsia="en-GB"/>
              </w:rPr>
              <w:t xml:space="preserve">Current activities: </w:t>
            </w:r>
            <w:r w:rsidR="003F2182" w:rsidRPr="003F2182">
              <w:rPr>
                <w:rFonts w:eastAsia="Times New Roman"/>
                <w:sz w:val="16"/>
                <w:szCs w:val="16"/>
                <w:lang w:eastAsia="en-GB"/>
              </w:rPr>
              <w:t>promot</w:t>
            </w:r>
            <w:r w:rsidR="00182C47">
              <w:rPr>
                <w:rFonts w:eastAsia="Times New Roman"/>
                <w:sz w:val="16"/>
                <w:szCs w:val="16"/>
                <w:lang w:eastAsia="en-GB"/>
              </w:rPr>
              <w:t>e</w:t>
            </w:r>
            <w:r w:rsidR="003F2182" w:rsidRPr="003F2182">
              <w:rPr>
                <w:rFonts w:eastAsia="Times New Roman"/>
                <w:sz w:val="16"/>
                <w:szCs w:val="16"/>
                <w:lang w:eastAsia="en-GB"/>
              </w:rPr>
              <w:t xml:space="preserve"> mainstreaming migratory species conservation</w:t>
            </w:r>
            <w:r w:rsidR="00C82279">
              <w:rPr>
                <w:rFonts w:eastAsia="Times New Roman"/>
                <w:sz w:val="16"/>
                <w:szCs w:val="16"/>
                <w:lang w:eastAsia="en-GB"/>
              </w:rPr>
              <w:t xml:space="preserve"> </w:t>
            </w:r>
            <w:r w:rsidR="003F2182" w:rsidRPr="003F2182">
              <w:rPr>
                <w:rFonts w:eastAsia="Times New Roman"/>
                <w:sz w:val="16"/>
                <w:szCs w:val="16"/>
                <w:lang w:eastAsia="en-GB"/>
              </w:rPr>
              <w:t>into powerline industry decision-making through stakeholder mapping an</w:t>
            </w:r>
            <w:r w:rsidR="000562B2">
              <w:rPr>
                <w:rFonts w:eastAsia="Times New Roman"/>
                <w:sz w:val="16"/>
                <w:szCs w:val="16"/>
                <w:lang w:eastAsia="en-GB"/>
              </w:rPr>
              <w:t xml:space="preserve">d </w:t>
            </w:r>
            <w:r w:rsidR="003F2182" w:rsidRPr="003F2182">
              <w:rPr>
                <w:rFonts w:eastAsia="Times New Roman"/>
                <w:sz w:val="16"/>
                <w:szCs w:val="16"/>
                <w:lang w:eastAsia="en-GB"/>
              </w:rPr>
              <w:t>engagement plan;</w:t>
            </w:r>
            <w:r w:rsidR="00C82279">
              <w:rPr>
                <w:rFonts w:eastAsia="Times New Roman"/>
                <w:sz w:val="16"/>
                <w:szCs w:val="16"/>
                <w:lang w:eastAsia="en-GB"/>
              </w:rPr>
              <w:t xml:space="preserve"> </w:t>
            </w:r>
            <w:r w:rsidR="003F2182" w:rsidRPr="003F2182">
              <w:rPr>
                <w:rFonts w:eastAsia="Times New Roman"/>
                <w:sz w:val="16"/>
                <w:szCs w:val="16"/>
                <w:lang w:eastAsia="en-GB"/>
              </w:rPr>
              <w:t>monitor</w:t>
            </w:r>
            <w:r w:rsidR="008F55F7">
              <w:rPr>
                <w:rFonts w:eastAsia="Times New Roman"/>
                <w:sz w:val="16"/>
                <w:szCs w:val="16"/>
                <w:lang w:eastAsia="en-GB"/>
              </w:rPr>
              <w:t xml:space="preserve"> </w:t>
            </w:r>
            <w:r w:rsidR="003F2182" w:rsidRPr="003F2182">
              <w:rPr>
                <w:rFonts w:eastAsia="Times New Roman"/>
                <w:sz w:val="16"/>
                <w:szCs w:val="16"/>
                <w:lang w:eastAsia="en-GB"/>
              </w:rPr>
              <w:t>implementation and impediments through survey w</w:t>
            </w:r>
            <w:r w:rsidR="008F55F7">
              <w:rPr>
                <w:rFonts w:eastAsia="Times New Roman"/>
                <w:sz w:val="16"/>
                <w:szCs w:val="16"/>
                <w:lang w:eastAsia="en-GB"/>
              </w:rPr>
              <w:t>.</w:t>
            </w:r>
            <w:r w:rsidR="003F2182" w:rsidRPr="003F2182">
              <w:rPr>
                <w:rFonts w:eastAsia="Times New Roman"/>
                <w:sz w:val="16"/>
                <w:szCs w:val="16"/>
                <w:lang w:eastAsia="en-GB"/>
              </w:rPr>
              <w:t xml:space="preserve"> ETF and</w:t>
            </w:r>
            <w:r w:rsidR="008F55F7">
              <w:rPr>
                <w:rFonts w:eastAsia="Times New Roman"/>
                <w:sz w:val="16"/>
                <w:szCs w:val="16"/>
                <w:lang w:eastAsia="en-GB"/>
              </w:rPr>
              <w:t xml:space="preserve"> </w:t>
            </w:r>
            <w:r w:rsidR="003F2182" w:rsidRPr="003F2182">
              <w:rPr>
                <w:rFonts w:eastAsia="Times New Roman"/>
                <w:sz w:val="16"/>
                <w:szCs w:val="16"/>
                <w:lang w:eastAsia="en-GB"/>
              </w:rPr>
              <w:t>stakeholders;</w:t>
            </w:r>
            <w:r w:rsidR="008F55F7">
              <w:rPr>
                <w:rFonts w:eastAsia="Times New Roman"/>
                <w:sz w:val="16"/>
                <w:szCs w:val="16"/>
                <w:lang w:eastAsia="en-GB"/>
              </w:rPr>
              <w:t xml:space="preserve"> </w:t>
            </w:r>
            <w:r w:rsidR="003F2182" w:rsidRPr="003F2182">
              <w:rPr>
                <w:rFonts w:eastAsia="Times New Roman"/>
                <w:sz w:val="16"/>
                <w:szCs w:val="16"/>
                <w:lang w:eastAsia="en-GB"/>
              </w:rPr>
              <w:t>stimulat</w:t>
            </w:r>
            <w:r w:rsidR="00182C47">
              <w:rPr>
                <w:rFonts w:eastAsia="Times New Roman"/>
                <w:sz w:val="16"/>
                <w:szCs w:val="16"/>
                <w:lang w:eastAsia="en-GB"/>
              </w:rPr>
              <w:t>e</w:t>
            </w:r>
            <w:r w:rsidR="003F2182" w:rsidRPr="003F2182">
              <w:rPr>
                <w:rFonts w:eastAsia="Times New Roman"/>
                <w:sz w:val="16"/>
                <w:szCs w:val="16"/>
                <w:lang w:eastAsia="en-GB"/>
              </w:rPr>
              <w:t xml:space="preserve"> communication</w:t>
            </w:r>
            <w:r w:rsidR="009053C2">
              <w:rPr>
                <w:rFonts w:eastAsia="Times New Roman"/>
                <w:sz w:val="16"/>
                <w:szCs w:val="16"/>
                <w:lang w:eastAsia="en-GB"/>
              </w:rPr>
              <w:t>/</w:t>
            </w:r>
            <w:r w:rsidR="003F2182" w:rsidRPr="003F2182">
              <w:rPr>
                <w:rFonts w:eastAsia="Times New Roman"/>
                <w:sz w:val="16"/>
                <w:szCs w:val="16"/>
                <w:lang w:eastAsia="en-GB"/>
              </w:rPr>
              <w:t xml:space="preserve"> inform</w:t>
            </w:r>
            <w:r w:rsidR="009053C2">
              <w:rPr>
                <w:rFonts w:eastAsia="Times New Roman"/>
                <w:sz w:val="16"/>
                <w:szCs w:val="16"/>
                <w:lang w:eastAsia="en-GB"/>
              </w:rPr>
              <w:t>ation</w:t>
            </w:r>
            <w:r w:rsidR="003F2182" w:rsidRPr="003F2182">
              <w:rPr>
                <w:rFonts w:eastAsia="Times New Roman"/>
                <w:sz w:val="16"/>
                <w:szCs w:val="16"/>
                <w:lang w:eastAsia="en-GB"/>
              </w:rPr>
              <w:t xml:space="preserve"> exchange through</w:t>
            </w:r>
            <w:r w:rsidR="009053C2">
              <w:rPr>
                <w:rFonts w:eastAsia="Times New Roman"/>
                <w:sz w:val="16"/>
                <w:szCs w:val="16"/>
                <w:lang w:eastAsia="en-GB"/>
              </w:rPr>
              <w:t xml:space="preserve"> technical platform; </w:t>
            </w:r>
            <w:r w:rsidR="003F2182" w:rsidRPr="003F2182">
              <w:rPr>
                <w:rFonts w:eastAsia="Times New Roman"/>
                <w:sz w:val="16"/>
                <w:szCs w:val="16"/>
                <w:lang w:eastAsia="en-GB"/>
              </w:rPr>
              <w:t>stimulat</w:t>
            </w:r>
            <w:r w:rsidR="00182C47">
              <w:rPr>
                <w:rFonts w:eastAsia="Times New Roman"/>
                <w:sz w:val="16"/>
                <w:szCs w:val="16"/>
                <w:lang w:eastAsia="en-GB"/>
              </w:rPr>
              <w:t>e</w:t>
            </w:r>
            <w:r w:rsidR="003F2182" w:rsidRPr="003F2182">
              <w:rPr>
                <w:rFonts w:eastAsia="Times New Roman"/>
                <w:sz w:val="16"/>
                <w:szCs w:val="16"/>
                <w:lang w:eastAsia="en-GB"/>
              </w:rPr>
              <w:t xml:space="preserve"> research through data sharing with the</w:t>
            </w:r>
            <w:r w:rsidR="009053C2">
              <w:rPr>
                <w:rFonts w:eastAsia="Times New Roman"/>
                <w:sz w:val="16"/>
                <w:szCs w:val="16"/>
                <w:lang w:eastAsia="en-GB"/>
              </w:rPr>
              <w:t xml:space="preserve"> </w:t>
            </w:r>
            <w:r w:rsidR="003F2182" w:rsidRPr="003F2182">
              <w:rPr>
                <w:rFonts w:eastAsia="Times New Roman"/>
                <w:sz w:val="16"/>
                <w:szCs w:val="16"/>
                <w:lang w:eastAsia="en-GB"/>
              </w:rPr>
              <w:t>ETF network</w:t>
            </w:r>
            <w:r w:rsidR="00FF500D">
              <w:rPr>
                <w:rFonts w:eastAsia="Times New Roman"/>
                <w:sz w:val="16"/>
                <w:szCs w:val="16"/>
                <w:lang w:eastAsia="en-GB"/>
              </w:rPr>
              <w:t>.</w:t>
            </w:r>
          </w:p>
          <w:p w14:paraId="2431D6A6" w14:textId="77777777" w:rsidR="00FF500D" w:rsidRDefault="00335AE5" w:rsidP="009053C2">
            <w:pPr>
              <w:jc w:val="left"/>
              <w:rPr>
                <w:rFonts w:eastAsia="Times New Roman"/>
                <w:sz w:val="16"/>
                <w:szCs w:val="16"/>
                <w:lang w:eastAsia="en-GB"/>
              </w:rPr>
            </w:pPr>
            <w:r>
              <w:rPr>
                <w:rFonts w:eastAsia="Times New Roman"/>
                <w:sz w:val="16"/>
                <w:szCs w:val="16"/>
                <w:lang w:eastAsia="en-GB"/>
              </w:rPr>
              <w:t xml:space="preserve">ETF experts recommended </w:t>
            </w:r>
            <w:r w:rsidR="00042EC3">
              <w:rPr>
                <w:rFonts w:eastAsia="Times New Roman"/>
                <w:sz w:val="16"/>
                <w:szCs w:val="16"/>
                <w:lang w:eastAsia="en-GB"/>
              </w:rPr>
              <w:t>for WG on Linear Infrastructure</w:t>
            </w:r>
          </w:p>
          <w:p w14:paraId="62741E3D" w14:textId="71494D92" w:rsidR="002913C6" w:rsidRPr="00006447" w:rsidRDefault="002913C6" w:rsidP="009053C2">
            <w:pPr>
              <w:jc w:val="left"/>
              <w:rPr>
                <w:rFonts w:eastAsia="Times New Roman"/>
                <w:sz w:val="16"/>
                <w:szCs w:val="16"/>
                <w:lang w:eastAsia="en-GB"/>
              </w:rPr>
            </w:pPr>
          </w:p>
        </w:tc>
      </w:tr>
      <w:tr w:rsidR="00A26724" w14:paraId="109C2946" w14:textId="77777777" w:rsidTr="002913C6">
        <w:trPr>
          <w:trHeight w:val="737"/>
        </w:trPr>
        <w:tc>
          <w:tcPr>
            <w:tcW w:w="5000" w:type="pct"/>
            <w:gridSpan w:val="10"/>
            <w:tcBorders>
              <w:bottom w:val="single" w:sz="4" w:space="0" w:color="auto"/>
            </w:tcBorders>
            <w:shd w:val="clear" w:color="auto" w:fill="B4C6E7"/>
          </w:tcPr>
          <w:p w14:paraId="20DE70DA" w14:textId="77777777" w:rsidR="005C5906" w:rsidRPr="007F1491" w:rsidRDefault="00335AE5" w:rsidP="005C5906">
            <w:pPr>
              <w:spacing w:before="60" w:after="60"/>
              <w:ind w:left="58" w:right="58"/>
              <w:rPr>
                <w:rFonts w:eastAsia="Times New Roman"/>
                <w:b/>
                <w:bCs/>
                <w:iCs/>
                <w:sz w:val="16"/>
                <w:szCs w:val="16"/>
                <w:lang w:eastAsia="en-GB"/>
              </w:rPr>
            </w:pPr>
            <w:r>
              <w:rPr>
                <w:rFonts w:eastAsia="Times New Roman"/>
                <w:b/>
                <w:bCs/>
                <w:iCs/>
                <w:sz w:val="16"/>
                <w:szCs w:val="16"/>
                <w:lang w:eastAsia="en-GB"/>
              </w:rPr>
              <w:t xml:space="preserve">SUPPORT TO THE ENERGY TASK FORCE </w:t>
            </w:r>
          </w:p>
        </w:tc>
      </w:tr>
      <w:tr w:rsidR="00B12830" w14:paraId="574E8444" w14:textId="77777777" w:rsidTr="00B12830">
        <w:trPr>
          <w:trHeight w:val="171"/>
        </w:trPr>
        <w:tc>
          <w:tcPr>
            <w:tcW w:w="431" w:type="pct"/>
            <w:tcBorders>
              <w:bottom w:val="single" w:sz="4" w:space="0" w:color="auto"/>
            </w:tcBorders>
          </w:tcPr>
          <w:p w14:paraId="51E8203F" w14:textId="77777777" w:rsidR="005C5906" w:rsidRDefault="00335AE5" w:rsidP="005C5906">
            <w:pPr>
              <w:rPr>
                <w:rFonts w:eastAsia="Times New Roman"/>
                <w:i/>
                <w:sz w:val="16"/>
                <w:szCs w:val="16"/>
                <w:lang w:eastAsia="en-GB"/>
              </w:rPr>
            </w:pPr>
            <w:r>
              <w:rPr>
                <w:rFonts w:eastAsia="Times New Roman"/>
                <w:i/>
                <w:sz w:val="16"/>
                <w:szCs w:val="16"/>
                <w:lang w:eastAsia="en-GB"/>
              </w:rPr>
              <w:t>Dec.13.107</w:t>
            </w:r>
          </w:p>
          <w:p w14:paraId="5129E51B" w14:textId="77777777" w:rsidR="005C5906" w:rsidRPr="00F70AEE" w:rsidRDefault="00335AE5" w:rsidP="005C5906">
            <w:pPr>
              <w:rPr>
                <w:rFonts w:eastAsia="Times New Roman"/>
                <w:i/>
                <w:sz w:val="16"/>
                <w:szCs w:val="16"/>
                <w:lang w:eastAsia="en-GB"/>
              </w:rPr>
            </w:pPr>
            <w:r>
              <w:rPr>
                <w:rFonts w:eastAsia="Times New Roman"/>
                <w:i/>
                <w:sz w:val="16"/>
                <w:szCs w:val="16"/>
                <w:lang w:eastAsia="en-GB"/>
              </w:rPr>
              <w:t>(a-e)</w:t>
            </w:r>
          </w:p>
        </w:tc>
        <w:tc>
          <w:tcPr>
            <w:tcW w:w="833" w:type="pct"/>
            <w:tcBorders>
              <w:bottom w:val="single" w:sz="4" w:space="0" w:color="auto"/>
            </w:tcBorders>
          </w:tcPr>
          <w:p w14:paraId="4F471CF1"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The Energy Task Force, with input from the Scientific Council as appropriate, is requested, subject to the availability of resources, to:</w:t>
            </w:r>
          </w:p>
          <w:p w14:paraId="762E251C"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 xml:space="preserve"> a) investigate best practices to standardize methodologies in planning, managing and monitoring renewable energy infrastructure and its impact on biodiversity, effective evidence-based mitigation measures as well as methods for cumulative assessment; </w:t>
            </w:r>
          </w:p>
          <w:p w14:paraId="6352A206" w14:textId="77777777" w:rsidR="005C5906" w:rsidRDefault="005C5906" w:rsidP="005C5906">
            <w:pPr>
              <w:rPr>
                <w:rFonts w:eastAsia="Times New Roman"/>
                <w:i/>
                <w:iCs/>
                <w:sz w:val="16"/>
                <w:szCs w:val="16"/>
                <w:lang w:eastAsia="en-GB"/>
              </w:rPr>
            </w:pPr>
          </w:p>
          <w:p w14:paraId="741EADF2"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 xml:space="preserve">b) collate best practices and suggest means of integrating biodiversity into national policies for renewable energy mix and Nationally Determined Contributions (NDCs), as per Decision 13.108, below; </w:t>
            </w:r>
          </w:p>
          <w:p w14:paraId="58042116" w14:textId="77777777" w:rsidR="005C5906" w:rsidRDefault="00335AE5" w:rsidP="005C5906">
            <w:pPr>
              <w:rPr>
                <w:rFonts w:eastAsia="Times New Roman"/>
                <w:i/>
                <w:iCs/>
                <w:sz w:val="16"/>
                <w:szCs w:val="16"/>
                <w:lang w:eastAsia="en-GB"/>
              </w:rPr>
            </w:pPr>
            <w:r w:rsidRPr="003E08CD">
              <w:rPr>
                <w:rFonts w:eastAsia="Times New Roman"/>
                <w:i/>
                <w:iCs/>
                <w:sz w:val="16"/>
                <w:szCs w:val="16"/>
                <w:lang w:eastAsia="en-GB"/>
              </w:rPr>
              <w:t xml:space="preserve">c) produce guidance and review tools for assessing and mitigating for cumulative impacts of (renewable) energy and power line developments on migratory species, including those beyond national borders, across flyways and throughout species’ ranges; this includes </w:t>
            </w:r>
          </w:p>
          <w:p w14:paraId="317632B8" w14:textId="77777777" w:rsidR="005C5906"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 standardized approaches for post-construction monitoring of renewable energy projects, and review of existing tools, such as GenEst, </w:t>
            </w:r>
          </w:p>
          <w:p w14:paraId="1E847BA3" w14:textId="77777777" w:rsidR="005C5906"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ii. the collation of species’ mortality data in national and global mortality databases, </w:t>
            </w:r>
          </w:p>
          <w:p w14:paraId="5B87D7EE" w14:textId="77777777" w:rsidR="005C5906"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iii. analysis of methods for establishing cumulative impacts under determined spatial scale and population-level effects, including such effects resulting from species displacement due to construction and operation of energy infrastructure, </w:t>
            </w:r>
          </w:p>
          <w:p w14:paraId="0573BCC0" w14:textId="77777777" w:rsidR="005C5906" w:rsidRPr="003E08CD" w:rsidRDefault="00335AE5" w:rsidP="005C5906">
            <w:pPr>
              <w:ind w:left="209"/>
              <w:rPr>
                <w:rFonts w:eastAsia="Times New Roman"/>
                <w:i/>
                <w:iCs/>
                <w:sz w:val="16"/>
                <w:szCs w:val="16"/>
                <w:lang w:eastAsia="en-GB"/>
              </w:rPr>
            </w:pPr>
            <w:r w:rsidRPr="003E08CD">
              <w:rPr>
                <w:rFonts w:eastAsia="Times New Roman"/>
                <w:i/>
                <w:iCs/>
                <w:sz w:val="16"/>
                <w:szCs w:val="16"/>
                <w:lang w:eastAsia="en-GB"/>
              </w:rPr>
              <w:t xml:space="preserve">iv. strengthening national procedures to deliver licensing and permitting of energy infrastructure; </w:t>
            </w:r>
          </w:p>
          <w:p w14:paraId="441CCBD2"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 xml:space="preserve">d) undertake these activities in collaboration with the specialized organizations referred to in Resolution 7.2 (Rev.COP12) Impact Assessment and Migratory Species, building on the principles expressed in that Resolution; </w:t>
            </w:r>
          </w:p>
          <w:p w14:paraId="1FC4085D" w14:textId="77777777" w:rsidR="005C5906" w:rsidRPr="003E08CD" w:rsidRDefault="00335AE5" w:rsidP="005C5906">
            <w:pPr>
              <w:rPr>
                <w:rFonts w:eastAsia="Times New Roman"/>
                <w:i/>
                <w:iCs/>
                <w:sz w:val="16"/>
                <w:szCs w:val="16"/>
                <w:lang w:eastAsia="en-GB"/>
              </w:rPr>
            </w:pPr>
            <w:r w:rsidRPr="003E08CD">
              <w:rPr>
                <w:rFonts w:eastAsia="Times New Roman"/>
                <w:i/>
                <w:iCs/>
                <w:sz w:val="16"/>
                <w:szCs w:val="16"/>
                <w:lang w:eastAsia="en-GB"/>
              </w:rPr>
              <w:t>e) report to the 14</w:t>
            </w:r>
            <w:r w:rsidRPr="006E34E3">
              <w:rPr>
                <w:rFonts w:eastAsia="Times New Roman"/>
                <w:i/>
                <w:iCs/>
                <w:sz w:val="16"/>
                <w:szCs w:val="16"/>
                <w:vertAlign w:val="superscript"/>
                <w:lang w:eastAsia="en-GB"/>
              </w:rPr>
              <w:t>th</w:t>
            </w:r>
            <w:r w:rsidRPr="003E08CD">
              <w:rPr>
                <w:rFonts w:eastAsia="Times New Roman"/>
                <w:i/>
                <w:iCs/>
                <w:sz w:val="16"/>
                <w:szCs w:val="16"/>
                <w:lang w:eastAsia="en-GB"/>
              </w:rPr>
              <w:t xml:space="preserve"> meeting of the Conference of the Parties (COP14) on the above activities.</w:t>
            </w:r>
          </w:p>
        </w:tc>
        <w:tc>
          <w:tcPr>
            <w:tcW w:w="632" w:type="pct"/>
            <w:tcBorders>
              <w:bottom w:val="single" w:sz="4" w:space="0" w:color="auto"/>
            </w:tcBorders>
          </w:tcPr>
          <w:p w14:paraId="3E819FCB" w14:textId="77777777" w:rsidR="005C5906" w:rsidRPr="00F70AEE" w:rsidRDefault="00335AE5" w:rsidP="005C5906">
            <w:pPr>
              <w:ind w:firstLine="74"/>
              <w:rPr>
                <w:rFonts w:eastAsia="Times New Roman"/>
                <w:sz w:val="16"/>
                <w:szCs w:val="16"/>
                <w:lang w:eastAsia="en-GB"/>
              </w:rPr>
            </w:pPr>
            <w:r w:rsidRPr="00EC3BAF">
              <w:rPr>
                <w:rFonts w:eastAsia="Times New Roman"/>
                <w:sz w:val="16"/>
                <w:szCs w:val="16"/>
                <w:lang w:eastAsia="en-GB"/>
              </w:rPr>
              <w:t>ScC-SC to monitor relevant work of the Energy Task Force (ETF), and provide input as appropriate</w:t>
            </w:r>
          </w:p>
        </w:tc>
        <w:tc>
          <w:tcPr>
            <w:tcW w:w="517" w:type="pct"/>
            <w:tcBorders>
              <w:bottom w:val="single" w:sz="4" w:space="0" w:color="auto"/>
            </w:tcBorders>
          </w:tcPr>
          <w:p w14:paraId="0DDBF794" w14:textId="77777777" w:rsidR="005C5906" w:rsidRPr="00F70AEE" w:rsidRDefault="00335AE5" w:rsidP="005C5906">
            <w:pPr>
              <w:rPr>
                <w:rFonts w:eastAsia="Times New Roman"/>
                <w:sz w:val="16"/>
                <w:szCs w:val="16"/>
                <w:lang w:eastAsia="en-GB"/>
              </w:rPr>
            </w:pPr>
            <w:r>
              <w:rPr>
                <w:rFonts w:eastAsia="Times New Roman"/>
                <w:sz w:val="16"/>
                <w:szCs w:val="16"/>
                <w:lang w:eastAsia="en-GB"/>
              </w:rPr>
              <w:t>Input provided</w:t>
            </w:r>
          </w:p>
        </w:tc>
        <w:tc>
          <w:tcPr>
            <w:tcW w:w="402" w:type="pct"/>
            <w:tcBorders>
              <w:bottom w:val="single" w:sz="4" w:space="0" w:color="auto"/>
            </w:tcBorders>
          </w:tcPr>
          <w:p w14:paraId="4AB5B185"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2021-2023</w:t>
            </w:r>
          </w:p>
          <w:p w14:paraId="37682378" w14:textId="77777777" w:rsidR="005C5906" w:rsidRPr="008D2684" w:rsidRDefault="005C5906" w:rsidP="005C5906">
            <w:pPr>
              <w:jc w:val="center"/>
              <w:rPr>
                <w:rFonts w:eastAsia="Times New Roman"/>
                <w:iCs/>
                <w:sz w:val="16"/>
                <w:szCs w:val="16"/>
                <w:lang w:eastAsia="en-GB"/>
              </w:rPr>
            </w:pPr>
          </w:p>
        </w:tc>
        <w:tc>
          <w:tcPr>
            <w:tcW w:w="345" w:type="pct"/>
            <w:tcBorders>
              <w:bottom w:val="single" w:sz="4" w:space="0" w:color="auto"/>
            </w:tcBorders>
          </w:tcPr>
          <w:p w14:paraId="31257881" w14:textId="77777777" w:rsidR="005C5906" w:rsidRPr="008D2684" w:rsidRDefault="00335AE5" w:rsidP="005C5906">
            <w:pPr>
              <w:rPr>
                <w:rFonts w:ascii="Times New Roman" w:eastAsia="Times New Roman" w:hAnsi="Times New Roman" w:cs="Times New Roman"/>
                <w:iCs/>
                <w:sz w:val="24"/>
                <w:szCs w:val="24"/>
                <w:lang w:eastAsia="en-GB"/>
              </w:rPr>
            </w:pPr>
            <w:r w:rsidRPr="008D2684">
              <w:rPr>
                <w:rFonts w:eastAsia="Arial"/>
                <w:iCs/>
                <w:sz w:val="16"/>
                <w:szCs w:val="16"/>
                <w:lang w:eastAsia="en-GB"/>
              </w:rPr>
              <w:t xml:space="preserve">Rob Clay; Stephen Garnett </w:t>
            </w:r>
          </w:p>
          <w:p w14:paraId="058CB267" w14:textId="77777777" w:rsidR="005C5906" w:rsidRPr="008D2684" w:rsidRDefault="005C5906" w:rsidP="005C5906">
            <w:pPr>
              <w:rPr>
                <w:rFonts w:ascii="Times New Roman" w:eastAsia="Times New Roman" w:hAnsi="Times New Roman" w:cs="Times New Roman"/>
                <w:iCs/>
                <w:sz w:val="24"/>
                <w:szCs w:val="24"/>
                <w:lang w:eastAsia="en-GB"/>
              </w:rPr>
            </w:pPr>
          </w:p>
        </w:tc>
        <w:tc>
          <w:tcPr>
            <w:tcW w:w="316" w:type="pct"/>
            <w:tcBorders>
              <w:bottom w:val="single" w:sz="4" w:space="0" w:color="auto"/>
            </w:tcBorders>
          </w:tcPr>
          <w:p w14:paraId="01A4BC1D" w14:textId="77777777" w:rsidR="005C5906" w:rsidRPr="008D2684" w:rsidRDefault="00335AE5" w:rsidP="005C5906">
            <w:pPr>
              <w:rPr>
                <w:rFonts w:eastAsia="Times New Roman"/>
                <w:iCs/>
                <w:sz w:val="16"/>
                <w:szCs w:val="16"/>
                <w:lang w:eastAsia="en-GB"/>
              </w:rPr>
            </w:pPr>
            <w:r w:rsidRPr="008D2684">
              <w:rPr>
                <w:rFonts w:eastAsia="Arial"/>
                <w:iCs/>
                <w:sz w:val="16"/>
                <w:szCs w:val="16"/>
                <w:lang w:eastAsia="en-GB"/>
              </w:rPr>
              <w:t xml:space="preserve">Avian ScC-SC WG; Energy Task Force Members </w:t>
            </w:r>
          </w:p>
          <w:p w14:paraId="27D15BD6" w14:textId="77777777" w:rsidR="005C5906" w:rsidRPr="00B92138" w:rsidRDefault="00335AE5" w:rsidP="005C5906">
            <w:pPr>
              <w:rPr>
                <w:rFonts w:ascii="Times New Roman" w:eastAsia="Times New Roman" w:hAnsi="Times New Roman" w:cs="Times New Roman"/>
                <w:iCs/>
                <w:sz w:val="24"/>
                <w:szCs w:val="24"/>
                <w:u w:val="single"/>
                <w:lang w:eastAsia="en-GB"/>
              </w:rPr>
            </w:pPr>
            <w:r w:rsidRPr="008D2684">
              <w:rPr>
                <w:rFonts w:eastAsia="Times New Roman"/>
                <w:iCs/>
                <w:sz w:val="16"/>
                <w:szCs w:val="16"/>
                <w:lang w:eastAsia="en-GB"/>
              </w:rPr>
              <w:t xml:space="preserve">Sec. FP: </w:t>
            </w:r>
            <w:r>
              <w:rPr>
                <w:rFonts w:eastAsia="Times New Roman"/>
                <w:iCs/>
                <w:sz w:val="16"/>
                <w:szCs w:val="16"/>
                <w:lang w:eastAsia="en-GB"/>
              </w:rPr>
              <w:t>Iván Ramírez</w:t>
            </w:r>
            <w:r w:rsidRPr="008D2684">
              <w:rPr>
                <w:rFonts w:eastAsia="Times New Roman"/>
                <w:iCs/>
                <w:sz w:val="16"/>
                <w:szCs w:val="16"/>
                <w:lang w:eastAsia="en-GB"/>
              </w:rPr>
              <w:t>; Tilman Schneider; ETF Coordinator</w:t>
            </w:r>
            <w:r>
              <w:rPr>
                <w:rFonts w:eastAsia="Times New Roman"/>
                <w:iCs/>
                <w:sz w:val="16"/>
                <w:szCs w:val="16"/>
                <w:u w:val="single"/>
                <w:lang w:eastAsia="en-GB"/>
              </w:rPr>
              <w:t xml:space="preserve">, </w:t>
            </w:r>
            <w:r w:rsidRPr="00006447">
              <w:rPr>
                <w:rFonts w:eastAsia="Times New Roman"/>
                <w:iCs/>
                <w:sz w:val="16"/>
                <w:szCs w:val="16"/>
                <w:lang w:eastAsia="en-GB"/>
              </w:rPr>
              <w:t>BirdLife International</w:t>
            </w:r>
          </w:p>
        </w:tc>
        <w:tc>
          <w:tcPr>
            <w:tcW w:w="288" w:type="pct"/>
            <w:tcBorders>
              <w:bottom w:val="single" w:sz="4" w:space="0" w:color="auto"/>
            </w:tcBorders>
            <w:shd w:val="clear" w:color="auto" w:fill="auto"/>
          </w:tcPr>
          <w:p w14:paraId="25BCD62B" w14:textId="77777777" w:rsidR="005C5906" w:rsidRPr="008D2684" w:rsidRDefault="00335AE5" w:rsidP="005C5906">
            <w:pPr>
              <w:rPr>
                <w:rFonts w:eastAsia="Times New Roman"/>
                <w:iCs/>
                <w:sz w:val="16"/>
                <w:szCs w:val="16"/>
                <w:lang w:eastAsia="en-GB"/>
              </w:rPr>
            </w:pPr>
            <w:r w:rsidRPr="008D2684">
              <w:rPr>
                <w:rFonts w:eastAsia="Times New Roman"/>
                <w:iCs/>
                <w:sz w:val="16"/>
                <w:szCs w:val="16"/>
                <w:lang w:eastAsia="en-GB"/>
              </w:rPr>
              <w:t xml:space="preserve">Medium </w:t>
            </w:r>
          </w:p>
        </w:tc>
        <w:tc>
          <w:tcPr>
            <w:tcW w:w="430" w:type="pct"/>
            <w:tcBorders>
              <w:bottom w:val="single" w:sz="4" w:space="0" w:color="auto"/>
            </w:tcBorders>
          </w:tcPr>
          <w:p w14:paraId="58710227" w14:textId="77777777" w:rsidR="005C5906" w:rsidRPr="008D2684" w:rsidRDefault="00335AE5" w:rsidP="005C5906">
            <w:pPr>
              <w:jc w:val="center"/>
              <w:rPr>
                <w:rFonts w:eastAsia="Times New Roman"/>
                <w:iCs/>
                <w:sz w:val="16"/>
                <w:szCs w:val="16"/>
                <w:lang w:eastAsia="en-GB"/>
              </w:rPr>
            </w:pPr>
            <w:r w:rsidRPr="008D2684">
              <w:rPr>
                <w:rFonts w:eastAsia="Times New Roman"/>
                <w:iCs/>
                <w:sz w:val="16"/>
                <w:szCs w:val="16"/>
                <w:lang w:eastAsia="en-GB"/>
              </w:rPr>
              <w:t>COP14</w:t>
            </w:r>
          </w:p>
        </w:tc>
        <w:tc>
          <w:tcPr>
            <w:tcW w:w="806" w:type="pct"/>
            <w:tcBorders>
              <w:bottom w:val="single" w:sz="4" w:space="0" w:color="auto"/>
            </w:tcBorders>
          </w:tcPr>
          <w:p w14:paraId="026C8227" w14:textId="77777777" w:rsidR="005C5906" w:rsidRDefault="00335AE5" w:rsidP="006E34E3">
            <w:pPr>
              <w:jc w:val="left"/>
              <w:rPr>
                <w:rFonts w:eastAsia="Times New Roman"/>
                <w:iCs/>
                <w:sz w:val="16"/>
                <w:szCs w:val="16"/>
                <w:lang w:eastAsia="en-GB"/>
              </w:rPr>
            </w:pPr>
            <w:r>
              <w:rPr>
                <w:rFonts w:eastAsia="Times New Roman"/>
                <w:iCs/>
                <w:sz w:val="16"/>
                <w:szCs w:val="16"/>
                <w:lang w:eastAsia="en-GB"/>
              </w:rPr>
              <w:t xml:space="preserve">On track through ETF </w:t>
            </w:r>
            <w:r w:rsidR="00DA32E6">
              <w:rPr>
                <w:rFonts w:eastAsia="Times New Roman"/>
                <w:iCs/>
                <w:sz w:val="16"/>
                <w:szCs w:val="16"/>
                <w:lang w:eastAsia="en-GB"/>
              </w:rPr>
              <w:t>process</w:t>
            </w:r>
            <w:r w:rsidR="007A02C8">
              <w:rPr>
                <w:rFonts w:eastAsia="Times New Roman"/>
                <w:iCs/>
                <w:sz w:val="16"/>
                <w:szCs w:val="16"/>
                <w:lang w:eastAsia="en-GB"/>
              </w:rPr>
              <w:t xml:space="preserve">, supported by the listed </w:t>
            </w:r>
            <w:r w:rsidR="00A65EB8">
              <w:rPr>
                <w:rFonts w:eastAsia="Times New Roman"/>
                <w:iCs/>
                <w:sz w:val="16"/>
                <w:szCs w:val="16"/>
                <w:lang w:eastAsia="en-GB"/>
              </w:rPr>
              <w:t>contributors</w:t>
            </w:r>
            <w:r w:rsidR="00DA32E6">
              <w:rPr>
                <w:rFonts w:eastAsia="Times New Roman"/>
                <w:iCs/>
                <w:sz w:val="16"/>
                <w:szCs w:val="16"/>
                <w:lang w:eastAsia="en-GB"/>
              </w:rPr>
              <w:t>.</w:t>
            </w:r>
            <w:r w:rsidR="0030194B">
              <w:rPr>
                <w:rFonts w:eastAsia="Times New Roman"/>
                <w:iCs/>
                <w:sz w:val="16"/>
                <w:szCs w:val="16"/>
                <w:lang w:eastAsia="en-GB"/>
              </w:rPr>
              <w:t xml:space="preserve"> </w:t>
            </w:r>
            <w:r w:rsidR="00215F29">
              <w:rPr>
                <w:rFonts w:eastAsia="Times New Roman"/>
                <w:iCs/>
                <w:sz w:val="16"/>
                <w:szCs w:val="16"/>
                <w:lang w:eastAsia="en-GB"/>
              </w:rPr>
              <w:t>C</w:t>
            </w:r>
            <w:r w:rsidR="0030194B">
              <w:rPr>
                <w:rFonts w:eastAsia="Times New Roman"/>
                <w:iCs/>
                <w:sz w:val="16"/>
                <w:szCs w:val="16"/>
                <w:lang w:eastAsia="en-GB"/>
              </w:rPr>
              <w:t xml:space="preserve">ontract </w:t>
            </w:r>
            <w:r w:rsidR="003506FF">
              <w:rPr>
                <w:rFonts w:eastAsia="Times New Roman"/>
                <w:iCs/>
                <w:sz w:val="16"/>
                <w:szCs w:val="16"/>
                <w:lang w:eastAsia="en-GB"/>
              </w:rPr>
              <w:t>(PCA) signed with BirdLife Int</w:t>
            </w:r>
            <w:r w:rsidR="00D80BFC">
              <w:rPr>
                <w:rFonts w:eastAsia="Times New Roman"/>
                <w:iCs/>
                <w:sz w:val="16"/>
                <w:szCs w:val="16"/>
                <w:lang w:eastAsia="en-GB"/>
              </w:rPr>
              <w:t>.</w:t>
            </w:r>
            <w:r w:rsidR="003506FF">
              <w:rPr>
                <w:rFonts w:eastAsia="Times New Roman"/>
                <w:iCs/>
                <w:sz w:val="16"/>
                <w:szCs w:val="16"/>
                <w:lang w:eastAsia="en-GB"/>
              </w:rPr>
              <w:t xml:space="preserve"> for ETF coordination</w:t>
            </w:r>
            <w:r w:rsidR="00215F29">
              <w:rPr>
                <w:rFonts w:eastAsia="Times New Roman"/>
                <w:iCs/>
                <w:sz w:val="16"/>
                <w:szCs w:val="16"/>
                <w:lang w:eastAsia="en-GB"/>
              </w:rPr>
              <w:t>;</w:t>
            </w:r>
            <w:r w:rsidR="003506FF">
              <w:rPr>
                <w:rFonts w:eastAsia="Times New Roman"/>
                <w:iCs/>
                <w:sz w:val="16"/>
                <w:szCs w:val="16"/>
                <w:lang w:eastAsia="en-GB"/>
              </w:rPr>
              <w:t xml:space="preserve"> </w:t>
            </w:r>
            <w:r w:rsidR="008A1664">
              <w:rPr>
                <w:rFonts w:eastAsia="Times New Roman"/>
                <w:iCs/>
                <w:sz w:val="16"/>
                <w:szCs w:val="16"/>
                <w:lang w:eastAsia="en-GB"/>
              </w:rPr>
              <w:t xml:space="preserve">implementation </w:t>
            </w:r>
            <w:r w:rsidR="003506FF">
              <w:rPr>
                <w:rFonts w:eastAsia="Times New Roman"/>
                <w:iCs/>
                <w:sz w:val="16"/>
                <w:szCs w:val="16"/>
                <w:lang w:eastAsia="en-GB"/>
              </w:rPr>
              <w:t xml:space="preserve">plan covering </w:t>
            </w:r>
            <w:r w:rsidR="00476259">
              <w:rPr>
                <w:rFonts w:eastAsia="Times New Roman"/>
                <w:iCs/>
                <w:sz w:val="16"/>
                <w:szCs w:val="16"/>
                <w:lang w:eastAsia="en-GB"/>
              </w:rPr>
              <w:t>best practice development</w:t>
            </w:r>
            <w:r w:rsidR="00FF1A4C">
              <w:rPr>
                <w:rFonts w:eastAsia="Times New Roman"/>
                <w:iCs/>
                <w:sz w:val="16"/>
                <w:szCs w:val="16"/>
                <w:lang w:eastAsia="en-GB"/>
              </w:rPr>
              <w:t xml:space="preserve"> and </w:t>
            </w:r>
            <w:r w:rsidR="00983B79">
              <w:rPr>
                <w:rFonts w:eastAsia="Times New Roman"/>
                <w:iCs/>
                <w:sz w:val="16"/>
                <w:szCs w:val="16"/>
                <w:lang w:eastAsia="en-GB"/>
              </w:rPr>
              <w:t>sharing</w:t>
            </w:r>
          </w:p>
          <w:p w14:paraId="17C9C439" w14:textId="77777777" w:rsidR="00A2730F" w:rsidRDefault="00335AE5" w:rsidP="006E34E3">
            <w:pPr>
              <w:jc w:val="left"/>
              <w:rPr>
                <w:rFonts w:eastAsia="Times New Roman"/>
                <w:iCs/>
                <w:sz w:val="16"/>
                <w:szCs w:val="16"/>
                <w:lang w:eastAsia="en-GB"/>
              </w:rPr>
            </w:pPr>
            <w:r>
              <w:rPr>
                <w:rFonts w:eastAsia="Times New Roman"/>
                <w:iCs/>
                <w:sz w:val="16"/>
                <w:szCs w:val="16"/>
                <w:lang w:eastAsia="en-GB"/>
              </w:rPr>
              <w:t>Priorities</w:t>
            </w:r>
            <w:r w:rsidR="00546E54">
              <w:rPr>
                <w:rFonts w:eastAsia="Times New Roman"/>
                <w:iCs/>
                <w:sz w:val="16"/>
                <w:szCs w:val="16"/>
                <w:lang w:eastAsia="en-GB"/>
              </w:rPr>
              <w:t>/needs</w:t>
            </w:r>
            <w:r>
              <w:rPr>
                <w:rFonts w:eastAsia="Times New Roman"/>
                <w:iCs/>
                <w:sz w:val="16"/>
                <w:szCs w:val="16"/>
                <w:lang w:eastAsia="en-GB"/>
              </w:rPr>
              <w:t xml:space="preserve"> identified </w:t>
            </w:r>
            <w:r w:rsidR="003674F3">
              <w:rPr>
                <w:rFonts w:eastAsia="Times New Roman"/>
                <w:iCs/>
                <w:sz w:val="16"/>
                <w:szCs w:val="16"/>
                <w:lang w:eastAsia="en-GB"/>
              </w:rPr>
              <w:t>by</w:t>
            </w:r>
            <w:r>
              <w:rPr>
                <w:rFonts w:eastAsia="Times New Roman"/>
                <w:iCs/>
                <w:sz w:val="16"/>
                <w:szCs w:val="16"/>
                <w:lang w:eastAsia="en-GB"/>
              </w:rPr>
              <w:t xml:space="preserve"> </w:t>
            </w:r>
            <w:hyperlink r:id="rId34" w:history="1">
              <w:r w:rsidRPr="00CC1B34">
                <w:rPr>
                  <w:rFonts w:eastAsia="Times New Roman"/>
                  <w:iCs/>
                  <w:color w:val="0563C1" w:themeColor="hyperlink"/>
                  <w:sz w:val="16"/>
                  <w:szCs w:val="16"/>
                  <w:u w:val="single"/>
                  <w:lang w:val="en-GB" w:eastAsia="en-GB"/>
                </w:rPr>
                <w:t>ETF6 meeting</w:t>
              </w:r>
            </w:hyperlink>
            <w:r w:rsidR="006A3ECA">
              <w:rPr>
                <w:rFonts w:eastAsia="Times New Roman"/>
                <w:iCs/>
                <w:sz w:val="16"/>
                <w:szCs w:val="16"/>
                <w:lang w:eastAsia="en-GB"/>
              </w:rPr>
              <w:t xml:space="preserve">, incl. </w:t>
            </w:r>
            <w:r w:rsidR="00F63B3D">
              <w:rPr>
                <w:rFonts w:eastAsia="Times New Roman"/>
                <w:iCs/>
                <w:sz w:val="16"/>
                <w:szCs w:val="16"/>
                <w:lang w:eastAsia="en-GB"/>
              </w:rPr>
              <w:t xml:space="preserve">guidance </w:t>
            </w:r>
            <w:r w:rsidR="00211161">
              <w:rPr>
                <w:rFonts w:eastAsia="Times New Roman"/>
                <w:iCs/>
                <w:sz w:val="16"/>
                <w:szCs w:val="16"/>
                <w:lang w:eastAsia="en-GB"/>
              </w:rPr>
              <w:t>on</w:t>
            </w:r>
            <w:r w:rsidR="00F63B3D">
              <w:rPr>
                <w:rFonts w:eastAsia="Times New Roman"/>
                <w:iCs/>
                <w:sz w:val="16"/>
                <w:szCs w:val="16"/>
                <w:lang w:eastAsia="en-GB"/>
              </w:rPr>
              <w:t xml:space="preserve"> c</w:t>
            </w:r>
            <w:r w:rsidR="00F63B3D" w:rsidRPr="00F63B3D">
              <w:rPr>
                <w:rFonts w:eastAsia="Times New Roman"/>
                <w:iCs/>
                <w:sz w:val="16"/>
                <w:szCs w:val="16"/>
                <w:lang w:eastAsia="en-GB"/>
              </w:rPr>
              <w:t>umulative impacts</w:t>
            </w:r>
            <w:r w:rsidR="00211161">
              <w:rPr>
                <w:rFonts w:eastAsia="Times New Roman"/>
                <w:iCs/>
                <w:sz w:val="16"/>
                <w:szCs w:val="16"/>
                <w:lang w:eastAsia="en-GB"/>
              </w:rPr>
              <w:t>,</w:t>
            </w:r>
            <w:r w:rsidR="00F63B3D" w:rsidRPr="00F63B3D">
              <w:rPr>
                <w:rFonts w:eastAsia="Times New Roman"/>
                <w:iCs/>
                <w:sz w:val="16"/>
                <w:szCs w:val="16"/>
                <w:lang w:eastAsia="en-GB"/>
              </w:rPr>
              <w:t xml:space="preserve"> sensitivity mapping</w:t>
            </w:r>
            <w:r w:rsidR="00544E1C">
              <w:rPr>
                <w:rFonts w:eastAsia="Times New Roman"/>
                <w:iCs/>
                <w:sz w:val="16"/>
                <w:szCs w:val="16"/>
                <w:lang w:eastAsia="en-GB"/>
              </w:rPr>
              <w:t xml:space="preserve">, </w:t>
            </w:r>
            <w:r w:rsidR="003227B4">
              <w:rPr>
                <w:rFonts w:eastAsia="Times New Roman"/>
                <w:iCs/>
                <w:sz w:val="16"/>
                <w:szCs w:val="16"/>
                <w:lang w:eastAsia="en-GB"/>
              </w:rPr>
              <w:t>post-construction monitoring</w:t>
            </w:r>
            <w:r w:rsidR="00756E26">
              <w:rPr>
                <w:rFonts w:eastAsia="Times New Roman"/>
                <w:iCs/>
                <w:sz w:val="16"/>
                <w:szCs w:val="16"/>
                <w:lang w:eastAsia="en-GB"/>
              </w:rPr>
              <w:t>, data sharing</w:t>
            </w:r>
            <w:r w:rsidR="00546E54">
              <w:rPr>
                <w:rFonts w:eastAsia="Times New Roman"/>
                <w:iCs/>
                <w:sz w:val="16"/>
                <w:szCs w:val="16"/>
                <w:lang w:eastAsia="en-GB"/>
              </w:rPr>
              <w:t>,</w:t>
            </w:r>
            <w:r w:rsidR="00756E26">
              <w:rPr>
                <w:rFonts w:eastAsia="Times New Roman"/>
                <w:iCs/>
                <w:sz w:val="16"/>
                <w:szCs w:val="16"/>
                <w:lang w:eastAsia="en-GB"/>
              </w:rPr>
              <w:t xml:space="preserve"> relevant tools/databases</w:t>
            </w:r>
            <w:r w:rsidR="00546E54">
              <w:rPr>
                <w:rFonts w:eastAsia="Times New Roman"/>
                <w:iCs/>
                <w:sz w:val="16"/>
                <w:szCs w:val="16"/>
                <w:lang w:eastAsia="en-GB"/>
              </w:rPr>
              <w:t>, strategies for EIAs</w:t>
            </w:r>
            <w:r w:rsidR="00F25689">
              <w:rPr>
                <w:rFonts w:eastAsia="Times New Roman"/>
                <w:iCs/>
                <w:sz w:val="16"/>
                <w:szCs w:val="16"/>
                <w:lang w:eastAsia="en-GB"/>
              </w:rPr>
              <w:t>, guidance for regulation</w:t>
            </w:r>
            <w:r w:rsidR="00B232B9">
              <w:rPr>
                <w:rFonts w:eastAsia="Times New Roman"/>
                <w:iCs/>
                <w:sz w:val="16"/>
                <w:szCs w:val="16"/>
                <w:lang w:eastAsia="en-GB"/>
              </w:rPr>
              <w:t xml:space="preserve">; </w:t>
            </w:r>
            <w:r w:rsidR="0011790F">
              <w:rPr>
                <w:rFonts w:eastAsia="Times New Roman"/>
                <w:iCs/>
                <w:sz w:val="16"/>
                <w:szCs w:val="16"/>
                <w:lang w:eastAsia="en-GB"/>
              </w:rPr>
              <w:t>Inputs</w:t>
            </w:r>
            <w:r w:rsidR="00056D40">
              <w:rPr>
                <w:rFonts w:eastAsia="Times New Roman"/>
                <w:iCs/>
                <w:sz w:val="16"/>
                <w:szCs w:val="16"/>
                <w:lang w:eastAsia="en-GB"/>
              </w:rPr>
              <w:t xml:space="preserve"> provided</w:t>
            </w:r>
            <w:r w:rsidR="0011790F">
              <w:rPr>
                <w:rFonts w:eastAsia="Times New Roman"/>
                <w:iCs/>
                <w:sz w:val="16"/>
                <w:szCs w:val="16"/>
                <w:lang w:eastAsia="en-GB"/>
              </w:rPr>
              <w:t xml:space="preserve"> </w:t>
            </w:r>
            <w:r w:rsidR="00056D40">
              <w:rPr>
                <w:rFonts w:eastAsia="Times New Roman"/>
                <w:iCs/>
                <w:sz w:val="16"/>
                <w:szCs w:val="16"/>
                <w:lang w:eastAsia="en-GB"/>
              </w:rPr>
              <w:t>for</w:t>
            </w:r>
            <w:r w:rsidR="0011790F">
              <w:rPr>
                <w:rFonts w:eastAsia="Times New Roman"/>
                <w:iCs/>
                <w:sz w:val="16"/>
                <w:szCs w:val="16"/>
                <w:lang w:eastAsia="en-GB"/>
              </w:rPr>
              <w:t xml:space="preserve"> </w:t>
            </w:r>
            <w:r w:rsidR="00B232B9" w:rsidRPr="00B232B9">
              <w:rPr>
                <w:rFonts w:eastAsia="Times New Roman"/>
                <w:iCs/>
                <w:sz w:val="16"/>
                <w:szCs w:val="16"/>
                <w:lang w:eastAsia="en-GB"/>
              </w:rPr>
              <w:t>Good Practice for Post-construction Bird and Bat Fatality Monitoring Handbook</w:t>
            </w:r>
            <w:r w:rsidR="00B232B9">
              <w:rPr>
                <w:rFonts w:eastAsia="Times New Roman"/>
                <w:iCs/>
                <w:sz w:val="16"/>
                <w:szCs w:val="16"/>
                <w:lang w:eastAsia="en-GB"/>
              </w:rPr>
              <w:t xml:space="preserve"> under finalization (IFC, EBR</w:t>
            </w:r>
            <w:r w:rsidR="0011790F">
              <w:rPr>
                <w:rFonts w:eastAsia="Times New Roman"/>
                <w:iCs/>
                <w:sz w:val="16"/>
                <w:szCs w:val="16"/>
                <w:lang w:eastAsia="en-GB"/>
              </w:rPr>
              <w:t>D, KfW)</w:t>
            </w:r>
            <w:r w:rsidR="00215F29">
              <w:rPr>
                <w:rFonts w:eastAsia="Times New Roman"/>
                <w:iCs/>
                <w:sz w:val="16"/>
                <w:szCs w:val="16"/>
                <w:lang w:eastAsia="en-GB"/>
              </w:rPr>
              <w:t>.</w:t>
            </w:r>
            <w:r w:rsidR="00A928CF">
              <w:rPr>
                <w:rFonts w:eastAsia="Times New Roman"/>
                <w:iCs/>
                <w:sz w:val="16"/>
                <w:szCs w:val="16"/>
                <w:lang w:eastAsia="en-GB"/>
              </w:rPr>
              <w:t xml:space="preserve"> New tools have been launched by ETF members such as BirdLife’s AVISTEP</w:t>
            </w:r>
            <w:r w:rsidR="00227393">
              <w:rPr>
                <w:rFonts w:eastAsia="Times New Roman"/>
                <w:iCs/>
                <w:sz w:val="16"/>
                <w:szCs w:val="16"/>
                <w:lang w:eastAsia="en-GB"/>
              </w:rPr>
              <w:t>.</w:t>
            </w:r>
          </w:p>
          <w:p w14:paraId="32797F13" w14:textId="77777777" w:rsidR="00215F29" w:rsidRDefault="00335AE5" w:rsidP="006E34E3">
            <w:pPr>
              <w:jc w:val="left"/>
              <w:rPr>
                <w:rFonts w:eastAsia="Times New Roman"/>
                <w:iCs/>
                <w:sz w:val="16"/>
                <w:szCs w:val="16"/>
                <w:lang w:eastAsia="en-GB"/>
              </w:rPr>
            </w:pPr>
            <w:r>
              <w:rPr>
                <w:rFonts w:eastAsia="Times New Roman"/>
                <w:iCs/>
                <w:sz w:val="16"/>
                <w:szCs w:val="16"/>
                <w:lang w:eastAsia="en-GB"/>
              </w:rPr>
              <w:t>ETF membership covers all relevant sectors</w:t>
            </w:r>
            <w:r w:rsidR="00180536">
              <w:rPr>
                <w:rFonts w:eastAsia="Times New Roman"/>
                <w:iCs/>
                <w:sz w:val="16"/>
                <w:szCs w:val="16"/>
                <w:lang w:eastAsia="en-GB"/>
              </w:rPr>
              <w:t>;</w:t>
            </w:r>
            <w:r w:rsidR="00C34C8A">
              <w:rPr>
                <w:rFonts w:eastAsia="Times New Roman"/>
                <w:iCs/>
                <w:sz w:val="16"/>
                <w:szCs w:val="16"/>
                <w:lang w:eastAsia="en-GB"/>
              </w:rPr>
              <w:t xml:space="preserve"> and</w:t>
            </w:r>
            <w:r w:rsidR="00180536">
              <w:rPr>
                <w:rFonts w:eastAsia="Times New Roman"/>
                <w:iCs/>
                <w:sz w:val="16"/>
                <w:szCs w:val="16"/>
                <w:lang w:eastAsia="en-GB"/>
              </w:rPr>
              <w:t xml:space="preserve"> </w:t>
            </w:r>
            <w:r w:rsidR="00A928CF">
              <w:rPr>
                <w:rFonts w:eastAsia="Times New Roman"/>
                <w:iCs/>
                <w:sz w:val="16"/>
                <w:szCs w:val="16"/>
                <w:lang w:eastAsia="en-GB"/>
              </w:rPr>
              <w:t xml:space="preserve">draft </w:t>
            </w:r>
            <w:r w:rsidR="00C34C8A">
              <w:rPr>
                <w:rFonts w:eastAsia="Times New Roman"/>
                <w:iCs/>
                <w:sz w:val="16"/>
                <w:szCs w:val="16"/>
                <w:lang w:eastAsia="en-GB"/>
              </w:rPr>
              <w:t>strategy for further expansion has been developed</w:t>
            </w:r>
            <w:r w:rsidR="003A3C90">
              <w:rPr>
                <w:rFonts w:eastAsia="Times New Roman"/>
                <w:iCs/>
                <w:sz w:val="16"/>
                <w:szCs w:val="16"/>
                <w:lang w:eastAsia="en-GB"/>
              </w:rPr>
              <w:t>.</w:t>
            </w:r>
          </w:p>
          <w:p w14:paraId="7A0CC780" w14:textId="77777777" w:rsidR="00215F29" w:rsidRPr="008D2684" w:rsidRDefault="00215F29" w:rsidP="006E34E3">
            <w:pPr>
              <w:jc w:val="left"/>
              <w:rPr>
                <w:rFonts w:eastAsia="Times New Roman"/>
                <w:iCs/>
                <w:sz w:val="16"/>
                <w:szCs w:val="16"/>
                <w:lang w:eastAsia="en-GB"/>
              </w:rPr>
            </w:pPr>
          </w:p>
        </w:tc>
      </w:tr>
      <w:tr w:rsidR="00A26724" w14:paraId="75AD7B7B" w14:textId="77777777" w:rsidTr="00B12830">
        <w:trPr>
          <w:trHeight w:val="594"/>
        </w:trPr>
        <w:tc>
          <w:tcPr>
            <w:tcW w:w="5000" w:type="pct"/>
            <w:gridSpan w:val="10"/>
            <w:tcBorders>
              <w:top w:val="nil"/>
            </w:tcBorders>
            <w:shd w:val="clear" w:color="auto" w:fill="B4C6E7"/>
          </w:tcPr>
          <w:p w14:paraId="3A76ABE6" w14:textId="77777777" w:rsidR="005C5906" w:rsidRPr="00F70AEE" w:rsidRDefault="00335AE5" w:rsidP="005C5906">
            <w:pPr>
              <w:rPr>
                <w:rFonts w:eastAsia="Times New Roman"/>
                <w:b/>
                <w:bCs/>
                <w:iCs/>
                <w:sz w:val="16"/>
                <w:szCs w:val="16"/>
                <w:lang w:eastAsia="en-GB"/>
              </w:rPr>
            </w:pPr>
            <w:r w:rsidRPr="00F70AEE">
              <w:rPr>
                <w:rFonts w:eastAsia="Times New Roman"/>
                <w:b/>
                <w:sz w:val="16"/>
                <w:szCs w:val="16"/>
                <w:lang w:eastAsia="en-GB"/>
              </w:rPr>
              <w:t>FLYWAYS</w:t>
            </w:r>
          </w:p>
        </w:tc>
      </w:tr>
      <w:tr w:rsidR="00B12830" w14:paraId="64B3918D" w14:textId="77777777" w:rsidTr="00B12830">
        <w:trPr>
          <w:trHeight w:val="171"/>
        </w:trPr>
        <w:tc>
          <w:tcPr>
            <w:tcW w:w="431" w:type="pct"/>
          </w:tcPr>
          <w:p w14:paraId="1B67113A"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Res. 12.11 (Rev.</w:t>
            </w:r>
            <w:r w:rsidRPr="00B92138">
              <w:rPr>
                <w:rFonts w:eastAsia="Times New Roman"/>
                <w:i/>
                <w:sz w:val="16"/>
                <w:szCs w:val="16"/>
                <w:lang w:eastAsia="en-GB"/>
              </w:rPr>
              <w:t>COP1</w:t>
            </w:r>
            <w:r w:rsidRPr="00415308">
              <w:rPr>
                <w:rFonts w:eastAsia="Times New Roman"/>
                <w:i/>
                <w:sz w:val="16"/>
                <w:szCs w:val="16"/>
                <w:lang w:eastAsia="en-GB"/>
              </w:rPr>
              <w:t>3</w:t>
            </w:r>
            <w:r w:rsidRPr="00F70AEE">
              <w:rPr>
                <w:rFonts w:eastAsia="Times New Roman"/>
                <w:i/>
                <w:sz w:val="16"/>
                <w:szCs w:val="16"/>
                <w:lang w:eastAsia="en-GB"/>
              </w:rPr>
              <w:t>)</w:t>
            </w:r>
          </w:p>
        </w:tc>
        <w:tc>
          <w:tcPr>
            <w:tcW w:w="833" w:type="pct"/>
          </w:tcPr>
          <w:p w14:paraId="5C0C9524" w14:textId="77777777" w:rsidR="005C5906" w:rsidRPr="003E08CD" w:rsidRDefault="00335AE5" w:rsidP="005C5906">
            <w:pPr>
              <w:rPr>
                <w:rFonts w:eastAsia="Times New Roman"/>
                <w:i/>
                <w:sz w:val="16"/>
                <w:szCs w:val="16"/>
                <w:lang w:eastAsia="en-GB"/>
              </w:rPr>
            </w:pPr>
            <w:r w:rsidRPr="003E08CD">
              <w:rPr>
                <w:rFonts w:eastAsia="Times New Roman"/>
                <w:i/>
                <w:sz w:val="16"/>
                <w:szCs w:val="16"/>
                <w:lang w:eastAsia="en-GB"/>
              </w:rPr>
              <w:t>26. Requests the Scientific Council to produce guidelines and/or case studies on mechanisms to enhance the conservation of migratory birds through site networks, including important oceanic ecosystems used by marine bird species;</w:t>
            </w:r>
          </w:p>
        </w:tc>
        <w:tc>
          <w:tcPr>
            <w:tcW w:w="632" w:type="pct"/>
          </w:tcPr>
          <w:p w14:paraId="69C27352" w14:textId="77777777" w:rsidR="005C5906" w:rsidRPr="00B92138" w:rsidRDefault="00335AE5" w:rsidP="005C5906">
            <w:pPr>
              <w:ind w:firstLine="74"/>
              <w:rPr>
                <w:rFonts w:eastAsia="Times New Roman"/>
                <w:iCs/>
                <w:sz w:val="16"/>
                <w:szCs w:val="16"/>
                <w:u w:val="single"/>
                <w:lang w:eastAsia="en-GB"/>
              </w:rPr>
            </w:pPr>
            <w:r w:rsidRPr="003E08CD">
              <w:rPr>
                <w:rFonts w:eastAsia="Times New Roman"/>
                <w:iCs/>
                <w:sz w:val="16"/>
                <w:szCs w:val="16"/>
                <w:lang w:eastAsia="en-GB"/>
              </w:rPr>
              <w:t>Develop Terms of Reference for the implementation of the activity; identify potential partners and donors to implement the activity</w:t>
            </w:r>
            <w:r w:rsidRPr="00227393">
              <w:rPr>
                <w:rFonts w:eastAsia="Times New Roman"/>
                <w:iCs/>
                <w:sz w:val="16"/>
                <w:szCs w:val="16"/>
                <w:lang w:eastAsia="en-GB"/>
              </w:rPr>
              <w:t xml:space="preserve">, </w:t>
            </w:r>
            <w:r w:rsidRPr="00006447">
              <w:rPr>
                <w:rFonts w:eastAsia="Times New Roman"/>
                <w:iCs/>
                <w:sz w:val="16"/>
                <w:szCs w:val="16"/>
                <w:lang w:eastAsia="en-GB"/>
              </w:rPr>
              <w:t>sharing existing resources and information available from existing flyway networks.</w:t>
            </w:r>
          </w:p>
        </w:tc>
        <w:tc>
          <w:tcPr>
            <w:tcW w:w="517" w:type="pct"/>
          </w:tcPr>
          <w:p w14:paraId="63CF0A8C"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 xml:space="preserve">Guidelines/ Case Studies produced </w:t>
            </w:r>
          </w:p>
        </w:tc>
        <w:tc>
          <w:tcPr>
            <w:tcW w:w="402" w:type="pct"/>
          </w:tcPr>
          <w:p w14:paraId="18D47D12"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ScC-SC6</w:t>
            </w:r>
          </w:p>
        </w:tc>
        <w:tc>
          <w:tcPr>
            <w:tcW w:w="345" w:type="pct"/>
          </w:tcPr>
          <w:p w14:paraId="2ACED7B5"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Arial"/>
                <w:iCs/>
                <w:sz w:val="16"/>
                <w:szCs w:val="16"/>
                <w:lang w:eastAsia="en-GB"/>
              </w:rPr>
              <w:t xml:space="preserve">Rob Clay; Stephen Garnett </w:t>
            </w:r>
          </w:p>
          <w:p w14:paraId="5C360F1F" w14:textId="77777777" w:rsidR="005C5906" w:rsidRPr="003E08CD" w:rsidRDefault="005C5906" w:rsidP="005C5906">
            <w:pPr>
              <w:rPr>
                <w:rFonts w:ascii="Times New Roman" w:eastAsia="Times New Roman" w:hAnsi="Times New Roman" w:cs="Times New Roman"/>
                <w:iCs/>
                <w:sz w:val="24"/>
                <w:szCs w:val="24"/>
                <w:lang w:eastAsia="en-GB"/>
              </w:rPr>
            </w:pPr>
          </w:p>
        </w:tc>
        <w:tc>
          <w:tcPr>
            <w:tcW w:w="316" w:type="pct"/>
          </w:tcPr>
          <w:p w14:paraId="20EF0655" w14:textId="77777777" w:rsidR="005C5906" w:rsidRPr="00FE282C" w:rsidRDefault="00335AE5" w:rsidP="005C5906">
            <w:pPr>
              <w:rPr>
                <w:rFonts w:ascii="Times New Roman" w:eastAsia="Times New Roman" w:hAnsi="Times New Roman" w:cs="Times New Roman"/>
                <w:iCs/>
                <w:sz w:val="24"/>
                <w:szCs w:val="24"/>
                <w:u w:val="single"/>
                <w:lang w:eastAsia="en-GB"/>
              </w:rPr>
            </w:pPr>
            <w:r w:rsidRPr="00FE282C">
              <w:rPr>
                <w:rFonts w:eastAsia="Arial"/>
                <w:iCs/>
                <w:sz w:val="16"/>
                <w:szCs w:val="16"/>
                <w:lang w:eastAsia="en-GB"/>
              </w:rPr>
              <w:t>Flyways WG</w:t>
            </w:r>
            <w:r w:rsidRPr="00FE282C">
              <w:rPr>
                <w:rFonts w:eastAsia="Times New Roman"/>
                <w:iCs/>
                <w:sz w:val="16"/>
                <w:szCs w:val="16"/>
                <w:lang w:eastAsia="en-GB"/>
              </w:rPr>
              <w:t xml:space="preserve"> Sec. FP: Iván Ramírez; Tilman Schneider; Taej Mundkur, Wetlands International</w:t>
            </w:r>
          </w:p>
        </w:tc>
        <w:tc>
          <w:tcPr>
            <w:tcW w:w="288" w:type="pct"/>
            <w:tcBorders>
              <w:bottom w:val="single" w:sz="4" w:space="0" w:color="auto"/>
            </w:tcBorders>
          </w:tcPr>
          <w:p w14:paraId="0CD2BE34"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Medium</w:t>
            </w:r>
          </w:p>
        </w:tc>
        <w:tc>
          <w:tcPr>
            <w:tcW w:w="430" w:type="pct"/>
          </w:tcPr>
          <w:p w14:paraId="0BD783C5"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COP14</w:t>
            </w:r>
          </w:p>
        </w:tc>
        <w:tc>
          <w:tcPr>
            <w:tcW w:w="806" w:type="pct"/>
          </w:tcPr>
          <w:p w14:paraId="0CE1D382" w14:textId="77777777" w:rsidR="005C5906" w:rsidRDefault="00335AE5" w:rsidP="006B63EE">
            <w:pPr>
              <w:jc w:val="left"/>
              <w:rPr>
                <w:rFonts w:eastAsia="Times New Roman"/>
                <w:iCs/>
                <w:sz w:val="16"/>
                <w:szCs w:val="16"/>
                <w:lang w:val="en-GB" w:eastAsia="en-GB"/>
              </w:rPr>
            </w:pPr>
            <w:r>
              <w:rPr>
                <w:rFonts w:eastAsia="Times New Roman"/>
                <w:iCs/>
                <w:sz w:val="16"/>
                <w:szCs w:val="16"/>
                <w:lang w:eastAsia="en-GB"/>
              </w:rPr>
              <w:t xml:space="preserve">With help from </w:t>
            </w:r>
            <w:r w:rsidR="002C1BD3">
              <w:rPr>
                <w:rFonts w:eastAsia="Times New Roman"/>
                <w:iCs/>
                <w:sz w:val="16"/>
                <w:szCs w:val="16"/>
                <w:lang w:eastAsia="en-GB"/>
              </w:rPr>
              <w:t xml:space="preserve">an intern </w:t>
            </w:r>
            <w:r w:rsidR="00125FE1" w:rsidRPr="00125FE1">
              <w:rPr>
                <w:rFonts w:eastAsia="Times New Roman"/>
                <w:iCs/>
                <w:sz w:val="16"/>
                <w:szCs w:val="16"/>
                <w:lang w:eastAsia="en-GB"/>
              </w:rPr>
              <w:t>a strategic review of Res</w:t>
            </w:r>
            <w:r w:rsidR="00125FE1">
              <w:rPr>
                <w:rFonts w:eastAsia="Times New Roman"/>
                <w:iCs/>
                <w:sz w:val="16"/>
                <w:szCs w:val="16"/>
                <w:lang w:eastAsia="en-GB"/>
              </w:rPr>
              <w:t>olution</w:t>
            </w:r>
            <w:r w:rsidR="00125FE1" w:rsidRPr="00125FE1">
              <w:rPr>
                <w:rFonts w:eastAsia="Times New Roman"/>
                <w:iCs/>
                <w:sz w:val="16"/>
                <w:szCs w:val="16"/>
                <w:lang w:eastAsia="en-GB"/>
              </w:rPr>
              <w:t xml:space="preserve"> 12.11 (Rev.COP13) </w:t>
            </w:r>
            <w:r w:rsidR="00125FE1" w:rsidRPr="00125FE1">
              <w:rPr>
                <w:rFonts w:eastAsia="Times New Roman"/>
                <w:i/>
                <w:sz w:val="16"/>
                <w:szCs w:val="16"/>
                <w:lang w:eastAsia="en-GB"/>
              </w:rPr>
              <w:t>Flyways</w:t>
            </w:r>
            <w:r w:rsidR="00DE23E9">
              <w:rPr>
                <w:rFonts w:eastAsia="Times New Roman"/>
                <w:i/>
                <w:sz w:val="16"/>
                <w:szCs w:val="16"/>
                <w:lang w:eastAsia="en-GB"/>
              </w:rPr>
              <w:t>,</w:t>
            </w:r>
            <w:r w:rsidR="00125FE1" w:rsidRPr="00125FE1">
              <w:rPr>
                <w:rFonts w:eastAsia="Times New Roman"/>
                <w:iCs/>
                <w:sz w:val="16"/>
                <w:szCs w:val="16"/>
                <w:lang w:eastAsia="en-GB"/>
              </w:rPr>
              <w:t xml:space="preserve"> </w:t>
            </w:r>
            <w:r w:rsidR="00DD6709">
              <w:rPr>
                <w:rFonts w:eastAsia="Times New Roman"/>
                <w:iCs/>
                <w:sz w:val="16"/>
                <w:szCs w:val="16"/>
                <w:lang w:eastAsia="en-GB"/>
              </w:rPr>
              <w:t xml:space="preserve">has been </w:t>
            </w:r>
            <w:r w:rsidR="00DE23E9" w:rsidRPr="00DE23E9">
              <w:rPr>
                <w:rFonts w:eastAsia="Times New Roman"/>
                <w:iCs/>
                <w:sz w:val="16"/>
                <w:szCs w:val="16"/>
                <w:lang w:eastAsia="en-GB"/>
              </w:rPr>
              <w:t>prepared in consultation with the COP-appointed Councillor for Birds</w:t>
            </w:r>
            <w:r w:rsidR="00DE23E9">
              <w:rPr>
                <w:rFonts w:eastAsia="Times New Roman"/>
                <w:iCs/>
                <w:sz w:val="16"/>
                <w:szCs w:val="16"/>
                <w:lang w:eastAsia="en-GB"/>
              </w:rPr>
              <w:t>,</w:t>
            </w:r>
            <w:r w:rsidR="00DE23E9" w:rsidRPr="00DE23E9">
              <w:rPr>
                <w:rFonts w:eastAsia="Times New Roman"/>
                <w:iCs/>
                <w:sz w:val="16"/>
                <w:szCs w:val="16"/>
                <w:lang w:eastAsia="en-GB"/>
              </w:rPr>
              <w:t xml:space="preserve"> </w:t>
            </w:r>
            <w:r w:rsidR="00125FE1" w:rsidRPr="00125FE1">
              <w:rPr>
                <w:rFonts w:eastAsia="Times New Roman"/>
                <w:iCs/>
                <w:sz w:val="16"/>
                <w:szCs w:val="16"/>
                <w:lang w:eastAsia="en-GB"/>
              </w:rPr>
              <w:t xml:space="preserve">with focus on CMS instruments, </w:t>
            </w:r>
            <w:r w:rsidR="00AE304B">
              <w:rPr>
                <w:rFonts w:eastAsia="Times New Roman"/>
                <w:iCs/>
                <w:sz w:val="16"/>
                <w:szCs w:val="16"/>
                <w:lang w:eastAsia="en-GB"/>
              </w:rPr>
              <w:t>WGs</w:t>
            </w:r>
            <w:r w:rsidR="00125FE1" w:rsidRPr="00125FE1">
              <w:rPr>
                <w:rFonts w:eastAsia="Times New Roman"/>
                <w:iCs/>
                <w:sz w:val="16"/>
                <w:szCs w:val="16"/>
                <w:lang w:eastAsia="en-GB"/>
              </w:rPr>
              <w:t xml:space="preserve"> and task forces that implement activities compatible with a Flyway approach to conservation </w:t>
            </w:r>
            <w:r w:rsidR="001D5DF0">
              <w:rPr>
                <w:rFonts w:eastAsia="Times New Roman"/>
                <w:iCs/>
                <w:sz w:val="16"/>
                <w:szCs w:val="16"/>
                <w:lang w:eastAsia="en-GB"/>
              </w:rPr>
              <w:t xml:space="preserve">at </w:t>
            </w:r>
            <w:r w:rsidR="00125FE1" w:rsidRPr="00125FE1">
              <w:rPr>
                <w:rFonts w:eastAsia="Times New Roman"/>
                <w:iCs/>
                <w:sz w:val="16"/>
                <w:szCs w:val="16"/>
                <w:lang w:eastAsia="en-GB"/>
              </w:rPr>
              <w:t>global level</w:t>
            </w:r>
            <w:r w:rsidR="006C1640">
              <w:rPr>
                <w:rFonts w:eastAsia="Times New Roman"/>
                <w:iCs/>
                <w:sz w:val="16"/>
                <w:szCs w:val="16"/>
                <w:lang w:eastAsia="en-GB"/>
              </w:rPr>
              <w:t xml:space="preserve">. </w:t>
            </w:r>
            <w:r w:rsidR="006C1640" w:rsidRPr="006C1640">
              <w:rPr>
                <w:rFonts w:eastAsia="Times New Roman"/>
                <w:iCs/>
                <w:sz w:val="16"/>
                <w:szCs w:val="16"/>
                <w:lang w:eastAsia="en-GB"/>
              </w:rPr>
              <w:t xml:space="preserve">The output </w:t>
            </w:r>
            <w:r w:rsidR="00DD6709">
              <w:rPr>
                <w:rFonts w:eastAsia="Times New Roman"/>
                <w:iCs/>
                <w:sz w:val="16"/>
                <w:szCs w:val="16"/>
                <w:lang w:eastAsia="en-GB"/>
              </w:rPr>
              <w:t>was</w:t>
            </w:r>
            <w:r w:rsidR="0078640D">
              <w:rPr>
                <w:rFonts w:eastAsia="Times New Roman"/>
                <w:iCs/>
                <w:sz w:val="16"/>
                <w:szCs w:val="16"/>
                <w:lang w:eastAsia="en-GB"/>
              </w:rPr>
              <w:t xml:space="preserve"> </w:t>
            </w:r>
            <w:r w:rsidR="006C1640" w:rsidRPr="006C1640">
              <w:rPr>
                <w:rFonts w:eastAsia="Times New Roman"/>
                <w:iCs/>
                <w:sz w:val="16"/>
                <w:szCs w:val="16"/>
                <w:lang w:eastAsia="en-GB"/>
              </w:rPr>
              <w:t>presented to the Flyways WG</w:t>
            </w:r>
            <w:r w:rsidR="00E000EF">
              <w:rPr>
                <w:rFonts w:eastAsia="Times New Roman"/>
                <w:iCs/>
                <w:sz w:val="16"/>
                <w:szCs w:val="16"/>
                <w:lang w:eastAsia="en-GB"/>
              </w:rPr>
              <w:t xml:space="preserve"> in an </w:t>
            </w:r>
            <w:r w:rsidR="00AE35C3">
              <w:rPr>
                <w:rFonts w:eastAsia="Times New Roman"/>
                <w:iCs/>
                <w:sz w:val="16"/>
                <w:szCs w:val="16"/>
                <w:lang w:eastAsia="en-GB"/>
              </w:rPr>
              <w:t xml:space="preserve">online meeting in Feb 2023. </w:t>
            </w:r>
            <w:r w:rsidR="00EB630A" w:rsidRPr="00EB630A">
              <w:rPr>
                <w:rFonts w:eastAsia="Times New Roman"/>
                <w:iCs/>
                <w:sz w:val="16"/>
                <w:szCs w:val="16"/>
                <w:lang w:val="en-GB" w:eastAsia="en-GB"/>
              </w:rPr>
              <w:t xml:space="preserve">The WG recommended that updates to the </w:t>
            </w:r>
            <w:r w:rsidR="00EB630A">
              <w:rPr>
                <w:rFonts w:eastAsia="Times New Roman"/>
                <w:iCs/>
                <w:sz w:val="16"/>
                <w:szCs w:val="16"/>
                <w:lang w:val="en-GB" w:eastAsia="en-GB"/>
              </w:rPr>
              <w:t xml:space="preserve">Flyways </w:t>
            </w:r>
            <w:r w:rsidR="00EB630A" w:rsidRPr="00EB630A">
              <w:rPr>
                <w:rFonts w:eastAsia="Times New Roman"/>
                <w:iCs/>
                <w:sz w:val="16"/>
                <w:szCs w:val="16"/>
                <w:lang w:val="en-GB" w:eastAsia="en-GB"/>
              </w:rPr>
              <w:t>POW should focus on the next intersessional period and be closely aligned with the new CMS Strategic Plan for Migratory Species.</w:t>
            </w:r>
          </w:p>
          <w:p w14:paraId="65E6DCDA" w14:textId="4E7BDE8B" w:rsidR="00E72FAB" w:rsidRPr="003E08CD" w:rsidRDefault="00E72FAB" w:rsidP="006B63EE">
            <w:pPr>
              <w:jc w:val="left"/>
              <w:rPr>
                <w:rFonts w:eastAsia="Times New Roman"/>
                <w:iCs/>
                <w:sz w:val="16"/>
                <w:szCs w:val="16"/>
                <w:lang w:eastAsia="en-GB"/>
              </w:rPr>
            </w:pPr>
          </w:p>
        </w:tc>
      </w:tr>
      <w:tr w:rsidR="00B12830" w14:paraId="272203F7" w14:textId="77777777" w:rsidTr="00B12830">
        <w:trPr>
          <w:trHeight w:val="171"/>
        </w:trPr>
        <w:tc>
          <w:tcPr>
            <w:tcW w:w="431" w:type="pct"/>
          </w:tcPr>
          <w:p w14:paraId="57E3BFD0" w14:textId="77777777" w:rsidR="005C5906" w:rsidRPr="00F70AEE" w:rsidRDefault="005C5906" w:rsidP="005C5906">
            <w:pPr>
              <w:rPr>
                <w:rFonts w:eastAsia="Times New Roman"/>
                <w:i/>
                <w:sz w:val="16"/>
                <w:szCs w:val="16"/>
                <w:lang w:eastAsia="en-GB"/>
              </w:rPr>
            </w:pPr>
          </w:p>
        </w:tc>
        <w:tc>
          <w:tcPr>
            <w:tcW w:w="833" w:type="pct"/>
          </w:tcPr>
          <w:p w14:paraId="5742767D" w14:textId="77777777" w:rsidR="005C5906" w:rsidRPr="003E08CD" w:rsidRDefault="00335AE5" w:rsidP="005C5906">
            <w:pPr>
              <w:rPr>
                <w:rFonts w:eastAsia="Times New Roman"/>
                <w:i/>
                <w:sz w:val="16"/>
                <w:szCs w:val="16"/>
                <w:lang w:eastAsia="en-GB"/>
              </w:rPr>
            </w:pPr>
            <w:r w:rsidRPr="003E08CD">
              <w:rPr>
                <w:rFonts w:eastAsia="Times New Roman"/>
                <w:i/>
                <w:sz w:val="16"/>
                <w:szCs w:val="16"/>
                <w:lang w:eastAsia="en-GB"/>
              </w:rPr>
              <w:t xml:space="preserve">10. Further requests the continuation of the open-ended Flyways Working Group extending membership to incorporate expertise from geographical regions and relevant CMS bodies currently absent; </w:t>
            </w:r>
          </w:p>
          <w:p w14:paraId="2BC870C7" w14:textId="77777777" w:rsidR="005C5906" w:rsidRPr="003E08CD" w:rsidRDefault="005C5906" w:rsidP="005C5906">
            <w:pPr>
              <w:rPr>
                <w:rFonts w:eastAsia="Times New Roman"/>
                <w:i/>
                <w:sz w:val="16"/>
                <w:szCs w:val="16"/>
                <w:lang w:eastAsia="en-GB"/>
              </w:rPr>
            </w:pPr>
          </w:p>
        </w:tc>
        <w:tc>
          <w:tcPr>
            <w:tcW w:w="632" w:type="pct"/>
          </w:tcPr>
          <w:p w14:paraId="439B5431" w14:textId="77777777" w:rsidR="005C5906" w:rsidRPr="001B2373" w:rsidRDefault="00335AE5" w:rsidP="005C5906">
            <w:pPr>
              <w:ind w:firstLine="74"/>
              <w:rPr>
                <w:rFonts w:eastAsia="Times New Roman"/>
                <w:iCs/>
                <w:sz w:val="16"/>
                <w:szCs w:val="16"/>
                <w:lang w:eastAsia="en-GB"/>
              </w:rPr>
            </w:pPr>
            <w:r>
              <w:rPr>
                <w:rFonts w:eastAsia="Times New Roman"/>
                <w:iCs/>
                <w:sz w:val="16"/>
                <w:szCs w:val="16"/>
                <w:lang w:eastAsia="en-GB"/>
              </w:rPr>
              <w:t>Review of Flyways WG membership; identification of gaps in expertise; identification of, and invitation to prospected new members to fill those gaps</w:t>
            </w:r>
          </w:p>
        </w:tc>
        <w:tc>
          <w:tcPr>
            <w:tcW w:w="517" w:type="pct"/>
          </w:tcPr>
          <w:p w14:paraId="38F9A3BC" w14:textId="77777777" w:rsidR="005C5906" w:rsidRPr="001B2373" w:rsidRDefault="00335AE5" w:rsidP="005C5906">
            <w:pPr>
              <w:rPr>
                <w:rFonts w:eastAsia="Times New Roman"/>
                <w:iCs/>
                <w:sz w:val="16"/>
                <w:szCs w:val="16"/>
                <w:lang w:eastAsia="en-GB"/>
              </w:rPr>
            </w:pPr>
            <w:r>
              <w:rPr>
                <w:rFonts w:eastAsia="Times New Roman"/>
                <w:iCs/>
                <w:sz w:val="16"/>
                <w:szCs w:val="16"/>
                <w:lang w:eastAsia="en-GB"/>
              </w:rPr>
              <w:t>WG is active; Membership of the WG extended</w:t>
            </w:r>
          </w:p>
        </w:tc>
        <w:tc>
          <w:tcPr>
            <w:tcW w:w="402" w:type="pct"/>
          </w:tcPr>
          <w:p w14:paraId="5C0B2528" w14:textId="77777777" w:rsidR="005C5906" w:rsidRPr="001B2373" w:rsidRDefault="00335AE5" w:rsidP="005C5906">
            <w:pPr>
              <w:jc w:val="center"/>
              <w:rPr>
                <w:rFonts w:eastAsia="Times New Roman"/>
                <w:iCs/>
                <w:sz w:val="16"/>
                <w:szCs w:val="16"/>
                <w:lang w:eastAsia="en-GB"/>
              </w:rPr>
            </w:pPr>
            <w:r>
              <w:rPr>
                <w:rFonts w:eastAsia="Times New Roman"/>
                <w:iCs/>
                <w:sz w:val="16"/>
                <w:szCs w:val="16"/>
                <w:lang w:eastAsia="en-GB"/>
              </w:rPr>
              <w:t>Ongoing</w:t>
            </w:r>
          </w:p>
        </w:tc>
        <w:tc>
          <w:tcPr>
            <w:tcW w:w="345" w:type="pct"/>
          </w:tcPr>
          <w:p w14:paraId="329D62C6" w14:textId="77777777" w:rsidR="005C5906" w:rsidRPr="003E08CD" w:rsidRDefault="00335AE5" w:rsidP="005C5906">
            <w:pPr>
              <w:rPr>
                <w:rFonts w:ascii="Times New Roman" w:eastAsia="Times New Roman" w:hAnsi="Times New Roman" w:cs="Times New Roman"/>
                <w:sz w:val="24"/>
                <w:szCs w:val="24"/>
                <w:lang w:eastAsia="en-GB"/>
              </w:rPr>
            </w:pPr>
            <w:r w:rsidRPr="003E08CD">
              <w:rPr>
                <w:rFonts w:eastAsia="Arial"/>
                <w:sz w:val="16"/>
                <w:szCs w:val="16"/>
                <w:lang w:eastAsia="en-GB"/>
              </w:rPr>
              <w:t>Rob Clay; Avian ScC-SC WG</w:t>
            </w:r>
          </w:p>
          <w:p w14:paraId="5AE30757" w14:textId="77777777" w:rsidR="005C5906" w:rsidRPr="001B2373" w:rsidRDefault="005C5906" w:rsidP="005C5906">
            <w:pPr>
              <w:rPr>
                <w:rFonts w:ascii="Times New Roman" w:eastAsia="Times New Roman" w:hAnsi="Times New Roman" w:cs="Times New Roman"/>
                <w:sz w:val="24"/>
                <w:szCs w:val="24"/>
                <w:lang w:eastAsia="en-GB"/>
              </w:rPr>
            </w:pPr>
          </w:p>
        </w:tc>
        <w:tc>
          <w:tcPr>
            <w:tcW w:w="316" w:type="pct"/>
          </w:tcPr>
          <w:p w14:paraId="529D8466" w14:textId="77777777" w:rsidR="005C5906" w:rsidRPr="001B2373" w:rsidRDefault="00335AE5" w:rsidP="005C5906">
            <w:pPr>
              <w:rPr>
                <w:rFonts w:ascii="Times New Roman" w:eastAsia="Times New Roman" w:hAnsi="Times New Roman" w:cs="Times New Roman"/>
                <w:i/>
                <w:iCs/>
                <w:sz w:val="24"/>
                <w:szCs w:val="24"/>
                <w:lang w:eastAsia="en-GB"/>
              </w:rPr>
            </w:pPr>
            <w:r w:rsidRPr="34496E02">
              <w:rPr>
                <w:rFonts w:eastAsia="Times New Roman"/>
                <w:sz w:val="16"/>
                <w:szCs w:val="16"/>
                <w:lang w:eastAsia="en-GB"/>
              </w:rPr>
              <w:t xml:space="preserve">Flyways Working Group; </w:t>
            </w:r>
          </w:p>
          <w:p w14:paraId="459FA059" w14:textId="0363B423" w:rsidR="005C5906" w:rsidRPr="0034080C" w:rsidRDefault="00335AE5" w:rsidP="002913C6">
            <w:pPr>
              <w:rPr>
                <w:rFonts w:ascii="Times New Roman" w:eastAsia="Times New Roman" w:hAnsi="Times New Roman" w:cs="Times New Roman"/>
                <w:sz w:val="24"/>
                <w:szCs w:val="24"/>
                <w:lang w:eastAsia="en-GB"/>
              </w:rPr>
            </w:pPr>
            <w:r w:rsidRPr="0034080C">
              <w:rPr>
                <w:rFonts w:eastAsia="Times New Roman"/>
                <w:sz w:val="16"/>
                <w:szCs w:val="16"/>
                <w:lang w:eastAsia="en-GB"/>
              </w:rPr>
              <w:t>Sec. FP: Iván Ramírez; Tilman Schneider</w:t>
            </w:r>
          </w:p>
        </w:tc>
        <w:tc>
          <w:tcPr>
            <w:tcW w:w="288" w:type="pct"/>
            <w:shd w:val="clear" w:color="auto" w:fill="auto"/>
          </w:tcPr>
          <w:p w14:paraId="17D73F64" w14:textId="77777777" w:rsidR="005C5906" w:rsidRPr="001B2373" w:rsidRDefault="00335AE5" w:rsidP="005C5906">
            <w:pPr>
              <w:rPr>
                <w:rFonts w:eastAsia="Times New Roman"/>
                <w:iCs/>
                <w:sz w:val="16"/>
                <w:szCs w:val="16"/>
                <w:lang w:eastAsia="en-GB"/>
              </w:rPr>
            </w:pPr>
            <w:r>
              <w:rPr>
                <w:rFonts w:eastAsia="Times New Roman"/>
                <w:iCs/>
                <w:sz w:val="16"/>
                <w:szCs w:val="16"/>
                <w:lang w:eastAsia="en-GB"/>
              </w:rPr>
              <w:t>High</w:t>
            </w:r>
          </w:p>
        </w:tc>
        <w:tc>
          <w:tcPr>
            <w:tcW w:w="430" w:type="pct"/>
          </w:tcPr>
          <w:p w14:paraId="37A796A0" w14:textId="77777777" w:rsidR="005C5906" w:rsidRDefault="00335AE5" w:rsidP="005C5906">
            <w:pPr>
              <w:jc w:val="center"/>
              <w:rPr>
                <w:rFonts w:eastAsia="Times New Roman"/>
                <w:iCs/>
                <w:sz w:val="16"/>
                <w:szCs w:val="16"/>
                <w:lang w:eastAsia="en-GB"/>
              </w:rPr>
            </w:pPr>
            <w:r>
              <w:rPr>
                <w:rFonts w:eastAsia="Times New Roman"/>
                <w:iCs/>
                <w:sz w:val="16"/>
                <w:szCs w:val="16"/>
                <w:lang w:eastAsia="en-GB"/>
              </w:rPr>
              <w:t>ScC-</w:t>
            </w:r>
            <w:r w:rsidRPr="00B92138">
              <w:rPr>
                <w:rFonts w:eastAsia="Times New Roman"/>
                <w:iCs/>
                <w:sz w:val="16"/>
                <w:szCs w:val="16"/>
                <w:lang w:eastAsia="en-GB"/>
              </w:rPr>
              <w:t>SC</w:t>
            </w:r>
            <w:r w:rsidRPr="00006447">
              <w:rPr>
                <w:rFonts w:eastAsia="Times New Roman"/>
                <w:iCs/>
                <w:sz w:val="16"/>
                <w:szCs w:val="16"/>
                <w:lang w:eastAsia="en-GB"/>
              </w:rPr>
              <w:t>6</w:t>
            </w:r>
            <w:r w:rsidRPr="005A4FA2">
              <w:rPr>
                <w:rFonts w:eastAsia="Times New Roman"/>
                <w:iCs/>
                <w:sz w:val="16"/>
                <w:szCs w:val="16"/>
                <w:lang w:eastAsia="en-GB"/>
              </w:rPr>
              <w:t xml:space="preserve"> </w:t>
            </w:r>
          </w:p>
          <w:p w14:paraId="334A53EA" w14:textId="77777777" w:rsidR="005C5906" w:rsidRPr="001B2373" w:rsidRDefault="00335AE5" w:rsidP="005C5906">
            <w:pPr>
              <w:jc w:val="center"/>
              <w:rPr>
                <w:rFonts w:eastAsia="Times New Roman"/>
                <w:iCs/>
                <w:sz w:val="16"/>
                <w:szCs w:val="16"/>
                <w:lang w:eastAsia="en-GB"/>
              </w:rPr>
            </w:pPr>
            <w:r>
              <w:rPr>
                <w:rFonts w:eastAsia="Times New Roman"/>
                <w:iCs/>
                <w:sz w:val="16"/>
                <w:szCs w:val="16"/>
                <w:lang w:eastAsia="en-GB"/>
              </w:rPr>
              <w:t>-</w:t>
            </w:r>
            <w:r>
              <w:rPr>
                <w:rFonts w:eastAsia="Times New Roman"/>
                <w:iCs/>
                <w:sz w:val="16"/>
                <w:szCs w:val="16"/>
                <w:lang w:eastAsia="en-GB"/>
              </w:rPr>
              <w:br/>
              <w:t>COP14</w:t>
            </w:r>
          </w:p>
        </w:tc>
        <w:tc>
          <w:tcPr>
            <w:tcW w:w="806" w:type="pct"/>
          </w:tcPr>
          <w:p w14:paraId="4581FF0A" w14:textId="77777777" w:rsidR="005C5906" w:rsidRPr="003E08CD" w:rsidRDefault="00335AE5" w:rsidP="001D5DF0">
            <w:pPr>
              <w:jc w:val="left"/>
              <w:rPr>
                <w:rFonts w:eastAsia="Times New Roman"/>
                <w:sz w:val="16"/>
                <w:szCs w:val="16"/>
                <w:lang w:eastAsia="en-GB"/>
              </w:rPr>
            </w:pPr>
            <w:r>
              <w:rPr>
                <w:rFonts w:eastAsia="Times New Roman"/>
                <w:sz w:val="16"/>
                <w:szCs w:val="16"/>
                <w:lang w:eastAsia="en-GB"/>
              </w:rPr>
              <w:t>Membership has been renewed through a call in early 2023.</w:t>
            </w:r>
            <w:r w:rsidR="0022750B">
              <w:rPr>
                <w:rFonts w:eastAsia="Times New Roman"/>
                <w:sz w:val="16"/>
                <w:szCs w:val="16"/>
                <w:lang w:eastAsia="en-GB"/>
              </w:rPr>
              <w:t xml:space="preserve">New Flyways WG Chair </w:t>
            </w:r>
            <w:r w:rsidR="00EB630A">
              <w:rPr>
                <w:rFonts w:eastAsia="Times New Roman"/>
                <w:sz w:val="16"/>
                <w:szCs w:val="16"/>
                <w:lang w:eastAsia="en-GB"/>
              </w:rPr>
              <w:t xml:space="preserve"> was </w:t>
            </w:r>
            <w:r w:rsidR="0022750B">
              <w:rPr>
                <w:rFonts w:eastAsia="Times New Roman"/>
                <w:sz w:val="16"/>
                <w:szCs w:val="16"/>
                <w:lang w:eastAsia="en-GB"/>
              </w:rPr>
              <w:t xml:space="preserve">confirmed </w:t>
            </w:r>
            <w:r w:rsidR="00E7231E">
              <w:rPr>
                <w:rFonts w:eastAsia="Times New Roman"/>
                <w:sz w:val="16"/>
                <w:szCs w:val="16"/>
                <w:lang w:eastAsia="en-GB"/>
              </w:rPr>
              <w:t>in online meeting in Feb 2023</w:t>
            </w:r>
            <w:r w:rsidR="00440FA8">
              <w:rPr>
                <w:rFonts w:eastAsia="Times New Roman"/>
                <w:sz w:val="16"/>
                <w:szCs w:val="16"/>
                <w:lang w:eastAsia="en-GB"/>
              </w:rPr>
              <w:t>.</w:t>
            </w:r>
            <w:r w:rsidR="00E7231E">
              <w:rPr>
                <w:rFonts w:eastAsia="Times New Roman"/>
                <w:sz w:val="16"/>
                <w:szCs w:val="16"/>
                <w:lang w:eastAsia="en-GB"/>
              </w:rPr>
              <w:t xml:space="preserve"> </w:t>
            </w:r>
          </w:p>
        </w:tc>
      </w:tr>
      <w:tr w:rsidR="00A26724" w14:paraId="75B179F1" w14:textId="77777777" w:rsidTr="002913C6">
        <w:trPr>
          <w:trHeight w:val="494"/>
        </w:trPr>
        <w:tc>
          <w:tcPr>
            <w:tcW w:w="5000" w:type="pct"/>
            <w:gridSpan w:val="10"/>
            <w:shd w:val="clear" w:color="auto" w:fill="B4C6E7"/>
          </w:tcPr>
          <w:p w14:paraId="5EFEF2B2" w14:textId="77777777" w:rsidR="005C5906" w:rsidRPr="00F70AEE" w:rsidRDefault="00335AE5" w:rsidP="002913C6">
            <w:pPr>
              <w:spacing w:before="120"/>
              <w:ind w:left="58" w:right="58"/>
              <w:rPr>
                <w:rFonts w:eastAsia="Times New Roman"/>
                <w:b/>
                <w:bCs/>
                <w:iCs/>
                <w:sz w:val="16"/>
                <w:szCs w:val="16"/>
                <w:lang w:eastAsia="en-GB"/>
              </w:rPr>
            </w:pPr>
            <w:r w:rsidRPr="00F70AEE">
              <w:rPr>
                <w:rFonts w:eastAsia="Times New Roman"/>
                <w:b/>
                <w:bCs/>
                <w:iCs/>
                <w:sz w:val="16"/>
                <w:szCs w:val="16"/>
                <w:lang w:eastAsia="en-GB"/>
              </w:rPr>
              <w:t xml:space="preserve">ILLEGAL KILLING, TAKING AND TRADE OF MIGRATORY BIRDS IN THE </w:t>
            </w:r>
            <w:r w:rsidRPr="009143CC">
              <w:rPr>
                <w:rFonts w:eastAsia="Times New Roman"/>
                <w:b/>
                <w:bCs/>
                <w:iCs/>
                <w:sz w:val="16"/>
                <w:szCs w:val="16"/>
                <w:lang w:eastAsia="en-GB"/>
              </w:rPr>
              <w:t>MEDITERR</w:t>
            </w:r>
            <w:r w:rsidRPr="0061071D">
              <w:rPr>
                <w:rFonts w:eastAsia="Times New Roman"/>
                <w:b/>
                <w:bCs/>
                <w:iCs/>
                <w:sz w:val="16"/>
                <w:szCs w:val="16"/>
                <w:lang w:eastAsia="en-GB"/>
              </w:rPr>
              <w:t>A</w:t>
            </w:r>
            <w:r w:rsidRPr="009143CC">
              <w:rPr>
                <w:rFonts w:eastAsia="Times New Roman"/>
                <w:b/>
                <w:bCs/>
                <w:iCs/>
                <w:sz w:val="16"/>
                <w:szCs w:val="16"/>
                <w:lang w:eastAsia="en-GB"/>
              </w:rPr>
              <w:t xml:space="preserve">NEAN </w:t>
            </w:r>
            <w:r w:rsidRPr="00F70AEE">
              <w:rPr>
                <w:rFonts w:eastAsia="Times New Roman"/>
                <w:b/>
                <w:bCs/>
                <w:iCs/>
                <w:sz w:val="16"/>
                <w:szCs w:val="16"/>
                <w:lang w:eastAsia="en-GB"/>
              </w:rPr>
              <w:t>(MIKT)</w:t>
            </w:r>
          </w:p>
        </w:tc>
      </w:tr>
      <w:tr w:rsidR="00B12830" w14:paraId="00F58A45" w14:textId="77777777" w:rsidTr="00B12830">
        <w:trPr>
          <w:trHeight w:val="171"/>
        </w:trPr>
        <w:tc>
          <w:tcPr>
            <w:tcW w:w="431" w:type="pct"/>
          </w:tcPr>
          <w:p w14:paraId="34A0063E"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Dec. 1</w:t>
            </w:r>
            <w:r>
              <w:rPr>
                <w:rFonts w:eastAsia="Times New Roman"/>
                <w:i/>
                <w:sz w:val="16"/>
                <w:szCs w:val="16"/>
                <w:lang w:eastAsia="en-GB"/>
              </w:rPr>
              <w:t>3</w:t>
            </w:r>
            <w:r w:rsidRPr="00F70AEE">
              <w:rPr>
                <w:rFonts w:eastAsia="Times New Roman"/>
                <w:i/>
                <w:sz w:val="16"/>
                <w:szCs w:val="16"/>
                <w:lang w:eastAsia="en-GB"/>
              </w:rPr>
              <w:t>.29</w:t>
            </w:r>
          </w:p>
        </w:tc>
        <w:tc>
          <w:tcPr>
            <w:tcW w:w="833" w:type="pct"/>
          </w:tcPr>
          <w:p w14:paraId="7A1C3D61" w14:textId="77777777" w:rsidR="005C5906" w:rsidRPr="003E08CD" w:rsidRDefault="00335AE5" w:rsidP="005C5906">
            <w:pPr>
              <w:rPr>
                <w:rFonts w:eastAsia="Times New Roman"/>
                <w:i/>
                <w:iCs/>
                <w:sz w:val="16"/>
                <w:szCs w:val="16"/>
                <w:lang w:eastAsia="en-GB"/>
              </w:rPr>
            </w:pPr>
            <w:r w:rsidRPr="003C7066">
              <w:rPr>
                <w:rFonts w:eastAsia="Times New Roman"/>
                <w:i/>
                <w:iCs/>
                <w:sz w:val="16"/>
                <w:szCs w:val="16"/>
                <w:shd w:val="clear" w:color="auto" w:fill="FFFFFF"/>
                <w:lang w:eastAsia="en-GB"/>
              </w:rPr>
              <w:t>Funds permitting, in liaison with the CMS Secretariat, and in conjunction with i) the Aquatic Wild Meat Working Group in line with Decision 13.64 Aquatic Wild Meat; ii) the Terrestrial Working Group in line with Decision 13.109 Addressing Unsustainable Use of Terrestrial and Avian Wild Meat of Migratory Species of Wild Animals; undertake a scientific review on the scope and scale of illegal killing and taking of birds, as well as illegal trade of birds across Sub-Saharan Africa and Central Asia to enable Parties, policy instruments and NGOs to set appropriate priorities to address the issue.</w:t>
            </w:r>
          </w:p>
        </w:tc>
        <w:tc>
          <w:tcPr>
            <w:tcW w:w="632" w:type="pct"/>
          </w:tcPr>
          <w:p w14:paraId="286BAFAC" w14:textId="77777777" w:rsidR="005C5906" w:rsidRPr="00F70AEE" w:rsidRDefault="00335AE5" w:rsidP="005C5906">
            <w:pPr>
              <w:rPr>
                <w:rFonts w:eastAsia="Times New Roman"/>
                <w:sz w:val="16"/>
                <w:szCs w:val="16"/>
                <w:lang w:eastAsia="en-GB"/>
              </w:rPr>
            </w:pPr>
            <w:r>
              <w:rPr>
                <w:rFonts w:eastAsia="Times New Roman"/>
                <w:sz w:val="16"/>
                <w:szCs w:val="16"/>
                <w:lang w:eastAsia="en-GB"/>
              </w:rPr>
              <w:t xml:space="preserve">Develop ToR for the review; </w:t>
            </w:r>
            <w:r w:rsidRPr="00B14E35">
              <w:rPr>
                <w:rFonts w:eastAsia="Times New Roman"/>
                <w:iCs/>
                <w:sz w:val="16"/>
                <w:szCs w:val="16"/>
                <w:lang w:eastAsia="en-GB"/>
              </w:rPr>
              <w:t>identify potential partners and donors to implement the activity</w:t>
            </w:r>
          </w:p>
        </w:tc>
        <w:tc>
          <w:tcPr>
            <w:tcW w:w="517" w:type="pct"/>
          </w:tcPr>
          <w:p w14:paraId="463F0FA8"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Scientific Review undertaken </w:t>
            </w:r>
          </w:p>
        </w:tc>
        <w:tc>
          <w:tcPr>
            <w:tcW w:w="402" w:type="pct"/>
          </w:tcPr>
          <w:p w14:paraId="7C488661"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ScC-SC6</w:t>
            </w:r>
          </w:p>
        </w:tc>
        <w:tc>
          <w:tcPr>
            <w:tcW w:w="345" w:type="pct"/>
          </w:tcPr>
          <w:p w14:paraId="05583C17" w14:textId="77777777" w:rsidR="005C5906" w:rsidRPr="003E08CD" w:rsidRDefault="00335AE5" w:rsidP="005C5906">
            <w:pPr>
              <w:rPr>
                <w:rFonts w:eastAsia="Times New Roman"/>
                <w:iCs/>
                <w:color w:val="333333"/>
                <w:sz w:val="16"/>
                <w:szCs w:val="16"/>
                <w:shd w:val="clear" w:color="auto" w:fill="FFFFFF"/>
                <w:lang w:eastAsia="en-GB"/>
              </w:rPr>
            </w:pPr>
            <w:r w:rsidRPr="003E08CD">
              <w:rPr>
                <w:rFonts w:eastAsia="Arial"/>
                <w:iCs/>
                <w:sz w:val="16"/>
                <w:szCs w:val="16"/>
                <w:lang w:eastAsia="en-GB"/>
              </w:rPr>
              <w:t>Rob Clay; Stephen Garnett; Avian ScC-SC WG; Nicola Crockford (BL Int.)</w:t>
            </w:r>
          </w:p>
        </w:tc>
        <w:tc>
          <w:tcPr>
            <w:tcW w:w="316" w:type="pct"/>
          </w:tcPr>
          <w:p w14:paraId="2505F3C8"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Times New Roman"/>
                <w:iCs/>
                <w:sz w:val="16"/>
                <w:szCs w:val="16"/>
                <w:shd w:val="clear" w:color="auto" w:fill="FFFFFF"/>
                <w:lang w:eastAsia="en-GB"/>
              </w:rPr>
              <w:t>Aquatic Wild Meat Working Group; Terrestrial Working Group</w:t>
            </w:r>
            <w:r w:rsidRPr="003E08CD">
              <w:rPr>
                <w:rFonts w:eastAsia="Times New Roman"/>
                <w:iCs/>
                <w:color w:val="333333"/>
                <w:sz w:val="16"/>
                <w:szCs w:val="16"/>
                <w:shd w:val="clear" w:color="auto" w:fill="FFFFFF"/>
                <w:lang w:eastAsia="en-GB"/>
              </w:rPr>
              <w:t xml:space="preserve">; </w:t>
            </w:r>
            <w:r w:rsidRPr="003E08CD">
              <w:rPr>
                <w:rFonts w:eastAsia="Times New Roman"/>
                <w:iCs/>
                <w:sz w:val="16"/>
                <w:szCs w:val="16"/>
                <w:lang w:eastAsia="en-GB"/>
              </w:rPr>
              <w:t xml:space="preserve">Sec. FP: </w:t>
            </w:r>
            <w:r>
              <w:rPr>
                <w:rFonts w:eastAsia="Times New Roman"/>
                <w:iCs/>
                <w:sz w:val="16"/>
                <w:szCs w:val="16"/>
                <w:lang w:eastAsia="en-GB"/>
              </w:rPr>
              <w:t>Iván Ramírez</w:t>
            </w:r>
            <w:r w:rsidRPr="003E08CD">
              <w:rPr>
                <w:rFonts w:eastAsia="Times New Roman"/>
                <w:iCs/>
                <w:sz w:val="16"/>
                <w:szCs w:val="16"/>
                <w:lang w:eastAsia="en-GB"/>
              </w:rPr>
              <w:t>; Tilman Schneider</w:t>
            </w:r>
          </w:p>
        </w:tc>
        <w:tc>
          <w:tcPr>
            <w:tcW w:w="288" w:type="pct"/>
            <w:shd w:val="clear" w:color="auto" w:fill="auto"/>
          </w:tcPr>
          <w:p w14:paraId="706606B0"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 xml:space="preserve">Medium </w:t>
            </w:r>
          </w:p>
        </w:tc>
        <w:tc>
          <w:tcPr>
            <w:tcW w:w="430" w:type="pct"/>
          </w:tcPr>
          <w:p w14:paraId="151B6F46"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COP14</w:t>
            </w:r>
          </w:p>
          <w:p w14:paraId="5888821B" w14:textId="77777777" w:rsidR="005C5906" w:rsidRPr="003E08CD" w:rsidRDefault="005C5906" w:rsidP="005C5906">
            <w:pPr>
              <w:jc w:val="center"/>
              <w:rPr>
                <w:rFonts w:ascii="Times New Roman" w:eastAsia="Times New Roman" w:hAnsi="Times New Roman" w:cs="Times New Roman"/>
                <w:iCs/>
                <w:sz w:val="24"/>
                <w:szCs w:val="24"/>
                <w:lang w:eastAsia="en-GB"/>
              </w:rPr>
            </w:pPr>
          </w:p>
        </w:tc>
        <w:tc>
          <w:tcPr>
            <w:tcW w:w="806" w:type="pct"/>
          </w:tcPr>
          <w:p w14:paraId="07F43010" w14:textId="77777777" w:rsidR="003A62E1" w:rsidRDefault="00335AE5" w:rsidP="005C5906">
            <w:pPr>
              <w:jc w:val="left"/>
              <w:rPr>
                <w:rFonts w:eastAsia="Times New Roman"/>
                <w:iCs/>
                <w:sz w:val="16"/>
                <w:szCs w:val="16"/>
                <w:lang w:eastAsia="en-GB"/>
              </w:rPr>
            </w:pPr>
            <w:r>
              <w:rPr>
                <w:rFonts w:eastAsia="Times New Roman"/>
                <w:iCs/>
                <w:sz w:val="16"/>
                <w:szCs w:val="16"/>
                <w:lang w:eastAsia="en-GB"/>
              </w:rPr>
              <w:t xml:space="preserve">In June 2023, the Secretariat has advertised a </w:t>
            </w:r>
            <w:r w:rsidR="005F2DFB">
              <w:rPr>
                <w:rFonts w:eastAsia="Times New Roman"/>
                <w:iCs/>
                <w:sz w:val="16"/>
                <w:szCs w:val="16"/>
                <w:lang w:eastAsia="en-GB"/>
              </w:rPr>
              <w:t xml:space="preserve">consultancy </w:t>
            </w:r>
            <w:r w:rsidR="00EE6DBA">
              <w:rPr>
                <w:rFonts w:eastAsia="Times New Roman"/>
                <w:iCs/>
                <w:sz w:val="16"/>
                <w:szCs w:val="16"/>
                <w:lang w:eastAsia="en-GB"/>
              </w:rPr>
              <w:t xml:space="preserve">on </w:t>
            </w:r>
            <w:r w:rsidRPr="003A62E1">
              <w:rPr>
                <w:rFonts w:eastAsia="Times New Roman"/>
                <w:iCs/>
                <w:sz w:val="16"/>
                <w:szCs w:val="16"/>
                <w:lang w:eastAsia="en-GB"/>
              </w:rPr>
              <w:t>the direct and indirect impacts of wild meat taking, trade and consumption of all bird species covered by CMS Appendices I and/or II</w:t>
            </w:r>
            <w:r>
              <w:rPr>
                <w:rFonts w:eastAsia="Times New Roman"/>
                <w:iCs/>
                <w:sz w:val="16"/>
                <w:szCs w:val="16"/>
                <w:lang w:eastAsia="en-GB"/>
              </w:rPr>
              <w:t xml:space="preserve"> in the range of the AEMLAP</w:t>
            </w:r>
            <w:r w:rsidR="000D03A9">
              <w:rPr>
                <w:rFonts w:eastAsia="Times New Roman"/>
                <w:iCs/>
                <w:sz w:val="16"/>
                <w:szCs w:val="16"/>
                <w:lang w:eastAsia="en-GB"/>
              </w:rPr>
              <w:t xml:space="preserve">, with final </w:t>
            </w:r>
            <w:r w:rsidR="00D61FA7">
              <w:rPr>
                <w:rFonts w:eastAsia="Times New Roman"/>
                <w:iCs/>
                <w:sz w:val="16"/>
                <w:szCs w:val="16"/>
                <w:lang w:eastAsia="en-GB"/>
              </w:rPr>
              <w:t xml:space="preserve">report </w:t>
            </w:r>
            <w:r w:rsidR="000D03A9">
              <w:rPr>
                <w:rFonts w:eastAsia="Times New Roman"/>
                <w:iCs/>
                <w:sz w:val="16"/>
                <w:szCs w:val="16"/>
                <w:lang w:eastAsia="en-GB"/>
              </w:rPr>
              <w:t>expected by February 2024.</w:t>
            </w:r>
          </w:p>
          <w:p w14:paraId="3DE478A8" w14:textId="77777777" w:rsidR="004E72BF" w:rsidRPr="003E08CD" w:rsidRDefault="00335AE5" w:rsidP="005C5906">
            <w:pPr>
              <w:jc w:val="left"/>
              <w:rPr>
                <w:rFonts w:eastAsia="Times New Roman"/>
                <w:iCs/>
                <w:sz w:val="16"/>
                <w:szCs w:val="16"/>
                <w:lang w:eastAsia="en-GB"/>
              </w:rPr>
            </w:pPr>
            <w:r>
              <w:rPr>
                <w:rFonts w:eastAsia="Times New Roman"/>
                <w:iCs/>
                <w:sz w:val="16"/>
                <w:szCs w:val="16"/>
                <w:lang w:eastAsia="en-GB"/>
              </w:rPr>
              <w:t xml:space="preserve">Regarding Central Asian Flyway, BirdLife Int. </w:t>
            </w:r>
            <w:r w:rsidR="000D03A9">
              <w:rPr>
                <w:rFonts w:eastAsia="Times New Roman"/>
                <w:iCs/>
                <w:sz w:val="16"/>
                <w:szCs w:val="16"/>
                <w:lang w:eastAsia="en-GB"/>
              </w:rPr>
              <w:t>has</w:t>
            </w:r>
            <w:r>
              <w:rPr>
                <w:rFonts w:eastAsia="Times New Roman"/>
                <w:iCs/>
                <w:sz w:val="16"/>
                <w:szCs w:val="16"/>
                <w:lang w:eastAsia="en-GB"/>
              </w:rPr>
              <w:t xml:space="preserve"> undertak</w:t>
            </w:r>
            <w:r w:rsidR="000D03A9">
              <w:rPr>
                <w:rFonts w:eastAsia="Times New Roman"/>
                <w:iCs/>
                <w:sz w:val="16"/>
                <w:szCs w:val="16"/>
                <w:lang w:eastAsia="en-GB"/>
              </w:rPr>
              <w:t>en</w:t>
            </w:r>
            <w:r>
              <w:rPr>
                <w:rFonts w:eastAsia="Times New Roman"/>
                <w:iCs/>
                <w:sz w:val="16"/>
                <w:szCs w:val="16"/>
                <w:lang w:eastAsia="en-GB"/>
              </w:rPr>
              <w:t xml:space="preserve"> an overall situation analysis, </w:t>
            </w:r>
            <w:r w:rsidR="00B14555">
              <w:rPr>
                <w:rFonts w:eastAsia="Times New Roman"/>
                <w:iCs/>
                <w:sz w:val="16"/>
                <w:szCs w:val="16"/>
                <w:lang w:eastAsia="en-GB"/>
              </w:rPr>
              <w:t xml:space="preserve">incl. </w:t>
            </w:r>
            <w:r w:rsidR="00EE00DA">
              <w:rPr>
                <w:rFonts w:eastAsia="Times New Roman"/>
                <w:iCs/>
                <w:sz w:val="16"/>
                <w:szCs w:val="16"/>
                <w:lang w:eastAsia="en-GB"/>
              </w:rPr>
              <w:t>considering illegal killing, taking and trade of migratory birds</w:t>
            </w:r>
            <w:r w:rsidR="0026366F">
              <w:rPr>
                <w:rFonts w:eastAsia="Times New Roman"/>
                <w:iCs/>
                <w:sz w:val="16"/>
                <w:szCs w:val="16"/>
                <w:lang w:eastAsia="en-GB"/>
              </w:rPr>
              <w:t>.</w:t>
            </w:r>
            <w:r w:rsidR="00A10E2B">
              <w:rPr>
                <w:rFonts w:eastAsia="Times New Roman"/>
                <w:iCs/>
                <w:sz w:val="16"/>
                <w:szCs w:val="16"/>
                <w:lang w:eastAsia="en-GB"/>
              </w:rPr>
              <w:t xml:space="preserve"> </w:t>
            </w:r>
          </w:p>
        </w:tc>
      </w:tr>
      <w:tr w:rsidR="00B12830" w14:paraId="73F1A319" w14:textId="77777777" w:rsidTr="002913C6">
        <w:trPr>
          <w:trHeight w:val="1304"/>
        </w:trPr>
        <w:tc>
          <w:tcPr>
            <w:tcW w:w="431" w:type="pct"/>
          </w:tcPr>
          <w:p w14:paraId="66C6263F" w14:textId="77777777" w:rsidR="005C5906" w:rsidRDefault="00335AE5" w:rsidP="005C5906">
            <w:pPr>
              <w:rPr>
                <w:rFonts w:eastAsia="Times New Roman"/>
                <w:i/>
                <w:sz w:val="16"/>
                <w:szCs w:val="16"/>
                <w:lang w:eastAsia="en-GB"/>
              </w:rPr>
            </w:pPr>
            <w:r>
              <w:rPr>
                <w:rFonts w:eastAsia="Times New Roman"/>
                <w:i/>
                <w:sz w:val="16"/>
                <w:szCs w:val="16"/>
                <w:lang w:eastAsia="en-GB"/>
              </w:rPr>
              <w:t>Dec. 13.30</w:t>
            </w:r>
          </w:p>
          <w:p w14:paraId="5AB62D08" w14:textId="77777777" w:rsidR="005C5906" w:rsidRPr="00F70AEE" w:rsidRDefault="00335AE5" w:rsidP="005C5906">
            <w:pPr>
              <w:rPr>
                <w:rFonts w:eastAsia="Times New Roman"/>
                <w:i/>
                <w:sz w:val="16"/>
                <w:szCs w:val="16"/>
                <w:lang w:eastAsia="en-GB"/>
              </w:rPr>
            </w:pPr>
            <w:r>
              <w:rPr>
                <w:rFonts w:eastAsia="Times New Roman"/>
                <w:i/>
                <w:sz w:val="16"/>
                <w:szCs w:val="16"/>
                <w:lang w:eastAsia="en-GB"/>
              </w:rPr>
              <w:t>(to the Sec. and the SC)</w:t>
            </w:r>
          </w:p>
          <w:p w14:paraId="19EA71A9" w14:textId="77777777" w:rsidR="005C5906" w:rsidRPr="00F70AEE" w:rsidRDefault="005C5906" w:rsidP="005C5906">
            <w:pPr>
              <w:rPr>
                <w:rFonts w:eastAsia="Times New Roman"/>
                <w:i/>
                <w:sz w:val="16"/>
                <w:szCs w:val="16"/>
                <w:lang w:eastAsia="en-GB"/>
              </w:rPr>
            </w:pPr>
          </w:p>
        </w:tc>
        <w:tc>
          <w:tcPr>
            <w:tcW w:w="833" w:type="pct"/>
          </w:tcPr>
          <w:p w14:paraId="52172D7F" w14:textId="77777777" w:rsidR="005C5906" w:rsidRPr="003E08CD"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 xml:space="preserve">In order to prevent illegal trapping of birds and with funds permitting, and working with the Secretariats of other relevant multilateral environmental agreements, </w:t>
            </w:r>
            <w:r w:rsidRPr="003E08CD">
              <w:rPr>
                <w:rFonts w:eastAsia="Times New Roman"/>
                <w:b/>
                <w:bCs/>
                <w:i/>
                <w:iCs/>
                <w:sz w:val="16"/>
                <w:szCs w:val="16"/>
                <w:shd w:val="clear" w:color="auto" w:fill="FFFFFF"/>
                <w:lang w:eastAsia="en-GB"/>
              </w:rPr>
              <w:t>contribute as appropriate</w:t>
            </w:r>
            <w:r w:rsidRPr="003E08CD">
              <w:rPr>
                <w:rFonts w:eastAsia="Times New Roman"/>
                <w:i/>
                <w:iCs/>
                <w:sz w:val="16"/>
                <w:szCs w:val="16"/>
                <w:shd w:val="clear" w:color="auto" w:fill="FFFFFF"/>
                <w:lang w:eastAsia="en-GB"/>
              </w:rPr>
              <w:t xml:space="preserve"> to a global situation analysis on production, sale, use and regulation of use of mist nets, and other sorts of nets used for bird trapping, which may include:</w:t>
            </w:r>
          </w:p>
          <w:p w14:paraId="5E393774" w14:textId="77777777" w:rsidR="005C5906" w:rsidRPr="00415308"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a) identifying where mist nets are produced and sold, including by building on information from existing ringing schemes such as EURING;</w:t>
            </w:r>
          </w:p>
          <w:p w14:paraId="54114092" w14:textId="77777777" w:rsidR="005C5906" w:rsidRDefault="00335AE5" w:rsidP="005C5906">
            <w:pPr>
              <w:ind w:left="58" w:right="58"/>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b) producing an overview of national legislation regulating production, sale, possession and use of mist nets and other sorts of nets used for bird trapping;</w:t>
            </w:r>
          </w:p>
          <w:p w14:paraId="34E6FC4D" w14:textId="77777777" w:rsidR="005C5906" w:rsidRPr="003C706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c) compiling data on the global scale of the use of nets for killing, taking and trade of birds to support an assessment of the illegal component and impact on CMS listed species.</w:t>
            </w:r>
          </w:p>
        </w:tc>
        <w:tc>
          <w:tcPr>
            <w:tcW w:w="632" w:type="pct"/>
          </w:tcPr>
          <w:p w14:paraId="1C69F8F5" w14:textId="77777777" w:rsidR="005C5906" w:rsidRPr="00705520" w:rsidRDefault="00335AE5" w:rsidP="005C5906">
            <w:pPr>
              <w:rPr>
                <w:rFonts w:eastAsia="Times New Roman"/>
                <w:sz w:val="16"/>
                <w:szCs w:val="16"/>
                <w:lang w:eastAsia="en-GB"/>
              </w:rPr>
            </w:pPr>
            <w:r>
              <w:rPr>
                <w:rFonts w:eastAsia="Times New Roman"/>
                <w:sz w:val="16"/>
                <w:szCs w:val="16"/>
                <w:lang w:eastAsia="en-GB"/>
              </w:rPr>
              <w:t xml:space="preserve">In consultation with the Secretariats of other relevant MEAs, develop ToRs for the global situation analysis; </w:t>
            </w:r>
            <w:r w:rsidRPr="00B14E35">
              <w:rPr>
                <w:rFonts w:eastAsia="Times New Roman"/>
                <w:iCs/>
                <w:sz w:val="16"/>
                <w:szCs w:val="16"/>
                <w:lang w:eastAsia="en-GB"/>
              </w:rPr>
              <w:t>identify potential partners and donors to implement the activity</w:t>
            </w:r>
            <w:r>
              <w:rPr>
                <w:rFonts w:eastAsia="Times New Roman"/>
                <w:sz w:val="16"/>
                <w:szCs w:val="16"/>
                <w:lang w:eastAsia="en-GB"/>
              </w:rPr>
              <w:t xml:space="preserve">; </w:t>
            </w:r>
          </w:p>
          <w:p w14:paraId="28808075" w14:textId="77777777" w:rsidR="005C5906" w:rsidRPr="00F70AEE" w:rsidRDefault="00335AE5" w:rsidP="005C5906">
            <w:pPr>
              <w:rPr>
                <w:rFonts w:eastAsia="Times New Roman"/>
                <w:sz w:val="16"/>
                <w:szCs w:val="16"/>
                <w:lang w:eastAsia="en-GB"/>
              </w:rPr>
            </w:pPr>
            <w:r>
              <w:rPr>
                <w:rFonts w:eastAsia="Times New Roman"/>
                <w:sz w:val="16"/>
                <w:szCs w:val="16"/>
                <w:lang w:eastAsia="en-GB"/>
              </w:rPr>
              <w:t>Overview of national legislation on mist nets and other traps;</w:t>
            </w:r>
          </w:p>
          <w:p w14:paraId="64CCDDD8" w14:textId="77777777" w:rsidR="005C5906" w:rsidRPr="00705520" w:rsidRDefault="00335AE5" w:rsidP="005C5906">
            <w:pPr>
              <w:rPr>
                <w:rFonts w:eastAsia="Times New Roman"/>
                <w:sz w:val="16"/>
                <w:szCs w:val="16"/>
                <w:lang w:eastAsia="en-GB"/>
              </w:rPr>
            </w:pPr>
            <w:r>
              <w:rPr>
                <w:rFonts w:eastAsia="Times New Roman"/>
                <w:sz w:val="16"/>
                <w:szCs w:val="16"/>
                <w:lang w:eastAsia="en-GB"/>
              </w:rPr>
              <w:t>As per mandate</w:t>
            </w:r>
          </w:p>
        </w:tc>
        <w:tc>
          <w:tcPr>
            <w:tcW w:w="517" w:type="pct"/>
          </w:tcPr>
          <w:p w14:paraId="2267A367" w14:textId="77777777" w:rsidR="005C5906" w:rsidRPr="00F70AEE" w:rsidRDefault="00335AE5" w:rsidP="005C5906">
            <w:pPr>
              <w:rPr>
                <w:rFonts w:eastAsia="Times New Roman"/>
                <w:sz w:val="16"/>
                <w:szCs w:val="16"/>
                <w:lang w:eastAsia="en-GB"/>
              </w:rPr>
            </w:pPr>
            <w:r>
              <w:rPr>
                <w:rFonts w:eastAsia="Times New Roman"/>
                <w:sz w:val="16"/>
                <w:szCs w:val="16"/>
                <w:lang w:eastAsia="en-GB"/>
              </w:rPr>
              <w:t>T</w:t>
            </w:r>
            <w:r w:rsidRPr="00705520">
              <w:rPr>
                <w:rFonts w:eastAsia="Times New Roman"/>
                <w:sz w:val="16"/>
                <w:szCs w:val="16"/>
                <w:lang w:eastAsia="en-GB"/>
              </w:rPr>
              <w:t xml:space="preserve">he analysis conducted comprises </w:t>
            </w:r>
            <w:r>
              <w:rPr>
                <w:rFonts w:eastAsia="Times New Roman"/>
                <w:sz w:val="16"/>
                <w:szCs w:val="16"/>
                <w:lang w:eastAsia="en-GB"/>
              </w:rPr>
              <w:t xml:space="preserve">data on mist nets productions and trade; </w:t>
            </w:r>
          </w:p>
          <w:p w14:paraId="7CF46A86" w14:textId="77777777" w:rsidR="005C5906" w:rsidRPr="00F70AEE" w:rsidRDefault="00335AE5" w:rsidP="005C5906">
            <w:pPr>
              <w:rPr>
                <w:rFonts w:eastAsia="Times New Roman"/>
                <w:sz w:val="16"/>
                <w:szCs w:val="16"/>
                <w:lang w:eastAsia="en-GB"/>
              </w:rPr>
            </w:pPr>
            <w:r>
              <w:rPr>
                <w:rFonts w:eastAsia="Times New Roman"/>
                <w:sz w:val="16"/>
                <w:szCs w:val="16"/>
                <w:lang w:eastAsia="en-GB"/>
              </w:rPr>
              <w:t>An assessment of impact on CMS listed species is supported by the</w:t>
            </w:r>
            <w:r w:rsidRPr="00705520">
              <w:rPr>
                <w:rFonts w:eastAsia="Times New Roman"/>
                <w:sz w:val="16"/>
                <w:szCs w:val="16"/>
                <w:lang w:eastAsia="en-GB"/>
              </w:rPr>
              <w:t xml:space="preserve"> analysis conducted </w:t>
            </w:r>
          </w:p>
        </w:tc>
        <w:tc>
          <w:tcPr>
            <w:tcW w:w="402" w:type="pct"/>
          </w:tcPr>
          <w:p w14:paraId="47A79B27"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ScC-SC6</w:t>
            </w:r>
          </w:p>
          <w:p w14:paraId="03F80668" w14:textId="77777777" w:rsidR="005C5906" w:rsidRPr="003E08CD" w:rsidRDefault="005C5906" w:rsidP="005C5906">
            <w:pPr>
              <w:rPr>
                <w:rFonts w:eastAsia="Times New Roman"/>
                <w:iCs/>
                <w:sz w:val="16"/>
                <w:szCs w:val="16"/>
                <w:lang w:eastAsia="en-GB"/>
              </w:rPr>
            </w:pPr>
          </w:p>
        </w:tc>
        <w:tc>
          <w:tcPr>
            <w:tcW w:w="345" w:type="pct"/>
          </w:tcPr>
          <w:p w14:paraId="5D1A7216"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Arial"/>
                <w:iCs/>
                <w:sz w:val="16"/>
                <w:szCs w:val="16"/>
                <w:lang w:eastAsia="en-GB"/>
              </w:rPr>
              <w:t>Rob Clay; Stephen Garnett; Avian ScC-SC WG; Fernando Spina Nicola Crockford (BL Int.)</w:t>
            </w:r>
          </w:p>
        </w:tc>
        <w:tc>
          <w:tcPr>
            <w:tcW w:w="316" w:type="pct"/>
          </w:tcPr>
          <w:p w14:paraId="5A979992" w14:textId="77777777" w:rsidR="005C5906" w:rsidRPr="005A4FA2" w:rsidRDefault="00335AE5" w:rsidP="005C5906">
            <w:pPr>
              <w:rPr>
                <w:rFonts w:ascii="Times New Roman" w:eastAsia="Times New Roman" w:hAnsi="Times New Roman" w:cs="Times New Roman"/>
                <w:iCs/>
                <w:sz w:val="24"/>
                <w:szCs w:val="24"/>
                <w:u w:val="single"/>
                <w:lang w:eastAsia="en-GB"/>
              </w:rPr>
            </w:pPr>
            <w:r w:rsidRPr="005A4FA2">
              <w:rPr>
                <w:rFonts w:eastAsia="Times New Roman"/>
                <w:iCs/>
                <w:sz w:val="16"/>
                <w:szCs w:val="16"/>
                <w:lang w:eastAsia="en-GB"/>
              </w:rPr>
              <w:t>Sec. FP: Iván Ramírez; Tilman Schneider</w:t>
            </w:r>
            <w:r w:rsidRPr="005A4FA2">
              <w:rPr>
                <w:rFonts w:eastAsia="Times New Roman"/>
                <w:iCs/>
                <w:sz w:val="16"/>
                <w:szCs w:val="16"/>
                <w:u w:val="single"/>
                <w:lang w:eastAsia="en-GB"/>
              </w:rPr>
              <w:t xml:space="preserve">, </w:t>
            </w:r>
            <w:r w:rsidRPr="00006447">
              <w:rPr>
                <w:rFonts w:eastAsia="Times New Roman"/>
                <w:iCs/>
                <w:sz w:val="16"/>
                <w:szCs w:val="16"/>
                <w:lang w:eastAsia="en-GB"/>
              </w:rPr>
              <w:t>Artic Migratory Bird Initiative (AMBI); EURING; Western Hemisphere Bird Banding Network (Red de Anillamiento de Aves del Hemisferio Occidental)</w:t>
            </w:r>
          </w:p>
          <w:p w14:paraId="04EB5F3E" w14:textId="77777777" w:rsidR="005C5906" w:rsidRPr="005A4FA2" w:rsidRDefault="005C5906" w:rsidP="005C5906">
            <w:pPr>
              <w:rPr>
                <w:rFonts w:ascii="Times New Roman" w:eastAsia="Times New Roman" w:hAnsi="Times New Roman" w:cs="Times New Roman"/>
                <w:iCs/>
                <w:sz w:val="24"/>
                <w:szCs w:val="24"/>
                <w:lang w:eastAsia="en-GB"/>
              </w:rPr>
            </w:pPr>
          </w:p>
        </w:tc>
        <w:tc>
          <w:tcPr>
            <w:tcW w:w="288" w:type="pct"/>
            <w:shd w:val="clear" w:color="auto" w:fill="auto"/>
          </w:tcPr>
          <w:p w14:paraId="54B181E6"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 xml:space="preserve">Medium </w:t>
            </w:r>
          </w:p>
          <w:p w14:paraId="38D12D1F"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 xml:space="preserve"> </w:t>
            </w:r>
          </w:p>
        </w:tc>
        <w:tc>
          <w:tcPr>
            <w:tcW w:w="430" w:type="pct"/>
          </w:tcPr>
          <w:p w14:paraId="4BBCCC90"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COP14</w:t>
            </w:r>
          </w:p>
          <w:p w14:paraId="25008309" w14:textId="77777777" w:rsidR="005C5906" w:rsidRPr="003E08CD" w:rsidRDefault="005C5906" w:rsidP="005C5906">
            <w:pPr>
              <w:rPr>
                <w:rFonts w:ascii="Times New Roman" w:eastAsia="Times New Roman" w:hAnsi="Times New Roman" w:cs="Times New Roman"/>
                <w:iCs/>
                <w:sz w:val="24"/>
                <w:szCs w:val="24"/>
                <w:lang w:eastAsia="en-GB"/>
              </w:rPr>
            </w:pPr>
          </w:p>
        </w:tc>
        <w:tc>
          <w:tcPr>
            <w:tcW w:w="806" w:type="pct"/>
          </w:tcPr>
          <w:p w14:paraId="1FAFB821" w14:textId="77777777" w:rsidR="0039402B" w:rsidRDefault="00335AE5" w:rsidP="0039402B">
            <w:pPr>
              <w:jc w:val="left"/>
              <w:rPr>
                <w:rFonts w:eastAsia="Times New Roman"/>
                <w:iCs/>
                <w:sz w:val="16"/>
                <w:szCs w:val="16"/>
                <w:lang w:eastAsia="en-GB"/>
              </w:rPr>
            </w:pPr>
            <w:r>
              <w:rPr>
                <w:rFonts w:eastAsia="Times New Roman"/>
                <w:iCs/>
                <w:sz w:val="16"/>
                <w:szCs w:val="16"/>
                <w:lang w:eastAsia="en-GB"/>
              </w:rPr>
              <w:t xml:space="preserve">No progress due to lack of resources. </w:t>
            </w:r>
            <w:r w:rsidR="004D00CD">
              <w:rPr>
                <w:rFonts w:eastAsia="Times New Roman"/>
                <w:iCs/>
                <w:sz w:val="16"/>
                <w:szCs w:val="16"/>
                <w:lang w:eastAsia="en-GB"/>
              </w:rPr>
              <w:t>The decision is proposed to be renewed by COP14.</w:t>
            </w:r>
          </w:p>
          <w:p w14:paraId="333784E2" w14:textId="77777777" w:rsidR="005C5906" w:rsidRPr="003E08CD" w:rsidRDefault="005C5906" w:rsidP="005C5906">
            <w:pPr>
              <w:rPr>
                <w:rFonts w:ascii="Times New Roman" w:eastAsia="Times New Roman" w:hAnsi="Times New Roman" w:cs="Times New Roman"/>
                <w:iCs/>
                <w:sz w:val="24"/>
                <w:szCs w:val="24"/>
                <w:lang w:eastAsia="en-GB"/>
              </w:rPr>
            </w:pPr>
          </w:p>
        </w:tc>
      </w:tr>
      <w:tr w:rsidR="00A26724" w14:paraId="73DFAAFF" w14:textId="77777777" w:rsidTr="00B12830">
        <w:trPr>
          <w:trHeight w:val="557"/>
        </w:trPr>
        <w:tc>
          <w:tcPr>
            <w:tcW w:w="5000" w:type="pct"/>
            <w:gridSpan w:val="10"/>
            <w:tcBorders>
              <w:bottom w:val="single" w:sz="4" w:space="0" w:color="auto"/>
            </w:tcBorders>
            <w:shd w:val="clear" w:color="auto" w:fill="B4C6E7"/>
          </w:tcPr>
          <w:p w14:paraId="180ADD7C" w14:textId="77777777" w:rsidR="005C5906" w:rsidRPr="00006447" w:rsidRDefault="00335AE5" w:rsidP="002913C6">
            <w:pPr>
              <w:spacing w:before="120" w:after="60"/>
              <w:ind w:left="58" w:right="58"/>
              <w:rPr>
                <w:rFonts w:eastAsia="Times New Roman"/>
                <w:b/>
                <w:bCs/>
                <w:iCs/>
                <w:sz w:val="16"/>
                <w:szCs w:val="16"/>
                <w:lang w:eastAsia="en-GB"/>
              </w:rPr>
            </w:pPr>
            <w:r w:rsidRPr="00006447">
              <w:rPr>
                <w:rFonts w:eastAsia="Times New Roman"/>
                <w:b/>
                <w:bCs/>
                <w:iCs/>
                <w:sz w:val="16"/>
                <w:szCs w:val="16"/>
                <w:lang w:eastAsia="en-GB"/>
              </w:rPr>
              <w:t>ILLEGAL HUNTING, TAKING AND TRADE OF MIGRATORY BIRDS IN THE EAST</w:t>
            </w:r>
            <w:r>
              <w:rPr>
                <w:rFonts w:eastAsia="Times New Roman"/>
                <w:b/>
                <w:bCs/>
                <w:iCs/>
                <w:sz w:val="16"/>
                <w:szCs w:val="16"/>
                <w:lang w:eastAsia="en-GB"/>
              </w:rPr>
              <w:t xml:space="preserve"> </w:t>
            </w:r>
            <w:r w:rsidRPr="00006447">
              <w:rPr>
                <w:rFonts w:eastAsia="Times New Roman"/>
                <w:b/>
                <w:bCs/>
                <w:iCs/>
                <w:sz w:val="16"/>
                <w:szCs w:val="16"/>
                <w:lang w:eastAsia="en-GB"/>
              </w:rPr>
              <w:t>ASIAN-AUSTRALASIAN FLYWAY</w:t>
            </w:r>
          </w:p>
        </w:tc>
      </w:tr>
      <w:tr w:rsidR="00B12830" w14:paraId="1548DDE9" w14:textId="77777777" w:rsidTr="00B12830">
        <w:trPr>
          <w:trHeight w:val="171"/>
        </w:trPr>
        <w:tc>
          <w:tcPr>
            <w:tcW w:w="431" w:type="pct"/>
            <w:tcBorders>
              <w:bottom w:val="single" w:sz="4" w:space="0" w:color="auto"/>
            </w:tcBorders>
            <w:shd w:val="clear" w:color="auto" w:fill="auto"/>
          </w:tcPr>
          <w:p w14:paraId="66AFE761" w14:textId="77777777" w:rsidR="005C5906" w:rsidRPr="00006447" w:rsidRDefault="00335AE5" w:rsidP="005C5906">
            <w:pPr>
              <w:spacing w:before="60" w:after="60"/>
              <w:ind w:left="58" w:right="58"/>
              <w:rPr>
                <w:rFonts w:eastAsia="Times New Roman"/>
                <w:i/>
                <w:sz w:val="16"/>
                <w:szCs w:val="16"/>
                <w:lang w:eastAsia="en-GB"/>
              </w:rPr>
            </w:pPr>
            <w:r w:rsidRPr="00006447">
              <w:rPr>
                <w:rFonts w:eastAsia="Times New Roman"/>
                <w:i/>
                <w:sz w:val="16"/>
                <w:szCs w:val="16"/>
                <w:lang w:eastAsia="en-GB"/>
              </w:rPr>
              <w:t>Res. 11.16 (Rev.COP13), Annex 2</w:t>
            </w:r>
          </w:p>
        </w:tc>
        <w:tc>
          <w:tcPr>
            <w:tcW w:w="833" w:type="pct"/>
            <w:tcBorders>
              <w:bottom w:val="single" w:sz="4" w:space="0" w:color="auto"/>
            </w:tcBorders>
            <w:shd w:val="clear" w:color="auto" w:fill="auto"/>
          </w:tcPr>
          <w:p w14:paraId="054C6010" w14:textId="77777777" w:rsidR="005C5906" w:rsidRPr="00006447" w:rsidRDefault="00335AE5" w:rsidP="005C5906">
            <w:pPr>
              <w:spacing w:before="60" w:after="60"/>
              <w:ind w:left="58" w:right="58"/>
              <w:rPr>
                <w:rFonts w:eastAsia="Times New Roman"/>
                <w:i/>
                <w:sz w:val="16"/>
                <w:szCs w:val="16"/>
                <w:lang w:eastAsia="en-GB"/>
              </w:rPr>
            </w:pPr>
            <w:r w:rsidRPr="00006447">
              <w:rPr>
                <w:rFonts w:eastAsia="Times New Roman"/>
                <w:i/>
                <w:sz w:val="16"/>
                <w:szCs w:val="16"/>
                <w:lang w:eastAsia="en-GB"/>
              </w:rPr>
              <w:t xml:space="preserve">Terms of Reference of Illegal Hunting, Taking and Trade of Migratory Birds </w:t>
            </w:r>
            <w:r>
              <w:rPr>
                <w:rFonts w:eastAsia="Times New Roman"/>
                <w:i/>
                <w:sz w:val="16"/>
                <w:szCs w:val="16"/>
                <w:lang w:eastAsia="en-GB"/>
              </w:rPr>
              <w:t>i</w:t>
            </w:r>
            <w:r w:rsidRPr="00006447">
              <w:rPr>
                <w:rFonts w:eastAsia="Times New Roman"/>
                <w:i/>
                <w:sz w:val="16"/>
                <w:szCs w:val="16"/>
                <w:lang w:eastAsia="en-GB"/>
              </w:rPr>
              <w:t xml:space="preserve">n </w:t>
            </w:r>
            <w:r>
              <w:rPr>
                <w:rFonts w:eastAsia="Times New Roman"/>
                <w:i/>
                <w:sz w:val="16"/>
                <w:szCs w:val="16"/>
                <w:lang w:eastAsia="en-GB"/>
              </w:rPr>
              <w:t>t</w:t>
            </w:r>
            <w:r w:rsidRPr="00006447">
              <w:rPr>
                <w:rFonts w:eastAsia="Times New Roman"/>
                <w:i/>
                <w:sz w:val="16"/>
                <w:szCs w:val="16"/>
                <w:lang w:eastAsia="en-GB"/>
              </w:rPr>
              <w:t>he East</w:t>
            </w:r>
            <w:r>
              <w:rPr>
                <w:rFonts w:eastAsia="Times New Roman"/>
                <w:i/>
                <w:sz w:val="16"/>
                <w:szCs w:val="16"/>
                <w:lang w:eastAsia="en-GB"/>
              </w:rPr>
              <w:t xml:space="preserve"> </w:t>
            </w:r>
            <w:r w:rsidRPr="00006447">
              <w:rPr>
                <w:rFonts w:eastAsia="Times New Roman"/>
                <w:i/>
                <w:sz w:val="16"/>
                <w:szCs w:val="16"/>
                <w:lang w:eastAsia="en-GB"/>
              </w:rPr>
              <w:t>Asian</w:t>
            </w:r>
            <w:r>
              <w:rPr>
                <w:rFonts w:eastAsia="Times New Roman"/>
                <w:i/>
                <w:sz w:val="16"/>
                <w:szCs w:val="16"/>
                <w:lang w:eastAsia="en-GB"/>
              </w:rPr>
              <w:t>-</w:t>
            </w:r>
            <w:r w:rsidRPr="00006447">
              <w:rPr>
                <w:rFonts w:eastAsia="Times New Roman"/>
                <w:i/>
                <w:sz w:val="16"/>
                <w:szCs w:val="16"/>
                <w:lang w:eastAsia="en-GB"/>
              </w:rPr>
              <w:t>Australasian Flyway (ITTEA)</w:t>
            </w:r>
          </w:p>
        </w:tc>
        <w:tc>
          <w:tcPr>
            <w:tcW w:w="632" w:type="pct"/>
            <w:tcBorders>
              <w:bottom w:val="single" w:sz="4" w:space="0" w:color="auto"/>
            </w:tcBorders>
            <w:shd w:val="clear" w:color="auto" w:fill="auto"/>
          </w:tcPr>
          <w:p w14:paraId="5E0E07E6" w14:textId="77777777" w:rsidR="005C5906" w:rsidRPr="003C7066"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Active participation in the ITTEA (Task Force); contributing to the development of a prioritized work programme; support to establishment of ITTEA</w:t>
            </w:r>
          </w:p>
        </w:tc>
        <w:tc>
          <w:tcPr>
            <w:tcW w:w="517" w:type="pct"/>
            <w:tcBorders>
              <w:bottom w:val="single" w:sz="4" w:space="0" w:color="auto"/>
            </w:tcBorders>
            <w:shd w:val="clear" w:color="auto" w:fill="auto"/>
          </w:tcPr>
          <w:p w14:paraId="5B51E456"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Task Force Establishment and prioritized work programme supported</w:t>
            </w:r>
          </w:p>
        </w:tc>
        <w:tc>
          <w:tcPr>
            <w:tcW w:w="402" w:type="pct"/>
            <w:tcBorders>
              <w:bottom w:val="single" w:sz="4" w:space="0" w:color="auto"/>
            </w:tcBorders>
            <w:shd w:val="clear" w:color="auto" w:fill="auto"/>
          </w:tcPr>
          <w:p w14:paraId="6FB192A7" w14:textId="77777777" w:rsidR="005C5906" w:rsidRPr="004B1203" w:rsidRDefault="005C5906" w:rsidP="005C5906">
            <w:pPr>
              <w:spacing w:before="60" w:after="60"/>
              <w:ind w:left="58" w:right="58"/>
              <w:rPr>
                <w:rFonts w:eastAsia="Times New Roman"/>
                <w:iCs/>
                <w:sz w:val="16"/>
                <w:szCs w:val="16"/>
                <w:u w:val="single"/>
                <w:lang w:eastAsia="en-GB"/>
              </w:rPr>
            </w:pPr>
          </w:p>
        </w:tc>
        <w:tc>
          <w:tcPr>
            <w:tcW w:w="345" w:type="pct"/>
            <w:tcBorders>
              <w:bottom w:val="single" w:sz="4" w:space="0" w:color="auto"/>
            </w:tcBorders>
            <w:shd w:val="clear" w:color="auto" w:fill="auto"/>
          </w:tcPr>
          <w:p w14:paraId="0A540197"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Narelle Montgo</w:t>
            </w:r>
            <w:r>
              <w:rPr>
                <w:rFonts w:eastAsia="Times New Roman"/>
                <w:iCs/>
                <w:sz w:val="16"/>
                <w:szCs w:val="16"/>
                <w:lang w:eastAsia="en-GB"/>
              </w:rPr>
              <w:t>-</w:t>
            </w:r>
            <w:r w:rsidRPr="00006447">
              <w:rPr>
                <w:rFonts w:eastAsia="Times New Roman"/>
                <w:iCs/>
                <w:sz w:val="16"/>
                <w:szCs w:val="16"/>
                <w:lang w:eastAsia="en-GB"/>
              </w:rPr>
              <w:t>mery, Stephen Garnett</w:t>
            </w:r>
          </w:p>
        </w:tc>
        <w:tc>
          <w:tcPr>
            <w:tcW w:w="316" w:type="pct"/>
            <w:tcBorders>
              <w:bottom w:val="single" w:sz="4" w:space="0" w:color="auto"/>
            </w:tcBorders>
            <w:shd w:val="clear" w:color="auto" w:fill="auto"/>
          </w:tcPr>
          <w:p w14:paraId="53CDA724"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Secretariat: Iván Ramirez; Tilman Schneider; EAAFP partners</w:t>
            </w:r>
          </w:p>
        </w:tc>
        <w:tc>
          <w:tcPr>
            <w:tcW w:w="288" w:type="pct"/>
            <w:tcBorders>
              <w:bottom w:val="single" w:sz="4" w:space="0" w:color="auto"/>
            </w:tcBorders>
            <w:shd w:val="clear" w:color="auto" w:fill="auto"/>
          </w:tcPr>
          <w:p w14:paraId="1391ED24" w14:textId="77777777" w:rsidR="005C5906" w:rsidRDefault="005C5906" w:rsidP="005C5906">
            <w:pPr>
              <w:spacing w:before="60" w:after="60"/>
              <w:ind w:left="58" w:right="58"/>
              <w:rPr>
                <w:rFonts w:eastAsia="Times New Roman"/>
                <w:b/>
                <w:bCs/>
                <w:iCs/>
                <w:sz w:val="16"/>
                <w:szCs w:val="16"/>
                <w:lang w:eastAsia="en-GB"/>
              </w:rPr>
            </w:pPr>
          </w:p>
        </w:tc>
        <w:tc>
          <w:tcPr>
            <w:tcW w:w="430" w:type="pct"/>
            <w:tcBorders>
              <w:bottom w:val="single" w:sz="4" w:space="0" w:color="auto"/>
            </w:tcBorders>
            <w:shd w:val="clear" w:color="auto" w:fill="auto"/>
          </w:tcPr>
          <w:p w14:paraId="6043487B" w14:textId="77777777" w:rsidR="005C5906" w:rsidRPr="00006447" w:rsidRDefault="00335AE5" w:rsidP="005C5906">
            <w:pPr>
              <w:spacing w:before="60" w:after="60"/>
              <w:ind w:left="58" w:right="58"/>
              <w:rPr>
                <w:rFonts w:eastAsia="Times New Roman"/>
                <w:iCs/>
                <w:sz w:val="16"/>
                <w:szCs w:val="16"/>
                <w:lang w:eastAsia="en-GB"/>
              </w:rPr>
            </w:pPr>
            <w:r w:rsidRPr="00006447">
              <w:rPr>
                <w:rFonts w:eastAsia="Times New Roman"/>
                <w:iCs/>
                <w:sz w:val="16"/>
                <w:szCs w:val="16"/>
                <w:lang w:eastAsia="en-GB"/>
              </w:rPr>
              <w:t>COP14</w:t>
            </w:r>
          </w:p>
        </w:tc>
        <w:tc>
          <w:tcPr>
            <w:tcW w:w="806" w:type="pct"/>
            <w:tcBorders>
              <w:bottom w:val="single" w:sz="4" w:space="0" w:color="auto"/>
            </w:tcBorders>
            <w:shd w:val="clear" w:color="auto" w:fill="auto"/>
          </w:tcPr>
          <w:p w14:paraId="10407EB0" w14:textId="77777777" w:rsidR="005C5906" w:rsidRPr="00006447" w:rsidRDefault="00335AE5" w:rsidP="005C5906">
            <w:pPr>
              <w:spacing w:before="60" w:after="60"/>
              <w:ind w:left="58" w:right="58"/>
              <w:rPr>
                <w:rFonts w:eastAsia="Times New Roman"/>
                <w:iCs/>
                <w:sz w:val="16"/>
                <w:szCs w:val="16"/>
                <w:lang w:eastAsia="en-GB"/>
              </w:rPr>
            </w:pPr>
            <w:r w:rsidRPr="00E83424">
              <w:rPr>
                <w:rFonts w:eastAsia="Times New Roman"/>
                <w:iCs/>
                <w:sz w:val="16"/>
                <w:szCs w:val="16"/>
                <w:lang w:eastAsia="en-GB"/>
              </w:rPr>
              <w:t xml:space="preserve">ITTEA </w:t>
            </w:r>
            <w:r w:rsidR="00BD72CE">
              <w:rPr>
                <w:rFonts w:eastAsia="Times New Roman"/>
                <w:iCs/>
                <w:sz w:val="16"/>
                <w:szCs w:val="16"/>
                <w:lang w:eastAsia="en-GB"/>
              </w:rPr>
              <w:t>and its Work Programme</w:t>
            </w:r>
            <w:r w:rsidR="003E1D4C">
              <w:rPr>
                <w:rFonts w:eastAsia="Times New Roman"/>
                <w:iCs/>
                <w:sz w:val="16"/>
                <w:szCs w:val="16"/>
                <w:lang w:eastAsia="en-GB"/>
              </w:rPr>
              <w:t xml:space="preserve"> 2023-2027</w:t>
            </w:r>
            <w:r w:rsidR="00BD72CE">
              <w:rPr>
                <w:rFonts w:eastAsia="Times New Roman"/>
                <w:iCs/>
                <w:sz w:val="16"/>
                <w:szCs w:val="16"/>
                <w:lang w:eastAsia="en-GB"/>
              </w:rPr>
              <w:t xml:space="preserve"> </w:t>
            </w:r>
            <w:r w:rsidR="003845DF">
              <w:rPr>
                <w:rFonts w:eastAsia="Times New Roman"/>
                <w:iCs/>
                <w:sz w:val="16"/>
                <w:szCs w:val="16"/>
                <w:lang w:eastAsia="en-GB"/>
              </w:rPr>
              <w:t>w</w:t>
            </w:r>
            <w:r w:rsidR="003E1D4C">
              <w:rPr>
                <w:rFonts w:eastAsia="Times New Roman"/>
                <w:iCs/>
                <w:sz w:val="16"/>
                <w:szCs w:val="16"/>
                <w:lang w:eastAsia="en-GB"/>
              </w:rPr>
              <w:t>ere</w:t>
            </w:r>
            <w:r w:rsidR="003845DF">
              <w:rPr>
                <w:rFonts w:eastAsia="Times New Roman"/>
                <w:iCs/>
                <w:sz w:val="16"/>
                <w:szCs w:val="16"/>
                <w:lang w:eastAsia="en-GB"/>
              </w:rPr>
              <w:t xml:space="preserve"> established at </w:t>
            </w:r>
            <w:r w:rsidR="00A818F2">
              <w:rPr>
                <w:rFonts w:eastAsia="Times New Roman"/>
                <w:iCs/>
                <w:sz w:val="16"/>
                <w:szCs w:val="16"/>
                <w:lang w:eastAsia="en-GB"/>
              </w:rPr>
              <w:t>1</w:t>
            </w:r>
            <w:r w:rsidR="00A818F2" w:rsidRPr="00191588">
              <w:rPr>
                <w:rFonts w:eastAsia="Times New Roman"/>
                <w:iCs/>
                <w:sz w:val="16"/>
                <w:szCs w:val="16"/>
                <w:vertAlign w:val="superscript"/>
                <w:lang w:eastAsia="en-GB"/>
              </w:rPr>
              <w:t>st</w:t>
            </w:r>
            <w:r w:rsidR="00A818F2">
              <w:rPr>
                <w:rFonts w:eastAsia="Times New Roman"/>
                <w:iCs/>
                <w:sz w:val="16"/>
                <w:szCs w:val="16"/>
                <w:lang w:eastAsia="en-GB"/>
              </w:rPr>
              <w:t xml:space="preserve"> ITTEA meeting held at the </w:t>
            </w:r>
            <w:r w:rsidR="003845DF">
              <w:rPr>
                <w:rFonts w:eastAsia="Times New Roman"/>
                <w:iCs/>
                <w:sz w:val="16"/>
                <w:szCs w:val="16"/>
                <w:lang w:eastAsia="en-GB"/>
              </w:rPr>
              <w:t>E</w:t>
            </w:r>
            <w:r w:rsidR="00B00D41">
              <w:rPr>
                <w:rFonts w:eastAsia="Times New Roman"/>
                <w:iCs/>
                <w:sz w:val="16"/>
                <w:szCs w:val="16"/>
                <w:lang w:eastAsia="en-GB"/>
              </w:rPr>
              <w:t xml:space="preserve">ast Asian-Australasian </w:t>
            </w:r>
            <w:r w:rsidR="003845DF">
              <w:rPr>
                <w:rFonts w:eastAsia="Times New Roman"/>
                <w:iCs/>
                <w:sz w:val="16"/>
                <w:szCs w:val="16"/>
                <w:lang w:eastAsia="en-GB"/>
              </w:rPr>
              <w:t>F</w:t>
            </w:r>
            <w:r w:rsidR="00B00D41">
              <w:rPr>
                <w:rFonts w:eastAsia="Times New Roman"/>
                <w:iCs/>
                <w:sz w:val="16"/>
                <w:szCs w:val="16"/>
                <w:lang w:eastAsia="en-GB"/>
              </w:rPr>
              <w:t xml:space="preserve">lyway </w:t>
            </w:r>
            <w:r w:rsidR="003845DF">
              <w:rPr>
                <w:rFonts w:eastAsia="Times New Roman"/>
                <w:iCs/>
                <w:sz w:val="16"/>
                <w:szCs w:val="16"/>
                <w:lang w:eastAsia="en-GB"/>
              </w:rPr>
              <w:t>P</w:t>
            </w:r>
            <w:r w:rsidR="00B00D41">
              <w:rPr>
                <w:rFonts w:eastAsia="Times New Roman"/>
                <w:iCs/>
                <w:sz w:val="16"/>
                <w:szCs w:val="16"/>
                <w:lang w:eastAsia="en-GB"/>
              </w:rPr>
              <w:t>artner</w:t>
            </w:r>
            <w:r w:rsidR="00CD245C">
              <w:rPr>
                <w:rFonts w:eastAsia="Times New Roman"/>
                <w:iCs/>
                <w:sz w:val="16"/>
                <w:szCs w:val="16"/>
                <w:lang w:eastAsia="en-GB"/>
              </w:rPr>
              <w:t>ship</w:t>
            </w:r>
            <w:r w:rsidR="003845DF">
              <w:rPr>
                <w:rFonts w:eastAsia="Times New Roman"/>
                <w:iCs/>
                <w:sz w:val="16"/>
                <w:szCs w:val="16"/>
                <w:lang w:eastAsia="en-GB"/>
              </w:rPr>
              <w:t xml:space="preserve"> M</w:t>
            </w:r>
            <w:r w:rsidR="00CD245C">
              <w:rPr>
                <w:rFonts w:eastAsia="Times New Roman"/>
                <w:iCs/>
                <w:sz w:val="16"/>
                <w:szCs w:val="16"/>
                <w:lang w:eastAsia="en-GB"/>
              </w:rPr>
              <w:t xml:space="preserve">eeting </w:t>
            </w:r>
            <w:r w:rsidR="008A3241">
              <w:rPr>
                <w:rFonts w:eastAsia="Times New Roman"/>
                <w:iCs/>
                <w:sz w:val="16"/>
                <w:szCs w:val="16"/>
                <w:lang w:eastAsia="en-GB"/>
              </w:rPr>
              <w:t>of Partners (EAAFP M</w:t>
            </w:r>
            <w:r w:rsidR="003845DF">
              <w:rPr>
                <w:rFonts w:eastAsia="Times New Roman"/>
                <w:iCs/>
                <w:sz w:val="16"/>
                <w:szCs w:val="16"/>
                <w:lang w:eastAsia="en-GB"/>
              </w:rPr>
              <w:t>OP11</w:t>
            </w:r>
            <w:r w:rsidR="00EB61BB">
              <w:rPr>
                <w:rFonts w:eastAsia="Times New Roman"/>
                <w:iCs/>
                <w:sz w:val="16"/>
                <w:szCs w:val="16"/>
                <w:lang w:eastAsia="en-GB"/>
              </w:rPr>
              <w:t>)</w:t>
            </w:r>
            <w:r w:rsidR="003845DF">
              <w:rPr>
                <w:rFonts w:eastAsia="Times New Roman"/>
                <w:iCs/>
                <w:sz w:val="16"/>
                <w:szCs w:val="16"/>
                <w:lang w:eastAsia="en-GB"/>
              </w:rPr>
              <w:t>, Brisbane,</w:t>
            </w:r>
            <w:r w:rsidR="00EB61BB">
              <w:rPr>
                <w:rFonts w:eastAsia="Times New Roman"/>
                <w:iCs/>
                <w:sz w:val="16"/>
                <w:szCs w:val="16"/>
                <w:lang w:eastAsia="en-GB"/>
              </w:rPr>
              <w:t xml:space="preserve"> Australia,</w:t>
            </w:r>
            <w:r w:rsidR="003845DF">
              <w:rPr>
                <w:rFonts w:eastAsia="Times New Roman"/>
                <w:iCs/>
                <w:sz w:val="16"/>
                <w:szCs w:val="16"/>
                <w:lang w:eastAsia="en-GB"/>
              </w:rPr>
              <w:t xml:space="preserve"> March 2023. </w:t>
            </w:r>
            <w:r w:rsidRPr="00E83424">
              <w:rPr>
                <w:rFonts w:eastAsia="Times New Roman"/>
                <w:iCs/>
                <w:sz w:val="16"/>
                <w:szCs w:val="16"/>
                <w:lang w:eastAsia="en-GB"/>
              </w:rPr>
              <w:t xml:space="preserve"> </w:t>
            </w:r>
            <w:r w:rsidR="00B00D41">
              <w:rPr>
                <w:rFonts w:eastAsia="Times New Roman"/>
                <w:iCs/>
                <w:sz w:val="16"/>
                <w:szCs w:val="16"/>
                <w:lang w:eastAsia="en-GB"/>
              </w:rPr>
              <w:t xml:space="preserve">ITTEA is currently chaired by the </w:t>
            </w:r>
            <w:r w:rsidRPr="00E83424">
              <w:rPr>
                <w:rFonts w:eastAsia="Times New Roman"/>
                <w:iCs/>
                <w:sz w:val="16"/>
                <w:szCs w:val="16"/>
                <w:lang w:eastAsia="en-GB"/>
              </w:rPr>
              <w:t>Chair of the ScC-SC, and is promoted and supported by her in consultations with other countries and partners e.g. of EAAFP</w:t>
            </w:r>
            <w:r>
              <w:rPr>
                <w:rFonts w:eastAsia="Times New Roman"/>
                <w:iCs/>
                <w:sz w:val="16"/>
                <w:szCs w:val="16"/>
                <w:lang w:eastAsia="en-GB"/>
              </w:rPr>
              <w:t xml:space="preserve">. </w:t>
            </w:r>
            <w:r w:rsidR="008D4D05">
              <w:rPr>
                <w:rFonts w:eastAsia="Times New Roman"/>
                <w:iCs/>
                <w:sz w:val="16"/>
                <w:szCs w:val="16"/>
                <w:lang w:eastAsia="en-GB"/>
              </w:rPr>
              <w:t xml:space="preserve">ITTEA Coordinator </w:t>
            </w:r>
            <w:r w:rsidR="00EB61BB">
              <w:rPr>
                <w:rFonts w:eastAsia="Times New Roman"/>
                <w:iCs/>
                <w:sz w:val="16"/>
                <w:szCs w:val="16"/>
                <w:lang w:eastAsia="en-GB"/>
              </w:rPr>
              <w:t>has been hired</w:t>
            </w:r>
            <w:r w:rsidR="002F3F3E">
              <w:rPr>
                <w:rFonts w:eastAsia="Times New Roman"/>
                <w:iCs/>
                <w:sz w:val="16"/>
                <w:szCs w:val="16"/>
                <w:lang w:eastAsia="en-GB"/>
              </w:rPr>
              <w:t>.</w:t>
            </w:r>
            <w:r w:rsidR="00261499">
              <w:rPr>
                <w:rFonts w:eastAsia="Times New Roman"/>
                <w:iCs/>
                <w:sz w:val="16"/>
                <w:szCs w:val="16"/>
                <w:lang w:eastAsia="en-GB"/>
              </w:rPr>
              <w:t xml:space="preserve"> </w:t>
            </w:r>
            <w:r w:rsidR="00026661">
              <w:rPr>
                <w:rFonts w:eastAsia="Times New Roman"/>
                <w:iCs/>
                <w:sz w:val="16"/>
                <w:szCs w:val="16"/>
                <w:lang w:eastAsia="en-GB"/>
              </w:rPr>
              <w:t>Implementation of s</w:t>
            </w:r>
            <w:r w:rsidR="00A70709">
              <w:rPr>
                <w:rFonts w:eastAsia="Times New Roman"/>
                <w:iCs/>
                <w:sz w:val="16"/>
                <w:szCs w:val="16"/>
                <w:lang w:eastAsia="en-GB"/>
              </w:rPr>
              <w:t>everal</w:t>
            </w:r>
            <w:r w:rsidR="00D22BC2">
              <w:rPr>
                <w:rFonts w:eastAsia="Times New Roman"/>
                <w:iCs/>
                <w:sz w:val="16"/>
                <w:szCs w:val="16"/>
                <w:lang w:eastAsia="en-GB"/>
              </w:rPr>
              <w:t xml:space="preserve"> work plan</w:t>
            </w:r>
            <w:r w:rsidR="00A70709">
              <w:rPr>
                <w:rFonts w:eastAsia="Times New Roman"/>
                <w:iCs/>
                <w:sz w:val="16"/>
                <w:szCs w:val="16"/>
                <w:lang w:eastAsia="en-GB"/>
              </w:rPr>
              <w:t xml:space="preserve"> activities incl. </w:t>
            </w:r>
            <w:r w:rsidR="00057529">
              <w:rPr>
                <w:rFonts w:eastAsia="Times New Roman"/>
                <w:iCs/>
                <w:sz w:val="16"/>
                <w:szCs w:val="16"/>
                <w:lang w:eastAsia="en-GB"/>
              </w:rPr>
              <w:t xml:space="preserve">technical and </w:t>
            </w:r>
            <w:r w:rsidR="00A70709">
              <w:rPr>
                <w:rFonts w:eastAsia="Times New Roman"/>
                <w:iCs/>
                <w:sz w:val="16"/>
                <w:szCs w:val="16"/>
                <w:lang w:eastAsia="en-GB"/>
              </w:rPr>
              <w:t>capacity-</w:t>
            </w:r>
            <w:r w:rsidR="00057529">
              <w:rPr>
                <w:rFonts w:eastAsia="Times New Roman"/>
                <w:iCs/>
                <w:sz w:val="16"/>
                <w:szCs w:val="16"/>
                <w:lang w:eastAsia="en-GB"/>
              </w:rPr>
              <w:t>building webinars</w:t>
            </w:r>
            <w:r w:rsidR="00026661">
              <w:rPr>
                <w:rFonts w:eastAsia="Times New Roman"/>
                <w:iCs/>
                <w:sz w:val="16"/>
                <w:szCs w:val="16"/>
                <w:lang w:eastAsia="en-GB"/>
              </w:rPr>
              <w:t xml:space="preserve"> under way</w:t>
            </w:r>
            <w:r w:rsidR="00D22BC2">
              <w:rPr>
                <w:rFonts w:eastAsia="Times New Roman"/>
                <w:iCs/>
                <w:sz w:val="16"/>
                <w:szCs w:val="16"/>
                <w:lang w:eastAsia="en-GB"/>
              </w:rPr>
              <w:t>.</w:t>
            </w:r>
          </w:p>
        </w:tc>
      </w:tr>
      <w:tr w:rsidR="00A26724" w14:paraId="7692D630" w14:textId="77777777" w:rsidTr="002913C6">
        <w:trPr>
          <w:trHeight w:val="476"/>
        </w:trPr>
        <w:tc>
          <w:tcPr>
            <w:tcW w:w="5000" w:type="pct"/>
            <w:gridSpan w:val="10"/>
            <w:tcBorders>
              <w:top w:val="nil"/>
            </w:tcBorders>
            <w:shd w:val="clear" w:color="auto" w:fill="B4C6E7"/>
          </w:tcPr>
          <w:p w14:paraId="19308CB6" w14:textId="77777777" w:rsidR="005C5906" w:rsidRPr="00F70AEE" w:rsidRDefault="00335AE5" w:rsidP="002913C6">
            <w:pPr>
              <w:spacing w:before="120" w:after="60"/>
              <w:ind w:left="58" w:right="58"/>
              <w:rPr>
                <w:rFonts w:eastAsia="Times New Roman"/>
                <w:b/>
                <w:bCs/>
                <w:iCs/>
                <w:sz w:val="16"/>
                <w:szCs w:val="16"/>
                <w:lang w:eastAsia="en-GB"/>
              </w:rPr>
            </w:pPr>
            <w:r w:rsidRPr="00F70AEE">
              <w:rPr>
                <w:rFonts w:eastAsia="Times New Roman"/>
                <w:b/>
                <w:bCs/>
                <w:iCs/>
                <w:sz w:val="16"/>
                <w:szCs w:val="16"/>
                <w:lang w:eastAsia="en-GB"/>
              </w:rPr>
              <w:t>CONSE</w:t>
            </w:r>
            <w:r>
              <w:rPr>
                <w:rFonts w:eastAsia="Times New Roman"/>
                <w:b/>
                <w:bCs/>
                <w:iCs/>
                <w:sz w:val="16"/>
                <w:szCs w:val="16"/>
                <w:lang w:eastAsia="en-GB"/>
              </w:rPr>
              <w:t>R</w:t>
            </w:r>
            <w:r w:rsidRPr="00F70AEE">
              <w:rPr>
                <w:rFonts w:eastAsia="Times New Roman"/>
                <w:b/>
                <w:bCs/>
                <w:iCs/>
                <w:sz w:val="16"/>
                <w:szCs w:val="16"/>
                <w:lang w:eastAsia="en-GB"/>
              </w:rPr>
              <w:t xml:space="preserve">VATION OF AFRICAN-EURASIAN VULTURES </w:t>
            </w:r>
          </w:p>
        </w:tc>
      </w:tr>
      <w:tr w:rsidR="00B12830" w14:paraId="606EE469" w14:textId="77777777" w:rsidTr="00B12830">
        <w:trPr>
          <w:trHeight w:val="171"/>
        </w:trPr>
        <w:tc>
          <w:tcPr>
            <w:tcW w:w="431" w:type="pct"/>
          </w:tcPr>
          <w:p w14:paraId="7A2FF8DA" w14:textId="77777777" w:rsidR="005C5906" w:rsidRPr="00F70AEE" w:rsidRDefault="00335AE5" w:rsidP="005C5906">
            <w:pPr>
              <w:rPr>
                <w:rFonts w:eastAsia="Times New Roman"/>
                <w:i/>
                <w:sz w:val="16"/>
                <w:szCs w:val="16"/>
                <w:lang w:eastAsia="en-GB"/>
              </w:rPr>
            </w:pPr>
            <w:r w:rsidRPr="00F70AEE">
              <w:rPr>
                <w:rFonts w:eastAsia="Times New Roman"/>
                <w:i/>
                <w:sz w:val="16"/>
                <w:szCs w:val="16"/>
                <w:lang w:eastAsia="en-GB"/>
              </w:rPr>
              <w:t>Dec. 13.51</w:t>
            </w:r>
          </w:p>
        </w:tc>
        <w:tc>
          <w:tcPr>
            <w:tcW w:w="833" w:type="pct"/>
          </w:tcPr>
          <w:p w14:paraId="2EDF68C5" w14:textId="77777777" w:rsidR="005C5906" w:rsidRDefault="00335AE5" w:rsidP="005C5906">
            <w:pPr>
              <w:rPr>
                <w:rFonts w:eastAsia="Times New Roman"/>
                <w:i/>
                <w:iCs/>
                <w:sz w:val="16"/>
                <w:szCs w:val="16"/>
                <w:shd w:val="clear" w:color="auto" w:fill="FFFFFF"/>
                <w:lang w:eastAsia="en-GB"/>
              </w:rPr>
            </w:pPr>
            <w:r w:rsidRPr="003E08CD">
              <w:rPr>
                <w:rFonts w:eastAsia="Times New Roman"/>
                <w:i/>
                <w:iCs/>
                <w:sz w:val="16"/>
                <w:szCs w:val="16"/>
                <w:shd w:val="clear" w:color="auto" w:fill="FFFFFF"/>
                <w:lang w:eastAsia="en-GB"/>
              </w:rPr>
              <w:t>The Scientific Council is authorized to liaise with the Vulture Working Group and the IUCN Vulture Specialist Group, via the Coordinating Unit of the Raptors Memorandum of Understanding to address key gaps in knowledge as highlighted within the Vulture Multispecies Action Plan, subject to the availability of resources.</w:t>
            </w:r>
          </w:p>
          <w:p w14:paraId="1D6AC87F" w14:textId="76442229" w:rsidR="002913C6" w:rsidRPr="003E08CD" w:rsidRDefault="002913C6" w:rsidP="005C5906">
            <w:pPr>
              <w:rPr>
                <w:rFonts w:eastAsia="Times New Roman"/>
                <w:i/>
                <w:iCs/>
                <w:sz w:val="16"/>
                <w:szCs w:val="16"/>
                <w:lang w:eastAsia="en-GB"/>
              </w:rPr>
            </w:pPr>
          </w:p>
        </w:tc>
        <w:tc>
          <w:tcPr>
            <w:tcW w:w="632" w:type="pct"/>
          </w:tcPr>
          <w:p w14:paraId="249A6902" w14:textId="77777777" w:rsidR="005C5906" w:rsidRPr="004B1203" w:rsidRDefault="00335AE5" w:rsidP="005C5906">
            <w:pPr>
              <w:rPr>
                <w:rFonts w:eastAsia="Times New Roman"/>
                <w:sz w:val="16"/>
                <w:szCs w:val="16"/>
                <w:u w:val="single"/>
                <w:lang w:eastAsia="en-GB"/>
              </w:rPr>
            </w:pPr>
            <w:r>
              <w:rPr>
                <w:rFonts w:eastAsia="Times New Roman"/>
                <w:sz w:val="16"/>
                <w:szCs w:val="16"/>
                <w:lang w:eastAsia="en-GB"/>
              </w:rPr>
              <w:t>As per mandate</w:t>
            </w:r>
            <w:r w:rsidRPr="0061071D">
              <w:rPr>
                <w:rFonts w:eastAsia="Times New Roman"/>
                <w:sz w:val="16"/>
                <w:szCs w:val="16"/>
                <w:lang w:eastAsia="en-GB"/>
              </w:rPr>
              <w:t xml:space="preserve">; </w:t>
            </w:r>
            <w:r w:rsidRPr="00006447">
              <w:rPr>
                <w:rFonts w:eastAsia="Times New Roman"/>
                <w:sz w:val="16"/>
                <w:szCs w:val="16"/>
                <w:lang w:eastAsia="en-GB"/>
              </w:rPr>
              <w:t>activities of CITES Animals Committee; and NSAIDs Working Group</w:t>
            </w:r>
          </w:p>
        </w:tc>
        <w:tc>
          <w:tcPr>
            <w:tcW w:w="517" w:type="pct"/>
          </w:tcPr>
          <w:p w14:paraId="52BB4665" w14:textId="77777777" w:rsidR="005C5906" w:rsidRPr="00F70AEE" w:rsidRDefault="00335AE5" w:rsidP="005C5906">
            <w:pPr>
              <w:rPr>
                <w:rFonts w:eastAsia="Times New Roman"/>
                <w:sz w:val="16"/>
                <w:szCs w:val="16"/>
                <w:lang w:eastAsia="en-GB"/>
              </w:rPr>
            </w:pPr>
            <w:r w:rsidRPr="00F70AEE">
              <w:rPr>
                <w:rFonts w:eastAsia="Times New Roman"/>
                <w:sz w:val="16"/>
                <w:szCs w:val="16"/>
                <w:lang w:eastAsia="en-GB"/>
              </w:rPr>
              <w:t xml:space="preserve">Vulture Multispecies Action Plan implemented </w:t>
            </w:r>
          </w:p>
        </w:tc>
        <w:tc>
          <w:tcPr>
            <w:tcW w:w="402" w:type="pct"/>
          </w:tcPr>
          <w:p w14:paraId="75887445" w14:textId="77777777" w:rsidR="005C5906" w:rsidRPr="003E08CD" w:rsidRDefault="00335AE5" w:rsidP="005C5906">
            <w:pPr>
              <w:jc w:val="center"/>
              <w:rPr>
                <w:rFonts w:eastAsia="Times New Roman"/>
                <w:iCs/>
                <w:sz w:val="16"/>
                <w:szCs w:val="16"/>
                <w:lang w:eastAsia="en-GB"/>
              </w:rPr>
            </w:pPr>
            <w:r w:rsidRPr="003E08CD">
              <w:rPr>
                <w:rFonts w:eastAsia="Times New Roman"/>
                <w:iCs/>
                <w:sz w:val="16"/>
                <w:szCs w:val="16"/>
                <w:lang w:eastAsia="en-GB"/>
              </w:rPr>
              <w:t>Ongoing</w:t>
            </w:r>
          </w:p>
        </w:tc>
        <w:tc>
          <w:tcPr>
            <w:tcW w:w="345" w:type="pct"/>
          </w:tcPr>
          <w:p w14:paraId="0EE16445" w14:textId="77777777" w:rsidR="005C5906" w:rsidRPr="003E08CD" w:rsidRDefault="00335AE5" w:rsidP="005C5906">
            <w:pPr>
              <w:rPr>
                <w:rFonts w:ascii="Times New Roman" w:eastAsia="Times New Roman" w:hAnsi="Times New Roman" w:cs="Times New Roman"/>
                <w:iCs/>
                <w:sz w:val="24"/>
                <w:szCs w:val="24"/>
                <w:lang w:eastAsia="en-GB"/>
              </w:rPr>
            </w:pPr>
            <w:r w:rsidRPr="003E08CD">
              <w:rPr>
                <w:rFonts w:eastAsia="Arial"/>
                <w:iCs/>
                <w:sz w:val="16"/>
                <w:szCs w:val="16"/>
                <w:lang w:eastAsia="en-GB"/>
              </w:rPr>
              <w:t xml:space="preserve">Rob Clay; Stephen Garnett; </w:t>
            </w:r>
          </w:p>
        </w:tc>
        <w:tc>
          <w:tcPr>
            <w:tcW w:w="316" w:type="pct"/>
          </w:tcPr>
          <w:p w14:paraId="77D05F70" w14:textId="77777777" w:rsidR="005C5906" w:rsidRPr="003E08CD" w:rsidRDefault="00335AE5" w:rsidP="005C5906">
            <w:pPr>
              <w:rPr>
                <w:rFonts w:eastAsia="Times New Roman"/>
                <w:iCs/>
                <w:sz w:val="16"/>
                <w:szCs w:val="16"/>
                <w:lang w:eastAsia="en-GB"/>
              </w:rPr>
            </w:pPr>
            <w:r w:rsidRPr="003E08CD">
              <w:rPr>
                <w:rFonts w:eastAsia="Arial"/>
                <w:iCs/>
                <w:sz w:val="16"/>
                <w:szCs w:val="16"/>
                <w:lang w:eastAsia="en-GB"/>
              </w:rPr>
              <w:t>Avian ScC-SC WG</w:t>
            </w:r>
            <w:r w:rsidRPr="003E08CD">
              <w:rPr>
                <w:rFonts w:eastAsia="Times New Roman"/>
                <w:iCs/>
                <w:sz w:val="16"/>
                <w:szCs w:val="16"/>
                <w:lang w:eastAsia="en-GB"/>
              </w:rPr>
              <w:t xml:space="preserve"> Raptors MoU</w:t>
            </w:r>
          </w:p>
          <w:p w14:paraId="0FEA4A9F"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Coordinating Unit</w:t>
            </w:r>
          </w:p>
        </w:tc>
        <w:tc>
          <w:tcPr>
            <w:tcW w:w="288" w:type="pct"/>
            <w:shd w:val="clear" w:color="auto" w:fill="auto"/>
          </w:tcPr>
          <w:p w14:paraId="2A3D5DDA" w14:textId="77777777" w:rsidR="005C5906" w:rsidRPr="003E08CD" w:rsidRDefault="00335AE5" w:rsidP="005C5906">
            <w:pPr>
              <w:rPr>
                <w:rFonts w:eastAsia="Times New Roman"/>
                <w:iCs/>
                <w:sz w:val="16"/>
                <w:szCs w:val="16"/>
                <w:lang w:eastAsia="en-GB"/>
              </w:rPr>
            </w:pPr>
            <w:r w:rsidRPr="003E08CD">
              <w:rPr>
                <w:rFonts w:eastAsia="Times New Roman"/>
                <w:iCs/>
                <w:sz w:val="16"/>
                <w:szCs w:val="16"/>
                <w:lang w:eastAsia="en-GB"/>
              </w:rPr>
              <w:t>Medium</w:t>
            </w:r>
          </w:p>
        </w:tc>
        <w:tc>
          <w:tcPr>
            <w:tcW w:w="430" w:type="pct"/>
          </w:tcPr>
          <w:p w14:paraId="0F462E7E" w14:textId="77777777" w:rsidR="005C5906" w:rsidRPr="004B1203" w:rsidRDefault="00335AE5" w:rsidP="005C5906">
            <w:pPr>
              <w:jc w:val="center"/>
              <w:rPr>
                <w:rFonts w:eastAsia="Times New Roman"/>
                <w:iCs/>
                <w:sz w:val="16"/>
                <w:szCs w:val="16"/>
                <w:lang w:eastAsia="en-GB"/>
              </w:rPr>
            </w:pPr>
            <w:r w:rsidRPr="004B1203">
              <w:rPr>
                <w:rFonts w:eastAsia="Times New Roman"/>
                <w:iCs/>
                <w:sz w:val="16"/>
                <w:szCs w:val="16"/>
                <w:lang w:eastAsia="en-GB"/>
              </w:rPr>
              <w:t>ScC SC</w:t>
            </w:r>
            <w:r w:rsidRPr="00006447">
              <w:rPr>
                <w:rFonts w:eastAsia="Times New Roman"/>
                <w:iCs/>
                <w:sz w:val="16"/>
                <w:szCs w:val="16"/>
                <w:lang w:eastAsia="en-GB"/>
              </w:rPr>
              <w:t>6</w:t>
            </w:r>
            <w:r w:rsidRPr="004B1203">
              <w:rPr>
                <w:rFonts w:eastAsia="Times New Roman"/>
                <w:iCs/>
                <w:sz w:val="16"/>
                <w:szCs w:val="16"/>
                <w:u w:val="single"/>
                <w:lang w:eastAsia="en-GB"/>
              </w:rPr>
              <w:t xml:space="preserve"> </w:t>
            </w:r>
            <w:r w:rsidRPr="004B1203">
              <w:rPr>
                <w:rFonts w:eastAsia="Times New Roman"/>
                <w:iCs/>
                <w:strike/>
                <w:sz w:val="16"/>
                <w:szCs w:val="16"/>
                <w:lang w:eastAsia="en-GB"/>
              </w:rPr>
              <w:t xml:space="preserve"> </w:t>
            </w:r>
          </w:p>
          <w:p w14:paraId="12725764" w14:textId="77777777" w:rsidR="005C5906" w:rsidRPr="00F70AEE" w:rsidRDefault="00335AE5" w:rsidP="005C5906">
            <w:pPr>
              <w:jc w:val="center"/>
              <w:rPr>
                <w:rFonts w:eastAsia="Times New Roman"/>
                <w:i/>
                <w:sz w:val="16"/>
                <w:szCs w:val="16"/>
                <w:lang w:eastAsia="en-GB"/>
              </w:rPr>
            </w:pPr>
            <w:r w:rsidRPr="004B1203">
              <w:rPr>
                <w:rFonts w:eastAsia="Times New Roman"/>
                <w:iCs/>
                <w:sz w:val="16"/>
                <w:szCs w:val="16"/>
                <w:lang w:eastAsia="en-GB"/>
              </w:rPr>
              <w:t>--</w:t>
            </w:r>
            <w:r w:rsidRPr="004B1203">
              <w:rPr>
                <w:rFonts w:eastAsia="Times New Roman"/>
                <w:iCs/>
                <w:sz w:val="16"/>
                <w:szCs w:val="16"/>
                <w:lang w:eastAsia="en-GB"/>
              </w:rPr>
              <w:br/>
              <w:t>COP14</w:t>
            </w:r>
          </w:p>
        </w:tc>
        <w:tc>
          <w:tcPr>
            <w:tcW w:w="806" w:type="pct"/>
          </w:tcPr>
          <w:p w14:paraId="478F52F9" w14:textId="77777777" w:rsidR="005C5906" w:rsidRPr="00415308" w:rsidRDefault="00335AE5" w:rsidP="00604582">
            <w:pPr>
              <w:jc w:val="left"/>
              <w:rPr>
                <w:rFonts w:eastAsia="Times New Roman"/>
                <w:iCs/>
                <w:sz w:val="16"/>
                <w:szCs w:val="16"/>
                <w:lang w:eastAsia="en-GB"/>
              </w:rPr>
            </w:pPr>
            <w:r>
              <w:rPr>
                <w:rFonts w:eastAsia="Times New Roman"/>
                <w:iCs/>
                <w:sz w:val="16"/>
                <w:szCs w:val="16"/>
                <w:lang w:eastAsia="en-GB"/>
              </w:rPr>
              <w:t>Ongoing</w:t>
            </w:r>
          </w:p>
        </w:tc>
      </w:tr>
      <w:tr w:rsidR="00A26724" w14:paraId="65B2C7B9" w14:textId="77777777" w:rsidTr="002913C6">
        <w:trPr>
          <w:trHeight w:val="584"/>
        </w:trPr>
        <w:tc>
          <w:tcPr>
            <w:tcW w:w="5000" w:type="pct"/>
            <w:gridSpan w:val="10"/>
            <w:shd w:val="clear" w:color="auto" w:fill="B4C6E7"/>
          </w:tcPr>
          <w:p w14:paraId="193D74B3" w14:textId="77777777" w:rsidR="005C5906" w:rsidRPr="00006447" w:rsidRDefault="00335AE5" w:rsidP="002913C6">
            <w:pPr>
              <w:spacing w:before="120"/>
              <w:ind w:left="58" w:right="58"/>
              <w:rPr>
                <w:rFonts w:eastAsia="Times New Roman"/>
                <w:b/>
                <w:bCs/>
                <w:iCs/>
                <w:sz w:val="16"/>
                <w:szCs w:val="16"/>
                <w:lang w:eastAsia="en-GB"/>
              </w:rPr>
            </w:pPr>
            <w:r w:rsidRPr="00006447">
              <w:rPr>
                <w:rFonts w:eastAsia="Times New Roman"/>
                <w:b/>
                <w:bCs/>
                <w:iCs/>
                <w:sz w:val="16"/>
                <w:szCs w:val="16"/>
                <w:lang w:eastAsia="en-GB"/>
              </w:rPr>
              <w:t>MEMORANDUM OF UNDERSTANDING ON THE CONSERVATION OF SOUTHERN SOUTH AMERICAN MIGRATORY GRASSLAND BIRDS AND THEIR HABITATS</w:t>
            </w:r>
          </w:p>
        </w:tc>
      </w:tr>
      <w:tr w:rsidR="00B12830" w14:paraId="4F24B9DD" w14:textId="77777777" w:rsidTr="00B12830">
        <w:trPr>
          <w:trHeight w:val="171"/>
        </w:trPr>
        <w:tc>
          <w:tcPr>
            <w:tcW w:w="431" w:type="pct"/>
          </w:tcPr>
          <w:p w14:paraId="16A4F61A" w14:textId="77777777" w:rsidR="005C5906" w:rsidRDefault="00335AE5" w:rsidP="005C5906">
            <w:pPr>
              <w:rPr>
                <w:rFonts w:eastAsia="Times New Roman"/>
                <w:i/>
                <w:sz w:val="16"/>
                <w:szCs w:val="16"/>
                <w:lang w:eastAsia="en-GB"/>
              </w:rPr>
            </w:pPr>
            <w:r w:rsidRPr="00006447">
              <w:rPr>
                <w:rFonts w:eastAsia="Times New Roman"/>
                <w:i/>
                <w:sz w:val="16"/>
                <w:szCs w:val="16"/>
                <w:lang w:eastAsia="en-GB"/>
              </w:rPr>
              <w:t>Res.12.11</w:t>
            </w:r>
          </w:p>
          <w:p w14:paraId="5181FA84" w14:textId="77777777" w:rsidR="005C5906" w:rsidRDefault="00335AE5" w:rsidP="005C5906">
            <w:pPr>
              <w:rPr>
                <w:rFonts w:eastAsia="Times New Roman"/>
                <w:i/>
                <w:sz w:val="16"/>
                <w:szCs w:val="16"/>
                <w:lang w:eastAsia="en-GB"/>
              </w:rPr>
            </w:pPr>
            <w:r w:rsidRPr="00006447">
              <w:rPr>
                <w:rFonts w:eastAsia="Times New Roman"/>
                <w:i/>
                <w:sz w:val="16"/>
                <w:szCs w:val="16"/>
                <w:lang w:eastAsia="en-GB"/>
              </w:rPr>
              <w:t>(Rev.COP13)/</w:t>
            </w:r>
          </w:p>
          <w:p w14:paraId="02748734" w14:textId="77777777" w:rsidR="005C5906" w:rsidRPr="004B1203" w:rsidRDefault="00335AE5" w:rsidP="005C5906">
            <w:pPr>
              <w:rPr>
                <w:rFonts w:eastAsia="Times New Roman"/>
                <w:i/>
                <w:sz w:val="16"/>
                <w:szCs w:val="16"/>
                <w:u w:val="single"/>
                <w:lang w:eastAsia="en-GB"/>
              </w:rPr>
            </w:pPr>
            <w:r w:rsidRPr="00006447">
              <w:rPr>
                <w:rFonts w:eastAsia="Times New Roman"/>
                <w:i/>
                <w:sz w:val="16"/>
                <w:szCs w:val="16"/>
                <w:lang w:eastAsia="en-GB"/>
              </w:rPr>
              <w:t>Annex 1</w:t>
            </w:r>
          </w:p>
        </w:tc>
        <w:tc>
          <w:tcPr>
            <w:tcW w:w="833" w:type="pct"/>
          </w:tcPr>
          <w:p w14:paraId="4B7382EC" w14:textId="77777777" w:rsidR="005C5906" w:rsidRPr="00006447" w:rsidRDefault="00335AE5" w:rsidP="005C5906">
            <w:pPr>
              <w:rPr>
                <w:rFonts w:eastAsia="Times New Roman"/>
                <w:sz w:val="16"/>
                <w:szCs w:val="16"/>
                <w:shd w:val="clear" w:color="auto" w:fill="FFFFFF"/>
                <w:lang w:eastAsia="en-GB"/>
              </w:rPr>
            </w:pPr>
            <w:r w:rsidRPr="00006447">
              <w:rPr>
                <w:rFonts w:eastAsia="Times New Roman"/>
                <w:sz w:val="16"/>
                <w:szCs w:val="16"/>
                <w:shd w:val="clear" w:color="auto" w:fill="FFFFFF"/>
                <w:lang w:eastAsia="en-GB"/>
              </w:rPr>
              <w:t>Programme of Work on Migratory Birds and Flyways</w:t>
            </w:r>
          </w:p>
        </w:tc>
        <w:tc>
          <w:tcPr>
            <w:tcW w:w="632" w:type="pct"/>
          </w:tcPr>
          <w:p w14:paraId="297277F2" w14:textId="77777777" w:rsidR="005C5906" w:rsidRPr="00006447" w:rsidRDefault="00335AE5" w:rsidP="005C5906">
            <w:pPr>
              <w:rPr>
                <w:rFonts w:eastAsia="Times New Roman"/>
                <w:sz w:val="16"/>
                <w:szCs w:val="16"/>
                <w:lang w:eastAsia="en-GB"/>
              </w:rPr>
            </w:pPr>
            <w:r w:rsidRPr="00006447">
              <w:rPr>
                <w:rFonts w:eastAsia="Times New Roman"/>
                <w:sz w:val="16"/>
                <w:szCs w:val="16"/>
                <w:lang w:eastAsia="en-GB"/>
              </w:rPr>
              <w:t>Support the implementation of the action plan of the MOU on the Conservation of Southern South American Migratory Grassland Birds and their Habitats especially regarding concerted actions within areas of special interest as renewable energy potential impact and illegal trade of species within the MoU, and to report to COP14 onward</w:t>
            </w:r>
          </w:p>
        </w:tc>
        <w:tc>
          <w:tcPr>
            <w:tcW w:w="517" w:type="pct"/>
          </w:tcPr>
          <w:p w14:paraId="27705216" w14:textId="77777777" w:rsidR="005C5906" w:rsidRPr="00006447" w:rsidRDefault="00335AE5" w:rsidP="005C5906">
            <w:pPr>
              <w:rPr>
                <w:rFonts w:eastAsia="Times New Roman"/>
                <w:sz w:val="16"/>
                <w:szCs w:val="16"/>
                <w:lang w:eastAsia="en-GB"/>
              </w:rPr>
            </w:pPr>
            <w:r w:rsidRPr="00006447">
              <w:rPr>
                <w:rFonts w:eastAsia="Times New Roman"/>
                <w:sz w:val="16"/>
                <w:szCs w:val="16"/>
                <w:lang w:eastAsia="en-GB"/>
              </w:rPr>
              <w:t>Relevant action plan items implementation supported</w:t>
            </w:r>
          </w:p>
        </w:tc>
        <w:tc>
          <w:tcPr>
            <w:tcW w:w="402" w:type="pct"/>
          </w:tcPr>
          <w:p w14:paraId="1B09E14C" w14:textId="77777777" w:rsidR="005C5906" w:rsidRPr="00006447" w:rsidRDefault="00335AE5" w:rsidP="005C5906">
            <w:pPr>
              <w:jc w:val="center"/>
              <w:rPr>
                <w:rFonts w:eastAsia="Times New Roman"/>
                <w:iCs/>
                <w:sz w:val="16"/>
                <w:szCs w:val="16"/>
                <w:lang w:eastAsia="en-GB"/>
              </w:rPr>
            </w:pPr>
            <w:r w:rsidRPr="00006447">
              <w:rPr>
                <w:rFonts w:eastAsia="Times New Roman"/>
                <w:iCs/>
                <w:sz w:val="16"/>
                <w:szCs w:val="16"/>
                <w:lang w:eastAsia="en-GB"/>
              </w:rPr>
              <w:t>Ongoing</w:t>
            </w:r>
          </w:p>
        </w:tc>
        <w:tc>
          <w:tcPr>
            <w:tcW w:w="345" w:type="pct"/>
          </w:tcPr>
          <w:p w14:paraId="6514E923" w14:textId="77777777" w:rsidR="005C5906" w:rsidRPr="00006447" w:rsidRDefault="00335AE5" w:rsidP="005C5906">
            <w:pPr>
              <w:rPr>
                <w:rFonts w:eastAsia="Arial"/>
                <w:iCs/>
                <w:sz w:val="16"/>
                <w:szCs w:val="16"/>
                <w:lang w:eastAsia="en-GB"/>
              </w:rPr>
            </w:pPr>
            <w:r w:rsidRPr="00006447">
              <w:rPr>
                <w:rFonts w:eastAsia="Arial"/>
                <w:iCs/>
                <w:sz w:val="16"/>
                <w:szCs w:val="16"/>
                <w:lang w:eastAsia="en-GB"/>
              </w:rPr>
              <w:t>Patricia Serafini</w:t>
            </w:r>
          </w:p>
        </w:tc>
        <w:tc>
          <w:tcPr>
            <w:tcW w:w="316" w:type="pct"/>
          </w:tcPr>
          <w:p w14:paraId="6E40DD52" w14:textId="77777777" w:rsidR="005C5906" w:rsidRPr="0004067E" w:rsidRDefault="00335AE5" w:rsidP="005C5906">
            <w:pPr>
              <w:rPr>
                <w:rFonts w:eastAsia="Arial"/>
                <w:iCs/>
                <w:sz w:val="16"/>
                <w:szCs w:val="16"/>
                <w:u w:val="single"/>
                <w:lang w:eastAsia="en-GB"/>
              </w:rPr>
            </w:pPr>
            <w:r w:rsidRPr="000F40F0">
              <w:rPr>
                <w:rFonts w:eastAsia="Arial"/>
                <w:iCs/>
                <w:sz w:val="16"/>
                <w:szCs w:val="16"/>
                <w:lang w:eastAsia="en-GB"/>
              </w:rPr>
              <w:t>Rob Clay;</w:t>
            </w:r>
            <w:r>
              <w:rPr>
                <w:rFonts w:eastAsia="Arial"/>
                <w:iCs/>
                <w:sz w:val="16"/>
                <w:szCs w:val="16"/>
                <w:u w:val="single"/>
                <w:lang w:eastAsia="en-GB"/>
              </w:rPr>
              <w:t xml:space="preserve"> </w:t>
            </w:r>
            <w:r w:rsidRPr="00006447">
              <w:rPr>
                <w:rFonts w:eastAsia="Arial"/>
                <w:iCs/>
                <w:sz w:val="16"/>
                <w:szCs w:val="16"/>
                <w:lang w:eastAsia="en-GB"/>
              </w:rPr>
              <w:t>Secretariat: Iván Ramirez; Tilman Schneider</w:t>
            </w:r>
          </w:p>
        </w:tc>
        <w:tc>
          <w:tcPr>
            <w:tcW w:w="288" w:type="pct"/>
            <w:shd w:val="clear" w:color="auto" w:fill="auto"/>
          </w:tcPr>
          <w:p w14:paraId="49778B6C" w14:textId="77777777" w:rsidR="005C5906" w:rsidRPr="00006447" w:rsidRDefault="00335AE5" w:rsidP="005C5906">
            <w:pPr>
              <w:rPr>
                <w:rFonts w:eastAsia="Times New Roman"/>
                <w:iCs/>
                <w:sz w:val="16"/>
                <w:szCs w:val="16"/>
                <w:lang w:eastAsia="en-GB"/>
              </w:rPr>
            </w:pPr>
            <w:r w:rsidRPr="00006447">
              <w:rPr>
                <w:rFonts w:eastAsia="Times New Roman"/>
                <w:iCs/>
                <w:sz w:val="16"/>
                <w:szCs w:val="16"/>
                <w:lang w:eastAsia="en-GB"/>
              </w:rPr>
              <w:t>Medium</w:t>
            </w:r>
          </w:p>
        </w:tc>
        <w:tc>
          <w:tcPr>
            <w:tcW w:w="430" w:type="pct"/>
          </w:tcPr>
          <w:p w14:paraId="0A2C9929" w14:textId="77777777" w:rsidR="005C5906" w:rsidRPr="00006447" w:rsidRDefault="00335AE5" w:rsidP="005C5906">
            <w:pPr>
              <w:jc w:val="center"/>
              <w:rPr>
                <w:rFonts w:eastAsia="Times New Roman"/>
                <w:iCs/>
                <w:sz w:val="16"/>
                <w:szCs w:val="16"/>
                <w:lang w:eastAsia="en-GB"/>
              </w:rPr>
            </w:pPr>
            <w:r w:rsidRPr="00006447">
              <w:rPr>
                <w:rFonts w:eastAsia="Times New Roman"/>
                <w:iCs/>
                <w:sz w:val="16"/>
                <w:szCs w:val="16"/>
                <w:lang w:eastAsia="en-GB"/>
              </w:rPr>
              <w:t>ScC-SC6</w:t>
            </w:r>
          </w:p>
        </w:tc>
        <w:tc>
          <w:tcPr>
            <w:tcW w:w="806" w:type="pct"/>
          </w:tcPr>
          <w:p w14:paraId="6BFC7516" w14:textId="77777777" w:rsidR="005C5906" w:rsidRPr="002A1518" w:rsidRDefault="00335AE5" w:rsidP="00A541FA">
            <w:pPr>
              <w:jc w:val="left"/>
              <w:rPr>
                <w:rFonts w:eastAsia="Times New Roman"/>
                <w:iCs/>
                <w:sz w:val="16"/>
                <w:szCs w:val="16"/>
                <w:lang w:eastAsia="en-GB"/>
              </w:rPr>
            </w:pPr>
            <w:r>
              <w:rPr>
                <w:rFonts w:eastAsia="Times New Roman"/>
                <w:iCs/>
                <w:sz w:val="16"/>
                <w:szCs w:val="16"/>
                <w:lang w:eastAsia="en-GB"/>
              </w:rPr>
              <w:t>Ongoing</w:t>
            </w:r>
            <w:r w:rsidR="00690956">
              <w:rPr>
                <w:rFonts w:eastAsia="Times New Roman"/>
                <w:iCs/>
                <w:sz w:val="16"/>
                <w:szCs w:val="16"/>
                <w:lang w:eastAsia="en-GB"/>
              </w:rPr>
              <w:t xml:space="preserve">. Synergies </w:t>
            </w:r>
            <w:r w:rsidR="009E2CE6">
              <w:rPr>
                <w:rFonts w:eastAsia="Times New Roman"/>
                <w:iCs/>
                <w:sz w:val="16"/>
                <w:szCs w:val="16"/>
                <w:lang w:eastAsia="en-GB"/>
              </w:rPr>
              <w:t xml:space="preserve">created </w:t>
            </w:r>
            <w:r w:rsidR="00690956">
              <w:rPr>
                <w:rFonts w:eastAsia="Times New Roman"/>
                <w:iCs/>
                <w:sz w:val="16"/>
                <w:szCs w:val="16"/>
                <w:lang w:eastAsia="en-GB"/>
              </w:rPr>
              <w:t>through Brazil’s activities in ETF</w:t>
            </w:r>
            <w:r w:rsidR="009E2CE6">
              <w:rPr>
                <w:rFonts w:eastAsia="Times New Roman"/>
                <w:iCs/>
                <w:sz w:val="16"/>
                <w:szCs w:val="16"/>
                <w:lang w:eastAsia="en-GB"/>
              </w:rPr>
              <w:t>.</w:t>
            </w:r>
          </w:p>
        </w:tc>
      </w:tr>
    </w:tbl>
    <w:p w14:paraId="4EFB2A47" w14:textId="77777777" w:rsidR="0040515C" w:rsidRPr="007A7714" w:rsidRDefault="0040515C" w:rsidP="007A7714">
      <w:pPr>
        <w:spacing w:before="40" w:after="40"/>
        <w:ind w:left="57" w:right="57"/>
        <w:jc w:val="both"/>
        <w:rPr>
          <w:rFonts w:ascii="Times New Roman" w:eastAsia="Times New Roman" w:hAnsi="Times New Roman" w:cs="Times New Roman"/>
          <w:sz w:val="16"/>
          <w:szCs w:val="16"/>
          <w:lang w:val="en-GB" w:eastAsia="en-GB"/>
        </w:rPr>
        <w:sectPr w:rsidR="0040515C" w:rsidRPr="007A7714" w:rsidSect="00A21F3A">
          <w:footerReference w:type="even" r:id="rId35"/>
          <w:footerReference w:type="default" r:id="rId36"/>
          <w:headerReference w:type="first" r:id="rId37"/>
          <w:footerReference w:type="first" r:id="rId38"/>
          <w:pgSz w:w="16838" w:h="11906" w:orient="landscape"/>
          <w:pgMar w:top="1134" w:right="1134" w:bottom="990" w:left="1134" w:header="708" w:footer="708" w:gutter="0"/>
          <w:cols w:space="708"/>
          <w:titlePg/>
          <w:docGrid w:linePitch="360"/>
        </w:sectPr>
      </w:pPr>
    </w:p>
    <w:p w14:paraId="50623585" w14:textId="77777777" w:rsidR="00ED35A3" w:rsidRPr="00ED35A3" w:rsidRDefault="00ED35A3" w:rsidP="00FD3E93">
      <w:pPr>
        <w:jc w:val="both"/>
        <w:rPr>
          <w:rFonts w:eastAsia="Times New Roman" w:cs="Arial"/>
          <w:lang w:eastAsia="en-GB"/>
        </w:rPr>
      </w:pPr>
    </w:p>
    <w:tbl>
      <w:tblPr>
        <w:tblStyle w:val="TableGrid13"/>
        <w:tblW w:w="5300" w:type="pct"/>
        <w:tblInd w:w="-545" w:type="dxa"/>
        <w:tblLayout w:type="fixed"/>
        <w:tblLook w:val="04A0" w:firstRow="1" w:lastRow="0" w:firstColumn="1" w:lastColumn="0" w:noHBand="0" w:noVBand="1"/>
      </w:tblPr>
      <w:tblGrid>
        <w:gridCol w:w="1351"/>
        <w:gridCol w:w="2607"/>
        <w:gridCol w:w="1891"/>
        <w:gridCol w:w="1709"/>
        <w:gridCol w:w="1259"/>
        <w:gridCol w:w="1083"/>
        <w:gridCol w:w="990"/>
        <w:gridCol w:w="898"/>
        <w:gridCol w:w="1225"/>
        <w:gridCol w:w="2412"/>
      </w:tblGrid>
      <w:tr w:rsidR="002913C6" w14:paraId="79C416EA" w14:textId="77777777" w:rsidTr="002913C6">
        <w:trPr>
          <w:trHeight w:val="171"/>
          <w:tblHeader/>
        </w:trPr>
        <w:tc>
          <w:tcPr>
            <w:tcW w:w="438" w:type="pct"/>
            <w:shd w:val="clear" w:color="auto" w:fill="D0CECE"/>
            <w:vAlign w:val="center"/>
          </w:tcPr>
          <w:p w14:paraId="62AC0DCD" w14:textId="77777777" w:rsidR="00ED35A3" w:rsidRPr="00F70AEE" w:rsidRDefault="00ED35A3">
            <w:pPr>
              <w:spacing w:before="40" w:after="40"/>
              <w:ind w:left="57" w:right="57"/>
              <w:jc w:val="center"/>
              <w:rPr>
                <w:rFonts w:eastAsia="Times New Roman"/>
                <w:i/>
                <w:sz w:val="16"/>
                <w:szCs w:val="16"/>
                <w:lang w:eastAsia="en-GB"/>
              </w:rPr>
            </w:pPr>
          </w:p>
        </w:tc>
        <w:tc>
          <w:tcPr>
            <w:tcW w:w="845" w:type="pct"/>
            <w:shd w:val="clear" w:color="auto" w:fill="D0CECE"/>
            <w:vAlign w:val="center"/>
          </w:tcPr>
          <w:p w14:paraId="7D9A4D2E" w14:textId="77777777" w:rsidR="00ED35A3" w:rsidRPr="00F70AEE" w:rsidRDefault="00335AE5">
            <w:pPr>
              <w:spacing w:before="40" w:after="40"/>
              <w:ind w:left="57" w:right="57"/>
              <w:jc w:val="center"/>
              <w:rPr>
                <w:rFonts w:eastAsia="Times New Roman"/>
                <w:sz w:val="16"/>
                <w:szCs w:val="16"/>
                <w:lang w:eastAsia="en-GB"/>
              </w:rPr>
            </w:pPr>
            <w:r w:rsidRPr="00F70AEE">
              <w:rPr>
                <w:rFonts w:eastAsia="Times New Roman"/>
                <w:b/>
                <w:sz w:val="16"/>
                <w:szCs w:val="16"/>
                <w:lang w:eastAsia="en-GB"/>
              </w:rPr>
              <w:t>Mandate</w:t>
            </w:r>
          </w:p>
        </w:tc>
        <w:tc>
          <w:tcPr>
            <w:tcW w:w="613" w:type="pct"/>
            <w:shd w:val="clear" w:color="auto" w:fill="D0CECE"/>
            <w:vAlign w:val="center"/>
          </w:tcPr>
          <w:p w14:paraId="238FEA81" w14:textId="77777777" w:rsidR="00ED35A3" w:rsidRPr="00F70AEE" w:rsidRDefault="00335AE5">
            <w:pPr>
              <w:spacing w:before="40" w:after="40"/>
              <w:ind w:left="57" w:right="57" w:firstLine="74"/>
              <w:jc w:val="center"/>
              <w:rPr>
                <w:rFonts w:eastAsia="Times New Roman"/>
                <w:sz w:val="16"/>
                <w:szCs w:val="16"/>
                <w:lang w:eastAsia="en-GB"/>
              </w:rPr>
            </w:pPr>
            <w:r w:rsidRPr="00F70AEE">
              <w:rPr>
                <w:rFonts w:eastAsia="Times New Roman"/>
                <w:b/>
                <w:sz w:val="16"/>
                <w:szCs w:val="16"/>
                <w:lang w:eastAsia="en-GB"/>
              </w:rPr>
              <w:t>Activity</w:t>
            </w:r>
          </w:p>
        </w:tc>
        <w:tc>
          <w:tcPr>
            <w:tcW w:w="554" w:type="pct"/>
            <w:shd w:val="clear" w:color="auto" w:fill="D0CECE"/>
            <w:vAlign w:val="center"/>
          </w:tcPr>
          <w:p w14:paraId="63241607" w14:textId="77777777" w:rsidR="00ED35A3" w:rsidRPr="00F70AEE" w:rsidRDefault="00335AE5">
            <w:pPr>
              <w:spacing w:before="40" w:after="40"/>
              <w:ind w:left="57" w:right="57"/>
              <w:jc w:val="center"/>
              <w:rPr>
                <w:rFonts w:eastAsia="Times New Roman"/>
                <w:sz w:val="16"/>
                <w:szCs w:val="16"/>
                <w:lang w:eastAsia="en-GB"/>
              </w:rPr>
            </w:pPr>
            <w:r w:rsidRPr="00F70AEE">
              <w:rPr>
                <w:rFonts w:eastAsia="Times New Roman"/>
                <w:b/>
                <w:sz w:val="16"/>
                <w:szCs w:val="16"/>
                <w:lang w:eastAsia="en-GB"/>
              </w:rPr>
              <w:t>Expected Output</w:t>
            </w:r>
          </w:p>
        </w:tc>
        <w:tc>
          <w:tcPr>
            <w:tcW w:w="408" w:type="pct"/>
            <w:shd w:val="clear" w:color="auto" w:fill="D0CECE"/>
            <w:vAlign w:val="center"/>
          </w:tcPr>
          <w:p w14:paraId="7A6DE919"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Timeframe</w:t>
            </w:r>
          </w:p>
        </w:tc>
        <w:tc>
          <w:tcPr>
            <w:tcW w:w="351" w:type="pct"/>
            <w:shd w:val="clear" w:color="auto" w:fill="D0CECE"/>
            <w:vAlign w:val="center"/>
          </w:tcPr>
          <w:p w14:paraId="65946D20"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Lead</w:t>
            </w:r>
          </w:p>
        </w:tc>
        <w:tc>
          <w:tcPr>
            <w:tcW w:w="321" w:type="pct"/>
            <w:shd w:val="clear" w:color="auto" w:fill="D0CECE"/>
            <w:vAlign w:val="center"/>
          </w:tcPr>
          <w:p w14:paraId="0A2B4702"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Contributors</w:t>
            </w:r>
          </w:p>
        </w:tc>
        <w:tc>
          <w:tcPr>
            <w:tcW w:w="291" w:type="pct"/>
            <w:shd w:val="clear" w:color="auto" w:fill="D0CECE"/>
            <w:vAlign w:val="center"/>
          </w:tcPr>
          <w:p w14:paraId="394FDE29"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Priority</w:t>
            </w:r>
          </w:p>
        </w:tc>
        <w:tc>
          <w:tcPr>
            <w:tcW w:w="397" w:type="pct"/>
            <w:shd w:val="clear" w:color="auto" w:fill="D0CECE"/>
            <w:vAlign w:val="center"/>
          </w:tcPr>
          <w:p w14:paraId="480A9AD8"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Report to</w:t>
            </w:r>
          </w:p>
        </w:tc>
        <w:tc>
          <w:tcPr>
            <w:tcW w:w="781" w:type="pct"/>
            <w:shd w:val="clear" w:color="auto" w:fill="D0CECE"/>
            <w:vAlign w:val="center"/>
          </w:tcPr>
          <w:p w14:paraId="59E3230A" w14:textId="77777777" w:rsidR="00ED35A3" w:rsidRPr="00F70AEE" w:rsidRDefault="00335AE5">
            <w:pPr>
              <w:spacing w:before="40" w:after="40"/>
              <w:ind w:left="57" w:right="57"/>
              <w:jc w:val="center"/>
              <w:rPr>
                <w:rFonts w:eastAsia="Times New Roman"/>
                <w:i/>
                <w:sz w:val="16"/>
                <w:szCs w:val="16"/>
                <w:lang w:eastAsia="en-GB"/>
              </w:rPr>
            </w:pPr>
            <w:r w:rsidRPr="00F70AEE">
              <w:rPr>
                <w:rFonts w:eastAsia="Times New Roman"/>
                <w:b/>
                <w:sz w:val="16"/>
                <w:szCs w:val="16"/>
                <w:lang w:eastAsia="en-GB"/>
              </w:rPr>
              <w:t>Status</w:t>
            </w:r>
          </w:p>
        </w:tc>
      </w:tr>
      <w:tr w:rsidR="002913C6" w14:paraId="5AFF7A34" w14:textId="77777777" w:rsidTr="002913C6">
        <w:trPr>
          <w:trHeight w:val="171"/>
        </w:trPr>
        <w:tc>
          <w:tcPr>
            <w:tcW w:w="438" w:type="pct"/>
          </w:tcPr>
          <w:p w14:paraId="72AFF881"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Resolution / Decision number </w:t>
            </w:r>
          </w:p>
        </w:tc>
        <w:tc>
          <w:tcPr>
            <w:tcW w:w="845" w:type="pct"/>
          </w:tcPr>
          <w:p w14:paraId="63DD6379"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Text of Resolution / Decision </w:t>
            </w:r>
          </w:p>
          <w:p w14:paraId="3F3E077A" w14:textId="77777777" w:rsidR="00ED35A3" w:rsidRPr="00F70AEE" w:rsidRDefault="00ED35A3">
            <w:pPr>
              <w:spacing w:before="40" w:after="40"/>
              <w:ind w:left="57" w:right="57"/>
              <w:jc w:val="both"/>
              <w:rPr>
                <w:rFonts w:eastAsia="Times New Roman"/>
                <w:sz w:val="16"/>
                <w:szCs w:val="16"/>
                <w:lang w:eastAsia="en-GB"/>
              </w:rPr>
            </w:pPr>
          </w:p>
          <w:p w14:paraId="49B1AA16" w14:textId="77777777" w:rsidR="00ED35A3" w:rsidRPr="00F70AEE" w:rsidRDefault="00335AE5">
            <w:pPr>
              <w:spacing w:before="40" w:after="40"/>
              <w:ind w:left="57" w:right="57"/>
              <w:jc w:val="both"/>
              <w:rPr>
                <w:rFonts w:eastAsia="Times New Roman"/>
                <w:sz w:val="16"/>
                <w:szCs w:val="16"/>
                <w:lang w:eastAsia="en-GB"/>
              </w:rPr>
            </w:pPr>
            <w:r w:rsidRPr="00F70AEE">
              <w:rPr>
                <w:rFonts w:eastAsia="Times New Roman"/>
                <w:sz w:val="16"/>
                <w:szCs w:val="16"/>
                <w:lang w:eastAsia="en-GB"/>
              </w:rPr>
              <w:t>(The Scientific Council shall/should)</w:t>
            </w:r>
          </w:p>
        </w:tc>
        <w:tc>
          <w:tcPr>
            <w:tcW w:w="613" w:type="pct"/>
          </w:tcPr>
          <w:p w14:paraId="3FD6F4DE" w14:textId="77777777" w:rsidR="00ED35A3" w:rsidRPr="00F70AEE" w:rsidRDefault="00335AE5">
            <w:pPr>
              <w:spacing w:before="40" w:after="40"/>
              <w:ind w:left="57" w:right="57"/>
              <w:jc w:val="both"/>
              <w:rPr>
                <w:rFonts w:eastAsia="Times New Roman"/>
                <w:sz w:val="16"/>
                <w:szCs w:val="16"/>
                <w:lang w:eastAsia="en-GB"/>
              </w:rPr>
            </w:pPr>
            <w:r w:rsidRPr="00F70AEE">
              <w:rPr>
                <w:rFonts w:eastAsia="Times New Roman"/>
                <w:i/>
                <w:sz w:val="16"/>
                <w:szCs w:val="16"/>
                <w:lang w:eastAsia="en-GB"/>
              </w:rPr>
              <w:t>Further short description of activity (if necessary)</w:t>
            </w:r>
          </w:p>
        </w:tc>
        <w:tc>
          <w:tcPr>
            <w:tcW w:w="554" w:type="pct"/>
          </w:tcPr>
          <w:p w14:paraId="347CD18D" w14:textId="77777777" w:rsidR="00ED35A3" w:rsidRPr="00F70AEE" w:rsidRDefault="00335AE5">
            <w:pPr>
              <w:spacing w:before="40" w:after="40"/>
              <w:ind w:left="57" w:right="57"/>
              <w:jc w:val="both"/>
              <w:rPr>
                <w:rFonts w:eastAsia="Times New Roman"/>
                <w:sz w:val="16"/>
                <w:szCs w:val="16"/>
                <w:lang w:eastAsia="en-GB"/>
              </w:rPr>
            </w:pPr>
            <w:r w:rsidRPr="00F70AEE">
              <w:rPr>
                <w:rFonts w:eastAsia="Times New Roman"/>
                <w:i/>
                <w:sz w:val="16"/>
                <w:szCs w:val="16"/>
                <w:lang w:eastAsia="en-GB"/>
              </w:rPr>
              <w:t>List of outputs</w:t>
            </w:r>
          </w:p>
        </w:tc>
        <w:tc>
          <w:tcPr>
            <w:tcW w:w="408" w:type="pct"/>
          </w:tcPr>
          <w:p w14:paraId="337FCD17"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Timeframe (year and/or meeting) (as per Res / Dec, if provided) </w:t>
            </w:r>
          </w:p>
        </w:tc>
        <w:tc>
          <w:tcPr>
            <w:tcW w:w="351" w:type="pct"/>
          </w:tcPr>
          <w:p w14:paraId="48EBAE0B" w14:textId="77777777" w:rsidR="00ED35A3" w:rsidRPr="00F70AEE" w:rsidRDefault="00335AE5">
            <w:pPr>
              <w:spacing w:before="40" w:after="40"/>
              <w:ind w:left="57" w:right="57"/>
              <w:jc w:val="both"/>
              <w:rPr>
                <w:rFonts w:eastAsia="Times New Roman"/>
                <w:i/>
                <w:sz w:val="16"/>
                <w:szCs w:val="16"/>
                <w:lang w:eastAsia="en-GB"/>
              </w:rPr>
            </w:pPr>
            <w:r>
              <w:rPr>
                <w:rFonts w:eastAsia="Times New Roman"/>
                <w:i/>
                <w:sz w:val="16"/>
                <w:szCs w:val="16"/>
                <w:lang w:eastAsia="en-GB"/>
              </w:rPr>
              <w:t>Name of lead person(s)</w:t>
            </w:r>
          </w:p>
        </w:tc>
        <w:tc>
          <w:tcPr>
            <w:tcW w:w="321" w:type="pct"/>
          </w:tcPr>
          <w:p w14:paraId="1480A8CD"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Names of </w:t>
            </w:r>
            <w:r>
              <w:rPr>
                <w:rFonts w:eastAsia="Times New Roman"/>
                <w:i/>
                <w:sz w:val="16"/>
                <w:szCs w:val="16"/>
                <w:lang w:eastAsia="en-GB"/>
              </w:rPr>
              <w:t xml:space="preserve">other </w:t>
            </w:r>
            <w:r w:rsidRPr="00F70AEE">
              <w:rPr>
                <w:rFonts w:eastAsia="Times New Roman"/>
                <w:i/>
                <w:sz w:val="16"/>
                <w:szCs w:val="16"/>
                <w:lang w:eastAsia="en-GB"/>
              </w:rPr>
              <w:t>people involved</w:t>
            </w:r>
          </w:p>
        </w:tc>
        <w:tc>
          <w:tcPr>
            <w:tcW w:w="291" w:type="pct"/>
          </w:tcPr>
          <w:p w14:paraId="26D87AEB"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Core, High, Medium, Low</w:t>
            </w:r>
          </w:p>
        </w:tc>
        <w:tc>
          <w:tcPr>
            <w:tcW w:w="397" w:type="pct"/>
          </w:tcPr>
          <w:p w14:paraId="59F056EC"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ScC, StC, COP (including session number)</w:t>
            </w:r>
          </w:p>
        </w:tc>
        <w:tc>
          <w:tcPr>
            <w:tcW w:w="781" w:type="pct"/>
          </w:tcPr>
          <w:p w14:paraId="7443757F" w14:textId="77777777" w:rsidR="00ED35A3" w:rsidRPr="00F70AEE" w:rsidRDefault="00335AE5">
            <w:pPr>
              <w:spacing w:before="40" w:after="40"/>
              <w:ind w:left="57" w:right="57"/>
              <w:jc w:val="both"/>
              <w:rPr>
                <w:rFonts w:eastAsia="Times New Roman"/>
                <w:i/>
                <w:sz w:val="16"/>
                <w:szCs w:val="16"/>
                <w:lang w:eastAsia="en-GB"/>
              </w:rPr>
            </w:pPr>
            <w:r w:rsidRPr="00F70AEE">
              <w:rPr>
                <w:rFonts w:eastAsia="Times New Roman"/>
                <w:i/>
                <w:sz w:val="16"/>
                <w:szCs w:val="16"/>
                <w:lang w:eastAsia="en-GB"/>
              </w:rPr>
              <w:t xml:space="preserve">Status of the activity </w:t>
            </w:r>
            <w:r w:rsidR="00376AEA">
              <w:rPr>
                <w:rFonts w:eastAsia="Times New Roman"/>
                <w:i/>
                <w:sz w:val="16"/>
                <w:szCs w:val="16"/>
                <w:lang w:eastAsia="en-GB"/>
              </w:rPr>
              <w:t xml:space="preserve">as of </w:t>
            </w:r>
            <w:r w:rsidR="00562924">
              <w:rPr>
                <w:rFonts w:eastAsia="Times New Roman"/>
                <w:i/>
                <w:sz w:val="16"/>
                <w:szCs w:val="16"/>
                <w:lang w:eastAsia="en-GB"/>
              </w:rPr>
              <w:t>July 2023</w:t>
            </w:r>
          </w:p>
        </w:tc>
      </w:tr>
      <w:tr w:rsidR="00A26724" w14:paraId="1838EF24" w14:textId="77777777" w:rsidTr="002913C6">
        <w:trPr>
          <w:trHeight w:val="472"/>
        </w:trPr>
        <w:tc>
          <w:tcPr>
            <w:tcW w:w="5000" w:type="pct"/>
            <w:gridSpan w:val="10"/>
            <w:shd w:val="clear" w:color="auto" w:fill="FFD966"/>
            <w:vAlign w:val="center"/>
          </w:tcPr>
          <w:p w14:paraId="15FFFA7B" w14:textId="77777777" w:rsidR="00ED35A3" w:rsidRPr="005D248C" w:rsidRDefault="00335AE5">
            <w:pPr>
              <w:spacing w:before="40" w:after="40"/>
              <w:ind w:left="57" w:right="57"/>
              <w:jc w:val="center"/>
              <w:rPr>
                <w:rFonts w:eastAsia="Times New Roman"/>
                <w:b/>
                <w:bCs/>
                <w:i/>
                <w:lang w:eastAsia="en-GB"/>
              </w:rPr>
            </w:pPr>
            <w:r w:rsidRPr="005D248C">
              <w:rPr>
                <w:rFonts w:eastAsia="Times New Roman"/>
                <w:b/>
                <w:bCs/>
                <w:i/>
                <w:color w:val="000000" w:themeColor="text1"/>
                <w:lang w:eastAsia="en-GB"/>
              </w:rPr>
              <w:t>Cross-Cutting Conservation Issues</w:t>
            </w:r>
          </w:p>
        </w:tc>
      </w:tr>
      <w:tr w:rsidR="00A26724" w14:paraId="01F7CF65" w14:textId="77777777" w:rsidTr="002913C6">
        <w:trPr>
          <w:trHeight w:val="171"/>
        </w:trPr>
        <w:tc>
          <w:tcPr>
            <w:tcW w:w="5000" w:type="pct"/>
            <w:gridSpan w:val="10"/>
            <w:shd w:val="clear" w:color="auto" w:fill="B4C6E7"/>
          </w:tcPr>
          <w:p w14:paraId="5B3B033B" w14:textId="77777777" w:rsidR="00ED35A3" w:rsidRPr="00F70AEE" w:rsidRDefault="00335AE5">
            <w:pPr>
              <w:spacing w:before="60" w:after="60"/>
              <w:ind w:left="58" w:right="58"/>
              <w:rPr>
                <w:rFonts w:eastAsia="Times New Roman"/>
                <w:i/>
                <w:iCs/>
                <w:sz w:val="16"/>
                <w:szCs w:val="16"/>
                <w:lang w:eastAsia="en-GB"/>
              </w:rPr>
            </w:pPr>
            <w:r w:rsidRPr="00F70AEE">
              <w:rPr>
                <w:rFonts w:eastAsia="Times New Roman"/>
                <w:b/>
                <w:sz w:val="16"/>
                <w:szCs w:val="16"/>
                <w:lang w:eastAsia="en-GB"/>
              </w:rPr>
              <w:t>IMPROVING WAYS OF ADDRESSING CONNECTIVITY IN THE CONSERVATION OF MIGRATORY SPECIES</w:t>
            </w:r>
          </w:p>
        </w:tc>
      </w:tr>
      <w:tr w:rsidR="002913C6" w14:paraId="162120C1" w14:textId="77777777" w:rsidTr="002913C6">
        <w:trPr>
          <w:trHeight w:val="171"/>
        </w:trPr>
        <w:tc>
          <w:tcPr>
            <w:tcW w:w="438" w:type="pct"/>
          </w:tcPr>
          <w:p w14:paraId="1ADC0AD1"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Dec. 13.114</w:t>
            </w:r>
          </w:p>
        </w:tc>
        <w:tc>
          <w:tcPr>
            <w:tcW w:w="845" w:type="pct"/>
          </w:tcPr>
          <w:p w14:paraId="0697C574" w14:textId="77777777" w:rsidR="00ED35A3" w:rsidRDefault="00335AE5">
            <w:pPr>
              <w:spacing w:before="40" w:after="40"/>
              <w:ind w:left="57" w:right="57"/>
              <w:jc w:val="both"/>
              <w:rPr>
                <w:rFonts w:eastAsia="Times New Roman"/>
                <w:i/>
                <w:sz w:val="16"/>
                <w:szCs w:val="16"/>
                <w:shd w:val="clear" w:color="auto" w:fill="FFFFFF"/>
                <w:lang w:eastAsia="en-GB"/>
              </w:rPr>
            </w:pPr>
            <w:r w:rsidRPr="00E67B49">
              <w:rPr>
                <w:rFonts w:eastAsia="Times New Roman"/>
                <w:i/>
                <w:sz w:val="16"/>
                <w:szCs w:val="16"/>
                <w:shd w:val="clear" w:color="auto" w:fill="FFFFFF"/>
                <w:lang w:eastAsia="en-GB"/>
              </w:rPr>
              <w:t xml:space="preserve">The Scientific Council is requested, subject to the availability of resources, to undertake the following tasks for enhancing the scientific understanding of connectivity issues in relation to migratory species: </w:t>
            </w:r>
          </w:p>
          <w:p w14:paraId="292EEB29" w14:textId="77777777" w:rsidR="00ED35A3" w:rsidRDefault="00335AE5" w:rsidP="00C748F0">
            <w:pPr>
              <w:spacing w:before="40" w:after="40"/>
              <w:ind w:left="57" w:right="57"/>
              <w:jc w:val="both"/>
              <w:rPr>
                <w:rFonts w:eastAsia="Times New Roman"/>
                <w:i/>
                <w:sz w:val="16"/>
                <w:szCs w:val="16"/>
                <w:shd w:val="clear" w:color="auto" w:fill="FFFFFF"/>
                <w:lang w:eastAsia="en-GB"/>
              </w:rPr>
            </w:pPr>
            <w:r w:rsidRPr="00E67B49">
              <w:rPr>
                <w:rFonts w:eastAsia="Times New Roman"/>
                <w:i/>
                <w:sz w:val="16"/>
                <w:szCs w:val="16"/>
                <w:shd w:val="clear" w:color="auto" w:fill="FFFFFF"/>
                <w:lang w:eastAsia="en-GB"/>
              </w:rPr>
              <w:t>a) review the scope for existing major databases to support relevant analyses and syntheses of information on connectivity, and identify options inter alia for ensuring sustainability and enhanced operability and coordination of such databases for this purpose;</w:t>
            </w:r>
          </w:p>
          <w:p w14:paraId="077EAF3D" w14:textId="6FCD11C0" w:rsidR="002913C6" w:rsidRPr="00FD3E93" w:rsidRDefault="002913C6" w:rsidP="00C748F0">
            <w:pPr>
              <w:spacing w:before="40" w:after="40"/>
              <w:ind w:left="57" w:right="57"/>
              <w:jc w:val="both"/>
              <w:rPr>
                <w:rFonts w:eastAsia="Times New Roman"/>
                <w:i/>
                <w:sz w:val="16"/>
                <w:szCs w:val="16"/>
                <w:shd w:val="clear" w:color="auto" w:fill="FFFFFF"/>
                <w:lang w:eastAsia="en-GB"/>
              </w:rPr>
            </w:pPr>
          </w:p>
        </w:tc>
        <w:tc>
          <w:tcPr>
            <w:tcW w:w="613" w:type="pct"/>
          </w:tcPr>
          <w:p w14:paraId="22155E33" w14:textId="77777777" w:rsidR="00ED35A3" w:rsidRPr="00FD3E93" w:rsidRDefault="00335AE5">
            <w:pPr>
              <w:spacing w:before="40" w:after="40"/>
              <w:ind w:left="57" w:right="57"/>
              <w:jc w:val="both"/>
              <w:rPr>
                <w:rFonts w:eastAsia="Times New Roman"/>
                <w:iCs/>
                <w:sz w:val="16"/>
                <w:szCs w:val="16"/>
                <w:lang w:eastAsia="en-GB"/>
              </w:rPr>
            </w:pPr>
            <w:r w:rsidRPr="00E67B49">
              <w:rPr>
                <w:rFonts w:eastAsia="Times New Roman"/>
                <w:iCs/>
                <w:sz w:val="16"/>
                <w:szCs w:val="16"/>
                <w:lang w:eastAsia="en-GB"/>
              </w:rPr>
              <w:t>Develop ToR for the review; identify suitable partners and potential donors to undertake it; upon successful fundraising, oversee production of the review and draw conclusions/recommendations as appropriate</w:t>
            </w:r>
          </w:p>
        </w:tc>
        <w:tc>
          <w:tcPr>
            <w:tcW w:w="554" w:type="pct"/>
          </w:tcPr>
          <w:p w14:paraId="28CB965B" w14:textId="77777777" w:rsidR="00ED35A3" w:rsidRPr="00FD3E93" w:rsidRDefault="00335AE5">
            <w:pPr>
              <w:spacing w:before="40" w:after="40"/>
              <w:ind w:left="57" w:right="57"/>
              <w:jc w:val="both"/>
              <w:rPr>
                <w:rFonts w:eastAsia="Times New Roman"/>
                <w:iCs/>
                <w:sz w:val="16"/>
                <w:szCs w:val="16"/>
                <w:lang w:eastAsia="en-GB"/>
              </w:rPr>
            </w:pPr>
            <w:r w:rsidRPr="00E67B49">
              <w:rPr>
                <w:rFonts w:eastAsia="Times New Roman"/>
                <w:iCs/>
                <w:sz w:val="16"/>
                <w:szCs w:val="16"/>
                <w:lang w:eastAsia="en-GB"/>
              </w:rPr>
              <w:t xml:space="preserve">Review Undertaken  </w:t>
            </w:r>
          </w:p>
        </w:tc>
        <w:tc>
          <w:tcPr>
            <w:tcW w:w="408" w:type="pct"/>
          </w:tcPr>
          <w:p w14:paraId="2553F402" w14:textId="77777777" w:rsidR="00ED35A3" w:rsidRPr="00E67B49" w:rsidRDefault="00335AE5">
            <w:pPr>
              <w:spacing w:before="40" w:after="40"/>
              <w:ind w:left="57" w:right="57"/>
              <w:jc w:val="both"/>
              <w:rPr>
                <w:rFonts w:eastAsia="Times New Roman"/>
                <w:sz w:val="16"/>
                <w:szCs w:val="16"/>
                <w:lang w:eastAsia="en-GB"/>
              </w:rPr>
            </w:pPr>
            <w:r w:rsidRPr="00E67B49">
              <w:rPr>
                <w:rFonts w:eastAsia="Arial"/>
                <w:sz w:val="16"/>
                <w:szCs w:val="16"/>
                <w:lang w:val="en-GB" w:eastAsia="en-GB"/>
              </w:rPr>
              <w:t>2021-2023</w:t>
            </w:r>
          </w:p>
        </w:tc>
        <w:tc>
          <w:tcPr>
            <w:tcW w:w="351" w:type="pct"/>
          </w:tcPr>
          <w:p w14:paraId="20C4A720" w14:textId="77777777" w:rsidR="00ED35A3" w:rsidRPr="00E67B49" w:rsidRDefault="00335AE5">
            <w:pPr>
              <w:spacing w:before="40" w:after="40"/>
              <w:ind w:left="57" w:right="57"/>
              <w:jc w:val="both"/>
              <w:rPr>
                <w:rFonts w:eastAsia="Times New Roman"/>
                <w:sz w:val="16"/>
                <w:szCs w:val="16"/>
                <w:lang w:val="it-IT" w:eastAsia="en-GB"/>
              </w:rPr>
            </w:pPr>
            <w:r w:rsidRPr="00E67B49">
              <w:rPr>
                <w:rFonts w:eastAsia="Arial"/>
                <w:sz w:val="16"/>
                <w:szCs w:val="16"/>
                <w:lang w:val="en-GB" w:eastAsia="en-GB"/>
              </w:rPr>
              <w:t>Fernando Spina</w:t>
            </w:r>
          </w:p>
        </w:tc>
        <w:tc>
          <w:tcPr>
            <w:tcW w:w="321" w:type="pct"/>
          </w:tcPr>
          <w:p w14:paraId="334C4B85" w14:textId="77777777" w:rsidR="00ED35A3" w:rsidRPr="0002707A" w:rsidRDefault="00335AE5">
            <w:pPr>
              <w:spacing w:before="40" w:after="40"/>
              <w:ind w:left="57" w:right="57"/>
              <w:jc w:val="both"/>
              <w:rPr>
                <w:rFonts w:eastAsia="Times New Roman"/>
                <w:sz w:val="16"/>
                <w:szCs w:val="16"/>
                <w:u w:val="single"/>
                <w:lang w:val="it-IT" w:eastAsia="en-GB"/>
              </w:rPr>
            </w:pPr>
            <w:r w:rsidRPr="0002707A">
              <w:rPr>
                <w:rFonts w:eastAsia="Arial"/>
                <w:sz w:val="16"/>
                <w:szCs w:val="16"/>
                <w:lang w:val="it-IT" w:eastAsia="en-GB"/>
              </w:rPr>
              <w:t xml:space="preserve">Sec FP: </w:t>
            </w:r>
            <w:r w:rsidR="00E27716" w:rsidRPr="0002707A">
              <w:rPr>
                <w:rFonts w:eastAsia="Arial"/>
                <w:sz w:val="16"/>
                <w:szCs w:val="16"/>
                <w:lang w:val="it-IT" w:eastAsia="en-GB"/>
              </w:rPr>
              <w:t>Laura Cerasi</w:t>
            </w:r>
            <w:r w:rsidR="00F43B62" w:rsidRPr="0002707A">
              <w:rPr>
                <w:rFonts w:eastAsia="Arial"/>
                <w:sz w:val="16"/>
                <w:szCs w:val="16"/>
                <w:lang w:val="it-IT" w:eastAsia="en-GB"/>
              </w:rPr>
              <w:t>/</w:t>
            </w:r>
            <w:r w:rsidRPr="0002707A">
              <w:rPr>
                <w:rFonts w:eastAsia="Arial"/>
                <w:sz w:val="16"/>
                <w:szCs w:val="16"/>
                <w:lang w:val="it-IT" w:eastAsia="en-GB"/>
              </w:rPr>
              <w:t>Marco Barbieri</w:t>
            </w:r>
          </w:p>
        </w:tc>
        <w:tc>
          <w:tcPr>
            <w:tcW w:w="291" w:type="pct"/>
            <w:tcBorders>
              <w:bottom w:val="single" w:sz="4" w:space="0" w:color="auto"/>
            </w:tcBorders>
            <w:shd w:val="clear" w:color="auto" w:fill="auto"/>
          </w:tcPr>
          <w:p w14:paraId="10F9FF71" w14:textId="77777777" w:rsidR="00ED35A3" w:rsidRPr="00FD3E93" w:rsidRDefault="00335AE5">
            <w:pPr>
              <w:spacing w:before="40" w:after="40"/>
              <w:ind w:left="57" w:right="57"/>
              <w:jc w:val="both"/>
              <w:rPr>
                <w:rFonts w:eastAsia="Times New Roman"/>
                <w:iCs/>
                <w:sz w:val="16"/>
                <w:szCs w:val="16"/>
                <w:lang w:val="it-IT" w:eastAsia="en-GB"/>
              </w:rPr>
            </w:pPr>
            <w:r w:rsidRPr="003D7EB3">
              <w:rPr>
                <w:rFonts w:eastAsia="Times New Roman"/>
                <w:iCs/>
                <w:sz w:val="16"/>
                <w:szCs w:val="16"/>
                <w:lang w:val="it-IT" w:eastAsia="en-GB"/>
              </w:rPr>
              <w:t>Medium</w:t>
            </w:r>
          </w:p>
        </w:tc>
        <w:tc>
          <w:tcPr>
            <w:tcW w:w="397" w:type="pct"/>
          </w:tcPr>
          <w:p w14:paraId="61C94886" w14:textId="77777777" w:rsidR="00313698" w:rsidRDefault="00335AE5">
            <w:pPr>
              <w:spacing w:before="40" w:after="40"/>
              <w:ind w:left="57" w:right="57"/>
              <w:jc w:val="center"/>
              <w:rPr>
                <w:rFonts w:eastAsia="Times New Roman"/>
                <w:iCs/>
                <w:sz w:val="14"/>
                <w:szCs w:val="14"/>
                <w:lang w:eastAsia="en-GB"/>
              </w:rPr>
            </w:pPr>
            <w:r w:rsidRPr="007A062F">
              <w:rPr>
                <w:rFonts w:eastAsia="Times New Roman"/>
                <w:iCs/>
                <w:sz w:val="14"/>
                <w:szCs w:val="14"/>
                <w:lang w:eastAsia="en-GB"/>
              </w:rPr>
              <w:t>ScC-SC6</w:t>
            </w:r>
          </w:p>
          <w:p w14:paraId="01F0188C" w14:textId="77777777" w:rsidR="00ED35A3" w:rsidRPr="007A062F" w:rsidRDefault="00335AE5">
            <w:pPr>
              <w:spacing w:before="40" w:after="40"/>
              <w:ind w:left="57" w:right="57"/>
              <w:jc w:val="center"/>
              <w:rPr>
                <w:rFonts w:eastAsia="Times New Roman"/>
                <w:iCs/>
                <w:sz w:val="14"/>
                <w:szCs w:val="14"/>
                <w:lang w:eastAsia="en-GB"/>
              </w:rPr>
            </w:pPr>
            <w:r w:rsidRPr="007A062F">
              <w:rPr>
                <w:rFonts w:eastAsia="Times New Roman"/>
                <w:iCs/>
                <w:sz w:val="14"/>
                <w:szCs w:val="14"/>
                <w:lang w:eastAsia="en-GB"/>
              </w:rPr>
              <w:t>-</w:t>
            </w:r>
          </w:p>
          <w:p w14:paraId="72EA5A7E" w14:textId="77777777" w:rsidR="00ED35A3" w:rsidRPr="00FD3E93" w:rsidRDefault="00335AE5">
            <w:pPr>
              <w:spacing w:before="40" w:after="40"/>
              <w:ind w:left="57" w:right="57"/>
              <w:jc w:val="center"/>
              <w:rPr>
                <w:rFonts w:eastAsia="Times New Roman"/>
                <w:iCs/>
                <w:sz w:val="16"/>
                <w:szCs w:val="16"/>
                <w:lang w:eastAsia="en-GB"/>
              </w:rPr>
            </w:pPr>
            <w:r w:rsidRPr="007A062F">
              <w:rPr>
                <w:rFonts w:eastAsia="Times New Roman"/>
                <w:iCs/>
                <w:sz w:val="14"/>
                <w:szCs w:val="14"/>
                <w:lang w:eastAsia="en-GB"/>
              </w:rPr>
              <w:t>COP14</w:t>
            </w:r>
          </w:p>
        </w:tc>
        <w:tc>
          <w:tcPr>
            <w:tcW w:w="781" w:type="pct"/>
          </w:tcPr>
          <w:p w14:paraId="239E975A" w14:textId="71B8B307" w:rsidR="00ED35A3" w:rsidRPr="00ED35A3" w:rsidRDefault="00B85586" w:rsidP="001CCBBB">
            <w:pPr>
              <w:spacing w:before="40" w:after="40"/>
              <w:ind w:left="57" w:right="57"/>
              <w:jc w:val="both"/>
              <w:rPr>
                <w:rFonts w:eastAsia="Times New Roman"/>
                <w:sz w:val="16"/>
                <w:szCs w:val="16"/>
                <w:lang w:eastAsia="en-GB"/>
              </w:rPr>
            </w:pPr>
            <w:r>
              <w:rPr>
                <w:rFonts w:eastAsia="Times New Roman"/>
                <w:sz w:val="16"/>
                <w:szCs w:val="16"/>
                <w:lang w:eastAsia="en-GB"/>
              </w:rPr>
              <w:t xml:space="preserve">Preliminary list </w:t>
            </w:r>
            <w:r w:rsidR="00DC6F81">
              <w:rPr>
                <w:rFonts w:eastAsia="Times New Roman"/>
                <w:sz w:val="16"/>
                <w:szCs w:val="16"/>
                <w:lang w:eastAsia="en-GB"/>
              </w:rPr>
              <w:t xml:space="preserve">of relevant databases </w:t>
            </w:r>
            <w:r>
              <w:rPr>
                <w:rFonts w:eastAsia="Times New Roman"/>
                <w:sz w:val="16"/>
                <w:szCs w:val="16"/>
                <w:lang w:eastAsia="en-GB"/>
              </w:rPr>
              <w:t>compiled</w:t>
            </w:r>
            <w:r w:rsidR="00C54B27">
              <w:rPr>
                <w:rFonts w:eastAsia="Times New Roman"/>
                <w:sz w:val="16"/>
                <w:szCs w:val="16"/>
                <w:lang w:eastAsia="en-GB"/>
              </w:rPr>
              <w:t xml:space="preserve"> </w:t>
            </w:r>
            <w:r w:rsidR="00C54B27" w:rsidRPr="006D4729">
              <w:rPr>
                <w:sz w:val="16"/>
                <w:szCs w:val="16"/>
              </w:rPr>
              <w:t xml:space="preserve">(ScC-SC6/Doc.12.2.1.2/Annex </w:t>
            </w:r>
            <w:r w:rsidR="00C54B27">
              <w:rPr>
                <w:sz w:val="16"/>
                <w:szCs w:val="16"/>
              </w:rPr>
              <w:t>1</w:t>
            </w:r>
            <w:r w:rsidR="00C54B27" w:rsidRPr="006D4729">
              <w:rPr>
                <w:sz w:val="16"/>
                <w:szCs w:val="16"/>
              </w:rPr>
              <w:t xml:space="preserve">).  </w:t>
            </w:r>
            <w:r w:rsidR="00DC6F81" w:rsidRPr="000D48B2">
              <w:rPr>
                <w:rFonts w:eastAsia="Times New Roman"/>
                <w:sz w:val="16"/>
                <w:szCs w:val="16"/>
                <w:lang w:eastAsia="en-GB"/>
              </w:rPr>
              <w:t xml:space="preserve">. </w:t>
            </w:r>
            <w:r w:rsidR="000D48B2" w:rsidRPr="000D48B2">
              <w:rPr>
                <w:rFonts w:eastAsia="Times New Roman"/>
                <w:sz w:val="16"/>
                <w:szCs w:val="16"/>
                <w:lang w:eastAsia="en-GB"/>
              </w:rPr>
              <w:t xml:space="preserve">A </w:t>
            </w:r>
            <w:r w:rsidR="000D48B2" w:rsidRPr="000D48B2">
              <w:rPr>
                <w:sz w:val="16"/>
                <w:szCs w:val="16"/>
              </w:rPr>
              <w:t xml:space="preserve">survey </w:t>
            </w:r>
            <w:r w:rsidR="009C55ED">
              <w:rPr>
                <w:sz w:val="16"/>
                <w:szCs w:val="16"/>
              </w:rPr>
              <w:t>for</w:t>
            </w:r>
            <w:r w:rsidR="000D48B2" w:rsidRPr="000D48B2">
              <w:rPr>
                <w:sz w:val="16"/>
                <w:szCs w:val="16"/>
              </w:rPr>
              <w:t xml:space="preserve"> relevant institutions and Parties to establish what currently exists in order to review the potential role of relevant databases and options for enhancement</w:t>
            </w:r>
            <w:r w:rsidR="000D48B2">
              <w:rPr>
                <w:sz w:val="16"/>
                <w:szCs w:val="16"/>
              </w:rPr>
              <w:t xml:space="preserve"> is being organized</w:t>
            </w:r>
            <w:r w:rsidR="000D48B2" w:rsidRPr="000D48B2">
              <w:rPr>
                <w:sz w:val="16"/>
                <w:szCs w:val="16"/>
              </w:rPr>
              <w:t>.</w:t>
            </w:r>
            <w:r w:rsidR="00F13FC9">
              <w:rPr>
                <w:sz w:val="16"/>
                <w:szCs w:val="16"/>
              </w:rPr>
              <w:t xml:space="preserve">  A proposed format</w:t>
            </w:r>
            <w:r w:rsidR="00025F93">
              <w:rPr>
                <w:sz w:val="16"/>
                <w:szCs w:val="16"/>
              </w:rPr>
              <w:t xml:space="preserve"> for the survey</w:t>
            </w:r>
            <w:r w:rsidR="00F13FC9">
              <w:rPr>
                <w:sz w:val="16"/>
                <w:szCs w:val="16"/>
              </w:rPr>
              <w:t xml:space="preserve"> </w:t>
            </w:r>
            <w:r w:rsidR="00025F93">
              <w:rPr>
                <w:sz w:val="16"/>
                <w:szCs w:val="16"/>
              </w:rPr>
              <w:t xml:space="preserve">has been reviewed by the WG and </w:t>
            </w:r>
            <w:r w:rsidR="00F13FC9">
              <w:rPr>
                <w:sz w:val="16"/>
                <w:szCs w:val="16"/>
              </w:rPr>
              <w:t xml:space="preserve">submitted to the ScC-SC6 </w:t>
            </w:r>
            <w:r w:rsidR="00607331">
              <w:rPr>
                <w:sz w:val="16"/>
                <w:szCs w:val="16"/>
              </w:rPr>
              <w:t>for consideration</w:t>
            </w:r>
            <w:r w:rsidR="00136D9F">
              <w:rPr>
                <w:sz w:val="16"/>
                <w:szCs w:val="16"/>
              </w:rPr>
              <w:t xml:space="preserve"> </w:t>
            </w:r>
            <w:r w:rsidR="00136D9F" w:rsidRPr="008F6C79">
              <w:rPr>
                <w:sz w:val="16"/>
                <w:szCs w:val="16"/>
              </w:rPr>
              <w:t>(ScC-SC6/Doc.12.2.1.2</w:t>
            </w:r>
            <w:r w:rsidR="00136D9F">
              <w:rPr>
                <w:sz w:val="16"/>
                <w:szCs w:val="16"/>
              </w:rPr>
              <w:t xml:space="preserve">/Annex </w:t>
            </w:r>
            <w:r w:rsidR="00A6148A">
              <w:rPr>
                <w:sz w:val="16"/>
                <w:szCs w:val="16"/>
              </w:rPr>
              <w:t>2</w:t>
            </w:r>
            <w:r w:rsidR="00136D9F" w:rsidRPr="008F6C79">
              <w:rPr>
                <w:sz w:val="16"/>
                <w:szCs w:val="16"/>
              </w:rPr>
              <w:t>)</w:t>
            </w:r>
            <w:r w:rsidR="00136D9F">
              <w:rPr>
                <w:sz w:val="16"/>
                <w:szCs w:val="16"/>
              </w:rPr>
              <w:t xml:space="preserve">.  </w:t>
            </w:r>
            <w:r w:rsidR="00607331">
              <w:rPr>
                <w:sz w:val="16"/>
                <w:szCs w:val="16"/>
              </w:rPr>
              <w:t>.</w:t>
            </w:r>
          </w:p>
        </w:tc>
      </w:tr>
      <w:tr w:rsidR="002913C6" w14:paraId="5DC3A07C" w14:textId="77777777" w:rsidTr="002913C6">
        <w:trPr>
          <w:trHeight w:val="171"/>
        </w:trPr>
        <w:tc>
          <w:tcPr>
            <w:tcW w:w="438" w:type="pct"/>
          </w:tcPr>
          <w:p w14:paraId="0FF2436A"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Dec. 13.114</w:t>
            </w:r>
          </w:p>
        </w:tc>
        <w:tc>
          <w:tcPr>
            <w:tcW w:w="845" w:type="pct"/>
          </w:tcPr>
          <w:p w14:paraId="5C10EEEE" w14:textId="77777777" w:rsidR="00ED35A3" w:rsidRDefault="00335AE5">
            <w:pPr>
              <w:spacing w:before="40" w:after="40"/>
              <w:ind w:left="57" w:right="57"/>
              <w:jc w:val="both"/>
              <w:rPr>
                <w:rFonts w:eastAsia="Times New Roman"/>
                <w:i/>
                <w:sz w:val="16"/>
                <w:szCs w:val="16"/>
                <w:shd w:val="clear" w:color="auto" w:fill="FFFFFF"/>
                <w:lang w:eastAsia="en-GB"/>
              </w:rPr>
            </w:pPr>
            <w:r w:rsidRPr="000F500A">
              <w:rPr>
                <w:rFonts w:eastAsia="Times New Roman"/>
                <w:i/>
                <w:sz w:val="16"/>
                <w:szCs w:val="16"/>
                <w:shd w:val="clear" w:color="auto" w:fill="FFFFFF"/>
                <w:lang w:eastAsia="en-GB"/>
              </w:rPr>
              <w:t>b) investigate options for creating relevant data and knowledge holding capabilities and for enhancing analysis capabilities under the auspices of the CMS, in collaboration with suitably qualified institutions and processes;</w:t>
            </w:r>
          </w:p>
          <w:p w14:paraId="10AB0DDC" w14:textId="77777777" w:rsidR="00ED35A3" w:rsidRPr="00FD3E93" w:rsidRDefault="00ED35A3">
            <w:pPr>
              <w:spacing w:before="40" w:after="40"/>
              <w:ind w:left="57" w:right="57"/>
              <w:jc w:val="both"/>
              <w:rPr>
                <w:rFonts w:eastAsia="Times New Roman"/>
                <w:i/>
                <w:sz w:val="16"/>
                <w:szCs w:val="16"/>
                <w:shd w:val="clear" w:color="auto" w:fill="FFFFFF"/>
                <w:lang w:eastAsia="en-GB"/>
              </w:rPr>
            </w:pPr>
          </w:p>
        </w:tc>
        <w:tc>
          <w:tcPr>
            <w:tcW w:w="613" w:type="pct"/>
          </w:tcPr>
          <w:p w14:paraId="0D3F6BE5" w14:textId="77777777" w:rsidR="00ED35A3" w:rsidRPr="00FD3E93" w:rsidRDefault="00335AE5">
            <w:pPr>
              <w:spacing w:before="40" w:after="40"/>
              <w:ind w:left="57" w:right="57" w:firstLine="74"/>
              <w:jc w:val="both"/>
              <w:rPr>
                <w:rFonts w:eastAsia="Times New Roman"/>
                <w:iCs/>
                <w:sz w:val="16"/>
                <w:szCs w:val="16"/>
                <w:lang w:eastAsia="en-GB"/>
              </w:rPr>
            </w:pPr>
            <w:r w:rsidRPr="000F500A">
              <w:rPr>
                <w:rFonts w:eastAsia="Times New Roman"/>
                <w:iCs/>
                <w:sz w:val="16"/>
                <w:szCs w:val="16"/>
                <w:lang w:eastAsia="en-GB"/>
              </w:rPr>
              <w:t>As per mandate</w:t>
            </w:r>
          </w:p>
        </w:tc>
        <w:tc>
          <w:tcPr>
            <w:tcW w:w="554" w:type="pct"/>
          </w:tcPr>
          <w:p w14:paraId="551AE1CB" w14:textId="77777777" w:rsidR="00ED35A3" w:rsidRPr="00FD3E93" w:rsidRDefault="00335AE5">
            <w:pPr>
              <w:spacing w:before="40" w:after="40"/>
              <w:ind w:left="57" w:right="57"/>
              <w:jc w:val="both"/>
              <w:rPr>
                <w:rFonts w:eastAsia="Times New Roman"/>
                <w:iCs/>
                <w:sz w:val="16"/>
                <w:szCs w:val="16"/>
                <w:lang w:eastAsia="en-GB"/>
              </w:rPr>
            </w:pPr>
            <w:r w:rsidRPr="000F500A">
              <w:rPr>
                <w:rFonts w:eastAsia="Times New Roman"/>
                <w:iCs/>
                <w:sz w:val="16"/>
                <w:szCs w:val="16"/>
                <w:lang w:eastAsia="en-GB"/>
              </w:rPr>
              <w:t>Options to enhance analysis capabilities investigated</w:t>
            </w:r>
          </w:p>
        </w:tc>
        <w:tc>
          <w:tcPr>
            <w:tcW w:w="408" w:type="pct"/>
          </w:tcPr>
          <w:p w14:paraId="03550C08" w14:textId="77777777" w:rsidR="00ED35A3" w:rsidRPr="00FD3E93" w:rsidRDefault="00335AE5">
            <w:pPr>
              <w:spacing w:before="40" w:after="40"/>
              <w:ind w:left="57" w:right="57"/>
              <w:jc w:val="both"/>
              <w:rPr>
                <w:rFonts w:eastAsia="Times New Roman"/>
                <w:iCs/>
                <w:sz w:val="16"/>
                <w:szCs w:val="16"/>
                <w:lang w:eastAsia="en-GB"/>
              </w:rPr>
            </w:pPr>
            <w:r w:rsidRPr="000F500A">
              <w:rPr>
                <w:rFonts w:eastAsia="Times New Roman"/>
                <w:iCs/>
                <w:sz w:val="16"/>
                <w:szCs w:val="16"/>
                <w:lang w:eastAsia="en-GB"/>
              </w:rPr>
              <w:t>2021-2023</w:t>
            </w:r>
          </w:p>
        </w:tc>
        <w:tc>
          <w:tcPr>
            <w:tcW w:w="351" w:type="pct"/>
          </w:tcPr>
          <w:p w14:paraId="70BB35DE" w14:textId="77777777" w:rsidR="00ED35A3" w:rsidRPr="00FD3E93" w:rsidRDefault="00335AE5">
            <w:pPr>
              <w:spacing w:before="40" w:after="40"/>
              <w:ind w:left="57" w:right="57"/>
              <w:jc w:val="both"/>
              <w:rPr>
                <w:rFonts w:eastAsia="Times New Roman"/>
                <w:iCs/>
                <w:sz w:val="16"/>
                <w:szCs w:val="16"/>
                <w:lang w:val="it-IT" w:eastAsia="en-GB"/>
              </w:rPr>
            </w:pPr>
            <w:r w:rsidRPr="000F500A">
              <w:rPr>
                <w:rFonts w:eastAsia="Times New Roman"/>
                <w:iCs/>
                <w:sz w:val="16"/>
                <w:szCs w:val="16"/>
                <w:lang w:val="it-IT" w:eastAsia="en-GB"/>
              </w:rPr>
              <w:t>Fernando Spina</w:t>
            </w:r>
          </w:p>
        </w:tc>
        <w:tc>
          <w:tcPr>
            <w:tcW w:w="321" w:type="pct"/>
          </w:tcPr>
          <w:p w14:paraId="590E70DF" w14:textId="34B08107" w:rsidR="00ED35A3" w:rsidRPr="0002707A" w:rsidRDefault="00335AE5">
            <w:pPr>
              <w:spacing w:before="40" w:after="40"/>
              <w:ind w:left="57" w:right="57"/>
              <w:jc w:val="both"/>
              <w:rPr>
                <w:rFonts w:eastAsia="Times New Roman"/>
                <w:sz w:val="16"/>
                <w:szCs w:val="16"/>
                <w:u w:val="single"/>
                <w:lang w:val="it-IT" w:eastAsia="en-GB"/>
              </w:rPr>
            </w:pPr>
            <w:r w:rsidRPr="0002707A">
              <w:rPr>
                <w:rFonts w:eastAsia="Arial"/>
                <w:sz w:val="16"/>
                <w:szCs w:val="16"/>
                <w:lang w:val="it-IT" w:eastAsia="en-GB"/>
              </w:rPr>
              <w:t xml:space="preserve">Sec FP: </w:t>
            </w:r>
            <w:r w:rsidR="007A062F" w:rsidRPr="0002707A">
              <w:rPr>
                <w:rFonts w:eastAsia="Arial"/>
                <w:sz w:val="16"/>
                <w:szCs w:val="16"/>
                <w:lang w:val="it-IT" w:eastAsia="en-GB"/>
              </w:rPr>
              <w:t xml:space="preserve">Laura Cerasi/ </w:t>
            </w:r>
            <w:r w:rsidRPr="0002707A">
              <w:rPr>
                <w:rFonts w:eastAsia="Arial"/>
                <w:sz w:val="16"/>
                <w:szCs w:val="16"/>
                <w:lang w:val="it-IT" w:eastAsia="en-GB"/>
              </w:rPr>
              <w:t>Marco Barbieri</w:t>
            </w:r>
          </w:p>
        </w:tc>
        <w:tc>
          <w:tcPr>
            <w:tcW w:w="291" w:type="pct"/>
            <w:shd w:val="clear" w:color="auto" w:fill="auto"/>
          </w:tcPr>
          <w:p w14:paraId="1A0D0916" w14:textId="77777777" w:rsidR="00ED35A3" w:rsidRPr="00FD3E93" w:rsidRDefault="00335AE5">
            <w:pPr>
              <w:spacing w:before="40" w:after="40"/>
              <w:ind w:left="57" w:right="57"/>
              <w:jc w:val="both"/>
              <w:rPr>
                <w:rFonts w:eastAsia="Times New Roman"/>
                <w:iCs/>
                <w:sz w:val="16"/>
                <w:szCs w:val="16"/>
                <w:lang w:val="it-IT" w:eastAsia="en-GB"/>
              </w:rPr>
            </w:pPr>
            <w:r w:rsidRPr="000F500A">
              <w:rPr>
                <w:rFonts w:eastAsia="Times New Roman"/>
                <w:iCs/>
                <w:sz w:val="16"/>
                <w:szCs w:val="16"/>
                <w:lang w:val="it-IT" w:eastAsia="en-GB"/>
              </w:rPr>
              <w:t>Medium</w:t>
            </w:r>
          </w:p>
        </w:tc>
        <w:tc>
          <w:tcPr>
            <w:tcW w:w="397" w:type="pct"/>
          </w:tcPr>
          <w:p w14:paraId="01223DF4" w14:textId="77777777" w:rsidR="00ED35A3" w:rsidRPr="007A062F" w:rsidRDefault="00335AE5">
            <w:pPr>
              <w:spacing w:before="40" w:after="40"/>
              <w:jc w:val="center"/>
              <w:rPr>
                <w:rFonts w:eastAsia="Arial"/>
                <w:sz w:val="14"/>
                <w:szCs w:val="14"/>
                <w:lang w:val="en-GB" w:eastAsia="en-GB"/>
              </w:rPr>
            </w:pPr>
            <w:r w:rsidRPr="007A062F">
              <w:rPr>
                <w:rFonts w:eastAsia="Arial"/>
                <w:sz w:val="14"/>
                <w:szCs w:val="14"/>
                <w:lang w:val="en-GB" w:eastAsia="en-GB"/>
              </w:rPr>
              <w:t>ScC-SC6</w:t>
            </w:r>
          </w:p>
          <w:p w14:paraId="19AF6C85" w14:textId="77777777" w:rsidR="00ED35A3" w:rsidRPr="007A062F" w:rsidRDefault="00335AE5">
            <w:pPr>
              <w:spacing w:before="40" w:after="40"/>
              <w:jc w:val="center"/>
              <w:rPr>
                <w:rFonts w:eastAsia="Arial"/>
                <w:sz w:val="14"/>
                <w:szCs w:val="14"/>
                <w:lang w:val="en-GB" w:eastAsia="en-GB"/>
              </w:rPr>
            </w:pPr>
            <w:r w:rsidRPr="007A062F">
              <w:rPr>
                <w:rFonts w:eastAsia="Arial"/>
                <w:sz w:val="14"/>
                <w:szCs w:val="14"/>
                <w:lang w:val="en-GB" w:eastAsia="en-GB"/>
              </w:rPr>
              <w:t>-</w:t>
            </w:r>
          </w:p>
          <w:p w14:paraId="79E2EA9A" w14:textId="77777777" w:rsidR="00ED35A3" w:rsidRPr="00FD3E93" w:rsidRDefault="00335AE5">
            <w:pPr>
              <w:spacing w:before="40" w:after="40"/>
              <w:ind w:left="57" w:right="57"/>
              <w:jc w:val="both"/>
              <w:rPr>
                <w:rFonts w:eastAsia="Times New Roman"/>
                <w:iCs/>
                <w:sz w:val="16"/>
                <w:szCs w:val="16"/>
                <w:lang w:eastAsia="en-GB"/>
              </w:rPr>
            </w:pPr>
            <w:r w:rsidRPr="007A062F">
              <w:rPr>
                <w:rFonts w:eastAsia="Arial"/>
                <w:sz w:val="14"/>
                <w:szCs w:val="14"/>
                <w:lang w:val="en-GB" w:eastAsia="en-GB"/>
              </w:rPr>
              <w:t>COP14</w:t>
            </w:r>
          </w:p>
        </w:tc>
        <w:tc>
          <w:tcPr>
            <w:tcW w:w="781" w:type="pct"/>
          </w:tcPr>
          <w:p w14:paraId="10BBB5F6" w14:textId="77777777" w:rsidR="00ED35A3" w:rsidRDefault="007A5F54" w:rsidP="00E72FAB">
            <w:pPr>
              <w:spacing w:before="40" w:after="40"/>
              <w:ind w:right="57"/>
              <w:jc w:val="both"/>
              <w:rPr>
                <w:sz w:val="16"/>
                <w:szCs w:val="16"/>
              </w:rPr>
            </w:pPr>
            <w:r>
              <w:rPr>
                <w:sz w:val="16"/>
                <w:szCs w:val="16"/>
              </w:rPr>
              <w:t xml:space="preserve">Linked to the previous activity. </w:t>
            </w:r>
            <w:r w:rsidRPr="007A5F54">
              <w:rPr>
                <w:sz w:val="16"/>
                <w:szCs w:val="16"/>
              </w:rPr>
              <w:t xml:space="preserve">Following analysis of results of the survey proposed in connection with Decision 13.114 (a), as described above, recommendations </w:t>
            </w:r>
            <w:r w:rsidR="00A6148A">
              <w:rPr>
                <w:sz w:val="16"/>
                <w:szCs w:val="16"/>
              </w:rPr>
              <w:t>sho</w:t>
            </w:r>
            <w:r w:rsidRPr="007A5F54">
              <w:rPr>
                <w:sz w:val="16"/>
                <w:szCs w:val="16"/>
              </w:rPr>
              <w:t>uld be developed for the specific types of data-holding, analysis and data set management that are most appropriate for the work undertaken under the auspices of CMS.</w:t>
            </w:r>
          </w:p>
          <w:p w14:paraId="1A698943" w14:textId="0D805EA6" w:rsidR="002913C6" w:rsidRPr="00F70AEE" w:rsidRDefault="002913C6" w:rsidP="00E72FAB">
            <w:pPr>
              <w:spacing w:before="40" w:after="40"/>
              <w:ind w:right="57"/>
              <w:jc w:val="both"/>
              <w:rPr>
                <w:rFonts w:ascii="Times New Roman" w:eastAsia="Times New Roman" w:hAnsi="Times New Roman" w:cs="Times New Roman"/>
                <w:i/>
                <w:iCs/>
                <w:sz w:val="24"/>
                <w:szCs w:val="24"/>
                <w:lang w:eastAsia="en-GB"/>
              </w:rPr>
            </w:pPr>
          </w:p>
        </w:tc>
      </w:tr>
      <w:tr w:rsidR="002913C6" w14:paraId="6685E0FF" w14:textId="77777777" w:rsidTr="002913C6">
        <w:trPr>
          <w:trHeight w:val="171"/>
        </w:trPr>
        <w:tc>
          <w:tcPr>
            <w:tcW w:w="438" w:type="pct"/>
          </w:tcPr>
          <w:p w14:paraId="34F0AA63"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Dec. 13.114</w:t>
            </w:r>
          </w:p>
        </w:tc>
        <w:tc>
          <w:tcPr>
            <w:tcW w:w="845" w:type="pct"/>
          </w:tcPr>
          <w:p w14:paraId="0FC55CAD" w14:textId="77777777" w:rsidR="00ED35A3" w:rsidRPr="00FD3E93" w:rsidRDefault="00335AE5">
            <w:pPr>
              <w:spacing w:before="40" w:after="40"/>
              <w:ind w:left="57" w:right="57"/>
              <w:jc w:val="both"/>
              <w:rPr>
                <w:rFonts w:eastAsia="Times New Roman"/>
                <w:i/>
                <w:sz w:val="16"/>
                <w:szCs w:val="16"/>
                <w:lang w:eastAsia="en-GB"/>
              </w:rPr>
            </w:pPr>
            <w:r w:rsidRPr="00A230B9">
              <w:rPr>
                <w:rFonts w:eastAsia="Times New Roman"/>
                <w:i/>
                <w:sz w:val="16"/>
                <w:szCs w:val="16"/>
                <w:lang w:eastAsia="en-GB"/>
              </w:rPr>
              <w:t>c) investigate and report on the linkages between migratory species connectivity and ecosystem resilience;</w:t>
            </w:r>
          </w:p>
        </w:tc>
        <w:tc>
          <w:tcPr>
            <w:tcW w:w="613" w:type="pct"/>
          </w:tcPr>
          <w:p w14:paraId="218121FB" w14:textId="77777777" w:rsidR="00ED35A3" w:rsidRPr="00FD3E93" w:rsidRDefault="00335AE5" w:rsidP="00C748F0">
            <w:pPr>
              <w:spacing w:before="40" w:after="40"/>
              <w:ind w:left="57" w:right="57"/>
              <w:jc w:val="both"/>
              <w:rPr>
                <w:rFonts w:eastAsia="Times New Roman"/>
                <w:iCs/>
                <w:sz w:val="16"/>
                <w:szCs w:val="16"/>
                <w:lang w:eastAsia="en-GB"/>
              </w:rPr>
            </w:pPr>
            <w:r w:rsidRPr="00A230B9">
              <w:rPr>
                <w:rFonts w:eastAsia="Times New Roman"/>
                <w:iCs/>
                <w:sz w:val="16"/>
                <w:szCs w:val="16"/>
                <w:lang w:eastAsia="en-GB"/>
              </w:rPr>
              <w:t>Develop ToR for study; identify suitable partners and potential donors to undertake it; upon successful fundraising, oversee production of the study and draw conclusions/recommendations as appropriate</w:t>
            </w:r>
            <w:r w:rsidR="00C748F0">
              <w:rPr>
                <w:rFonts w:eastAsia="Times New Roman"/>
                <w:iCs/>
                <w:sz w:val="16"/>
                <w:szCs w:val="16"/>
                <w:lang w:eastAsia="en-GB"/>
              </w:rPr>
              <w:t>.</w:t>
            </w:r>
          </w:p>
        </w:tc>
        <w:tc>
          <w:tcPr>
            <w:tcW w:w="554" w:type="pct"/>
          </w:tcPr>
          <w:p w14:paraId="72015872" w14:textId="77777777" w:rsidR="00ED35A3" w:rsidRPr="00FD3E93" w:rsidRDefault="00335AE5">
            <w:pPr>
              <w:spacing w:before="40" w:after="40"/>
              <w:ind w:left="57" w:right="57"/>
              <w:jc w:val="both"/>
              <w:rPr>
                <w:rFonts w:eastAsia="Times New Roman"/>
                <w:iCs/>
                <w:sz w:val="16"/>
                <w:szCs w:val="16"/>
                <w:lang w:eastAsia="en-GB"/>
              </w:rPr>
            </w:pPr>
            <w:r w:rsidRPr="00F70AEE">
              <w:rPr>
                <w:rFonts w:eastAsia="Times New Roman"/>
                <w:sz w:val="16"/>
                <w:szCs w:val="16"/>
                <w:lang w:eastAsia="en-GB"/>
              </w:rPr>
              <w:t>Analysis conducted</w:t>
            </w:r>
          </w:p>
        </w:tc>
        <w:tc>
          <w:tcPr>
            <w:tcW w:w="408" w:type="pct"/>
          </w:tcPr>
          <w:p w14:paraId="38AB0B72" w14:textId="77777777" w:rsidR="00ED35A3" w:rsidRPr="00A230B9" w:rsidRDefault="00335AE5">
            <w:pPr>
              <w:spacing w:before="40" w:after="40"/>
              <w:ind w:left="57" w:right="57"/>
              <w:jc w:val="both"/>
              <w:rPr>
                <w:rFonts w:eastAsia="Times New Roman"/>
                <w:sz w:val="16"/>
                <w:szCs w:val="16"/>
                <w:lang w:eastAsia="en-GB"/>
              </w:rPr>
            </w:pPr>
            <w:r w:rsidRPr="00A230B9">
              <w:rPr>
                <w:rFonts w:eastAsia="Arial"/>
                <w:sz w:val="16"/>
                <w:szCs w:val="16"/>
                <w:lang w:val="en-GB" w:eastAsia="en-GB"/>
              </w:rPr>
              <w:t>2021-2023</w:t>
            </w:r>
          </w:p>
        </w:tc>
        <w:tc>
          <w:tcPr>
            <w:tcW w:w="351" w:type="pct"/>
          </w:tcPr>
          <w:p w14:paraId="14E2DBF9" w14:textId="77777777" w:rsidR="00ED35A3" w:rsidRPr="00FD3E93" w:rsidRDefault="00335AE5">
            <w:pPr>
              <w:spacing w:before="40" w:after="40"/>
              <w:ind w:left="57" w:right="57"/>
              <w:jc w:val="both"/>
              <w:rPr>
                <w:rFonts w:eastAsia="Times New Roman"/>
                <w:iCs/>
                <w:sz w:val="16"/>
                <w:szCs w:val="16"/>
                <w:lang w:val="it-IT" w:eastAsia="en-GB"/>
              </w:rPr>
            </w:pPr>
            <w:r w:rsidRPr="00A230B9">
              <w:rPr>
                <w:rFonts w:eastAsia="Times New Roman"/>
                <w:iCs/>
                <w:sz w:val="16"/>
                <w:szCs w:val="16"/>
                <w:lang w:val="it-IT" w:eastAsia="en-GB"/>
              </w:rPr>
              <w:t>Fernando Spina</w:t>
            </w:r>
          </w:p>
        </w:tc>
        <w:tc>
          <w:tcPr>
            <w:tcW w:w="321" w:type="pct"/>
          </w:tcPr>
          <w:p w14:paraId="5E1DA4D7" w14:textId="77777777" w:rsidR="00F41049" w:rsidRDefault="00335AE5">
            <w:pPr>
              <w:spacing w:before="40" w:after="40"/>
              <w:ind w:left="57" w:right="57"/>
              <w:jc w:val="both"/>
              <w:rPr>
                <w:rFonts w:eastAsia="Times New Roman"/>
                <w:iCs/>
                <w:sz w:val="16"/>
                <w:szCs w:val="16"/>
                <w:lang w:val="it-IT" w:eastAsia="en-GB"/>
              </w:rPr>
            </w:pPr>
            <w:r w:rsidRPr="00A230B9">
              <w:rPr>
                <w:rFonts w:eastAsia="Times New Roman"/>
                <w:iCs/>
                <w:sz w:val="16"/>
                <w:szCs w:val="16"/>
                <w:lang w:val="it-IT" w:eastAsia="en-GB"/>
              </w:rPr>
              <w:t xml:space="preserve">Sec FP: </w:t>
            </w:r>
            <w:r>
              <w:rPr>
                <w:rFonts w:eastAsia="Times New Roman"/>
                <w:iCs/>
                <w:sz w:val="16"/>
                <w:szCs w:val="16"/>
                <w:lang w:val="it-IT" w:eastAsia="en-GB"/>
              </w:rPr>
              <w:t>Laura Cerasi/</w:t>
            </w:r>
          </w:p>
          <w:p w14:paraId="3249AD97" w14:textId="77777777" w:rsidR="00ED35A3" w:rsidRPr="00ED35A3" w:rsidRDefault="00335AE5">
            <w:pPr>
              <w:spacing w:before="40" w:after="40"/>
              <w:ind w:left="57" w:right="57"/>
              <w:jc w:val="both"/>
              <w:rPr>
                <w:rFonts w:eastAsia="Times New Roman"/>
                <w:iCs/>
                <w:sz w:val="16"/>
                <w:szCs w:val="16"/>
                <w:u w:val="single"/>
                <w:lang w:val="it-IT" w:eastAsia="en-GB"/>
              </w:rPr>
            </w:pPr>
            <w:r w:rsidRPr="00A230B9">
              <w:rPr>
                <w:rFonts w:eastAsia="Times New Roman"/>
                <w:iCs/>
                <w:sz w:val="16"/>
                <w:szCs w:val="16"/>
                <w:lang w:val="it-IT" w:eastAsia="en-GB"/>
              </w:rPr>
              <w:t>Marco Barbieri</w:t>
            </w:r>
          </w:p>
        </w:tc>
        <w:tc>
          <w:tcPr>
            <w:tcW w:w="291" w:type="pct"/>
            <w:shd w:val="clear" w:color="auto" w:fill="auto"/>
          </w:tcPr>
          <w:p w14:paraId="4F953965" w14:textId="77777777" w:rsidR="00ED35A3" w:rsidRPr="00A230B9" w:rsidRDefault="00335AE5">
            <w:pPr>
              <w:spacing w:before="40" w:after="40"/>
              <w:ind w:right="57"/>
              <w:jc w:val="both"/>
              <w:rPr>
                <w:rFonts w:eastAsia="Times New Roman"/>
                <w:iCs/>
                <w:sz w:val="16"/>
                <w:szCs w:val="16"/>
                <w:lang w:val="it-IT" w:eastAsia="en-GB"/>
              </w:rPr>
            </w:pPr>
            <w:r w:rsidRPr="00A230B9">
              <w:rPr>
                <w:rFonts w:eastAsia="Times New Roman"/>
                <w:iCs/>
                <w:sz w:val="16"/>
                <w:szCs w:val="16"/>
                <w:lang w:eastAsia="en-GB"/>
              </w:rPr>
              <w:t>Medium</w:t>
            </w:r>
          </w:p>
        </w:tc>
        <w:tc>
          <w:tcPr>
            <w:tcW w:w="397" w:type="pct"/>
          </w:tcPr>
          <w:p w14:paraId="2AC7B2BB" w14:textId="77777777" w:rsidR="00ED35A3" w:rsidRPr="000F4F58" w:rsidRDefault="00335AE5">
            <w:pPr>
              <w:spacing w:before="40" w:after="40"/>
              <w:ind w:left="57" w:right="57"/>
              <w:jc w:val="center"/>
              <w:rPr>
                <w:rFonts w:eastAsia="Times New Roman"/>
                <w:iCs/>
                <w:sz w:val="14"/>
                <w:szCs w:val="14"/>
                <w:lang w:eastAsia="en-GB"/>
              </w:rPr>
            </w:pPr>
            <w:r w:rsidRPr="000F4F58">
              <w:rPr>
                <w:rFonts w:eastAsia="Times New Roman"/>
                <w:iCs/>
                <w:sz w:val="14"/>
                <w:szCs w:val="14"/>
                <w:lang w:eastAsia="en-GB"/>
              </w:rPr>
              <w:t>ScC-SC6</w:t>
            </w:r>
          </w:p>
          <w:p w14:paraId="4A207E02" w14:textId="77777777" w:rsidR="00ED35A3" w:rsidRPr="000F4F58" w:rsidRDefault="00335AE5">
            <w:pPr>
              <w:spacing w:before="40" w:after="40"/>
              <w:ind w:left="57" w:right="57"/>
              <w:jc w:val="center"/>
              <w:rPr>
                <w:rFonts w:eastAsia="Times New Roman"/>
                <w:iCs/>
                <w:sz w:val="14"/>
                <w:szCs w:val="14"/>
                <w:lang w:eastAsia="en-GB"/>
              </w:rPr>
            </w:pPr>
            <w:r w:rsidRPr="000F4F58">
              <w:rPr>
                <w:rFonts w:eastAsia="Times New Roman"/>
                <w:iCs/>
                <w:sz w:val="14"/>
                <w:szCs w:val="14"/>
                <w:lang w:eastAsia="en-GB"/>
              </w:rPr>
              <w:t>-</w:t>
            </w:r>
          </w:p>
          <w:p w14:paraId="5B8EF6E8" w14:textId="77777777" w:rsidR="00ED35A3" w:rsidRPr="00FD3E93" w:rsidRDefault="00335AE5">
            <w:pPr>
              <w:spacing w:before="40" w:after="40"/>
              <w:ind w:left="57" w:right="57"/>
              <w:jc w:val="center"/>
              <w:rPr>
                <w:rFonts w:eastAsia="Times New Roman"/>
                <w:iCs/>
                <w:sz w:val="16"/>
                <w:szCs w:val="16"/>
                <w:lang w:eastAsia="en-GB"/>
              </w:rPr>
            </w:pPr>
            <w:r w:rsidRPr="000F4F58">
              <w:rPr>
                <w:rFonts w:eastAsia="Times New Roman"/>
                <w:iCs/>
                <w:sz w:val="14"/>
                <w:szCs w:val="14"/>
                <w:lang w:eastAsia="en-GB"/>
              </w:rPr>
              <w:t>COP14</w:t>
            </w:r>
          </w:p>
        </w:tc>
        <w:tc>
          <w:tcPr>
            <w:tcW w:w="781" w:type="pct"/>
          </w:tcPr>
          <w:p w14:paraId="47DB674C" w14:textId="77777777" w:rsidR="00ED35A3" w:rsidRDefault="002C39E9" w:rsidP="008F6C79">
            <w:pPr>
              <w:spacing w:before="40" w:after="40"/>
              <w:ind w:left="57" w:right="57"/>
              <w:jc w:val="both"/>
              <w:rPr>
                <w:sz w:val="16"/>
                <w:szCs w:val="16"/>
              </w:rPr>
            </w:pPr>
            <w:r w:rsidRPr="006D4729">
              <w:rPr>
                <w:sz w:val="16"/>
                <w:szCs w:val="16"/>
              </w:rPr>
              <w:t xml:space="preserve">An analysis of </w:t>
            </w:r>
            <w:r w:rsidR="00826BEA">
              <w:rPr>
                <w:sz w:val="16"/>
                <w:szCs w:val="16"/>
              </w:rPr>
              <w:t>components</w:t>
            </w:r>
            <w:r w:rsidRPr="006D4729">
              <w:rPr>
                <w:sz w:val="16"/>
                <w:szCs w:val="16"/>
              </w:rPr>
              <w:t xml:space="preserve"> of the linkages between migratory species connectivity and ecosystem resilience</w:t>
            </w:r>
            <w:r w:rsidR="00B462BF">
              <w:rPr>
                <w:sz w:val="16"/>
                <w:szCs w:val="16"/>
              </w:rPr>
              <w:t>,</w:t>
            </w:r>
            <w:r w:rsidR="0058589E" w:rsidRPr="006D4729">
              <w:rPr>
                <w:sz w:val="16"/>
                <w:szCs w:val="16"/>
              </w:rPr>
              <w:t xml:space="preserve"> </w:t>
            </w:r>
            <w:r w:rsidR="00843373">
              <w:rPr>
                <w:sz w:val="16"/>
                <w:szCs w:val="16"/>
              </w:rPr>
              <w:t>including</w:t>
            </w:r>
            <w:r w:rsidR="00D578FE">
              <w:rPr>
                <w:sz w:val="16"/>
                <w:szCs w:val="16"/>
              </w:rPr>
              <w:t xml:space="preserve"> </w:t>
            </w:r>
            <w:r w:rsidR="00D578FE" w:rsidRPr="00D578FE">
              <w:rPr>
                <w:sz w:val="16"/>
                <w:szCs w:val="16"/>
              </w:rPr>
              <w:t xml:space="preserve">some initial specifics that address </w:t>
            </w:r>
            <w:r w:rsidR="004950C4">
              <w:rPr>
                <w:sz w:val="16"/>
                <w:szCs w:val="16"/>
              </w:rPr>
              <w:t>them</w:t>
            </w:r>
            <w:r w:rsidR="00D578FE">
              <w:rPr>
                <w:sz w:val="16"/>
                <w:szCs w:val="16"/>
              </w:rPr>
              <w:t xml:space="preserve"> </w:t>
            </w:r>
            <w:r w:rsidR="00D578FE" w:rsidRPr="00D578FE">
              <w:rPr>
                <w:sz w:val="16"/>
                <w:szCs w:val="16"/>
              </w:rPr>
              <w:t>in the particular context of climate change</w:t>
            </w:r>
            <w:r w:rsidR="00B462BF">
              <w:rPr>
                <w:sz w:val="16"/>
                <w:szCs w:val="16"/>
              </w:rPr>
              <w:t>,</w:t>
            </w:r>
            <w:r w:rsidR="0058589E" w:rsidRPr="006D4729">
              <w:rPr>
                <w:sz w:val="16"/>
                <w:szCs w:val="16"/>
              </w:rPr>
              <w:t xml:space="preserve"> has been developed, and </w:t>
            </w:r>
            <w:r w:rsidR="0094785E">
              <w:rPr>
                <w:sz w:val="16"/>
                <w:szCs w:val="16"/>
              </w:rPr>
              <w:t>reviewed by the WG</w:t>
            </w:r>
            <w:r w:rsidR="00165E62">
              <w:rPr>
                <w:sz w:val="16"/>
                <w:szCs w:val="16"/>
              </w:rPr>
              <w:t>. It</w:t>
            </w:r>
            <w:r w:rsidR="0094785E">
              <w:rPr>
                <w:sz w:val="16"/>
                <w:szCs w:val="16"/>
              </w:rPr>
              <w:t xml:space="preserve"> </w:t>
            </w:r>
            <w:r w:rsidR="0058589E" w:rsidRPr="006D4729">
              <w:rPr>
                <w:sz w:val="16"/>
                <w:szCs w:val="16"/>
              </w:rPr>
              <w:t xml:space="preserve">is submitted to </w:t>
            </w:r>
            <w:r w:rsidR="00E126EF" w:rsidRPr="006D4729">
              <w:rPr>
                <w:sz w:val="16"/>
                <w:szCs w:val="16"/>
              </w:rPr>
              <w:t>ScC-SC</w:t>
            </w:r>
            <w:r w:rsidR="00853B7F" w:rsidRPr="006D4729">
              <w:rPr>
                <w:sz w:val="16"/>
                <w:szCs w:val="16"/>
              </w:rPr>
              <w:t xml:space="preserve"> </w:t>
            </w:r>
            <w:r w:rsidR="00640C77">
              <w:rPr>
                <w:sz w:val="16"/>
                <w:szCs w:val="16"/>
              </w:rPr>
              <w:t>for consideration</w:t>
            </w:r>
            <w:r w:rsidR="00853B7F" w:rsidRPr="006D4729">
              <w:rPr>
                <w:sz w:val="16"/>
                <w:szCs w:val="16"/>
              </w:rPr>
              <w:t>(</w:t>
            </w:r>
            <w:r w:rsidR="00F563B6" w:rsidRPr="006D4729">
              <w:rPr>
                <w:sz w:val="16"/>
                <w:szCs w:val="16"/>
              </w:rPr>
              <w:t>ScC-SC6/Doc.</w:t>
            </w:r>
            <w:r w:rsidR="00ED228D" w:rsidRPr="006D4729">
              <w:rPr>
                <w:sz w:val="16"/>
                <w:szCs w:val="16"/>
              </w:rPr>
              <w:t>12.2.1.2</w:t>
            </w:r>
            <w:r w:rsidR="00A6148A" w:rsidRPr="006D4729">
              <w:rPr>
                <w:sz w:val="16"/>
                <w:szCs w:val="16"/>
              </w:rPr>
              <w:t>/Annex 3</w:t>
            </w:r>
            <w:r w:rsidR="00ED228D" w:rsidRPr="006D4729">
              <w:rPr>
                <w:sz w:val="16"/>
                <w:szCs w:val="16"/>
              </w:rPr>
              <w:t>)</w:t>
            </w:r>
            <w:r w:rsidR="008F6C79" w:rsidRPr="006D4729">
              <w:rPr>
                <w:sz w:val="16"/>
                <w:szCs w:val="16"/>
              </w:rPr>
              <w:t xml:space="preserve">.  </w:t>
            </w:r>
            <w:r w:rsidR="006375F2" w:rsidRPr="006D4729">
              <w:rPr>
                <w:sz w:val="16"/>
                <w:szCs w:val="16"/>
              </w:rPr>
              <w:t>Further coordinat</w:t>
            </w:r>
            <w:r w:rsidR="006D4729" w:rsidRPr="006D4729">
              <w:rPr>
                <w:sz w:val="16"/>
                <w:szCs w:val="16"/>
              </w:rPr>
              <w:t>ion</w:t>
            </w:r>
            <w:r w:rsidR="006375F2" w:rsidRPr="006D4729">
              <w:rPr>
                <w:sz w:val="16"/>
                <w:szCs w:val="16"/>
              </w:rPr>
              <w:t xml:space="preserve"> with the UK-led project on migratory species and climate change described in Annex 3</w:t>
            </w:r>
            <w:r w:rsidR="006B3BBE">
              <w:rPr>
                <w:sz w:val="16"/>
                <w:szCs w:val="16"/>
              </w:rPr>
              <w:t xml:space="preserve"> and further </w:t>
            </w:r>
            <w:r w:rsidR="00625F78">
              <w:rPr>
                <w:sz w:val="16"/>
                <w:szCs w:val="16"/>
              </w:rPr>
              <w:t>considerations on additional</w:t>
            </w:r>
            <w:r w:rsidR="00E051F6" w:rsidRPr="00E051F6">
              <w:rPr>
                <w:sz w:val="16"/>
                <w:szCs w:val="16"/>
              </w:rPr>
              <w:t xml:space="preserve"> dimensions of the relationship between ecological connectivity and resilience</w:t>
            </w:r>
            <w:r w:rsidR="00EF7C6D">
              <w:rPr>
                <w:sz w:val="16"/>
                <w:szCs w:val="16"/>
              </w:rPr>
              <w:t xml:space="preserve"> is foreseen</w:t>
            </w:r>
          </w:p>
          <w:p w14:paraId="4DEF76EE" w14:textId="77777777" w:rsidR="00E72FAB" w:rsidRDefault="00E72FAB" w:rsidP="008F6C79">
            <w:pPr>
              <w:spacing w:before="40" w:after="40"/>
              <w:ind w:left="57" w:right="57"/>
              <w:jc w:val="both"/>
              <w:rPr>
                <w:sz w:val="16"/>
                <w:szCs w:val="16"/>
              </w:rPr>
            </w:pPr>
          </w:p>
          <w:p w14:paraId="576F5E6A" w14:textId="4716BA22" w:rsidR="00E72FAB" w:rsidRPr="00E30DFD" w:rsidRDefault="00E72FAB" w:rsidP="008F6C79">
            <w:pPr>
              <w:spacing w:before="40" w:after="40"/>
              <w:ind w:left="57" w:right="57"/>
              <w:jc w:val="both"/>
              <w:rPr>
                <w:sz w:val="16"/>
                <w:szCs w:val="16"/>
              </w:rPr>
            </w:pPr>
          </w:p>
        </w:tc>
      </w:tr>
      <w:tr w:rsidR="002913C6" w14:paraId="62421670" w14:textId="77777777" w:rsidTr="002913C6">
        <w:trPr>
          <w:trHeight w:val="4126"/>
        </w:trPr>
        <w:tc>
          <w:tcPr>
            <w:tcW w:w="438" w:type="pct"/>
          </w:tcPr>
          <w:p w14:paraId="39158455" w14:textId="77777777" w:rsidR="00ED35A3" w:rsidRPr="00160C3F"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Dec. 13.114</w:t>
            </w:r>
          </w:p>
        </w:tc>
        <w:tc>
          <w:tcPr>
            <w:tcW w:w="845" w:type="pct"/>
          </w:tcPr>
          <w:p w14:paraId="098287B9" w14:textId="77777777" w:rsidR="00ED35A3" w:rsidRPr="00FD3E93" w:rsidRDefault="00335AE5">
            <w:pPr>
              <w:spacing w:before="40" w:after="40"/>
              <w:ind w:left="57" w:right="57"/>
              <w:jc w:val="both"/>
              <w:rPr>
                <w:rFonts w:eastAsia="Times New Roman"/>
                <w:i/>
                <w:sz w:val="16"/>
                <w:szCs w:val="16"/>
                <w:lang w:eastAsia="en-GB"/>
              </w:rPr>
            </w:pPr>
            <w:r w:rsidRPr="00160C3F">
              <w:rPr>
                <w:rFonts w:eastAsia="Times New Roman"/>
                <w:i/>
                <w:sz w:val="16"/>
                <w:szCs w:val="16"/>
                <w:lang w:eastAsia="en-GB"/>
              </w:rPr>
              <w:t>d) 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tc>
        <w:tc>
          <w:tcPr>
            <w:tcW w:w="613" w:type="pct"/>
          </w:tcPr>
          <w:p w14:paraId="6F9D8BB0"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Develop ToR for an assessment; identify suitable partners and potential donors to undertake it; upon successful fundraising, oversee production of the review and draw conclusions/recommendations as appropriate</w:t>
            </w:r>
          </w:p>
        </w:tc>
        <w:tc>
          <w:tcPr>
            <w:tcW w:w="554" w:type="pct"/>
          </w:tcPr>
          <w:p w14:paraId="0A04C3B8"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Assessment and report completed</w:t>
            </w:r>
          </w:p>
        </w:tc>
        <w:tc>
          <w:tcPr>
            <w:tcW w:w="408" w:type="pct"/>
          </w:tcPr>
          <w:p w14:paraId="73D52928"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Prior to COP14</w:t>
            </w:r>
          </w:p>
        </w:tc>
        <w:tc>
          <w:tcPr>
            <w:tcW w:w="351" w:type="pct"/>
          </w:tcPr>
          <w:p w14:paraId="5398D007" w14:textId="77777777" w:rsidR="00ED35A3" w:rsidRPr="00FD3E93" w:rsidRDefault="00335AE5">
            <w:pPr>
              <w:spacing w:before="40" w:after="40"/>
              <w:ind w:left="57" w:right="57"/>
              <w:jc w:val="both"/>
              <w:rPr>
                <w:rFonts w:eastAsia="Times New Roman"/>
                <w:iCs/>
                <w:sz w:val="16"/>
                <w:szCs w:val="16"/>
                <w:lang w:val="it-IT" w:eastAsia="en-GB"/>
              </w:rPr>
            </w:pPr>
            <w:r w:rsidRPr="00160C3F">
              <w:rPr>
                <w:rFonts w:eastAsia="Times New Roman"/>
                <w:iCs/>
                <w:sz w:val="16"/>
                <w:szCs w:val="16"/>
                <w:lang w:val="it-IT" w:eastAsia="en-GB"/>
              </w:rPr>
              <w:t>Fernando Spina</w:t>
            </w:r>
          </w:p>
        </w:tc>
        <w:tc>
          <w:tcPr>
            <w:tcW w:w="321" w:type="pct"/>
          </w:tcPr>
          <w:p w14:paraId="287176FC" w14:textId="77777777" w:rsidR="00ED35A3" w:rsidRPr="00ED35A3" w:rsidRDefault="00335AE5">
            <w:pPr>
              <w:spacing w:before="40" w:after="40"/>
              <w:ind w:left="57" w:right="57"/>
              <w:jc w:val="both"/>
              <w:rPr>
                <w:rFonts w:eastAsia="Times New Roman"/>
                <w:iCs/>
                <w:sz w:val="16"/>
                <w:szCs w:val="16"/>
                <w:u w:val="single"/>
                <w:lang w:val="it-IT" w:eastAsia="en-GB"/>
              </w:rPr>
            </w:pPr>
            <w:r w:rsidRPr="00A230B9">
              <w:rPr>
                <w:rFonts w:eastAsia="Times New Roman"/>
                <w:iCs/>
                <w:sz w:val="16"/>
                <w:szCs w:val="16"/>
                <w:lang w:val="it-IT" w:eastAsia="en-GB"/>
              </w:rPr>
              <w:t xml:space="preserve">Sec FP: </w:t>
            </w:r>
            <w:r w:rsidR="0050325C">
              <w:rPr>
                <w:rFonts w:eastAsia="Times New Roman"/>
                <w:iCs/>
                <w:sz w:val="16"/>
                <w:szCs w:val="16"/>
                <w:lang w:val="it-IT" w:eastAsia="en-GB"/>
              </w:rPr>
              <w:t>Laura Cerasi /</w:t>
            </w:r>
            <w:r w:rsidRPr="00A230B9">
              <w:rPr>
                <w:rFonts w:eastAsia="Times New Roman"/>
                <w:iCs/>
                <w:sz w:val="16"/>
                <w:szCs w:val="16"/>
                <w:lang w:val="it-IT" w:eastAsia="en-GB"/>
              </w:rPr>
              <w:t>Marco Barbieri</w:t>
            </w:r>
          </w:p>
        </w:tc>
        <w:tc>
          <w:tcPr>
            <w:tcW w:w="291" w:type="pct"/>
            <w:shd w:val="clear" w:color="auto" w:fill="auto"/>
          </w:tcPr>
          <w:p w14:paraId="23EE5E3E" w14:textId="77777777" w:rsidR="00ED35A3" w:rsidRPr="00FD3E93" w:rsidRDefault="00335AE5">
            <w:pPr>
              <w:spacing w:before="40" w:after="40"/>
              <w:ind w:right="57"/>
              <w:jc w:val="both"/>
              <w:rPr>
                <w:rFonts w:eastAsia="Times New Roman"/>
                <w:iCs/>
                <w:sz w:val="16"/>
                <w:szCs w:val="16"/>
                <w:lang w:val="it-IT" w:eastAsia="en-GB"/>
              </w:rPr>
            </w:pPr>
            <w:r w:rsidRPr="00A230B9">
              <w:rPr>
                <w:rFonts w:eastAsia="Times New Roman"/>
                <w:iCs/>
                <w:sz w:val="16"/>
                <w:szCs w:val="16"/>
                <w:lang w:eastAsia="en-GB"/>
              </w:rPr>
              <w:t>Medium</w:t>
            </w:r>
          </w:p>
        </w:tc>
        <w:tc>
          <w:tcPr>
            <w:tcW w:w="397" w:type="pct"/>
          </w:tcPr>
          <w:p w14:paraId="0AA228F3" w14:textId="77777777" w:rsidR="00ED35A3" w:rsidRPr="008825E5" w:rsidRDefault="00335AE5">
            <w:pPr>
              <w:spacing w:before="40" w:after="40"/>
              <w:ind w:left="57" w:right="57"/>
              <w:jc w:val="center"/>
              <w:rPr>
                <w:rFonts w:eastAsia="Times New Roman"/>
                <w:iCs/>
                <w:sz w:val="14"/>
                <w:szCs w:val="14"/>
                <w:lang w:eastAsia="en-GB"/>
              </w:rPr>
            </w:pPr>
            <w:r w:rsidRPr="008825E5">
              <w:rPr>
                <w:rFonts w:eastAsia="Times New Roman"/>
                <w:iCs/>
                <w:sz w:val="14"/>
                <w:szCs w:val="14"/>
                <w:lang w:eastAsia="en-GB"/>
              </w:rPr>
              <w:t>ScC-SC6</w:t>
            </w:r>
          </w:p>
          <w:p w14:paraId="0A099D24" w14:textId="77777777" w:rsidR="00ED35A3" w:rsidRPr="008825E5" w:rsidRDefault="00335AE5">
            <w:pPr>
              <w:spacing w:before="40" w:after="40"/>
              <w:ind w:left="57" w:right="57"/>
              <w:jc w:val="center"/>
              <w:rPr>
                <w:rFonts w:eastAsia="Times New Roman"/>
                <w:iCs/>
                <w:sz w:val="14"/>
                <w:szCs w:val="14"/>
                <w:lang w:eastAsia="en-GB"/>
              </w:rPr>
            </w:pPr>
            <w:r w:rsidRPr="008825E5">
              <w:rPr>
                <w:rFonts w:eastAsia="Times New Roman"/>
                <w:iCs/>
                <w:sz w:val="14"/>
                <w:szCs w:val="14"/>
                <w:lang w:eastAsia="en-GB"/>
              </w:rPr>
              <w:t>-</w:t>
            </w:r>
          </w:p>
          <w:p w14:paraId="2DDE1DA9" w14:textId="77777777" w:rsidR="00ED35A3" w:rsidRPr="00FD3E93" w:rsidRDefault="00335AE5">
            <w:pPr>
              <w:spacing w:before="40" w:after="40"/>
              <w:ind w:left="57" w:right="57"/>
              <w:jc w:val="both"/>
              <w:rPr>
                <w:rFonts w:eastAsia="Times New Roman"/>
                <w:iCs/>
                <w:sz w:val="16"/>
                <w:szCs w:val="16"/>
                <w:lang w:eastAsia="en-GB"/>
              </w:rPr>
            </w:pPr>
            <w:r w:rsidRPr="008825E5">
              <w:rPr>
                <w:rFonts w:eastAsia="Times New Roman"/>
                <w:iCs/>
                <w:sz w:val="14"/>
                <w:szCs w:val="14"/>
                <w:lang w:eastAsia="en-GB"/>
              </w:rPr>
              <w:t>COP14</w:t>
            </w:r>
          </w:p>
        </w:tc>
        <w:tc>
          <w:tcPr>
            <w:tcW w:w="781" w:type="pct"/>
          </w:tcPr>
          <w:p w14:paraId="325B4DB3" w14:textId="77777777" w:rsidR="00ED35A3" w:rsidRDefault="0010224B" w:rsidP="00EA7EE1">
            <w:pPr>
              <w:spacing w:before="40" w:after="40"/>
              <w:ind w:right="57"/>
              <w:jc w:val="both"/>
              <w:rPr>
                <w:sz w:val="16"/>
                <w:szCs w:val="16"/>
              </w:rPr>
            </w:pPr>
            <w:r>
              <w:rPr>
                <w:sz w:val="16"/>
                <w:szCs w:val="16"/>
              </w:rPr>
              <w:t>A</w:t>
            </w:r>
            <w:r w:rsidR="0072074F" w:rsidRPr="0072074F">
              <w:rPr>
                <w:sz w:val="16"/>
                <w:szCs w:val="16"/>
              </w:rPr>
              <w:t xml:space="preserve"> preliminary list of key areas for research has been compiled</w:t>
            </w:r>
            <w:r w:rsidR="001470BD">
              <w:rPr>
                <w:sz w:val="16"/>
                <w:szCs w:val="16"/>
              </w:rPr>
              <w:t xml:space="preserve"> </w:t>
            </w:r>
            <w:r w:rsidR="0072074F" w:rsidRPr="0072074F">
              <w:rPr>
                <w:sz w:val="16"/>
                <w:szCs w:val="16"/>
              </w:rPr>
              <w:t xml:space="preserve">from existing Resolutions and </w:t>
            </w:r>
            <w:r w:rsidR="00C41B3D">
              <w:rPr>
                <w:sz w:val="16"/>
                <w:szCs w:val="16"/>
              </w:rPr>
              <w:t>reviewed by the WG</w:t>
            </w:r>
            <w:r w:rsidR="005A12E0">
              <w:rPr>
                <w:sz w:val="16"/>
                <w:szCs w:val="16"/>
              </w:rPr>
              <w:t>. It</w:t>
            </w:r>
            <w:r w:rsidR="0072074F" w:rsidRPr="0072074F">
              <w:rPr>
                <w:sz w:val="16"/>
                <w:szCs w:val="16"/>
              </w:rPr>
              <w:t xml:space="preserve"> is </w:t>
            </w:r>
            <w:r>
              <w:rPr>
                <w:sz w:val="16"/>
                <w:szCs w:val="16"/>
              </w:rPr>
              <w:t xml:space="preserve">submitted </w:t>
            </w:r>
            <w:r w:rsidR="0025372E">
              <w:rPr>
                <w:sz w:val="16"/>
                <w:szCs w:val="16"/>
              </w:rPr>
              <w:t xml:space="preserve">to ScC-SC6 for consideration </w:t>
            </w:r>
            <w:r w:rsidR="006B48E6" w:rsidRPr="006D4729">
              <w:rPr>
                <w:sz w:val="16"/>
                <w:szCs w:val="16"/>
              </w:rPr>
              <w:t xml:space="preserve">(ScC-SC6/Doc.12.2.1.2/Annex </w:t>
            </w:r>
            <w:r w:rsidR="006B48E6">
              <w:rPr>
                <w:sz w:val="16"/>
                <w:szCs w:val="16"/>
              </w:rPr>
              <w:t>4</w:t>
            </w:r>
            <w:r w:rsidR="006B48E6" w:rsidRPr="006D4729">
              <w:rPr>
                <w:sz w:val="16"/>
                <w:szCs w:val="16"/>
              </w:rPr>
              <w:t xml:space="preserve">).  </w:t>
            </w:r>
            <w:r w:rsidR="0072074F" w:rsidRPr="0072074F">
              <w:rPr>
                <w:sz w:val="16"/>
                <w:szCs w:val="16"/>
              </w:rPr>
              <w:t xml:space="preserve">Results of the survey under Decision 13.114 (a) </w:t>
            </w:r>
            <w:r w:rsidR="00D4635C">
              <w:rPr>
                <w:sz w:val="16"/>
                <w:szCs w:val="16"/>
              </w:rPr>
              <w:t xml:space="preserve">are expected to </w:t>
            </w:r>
            <w:r w:rsidR="0072074F" w:rsidRPr="0072074F">
              <w:rPr>
                <w:sz w:val="16"/>
                <w:szCs w:val="16"/>
              </w:rPr>
              <w:t>complement the lis</w:t>
            </w:r>
            <w:r w:rsidR="00D4635C">
              <w:rPr>
                <w:sz w:val="16"/>
                <w:szCs w:val="16"/>
              </w:rPr>
              <w:t>t</w:t>
            </w:r>
            <w:r w:rsidR="0072074F" w:rsidRPr="0072074F">
              <w:rPr>
                <w:sz w:val="16"/>
                <w:szCs w:val="16"/>
              </w:rPr>
              <w:t xml:space="preserve">. The new Strategic Plan for Migratory Species (UNEP/CMS/COP14/Doc. 14.1) </w:t>
            </w:r>
            <w:r w:rsidR="00B85DB5">
              <w:rPr>
                <w:sz w:val="16"/>
                <w:szCs w:val="16"/>
              </w:rPr>
              <w:t>is expected to</w:t>
            </w:r>
            <w:r w:rsidR="0072074F" w:rsidRPr="0072074F">
              <w:rPr>
                <w:sz w:val="16"/>
                <w:szCs w:val="16"/>
              </w:rPr>
              <w:t xml:space="preserve"> provide further context for the setting of priorities</w:t>
            </w:r>
            <w:r w:rsidR="00B85DB5">
              <w:rPr>
                <w:sz w:val="16"/>
                <w:szCs w:val="16"/>
              </w:rPr>
              <w:t>.</w:t>
            </w:r>
          </w:p>
          <w:p w14:paraId="407A0964" w14:textId="77777777" w:rsidR="00E72FAB" w:rsidRDefault="00E72FAB" w:rsidP="00EA7EE1">
            <w:pPr>
              <w:spacing w:before="40" w:after="40"/>
              <w:ind w:right="57"/>
              <w:jc w:val="both"/>
              <w:rPr>
                <w:rFonts w:cs="Times New Roman"/>
                <w:sz w:val="16"/>
                <w:szCs w:val="16"/>
                <w:lang w:eastAsia="en-GB"/>
              </w:rPr>
            </w:pPr>
          </w:p>
          <w:p w14:paraId="6A4488D4" w14:textId="73C0A4AA" w:rsidR="00E72FAB" w:rsidRPr="0072074F" w:rsidRDefault="00E72FAB" w:rsidP="00EA7EE1">
            <w:pPr>
              <w:spacing w:before="40" w:after="40"/>
              <w:ind w:right="57"/>
              <w:jc w:val="both"/>
              <w:rPr>
                <w:rFonts w:ascii="Times New Roman" w:eastAsia="Times New Roman" w:hAnsi="Times New Roman" w:cs="Times New Roman"/>
                <w:sz w:val="16"/>
                <w:szCs w:val="16"/>
                <w:lang w:eastAsia="en-GB"/>
              </w:rPr>
            </w:pPr>
          </w:p>
        </w:tc>
      </w:tr>
      <w:tr w:rsidR="002913C6" w14:paraId="1ECC6419" w14:textId="77777777" w:rsidTr="002913C6">
        <w:trPr>
          <w:trHeight w:val="171"/>
        </w:trPr>
        <w:tc>
          <w:tcPr>
            <w:tcW w:w="438" w:type="pct"/>
          </w:tcPr>
          <w:p w14:paraId="1C63B655" w14:textId="77777777" w:rsidR="00ED35A3" w:rsidRPr="00F70AEE" w:rsidRDefault="00335AE5">
            <w:pPr>
              <w:spacing w:before="40" w:after="40"/>
              <w:ind w:left="57" w:right="57"/>
              <w:jc w:val="both"/>
              <w:rPr>
                <w:rFonts w:eastAsia="Times New Roman"/>
                <w:i/>
                <w:sz w:val="16"/>
                <w:szCs w:val="16"/>
                <w:lang w:eastAsia="en-GB"/>
              </w:rPr>
            </w:pPr>
            <w:r w:rsidRPr="00160C3F">
              <w:rPr>
                <w:rFonts w:eastAsia="Times New Roman"/>
                <w:iCs/>
                <w:sz w:val="16"/>
                <w:szCs w:val="16"/>
                <w:lang w:eastAsia="en-GB"/>
              </w:rPr>
              <w:t>Dec. 13.114</w:t>
            </w:r>
          </w:p>
        </w:tc>
        <w:tc>
          <w:tcPr>
            <w:tcW w:w="845" w:type="pct"/>
          </w:tcPr>
          <w:p w14:paraId="3856A715" w14:textId="77777777" w:rsidR="00ED35A3" w:rsidRPr="00FD3E93" w:rsidRDefault="00335AE5">
            <w:pPr>
              <w:spacing w:before="40" w:after="40"/>
              <w:ind w:left="57" w:right="57"/>
              <w:jc w:val="both"/>
              <w:rPr>
                <w:rFonts w:eastAsia="Times New Roman"/>
                <w:i/>
                <w:sz w:val="16"/>
                <w:szCs w:val="16"/>
                <w:lang w:eastAsia="en-GB"/>
              </w:rPr>
            </w:pPr>
            <w:r w:rsidRPr="00160C3F">
              <w:rPr>
                <w:rFonts w:eastAsia="Times New Roman"/>
                <w:i/>
                <w:sz w:val="16"/>
                <w:szCs w:val="16"/>
                <w:lang w:eastAsia="en-GB"/>
              </w:rPr>
              <w:t>e) consider the need for additional guidance within the framework of the CMS on assessing threats to migratory species connectivity in particular priority situations identified by the work described in sub-paragraph (d) above;</w:t>
            </w:r>
          </w:p>
        </w:tc>
        <w:tc>
          <w:tcPr>
            <w:tcW w:w="613" w:type="pct"/>
          </w:tcPr>
          <w:p w14:paraId="6F54A00D" w14:textId="77777777" w:rsidR="00ED35A3" w:rsidRPr="00FD3E93" w:rsidRDefault="00335AE5">
            <w:pPr>
              <w:spacing w:before="40" w:after="40"/>
              <w:ind w:left="57" w:right="57"/>
              <w:jc w:val="both"/>
              <w:rPr>
                <w:rFonts w:eastAsia="Times New Roman"/>
                <w:iCs/>
                <w:sz w:val="16"/>
                <w:szCs w:val="16"/>
                <w:lang w:eastAsia="en-GB"/>
              </w:rPr>
            </w:pPr>
            <w:r>
              <w:rPr>
                <w:rFonts w:eastAsia="Times New Roman"/>
                <w:sz w:val="16"/>
                <w:szCs w:val="16"/>
                <w:lang w:eastAsia="en-GB"/>
              </w:rPr>
              <w:t>Following Dec.13.114 d), consider additional guidance</w:t>
            </w:r>
          </w:p>
        </w:tc>
        <w:tc>
          <w:tcPr>
            <w:tcW w:w="554" w:type="pct"/>
          </w:tcPr>
          <w:p w14:paraId="1C8D013F"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Guidance provided</w:t>
            </w:r>
          </w:p>
        </w:tc>
        <w:tc>
          <w:tcPr>
            <w:tcW w:w="408" w:type="pct"/>
          </w:tcPr>
          <w:p w14:paraId="68757E5D"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2021-2023</w:t>
            </w:r>
          </w:p>
        </w:tc>
        <w:tc>
          <w:tcPr>
            <w:tcW w:w="351" w:type="pct"/>
          </w:tcPr>
          <w:p w14:paraId="7E7DA3A0" w14:textId="77777777" w:rsidR="00ED35A3" w:rsidRPr="00FD3E93" w:rsidRDefault="00335AE5">
            <w:pPr>
              <w:spacing w:before="40" w:after="40"/>
              <w:ind w:left="57" w:right="57"/>
              <w:jc w:val="both"/>
              <w:rPr>
                <w:rFonts w:eastAsia="Times New Roman"/>
                <w:iCs/>
                <w:sz w:val="16"/>
                <w:szCs w:val="16"/>
                <w:lang w:val="it-IT" w:eastAsia="en-GB"/>
              </w:rPr>
            </w:pPr>
            <w:r w:rsidRPr="00F8368A">
              <w:rPr>
                <w:rFonts w:eastAsia="Times New Roman"/>
                <w:iCs/>
                <w:sz w:val="16"/>
                <w:szCs w:val="16"/>
                <w:lang w:val="it-IT" w:eastAsia="en-GB"/>
              </w:rPr>
              <w:t>Fernando Spina</w:t>
            </w:r>
          </w:p>
        </w:tc>
        <w:tc>
          <w:tcPr>
            <w:tcW w:w="321" w:type="pct"/>
          </w:tcPr>
          <w:p w14:paraId="34FB3C45" w14:textId="77777777" w:rsidR="00ED35A3" w:rsidRPr="00ED35A3" w:rsidRDefault="00335AE5">
            <w:pPr>
              <w:spacing w:before="40" w:after="40"/>
              <w:ind w:left="57" w:right="57"/>
              <w:jc w:val="both"/>
              <w:rPr>
                <w:rFonts w:eastAsia="Times New Roman"/>
                <w:iCs/>
                <w:sz w:val="16"/>
                <w:szCs w:val="16"/>
                <w:u w:val="single"/>
                <w:lang w:val="it-IT" w:eastAsia="en-GB"/>
              </w:rPr>
            </w:pPr>
            <w:r w:rsidRPr="00F8368A">
              <w:rPr>
                <w:rFonts w:eastAsia="Times New Roman"/>
                <w:iCs/>
                <w:sz w:val="16"/>
                <w:szCs w:val="16"/>
                <w:lang w:val="it-IT" w:eastAsia="en-GB"/>
              </w:rPr>
              <w:t xml:space="preserve">Sec FP: </w:t>
            </w:r>
            <w:r w:rsidR="00E07C6F">
              <w:rPr>
                <w:rFonts w:eastAsia="Times New Roman"/>
                <w:iCs/>
                <w:sz w:val="16"/>
                <w:szCs w:val="16"/>
                <w:lang w:val="it-IT" w:eastAsia="en-GB"/>
              </w:rPr>
              <w:t xml:space="preserve">Laura Cerasi/ </w:t>
            </w:r>
            <w:r w:rsidRPr="00F8368A">
              <w:rPr>
                <w:rFonts w:eastAsia="Times New Roman"/>
                <w:iCs/>
                <w:sz w:val="16"/>
                <w:szCs w:val="16"/>
                <w:lang w:val="it-IT" w:eastAsia="en-GB"/>
              </w:rPr>
              <w:t>Marco Barbieri</w:t>
            </w:r>
          </w:p>
        </w:tc>
        <w:tc>
          <w:tcPr>
            <w:tcW w:w="291" w:type="pct"/>
            <w:shd w:val="clear" w:color="auto" w:fill="auto"/>
          </w:tcPr>
          <w:p w14:paraId="2543E262" w14:textId="77777777" w:rsidR="00ED35A3" w:rsidRPr="00FD3E93" w:rsidRDefault="00335AE5">
            <w:pPr>
              <w:spacing w:before="40" w:after="40"/>
              <w:ind w:right="57"/>
              <w:jc w:val="both"/>
              <w:rPr>
                <w:rFonts w:eastAsia="Times New Roman"/>
                <w:iCs/>
                <w:sz w:val="16"/>
                <w:szCs w:val="16"/>
                <w:lang w:val="it-IT" w:eastAsia="en-GB"/>
              </w:rPr>
            </w:pPr>
            <w:r w:rsidRPr="00F8368A">
              <w:rPr>
                <w:rFonts w:eastAsia="Times New Roman"/>
                <w:iCs/>
                <w:sz w:val="16"/>
                <w:szCs w:val="16"/>
                <w:lang w:val="it-IT" w:eastAsia="en-GB"/>
              </w:rPr>
              <w:t>Medium</w:t>
            </w:r>
          </w:p>
        </w:tc>
        <w:tc>
          <w:tcPr>
            <w:tcW w:w="397" w:type="pct"/>
          </w:tcPr>
          <w:p w14:paraId="38508FBC"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ScC-SC6</w:t>
            </w:r>
          </w:p>
          <w:p w14:paraId="05A6F9BD"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w:t>
            </w:r>
          </w:p>
          <w:p w14:paraId="71C78459" w14:textId="77777777" w:rsidR="00ED35A3" w:rsidRPr="00FD3E93" w:rsidRDefault="00335AE5">
            <w:pPr>
              <w:spacing w:before="40" w:after="40"/>
              <w:ind w:left="57" w:right="57"/>
              <w:jc w:val="center"/>
              <w:rPr>
                <w:rFonts w:eastAsia="Times New Roman"/>
                <w:iCs/>
                <w:sz w:val="16"/>
                <w:szCs w:val="16"/>
                <w:lang w:eastAsia="en-GB"/>
              </w:rPr>
            </w:pPr>
            <w:r w:rsidRPr="00E07C6F">
              <w:rPr>
                <w:rFonts w:eastAsia="Times New Roman"/>
                <w:iCs/>
                <w:sz w:val="14"/>
                <w:szCs w:val="14"/>
                <w:lang w:eastAsia="en-GB"/>
              </w:rPr>
              <w:t>COP14</w:t>
            </w:r>
          </w:p>
        </w:tc>
        <w:tc>
          <w:tcPr>
            <w:tcW w:w="781" w:type="pct"/>
          </w:tcPr>
          <w:p w14:paraId="7B4EF2FA" w14:textId="3CCF6E55" w:rsidR="00ED35A3" w:rsidRPr="00196116" w:rsidRDefault="00CF6C0D" w:rsidP="00B85DB5">
            <w:pPr>
              <w:spacing w:before="40" w:after="40"/>
              <w:ind w:left="57" w:right="57"/>
              <w:jc w:val="both"/>
              <w:rPr>
                <w:rFonts w:eastAsia="Times New Roman"/>
                <w:sz w:val="16"/>
                <w:szCs w:val="16"/>
                <w:lang w:eastAsia="en-GB"/>
              </w:rPr>
            </w:pPr>
            <w:r w:rsidRPr="00196116">
              <w:rPr>
                <w:rFonts w:eastAsia="Times New Roman"/>
                <w:sz w:val="16"/>
                <w:szCs w:val="16"/>
                <w:lang w:eastAsia="en-GB"/>
              </w:rPr>
              <w:t xml:space="preserve">Proposals on how to develop this work stream </w:t>
            </w:r>
            <w:r w:rsidR="006112C9">
              <w:rPr>
                <w:rFonts w:eastAsia="Times New Roman"/>
                <w:sz w:val="16"/>
                <w:szCs w:val="16"/>
                <w:lang w:eastAsia="en-GB"/>
              </w:rPr>
              <w:t xml:space="preserve">reviewed by </w:t>
            </w:r>
            <w:r w:rsidR="006112C9" w:rsidRPr="00196116">
              <w:rPr>
                <w:rFonts w:eastAsia="Times New Roman"/>
                <w:sz w:val="16"/>
                <w:szCs w:val="16"/>
                <w:lang w:eastAsia="en-GB"/>
              </w:rPr>
              <w:t>the</w:t>
            </w:r>
            <w:r w:rsidR="006112C9">
              <w:rPr>
                <w:rFonts w:eastAsia="Times New Roman"/>
                <w:sz w:val="16"/>
                <w:szCs w:val="16"/>
                <w:lang w:eastAsia="en-GB"/>
              </w:rPr>
              <w:t xml:space="preserve"> </w:t>
            </w:r>
            <w:r w:rsidR="006112C9" w:rsidRPr="00196116">
              <w:rPr>
                <w:rFonts w:eastAsia="Times New Roman"/>
                <w:sz w:val="16"/>
                <w:szCs w:val="16"/>
                <w:lang w:eastAsia="en-GB"/>
              </w:rPr>
              <w:t xml:space="preserve">WG </w:t>
            </w:r>
            <w:r w:rsidR="006112C9">
              <w:rPr>
                <w:rFonts w:eastAsia="Times New Roman"/>
                <w:sz w:val="16"/>
                <w:szCs w:val="16"/>
                <w:lang w:eastAsia="en-GB"/>
              </w:rPr>
              <w:t xml:space="preserve">and </w:t>
            </w:r>
            <w:r w:rsidR="00196116" w:rsidRPr="00196116">
              <w:rPr>
                <w:rFonts w:eastAsia="Times New Roman"/>
                <w:sz w:val="16"/>
                <w:szCs w:val="16"/>
                <w:lang w:eastAsia="en-GB"/>
              </w:rPr>
              <w:t>submitted to and ScC-Sc6</w:t>
            </w:r>
            <w:r w:rsidR="00196116">
              <w:rPr>
                <w:rFonts w:eastAsia="Times New Roman"/>
                <w:sz w:val="16"/>
                <w:szCs w:val="16"/>
                <w:lang w:eastAsia="en-GB"/>
              </w:rPr>
              <w:t xml:space="preserve"> </w:t>
            </w:r>
            <w:r w:rsidR="00196116" w:rsidRPr="00196116">
              <w:rPr>
                <w:rFonts w:eastAsia="Times New Roman"/>
                <w:sz w:val="16"/>
                <w:szCs w:val="16"/>
                <w:lang w:eastAsia="en-GB"/>
              </w:rPr>
              <w:t>.</w:t>
            </w:r>
            <w:r w:rsidR="00196116" w:rsidRPr="006D4729">
              <w:rPr>
                <w:sz w:val="16"/>
                <w:szCs w:val="16"/>
              </w:rPr>
              <w:t xml:space="preserve"> </w:t>
            </w:r>
            <w:r w:rsidR="00196116">
              <w:rPr>
                <w:sz w:val="16"/>
                <w:szCs w:val="16"/>
              </w:rPr>
              <w:t>(</w:t>
            </w:r>
            <w:r w:rsidR="00196116" w:rsidRPr="006D4729">
              <w:rPr>
                <w:sz w:val="16"/>
                <w:szCs w:val="16"/>
              </w:rPr>
              <w:t xml:space="preserve">SC6/Doc.12.2.1.2).  </w:t>
            </w:r>
          </w:p>
        </w:tc>
      </w:tr>
      <w:tr w:rsidR="002913C6" w14:paraId="631CC315" w14:textId="77777777" w:rsidTr="002913C6">
        <w:trPr>
          <w:trHeight w:val="171"/>
        </w:trPr>
        <w:tc>
          <w:tcPr>
            <w:tcW w:w="438" w:type="pct"/>
          </w:tcPr>
          <w:p w14:paraId="2228CF8D" w14:textId="77777777" w:rsidR="00ED35A3" w:rsidRPr="00F70AEE" w:rsidRDefault="00335AE5">
            <w:pPr>
              <w:spacing w:before="40" w:after="40"/>
              <w:ind w:left="57" w:right="57"/>
              <w:jc w:val="both"/>
              <w:rPr>
                <w:rFonts w:eastAsia="Times New Roman"/>
                <w:i/>
                <w:sz w:val="16"/>
                <w:szCs w:val="16"/>
                <w:lang w:eastAsia="en-GB"/>
              </w:rPr>
            </w:pPr>
            <w:r w:rsidRPr="00160C3F">
              <w:rPr>
                <w:rFonts w:eastAsia="Times New Roman"/>
                <w:iCs/>
                <w:sz w:val="16"/>
                <w:szCs w:val="16"/>
                <w:lang w:eastAsia="en-GB"/>
              </w:rPr>
              <w:t>Dec. 13.114</w:t>
            </w:r>
          </w:p>
        </w:tc>
        <w:tc>
          <w:tcPr>
            <w:tcW w:w="845" w:type="pct"/>
          </w:tcPr>
          <w:p w14:paraId="12AF1E1B" w14:textId="77777777" w:rsidR="00ED35A3" w:rsidRPr="00FD3E93" w:rsidRDefault="00335AE5" w:rsidP="009E1074">
            <w:pPr>
              <w:spacing w:before="40" w:after="40"/>
              <w:ind w:left="57" w:right="57"/>
              <w:jc w:val="both"/>
              <w:rPr>
                <w:rFonts w:eastAsia="Times New Roman"/>
                <w:i/>
                <w:sz w:val="16"/>
                <w:szCs w:val="16"/>
                <w:lang w:eastAsia="en-GB"/>
              </w:rPr>
            </w:pPr>
            <w:r w:rsidRPr="00160C3F">
              <w:rPr>
                <w:rFonts w:eastAsia="Times New Roman"/>
                <w:i/>
                <w:sz w:val="16"/>
                <w:szCs w:val="16"/>
                <w:lang w:eastAsia="en-GB"/>
              </w:rPr>
              <w:t>f) make recommendations as appropriate arising from the work described in this Decision;</w:t>
            </w:r>
          </w:p>
        </w:tc>
        <w:tc>
          <w:tcPr>
            <w:tcW w:w="613" w:type="pct"/>
          </w:tcPr>
          <w:p w14:paraId="6322A907" w14:textId="77777777" w:rsidR="00ED35A3" w:rsidRPr="00FD3E93" w:rsidRDefault="00335AE5">
            <w:pPr>
              <w:spacing w:before="40" w:after="40"/>
              <w:ind w:left="57" w:right="57"/>
              <w:jc w:val="both"/>
              <w:rPr>
                <w:rFonts w:eastAsia="Times New Roman"/>
                <w:iCs/>
                <w:sz w:val="16"/>
                <w:szCs w:val="16"/>
                <w:lang w:eastAsia="en-GB"/>
              </w:rPr>
            </w:pPr>
            <w:r w:rsidRPr="00160C3F">
              <w:rPr>
                <w:rFonts w:eastAsia="Times New Roman"/>
                <w:iCs/>
                <w:sz w:val="16"/>
                <w:szCs w:val="16"/>
                <w:lang w:eastAsia="en-GB"/>
              </w:rPr>
              <w:t>As per mandate</w:t>
            </w:r>
          </w:p>
        </w:tc>
        <w:tc>
          <w:tcPr>
            <w:tcW w:w="554" w:type="pct"/>
          </w:tcPr>
          <w:p w14:paraId="43BB6CBA"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Recommendations</w:t>
            </w:r>
          </w:p>
        </w:tc>
        <w:tc>
          <w:tcPr>
            <w:tcW w:w="408" w:type="pct"/>
          </w:tcPr>
          <w:p w14:paraId="0846E6BA" w14:textId="77777777" w:rsidR="00ED35A3" w:rsidRPr="00FD3E93"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2021-2023</w:t>
            </w:r>
          </w:p>
        </w:tc>
        <w:tc>
          <w:tcPr>
            <w:tcW w:w="351" w:type="pct"/>
          </w:tcPr>
          <w:p w14:paraId="230E282B" w14:textId="77777777" w:rsidR="00ED35A3" w:rsidRPr="00FD3E93" w:rsidRDefault="00335AE5">
            <w:pPr>
              <w:spacing w:before="40" w:after="40"/>
              <w:ind w:left="57" w:right="57"/>
              <w:jc w:val="both"/>
              <w:rPr>
                <w:rFonts w:eastAsia="Times New Roman"/>
                <w:iCs/>
                <w:sz w:val="16"/>
                <w:szCs w:val="16"/>
                <w:lang w:val="it-IT" w:eastAsia="en-GB"/>
              </w:rPr>
            </w:pPr>
            <w:r w:rsidRPr="00F8368A">
              <w:rPr>
                <w:rFonts w:eastAsia="Times New Roman"/>
                <w:iCs/>
                <w:sz w:val="16"/>
                <w:szCs w:val="16"/>
                <w:lang w:val="it-IT" w:eastAsia="en-GB"/>
              </w:rPr>
              <w:t>Fernando Spina</w:t>
            </w:r>
          </w:p>
        </w:tc>
        <w:tc>
          <w:tcPr>
            <w:tcW w:w="321" w:type="pct"/>
          </w:tcPr>
          <w:p w14:paraId="7127AEBE" w14:textId="77777777" w:rsidR="00ED35A3" w:rsidRPr="00ED35A3" w:rsidRDefault="00335AE5">
            <w:pPr>
              <w:spacing w:before="40" w:after="40"/>
              <w:ind w:left="57" w:right="57"/>
              <w:jc w:val="both"/>
              <w:rPr>
                <w:rFonts w:eastAsia="Times New Roman"/>
                <w:iCs/>
                <w:sz w:val="16"/>
                <w:szCs w:val="16"/>
                <w:u w:val="single"/>
                <w:lang w:val="it-IT" w:eastAsia="en-GB"/>
              </w:rPr>
            </w:pPr>
            <w:r w:rsidRPr="00F8368A">
              <w:rPr>
                <w:rFonts w:eastAsia="Times New Roman"/>
                <w:iCs/>
                <w:sz w:val="16"/>
                <w:szCs w:val="16"/>
                <w:lang w:val="it-IT" w:eastAsia="en-GB"/>
              </w:rPr>
              <w:t xml:space="preserve">Sec FP: </w:t>
            </w:r>
            <w:r w:rsidR="00E07C6F">
              <w:rPr>
                <w:rFonts w:eastAsia="Times New Roman"/>
                <w:iCs/>
                <w:sz w:val="16"/>
                <w:szCs w:val="16"/>
                <w:lang w:val="it-IT" w:eastAsia="en-GB"/>
              </w:rPr>
              <w:t xml:space="preserve">Laura Cerasi/ </w:t>
            </w:r>
            <w:r w:rsidRPr="00F8368A">
              <w:rPr>
                <w:rFonts w:eastAsia="Times New Roman"/>
                <w:iCs/>
                <w:sz w:val="16"/>
                <w:szCs w:val="16"/>
                <w:lang w:val="it-IT" w:eastAsia="en-GB"/>
              </w:rPr>
              <w:t>Marco Barbieri</w:t>
            </w:r>
          </w:p>
        </w:tc>
        <w:tc>
          <w:tcPr>
            <w:tcW w:w="291" w:type="pct"/>
            <w:shd w:val="clear" w:color="auto" w:fill="auto"/>
          </w:tcPr>
          <w:p w14:paraId="1A67A6E9" w14:textId="77777777" w:rsidR="00ED35A3" w:rsidRPr="00FD3E93" w:rsidRDefault="00335AE5">
            <w:pPr>
              <w:spacing w:before="40" w:after="40"/>
              <w:ind w:right="57"/>
              <w:jc w:val="both"/>
              <w:rPr>
                <w:rFonts w:eastAsia="Times New Roman"/>
                <w:iCs/>
                <w:sz w:val="16"/>
                <w:szCs w:val="16"/>
                <w:lang w:val="it-IT" w:eastAsia="en-GB"/>
              </w:rPr>
            </w:pPr>
            <w:r w:rsidRPr="00F8368A">
              <w:rPr>
                <w:rFonts w:eastAsia="Times New Roman"/>
                <w:iCs/>
                <w:sz w:val="16"/>
                <w:szCs w:val="16"/>
                <w:lang w:val="it-IT" w:eastAsia="en-GB"/>
              </w:rPr>
              <w:t>Medium</w:t>
            </w:r>
          </w:p>
        </w:tc>
        <w:tc>
          <w:tcPr>
            <w:tcW w:w="397" w:type="pct"/>
          </w:tcPr>
          <w:p w14:paraId="157B041A"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ScC-SC6</w:t>
            </w:r>
          </w:p>
          <w:p w14:paraId="2B59098D" w14:textId="77777777" w:rsidR="00ED35A3" w:rsidRPr="00E07C6F" w:rsidRDefault="00335AE5">
            <w:pPr>
              <w:spacing w:before="40" w:after="40"/>
              <w:ind w:left="57" w:right="57"/>
              <w:jc w:val="center"/>
              <w:rPr>
                <w:rFonts w:eastAsia="Times New Roman"/>
                <w:iCs/>
                <w:sz w:val="14"/>
                <w:szCs w:val="14"/>
                <w:lang w:eastAsia="en-GB"/>
              </w:rPr>
            </w:pPr>
            <w:r w:rsidRPr="00E07C6F">
              <w:rPr>
                <w:rFonts w:eastAsia="Times New Roman"/>
                <w:iCs/>
                <w:sz w:val="14"/>
                <w:szCs w:val="14"/>
                <w:lang w:eastAsia="en-GB"/>
              </w:rPr>
              <w:t>-</w:t>
            </w:r>
          </w:p>
          <w:p w14:paraId="11D0313B" w14:textId="77777777" w:rsidR="00ED35A3" w:rsidRPr="00FD3E93" w:rsidRDefault="00335AE5">
            <w:pPr>
              <w:spacing w:before="40" w:after="40"/>
              <w:ind w:left="57" w:right="57"/>
              <w:jc w:val="center"/>
              <w:rPr>
                <w:rFonts w:eastAsia="Times New Roman"/>
                <w:iCs/>
                <w:sz w:val="16"/>
                <w:szCs w:val="16"/>
                <w:lang w:eastAsia="en-GB"/>
              </w:rPr>
            </w:pPr>
            <w:r w:rsidRPr="00E07C6F">
              <w:rPr>
                <w:rFonts w:eastAsia="Times New Roman"/>
                <w:iCs/>
                <w:sz w:val="14"/>
                <w:szCs w:val="14"/>
                <w:lang w:eastAsia="en-GB"/>
              </w:rPr>
              <w:t>COP14</w:t>
            </w:r>
          </w:p>
        </w:tc>
        <w:tc>
          <w:tcPr>
            <w:tcW w:w="781" w:type="pct"/>
          </w:tcPr>
          <w:p w14:paraId="7AFD5116" w14:textId="3307F4D2" w:rsidR="00ED35A3" w:rsidRPr="00F70AEE" w:rsidRDefault="00335AE5" w:rsidP="001CCBBB">
            <w:pPr>
              <w:spacing w:before="40" w:after="40"/>
              <w:ind w:left="57" w:right="57"/>
              <w:jc w:val="both"/>
              <w:rPr>
                <w:rFonts w:eastAsia="Times New Roman"/>
                <w:sz w:val="16"/>
                <w:szCs w:val="16"/>
                <w:lang w:eastAsia="en-GB"/>
              </w:rPr>
            </w:pPr>
            <w:r w:rsidRPr="001CCBBB">
              <w:rPr>
                <w:rFonts w:eastAsia="Times New Roman"/>
                <w:sz w:val="16"/>
                <w:szCs w:val="16"/>
                <w:lang w:eastAsia="en-GB"/>
              </w:rPr>
              <w:t>To be developed on the basis of items a) – e) and submitted to the ScC WG on Connectivity for review</w:t>
            </w:r>
          </w:p>
        </w:tc>
      </w:tr>
      <w:tr w:rsidR="00A26724" w14:paraId="5EBB5891" w14:textId="77777777" w:rsidTr="002913C6">
        <w:trPr>
          <w:trHeight w:val="171"/>
        </w:trPr>
        <w:tc>
          <w:tcPr>
            <w:tcW w:w="5000" w:type="pct"/>
            <w:gridSpan w:val="10"/>
            <w:shd w:val="clear" w:color="auto" w:fill="B4C6E7"/>
          </w:tcPr>
          <w:p w14:paraId="6174F3D7" w14:textId="77777777" w:rsidR="00ED35A3" w:rsidRPr="00F8368A" w:rsidRDefault="00335AE5">
            <w:pPr>
              <w:spacing w:before="60" w:after="60"/>
              <w:ind w:left="58" w:right="58"/>
              <w:jc w:val="both"/>
              <w:rPr>
                <w:rFonts w:eastAsia="Times New Roman"/>
                <w:b/>
                <w:bCs/>
                <w:iCs/>
                <w:sz w:val="16"/>
                <w:szCs w:val="16"/>
                <w:lang w:eastAsia="en-GB"/>
              </w:rPr>
            </w:pPr>
            <w:r w:rsidRPr="00F8368A">
              <w:rPr>
                <w:rFonts w:eastAsia="Times New Roman"/>
                <w:b/>
                <w:bCs/>
                <w:iCs/>
                <w:sz w:val="16"/>
                <w:szCs w:val="16"/>
                <w:lang w:eastAsia="en-GB"/>
              </w:rPr>
              <w:t>CONSERVATION STATUS OF MIGRATORY SPECIES</w:t>
            </w:r>
          </w:p>
        </w:tc>
      </w:tr>
      <w:tr w:rsidR="002913C6" w14:paraId="4C54468A" w14:textId="77777777" w:rsidTr="002913C6">
        <w:trPr>
          <w:trHeight w:val="171"/>
        </w:trPr>
        <w:tc>
          <w:tcPr>
            <w:tcW w:w="438" w:type="pct"/>
          </w:tcPr>
          <w:p w14:paraId="5441AE3B" w14:textId="77777777" w:rsidR="00ED35A3" w:rsidRPr="00F8368A"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Dec. 13.26</w:t>
            </w:r>
          </w:p>
        </w:tc>
        <w:tc>
          <w:tcPr>
            <w:tcW w:w="845" w:type="pct"/>
          </w:tcPr>
          <w:p w14:paraId="76C5FB6D" w14:textId="77777777" w:rsidR="00ED35A3" w:rsidRDefault="00335AE5">
            <w:pPr>
              <w:spacing w:before="40" w:after="40"/>
              <w:ind w:left="57" w:right="57"/>
              <w:jc w:val="both"/>
              <w:rPr>
                <w:rFonts w:eastAsia="Times New Roman"/>
                <w:i/>
                <w:sz w:val="16"/>
                <w:szCs w:val="16"/>
                <w:lang w:eastAsia="en-GB"/>
              </w:rPr>
            </w:pPr>
            <w:r w:rsidRPr="00F8368A">
              <w:rPr>
                <w:rFonts w:eastAsia="Times New Roman"/>
                <w:i/>
                <w:sz w:val="16"/>
                <w:szCs w:val="16"/>
                <w:lang w:eastAsia="en-GB"/>
              </w:rPr>
              <w:t xml:space="preserve">The Scientific Council is requested, subject to the availability of resources, to: </w:t>
            </w:r>
          </w:p>
          <w:p w14:paraId="244B7751" w14:textId="77777777" w:rsidR="00ED35A3" w:rsidRPr="00FD3E93" w:rsidRDefault="00335AE5">
            <w:pPr>
              <w:spacing w:before="40" w:after="40"/>
              <w:ind w:left="57" w:right="57"/>
              <w:jc w:val="both"/>
              <w:rPr>
                <w:rFonts w:eastAsia="Times New Roman"/>
                <w:i/>
                <w:sz w:val="16"/>
                <w:szCs w:val="16"/>
                <w:lang w:eastAsia="en-GB"/>
              </w:rPr>
            </w:pPr>
            <w:r w:rsidRPr="00F8368A">
              <w:rPr>
                <w:rFonts w:eastAsia="Times New Roman"/>
                <w:i/>
                <w:sz w:val="16"/>
                <w:szCs w:val="16"/>
                <w:lang w:eastAsia="en-GB"/>
              </w:rPr>
              <w:t xml:space="preserve">a) provide support and guidance to the Secretariat in undertaking the activities foreseen in Decision 13.24 (a) </w:t>
            </w:r>
            <w:r>
              <w:rPr>
                <w:rFonts w:eastAsia="Times New Roman"/>
                <w:i/>
                <w:sz w:val="16"/>
                <w:szCs w:val="16"/>
                <w:lang w:eastAsia="en-GB"/>
              </w:rPr>
              <w:t>–</w:t>
            </w:r>
            <w:r w:rsidRPr="00F8368A">
              <w:rPr>
                <w:rFonts w:eastAsia="Times New Roman"/>
                <w:i/>
                <w:sz w:val="16"/>
                <w:szCs w:val="16"/>
                <w:lang w:eastAsia="en-GB"/>
              </w:rPr>
              <w:t xml:space="preserve"> (c);</w:t>
            </w:r>
          </w:p>
        </w:tc>
        <w:tc>
          <w:tcPr>
            <w:tcW w:w="613" w:type="pct"/>
          </w:tcPr>
          <w:p w14:paraId="7E2D157F" w14:textId="77777777" w:rsidR="00ED35A3" w:rsidRPr="00FD3E93" w:rsidRDefault="00335AE5" w:rsidP="009E1074">
            <w:pPr>
              <w:spacing w:before="40" w:after="40"/>
              <w:ind w:right="57"/>
              <w:jc w:val="both"/>
              <w:rPr>
                <w:rFonts w:eastAsia="Times New Roman"/>
                <w:sz w:val="16"/>
                <w:szCs w:val="16"/>
                <w:lang w:eastAsia="en-GB"/>
              </w:rPr>
            </w:pPr>
            <w:r w:rsidRPr="00F8368A">
              <w:rPr>
                <w:rFonts w:eastAsia="Times New Roman"/>
                <w:sz w:val="16"/>
                <w:szCs w:val="16"/>
                <w:lang w:eastAsia="en-GB"/>
              </w:rPr>
              <w:t>ScC-SC5 to review and endorse proposals for a framework, structure and methods for a report on the conservation status of migratory species, including criteria and methodologies for individual components of the report; contribute to the review of progress of activities undertaken, and advise the Secretariat as appropriate</w:t>
            </w:r>
            <w:r w:rsidR="009E1074">
              <w:rPr>
                <w:rFonts w:eastAsia="Times New Roman"/>
                <w:sz w:val="16"/>
                <w:szCs w:val="16"/>
                <w:lang w:eastAsia="en-GB"/>
              </w:rPr>
              <w:t>.</w:t>
            </w:r>
          </w:p>
        </w:tc>
        <w:tc>
          <w:tcPr>
            <w:tcW w:w="554" w:type="pct"/>
          </w:tcPr>
          <w:p w14:paraId="229E9662"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Guidance and support pro</w:t>
            </w:r>
            <w:r>
              <w:rPr>
                <w:rFonts w:eastAsia="Times New Roman"/>
                <w:sz w:val="16"/>
                <w:szCs w:val="16"/>
                <w:lang w:eastAsia="en-GB"/>
              </w:rPr>
              <w:t>v</w:t>
            </w:r>
            <w:r w:rsidRPr="00F8368A">
              <w:rPr>
                <w:rFonts w:eastAsia="Times New Roman"/>
                <w:sz w:val="16"/>
                <w:szCs w:val="16"/>
                <w:lang w:eastAsia="en-GB"/>
              </w:rPr>
              <w:t>ided</w:t>
            </w:r>
          </w:p>
        </w:tc>
        <w:tc>
          <w:tcPr>
            <w:tcW w:w="408" w:type="pct"/>
          </w:tcPr>
          <w:p w14:paraId="38FC0126"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2021-2023</w:t>
            </w:r>
          </w:p>
        </w:tc>
        <w:tc>
          <w:tcPr>
            <w:tcW w:w="351" w:type="pct"/>
          </w:tcPr>
          <w:p w14:paraId="36C4D696"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386912C8"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ScC-SC members</w:t>
            </w:r>
          </w:p>
          <w:p w14:paraId="320257C7"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Sec FP: Marco Barbieri</w:t>
            </w:r>
          </w:p>
        </w:tc>
        <w:tc>
          <w:tcPr>
            <w:tcW w:w="291" w:type="pct"/>
            <w:shd w:val="clear" w:color="auto" w:fill="auto"/>
          </w:tcPr>
          <w:p w14:paraId="1EEE2DF5" w14:textId="77777777" w:rsidR="00ED35A3" w:rsidRPr="00FD3E93" w:rsidRDefault="00335AE5">
            <w:pPr>
              <w:spacing w:before="40" w:after="40"/>
              <w:ind w:left="57" w:right="57"/>
              <w:jc w:val="both"/>
              <w:rPr>
                <w:rFonts w:eastAsia="Times New Roman"/>
                <w:sz w:val="16"/>
                <w:szCs w:val="16"/>
                <w:lang w:val="it-IT" w:eastAsia="en-GB"/>
              </w:rPr>
            </w:pPr>
            <w:r w:rsidRPr="00E9279E">
              <w:rPr>
                <w:rFonts w:eastAsia="Times New Roman"/>
                <w:sz w:val="16"/>
                <w:szCs w:val="16"/>
                <w:lang w:val="it-IT" w:eastAsia="en-GB"/>
              </w:rPr>
              <w:t>High</w:t>
            </w:r>
          </w:p>
        </w:tc>
        <w:tc>
          <w:tcPr>
            <w:tcW w:w="397" w:type="pct"/>
          </w:tcPr>
          <w:p w14:paraId="3265E07A" w14:textId="77777777" w:rsidR="00ED35A3" w:rsidRPr="00F57507" w:rsidRDefault="00335AE5">
            <w:pPr>
              <w:spacing w:before="40" w:after="40"/>
              <w:ind w:left="57" w:right="57"/>
              <w:jc w:val="both"/>
              <w:rPr>
                <w:rFonts w:eastAsia="Times New Roman"/>
                <w:sz w:val="14"/>
                <w:szCs w:val="14"/>
                <w:lang w:eastAsia="en-GB"/>
              </w:rPr>
            </w:pPr>
            <w:r w:rsidRPr="00F57507">
              <w:rPr>
                <w:rFonts w:eastAsia="Times New Roman"/>
                <w:sz w:val="14"/>
                <w:szCs w:val="14"/>
                <w:lang w:eastAsia="en-GB"/>
              </w:rPr>
              <w:t>COP14</w:t>
            </w:r>
          </w:p>
        </w:tc>
        <w:tc>
          <w:tcPr>
            <w:tcW w:w="781" w:type="pct"/>
          </w:tcPr>
          <w:p w14:paraId="0961854F" w14:textId="77777777" w:rsidR="00ED35A3" w:rsidRPr="00F814BB" w:rsidRDefault="00335AE5" w:rsidP="62BC94E5">
            <w:pPr>
              <w:spacing w:before="40" w:after="40"/>
              <w:ind w:left="57" w:right="57"/>
              <w:jc w:val="both"/>
              <w:rPr>
                <w:rFonts w:eastAsia="Times New Roman"/>
                <w:sz w:val="16"/>
                <w:szCs w:val="16"/>
                <w:lang w:eastAsia="en-GB"/>
              </w:rPr>
            </w:pPr>
            <w:r w:rsidRPr="62BC94E5">
              <w:rPr>
                <w:rFonts w:eastAsia="Times New Roman"/>
                <w:sz w:val="16"/>
                <w:szCs w:val="16"/>
                <w:lang w:eastAsia="en-GB"/>
              </w:rPr>
              <w:t>Framework, structure and methods for a report on the conservation status of migratory species finalized and adopted by ScC-SC5</w:t>
            </w:r>
          </w:p>
          <w:p w14:paraId="7D43EB22" w14:textId="77777777" w:rsidR="00ED35A3" w:rsidRPr="00F814BB" w:rsidRDefault="00335AE5" w:rsidP="62BC94E5">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Agreement to develop elements of the report signed with UNEP-WCMC with funding from Australia, UK and Switzerland. </w:t>
            </w:r>
          </w:p>
          <w:p w14:paraId="31A06379" w14:textId="77777777" w:rsidR="00ED35A3" w:rsidRDefault="00335AE5" w:rsidP="62BC94E5">
            <w:pPr>
              <w:spacing w:before="40" w:after="40"/>
              <w:ind w:left="57" w:right="57"/>
              <w:jc w:val="both"/>
              <w:rPr>
                <w:rFonts w:eastAsia="Times New Roman"/>
                <w:sz w:val="16"/>
                <w:szCs w:val="16"/>
                <w:lang w:eastAsia="en-GB"/>
              </w:rPr>
            </w:pPr>
            <w:r w:rsidRPr="62BC94E5">
              <w:rPr>
                <w:rFonts w:eastAsia="Times New Roman"/>
                <w:sz w:val="16"/>
                <w:szCs w:val="16"/>
                <w:lang w:eastAsia="en-GB"/>
              </w:rPr>
              <w:t>Interim assessments of the conservation status of App. I-listed species and of the impacts of direct use and trade on App. I-listed species produced and reviewed by ScC-SC, with feedback to the Secretariat.</w:t>
            </w:r>
          </w:p>
          <w:p w14:paraId="7114F6FD" w14:textId="77777777" w:rsidR="00ED35A3" w:rsidRPr="00F814BB" w:rsidRDefault="00ED35A3" w:rsidP="62BC94E5">
            <w:pPr>
              <w:spacing w:before="40" w:after="40"/>
              <w:ind w:left="57" w:right="57"/>
              <w:jc w:val="both"/>
              <w:rPr>
                <w:rFonts w:ascii="Times New Roman" w:eastAsia="Times New Roman" w:hAnsi="Times New Roman" w:cs="Times New Roman"/>
                <w:sz w:val="24"/>
                <w:szCs w:val="24"/>
                <w:lang w:eastAsia="en-GB"/>
              </w:rPr>
            </w:pPr>
          </w:p>
        </w:tc>
      </w:tr>
      <w:tr w:rsidR="002913C6" w14:paraId="3A74EF0B" w14:textId="77777777" w:rsidTr="002913C6">
        <w:trPr>
          <w:trHeight w:val="2407"/>
        </w:trPr>
        <w:tc>
          <w:tcPr>
            <w:tcW w:w="438" w:type="pct"/>
          </w:tcPr>
          <w:p w14:paraId="5822F512" w14:textId="77777777" w:rsidR="00ED35A3" w:rsidRPr="00F8368A" w:rsidRDefault="00335AE5">
            <w:pPr>
              <w:spacing w:before="40" w:after="40"/>
              <w:ind w:left="57" w:right="57"/>
              <w:jc w:val="both"/>
              <w:rPr>
                <w:rFonts w:eastAsia="Times New Roman"/>
                <w:iCs/>
                <w:sz w:val="16"/>
                <w:szCs w:val="16"/>
                <w:lang w:eastAsia="en-GB"/>
              </w:rPr>
            </w:pPr>
            <w:r w:rsidRPr="00F8368A">
              <w:rPr>
                <w:rFonts w:eastAsia="Times New Roman"/>
                <w:iCs/>
                <w:sz w:val="16"/>
                <w:szCs w:val="16"/>
                <w:lang w:eastAsia="en-GB"/>
              </w:rPr>
              <w:t>Dec. 13.26</w:t>
            </w:r>
          </w:p>
        </w:tc>
        <w:tc>
          <w:tcPr>
            <w:tcW w:w="845" w:type="pct"/>
          </w:tcPr>
          <w:p w14:paraId="5020A4AE" w14:textId="77777777" w:rsidR="00ED35A3" w:rsidRPr="00FD3E93" w:rsidRDefault="00335AE5">
            <w:pPr>
              <w:shd w:val="clear" w:color="auto" w:fill="FFFFFF"/>
              <w:spacing w:before="40" w:after="40"/>
              <w:ind w:left="57" w:right="57"/>
              <w:jc w:val="both"/>
              <w:rPr>
                <w:rFonts w:eastAsia="Times New Roman"/>
                <w:i/>
                <w:sz w:val="16"/>
                <w:szCs w:val="16"/>
                <w:lang w:eastAsia="en-GB"/>
              </w:rPr>
            </w:pPr>
            <w:r w:rsidRPr="00F8368A">
              <w:rPr>
                <w:rFonts w:eastAsia="Times New Roman"/>
                <w:i/>
                <w:sz w:val="16"/>
                <w:szCs w:val="16"/>
                <w:lang w:eastAsia="en-GB"/>
              </w:rPr>
              <w:t>b) consider the reports submitted by the Secretariat pursuant to this Decision and formulate recommendations to the 14th meeting of the Conference of the Parties on conservation actions underpinned by the reports as appropriate</w:t>
            </w:r>
          </w:p>
        </w:tc>
        <w:tc>
          <w:tcPr>
            <w:tcW w:w="613" w:type="pct"/>
          </w:tcPr>
          <w:p w14:paraId="0F5A8BB1" w14:textId="77777777" w:rsidR="00ED35A3" w:rsidRPr="00FD3E93" w:rsidRDefault="00335AE5">
            <w:pPr>
              <w:spacing w:before="40" w:after="40"/>
              <w:ind w:left="57" w:right="57" w:firstLine="74"/>
              <w:jc w:val="both"/>
              <w:rPr>
                <w:rFonts w:eastAsia="Times New Roman"/>
                <w:sz w:val="16"/>
                <w:szCs w:val="16"/>
                <w:lang w:eastAsia="en-GB"/>
              </w:rPr>
            </w:pPr>
            <w:r w:rsidRPr="00F8368A">
              <w:rPr>
                <w:rFonts w:eastAsia="Times New Roman"/>
                <w:sz w:val="16"/>
                <w:szCs w:val="16"/>
                <w:lang w:eastAsia="en-GB"/>
              </w:rPr>
              <w:t>ScC-SC6 to consider report prepared by Secretariat and formulate recommendations to COP14 as appropriate</w:t>
            </w:r>
          </w:p>
        </w:tc>
        <w:tc>
          <w:tcPr>
            <w:tcW w:w="554" w:type="pct"/>
          </w:tcPr>
          <w:p w14:paraId="1FADCF08"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Recommendation submitted</w:t>
            </w:r>
          </w:p>
        </w:tc>
        <w:tc>
          <w:tcPr>
            <w:tcW w:w="408" w:type="pct"/>
          </w:tcPr>
          <w:p w14:paraId="69EC358E" w14:textId="77777777" w:rsidR="00ED35A3" w:rsidRPr="00FD3E93" w:rsidRDefault="00335AE5">
            <w:pPr>
              <w:spacing w:before="40" w:after="40"/>
              <w:ind w:left="57" w:right="57"/>
              <w:jc w:val="both"/>
              <w:rPr>
                <w:rFonts w:eastAsia="Times New Roman"/>
                <w:sz w:val="16"/>
                <w:szCs w:val="16"/>
                <w:lang w:eastAsia="en-GB"/>
              </w:rPr>
            </w:pPr>
            <w:r w:rsidRPr="00F8368A">
              <w:rPr>
                <w:rFonts w:eastAsia="Times New Roman"/>
                <w:sz w:val="16"/>
                <w:szCs w:val="16"/>
                <w:lang w:eastAsia="en-GB"/>
              </w:rPr>
              <w:t>COP14</w:t>
            </w:r>
          </w:p>
        </w:tc>
        <w:tc>
          <w:tcPr>
            <w:tcW w:w="351" w:type="pct"/>
          </w:tcPr>
          <w:p w14:paraId="25CF65A6"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207B5BB6"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ScC-SC members</w:t>
            </w:r>
          </w:p>
          <w:p w14:paraId="377A16C1" w14:textId="77777777" w:rsidR="00ED35A3" w:rsidRPr="0002707A" w:rsidRDefault="00335AE5">
            <w:pPr>
              <w:spacing w:before="40" w:after="40"/>
              <w:ind w:left="57" w:right="57"/>
              <w:jc w:val="both"/>
              <w:rPr>
                <w:rFonts w:eastAsia="Times New Roman"/>
                <w:sz w:val="16"/>
                <w:szCs w:val="16"/>
                <w:lang w:eastAsia="en-GB"/>
              </w:rPr>
            </w:pPr>
            <w:r w:rsidRPr="0002707A">
              <w:rPr>
                <w:rFonts w:eastAsia="Times New Roman"/>
                <w:sz w:val="16"/>
                <w:szCs w:val="16"/>
                <w:lang w:eastAsia="en-GB"/>
              </w:rPr>
              <w:t>(Sec FP: Marco Barbieri)</w:t>
            </w:r>
          </w:p>
        </w:tc>
        <w:tc>
          <w:tcPr>
            <w:tcW w:w="291" w:type="pct"/>
            <w:shd w:val="clear" w:color="auto" w:fill="auto"/>
          </w:tcPr>
          <w:p w14:paraId="61C7C872" w14:textId="77777777" w:rsidR="00ED35A3" w:rsidRPr="00FD3E93" w:rsidRDefault="00335AE5">
            <w:pPr>
              <w:spacing w:before="40" w:after="40"/>
              <w:ind w:left="57" w:right="57"/>
              <w:jc w:val="both"/>
              <w:rPr>
                <w:rFonts w:eastAsia="Times New Roman"/>
                <w:sz w:val="16"/>
                <w:szCs w:val="16"/>
                <w:lang w:val="it-IT" w:eastAsia="en-GB"/>
              </w:rPr>
            </w:pPr>
            <w:r w:rsidRPr="00E9279E">
              <w:rPr>
                <w:rFonts w:eastAsia="Times New Roman"/>
                <w:sz w:val="16"/>
                <w:szCs w:val="16"/>
                <w:lang w:val="it-IT" w:eastAsia="en-GB"/>
              </w:rPr>
              <w:t>High</w:t>
            </w:r>
          </w:p>
        </w:tc>
        <w:tc>
          <w:tcPr>
            <w:tcW w:w="397" w:type="pct"/>
          </w:tcPr>
          <w:p w14:paraId="4861B18D" w14:textId="77777777" w:rsidR="00ED35A3" w:rsidRPr="00F57507" w:rsidRDefault="00335AE5">
            <w:pPr>
              <w:spacing w:before="40" w:after="40"/>
              <w:ind w:left="57" w:right="57"/>
              <w:jc w:val="both"/>
              <w:rPr>
                <w:rFonts w:eastAsia="Times New Roman"/>
                <w:sz w:val="14"/>
                <w:szCs w:val="14"/>
                <w:lang w:eastAsia="en-GB"/>
              </w:rPr>
            </w:pPr>
            <w:r w:rsidRPr="00F57507">
              <w:rPr>
                <w:rFonts w:eastAsia="Times New Roman"/>
                <w:sz w:val="14"/>
                <w:szCs w:val="14"/>
                <w:lang w:eastAsia="en-GB"/>
              </w:rPr>
              <w:t>COP14</w:t>
            </w:r>
          </w:p>
        </w:tc>
        <w:tc>
          <w:tcPr>
            <w:tcW w:w="781" w:type="pct"/>
          </w:tcPr>
          <w:p w14:paraId="66E55CE4" w14:textId="77777777" w:rsidR="00CE54C3" w:rsidRPr="00F814BB" w:rsidRDefault="00335AE5" w:rsidP="00CE54C3">
            <w:pPr>
              <w:spacing w:before="40" w:after="40"/>
              <w:ind w:left="57" w:right="57"/>
              <w:jc w:val="both"/>
              <w:rPr>
                <w:rFonts w:eastAsia="Times New Roman"/>
                <w:sz w:val="16"/>
                <w:szCs w:val="16"/>
                <w:lang w:eastAsia="en-GB"/>
              </w:rPr>
            </w:pPr>
            <w:r>
              <w:rPr>
                <w:rFonts w:eastAsia="Times New Roman"/>
                <w:sz w:val="16"/>
                <w:szCs w:val="16"/>
                <w:lang w:eastAsia="en-GB"/>
              </w:rPr>
              <w:t>Documents to be submitted to COP14 submitted to ScC-SC6 for review and advice.</w:t>
            </w:r>
          </w:p>
          <w:p w14:paraId="08297B89" w14:textId="77777777" w:rsidR="00ED35A3" w:rsidRPr="00045097" w:rsidRDefault="00ED35A3">
            <w:pPr>
              <w:spacing w:before="40" w:after="40"/>
              <w:ind w:left="57" w:right="57"/>
              <w:jc w:val="both"/>
              <w:rPr>
                <w:rFonts w:eastAsia="Times New Roman"/>
                <w:i/>
                <w:sz w:val="16"/>
                <w:szCs w:val="16"/>
                <w:lang w:eastAsia="en-GB"/>
              </w:rPr>
            </w:pPr>
          </w:p>
        </w:tc>
      </w:tr>
      <w:tr w:rsidR="00A26724" w14:paraId="1E2C7458" w14:textId="77777777" w:rsidTr="002913C6">
        <w:trPr>
          <w:trHeight w:val="616"/>
        </w:trPr>
        <w:tc>
          <w:tcPr>
            <w:tcW w:w="5000" w:type="pct"/>
            <w:gridSpan w:val="10"/>
            <w:shd w:val="clear" w:color="auto" w:fill="B4C6E7"/>
          </w:tcPr>
          <w:p w14:paraId="33033C48" w14:textId="77777777" w:rsidR="00ED35A3" w:rsidRPr="00045097" w:rsidRDefault="00335AE5">
            <w:pPr>
              <w:spacing w:before="60" w:after="60"/>
              <w:ind w:left="58" w:right="58"/>
              <w:jc w:val="both"/>
              <w:rPr>
                <w:rFonts w:eastAsia="Times New Roman"/>
                <w:i/>
                <w:sz w:val="16"/>
                <w:szCs w:val="16"/>
                <w:lang w:eastAsia="en-GB"/>
              </w:rPr>
            </w:pPr>
            <w:r w:rsidRPr="00F70AEE">
              <w:rPr>
                <w:rFonts w:eastAsia="Times New Roman"/>
                <w:b/>
                <w:bCs/>
                <w:iCs/>
                <w:sz w:val="16"/>
                <w:szCs w:val="16"/>
                <w:lang w:val="en-GB" w:eastAsia="en-GB"/>
              </w:rPr>
              <w:t>CONSERVATION IMPLICATIONS OF ANIMAL CULTURE AND SOCIAL COMPLEXITY</w:t>
            </w:r>
          </w:p>
        </w:tc>
      </w:tr>
      <w:tr w:rsidR="002913C6" w14:paraId="5B590B82" w14:textId="77777777" w:rsidTr="002913C6">
        <w:trPr>
          <w:trHeight w:val="171"/>
        </w:trPr>
        <w:tc>
          <w:tcPr>
            <w:tcW w:w="438" w:type="pct"/>
          </w:tcPr>
          <w:p w14:paraId="2A7813CF" w14:textId="77777777" w:rsidR="00ED35A3" w:rsidRPr="00DC7540" w:rsidRDefault="00335AE5">
            <w:pPr>
              <w:spacing w:before="40" w:after="40"/>
              <w:ind w:left="57" w:right="57"/>
              <w:jc w:val="both"/>
              <w:rPr>
                <w:rFonts w:eastAsia="Times New Roman"/>
                <w:iCs/>
                <w:sz w:val="16"/>
                <w:szCs w:val="16"/>
                <w:lang w:eastAsia="en-GB"/>
              </w:rPr>
            </w:pPr>
            <w:r w:rsidRPr="00DC7540">
              <w:rPr>
                <w:rFonts w:eastAsia="Times New Roman"/>
                <w:iCs/>
                <w:sz w:val="16"/>
                <w:szCs w:val="16"/>
                <w:lang w:eastAsia="en-GB"/>
              </w:rPr>
              <w:t>Dec. 13.105</w:t>
            </w:r>
          </w:p>
        </w:tc>
        <w:tc>
          <w:tcPr>
            <w:tcW w:w="845" w:type="pct"/>
          </w:tcPr>
          <w:p w14:paraId="5B9CBCBF" w14:textId="77777777" w:rsidR="00ED35A3" w:rsidRDefault="00335AE5">
            <w:pPr>
              <w:spacing w:before="40" w:after="40"/>
              <w:ind w:left="57" w:right="57"/>
              <w:jc w:val="both"/>
              <w:rPr>
                <w:rFonts w:eastAsia="Times New Roman"/>
                <w:i/>
                <w:iCs/>
                <w:sz w:val="16"/>
                <w:szCs w:val="16"/>
                <w:lang w:eastAsia="en-GB"/>
              </w:rPr>
            </w:pPr>
            <w:r w:rsidRPr="00DC7540">
              <w:rPr>
                <w:rFonts w:eastAsia="Times New Roman"/>
                <w:i/>
                <w:iCs/>
                <w:sz w:val="16"/>
                <w:szCs w:val="16"/>
                <w:lang w:eastAsia="en-GB"/>
              </w:rPr>
              <w:t xml:space="preserve">The Scientific Council should: </w:t>
            </w:r>
          </w:p>
          <w:p w14:paraId="2701CF58" w14:textId="77777777" w:rsidR="00ED35A3" w:rsidRPr="00FD3E93" w:rsidRDefault="00335AE5">
            <w:pPr>
              <w:spacing w:before="40" w:after="40"/>
              <w:ind w:left="57" w:right="57"/>
              <w:jc w:val="both"/>
              <w:rPr>
                <w:rFonts w:eastAsia="Times New Roman"/>
                <w:i/>
                <w:iCs/>
                <w:sz w:val="16"/>
                <w:szCs w:val="16"/>
                <w:lang w:eastAsia="en-GB"/>
              </w:rPr>
            </w:pPr>
            <w:r w:rsidRPr="00DC7540">
              <w:rPr>
                <w:rFonts w:eastAsia="Times New Roman"/>
                <w:i/>
                <w:iCs/>
                <w:sz w:val="16"/>
                <w:szCs w:val="16"/>
                <w:lang w:eastAsia="en-GB"/>
              </w:rPr>
              <w:t>a) invite newly appointed Councillors that have relevant expertise to engage in the Expert Working Group on Animal Culture and Social Complexity</w:t>
            </w:r>
          </w:p>
        </w:tc>
        <w:tc>
          <w:tcPr>
            <w:tcW w:w="613" w:type="pct"/>
          </w:tcPr>
          <w:p w14:paraId="0B7C2249" w14:textId="77777777" w:rsidR="00ED35A3" w:rsidRPr="00FD3E93" w:rsidRDefault="00ED35A3">
            <w:pPr>
              <w:spacing w:before="40" w:after="40"/>
              <w:ind w:left="57" w:right="57"/>
              <w:jc w:val="both"/>
              <w:rPr>
                <w:rFonts w:eastAsia="Times New Roman"/>
                <w:sz w:val="16"/>
                <w:szCs w:val="16"/>
                <w:lang w:eastAsia="en-GB"/>
              </w:rPr>
            </w:pPr>
          </w:p>
        </w:tc>
        <w:tc>
          <w:tcPr>
            <w:tcW w:w="554" w:type="pct"/>
          </w:tcPr>
          <w:p w14:paraId="343C10A7" w14:textId="77777777" w:rsidR="00ED35A3" w:rsidRPr="00FD3E93" w:rsidRDefault="00335AE5">
            <w:pPr>
              <w:spacing w:before="40" w:after="40"/>
              <w:ind w:left="57" w:right="57"/>
              <w:jc w:val="both"/>
              <w:rPr>
                <w:rFonts w:eastAsia="Times New Roman"/>
                <w:sz w:val="16"/>
                <w:szCs w:val="16"/>
                <w:lang w:eastAsia="en-GB"/>
              </w:rPr>
            </w:pPr>
            <w:r w:rsidRPr="00DC7540">
              <w:rPr>
                <w:rFonts w:eastAsia="Times New Roman"/>
                <w:sz w:val="16"/>
                <w:szCs w:val="16"/>
                <w:lang w:eastAsia="en-GB"/>
              </w:rPr>
              <w:t>Newly appointed Councilors with relevant expertise engage in the WG</w:t>
            </w:r>
          </w:p>
        </w:tc>
        <w:tc>
          <w:tcPr>
            <w:tcW w:w="408" w:type="pct"/>
          </w:tcPr>
          <w:p w14:paraId="7F57B11A" w14:textId="77777777" w:rsidR="00ED35A3" w:rsidRPr="00FD3E93" w:rsidRDefault="00335AE5">
            <w:pPr>
              <w:spacing w:before="40" w:after="40"/>
              <w:ind w:left="57" w:right="57"/>
              <w:jc w:val="both"/>
              <w:rPr>
                <w:rFonts w:eastAsia="Times New Roman"/>
                <w:sz w:val="16"/>
                <w:szCs w:val="16"/>
                <w:lang w:eastAsia="en-GB"/>
              </w:rPr>
            </w:pPr>
            <w:r w:rsidRPr="00DC7540">
              <w:rPr>
                <w:rFonts w:eastAsia="Times New Roman"/>
                <w:sz w:val="16"/>
                <w:szCs w:val="16"/>
                <w:lang w:eastAsia="en-GB"/>
              </w:rPr>
              <w:t>Prior to ScC-SC5</w:t>
            </w:r>
          </w:p>
        </w:tc>
        <w:tc>
          <w:tcPr>
            <w:tcW w:w="351" w:type="pct"/>
          </w:tcPr>
          <w:p w14:paraId="62323BDD" w14:textId="77777777" w:rsidR="00ED35A3" w:rsidRPr="00660A3F" w:rsidRDefault="00335AE5">
            <w:pPr>
              <w:spacing w:before="40" w:after="40"/>
              <w:ind w:left="57" w:right="57"/>
              <w:jc w:val="both"/>
              <w:rPr>
                <w:rFonts w:eastAsia="Times New Roman"/>
                <w:sz w:val="16"/>
                <w:szCs w:val="16"/>
                <w:lang w:val="it-IT" w:eastAsia="en-GB"/>
              </w:rPr>
            </w:pPr>
            <w:r w:rsidRPr="00660A3F">
              <w:rPr>
                <w:rFonts w:eastAsia="Times New Roman"/>
                <w:sz w:val="16"/>
                <w:szCs w:val="16"/>
                <w:lang w:val="it-IT" w:eastAsia="en-GB"/>
              </w:rPr>
              <w:t>Philippa Brakes (Chair) (supports  Giuseppe Notarbartolo di Sciara)</w:t>
            </w:r>
          </w:p>
        </w:tc>
        <w:tc>
          <w:tcPr>
            <w:tcW w:w="321" w:type="pct"/>
          </w:tcPr>
          <w:p w14:paraId="3C2F6C38"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Culture Expert Group</w:t>
            </w:r>
          </w:p>
          <w:p w14:paraId="02577F82"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(Sec FP: Heidrun Frisch-Nwakanma)</w:t>
            </w:r>
          </w:p>
        </w:tc>
        <w:tc>
          <w:tcPr>
            <w:tcW w:w="291" w:type="pct"/>
            <w:shd w:val="clear" w:color="auto" w:fill="auto"/>
          </w:tcPr>
          <w:p w14:paraId="71C34590"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High</w:t>
            </w:r>
          </w:p>
        </w:tc>
        <w:tc>
          <w:tcPr>
            <w:tcW w:w="397" w:type="pct"/>
          </w:tcPr>
          <w:p w14:paraId="6B508D03" w14:textId="77777777" w:rsidR="00ED35A3" w:rsidRPr="00DC7540" w:rsidRDefault="00335AE5">
            <w:pPr>
              <w:spacing w:before="40" w:after="40"/>
              <w:ind w:left="57" w:right="57"/>
              <w:jc w:val="both"/>
              <w:rPr>
                <w:rFonts w:eastAsia="Times New Roman"/>
                <w:sz w:val="16"/>
                <w:szCs w:val="16"/>
                <w:lang w:val="de-DE" w:eastAsia="en-GB"/>
              </w:rPr>
            </w:pPr>
            <w:r w:rsidRPr="00DC7540">
              <w:rPr>
                <w:rFonts w:eastAsia="Times New Roman"/>
                <w:sz w:val="16"/>
                <w:szCs w:val="16"/>
                <w:lang w:val="de-DE" w:eastAsia="en-GB"/>
              </w:rPr>
              <w:t>ScC-SC5</w:t>
            </w:r>
          </w:p>
        </w:tc>
        <w:tc>
          <w:tcPr>
            <w:tcW w:w="781" w:type="pct"/>
          </w:tcPr>
          <w:p w14:paraId="0C3EABFF" w14:textId="77777777" w:rsidR="00ED35A3" w:rsidRPr="00C60A8B" w:rsidRDefault="00335AE5">
            <w:pPr>
              <w:spacing w:before="40" w:after="40"/>
              <w:ind w:left="57" w:right="57"/>
              <w:jc w:val="both"/>
              <w:rPr>
                <w:rFonts w:eastAsia="Times New Roman"/>
                <w:sz w:val="16"/>
                <w:szCs w:val="16"/>
                <w:lang w:eastAsia="en-GB"/>
              </w:rPr>
            </w:pPr>
            <w:r w:rsidRPr="00C60A8B">
              <w:rPr>
                <w:rFonts w:eastAsia="Times New Roman"/>
                <w:sz w:val="16"/>
                <w:szCs w:val="16"/>
                <w:lang w:val="en-GB" w:eastAsia="en-GB"/>
              </w:rPr>
              <w:t>Ongoing; standing invitation to all Councillors.</w:t>
            </w:r>
          </w:p>
        </w:tc>
      </w:tr>
      <w:tr w:rsidR="002913C6" w14:paraId="62921DAD" w14:textId="77777777" w:rsidTr="002913C6">
        <w:trPr>
          <w:trHeight w:val="1984"/>
        </w:trPr>
        <w:tc>
          <w:tcPr>
            <w:tcW w:w="438" w:type="pct"/>
          </w:tcPr>
          <w:p w14:paraId="021B6B13" w14:textId="77777777" w:rsidR="00ED35A3" w:rsidRPr="00DC7540" w:rsidRDefault="00335AE5">
            <w:pPr>
              <w:spacing w:before="40" w:after="40"/>
              <w:ind w:left="57" w:right="57"/>
              <w:jc w:val="both"/>
              <w:rPr>
                <w:rFonts w:eastAsia="Times New Roman"/>
                <w:iCs/>
                <w:sz w:val="16"/>
                <w:szCs w:val="16"/>
                <w:lang w:eastAsia="en-GB"/>
              </w:rPr>
            </w:pPr>
            <w:r w:rsidRPr="00DC7540">
              <w:rPr>
                <w:rFonts w:eastAsia="Times New Roman"/>
                <w:iCs/>
                <w:sz w:val="16"/>
                <w:szCs w:val="16"/>
                <w:lang w:eastAsia="en-GB"/>
              </w:rPr>
              <w:t>Dec. 13.105</w:t>
            </w:r>
          </w:p>
        </w:tc>
        <w:tc>
          <w:tcPr>
            <w:tcW w:w="845" w:type="pct"/>
          </w:tcPr>
          <w:p w14:paraId="70E75A24" w14:textId="77777777" w:rsidR="00ED35A3" w:rsidRPr="00FD3E93" w:rsidRDefault="00335AE5">
            <w:pPr>
              <w:spacing w:before="40" w:after="40"/>
              <w:ind w:left="57" w:right="57"/>
              <w:jc w:val="both"/>
              <w:rPr>
                <w:rFonts w:eastAsia="Times New Roman"/>
                <w:i/>
                <w:iCs/>
                <w:sz w:val="16"/>
                <w:szCs w:val="16"/>
                <w:lang w:eastAsia="en-GB"/>
              </w:rPr>
            </w:pPr>
            <w:r w:rsidRPr="00DC7540">
              <w:rPr>
                <w:rFonts w:eastAsia="Times New Roman"/>
                <w:i/>
                <w:iCs/>
                <w:sz w:val="16"/>
                <w:szCs w:val="16"/>
                <w:lang w:eastAsia="en-GB"/>
              </w:rPr>
              <w:t>b) consider the outputs of the Expert Working Group on Animal Culture and Social Complexity and make recommendations to COP14, based on its findings</w:t>
            </w:r>
          </w:p>
        </w:tc>
        <w:tc>
          <w:tcPr>
            <w:tcW w:w="613" w:type="pct"/>
          </w:tcPr>
          <w:p w14:paraId="767A17A8" w14:textId="77777777" w:rsidR="00ED35A3" w:rsidRPr="00FD3E93" w:rsidRDefault="00ED35A3">
            <w:pPr>
              <w:spacing w:before="40" w:after="40"/>
              <w:ind w:left="57" w:right="57"/>
              <w:jc w:val="both"/>
              <w:rPr>
                <w:rFonts w:eastAsia="Times New Roman"/>
                <w:iCs/>
                <w:sz w:val="16"/>
                <w:szCs w:val="16"/>
                <w:lang w:eastAsia="en-GB"/>
              </w:rPr>
            </w:pPr>
          </w:p>
        </w:tc>
        <w:tc>
          <w:tcPr>
            <w:tcW w:w="554" w:type="pct"/>
          </w:tcPr>
          <w:p w14:paraId="44EA6D42" w14:textId="77777777" w:rsidR="00ED35A3" w:rsidRPr="00FD3E93" w:rsidRDefault="00ED35A3">
            <w:pPr>
              <w:spacing w:before="40" w:after="40"/>
              <w:ind w:left="57" w:right="57"/>
              <w:jc w:val="both"/>
              <w:rPr>
                <w:rFonts w:eastAsia="Times New Roman"/>
                <w:iCs/>
                <w:sz w:val="16"/>
                <w:szCs w:val="16"/>
                <w:lang w:eastAsia="en-GB"/>
              </w:rPr>
            </w:pPr>
          </w:p>
        </w:tc>
        <w:tc>
          <w:tcPr>
            <w:tcW w:w="408" w:type="pct"/>
          </w:tcPr>
          <w:p w14:paraId="706E6619" w14:textId="77777777" w:rsidR="00ED35A3" w:rsidRPr="00FD3E93" w:rsidRDefault="00335AE5">
            <w:pPr>
              <w:spacing w:before="40" w:after="40"/>
              <w:ind w:left="57" w:right="57"/>
              <w:jc w:val="both"/>
              <w:rPr>
                <w:rFonts w:eastAsia="Times New Roman"/>
                <w:iCs/>
                <w:sz w:val="16"/>
                <w:szCs w:val="16"/>
                <w:lang w:eastAsia="en-GB"/>
              </w:rPr>
            </w:pPr>
            <w:r w:rsidRPr="00DC7540">
              <w:rPr>
                <w:rFonts w:eastAsia="Times New Roman"/>
                <w:iCs/>
                <w:sz w:val="16"/>
                <w:szCs w:val="16"/>
                <w:lang w:eastAsia="en-GB"/>
              </w:rPr>
              <w:t>ScC-SC6</w:t>
            </w:r>
          </w:p>
        </w:tc>
        <w:tc>
          <w:tcPr>
            <w:tcW w:w="351" w:type="pct"/>
          </w:tcPr>
          <w:p w14:paraId="564FC737" w14:textId="77777777" w:rsidR="00ED35A3" w:rsidRPr="00BD156C" w:rsidRDefault="00335AE5">
            <w:pPr>
              <w:spacing w:before="40" w:after="40"/>
              <w:ind w:left="57" w:right="57"/>
              <w:jc w:val="both"/>
              <w:rPr>
                <w:rFonts w:eastAsia="Times New Roman"/>
                <w:iCs/>
                <w:sz w:val="16"/>
                <w:szCs w:val="16"/>
                <w:lang w:val="it-IT" w:eastAsia="en-GB"/>
              </w:rPr>
            </w:pPr>
            <w:r w:rsidRPr="00BD156C">
              <w:rPr>
                <w:rFonts w:eastAsia="Times New Roman"/>
                <w:iCs/>
                <w:sz w:val="16"/>
                <w:szCs w:val="16"/>
                <w:lang w:val="it-IT" w:eastAsia="en-GB"/>
              </w:rPr>
              <w:t>Philippa Brakes (Chair) (supports Giuseppe Notarbartolo di Sciara)</w:t>
            </w:r>
          </w:p>
        </w:tc>
        <w:tc>
          <w:tcPr>
            <w:tcW w:w="321" w:type="pct"/>
          </w:tcPr>
          <w:p w14:paraId="4D9A65D1"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Culture Expert Group</w:t>
            </w:r>
          </w:p>
          <w:p w14:paraId="3740DECA"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(Sec FP: Heidrun Frisch-Nwakanma)</w:t>
            </w:r>
          </w:p>
        </w:tc>
        <w:tc>
          <w:tcPr>
            <w:tcW w:w="291" w:type="pct"/>
            <w:shd w:val="clear" w:color="auto" w:fill="auto"/>
          </w:tcPr>
          <w:p w14:paraId="4EAFB962"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High</w:t>
            </w:r>
          </w:p>
        </w:tc>
        <w:tc>
          <w:tcPr>
            <w:tcW w:w="397" w:type="pct"/>
          </w:tcPr>
          <w:p w14:paraId="4667C1D0" w14:textId="77777777" w:rsidR="00ED35A3" w:rsidRPr="00DC7540" w:rsidRDefault="00335AE5">
            <w:pPr>
              <w:spacing w:before="40" w:after="40"/>
              <w:ind w:left="57" w:right="57"/>
              <w:jc w:val="both"/>
              <w:rPr>
                <w:rFonts w:eastAsia="Times New Roman"/>
                <w:iCs/>
                <w:sz w:val="16"/>
                <w:szCs w:val="16"/>
                <w:lang w:val="de-DE" w:eastAsia="en-GB"/>
              </w:rPr>
            </w:pPr>
            <w:r w:rsidRPr="00DC7540">
              <w:rPr>
                <w:rFonts w:eastAsia="Times New Roman"/>
                <w:iCs/>
                <w:sz w:val="16"/>
                <w:szCs w:val="16"/>
                <w:lang w:val="de-DE" w:eastAsia="en-GB"/>
              </w:rPr>
              <w:t>ScC-SC6</w:t>
            </w:r>
          </w:p>
        </w:tc>
        <w:tc>
          <w:tcPr>
            <w:tcW w:w="781" w:type="pct"/>
          </w:tcPr>
          <w:p w14:paraId="158320E8" w14:textId="77777777" w:rsidR="00ED35A3" w:rsidRPr="00C60A8B" w:rsidRDefault="00335AE5" w:rsidP="162DE2AE">
            <w:pPr>
              <w:spacing w:before="40" w:after="40"/>
              <w:ind w:right="57"/>
              <w:jc w:val="both"/>
              <w:rPr>
                <w:rFonts w:eastAsia="Times New Roman"/>
                <w:i/>
                <w:sz w:val="16"/>
                <w:szCs w:val="16"/>
                <w:lang w:eastAsia="en-GB"/>
              </w:rPr>
            </w:pPr>
            <w:r w:rsidRPr="00C60A8B">
              <w:rPr>
                <w:rFonts w:eastAsia="Times New Roman"/>
                <w:sz w:val="16"/>
                <w:szCs w:val="16"/>
                <w:lang w:val="en-GB" w:eastAsia="en-GB"/>
              </w:rPr>
              <w:t>Completed, Recommendations contained in UNEP/CMS/COP14/Doc.30.5.</w:t>
            </w:r>
          </w:p>
        </w:tc>
      </w:tr>
      <w:tr w:rsidR="00A26724" w14:paraId="218C1B8F" w14:textId="77777777" w:rsidTr="002913C6">
        <w:trPr>
          <w:trHeight w:val="607"/>
        </w:trPr>
        <w:tc>
          <w:tcPr>
            <w:tcW w:w="5000" w:type="pct"/>
            <w:gridSpan w:val="10"/>
            <w:tcBorders>
              <w:bottom w:val="single" w:sz="4" w:space="0" w:color="auto"/>
            </w:tcBorders>
            <w:shd w:val="clear" w:color="auto" w:fill="B4C6E7"/>
          </w:tcPr>
          <w:p w14:paraId="1A8954EF" w14:textId="77777777" w:rsidR="00ED35A3" w:rsidRPr="00DC7540" w:rsidRDefault="00335AE5">
            <w:pPr>
              <w:spacing w:before="60" w:after="60"/>
              <w:ind w:left="58" w:right="58"/>
              <w:jc w:val="both"/>
              <w:rPr>
                <w:rFonts w:eastAsia="Times New Roman"/>
                <w:i/>
                <w:sz w:val="16"/>
                <w:szCs w:val="16"/>
                <w:lang w:val="de-DE" w:eastAsia="en-GB"/>
              </w:rPr>
            </w:pPr>
            <w:r w:rsidRPr="00F70AEE">
              <w:rPr>
                <w:rFonts w:eastAsia="Times New Roman"/>
                <w:b/>
                <w:bCs/>
                <w:iCs/>
                <w:sz w:val="16"/>
                <w:szCs w:val="16"/>
                <w:lang w:eastAsia="en-GB"/>
              </w:rPr>
              <w:t>COMMUNITY PART</w:t>
            </w:r>
            <w:r>
              <w:rPr>
                <w:rFonts w:eastAsia="Times New Roman"/>
                <w:b/>
                <w:bCs/>
                <w:iCs/>
                <w:sz w:val="16"/>
                <w:szCs w:val="16"/>
                <w:lang w:eastAsia="en-GB"/>
              </w:rPr>
              <w:t>I</w:t>
            </w:r>
            <w:r w:rsidRPr="00F70AEE">
              <w:rPr>
                <w:rFonts w:eastAsia="Times New Roman"/>
                <w:b/>
                <w:bCs/>
                <w:iCs/>
                <w:sz w:val="16"/>
                <w:szCs w:val="16"/>
                <w:lang w:eastAsia="en-GB"/>
              </w:rPr>
              <w:t>CIPATION AND LIVELIHOODS</w:t>
            </w:r>
          </w:p>
        </w:tc>
      </w:tr>
      <w:tr w:rsidR="002913C6" w14:paraId="75D97CF0" w14:textId="77777777" w:rsidTr="002913C6">
        <w:trPr>
          <w:trHeight w:val="2434"/>
        </w:trPr>
        <w:tc>
          <w:tcPr>
            <w:tcW w:w="438" w:type="pct"/>
            <w:tcBorders>
              <w:bottom w:val="single" w:sz="4" w:space="0" w:color="auto"/>
            </w:tcBorders>
          </w:tcPr>
          <w:p w14:paraId="170A0269" w14:textId="77777777" w:rsidR="00ED35A3" w:rsidRPr="004D6F6C" w:rsidRDefault="00335AE5">
            <w:pPr>
              <w:spacing w:before="40" w:after="40"/>
              <w:ind w:left="57" w:right="57"/>
              <w:jc w:val="both"/>
              <w:rPr>
                <w:rFonts w:eastAsia="Times New Roman"/>
                <w:iCs/>
                <w:sz w:val="16"/>
                <w:szCs w:val="16"/>
                <w:lang w:val="de-DE" w:eastAsia="en-GB"/>
              </w:rPr>
            </w:pPr>
            <w:r w:rsidRPr="004D6F6C">
              <w:rPr>
                <w:rFonts w:eastAsia="Times New Roman"/>
                <w:iCs/>
                <w:sz w:val="16"/>
                <w:szCs w:val="16"/>
                <w:lang w:eastAsia="en-GB"/>
              </w:rPr>
              <w:t>Dec.13.121</w:t>
            </w:r>
          </w:p>
        </w:tc>
        <w:tc>
          <w:tcPr>
            <w:tcW w:w="845" w:type="pct"/>
            <w:tcBorders>
              <w:bottom w:val="single" w:sz="4" w:space="0" w:color="auto"/>
            </w:tcBorders>
          </w:tcPr>
          <w:p w14:paraId="760B383A" w14:textId="77777777" w:rsidR="00ED35A3" w:rsidRPr="00723558" w:rsidRDefault="00335AE5">
            <w:pPr>
              <w:spacing w:before="40" w:after="40"/>
              <w:ind w:left="57" w:right="57"/>
              <w:jc w:val="both"/>
              <w:rPr>
                <w:rFonts w:eastAsia="Times New Roman"/>
                <w:i/>
                <w:iCs/>
                <w:sz w:val="16"/>
                <w:szCs w:val="16"/>
                <w:lang w:eastAsia="en-GB"/>
              </w:rPr>
            </w:pPr>
            <w:r w:rsidRPr="00723558">
              <w:rPr>
                <w:rFonts w:eastAsia="Times New Roman"/>
                <w:i/>
                <w:iCs/>
                <w:sz w:val="16"/>
                <w:szCs w:val="16"/>
                <w:lang w:eastAsia="en-GB"/>
              </w:rPr>
              <w:t>The Scientific Council is requested, subject to availability of resources, to review and provide recommendations on the compilation and the analysis referred to in Decision 13.119 paragraphs (a) and (b).</w:t>
            </w:r>
          </w:p>
        </w:tc>
        <w:tc>
          <w:tcPr>
            <w:tcW w:w="613" w:type="pct"/>
            <w:tcBorders>
              <w:bottom w:val="single" w:sz="4" w:space="0" w:color="auto"/>
            </w:tcBorders>
          </w:tcPr>
          <w:p w14:paraId="27791138" w14:textId="77777777" w:rsidR="00ED35A3" w:rsidRPr="00723558" w:rsidRDefault="00335AE5">
            <w:pPr>
              <w:spacing w:before="40" w:after="40"/>
              <w:ind w:left="57" w:right="57"/>
              <w:jc w:val="both"/>
              <w:rPr>
                <w:rFonts w:eastAsia="Times New Roman"/>
                <w:sz w:val="16"/>
                <w:szCs w:val="16"/>
                <w:lang w:eastAsia="en-GB"/>
              </w:rPr>
            </w:pPr>
            <w:r w:rsidRPr="00723558">
              <w:rPr>
                <w:rFonts w:eastAsia="Times New Roman"/>
                <w:sz w:val="16"/>
                <w:szCs w:val="16"/>
                <w:lang w:eastAsia="en-GB"/>
              </w:rPr>
              <w:t>As per COP mandate.</w:t>
            </w:r>
          </w:p>
        </w:tc>
        <w:tc>
          <w:tcPr>
            <w:tcW w:w="554" w:type="pct"/>
            <w:tcBorders>
              <w:bottom w:val="single" w:sz="4" w:space="0" w:color="auto"/>
            </w:tcBorders>
          </w:tcPr>
          <w:p w14:paraId="6A964677" w14:textId="77777777" w:rsidR="00ED35A3" w:rsidRPr="00723558" w:rsidRDefault="00335AE5">
            <w:pPr>
              <w:spacing w:before="40" w:after="40"/>
              <w:ind w:left="57" w:right="57"/>
              <w:jc w:val="both"/>
              <w:rPr>
                <w:rFonts w:eastAsia="Times New Roman"/>
                <w:sz w:val="16"/>
                <w:szCs w:val="16"/>
                <w:lang w:eastAsia="en-GB"/>
              </w:rPr>
            </w:pPr>
            <w:r w:rsidRPr="00723558">
              <w:rPr>
                <w:rFonts w:eastAsia="Times New Roman"/>
                <w:sz w:val="16"/>
                <w:szCs w:val="16"/>
                <w:lang w:eastAsia="en-GB"/>
              </w:rPr>
              <w:t>Recommendations provided</w:t>
            </w:r>
          </w:p>
        </w:tc>
        <w:tc>
          <w:tcPr>
            <w:tcW w:w="408" w:type="pct"/>
            <w:tcBorders>
              <w:bottom w:val="single" w:sz="4" w:space="0" w:color="auto"/>
            </w:tcBorders>
          </w:tcPr>
          <w:p w14:paraId="221A3B1E" w14:textId="77777777" w:rsidR="00ED35A3" w:rsidRPr="00723558" w:rsidRDefault="00ED35A3">
            <w:pPr>
              <w:spacing w:before="40" w:after="40"/>
              <w:ind w:left="57" w:right="57"/>
              <w:jc w:val="both"/>
              <w:rPr>
                <w:rFonts w:eastAsia="Times New Roman"/>
                <w:sz w:val="16"/>
                <w:szCs w:val="16"/>
                <w:lang w:eastAsia="en-GB"/>
              </w:rPr>
            </w:pPr>
          </w:p>
        </w:tc>
        <w:tc>
          <w:tcPr>
            <w:tcW w:w="351" w:type="pct"/>
            <w:tcBorders>
              <w:bottom w:val="single" w:sz="4" w:space="0" w:color="auto"/>
            </w:tcBorders>
          </w:tcPr>
          <w:p w14:paraId="635AB959"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Borders>
              <w:bottom w:val="single" w:sz="4" w:space="0" w:color="auto"/>
            </w:tcBorders>
          </w:tcPr>
          <w:p w14:paraId="2A85882A" w14:textId="77777777" w:rsidR="00ED35A3" w:rsidRPr="00FD3E93" w:rsidRDefault="00335AE5">
            <w:pPr>
              <w:spacing w:before="40" w:after="40"/>
              <w:ind w:left="57" w:right="57"/>
              <w:jc w:val="both"/>
              <w:rPr>
                <w:rFonts w:eastAsia="Times New Roman"/>
                <w:sz w:val="16"/>
                <w:szCs w:val="16"/>
                <w:lang w:val="it-IT" w:eastAsia="en-GB"/>
              </w:rPr>
            </w:pPr>
            <w:r w:rsidRPr="00723558">
              <w:rPr>
                <w:rFonts w:eastAsia="Times New Roman"/>
                <w:sz w:val="16"/>
                <w:szCs w:val="16"/>
                <w:lang w:val="it-IT" w:eastAsia="en-GB"/>
              </w:rPr>
              <w:t>Sec FP: Clara Nobbe</w:t>
            </w:r>
          </w:p>
        </w:tc>
        <w:tc>
          <w:tcPr>
            <w:tcW w:w="291" w:type="pct"/>
            <w:tcBorders>
              <w:bottom w:val="single" w:sz="4" w:space="0" w:color="auto"/>
            </w:tcBorders>
            <w:shd w:val="clear" w:color="auto" w:fill="auto"/>
          </w:tcPr>
          <w:p w14:paraId="5FC57E42" w14:textId="77777777" w:rsidR="00ED35A3" w:rsidRPr="00FD3E93" w:rsidRDefault="00335AE5">
            <w:pPr>
              <w:spacing w:before="40" w:after="40"/>
              <w:ind w:left="57" w:right="57"/>
              <w:jc w:val="both"/>
              <w:rPr>
                <w:rFonts w:eastAsia="Times New Roman"/>
                <w:sz w:val="16"/>
                <w:szCs w:val="16"/>
                <w:lang w:val="it-IT" w:eastAsia="en-GB"/>
              </w:rPr>
            </w:pPr>
            <w:r w:rsidRPr="00723558">
              <w:rPr>
                <w:rFonts w:eastAsia="Times New Roman"/>
                <w:sz w:val="16"/>
                <w:szCs w:val="16"/>
                <w:lang w:val="it-IT" w:eastAsia="en-GB"/>
              </w:rPr>
              <w:t>Medium</w:t>
            </w:r>
          </w:p>
        </w:tc>
        <w:tc>
          <w:tcPr>
            <w:tcW w:w="397" w:type="pct"/>
            <w:tcBorders>
              <w:bottom w:val="single" w:sz="4" w:space="0" w:color="auto"/>
            </w:tcBorders>
          </w:tcPr>
          <w:p w14:paraId="3689A35C" w14:textId="77777777" w:rsidR="00ED35A3" w:rsidRPr="008E508F" w:rsidRDefault="00335AE5">
            <w:pPr>
              <w:spacing w:before="40" w:after="40"/>
              <w:ind w:left="57" w:right="57"/>
              <w:jc w:val="both"/>
              <w:rPr>
                <w:rFonts w:eastAsia="Times New Roman"/>
                <w:sz w:val="14"/>
                <w:szCs w:val="14"/>
                <w:lang w:eastAsia="en-GB"/>
              </w:rPr>
            </w:pPr>
            <w:r w:rsidRPr="008E508F">
              <w:rPr>
                <w:rFonts w:eastAsia="Times New Roman"/>
                <w:sz w:val="14"/>
                <w:szCs w:val="14"/>
                <w:lang w:eastAsia="en-GB"/>
              </w:rPr>
              <w:t>COP14</w:t>
            </w:r>
          </w:p>
        </w:tc>
        <w:tc>
          <w:tcPr>
            <w:tcW w:w="781" w:type="pct"/>
            <w:tcBorders>
              <w:bottom w:val="single" w:sz="4" w:space="0" w:color="auto"/>
            </w:tcBorders>
          </w:tcPr>
          <w:p w14:paraId="594CE426" w14:textId="77777777" w:rsidR="00ED35A3" w:rsidRPr="00ED35A3" w:rsidRDefault="00335AE5" w:rsidP="1CF59461">
            <w:pPr>
              <w:spacing w:before="40" w:after="40"/>
              <w:ind w:left="57" w:right="57"/>
              <w:jc w:val="both"/>
              <w:rPr>
                <w:rFonts w:eastAsia="Times New Roman"/>
                <w:sz w:val="16"/>
                <w:szCs w:val="16"/>
                <w:u w:val="single"/>
                <w:lang w:eastAsia="en-GB"/>
              </w:rPr>
            </w:pPr>
            <w:r>
              <w:rPr>
                <w:rFonts w:eastAsia="Times New Roman"/>
                <w:sz w:val="16"/>
                <w:szCs w:val="16"/>
                <w:lang w:eastAsia="en-GB"/>
              </w:rPr>
              <w:t xml:space="preserve">Case studies were compiled and analysis prepared, which is contained in </w:t>
            </w:r>
            <w:r w:rsidR="00E83086">
              <w:rPr>
                <w:rFonts w:eastAsia="Times New Roman"/>
                <w:sz w:val="16"/>
                <w:szCs w:val="16"/>
                <w:lang w:eastAsia="en-GB"/>
              </w:rPr>
              <w:t xml:space="preserve">Document </w:t>
            </w:r>
            <w:r w:rsidR="00E83086" w:rsidRPr="1CF59461">
              <w:rPr>
                <w:rFonts w:eastAsia="Times New Roman"/>
                <w:sz w:val="16"/>
                <w:szCs w:val="16"/>
                <w:lang w:eastAsia="en-GB"/>
              </w:rPr>
              <w:t>UNEP</w:t>
            </w:r>
            <w:r w:rsidR="00E83086" w:rsidRPr="00E83086">
              <w:rPr>
                <w:rFonts w:eastAsia="Times New Roman"/>
                <w:sz w:val="16"/>
                <w:szCs w:val="16"/>
                <w:lang w:val="en-GB" w:eastAsia="en-GB"/>
              </w:rPr>
              <w:t>/CMS/COP14/Doc.30.2.3</w:t>
            </w:r>
            <w:r w:rsidR="00E83086">
              <w:rPr>
                <w:rFonts w:eastAsia="Times New Roman"/>
                <w:sz w:val="16"/>
                <w:szCs w:val="16"/>
                <w:lang w:val="en-GB" w:eastAsia="en-GB"/>
              </w:rPr>
              <w:t>.</w:t>
            </w:r>
            <w:r w:rsidR="007E5B42">
              <w:rPr>
                <w:rFonts w:eastAsia="Times New Roman"/>
                <w:sz w:val="16"/>
                <w:szCs w:val="16"/>
                <w:lang w:val="en-GB" w:eastAsia="en-GB"/>
              </w:rPr>
              <w:t xml:space="preserve"> Sc</w:t>
            </w:r>
            <w:r w:rsidR="006E3F69">
              <w:rPr>
                <w:rFonts w:eastAsia="Times New Roman"/>
                <w:sz w:val="16"/>
                <w:szCs w:val="16"/>
                <w:lang w:val="en-GB" w:eastAsia="en-GB"/>
              </w:rPr>
              <w:t>C-SC to provide comments and recommendations for COP.</w:t>
            </w:r>
          </w:p>
        </w:tc>
      </w:tr>
      <w:tr w:rsidR="00E72FAB" w14:paraId="79C6298A" w14:textId="77777777" w:rsidTr="002913C6">
        <w:trPr>
          <w:trHeight w:val="589"/>
        </w:trPr>
        <w:tc>
          <w:tcPr>
            <w:tcW w:w="5000" w:type="pct"/>
            <w:gridSpan w:val="10"/>
            <w:tcBorders>
              <w:top w:val="single" w:sz="4" w:space="0" w:color="auto"/>
              <w:left w:val="nil"/>
              <w:bottom w:val="nil"/>
              <w:right w:val="nil"/>
            </w:tcBorders>
            <w:shd w:val="clear" w:color="auto" w:fill="auto"/>
          </w:tcPr>
          <w:p w14:paraId="100DBADB" w14:textId="77777777" w:rsidR="00E72FAB" w:rsidRPr="00F70AEE" w:rsidRDefault="00E72FAB">
            <w:pPr>
              <w:spacing w:before="60" w:after="60"/>
              <w:ind w:left="58" w:right="58"/>
              <w:jc w:val="both"/>
              <w:rPr>
                <w:rFonts w:eastAsia="Times New Roman"/>
                <w:b/>
                <w:bCs/>
                <w:iCs/>
                <w:sz w:val="16"/>
                <w:szCs w:val="16"/>
                <w:lang w:eastAsia="en-GB"/>
              </w:rPr>
            </w:pPr>
          </w:p>
        </w:tc>
      </w:tr>
      <w:tr w:rsidR="00E72FAB" w14:paraId="092156D6" w14:textId="77777777" w:rsidTr="002913C6">
        <w:trPr>
          <w:trHeight w:val="589"/>
        </w:trPr>
        <w:tc>
          <w:tcPr>
            <w:tcW w:w="5000" w:type="pct"/>
            <w:gridSpan w:val="10"/>
            <w:tcBorders>
              <w:top w:val="nil"/>
              <w:left w:val="nil"/>
              <w:bottom w:val="nil"/>
              <w:right w:val="nil"/>
            </w:tcBorders>
            <w:shd w:val="clear" w:color="auto" w:fill="auto"/>
          </w:tcPr>
          <w:p w14:paraId="0514C6F5" w14:textId="77777777" w:rsidR="00E72FAB" w:rsidRPr="00F70AEE" w:rsidRDefault="00E72FAB">
            <w:pPr>
              <w:spacing w:before="60" w:after="60"/>
              <w:ind w:left="58" w:right="58"/>
              <w:jc w:val="both"/>
              <w:rPr>
                <w:rFonts w:eastAsia="Times New Roman"/>
                <w:b/>
                <w:bCs/>
                <w:iCs/>
                <w:sz w:val="16"/>
                <w:szCs w:val="16"/>
                <w:lang w:eastAsia="en-GB"/>
              </w:rPr>
            </w:pPr>
          </w:p>
        </w:tc>
      </w:tr>
      <w:tr w:rsidR="00A26724" w14:paraId="5BC431BF" w14:textId="77777777" w:rsidTr="002913C6">
        <w:trPr>
          <w:trHeight w:val="589"/>
        </w:trPr>
        <w:tc>
          <w:tcPr>
            <w:tcW w:w="5000" w:type="pct"/>
            <w:gridSpan w:val="10"/>
            <w:tcBorders>
              <w:top w:val="nil"/>
            </w:tcBorders>
            <w:shd w:val="clear" w:color="auto" w:fill="B4C6E7"/>
          </w:tcPr>
          <w:p w14:paraId="339AFC0C" w14:textId="77777777" w:rsidR="00ED35A3" w:rsidRPr="00723558" w:rsidRDefault="00335AE5">
            <w:pPr>
              <w:spacing w:before="60" w:after="60"/>
              <w:ind w:left="58" w:right="58"/>
              <w:jc w:val="both"/>
              <w:rPr>
                <w:rFonts w:eastAsia="Times New Roman"/>
                <w:i/>
                <w:sz w:val="16"/>
                <w:szCs w:val="16"/>
                <w:lang w:eastAsia="en-GB"/>
              </w:rPr>
            </w:pPr>
            <w:bookmarkStart w:id="3" w:name="_Hlk70327139_0"/>
            <w:bookmarkStart w:id="4" w:name="_Hlk71104058"/>
            <w:r w:rsidRPr="00F70AEE">
              <w:rPr>
                <w:rFonts w:eastAsia="Times New Roman"/>
                <w:b/>
                <w:bCs/>
                <w:iCs/>
                <w:sz w:val="16"/>
                <w:szCs w:val="16"/>
                <w:lang w:eastAsia="en-GB"/>
              </w:rPr>
              <w:t>IMPACTS OF PLASTIC POLLUTION ON AQUATIC, TERRESTRIAL AND AVIAN SPECIES</w:t>
            </w:r>
          </w:p>
        </w:tc>
      </w:tr>
      <w:bookmarkEnd w:id="3"/>
      <w:tr w:rsidR="002913C6" w14:paraId="22EB3A17" w14:textId="77777777" w:rsidTr="002913C6">
        <w:trPr>
          <w:trHeight w:val="171"/>
        </w:trPr>
        <w:tc>
          <w:tcPr>
            <w:tcW w:w="438" w:type="pct"/>
          </w:tcPr>
          <w:p w14:paraId="10B560FA" w14:textId="77777777" w:rsidR="00ED35A3" w:rsidRPr="007307FA" w:rsidRDefault="00335AE5">
            <w:pPr>
              <w:spacing w:before="40" w:after="40"/>
              <w:ind w:left="57" w:right="57"/>
              <w:jc w:val="both"/>
              <w:rPr>
                <w:rFonts w:eastAsia="Times New Roman"/>
                <w:iCs/>
                <w:sz w:val="16"/>
                <w:szCs w:val="16"/>
                <w:lang w:eastAsia="en-GB"/>
              </w:rPr>
            </w:pPr>
            <w:r w:rsidRPr="007307FA">
              <w:rPr>
                <w:rFonts w:eastAsia="Times New Roman"/>
                <w:iCs/>
                <w:sz w:val="16"/>
                <w:szCs w:val="16"/>
                <w:lang w:eastAsia="en-GB"/>
              </w:rPr>
              <w:t>Dec. 13.123</w:t>
            </w:r>
          </w:p>
        </w:tc>
        <w:tc>
          <w:tcPr>
            <w:tcW w:w="845" w:type="pct"/>
          </w:tcPr>
          <w:p w14:paraId="19562293" w14:textId="77777777" w:rsidR="00ED35A3" w:rsidRDefault="00335AE5">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 xml:space="preserve">The Scientific Council is requested, subject to the availability of resources, to: </w:t>
            </w:r>
          </w:p>
          <w:p w14:paraId="18792D62" w14:textId="77777777" w:rsidR="00ED35A3" w:rsidRPr="00723558" w:rsidRDefault="00335AE5">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a) develop a concise report summarizing the status of knowledge on the impact of plastic pollution on CMS-listed species that inhabit in terrestrial and freshwater ecosystems, and submit the report to the Conference of the Parties at its 14th meeting, as well as a summary of existing guidance on measures to address such threats;</w:t>
            </w:r>
          </w:p>
        </w:tc>
        <w:tc>
          <w:tcPr>
            <w:tcW w:w="613" w:type="pct"/>
          </w:tcPr>
          <w:p w14:paraId="7BCEC31E"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 xml:space="preserve">Develop a report on the status of knowledge on the impact of plastic pollution on CMS listed species and their habitats and a summary of existing measures to address such threats  </w:t>
            </w:r>
          </w:p>
        </w:tc>
        <w:tc>
          <w:tcPr>
            <w:tcW w:w="554" w:type="pct"/>
          </w:tcPr>
          <w:p w14:paraId="462050C8"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Report developed</w:t>
            </w:r>
          </w:p>
        </w:tc>
        <w:tc>
          <w:tcPr>
            <w:tcW w:w="408" w:type="pct"/>
          </w:tcPr>
          <w:p w14:paraId="60C7DE4C"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2020-2023</w:t>
            </w:r>
          </w:p>
        </w:tc>
        <w:tc>
          <w:tcPr>
            <w:tcW w:w="351" w:type="pct"/>
          </w:tcPr>
          <w:p w14:paraId="6EA7FB0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3D56FBB6" w14:textId="77777777" w:rsidR="00ED35A3" w:rsidRPr="00FD3E93" w:rsidRDefault="00335AE5">
            <w:pPr>
              <w:spacing w:before="40" w:after="40"/>
              <w:ind w:left="57" w:right="57"/>
              <w:jc w:val="both"/>
              <w:rPr>
                <w:rFonts w:eastAsia="Times New Roman"/>
                <w:sz w:val="16"/>
                <w:szCs w:val="16"/>
                <w:lang w:val="it-IT" w:eastAsia="en-GB"/>
              </w:rPr>
            </w:pPr>
            <w:r w:rsidRPr="00F67D9D">
              <w:rPr>
                <w:rFonts w:eastAsia="Times New Roman"/>
                <w:sz w:val="16"/>
                <w:szCs w:val="16"/>
                <w:lang w:val="it-IT" w:eastAsia="en-GB"/>
              </w:rPr>
              <w:t>Sec FP: Clara Nobbe</w:t>
            </w:r>
          </w:p>
        </w:tc>
        <w:tc>
          <w:tcPr>
            <w:tcW w:w="291" w:type="pct"/>
            <w:shd w:val="clear" w:color="auto" w:fill="auto"/>
          </w:tcPr>
          <w:p w14:paraId="4D0354CD"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Medium</w:t>
            </w:r>
          </w:p>
        </w:tc>
        <w:tc>
          <w:tcPr>
            <w:tcW w:w="397" w:type="pct"/>
          </w:tcPr>
          <w:p w14:paraId="13D91497" w14:textId="77777777" w:rsidR="00ED35A3" w:rsidRPr="00AB5E10" w:rsidRDefault="00335AE5">
            <w:pPr>
              <w:spacing w:before="40" w:after="40"/>
              <w:ind w:left="57" w:right="57"/>
              <w:jc w:val="both"/>
              <w:rPr>
                <w:rFonts w:eastAsia="Times New Roman"/>
                <w:sz w:val="14"/>
                <w:szCs w:val="14"/>
                <w:lang w:eastAsia="en-GB"/>
              </w:rPr>
            </w:pPr>
            <w:r w:rsidRPr="00AB5E10">
              <w:rPr>
                <w:rFonts w:eastAsia="Times New Roman"/>
                <w:sz w:val="14"/>
                <w:szCs w:val="14"/>
                <w:lang w:eastAsia="en-GB"/>
              </w:rPr>
              <w:t>ScC-SC6</w:t>
            </w:r>
          </w:p>
          <w:p w14:paraId="09F7AFB6" w14:textId="77777777" w:rsidR="00ED35A3" w:rsidRPr="00723558" w:rsidRDefault="00335AE5">
            <w:pPr>
              <w:spacing w:before="40" w:after="40"/>
              <w:ind w:left="57" w:right="57"/>
              <w:jc w:val="both"/>
              <w:rPr>
                <w:rFonts w:eastAsia="Times New Roman"/>
                <w:sz w:val="16"/>
                <w:szCs w:val="16"/>
                <w:lang w:eastAsia="en-GB"/>
              </w:rPr>
            </w:pPr>
            <w:r w:rsidRPr="00AB5E10">
              <w:rPr>
                <w:rFonts w:eastAsia="Times New Roman"/>
                <w:sz w:val="14"/>
                <w:szCs w:val="14"/>
                <w:lang w:eastAsia="en-GB"/>
              </w:rPr>
              <w:t>COP14</w:t>
            </w:r>
          </w:p>
        </w:tc>
        <w:tc>
          <w:tcPr>
            <w:tcW w:w="781" w:type="pct"/>
          </w:tcPr>
          <w:p w14:paraId="06165C9A" w14:textId="0CC8BFD4" w:rsidR="00ED35A3" w:rsidRPr="00ED35A3" w:rsidRDefault="00335AE5" w:rsidP="00E72FAB">
            <w:pPr>
              <w:keepNext/>
              <w:keepLines/>
              <w:spacing w:before="40" w:after="40"/>
              <w:outlineLvl w:val="0"/>
              <w:rPr>
                <w:rFonts w:eastAsia="Times New Roman"/>
                <w:sz w:val="16"/>
                <w:szCs w:val="16"/>
                <w:lang w:eastAsia="en-GB"/>
              </w:rPr>
            </w:pPr>
            <w:r>
              <w:rPr>
                <w:rFonts w:eastAsia="Arial"/>
                <w:sz w:val="16"/>
                <w:szCs w:val="16"/>
                <w:lang w:eastAsia="en-GB"/>
              </w:rPr>
              <w:t>Further to the reports</w:t>
            </w:r>
            <w:r w:rsidR="00816DEB">
              <w:rPr>
                <w:rFonts w:eastAsia="Arial"/>
                <w:sz w:val="16"/>
                <w:szCs w:val="16"/>
                <w:lang w:eastAsia="en-GB"/>
              </w:rPr>
              <w:t xml:space="preserve"> published (</w:t>
            </w:r>
            <w:r w:rsidR="1CF59461" w:rsidRPr="1CF59461">
              <w:rPr>
                <w:rFonts w:eastAsia="Arial"/>
                <w:sz w:val="16"/>
                <w:szCs w:val="16"/>
                <w:lang w:eastAsia="en-GB"/>
              </w:rPr>
              <w:t>1) I</w:t>
            </w:r>
            <w:r w:rsidR="1CF59461" w:rsidRPr="1CF59461">
              <w:rPr>
                <w:rFonts w:eastAsia="Arial"/>
                <w:i/>
                <w:iCs/>
                <w:sz w:val="16"/>
                <w:szCs w:val="16"/>
                <w:lang w:val="en-GB" w:eastAsia="en-GB"/>
              </w:rPr>
              <w:t>mpacts of Plastic Pollution on Freshwater Aquatic, Terrestrial and Avian Migratory Species in the Asia and Pacific Region</w:t>
            </w:r>
            <w:r w:rsidR="1CF59461" w:rsidRPr="1CF59461">
              <w:rPr>
                <w:rFonts w:eastAsia="Arial"/>
                <w:sz w:val="16"/>
                <w:szCs w:val="16"/>
                <w:lang w:val="en-GB" w:eastAsia="en-GB"/>
              </w:rPr>
              <w:t xml:space="preserve">; and 2) </w:t>
            </w:r>
            <w:r w:rsidR="1CF59461" w:rsidRPr="1CF59461">
              <w:rPr>
                <w:rFonts w:eastAsia="Arial"/>
                <w:i/>
                <w:iCs/>
                <w:sz w:val="16"/>
                <w:szCs w:val="16"/>
                <w:lang w:val="en-GB" w:eastAsia="en-GB"/>
              </w:rPr>
              <w:t xml:space="preserve">Risk Assessment of Plastic Pollution to Migratory Species in the Mekong and Ganga River Basins. </w:t>
            </w:r>
            <w:r w:rsidR="1CF59461" w:rsidRPr="1CF59461">
              <w:rPr>
                <w:rFonts w:eastAsia="Arial"/>
                <w:sz w:val="16"/>
                <w:szCs w:val="16"/>
                <w:lang w:val="en-GB" w:eastAsia="en-GB"/>
              </w:rPr>
              <w:t xml:space="preserve">Two reports were drafted for the Mekong River Basin Range States, which are still undergoing approval by the Mekog River Commission: 1) </w:t>
            </w:r>
            <w:r w:rsidR="1CF59461" w:rsidRPr="1CF59461">
              <w:rPr>
                <w:rFonts w:eastAsia="Arial"/>
                <w:i/>
                <w:iCs/>
                <w:sz w:val="16"/>
                <w:szCs w:val="16"/>
                <w:lang w:val="en-GB" w:eastAsia="en-GB"/>
              </w:rPr>
              <w:t>Regional Report on Plastic Waste</w:t>
            </w:r>
            <w:r w:rsidR="1CF59461" w:rsidRPr="1CF59461">
              <w:rPr>
                <w:rFonts w:eastAsia="Arial"/>
                <w:sz w:val="16"/>
                <w:szCs w:val="16"/>
                <w:lang w:val="en-GB" w:eastAsia="en-GB"/>
              </w:rPr>
              <w:t xml:space="preserve"> and </w:t>
            </w:r>
            <w:r w:rsidR="1CF59461" w:rsidRPr="1CF59461">
              <w:rPr>
                <w:rFonts w:eastAsia="Arial"/>
                <w:i/>
                <w:iCs/>
                <w:sz w:val="16"/>
                <w:szCs w:val="16"/>
                <w:lang w:val="en-GB" w:eastAsia="en-GB"/>
              </w:rPr>
              <w:t>Monitoring Protocol for Fish</w:t>
            </w:r>
            <w:r w:rsidR="00816DEB">
              <w:rPr>
                <w:rFonts w:eastAsia="Arial"/>
                <w:sz w:val="16"/>
                <w:szCs w:val="16"/>
                <w:lang w:val="en-GB" w:eastAsia="en-GB"/>
              </w:rPr>
              <w:t xml:space="preserve">) the Secretariat submitted Document </w:t>
            </w:r>
            <w:r w:rsidR="00837483" w:rsidRPr="00837483">
              <w:rPr>
                <w:rFonts w:eastAsia="Arial"/>
                <w:sz w:val="16"/>
                <w:szCs w:val="16"/>
                <w:lang w:val="en-GB" w:eastAsia="en-GB"/>
              </w:rPr>
              <w:t>UNEP/CMS/COP14/Doc.30.4.5</w:t>
            </w:r>
            <w:r w:rsidR="00837483">
              <w:rPr>
                <w:rFonts w:eastAsia="Arial"/>
                <w:sz w:val="16"/>
                <w:szCs w:val="16"/>
                <w:lang w:val="en-GB" w:eastAsia="en-GB"/>
              </w:rPr>
              <w:t xml:space="preserve"> </w:t>
            </w:r>
            <w:r w:rsidR="002315D8">
              <w:rPr>
                <w:rFonts w:eastAsia="Arial"/>
                <w:sz w:val="16"/>
                <w:szCs w:val="16"/>
                <w:lang w:val="en-GB" w:eastAsia="en-GB"/>
              </w:rPr>
              <w:t>with proposals for follow up.</w:t>
            </w:r>
            <w:r w:rsidRPr="1CF59461">
              <w:rPr>
                <w:rFonts w:eastAsia="Times New Roman"/>
                <w:sz w:val="16"/>
                <w:szCs w:val="16"/>
                <w:lang w:eastAsia="en-GB"/>
              </w:rPr>
              <w:t xml:space="preserve"> </w:t>
            </w:r>
          </w:p>
        </w:tc>
      </w:tr>
      <w:bookmarkEnd w:id="4"/>
      <w:tr w:rsidR="002913C6" w14:paraId="550DECC6" w14:textId="77777777" w:rsidTr="002913C6">
        <w:trPr>
          <w:trHeight w:val="1291"/>
        </w:trPr>
        <w:tc>
          <w:tcPr>
            <w:tcW w:w="438" w:type="pct"/>
          </w:tcPr>
          <w:p w14:paraId="35205C66" w14:textId="77777777" w:rsidR="00ED35A3" w:rsidRPr="007307FA" w:rsidRDefault="00335AE5">
            <w:pPr>
              <w:spacing w:before="40" w:after="40"/>
              <w:ind w:left="57" w:right="57"/>
              <w:jc w:val="both"/>
              <w:rPr>
                <w:rFonts w:eastAsia="Times New Roman"/>
                <w:iCs/>
                <w:sz w:val="16"/>
                <w:szCs w:val="16"/>
                <w:lang w:eastAsia="en-GB"/>
              </w:rPr>
            </w:pPr>
            <w:r w:rsidRPr="007307FA">
              <w:rPr>
                <w:rFonts w:eastAsia="Times New Roman"/>
                <w:iCs/>
                <w:sz w:val="16"/>
                <w:szCs w:val="16"/>
                <w:lang w:eastAsia="en-GB"/>
              </w:rPr>
              <w:t>Dec. 13.123</w:t>
            </w:r>
          </w:p>
        </w:tc>
        <w:tc>
          <w:tcPr>
            <w:tcW w:w="845" w:type="pct"/>
          </w:tcPr>
          <w:p w14:paraId="358578F1" w14:textId="77777777" w:rsidR="00ED35A3" w:rsidRPr="00723558" w:rsidRDefault="00335AE5" w:rsidP="009E1074">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b) based on the report to be developed under paragraph 13.123 (a), recommend possible next steps for addressing this threat to CMS-listed species;</w:t>
            </w:r>
          </w:p>
        </w:tc>
        <w:tc>
          <w:tcPr>
            <w:tcW w:w="613" w:type="pct"/>
          </w:tcPr>
          <w:p w14:paraId="5C7D7EC1" w14:textId="77777777" w:rsidR="00ED35A3" w:rsidRPr="00723558" w:rsidRDefault="00ED35A3">
            <w:pPr>
              <w:spacing w:before="40" w:after="40"/>
              <w:ind w:left="57" w:right="57"/>
              <w:jc w:val="both"/>
              <w:rPr>
                <w:rFonts w:eastAsia="Times New Roman"/>
                <w:sz w:val="16"/>
                <w:szCs w:val="16"/>
                <w:lang w:eastAsia="en-GB"/>
              </w:rPr>
            </w:pPr>
          </w:p>
        </w:tc>
        <w:tc>
          <w:tcPr>
            <w:tcW w:w="554" w:type="pct"/>
          </w:tcPr>
          <w:p w14:paraId="55749DB6" w14:textId="77777777" w:rsidR="00ED35A3" w:rsidRPr="00723558" w:rsidRDefault="00ED35A3">
            <w:pPr>
              <w:spacing w:before="40" w:after="40"/>
              <w:ind w:left="57" w:right="57"/>
              <w:jc w:val="both"/>
              <w:rPr>
                <w:rFonts w:eastAsia="Times New Roman"/>
                <w:sz w:val="16"/>
                <w:szCs w:val="16"/>
                <w:lang w:eastAsia="en-GB"/>
              </w:rPr>
            </w:pPr>
          </w:p>
        </w:tc>
        <w:tc>
          <w:tcPr>
            <w:tcW w:w="408" w:type="pct"/>
          </w:tcPr>
          <w:p w14:paraId="75D322A9" w14:textId="77777777" w:rsidR="00ED35A3" w:rsidRPr="00723558" w:rsidRDefault="00ED35A3">
            <w:pPr>
              <w:spacing w:before="40" w:after="40" w:line="259" w:lineRule="auto"/>
              <w:ind w:left="57" w:right="57"/>
              <w:jc w:val="both"/>
              <w:rPr>
                <w:rFonts w:eastAsia="Times New Roman"/>
                <w:sz w:val="16"/>
                <w:szCs w:val="16"/>
                <w:lang w:eastAsia="en-GB"/>
              </w:rPr>
            </w:pPr>
          </w:p>
        </w:tc>
        <w:tc>
          <w:tcPr>
            <w:tcW w:w="351" w:type="pct"/>
          </w:tcPr>
          <w:p w14:paraId="3FE59B8A" w14:textId="77777777" w:rsidR="00ED35A3" w:rsidRPr="00723558" w:rsidRDefault="00ED35A3">
            <w:pPr>
              <w:spacing w:before="40" w:after="40"/>
              <w:ind w:left="57" w:right="57"/>
              <w:jc w:val="both"/>
              <w:rPr>
                <w:rFonts w:eastAsia="Times New Roman"/>
                <w:sz w:val="16"/>
                <w:szCs w:val="16"/>
                <w:lang w:eastAsia="en-GB"/>
              </w:rPr>
            </w:pPr>
          </w:p>
        </w:tc>
        <w:tc>
          <w:tcPr>
            <w:tcW w:w="321" w:type="pct"/>
          </w:tcPr>
          <w:p w14:paraId="668CD792"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Sec FP: Clara Nobbe</w:t>
            </w:r>
          </w:p>
        </w:tc>
        <w:tc>
          <w:tcPr>
            <w:tcW w:w="291" w:type="pct"/>
            <w:shd w:val="clear" w:color="auto" w:fill="auto"/>
          </w:tcPr>
          <w:p w14:paraId="4436DF18"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Medium</w:t>
            </w:r>
          </w:p>
        </w:tc>
        <w:tc>
          <w:tcPr>
            <w:tcW w:w="397" w:type="pct"/>
          </w:tcPr>
          <w:p w14:paraId="08197A82" w14:textId="77777777" w:rsidR="00ED35A3" w:rsidRPr="00AB5E10" w:rsidRDefault="00335AE5">
            <w:pPr>
              <w:spacing w:before="40" w:after="40"/>
              <w:ind w:left="57" w:right="57"/>
              <w:jc w:val="both"/>
              <w:rPr>
                <w:rFonts w:eastAsia="Times New Roman"/>
                <w:sz w:val="14"/>
                <w:szCs w:val="14"/>
                <w:lang w:eastAsia="en-GB"/>
              </w:rPr>
            </w:pPr>
            <w:r w:rsidRPr="00AB5E10">
              <w:rPr>
                <w:rFonts w:eastAsia="Times New Roman"/>
                <w:sz w:val="14"/>
                <w:szCs w:val="14"/>
                <w:lang w:eastAsia="en-GB"/>
              </w:rPr>
              <w:t>ScC-SC6</w:t>
            </w:r>
          </w:p>
          <w:p w14:paraId="547D7816" w14:textId="77777777" w:rsidR="00ED35A3" w:rsidRPr="00723558" w:rsidRDefault="00335AE5">
            <w:pPr>
              <w:spacing w:before="40" w:after="40"/>
              <w:ind w:left="57" w:right="57"/>
              <w:jc w:val="both"/>
              <w:rPr>
                <w:rFonts w:eastAsia="Times New Roman"/>
                <w:sz w:val="16"/>
                <w:szCs w:val="16"/>
                <w:lang w:eastAsia="en-GB"/>
              </w:rPr>
            </w:pPr>
            <w:r w:rsidRPr="00AB5E10">
              <w:rPr>
                <w:rFonts w:eastAsia="Times New Roman"/>
                <w:sz w:val="14"/>
                <w:szCs w:val="14"/>
                <w:lang w:eastAsia="en-GB"/>
              </w:rPr>
              <w:t>COP14</w:t>
            </w:r>
          </w:p>
        </w:tc>
        <w:tc>
          <w:tcPr>
            <w:tcW w:w="781" w:type="pct"/>
          </w:tcPr>
          <w:p w14:paraId="6C74B9EF" w14:textId="77777777" w:rsidR="00ED35A3" w:rsidRPr="00723558" w:rsidRDefault="00335AE5" w:rsidP="1CF59461">
            <w:pPr>
              <w:spacing w:before="40" w:after="40"/>
              <w:ind w:left="57" w:right="57"/>
              <w:jc w:val="both"/>
              <w:rPr>
                <w:rFonts w:eastAsia="Times New Roman"/>
                <w:sz w:val="16"/>
                <w:szCs w:val="16"/>
                <w:lang w:eastAsia="en-GB"/>
              </w:rPr>
            </w:pPr>
            <w:r>
              <w:rPr>
                <w:rFonts w:eastAsia="Times New Roman"/>
                <w:sz w:val="16"/>
                <w:szCs w:val="16"/>
                <w:lang w:val="en-GB" w:eastAsia="en-GB"/>
              </w:rPr>
              <w:t>ScC-SC to provide comments and recommendations for COP.</w:t>
            </w:r>
            <w:r w:rsidR="1CF59461" w:rsidRPr="1CF59461">
              <w:rPr>
                <w:rFonts w:eastAsia="Times New Roman"/>
                <w:sz w:val="16"/>
                <w:szCs w:val="16"/>
                <w:lang w:eastAsia="en-GB"/>
              </w:rPr>
              <w:t>on the basis of above mentioned reports.</w:t>
            </w:r>
          </w:p>
        </w:tc>
      </w:tr>
      <w:tr w:rsidR="002913C6" w14:paraId="607112E0" w14:textId="77777777" w:rsidTr="002913C6">
        <w:trPr>
          <w:trHeight w:val="3082"/>
        </w:trPr>
        <w:tc>
          <w:tcPr>
            <w:tcW w:w="438" w:type="pct"/>
          </w:tcPr>
          <w:p w14:paraId="124157F3" w14:textId="77777777" w:rsidR="00ED35A3" w:rsidRPr="007307FA" w:rsidRDefault="00335AE5">
            <w:pPr>
              <w:spacing w:before="40" w:after="40"/>
              <w:ind w:left="57" w:right="57"/>
              <w:jc w:val="both"/>
              <w:rPr>
                <w:rFonts w:eastAsia="Times New Roman"/>
                <w:iCs/>
                <w:sz w:val="16"/>
                <w:szCs w:val="16"/>
                <w:lang w:eastAsia="en-GB"/>
              </w:rPr>
            </w:pPr>
            <w:r w:rsidRPr="007307FA">
              <w:rPr>
                <w:rFonts w:eastAsia="Times New Roman"/>
                <w:iCs/>
                <w:sz w:val="16"/>
                <w:szCs w:val="16"/>
                <w:lang w:eastAsia="en-GB"/>
              </w:rPr>
              <w:t>Dec. 13.123</w:t>
            </w:r>
          </w:p>
        </w:tc>
        <w:tc>
          <w:tcPr>
            <w:tcW w:w="845" w:type="pct"/>
          </w:tcPr>
          <w:p w14:paraId="6FD7CDF5" w14:textId="77777777" w:rsidR="00ED35A3" w:rsidRPr="00723558" w:rsidRDefault="00335AE5" w:rsidP="009E1074">
            <w:pPr>
              <w:spacing w:before="40" w:after="40"/>
              <w:ind w:left="57" w:right="57"/>
              <w:jc w:val="both"/>
              <w:rPr>
                <w:rFonts w:eastAsia="Times New Roman"/>
                <w:i/>
                <w:iCs/>
                <w:sz w:val="16"/>
                <w:szCs w:val="16"/>
                <w:lang w:eastAsia="en-GB"/>
              </w:rPr>
            </w:pPr>
            <w:r w:rsidRPr="007307FA">
              <w:rPr>
                <w:rFonts w:eastAsia="Times New Roman"/>
                <w:i/>
                <w:iCs/>
                <w:sz w:val="16"/>
                <w:szCs w:val="16"/>
                <w:lang w:eastAsia="en-GB"/>
              </w:rPr>
              <w:t>c) collaborate with other scientific mechanisms such as those under the International Whaling Commission, the United Nations Environment Programme and other multilateral environmental agreements to exchange available scientific and other relevant data and information related to the prevention and reduction of the impact of plastics on migratory species, including the report developed under paragraphs (a) and (b).</w:t>
            </w:r>
          </w:p>
        </w:tc>
        <w:tc>
          <w:tcPr>
            <w:tcW w:w="613" w:type="pct"/>
          </w:tcPr>
          <w:p w14:paraId="45051130" w14:textId="77777777" w:rsidR="00ED35A3" w:rsidRPr="00723558" w:rsidRDefault="00335AE5">
            <w:pPr>
              <w:spacing w:before="40" w:after="40"/>
              <w:ind w:left="57" w:right="57"/>
              <w:jc w:val="both"/>
              <w:rPr>
                <w:rFonts w:eastAsia="Times New Roman"/>
                <w:sz w:val="16"/>
                <w:szCs w:val="16"/>
                <w:lang w:eastAsia="en-GB"/>
              </w:rPr>
            </w:pPr>
            <w:r w:rsidRPr="00F67D9D">
              <w:rPr>
                <w:rFonts w:eastAsia="Times New Roman"/>
                <w:sz w:val="16"/>
                <w:szCs w:val="16"/>
                <w:lang w:eastAsia="en-GB"/>
              </w:rPr>
              <w:t>Cooperate with IWC, UNEP, and other MEAs to exchange data and information in order to prevent and reduce plastic pollution impacts on migratory species</w:t>
            </w:r>
          </w:p>
        </w:tc>
        <w:tc>
          <w:tcPr>
            <w:tcW w:w="554" w:type="pct"/>
          </w:tcPr>
          <w:p w14:paraId="6E71288A" w14:textId="77777777" w:rsidR="00ED35A3" w:rsidRPr="00723558" w:rsidRDefault="00335AE5">
            <w:pPr>
              <w:spacing w:before="40" w:after="40"/>
              <w:ind w:left="57" w:right="57"/>
              <w:jc w:val="both"/>
              <w:rPr>
                <w:rFonts w:eastAsia="Times New Roman"/>
                <w:sz w:val="16"/>
                <w:szCs w:val="16"/>
                <w:lang w:eastAsia="en-GB"/>
              </w:rPr>
            </w:pPr>
            <w:r w:rsidRPr="00DC257C">
              <w:rPr>
                <w:rFonts w:eastAsia="Times New Roman"/>
                <w:sz w:val="16"/>
                <w:szCs w:val="16"/>
                <w:lang w:eastAsia="en-GB"/>
              </w:rPr>
              <w:t>Cooperation</w:t>
            </w:r>
          </w:p>
        </w:tc>
        <w:tc>
          <w:tcPr>
            <w:tcW w:w="408" w:type="pct"/>
          </w:tcPr>
          <w:p w14:paraId="062D28A1" w14:textId="77777777" w:rsidR="00ED35A3" w:rsidRPr="00723558" w:rsidRDefault="00335AE5">
            <w:pPr>
              <w:spacing w:before="40" w:after="40"/>
              <w:ind w:left="57" w:right="57"/>
              <w:jc w:val="both"/>
              <w:rPr>
                <w:rFonts w:eastAsia="Times New Roman"/>
                <w:sz w:val="16"/>
                <w:szCs w:val="16"/>
                <w:lang w:eastAsia="en-GB"/>
              </w:rPr>
            </w:pPr>
            <w:r w:rsidRPr="00DC257C">
              <w:rPr>
                <w:rFonts w:eastAsia="Times New Roman"/>
                <w:sz w:val="16"/>
                <w:szCs w:val="16"/>
                <w:lang w:eastAsia="en-GB"/>
              </w:rPr>
              <w:t>2020-2023</w:t>
            </w:r>
          </w:p>
        </w:tc>
        <w:tc>
          <w:tcPr>
            <w:tcW w:w="351" w:type="pct"/>
          </w:tcPr>
          <w:p w14:paraId="0D7C4A96" w14:textId="77777777" w:rsidR="00ED35A3" w:rsidRPr="00723558" w:rsidRDefault="00335AE5">
            <w:pPr>
              <w:spacing w:before="40" w:after="40"/>
              <w:ind w:left="57" w:right="57"/>
              <w:jc w:val="both"/>
              <w:rPr>
                <w:rFonts w:eastAsia="Times New Roman"/>
                <w:sz w:val="16"/>
                <w:szCs w:val="16"/>
                <w:lang w:eastAsia="en-GB"/>
              </w:rPr>
            </w:pPr>
            <w:r w:rsidRPr="00DC257C">
              <w:rPr>
                <w:rFonts w:eastAsia="Times New Roman"/>
                <w:sz w:val="16"/>
                <w:szCs w:val="16"/>
                <w:lang w:eastAsia="en-GB"/>
              </w:rPr>
              <w:t>Mark Simmonds</w:t>
            </w:r>
          </w:p>
        </w:tc>
        <w:tc>
          <w:tcPr>
            <w:tcW w:w="321" w:type="pct"/>
          </w:tcPr>
          <w:p w14:paraId="74460267" w14:textId="77777777" w:rsidR="00ED35A3" w:rsidRPr="00DC257C" w:rsidRDefault="00335AE5">
            <w:pPr>
              <w:spacing w:before="40" w:after="40"/>
              <w:ind w:left="57" w:right="57"/>
              <w:jc w:val="both"/>
              <w:rPr>
                <w:rFonts w:eastAsia="Times New Roman"/>
                <w:sz w:val="16"/>
                <w:szCs w:val="16"/>
                <w:lang w:val="de-DE" w:eastAsia="en-GB"/>
              </w:rPr>
            </w:pPr>
            <w:r w:rsidRPr="00DC257C">
              <w:rPr>
                <w:rFonts w:eastAsia="Times New Roman"/>
                <w:sz w:val="16"/>
                <w:szCs w:val="16"/>
                <w:lang w:val="de-DE" w:eastAsia="en-GB"/>
              </w:rPr>
              <w:t>Sec FP: Heidrun Frisch-Nwakanma</w:t>
            </w:r>
          </w:p>
        </w:tc>
        <w:tc>
          <w:tcPr>
            <w:tcW w:w="291" w:type="pct"/>
            <w:shd w:val="clear" w:color="auto" w:fill="auto"/>
          </w:tcPr>
          <w:p w14:paraId="3CD7262D" w14:textId="77777777" w:rsidR="00ED35A3" w:rsidRPr="00FD3E93" w:rsidRDefault="00335AE5">
            <w:pPr>
              <w:spacing w:before="40" w:after="40"/>
              <w:ind w:left="57" w:right="57"/>
              <w:jc w:val="both"/>
              <w:rPr>
                <w:rFonts w:eastAsia="Times New Roman"/>
                <w:sz w:val="16"/>
                <w:szCs w:val="16"/>
                <w:lang w:val="it-IT" w:eastAsia="en-GB"/>
              </w:rPr>
            </w:pPr>
            <w:r w:rsidRPr="00DC257C">
              <w:rPr>
                <w:rFonts w:eastAsia="Times New Roman"/>
                <w:sz w:val="16"/>
                <w:szCs w:val="16"/>
                <w:lang w:val="it-IT" w:eastAsia="en-GB"/>
              </w:rPr>
              <w:t>Medium</w:t>
            </w:r>
          </w:p>
        </w:tc>
        <w:tc>
          <w:tcPr>
            <w:tcW w:w="397" w:type="pct"/>
          </w:tcPr>
          <w:p w14:paraId="24E05076" w14:textId="77777777" w:rsidR="00ED35A3" w:rsidRPr="00AB5E10" w:rsidRDefault="00335AE5">
            <w:pPr>
              <w:spacing w:before="40" w:after="40"/>
              <w:ind w:left="57" w:right="57"/>
              <w:jc w:val="both"/>
              <w:rPr>
                <w:rFonts w:eastAsia="Times New Roman"/>
                <w:sz w:val="14"/>
                <w:szCs w:val="14"/>
                <w:lang w:val="de-DE" w:eastAsia="en-GB"/>
              </w:rPr>
            </w:pPr>
            <w:r w:rsidRPr="00AB5E10">
              <w:rPr>
                <w:rFonts w:eastAsia="Times New Roman"/>
                <w:sz w:val="14"/>
                <w:szCs w:val="14"/>
                <w:lang w:val="de-DE" w:eastAsia="en-GB"/>
              </w:rPr>
              <w:t>ScC-SC6</w:t>
            </w:r>
          </w:p>
          <w:p w14:paraId="4C7B769D" w14:textId="77777777" w:rsidR="00ED35A3" w:rsidRPr="00AB5E10" w:rsidRDefault="00ED35A3">
            <w:pPr>
              <w:spacing w:before="40" w:after="40"/>
              <w:ind w:left="57" w:right="57"/>
              <w:jc w:val="both"/>
              <w:rPr>
                <w:rFonts w:eastAsia="Times New Roman"/>
                <w:sz w:val="14"/>
                <w:szCs w:val="14"/>
                <w:lang w:val="de-DE" w:eastAsia="en-GB"/>
              </w:rPr>
            </w:pPr>
          </w:p>
          <w:p w14:paraId="37824445" w14:textId="77777777" w:rsidR="00ED35A3" w:rsidRPr="00DC257C" w:rsidRDefault="00335AE5">
            <w:pPr>
              <w:spacing w:before="40" w:after="40"/>
              <w:ind w:left="57" w:right="57"/>
              <w:jc w:val="both"/>
              <w:rPr>
                <w:rFonts w:eastAsia="Times New Roman"/>
                <w:sz w:val="16"/>
                <w:szCs w:val="16"/>
                <w:lang w:val="de-DE" w:eastAsia="en-GB"/>
              </w:rPr>
            </w:pPr>
            <w:r w:rsidRPr="00AB5E10">
              <w:rPr>
                <w:rFonts w:eastAsia="Times New Roman"/>
                <w:sz w:val="14"/>
                <w:szCs w:val="14"/>
                <w:lang w:val="de-DE" w:eastAsia="en-GB"/>
              </w:rPr>
              <w:t>COP14</w:t>
            </w:r>
          </w:p>
        </w:tc>
        <w:tc>
          <w:tcPr>
            <w:tcW w:w="781" w:type="pct"/>
          </w:tcPr>
          <w:p w14:paraId="1B81DFBD" w14:textId="77777777" w:rsidR="00ED35A3" w:rsidRPr="00DC257C" w:rsidRDefault="00335AE5">
            <w:pPr>
              <w:spacing w:before="40" w:after="40"/>
              <w:ind w:left="57" w:right="57"/>
              <w:jc w:val="both"/>
              <w:rPr>
                <w:rFonts w:eastAsia="Times New Roman"/>
                <w:sz w:val="16"/>
                <w:szCs w:val="16"/>
                <w:lang w:val="de-DE" w:eastAsia="en-GB"/>
              </w:rPr>
            </w:pPr>
            <w:r w:rsidRPr="162DE2AE">
              <w:rPr>
                <w:rFonts w:eastAsia="Times New Roman"/>
                <w:sz w:val="16"/>
                <w:szCs w:val="16"/>
                <w:lang w:val="de-DE" w:eastAsia="en-GB"/>
              </w:rPr>
              <w:t>Ongoing</w:t>
            </w:r>
          </w:p>
        </w:tc>
      </w:tr>
      <w:tr w:rsidR="00A26724" w14:paraId="02325625" w14:textId="77777777" w:rsidTr="002913C6">
        <w:trPr>
          <w:trHeight w:val="436"/>
        </w:trPr>
        <w:tc>
          <w:tcPr>
            <w:tcW w:w="5000" w:type="pct"/>
            <w:gridSpan w:val="10"/>
            <w:shd w:val="clear" w:color="auto" w:fill="B4C6E7"/>
          </w:tcPr>
          <w:p w14:paraId="6CEE0492" w14:textId="77777777" w:rsidR="00ED35A3" w:rsidRPr="007C4776" w:rsidRDefault="00335AE5">
            <w:pPr>
              <w:spacing w:before="60" w:after="60"/>
              <w:ind w:left="58" w:right="58"/>
              <w:jc w:val="both"/>
              <w:rPr>
                <w:rFonts w:eastAsia="Times New Roman"/>
                <w:sz w:val="16"/>
                <w:szCs w:val="16"/>
                <w:lang w:eastAsia="en-GB"/>
              </w:rPr>
            </w:pPr>
            <w:r w:rsidRPr="00F70AEE">
              <w:rPr>
                <w:rFonts w:eastAsia="Times New Roman"/>
                <w:b/>
                <w:bCs/>
                <w:iCs/>
                <w:sz w:val="16"/>
                <w:szCs w:val="16"/>
                <w:lang w:eastAsia="en-GB"/>
              </w:rPr>
              <w:t>CLIMATE CHANGE AND MIGRATORY SPECIES</w:t>
            </w:r>
          </w:p>
        </w:tc>
      </w:tr>
      <w:tr w:rsidR="002913C6" w14:paraId="41595093" w14:textId="77777777" w:rsidTr="002913C6">
        <w:trPr>
          <w:trHeight w:val="171"/>
        </w:trPr>
        <w:tc>
          <w:tcPr>
            <w:tcW w:w="438" w:type="pct"/>
          </w:tcPr>
          <w:p w14:paraId="601F7BB7" w14:textId="77777777" w:rsidR="00ED35A3" w:rsidRPr="007C4776" w:rsidRDefault="00335AE5">
            <w:pPr>
              <w:spacing w:before="40" w:after="40"/>
              <w:ind w:left="57" w:right="57"/>
              <w:jc w:val="both"/>
              <w:rPr>
                <w:rFonts w:eastAsia="Times New Roman"/>
                <w:iCs/>
                <w:sz w:val="16"/>
                <w:szCs w:val="16"/>
                <w:lang w:eastAsia="en-GB"/>
              </w:rPr>
            </w:pPr>
            <w:r w:rsidRPr="007C4776">
              <w:rPr>
                <w:rFonts w:eastAsia="Times New Roman"/>
                <w:iCs/>
                <w:sz w:val="16"/>
                <w:szCs w:val="16"/>
                <w:lang w:eastAsia="en-GB"/>
              </w:rPr>
              <w:t>Dec. 13.126</w:t>
            </w:r>
          </w:p>
        </w:tc>
        <w:tc>
          <w:tcPr>
            <w:tcW w:w="845" w:type="pct"/>
          </w:tcPr>
          <w:p w14:paraId="32DA171E" w14:textId="77777777" w:rsidR="00ED35A3" w:rsidRPr="007C4776" w:rsidRDefault="00335AE5" w:rsidP="009E1074">
            <w:pPr>
              <w:shd w:val="clear" w:color="auto" w:fill="FFFFFF"/>
              <w:spacing w:before="40" w:after="40"/>
              <w:ind w:left="57" w:right="57"/>
              <w:jc w:val="both"/>
              <w:rPr>
                <w:rFonts w:eastAsia="Times New Roman"/>
                <w:i/>
                <w:iCs/>
                <w:sz w:val="16"/>
                <w:szCs w:val="16"/>
                <w:lang w:eastAsia="en-GB"/>
              </w:rPr>
            </w:pPr>
            <w:r w:rsidRPr="007C4776">
              <w:rPr>
                <w:rFonts w:eastAsia="Times New Roman"/>
                <w:i/>
                <w:iCs/>
                <w:sz w:val="16"/>
                <w:szCs w:val="16"/>
                <w:lang w:eastAsia="en-GB"/>
              </w:rPr>
              <w:t>Parties and the Scientific Council are requested to report on progress in implementing the Programme of Work on Climate Change and Migratory Species, including monitoring and the efficacy of measures taken, to the 14th meeting of the Conference of the Parties, as part of the National Reporting process.</w:t>
            </w:r>
          </w:p>
        </w:tc>
        <w:tc>
          <w:tcPr>
            <w:tcW w:w="613" w:type="pct"/>
          </w:tcPr>
          <w:p w14:paraId="73B59923" w14:textId="77777777" w:rsidR="00DD45DF" w:rsidRPr="00AB5E10" w:rsidRDefault="00335AE5" w:rsidP="00DD45DF">
            <w:pPr>
              <w:spacing w:before="40" w:after="40"/>
              <w:ind w:left="57" w:right="57" w:firstLine="13"/>
              <w:jc w:val="both"/>
              <w:rPr>
                <w:rFonts w:eastAsia="Times New Roman"/>
                <w:sz w:val="16"/>
                <w:szCs w:val="16"/>
                <w:lang w:eastAsia="en-GB"/>
              </w:rPr>
            </w:pPr>
            <w:r w:rsidRPr="00AB5E10">
              <w:rPr>
                <w:rFonts w:eastAsia="Times New Roman"/>
                <w:sz w:val="16"/>
                <w:szCs w:val="16"/>
                <w:lang w:eastAsia="en-GB"/>
              </w:rPr>
              <w:t>Convene a meeting of the Climate Change Working Group to:</w:t>
            </w:r>
          </w:p>
          <w:p w14:paraId="18C0B93F" w14:textId="77777777" w:rsidR="00ED35A3" w:rsidRPr="00DD45DF" w:rsidRDefault="00335AE5" w:rsidP="00DD45DF">
            <w:pPr>
              <w:numPr>
                <w:ilvl w:val="0"/>
                <w:numId w:val="20"/>
              </w:numPr>
              <w:spacing w:before="40" w:after="40"/>
              <w:ind w:right="57"/>
              <w:contextualSpacing/>
              <w:jc w:val="both"/>
              <w:rPr>
                <w:rFonts w:eastAsia="Times New Roman"/>
                <w:sz w:val="16"/>
                <w:szCs w:val="16"/>
                <w:lang w:eastAsia="en-GB"/>
              </w:rPr>
            </w:pPr>
            <w:r w:rsidRPr="00DD45DF">
              <w:rPr>
                <w:rFonts w:eastAsia="Times New Roman"/>
                <w:sz w:val="16"/>
                <w:szCs w:val="16"/>
                <w:lang w:eastAsia="en-GB"/>
              </w:rPr>
              <w:t xml:space="preserve">Assess implementation of PoW; </w:t>
            </w:r>
          </w:p>
          <w:p w14:paraId="348F5E29" w14:textId="77777777" w:rsidR="00ED35A3" w:rsidRPr="00DD45DF" w:rsidRDefault="00335AE5" w:rsidP="00DD45DF">
            <w:pPr>
              <w:numPr>
                <w:ilvl w:val="0"/>
                <w:numId w:val="20"/>
              </w:numPr>
              <w:spacing w:before="40" w:after="40"/>
              <w:ind w:right="57"/>
              <w:contextualSpacing/>
              <w:jc w:val="both"/>
              <w:rPr>
                <w:rFonts w:eastAsia="Times New Roman"/>
                <w:sz w:val="16"/>
                <w:szCs w:val="16"/>
                <w:lang w:eastAsia="en-GB"/>
              </w:rPr>
            </w:pPr>
            <w:r w:rsidRPr="00DD45DF">
              <w:rPr>
                <w:rFonts w:eastAsia="Times New Roman"/>
                <w:sz w:val="16"/>
                <w:szCs w:val="16"/>
                <w:lang w:eastAsia="en-GB"/>
              </w:rPr>
              <w:t>Consider options and make proposals as appropriate for a follow-up tool</w:t>
            </w:r>
          </w:p>
        </w:tc>
        <w:tc>
          <w:tcPr>
            <w:tcW w:w="554" w:type="pct"/>
          </w:tcPr>
          <w:p w14:paraId="7B1C0E2D"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Progress Report</w:t>
            </w:r>
          </w:p>
        </w:tc>
        <w:tc>
          <w:tcPr>
            <w:tcW w:w="408" w:type="pct"/>
          </w:tcPr>
          <w:p w14:paraId="7E58D8E4"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ScC-SC6</w:t>
            </w:r>
          </w:p>
        </w:tc>
        <w:tc>
          <w:tcPr>
            <w:tcW w:w="351" w:type="pct"/>
          </w:tcPr>
          <w:p w14:paraId="3185AF78"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Colin Galbraith</w:t>
            </w:r>
          </w:p>
        </w:tc>
        <w:tc>
          <w:tcPr>
            <w:tcW w:w="321" w:type="pct"/>
          </w:tcPr>
          <w:p w14:paraId="70A9662F" w14:textId="77777777" w:rsidR="00ED35A3" w:rsidRPr="00660A3F" w:rsidRDefault="00335AE5">
            <w:pPr>
              <w:spacing w:before="40" w:after="40"/>
              <w:ind w:left="57" w:right="57"/>
              <w:jc w:val="both"/>
              <w:rPr>
                <w:rFonts w:eastAsia="Times New Roman"/>
                <w:sz w:val="16"/>
                <w:szCs w:val="16"/>
                <w:lang w:eastAsia="en-GB"/>
              </w:rPr>
            </w:pPr>
            <w:r w:rsidRPr="00660A3F">
              <w:rPr>
                <w:rFonts w:eastAsia="Times New Roman"/>
                <w:sz w:val="16"/>
                <w:szCs w:val="16"/>
                <w:lang w:eastAsia="en-GB"/>
              </w:rPr>
              <w:t>WG on Climate Change and Migratory Species</w:t>
            </w:r>
          </w:p>
          <w:p w14:paraId="2DC1FFE1"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Sec FP: Marco Barbieri</w:t>
            </w:r>
          </w:p>
        </w:tc>
        <w:tc>
          <w:tcPr>
            <w:tcW w:w="291" w:type="pct"/>
            <w:shd w:val="clear" w:color="auto" w:fill="auto"/>
          </w:tcPr>
          <w:p w14:paraId="0682164F" w14:textId="77777777" w:rsidR="00ED35A3" w:rsidRPr="007C4776" w:rsidRDefault="00335AE5">
            <w:pPr>
              <w:spacing w:before="40" w:after="40"/>
              <w:ind w:left="57" w:right="57"/>
              <w:jc w:val="both"/>
              <w:rPr>
                <w:rFonts w:eastAsia="Times New Roman"/>
                <w:iCs/>
                <w:sz w:val="16"/>
                <w:szCs w:val="16"/>
                <w:lang w:val="it-IT" w:eastAsia="en-GB"/>
              </w:rPr>
            </w:pPr>
            <w:r w:rsidRPr="007C4776">
              <w:rPr>
                <w:rFonts w:eastAsia="Times New Roman"/>
                <w:iCs/>
                <w:sz w:val="16"/>
                <w:szCs w:val="16"/>
                <w:lang w:eastAsia="en-GB"/>
              </w:rPr>
              <w:t>High</w:t>
            </w:r>
          </w:p>
        </w:tc>
        <w:tc>
          <w:tcPr>
            <w:tcW w:w="397" w:type="pct"/>
          </w:tcPr>
          <w:p w14:paraId="479E97AF"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COP14</w:t>
            </w:r>
          </w:p>
        </w:tc>
        <w:tc>
          <w:tcPr>
            <w:tcW w:w="781" w:type="pct"/>
          </w:tcPr>
          <w:p w14:paraId="2A2DFD40" w14:textId="101BBDB4" w:rsidR="00ED35A3" w:rsidRPr="007C4776" w:rsidRDefault="00335AE5">
            <w:pPr>
              <w:spacing w:before="40" w:after="40"/>
              <w:ind w:left="57" w:right="57"/>
              <w:jc w:val="both"/>
              <w:rPr>
                <w:rFonts w:eastAsia="Times New Roman"/>
                <w:sz w:val="16"/>
                <w:szCs w:val="16"/>
                <w:lang w:eastAsia="en-GB"/>
              </w:rPr>
            </w:pPr>
            <w:r w:rsidRPr="62BC94E5">
              <w:rPr>
                <w:rFonts w:eastAsia="Times New Roman"/>
                <w:sz w:val="16"/>
                <w:szCs w:val="16"/>
                <w:lang w:eastAsia="en-GB"/>
              </w:rPr>
              <w:t>Climate Change Working Group</w:t>
            </w:r>
            <w:r w:rsidR="00B15DAF">
              <w:rPr>
                <w:rFonts w:eastAsia="Times New Roman"/>
                <w:sz w:val="16"/>
                <w:szCs w:val="16"/>
                <w:lang w:eastAsia="en-GB"/>
              </w:rPr>
              <w:t xml:space="preserve"> met twice in the intersessional period and produced a</w:t>
            </w:r>
            <w:r w:rsidR="00373FAB">
              <w:rPr>
                <w:rFonts w:eastAsia="Times New Roman"/>
                <w:sz w:val="16"/>
                <w:szCs w:val="16"/>
                <w:lang w:eastAsia="en-GB"/>
              </w:rPr>
              <w:t xml:space="preserve"> </w:t>
            </w:r>
            <w:r w:rsidRPr="62BC94E5">
              <w:rPr>
                <w:rFonts w:eastAsia="Times New Roman"/>
                <w:sz w:val="16"/>
                <w:szCs w:val="16"/>
                <w:lang w:eastAsia="en-GB"/>
              </w:rPr>
              <w:t>.</w:t>
            </w:r>
            <w:r w:rsidR="007B3505">
              <w:rPr>
                <w:rFonts w:eastAsia="Times New Roman"/>
                <w:sz w:val="16"/>
                <w:szCs w:val="16"/>
                <w:lang w:eastAsia="en-GB"/>
              </w:rPr>
              <w:t xml:space="preserve">draft </w:t>
            </w:r>
            <w:r w:rsidR="00B379AD">
              <w:rPr>
                <w:rFonts w:eastAsia="Times New Roman"/>
                <w:sz w:val="16"/>
                <w:szCs w:val="16"/>
                <w:lang w:eastAsia="en-GB"/>
              </w:rPr>
              <w:t xml:space="preserve">document for COP14 </w:t>
            </w:r>
            <w:r w:rsidR="007B3505">
              <w:rPr>
                <w:rFonts w:eastAsia="Times New Roman"/>
                <w:sz w:val="16"/>
                <w:szCs w:val="16"/>
                <w:lang w:eastAsia="en-GB"/>
              </w:rPr>
              <w:t>consideration, that ScC-SC6 is expected to review and finalize.</w:t>
            </w:r>
            <w:r w:rsidRPr="62BC94E5">
              <w:rPr>
                <w:rFonts w:eastAsia="Times New Roman"/>
                <w:sz w:val="16"/>
                <w:szCs w:val="16"/>
                <w:lang w:eastAsia="en-GB"/>
              </w:rPr>
              <w:t xml:space="preserve">  </w:t>
            </w:r>
            <w:del w:id="5" w:author="Dagmar Zikova" w:date="2023-07-17T14:47:00Z">
              <w:r w:rsidRPr="62BC94E5" w:rsidDel="00FF6923">
                <w:rPr>
                  <w:rFonts w:eastAsia="Times New Roman"/>
                  <w:sz w:val="16"/>
                  <w:szCs w:val="16"/>
                  <w:lang w:eastAsia="en-GB"/>
                </w:rPr>
                <w:delText xml:space="preserve">At the time of writing, membership of the IWG is being updated and a meeting of the WG is being planned for October 2022. </w:delText>
              </w:r>
            </w:del>
          </w:p>
        </w:tc>
      </w:tr>
      <w:tr w:rsidR="002913C6" w14:paraId="3A3FC282" w14:textId="77777777" w:rsidTr="002913C6">
        <w:trPr>
          <w:trHeight w:val="171"/>
        </w:trPr>
        <w:tc>
          <w:tcPr>
            <w:tcW w:w="438" w:type="pct"/>
          </w:tcPr>
          <w:p w14:paraId="1A74E674" w14:textId="77777777" w:rsidR="00ED35A3" w:rsidRPr="007C4776" w:rsidRDefault="00335AE5">
            <w:pPr>
              <w:spacing w:before="40" w:after="40"/>
              <w:ind w:left="57" w:right="57"/>
              <w:jc w:val="both"/>
              <w:rPr>
                <w:rFonts w:eastAsia="Times New Roman"/>
                <w:iCs/>
                <w:sz w:val="16"/>
                <w:szCs w:val="16"/>
                <w:lang w:eastAsia="en-GB"/>
              </w:rPr>
            </w:pPr>
            <w:r w:rsidRPr="007C4776">
              <w:rPr>
                <w:rFonts w:eastAsia="Times New Roman"/>
                <w:iCs/>
                <w:sz w:val="16"/>
                <w:szCs w:val="16"/>
                <w:lang w:eastAsia="en-GB"/>
              </w:rPr>
              <w:t>Dec. 13.128</w:t>
            </w:r>
          </w:p>
        </w:tc>
        <w:tc>
          <w:tcPr>
            <w:tcW w:w="845" w:type="pct"/>
          </w:tcPr>
          <w:p w14:paraId="11B9BBD2"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7C4776">
              <w:rPr>
                <w:rFonts w:eastAsia="Times New Roman"/>
                <w:i/>
                <w:iCs/>
                <w:sz w:val="16"/>
                <w:szCs w:val="16"/>
                <w:lang w:eastAsia="en-GB"/>
              </w:rPr>
              <w:t>The Scientific Council is requested, subject to the availability of resources, to provide advice on how the interpretation in paragraph 9 of Resolution 12.21 Climate Change and Migratory Species could be turned into pragmatic good practice</w:t>
            </w:r>
          </w:p>
        </w:tc>
        <w:tc>
          <w:tcPr>
            <w:tcW w:w="613" w:type="pct"/>
          </w:tcPr>
          <w:p w14:paraId="1D672C4D" w14:textId="77777777" w:rsidR="00ED35A3" w:rsidRPr="007C4776" w:rsidRDefault="00335AE5">
            <w:pPr>
              <w:spacing w:before="40" w:after="40"/>
              <w:ind w:left="57" w:right="57" w:firstLine="74"/>
              <w:jc w:val="both"/>
              <w:rPr>
                <w:rFonts w:eastAsia="Times New Roman"/>
                <w:sz w:val="16"/>
                <w:szCs w:val="16"/>
                <w:lang w:eastAsia="en-GB"/>
              </w:rPr>
            </w:pPr>
            <w:r w:rsidRPr="007C4776">
              <w:rPr>
                <w:rFonts w:eastAsia="Times New Roman"/>
                <w:sz w:val="16"/>
                <w:szCs w:val="16"/>
                <w:lang w:eastAsia="en-GB"/>
              </w:rPr>
              <w:t>Consider the matter at ScC-SC5;</w:t>
            </w:r>
          </w:p>
          <w:p w14:paraId="1A1B449E" w14:textId="77777777" w:rsidR="00ED35A3" w:rsidRPr="007C4776" w:rsidRDefault="00335AE5">
            <w:pPr>
              <w:spacing w:before="40" w:after="40"/>
              <w:ind w:left="57" w:right="57" w:firstLine="74"/>
              <w:jc w:val="both"/>
              <w:rPr>
                <w:rFonts w:eastAsia="Times New Roman"/>
                <w:sz w:val="16"/>
                <w:szCs w:val="16"/>
                <w:lang w:eastAsia="en-GB"/>
              </w:rPr>
            </w:pPr>
            <w:r w:rsidRPr="007C4776">
              <w:rPr>
                <w:rFonts w:eastAsia="Times New Roman"/>
                <w:sz w:val="16"/>
                <w:szCs w:val="16"/>
                <w:lang w:eastAsia="en-GB"/>
              </w:rPr>
              <w:t>Consider establishing a Working Group to further work on the issue and report to ScC-SC6;</w:t>
            </w:r>
          </w:p>
          <w:p w14:paraId="23240F2F" w14:textId="77777777" w:rsidR="00ED35A3" w:rsidRDefault="00335AE5">
            <w:pPr>
              <w:spacing w:before="40" w:after="40"/>
              <w:ind w:left="57" w:right="57" w:firstLine="74"/>
              <w:jc w:val="both"/>
              <w:rPr>
                <w:rFonts w:eastAsia="Times New Roman"/>
                <w:sz w:val="16"/>
                <w:szCs w:val="16"/>
                <w:lang w:eastAsia="en-GB"/>
              </w:rPr>
            </w:pPr>
            <w:r w:rsidRPr="007C4776">
              <w:rPr>
                <w:rFonts w:eastAsia="Times New Roman"/>
                <w:sz w:val="16"/>
                <w:szCs w:val="16"/>
                <w:lang w:eastAsia="en-GB"/>
              </w:rPr>
              <w:t>Consolidate guidance at ScC-SC6 for transmission to COP14</w:t>
            </w:r>
          </w:p>
          <w:p w14:paraId="396730E0"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46CAE10F"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Advice Provided</w:t>
            </w:r>
          </w:p>
        </w:tc>
        <w:tc>
          <w:tcPr>
            <w:tcW w:w="408" w:type="pct"/>
          </w:tcPr>
          <w:p w14:paraId="7028D490" w14:textId="77777777" w:rsidR="00ED35A3" w:rsidRPr="007C4776" w:rsidRDefault="00335AE5">
            <w:pPr>
              <w:spacing w:before="40" w:after="40"/>
              <w:ind w:left="57" w:right="57"/>
              <w:jc w:val="both"/>
              <w:rPr>
                <w:rFonts w:eastAsia="Times New Roman"/>
                <w:sz w:val="16"/>
                <w:szCs w:val="16"/>
                <w:lang w:eastAsia="en-GB"/>
              </w:rPr>
            </w:pPr>
            <w:r w:rsidRPr="007C4776">
              <w:rPr>
                <w:rFonts w:eastAsia="Times New Roman"/>
                <w:sz w:val="16"/>
                <w:szCs w:val="16"/>
                <w:lang w:eastAsia="en-GB"/>
              </w:rPr>
              <w:t>ScC-SC6</w:t>
            </w:r>
          </w:p>
        </w:tc>
        <w:tc>
          <w:tcPr>
            <w:tcW w:w="351" w:type="pct"/>
          </w:tcPr>
          <w:p w14:paraId="696F8987"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Colin Galbraith</w:t>
            </w:r>
          </w:p>
        </w:tc>
        <w:tc>
          <w:tcPr>
            <w:tcW w:w="321" w:type="pct"/>
          </w:tcPr>
          <w:p w14:paraId="76FBEB90" w14:textId="77777777" w:rsidR="00ED35A3" w:rsidRPr="00660A3F" w:rsidRDefault="00335AE5">
            <w:pPr>
              <w:spacing w:before="40" w:after="40"/>
              <w:ind w:left="57" w:right="57"/>
              <w:jc w:val="both"/>
              <w:rPr>
                <w:rFonts w:eastAsia="Times New Roman"/>
                <w:sz w:val="16"/>
                <w:szCs w:val="16"/>
                <w:lang w:eastAsia="en-GB"/>
              </w:rPr>
            </w:pPr>
            <w:r w:rsidRPr="00660A3F">
              <w:rPr>
                <w:rFonts w:eastAsia="Times New Roman"/>
                <w:sz w:val="16"/>
                <w:szCs w:val="16"/>
                <w:lang w:eastAsia="en-GB"/>
              </w:rPr>
              <w:t>WG on Climate Change and Migratory Species; JNCC (UK)</w:t>
            </w:r>
          </w:p>
          <w:p w14:paraId="3988E641"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Sec FP: Marco Barbieri</w:t>
            </w:r>
          </w:p>
        </w:tc>
        <w:tc>
          <w:tcPr>
            <w:tcW w:w="291" w:type="pct"/>
            <w:shd w:val="clear" w:color="auto" w:fill="auto"/>
          </w:tcPr>
          <w:p w14:paraId="53F617AA" w14:textId="77777777" w:rsidR="00ED35A3" w:rsidRPr="00FD3E93" w:rsidRDefault="00335AE5">
            <w:pPr>
              <w:spacing w:before="40" w:after="40"/>
              <w:ind w:left="57" w:right="57"/>
              <w:jc w:val="both"/>
              <w:rPr>
                <w:rFonts w:eastAsia="Times New Roman"/>
                <w:sz w:val="16"/>
                <w:szCs w:val="16"/>
                <w:lang w:val="it-IT" w:eastAsia="en-GB"/>
              </w:rPr>
            </w:pPr>
            <w:r w:rsidRPr="007C4776">
              <w:rPr>
                <w:rFonts w:eastAsia="Times New Roman"/>
                <w:sz w:val="16"/>
                <w:szCs w:val="16"/>
                <w:lang w:val="it-IT" w:eastAsia="en-GB"/>
              </w:rPr>
              <w:t>High</w:t>
            </w:r>
          </w:p>
        </w:tc>
        <w:tc>
          <w:tcPr>
            <w:tcW w:w="397" w:type="pct"/>
          </w:tcPr>
          <w:p w14:paraId="22F6BC9C" w14:textId="77777777" w:rsidR="00ED35A3" w:rsidRPr="004B7767" w:rsidRDefault="00335AE5">
            <w:pPr>
              <w:spacing w:before="40" w:after="40"/>
              <w:ind w:left="57" w:right="57"/>
              <w:jc w:val="both"/>
              <w:rPr>
                <w:rFonts w:eastAsia="Times New Roman"/>
                <w:sz w:val="14"/>
                <w:szCs w:val="14"/>
                <w:lang w:eastAsia="en-GB"/>
              </w:rPr>
            </w:pPr>
            <w:r w:rsidRPr="004B7767">
              <w:rPr>
                <w:rFonts w:eastAsia="Times New Roman"/>
                <w:sz w:val="14"/>
                <w:szCs w:val="14"/>
                <w:lang w:eastAsia="en-GB"/>
              </w:rPr>
              <w:t>COP14</w:t>
            </w:r>
          </w:p>
        </w:tc>
        <w:tc>
          <w:tcPr>
            <w:tcW w:w="781" w:type="pct"/>
          </w:tcPr>
          <w:p w14:paraId="6EAE7D11" w14:textId="77777777" w:rsidR="00331789" w:rsidRDefault="00331789">
            <w:pPr>
              <w:spacing w:before="40" w:after="40"/>
              <w:ind w:left="57" w:right="57"/>
              <w:jc w:val="both"/>
              <w:rPr>
                <w:rFonts w:eastAsia="Times New Roman"/>
                <w:sz w:val="16"/>
                <w:szCs w:val="16"/>
                <w:lang w:eastAsia="en-GB"/>
              </w:rPr>
            </w:pPr>
          </w:p>
          <w:p w14:paraId="3700F18F" w14:textId="77777777" w:rsidR="007B3505" w:rsidRPr="00DD45DF" w:rsidRDefault="00335AE5">
            <w:pPr>
              <w:spacing w:before="40" w:after="40"/>
              <w:ind w:left="57" w:right="57"/>
              <w:jc w:val="both"/>
              <w:rPr>
                <w:rFonts w:eastAsia="Times New Roman"/>
                <w:sz w:val="16"/>
                <w:szCs w:val="16"/>
                <w:u w:val="single"/>
                <w:lang w:eastAsia="en-GB"/>
              </w:rPr>
            </w:pPr>
            <w:r>
              <w:rPr>
                <w:rFonts w:eastAsia="Times New Roman"/>
                <w:sz w:val="16"/>
                <w:szCs w:val="16"/>
                <w:u w:val="single"/>
                <w:lang w:eastAsia="en-GB"/>
              </w:rPr>
              <w:t>Same as previous activity</w:t>
            </w:r>
            <w:r w:rsidR="00AE6545">
              <w:rPr>
                <w:rFonts w:eastAsia="Times New Roman"/>
                <w:sz w:val="16"/>
                <w:szCs w:val="16"/>
                <w:u w:val="single"/>
                <w:lang w:eastAsia="en-GB"/>
              </w:rPr>
              <w:t>.</w:t>
            </w:r>
          </w:p>
        </w:tc>
      </w:tr>
      <w:tr w:rsidR="00A26724" w14:paraId="4BA4D427" w14:textId="77777777" w:rsidTr="002913C6">
        <w:trPr>
          <w:trHeight w:val="391"/>
        </w:trPr>
        <w:tc>
          <w:tcPr>
            <w:tcW w:w="5000" w:type="pct"/>
            <w:gridSpan w:val="10"/>
            <w:shd w:val="clear" w:color="auto" w:fill="B4C6E7"/>
          </w:tcPr>
          <w:p w14:paraId="3B15BA9C" w14:textId="77777777" w:rsidR="00ED35A3" w:rsidRPr="007C4776" w:rsidRDefault="00335AE5">
            <w:pPr>
              <w:spacing w:before="60" w:after="60"/>
              <w:ind w:left="58" w:right="58"/>
              <w:jc w:val="both"/>
              <w:rPr>
                <w:rFonts w:eastAsia="Times New Roman"/>
                <w:sz w:val="16"/>
                <w:szCs w:val="16"/>
                <w:lang w:eastAsia="en-GB"/>
              </w:rPr>
            </w:pPr>
            <w:r w:rsidRPr="00F70AEE">
              <w:rPr>
                <w:rFonts w:eastAsia="Times New Roman"/>
                <w:b/>
                <w:bCs/>
                <w:iCs/>
                <w:sz w:val="16"/>
                <w:szCs w:val="16"/>
                <w:lang w:eastAsia="en-GB"/>
              </w:rPr>
              <w:t>INSECT DECLINE AND ITS THREAT TO MIGRATORY INSECTIVOROUS ANIMAL POPULATION</w:t>
            </w:r>
          </w:p>
        </w:tc>
      </w:tr>
      <w:tr w:rsidR="002913C6" w14:paraId="3A943C95" w14:textId="77777777" w:rsidTr="002913C6">
        <w:trPr>
          <w:trHeight w:val="171"/>
        </w:trPr>
        <w:tc>
          <w:tcPr>
            <w:tcW w:w="438" w:type="pct"/>
          </w:tcPr>
          <w:p w14:paraId="0D6BC213"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t>Dec. 13.129</w:t>
            </w:r>
          </w:p>
        </w:tc>
        <w:tc>
          <w:tcPr>
            <w:tcW w:w="845" w:type="pct"/>
          </w:tcPr>
          <w:p w14:paraId="7A010793" w14:textId="77777777" w:rsidR="00ED35A3"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The Scientific Council is requested to consider, subject to the availability of resources, in the meetings of its Sessional Committee after the 13</w:t>
            </w:r>
            <w:r w:rsidRPr="00DD45DF">
              <w:rPr>
                <w:rFonts w:eastAsia="Times New Roman"/>
                <w:i/>
                <w:iCs/>
                <w:sz w:val="16"/>
                <w:szCs w:val="16"/>
                <w:vertAlign w:val="superscript"/>
                <w:lang w:eastAsia="en-GB"/>
              </w:rPr>
              <w:t>th</w:t>
            </w:r>
            <w:r w:rsidRPr="004D213F">
              <w:rPr>
                <w:rFonts w:eastAsia="Times New Roman"/>
                <w:i/>
                <w:iCs/>
                <w:sz w:val="16"/>
                <w:szCs w:val="16"/>
                <w:lang w:eastAsia="en-GB"/>
              </w:rPr>
              <w:t xml:space="preserve"> meeting of the Conference of the Parties (COP13), the following topics: </w:t>
            </w:r>
          </w:p>
          <w:p w14:paraId="148C86D8"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a) identifying and prioritizing the main factors causing the established loss of insect biomass</w:t>
            </w:r>
          </w:p>
        </w:tc>
        <w:tc>
          <w:tcPr>
            <w:tcW w:w="613" w:type="pct"/>
          </w:tcPr>
          <w:p w14:paraId="6E1DCA6F"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Develop ToR for a review aimed at covering items a) and b) of Dec. 13.129</w:t>
            </w:r>
            <w:r>
              <w:rPr>
                <w:rFonts w:eastAsia="Times New Roman"/>
                <w:sz w:val="16"/>
                <w:szCs w:val="16"/>
                <w:lang w:eastAsia="en-GB"/>
              </w:rPr>
              <w:t>.</w:t>
            </w:r>
          </w:p>
          <w:p w14:paraId="07EBE67C"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Identify potential partners and possible donors</w:t>
            </w:r>
          </w:p>
          <w:p w14:paraId="7FF5D4B9" w14:textId="77777777" w:rsidR="00ED35A3"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Upon successful fundraising and contracting of the review, oversee production of the review and assess it.</w:t>
            </w:r>
          </w:p>
          <w:p w14:paraId="14EEA775"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229AFCDC"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Review of causes of loss of insect biomass and its effects on migratory insectivorous species</w:t>
            </w:r>
          </w:p>
        </w:tc>
        <w:tc>
          <w:tcPr>
            <w:tcW w:w="408" w:type="pct"/>
          </w:tcPr>
          <w:p w14:paraId="2EE35718"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2021-2023</w:t>
            </w:r>
          </w:p>
        </w:tc>
        <w:tc>
          <w:tcPr>
            <w:tcW w:w="351" w:type="pct"/>
          </w:tcPr>
          <w:p w14:paraId="6290FF05"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6F9451B5"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Sec FP: Marco Barbieri</w:t>
            </w:r>
          </w:p>
        </w:tc>
        <w:tc>
          <w:tcPr>
            <w:tcW w:w="291" w:type="pct"/>
            <w:shd w:val="clear" w:color="auto" w:fill="auto"/>
          </w:tcPr>
          <w:p w14:paraId="280F865D" w14:textId="77777777" w:rsidR="00DD45DF" w:rsidRPr="004B7767" w:rsidRDefault="00335AE5">
            <w:pPr>
              <w:spacing w:before="40" w:after="40"/>
              <w:ind w:left="57" w:right="57"/>
              <w:jc w:val="both"/>
              <w:rPr>
                <w:rFonts w:eastAsia="Times New Roman"/>
                <w:sz w:val="16"/>
                <w:szCs w:val="16"/>
                <w:lang w:val="it-IT" w:eastAsia="en-GB"/>
              </w:rPr>
            </w:pPr>
            <w:r w:rsidRPr="004B7767">
              <w:rPr>
                <w:rFonts w:eastAsia="Times New Roman"/>
                <w:sz w:val="16"/>
                <w:szCs w:val="16"/>
                <w:lang w:val="it-IT" w:eastAsia="en-GB"/>
              </w:rPr>
              <w:t>High</w:t>
            </w:r>
          </w:p>
        </w:tc>
        <w:tc>
          <w:tcPr>
            <w:tcW w:w="397" w:type="pct"/>
          </w:tcPr>
          <w:p w14:paraId="76A27021"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ScC-SC6</w:t>
            </w:r>
          </w:p>
        </w:tc>
        <w:tc>
          <w:tcPr>
            <w:tcW w:w="781" w:type="pct"/>
          </w:tcPr>
          <w:p w14:paraId="50B493BB" w14:textId="77777777" w:rsidR="00ED35A3" w:rsidRPr="004B7767" w:rsidRDefault="00335AE5">
            <w:pPr>
              <w:spacing w:before="40" w:after="40"/>
              <w:ind w:left="57" w:right="57"/>
              <w:jc w:val="both"/>
              <w:rPr>
                <w:rFonts w:eastAsia="Times New Roman"/>
                <w:sz w:val="16"/>
                <w:szCs w:val="16"/>
                <w:lang w:eastAsia="en-GB"/>
              </w:rPr>
            </w:pPr>
            <w:r w:rsidRPr="62BC94E5">
              <w:rPr>
                <w:rFonts w:eastAsia="Times New Roman"/>
                <w:sz w:val="16"/>
                <w:szCs w:val="16"/>
                <w:lang w:eastAsia="en-GB"/>
              </w:rPr>
              <w:t>Pledges received from Australia and Germany</w:t>
            </w:r>
            <w:r w:rsidR="001859FE">
              <w:rPr>
                <w:rFonts w:eastAsia="Times New Roman"/>
                <w:sz w:val="16"/>
                <w:szCs w:val="16"/>
                <w:lang w:eastAsia="en-GB"/>
              </w:rPr>
              <w:t xml:space="preserve"> allowed to contract the production of the review to Leibniz Institute. </w:t>
            </w:r>
            <w:r w:rsidR="005A6DA3">
              <w:rPr>
                <w:rFonts w:eastAsia="Times New Roman"/>
                <w:sz w:val="16"/>
                <w:szCs w:val="16"/>
                <w:lang w:eastAsia="en-GB"/>
              </w:rPr>
              <w:t>A draft of the review is submitted to ScC-SC6 for review and comments.</w:t>
            </w:r>
            <w:r w:rsidRPr="62BC94E5">
              <w:rPr>
                <w:rFonts w:eastAsia="Times New Roman"/>
                <w:sz w:val="16"/>
                <w:szCs w:val="16"/>
                <w:lang w:eastAsia="en-GB"/>
              </w:rPr>
              <w:t xml:space="preserve"> </w:t>
            </w:r>
          </w:p>
        </w:tc>
      </w:tr>
      <w:tr w:rsidR="002913C6" w14:paraId="562B24B5" w14:textId="77777777" w:rsidTr="002913C6">
        <w:trPr>
          <w:trHeight w:val="1516"/>
        </w:trPr>
        <w:tc>
          <w:tcPr>
            <w:tcW w:w="438" w:type="pct"/>
          </w:tcPr>
          <w:p w14:paraId="63E4FD30"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t>Dec. 13.129</w:t>
            </w:r>
          </w:p>
        </w:tc>
        <w:tc>
          <w:tcPr>
            <w:tcW w:w="845" w:type="pct"/>
          </w:tcPr>
          <w:p w14:paraId="62D20B34" w14:textId="77777777" w:rsidR="00ED35A3"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b) collecting relevant information regarding the current insect decline, and assessing its cascading effects on migratory insectivorous animal species;</w:t>
            </w:r>
          </w:p>
          <w:p w14:paraId="2F04B1E4" w14:textId="77777777" w:rsidR="00ED35A3" w:rsidRPr="007C4776" w:rsidRDefault="00ED35A3">
            <w:pPr>
              <w:shd w:val="clear" w:color="auto" w:fill="FFFFFF"/>
              <w:spacing w:before="40" w:after="40"/>
              <w:ind w:left="57" w:right="57"/>
              <w:jc w:val="both"/>
              <w:rPr>
                <w:rFonts w:eastAsia="Times New Roman"/>
                <w:i/>
                <w:iCs/>
                <w:sz w:val="16"/>
                <w:szCs w:val="16"/>
                <w:lang w:eastAsia="en-GB"/>
              </w:rPr>
            </w:pPr>
          </w:p>
        </w:tc>
        <w:tc>
          <w:tcPr>
            <w:tcW w:w="613" w:type="pct"/>
          </w:tcPr>
          <w:p w14:paraId="62295629" w14:textId="77777777" w:rsidR="00ED35A3" w:rsidRPr="007C477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See previous activity</w:t>
            </w:r>
          </w:p>
        </w:tc>
        <w:tc>
          <w:tcPr>
            <w:tcW w:w="554" w:type="pct"/>
          </w:tcPr>
          <w:p w14:paraId="66DB5708"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408" w:type="pct"/>
          </w:tcPr>
          <w:p w14:paraId="07A6BC94"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351" w:type="pct"/>
          </w:tcPr>
          <w:p w14:paraId="229D381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047E4272"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291" w:type="pct"/>
            <w:shd w:val="clear" w:color="auto" w:fill="auto"/>
          </w:tcPr>
          <w:p w14:paraId="7AC7D2B2"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397" w:type="pct"/>
          </w:tcPr>
          <w:p w14:paraId="5EEAFB36"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781" w:type="pct"/>
          </w:tcPr>
          <w:p w14:paraId="77B42CE4" w14:textId="77777777" w:rsidR="00ED35A3" w:rsidRPr="004E6DEF" w:rsidRDefault="00335AE5">
            <w:pPr>
              <w:spacing w:before="40" w:after="40"/>
              <w:ind w:left="57" w:right="57"/>
              <w:jc w:val="both"/>
              <w:rPr>
                <w:rFonts w:eastAsia="Times New Roman"/>
                <w:sz w:val="16"/>
                <w:szCs w:val="16"/>
                <w:lang w:eastAsia="en-GB"/>
              </w:rPr>
            </w:pPr>
            <w:r w:rsidRPr="004E6DEF">
              <w:rPr>
                <w:rFonts w:eastAsia="Times New Roman"/>
                <w:sz w:val="16"/>
                <w:szCs w:val="16"/>
                <w:lang w:eastAsia="en-GB"/>
              </w:rPr>
              <w:t>See previous activity</w:t>
            </w:r>
          </w:p>
        </w:tc>
      </w:tr>
      <w:tr w:rsidR="002913C6" w14:paraId="4A831420" w14:textId="77777777" w:rsidTr="002913C6">
        <w:trPr>
          <w:trHeight w:val="171"/>
        </w:trPr>
        <w:tc>
          <w:tcPr>
            <w:tcW w:w="438" w:type="pct"/>
          </w:tcPr>
          <w:p w14:paraId="502C1396"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t>Dec. 13.129</w:t>
            </w:r>
          </w:p>
        </w:tc>
        <w:tc>
          <w:tcPr>
            <w:tcW w:w="845" w:type="pct"/>
          </w:tcPr>
          <w:p w14:paraId="45F8478B"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4D213F">
              <w:rPr>
                <w:rFonts w:eastAsia="Times New Roman"/>
                <w:i/>
                <w:iCs/>
                <w:sz w:val="16"/>
                <w:szCs w:val="16"/>
                <w:lang w:eastAsia="en-GB"/>
              </w:rPr>
              <w:t>c) developing guidelines for the most urgent or prioritized actions identified;</w:t>
            </w:r>
          </w:p>
        </w:tc>
        <w:tc>
          <w:tcPr>
            <w:tcW w:w="613" w:type="pct"/>
          </w:tcPr>
          <w:p w14:paraId="60DD8878"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Based on the results of the review foreseen above, assess the need for any guidelines</w:t>
            </w:r>
            <w:r>
              <w:rPr>
                <w:rFonts w:eastAsia="Times New Roman"/>
                <w:sz w:val="16"/>
                <w:szCs w:val="16"/>
                <w:lang w:eastAsia="en-GB"/>
              </w:rPr>
              <w:t>.</w:t>
            </w:r>
          </w:p>
          <w:p w14:paraId="2DC94FCB"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Develop ToR for the production of those guidelines</w:t>
            </w:r>
            <w:r>
              <w:rPr>
                <w:rFonts w:eastAsia="Times New Roman"/>
                <w:sz w:val="16"/>
                <w:szCs w:val="16"/>
                <w:lang w:eastAsia="en-GB"/>
              </w:rPr>
              <w:t>.</w:t>
            </w:r>
          </w:p>
          <w:p w14:paraId="1F06DD50" w14:textId="77777777" w:rsidR="00ED35A3" w:rsidRPr="00B12BA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Identify potential partners and possible donors</w:t>
            </w:r>
            <w:r>
              <w:rPr>
                <w:rFonts w:eastAsia="Times New Roman"/>
                <w:sz w:val="16"/>
                <w:szCs w:val="16"/>
                <w:lang w:eastAsia="en-GB"/>
              </w:rPr>
              <w:t>.</w:t>
            </w:r>
          </w:p>
          <w:p w14:paraId="6565133D" w14:textId="77777777" w:rsidR="00ED35A3" w:rsidRDefault="00335AE5" w:rsidP="009E1074">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Review and endorse any guidance thus produced and transmit it to COP for approval</w:t>
            </w:r>
          </w:p>
          <w:p w14:paraId="719FE871"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1EA53CBA"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Guidelines developed and approved</w:t>
            </w:r>
          </w:p>
        </w:tc>
        <w:tc>
          <w:tcPr>
            <w:tcW w:w="408" w:type="pct"/>
          </w:tcPr>
          <w:p w14:paraId="441760D8"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2021-2023</w:t>
            </w:r>
          </w:p>
        </w:tc>
        <w:tc>
          <w:tcPr>
            <w:tcW w:w="351" w:type="pct"/>
          </w:tcPr>
          <w:p w14:paraId="4FEB1DED"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09E7F6AD"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Sec FP: Marco Barbieri</w:t>
            </w:r>
          </w:p>
        </w:tc>
        <w:tc>
          <w:tcPr>
            <w:tcW w:w="291" w:type="pct"/>
            <w:shd w:val="clear" w:color="auto" w:fill="auto"/>
          </w:tcPr>
          <w:p w14:paraId="22EEFBB4"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Medium</w:t>
            </w:r>
          </w:p>
        </w:tc>
        <w:tc>
          <w:tcPr>
            <w:tcW w:w="397" w:type="pct"/>
          </w:tcPr>
          <w:p w14:paraId="453AEC5A" w14:textId="77777777" w:rsidR="00ED35A3" w:rsidRPr="004E6DEF" w:rsidRDefault="00335AE5">
            <w:pPr>
              <w:spacing w:before="40" w:after="40"/>
              <w:ind w:left="57" w:right="57"/>
              <w:jc w:val="both"/>
              <w:rPr>
                <w:rFonts w:eastAsia="Times New Roman"/>
                <w:sz w:val="16"/>
                <w:szCs w:val="16"/>
                <w:lang w:eastAsia="en-GB"/>
              </w:rPr>
            </w:pPr>
            <w:r w:rsidRPr="004E6DEF">
              <w:rPr>
                <w:rFonts w:eastAsia="Times New Roman"/>
                <w:sz w:val="16"/>
                <w:szCs w:val="16"/>
                <w:lang w:eastAsia="en-GB"/>
              </w:rPr>
              <w:t>ScC-SC6</w:t>
            </w:r>
          </w:p>
        </w:tc>
        <w:tc>
          <w:tcPr>
            <w:tcW w:w="781" w:type="pct"/>
          </w:tcPr>
          <w:p w14:paraId="008A08DF" w14:textId="77777777" w:rsidR="00ED35A3" w:rsidRPr="007C4776" w:rsidRDefault="00335AE5">
            <w:pPr>
              <w:spacing w:before="40" w:after="40"/>
              <w:ind w:left="57" w:right="57"/>
              <w:jc w:val="both"/>
              <w:rPr>
                <w:rFonts w:eastAsia="Times New Roman"/>
                <w:sz w:val="16"/>
                <w:szCs w:val="16"/>
                <w:lang w:eastAsia="en-GB"/>
              </w:rPr>
            </w:pPr>
            <w:r>
              <w:rPr>
                <w:rFonts w:eastAsia="Times New Roman"/>
                <w:sz w:val="16"/>
                <w:szCs w:val="16"/>
                <w:lang w:eastAsia="en-GB"/>
              </w:rPr>
              <w:t xml:space="preserve">Activity depended on the previous two. To be possibly </w:t>
            </w:r>
            <w:r w:rsidR="00CE2316">
              <w:rPr>
                <w:rFonts w:eastAsia="Times New Roman"/>
                <w:sz w:val="16"/>
                <w:szCs w:val="16"/>
                <w:lang w:eastAsia="en-GB"/>
              </w:rPr>
              <w:t>renewed for the intersessional period between COP14 and COP15.</w:t>
            </w:r>
            <w:r>
              <w:rPr>
                <w:rFonts w:eastAsia="Times New Roman"/>
                <w:sz w:val="16"/>
                <w:szCs w:val="16"/>
                <w:lang w:eastAsia="en-GB"/>
              </w:rPr>
              <w:t xml:space="preserve"> </w:t>
            </w:r>
          </w:p>
        </w:tc>
      </w:tr>
      <w:tr w:rsidR="002913C6" w14:paraId="124ABEE7" w14:textId="77777777" w:rsidTr="00DE66DE">
        <w:trPr>
          <w:trHeight w:val="931"/>
        </w:trPr>
        <w:tc>
          <w:tcPr>
            <w:tcW w:w="438" w:type="pct"/>
            <w:tcBorders>
              <w:bottom w:val="single" w:sz="4" w:space="0" w:color="auto"/>
            </w:tcBorders>
          </w:tcPr>
          <w:p w14:paraId="21A7E38C" w14:textId="77777777" w:rsidR="00ED35A3" w:rsidRPr="00F43DB3" w:rsidRDefault="00335AE5">
            <w:pPr>
              <w:spacing w:before="40" w:after="40"/>
              <w:ind w:left="57" w:right="57"/>
              <w:jc w:val="both"/>
              <w:rPr>
                <w:rFonts w:eastAsia="Times New Roman"/>
                <w:iCs/>
                <w:sz w:val="16"/>
                <w:szCs w:val="16"/>
                <w:lang w:eastAsia="en-GB"/>
              </w:rPr>
            </w:pPr>
            <w:r w:rsidRPr="00F43DB3">
              <w:rPr>
                <w:rFonts w:eastAsia="Times New Roman"/>
                <w:iCs/>
                <w:sz w:val="16"/>
                <w:szCs w:val="16"/>
                <w:lang w:eastAsia="en-GB"/>
              </w:rPr>
              <w:t>Dec. 13.129</w:t>
            </w:r>
          </w:p>
        </w:tc>
        <w:tc>
          <w:tcPr>
            <w:tcW w:w="845" w:type="pct"/>
            <w:tcBorders>
              <w:bottom w:val="single" w:sz="4" w:space="0" w:color="auto"/>
            </w:tcBorders>
          </w:tcPr>
          <w:p w14:paraId="40D14195" w14:textId="77777777" w:rsidR="00ED35A3" w:rsidRPr="007C4776" w:rsidRDefault="00335AE5" w:rsidP="009E1074">
            <w:pPr>
              <w:shd w:val="clear" w:color="auto" w:fill="FFFFFF"/>
              <w:spacing w:before="40" w:after="40"/>
              <w:ind w:left="57" w:right="57"/>
              <w:jc w:val="both"/>
              <w:rPr>
                <w:rFonts w:eastAsia="Times New Roman"/>
                <w:i/>
                <w:iCs/>
                <w:sz w:val="16"/>
                <w:szCs w:val="16"/>
                <w:lang w:eastAsia="en-GB"/>
              </w:rPr>
            </w:pPr>
            <w:r w:rsidRPr="00B12BA6">
              <w:rPr>
                <w:rFonts w:eastAsia="Times New Roman"/>
                <w:i/>
                <w:iCs/>
                <w:sz w:val="16"/>
                <w:szCs w:val="16"/>
                <w:lang w:eastAsia="en-GB"/>
              </w:rPr>
              <w:t>d) publishing any such guidelines following circulation to all Parties for approval.</w:t>
            </w:r>
          </w:p>
        </w:tc>
        <w:tc>
          <w:tcPr>
            <w:tcW w:w="613" w:type="pct"/>
            <w:tcBorders>
              <w:bottom w:val="single" w:sz="4" w:space="0" w:color="auto"/>
            </w:tcBorders>
          </w:tcPr>
          <w:p w14:paraId="36CDD529" w14:textId="77777777" w:rsidR="00ED35A3" w:rsidRPr="007C4776" w:rsidRDefault="00335AE5">
            <w:pPr>
              <w:spacing w:before="40" w:after="40"/>
              <w:ind w:left="57" w:right="57" w:firstLine="74"/>
              <w:jc w:val="both"/>
              <w:rPr>
                <w:rFonts w:eastAsia="Times New Roman"/>
                <w:sz w:val="16"/>
                <w:szCs w:val="16"/>
                <w:lang w:eastAsia="en-GB"/>
              </w:rPr>
            </w:pPr>
            <w:r w:rsidRPr="00B12BA6">
              <w:rPr>
                <w:rFonts w:eastAsia="Times New Roman"/>
                <w:sz w:val="16"/>
                <w:szCs w:val="16"/>
                <w:lang w:eastAsia="en-GB"/>
              </w:rPr>
              <w:t>See previous activity</w:t>
            </w:r>
          </w:p>
        </w:tc>
        <w:tc>
          <w:tcPr>
            <w:tcW w:w="554" w:type="pct"/>
            <w:tcBorders>
              <w:bottom w:val="single" w:sz="4" w:space="0" w:color="auto"/>
            </w:tcBorders>
          </w:tcPr>
          <w:p w14:paraId="11774C2E"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408" w:type="pct"/>
            <w:tcBorders>
              <w:bottom w:val="single" w:sz="4" w:space="0" w:color="auto"/>
            </w:tcBorders>
          </w:tcPr>
          <w:p w14:paraId="28B242B9"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351" w:type="pct"/>
            <w:tcBorders>
              <w:bottom w:val="single" w:sz="4" w:space="0" w:color="auto"/>
            </w:tcBorders>
          </w:tcPr>
          <w:p w14:paraId="59B68E05"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Borders>
              <w:bottom w:val="single" w:sz="4" w:space="0" w:color="auto"/>
            </w:tcBorders>
          </w:tcPr>
          <w:p w14:paraId="4B733559"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291" w:type="pct"/>
            <w:tcBorders>
              <w:bottom w:val="single" w:sz="4" w:space="0" w:color="auto"/>
            </w:tcBorders>
            <w:shd w:val="clear" w:color="auto" w:fill="auto"/>
          </w:tcPr>
          <w:p w14:paraId="1DD287E0" w14:textId="77777777" w:rsidR="00ED35A3" w:rsidRPr="00FD3E93" w:rsidRDefault="00335AE5">
            <w:pPr>
              <w:spacing w:before="40" w:after="40"/>
              <w:ind w:left="57" w:right="57"/>
              <w:jc w:val="both"/>
              <w:rPr>
                <w:rFonts w:eastAsia="Times New Roman"/>
                <w:sz w:val="16"/>
                <w:szCs w:val="16"/>
                <w:lang w:val="it-IT" w:eastAsia="en-GB"/>
              </w:rPr>
            </w:pPr>
            <w:r w:rsidRPr="00B12BA6">
              <w:rPr>
                <w:rFonts w:eastAsia="Times New Roman"/>
                <w:sz w:val="16"/>
                <w:szCs w:val="16"/>
                <w:lang w:val="it-IT" w:eastAsia="en-GB"/>
              </w:rPr>
              <w:t>See previous activity</w:t>
            </w:r>
          </w:p>
        </w:tc>
        <w:tc>
          <w:tcPr>
            <w:tcW w:w="397" w:type="pct"/>
            <w:tcBorders>
              <w:bottom w:val="single" w:sz="4" w:space="0" w:color="auto"/>
            </w:tcBorders>
          </w:tcPr>
          <w:p w14:paraId="30B36F79" w14:textId="77777777" w:rsidR="00ED35A3" w:rsidRPr="007C4776" w:rsidRDefault="00335AE5">
            <w:pPr>
              <w:spacing w:before="40" w:after="40"/>
              <w:ind w:left="57" w:right="57"/>
              <w:jc w:val="both"/>
              <w:rPr>
                <w:rFonts w:eastAsia="Times New Roman"/>
                <w:sz w:val="16"/>
                <w:szCs w:val="16"/>
                <w:lang w:eastAsia="en-GB"/>
              </w:rPr>
            </w:pPr>
            <w:r w:rsidRPr="00B12BA6">
              <w:rPr>
                <w:rFonts w:eastAsia="Times New Roman"/>
                <w:sz w:val="16"/>
                <w:szCs w:val="16"/>
                <w:lang w:eastAsia="en-GB"/>
              </w:rPr>
              <w:t>See previous activity</w:t>
            </w:r>
          </w:p>
        </w:tc>
        <w:tc>
          <w:tcPr>
            <w:tcW w:w="781" w:type="pct"/>
            <w:tcBorders>
              <w:bottom w:val="single" w:sz="4" w:space="0" w:color="auto"/>
            </w:tcBorders>
          </w:tcPr>
          <w:p w14:paraId="6EC8394A" w14:textId="77777777" w:rsidR="00ED35A3" w:rsidRPr="007C4776" w:rsidRDefault="00335AE5">
            <w:pPr>
              <w:spacing w:before="40" w:after="40"/>
              <w:ind w:left="57" w:right="57"/>
              <w:jc w:val="both"/>
              <w:rPr>
                <w:rFonts w:eastAsia="Times New Roman"/>
                <w:sz w:val="16"/>
                <w:szCs w:val="16"/>
                <w:lang w:eastAsia="en-GB"/>
              </w:rPr>
            </w:pPr>
            <w:r>
              <w:rPr>
                <w:rFonts w:eastAsia="Times New Roman"/>
                <w:sz w:val="16"/>
                <w:szCs w:val="16"/>
                <w:lang w:eastAsia="en-GB"/>
              </w:rPr>
              <w:t>See previous activity</w:t>
            </w:r>
          </w:p>
        </w:tc>
      </w:tr>
      <w:tr w:rsidR="00A26724" w14:paraId="4D3F1B43" w14:textId="77777777" w:rsidTr="002913C6">
        <w:trPr>
          <w:trHeight w:val="661"/>
        </w:trPr>
        <w:tc>
          <w:tcPr>
            <w:tcW w:w="5000" w:type="pct"/>
            <w:gridSpan w:val="10"/>
            <w:tcBorders>
              <w:top w:val="nil"/>
            </w:tcBorders>
            <w:shd w:val="clear" w:color="auto" w:fill="B4C6E7"/>
          </w:tcPr>
          <w:p w14:paraId="588A5080" w14:textId="77777777" w:rsidR="00ED35A3" w:rsidRPr="007C4776" w:rsidRDefault="00335AE5">
            <w:pPr>
              <w:spacing w:before="60" w:after="60"/>
              <w:ind w:left="58" w:right="58"/>
              <w:jc w:val="both"/>
              <w:rPr>
                <w:rFonts w:eastAsia="Times New Roman"/>
                <w:sz w:val="16"/>
                <w:szCs w:val="16"/>
                <w:lang w:eastAsia="en-GB"/>
              </w:rPr>
            </w:pPr>
            <w:r>
              <w:rPr>
                <w:rFonts w:eastAsia="Times New Roman"/>
                <w:b/>
                <w:bCs/>
                <w:iCs/>
                <w:sz w:val="16"/>
                <w:szCs w:val="16"/>
                <w:lang w:eastAsia="en-GB"/>
              </w:rPr>
              <w:t>INFRASTRUCTURE DEVELOPMENT AND MIGRATORY SPECIES</w:t>
            </w:r>
          </w:p>
        </w:tc>
      </w:tr>
      <w:tr w:rsidR="002913C6" w14:paraId="57AA24CB" w14:textId="77777777" w:rsidTr="002913C6">
        <w:trPr>
          <w:trHeight w:val="171"/>
        </w:trPr>
        <w:tc>
          <w:tcPr>
            <w:tcW w:w="438" w:type="pct"/>
          </w:tcPr>
          <w:p w14:paraId="0905AE3D"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13.131</w:t>
            </w:r>
          </w:p>
        </w:tc>
        <w:tc>
          <w:tcPr>
            <w:tcW w:w="845" w:type="pct"/>
          </w:tcPr>
          <w:p w14:paraId="39FA05EB" w14:textId="77777777" w:rsidR="00ED35A3"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 xml:space="preserve">The Scientific Council is requested to, subject to the availability of resources establish a multi-stakeholder Working Group on linear infrastructure composed of stakeholders with experience and knowledge on the impact of linear infrastructure development on migratory species and options for mitigation. The Working Group is asked to: </w:t>
            </w:r>
          </w:p>
          <w:p w14:paraId="47C1E535"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a) review available information relevant to linear infrastructure development and potential impacts on migratory species, the compilation of responses received under Decision 13.130 as compiled by the Secretariat in accordance with Decision 13.133 (a), and other relevant information;</w:t>
            </w:r>
          </w:p>
        </w:tc>
        <w:tc>
          <w:tcPr>
            <w:tcW w:w="613" w:type="pct"/>
          </w:tcPr>
          <w:p w14:paraId="7482FE1D" w14:textId="77777777" w:rsidR="00ED35A3" w:rsidRPr="00FB5284" w:rsidRDefault="00335AE5">
            <w:pPr>
              <w:spacing w:before="40" w:after="40"/>
              <w:ind w:left="70" w:right="57"/>
              <w:jc w:val="both"/>
              <w:rPr>
                <w:rFonts w:eastAsia="Times New Roman"/>
                <w:sz w:val="16"/>
                <w:szCs w:val="16"/>
                <w:lang w:eastAsia="en-GB"/>
              </w:rPr>
            </w:pPr>
            <w:r w:rsidRPr="00FB5284">
              <w:rPr>
                <w:rFonts w:eastAsia="Times New Roman"/>
                <w:sz w:val="16"/>
                <w:szCs w:val="16"/>
                <w:lang w:eastAsia="en-GB"/>
              </w:rPr>
              <w:t xml:space="preserve">Establish a WG; </w:t>
            </w:r>
          </w:p>
          <w:p w14:paraId="605B92E6" w14:textId="77777777" w:rsidR="00ED35A3" w:rsidRPr="007C4776" w:rsidRDefault="00335AE5">
            <w:pPr>
              <w:spacing w:before="40" w:after="40"/>
              <w:ind w:left="70" w:right="57"/>
              <w:jc w:val="both"/>
              <w:rPr>
                <w:rFonts w:eastAsia="Times New Roman"/>
                <w:sz w:val="16"/>
                <w:szCs w:val="16"/>
                <w:lang w:eastAsia="en-GB"/>
              </w:rPr>
            </w:pPr>
            <w:r w:rsidRPr="00FB5284">
              <w:rPr>
                <w:rFonts w:eastAsia="Times New Roman"/>
                <w:sz w:val="16"/>
                <w:szCs w:val="16"/>
                <w:lang w:eastAsia="en-GB"/>
              </w:rPr>
              <w:t xml:space="preserve">The WG Review available information on linear infrastructures developments and impacts on migratory species  </w:t>
            </w:r>
          </w:p>
        </w:tc>
        <w:tc>
          <w:tcPr>
            <w:tcW w:w="554" w:type="pct"/>
          </w:tcPr>
          <w:p w14:paraId="341F5ED7"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Multi-Stakeholder WG on linear infrastructures is established and it reviews available information</w:t>
            </w:r>
          </w:p>
        </w:tc>
        <w:tc>
          <w:tcPr>
            <w:tcW w:w="408" w:type="pct"/>
          </w:tcPr>
          <w:p w14:paraId="32863D6A"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62EEE725" w14:textId="77777777" w:rsidR="00ED35A3" w:rsidRPr="00660A3F" w:rsidRDefault="00ED35A3">
            <w:pPr>
              <w:spacing w:before="40" w:after="40"/>
              <w:ind w:left="57" w:right="57"/>
              <w:jc w:val="both"/>
              <w:rPr>
                <w:rFonts w:eastAsia="Times New Roman"/>
                <w:sz w:val="16"/>
                <w:szCs w:val="16"/>
                <w:lang w:eastAsia="en-GB"/>
              </w:rPr>
            </w:pPr>
          </w:p>
        </w:tc>
        <w:tc>
          <w:tcPr>
            <w:tcW w:w="321" w:type="pct"/>
          </w:tcPr>
          <w:p w14:paraId="022655E7" w14:textId="77777777" w:rsidR="00ED35A3" w:rsidRPr="00FD3E93" w:rsidRDefault="00335AE5">
            <w:pPr>
              <w:spacing w:before="40" w:after="40"/>
              <w:ind w:left="57" w:right="57"/>
              <w:jc w:val="both"/>
              <w:rPr>
                <w:rFonts w:eastAsia="Times New Roman"/>
                <w:sz w:val="16"/>
                <w:szCs w:val="16"/>
                <w:lang w:val="it-IT" w:eastAsia="en-GB"/>
              </w:rPr>
            </w:pPr>
            <w:r w:rsidRPr="23423140">
              <w:rPr>
                <w:rFonts w:eastAsia="Times New Roman"/>
                <w:sz w:val="16"/>
                <w:szCs w:val="16"/>
                <w:lang w:val="it-IT" w:eastAsia="en-GB"/>
              </w:rPr>
              <w:t>Sec FP: Clara Nobbe</w:t>
            </w:r>
          </w:p>
        </w:tc>
        <w:tc>
          <w:tcPr>
            <w:tcW w:w="291" w:type="pct"/>
            <w:shd w:val="clear" w:color="auto" w:fill="auto"/>
          </w:tcPr>
          <w:p w14:paraId="13BA4222" w14:textId="77777777" w:rsidR="00ED35A3" w:rsidRPr="00FD3E93" w:rsidRDefault="00335AE5">
            <w:pPr>
              <w:spacing w:before="40" w:after="40"/>
              <w:ind w:left="57" w:right="57"/>
              <w:jc w:val="both"/>
              <w:rPr>
                <w:rFonts w:eastAsia="Times New Roman"/>
                <w:sz w:val="16"/>
                <w:szCs w:val="16"/>
                <w:lang w:val="it-IT" w:eastAsia="en-GB"/>
              </w:rPr>
            </w:pPr>
            <w:r w:rsidRPr="00FB5284">
              <w:rPr>
                <w:rFonts w:eastAsia="Times New Roman"/>
                <w:sz w:val="16"/>
                <w:szCs w:val="16"/>
                <w:lang w:val="it-IT" w:eastAsia="en-GB"/>
              </w:rPr>
              <w:t>High</w:t>
            </w:r>
          </w:p>
        </w:tc>
        <w:tc>
          <w:tcPr>
            <w:tcW w:w="397" w:type="pct"/>
          </w:tcPr>
          <w:p w14:paraId="6B87C334" w14:textId="77777777" w:rsidR="00ED35A3" w:rsidRPr="002066BA" w:rsidRDefault="00335AE5">
            <w:pPr>
              <w:spacing w:before="40" w:after="40"/>
              <w:ind w:left="57" w:right="57"/>
              <w:jc w:val="center"/>
              <w:rPr>
                <w:rFonts w:eastAsia="Times New Roman"/>
                <w:sz w:val="14"/>
                <w:szCs w:val="14"/>
                <w:lang w:eastAsia="en-GB"/>
              </w:rPr>
            </w:pPr>
            <w:r w:rsidRPr="00FB5284">
              <w:rPr>
                <w:rFonts w:eastAsia="Times New Roman"/>
                <w:sz w:val="16"/>
                <w:szCs w:val="16"/>
                <w:lang w:eastAsia="en-GB"/>
              </w:rPr>
              <w:t>ScC-</w:t>
            </w:r>
            <w:r w:rsidRPr="002066BA">
              <w:rPr>
                <w:rFonts w:eastAsia="Times New Roman"/>
                <w:sz w:val="14"/>
                <w:szCs w:val="14"/>
                <w:lang w:eastAsia="en-GB"/>
              </w:rPr>
              <w:t>SC 5</w:t>
            </w:r>
          </w:p>
          <w:p w14:paraId="5258A337" w14:textId="77777777" w:rsidR="00ED35A3" w:rsidRPr="002066BA" w:rsidRDefault="00335AE5">
            <w:pPr>
              <w:spacing w:before="40" w:after="40"/>
              <w:ind w:left="57" w:right="57"/>
              <w:jc w:val="center"/>
              <w:rPr>
                <w:rFonts w:eastAsia="Times New Roman"/>
                <w:sz w:val="14"/>
                <w:szCs w:val="14"/>
                <w:lang w:eastAsia="en-GB"/>
              </w:rPr>
            </w:pPr>
            <w:r w:rsidRPr="002066BA">
              <w:rPr>
                <w:rFonts w:eastAsia="Times New Roman"/>
                <w:sz w:val="14"/>
                <w:szCs w:val="14"/>
                <w:lang w:eastAsia="en-GB"/>
              </w:rPr>
              <w:t>-</w:t>
            </w:r>
          </w:p>
          <w:p w14:paraId="2D7A629A" w14:textId="77777777" w:rsidR="00ED35A3" w:rsidRPr="007C4776" w:rsidRDefault="00335AE5">
            <w:pPr>
              <w:spacing w:before="40" w:after="40"/>
              <w:ind w:left="57" w:right="57"/>
              <w:jc w:val="center"/>
              <w:rPr>
                <w:rFonts w:eastAsia="Times New Roman"/>
                <w:sz w:val="16"/>
                <w:szCs w:val="16"/>
                <w:lang w:eastAsia="en-GB"/>
              </w:rPr>
            </w:pPr>
            <w:r w:rsidRPr="002066BA">
              <w:rPr>
                <w:rFonts w:eastAsia="Times New Roman"/>
                <w:sz w:val="14"/>
                <w:szCs w:val="14"/>
                <w:lang w:eastAsia="en-GB"/>
              </w:rPr>
              <w:t>COP14</w:t>
            </w:r>
          </w:p>
        </w:tc>
        <w:tc>
          <w:tcPr>
            <w:tcW w:w="781" w:type="pct"/>
          </w:tcPr>
          <w:p w14:paraId="4B257DD2" w14:textId="77777777" w:rsidR="00ED35A3" w:rsidRPr="007C4776" w:rsidRDefault="00335AE5" w:rsidP="6CD8715A">
            <w:pPr>
              <w:spacing w:before="40" w:after="40"/>
              <w:ind w:left="57" w:right="57"/>
              <w:rPr>
                <w:rFonts w:eastAsia="Arial"/>
                <w:sz w:val="16"/>
                <w:szCs w:val="16"/>
                <w:lang w:eastAsia="en-GB"/>
              </w:rPr>
            </w:pPr>
            <w:r w:rsidRPr="1CF59461">
              <w:rPr>
                <w:rFonts w:eastAsia="Arial"/>
                <w:sz w:val="16"/>
                <w:szCs w:val="16"/>
                <w:lang w:eastAsia="en-GB"/>
              </w:rPr>
              <w:t>The Report “Linear Infrastructure and Migratory Species: the role of impact assessment and landscape approaches” (UNEP/CMS/ScC-SC5/Inf.3) was prepared in response to Decision 13.131.</w:t>
            </w:r>
          </w:p>
          <w:p w14:paraId="7858ACE3" w14:textId="77777777" w:rsidR="6CD8715A" w:rsidRDefault="6CD8715A" w:rsidP="6CD8715A">
            <w:pPr>
              <w:spacing w:before="40" w:after="40"/>
              <w:ind w:left="57" w:right="57"/>
              <w:jc w:val="both"/>
              <w:rPr>
                <w:rFonts w:ascii="Times New Roman" w:eastAsia="Times New Roman" w:hAnsi="Times New Roman" w:cs="Times New Roman"/>
                <w:sz w:val="24"/>
                <w:szCs w:val="24"/>
                <w:lang w:eastAsia="en-GB"/>
              </w:rPr>
            </w:pPr>
          </w:p>
          <w:p w14:paraId="7CED8B3B" w14:textId="77777777" w:rsidR="00ED35A3" w:rsidRPr="007C4776" w:rsidRDefault="00335AE5" w:rsidP="04195A5A">
            <w:pPr>
              <w:spacing w:before="40" w:after="40"/>
              <w:ind w:left="57" w:right="57"/>
              <w:rPr>
                <w:rFonts w:ascii="Times New Roman" w:eastAsia="Times New Roman" w:hAnsi="Times New Roman" w:cs="Times New Roman"/>
                <w:sz w:val="24"/>
                <w:szCs w:val="24"/>
                <w:lang w:eastAsia="en-GB"/>
              </w:rPr>
            </w:pPr>
            <w:r w:rsidRPr="1CF59461">
              <w:rPr>
                <w:rFonts w:eastAsia="Times New Roman"/>
                <w:sz w:val="16"/>
                <w:szCs w:val="16"/>
                <w:lang w:eastAsia="en-GB"/>
              </w:rPr>
              <w:t>Based on the findings of the report, the working group reviewed available information relevant to linear infrastructure development and potential impacts on migratory species including: existing CMS guidance, guidelines and initiatives; information identified and reviewed in the Report; and available information from working group member’s own institutions and beyond.</w:t>
            </w:r>
          </w:p>
          <w:p w14:paraId="40033F8F" w14:textId="77777777" w:rsidR="00ED35A3" w:rsidRPr="007C4776" w:rsidRDefault="00ED35A3" w:rsidP="04195A5A">
            <w:pPr>
              <w:spacing w:before="40" w:after="40"/>
              <w:ind w:left="57" w:right="57"/>
              <w:jc w:val="both"/>
              <w:rPr>
                <w:rFonts w:ascii="Times New Roman" w:eastAsia="Times New Roman" w:hAnsi="Times New Roman" w:cs="Times New Roman"/>
                <w:sz w:val="24"/>
                <w:szCs w:val="24"/>
                <w:lang w:eastAsia="en-GB"/>
              </w:rPr>
            </w:pPr>
          </w:p>
        </w:tc>
      </w:tr>
      <w:tr w:rsidR="002913C6" w14:paraId="60C9F72A" w14:textId="77777777" w:rsidTr="002913C6">
        <w:trPr>
          <w:trHeight w:val="171"/>
        </w:trPr>
        <w:tc>
          <w:tcPr>
            <w:tcW w:w="438" w:type="pct"/>
          </w:tcPr>
          <w:p w14:paraId="35526367"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13.131</w:t>
            </w:r>
          </w:p>
        </w:tc>
        <w:tc>
          <w:tcPr>
            <w:tcW w:w="845" w:type="pct"/>
          </w:tcPr>
          <w:p w14:paraId="34BC3039"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b) 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w:t>
            </w:r>
          </w:p>
        </w:tc>
        <w:tc>
          <w:tcPr>
            <w:tcW w:w="613" w:type="pct"/>
          </w:tcPr>
          <w:p w14:paraId="3292D153"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Provide further assistance to enhance the implementation of Res 7.2 (Rev.COP12) para 2 and Article III(4) of the Convention Text</w:t>
            </w:r>
          </w:p>
        </w:tc>
        <w:tc>
          <w:tcPr>
            <w:tcW w:w="554" w:type="pct"/>
          </w:tcPr>
          <w:p w14:paraId="45753618"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Guidance provided; Resolution 7.2 (Rev.COP12) implemented</w:t>
            </w:r>
          </w:p>
        </w:tc>
        <w:tc>
          <w:tcPr>
            <w:tcW w:w="408" w:type="pct"/>
          </w:tcPr>
          <w:p w14:paraId="3CA9017F"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3AAB499E" w14:textId="77777777" w:rsidR="00ED35A3" w:rsidRPr="00660A3F" w:rsidRDefault="00ED35A3">
            <w:pPr>
              <w:spacing w:before="40" w:after="40"/>
              <w:ind w:left="57" w:right="57"/>
              <w:jc w:val="both"/>
              <w:rPr>
                <w:rFonts w:eastAsia="Times New Roman"/>
                <w:sz w:val="16"/>
                <w:szCs w:val="16"/>
                <w:lang w:eastAsia="en-GB"/>
              </w:rPr>
            </w:pPr>
          </w:p>
        </w:tc>
        <w:tc>
          <w:tcPr>
            <w:tcW w:w="321" w:type="pct"/>
          </w:tcPr>
          <w:p w14:paraId="5833FC20" w14:textId="77777777" w:rsidR="00ED35A3" w:rsidRPr="00660A3F" w:rsidRDefault="00ED35A3">
            <w:pPr>
              <w:spacing w:before="40" w:after="40"/>
              <w:ind w:left="57" w:right="57"/>
              <w:jc w:val="both"/>
              <w:rPr>
                <w:rFonts w:eastAsia="Times New Roman"/>
                <w:sz w:val="16"/>
                <w:szCs w:val="16"/>
                <w:lang w:eastAsia="en-GB"/>
              </w:rPr>
            </w:pPr>
          </w:p>
        </w:tc>
        <w:tc>
          <w:tcPr>
            <w:tcW w:w="291" w:type="pct"/>
            <w:shd w:val="clear" w:color="auto" w:fill="auto"/>
          </w:tcPr>
          <w:p w14:paraId="5D5C4DA3" w14:textId="77777777" w:rsidR="00ED35A3" w:rsidRPr="00FD3E93" w:rsidRDefault="00335AE5">
            <w:pPr>
              <w:spacing w:before="40" w:after="40"/>
              <w:ind w:left="57" w:right="57"/>
              <w:jc w:val="both"/>
              <w:rPr>
                <w:rFonts w:eastAsia="Times New Roman"/>
                <w:sz w:val="16"/>
                <w:szCs w:val="16"/>
                <w:lang w:val="it-IT" w:eastAsia="en-GB"/>
              </w:rPr>
            </w:pPr>
            <w:r w:rsidRPr="00FB5284">
              <w:rPr>
                <w:rFonts w:eastAsia="Times New Roman"/>
                <w:sz w:val="16"/>
                <w:szCs w:val="16"/>
                <w:lang w:val="it-IT" w:eastAsia="en-GB"/>
              </w:rPr>
              <w:t>High</w:t>
            </w:r>
          </w:p>
        </w:tc>
        <w:tc>
          <w:tcPr>
            <w:tcW w:w="397" w:type="pct"/>
          </w:tcPr>
          <w:p w14:paraId="391B4347" w14:textId="77777777" w:rsidR="00ED35A3" w:rsidRPr="007C4776" w:rsidRDefault="00ED35A3">
            <w:pPr>
              <w:spacing w:before="40" w:after="40"/>
              <w:ind w:left="57" w:right="57"/>
              <w:jc w:val="both"/>
              <w:rPr>
                <w:rFonts w:eastAsia="Times New Roman"/>
                <w:sz w:val="16"/>
                <w:szCs w:val="16"/>
                <w:lang w:eastAsia="en-GB"/>
              </w:rPr>
            </w:pPr>
          </w:p>
        </w:tc>
        <w:tc>
          <w:tcPr>
            <w:tcW w:w="781" w:type="pct"/>
          </w:tcPr>
          <w:p w14:paraId="65F0C532" w14:textId="77777777" w:rsidR="00ED35A3" w:rsidRPr="007C4776" w:rsidRDefault="00335AE5" w:rsidP="6CD8715A">
            <w:pPr>
              <w:spacing w:before="40" w:after="40"/>
              <w:ind w:left="57" w:right="57"/>
              <w:rPr>
                <w:rFonts w:eastAsia="Times New Roman"/>
                <w:sz w:val="16"/>
                <w:szCs w:val="16"/>
                <w:lang w:eastAsia="en-GB"/>
              </w:rPr>
            </w:pPr>
            <w:r w:rsidRPr="6CD8715A">
              <w:rPr>
                <w:rFonts w:eastAsia="Times New Roman"/>
                <w:sz w:val="16"/>
                <w:szCs w:val="16"/>
                <w:lang w:eastAsia="en-GB"/>
              </w:rPr>
              <w:t xml:space="preserve">Based on the findings and recommendations of the </w:t>
            </w:r>
            <w:r w:rsidRPr="6CD8715A">
              <w:rPr>
                <w:rFonts w:eastAsia="Arial"/>
                <w:sz w:val="16"/>
                <w:szCs w:val="16"/>
                <w:lang w:eastAsia="en-GB"/>
              </w:rPr>
              <w:t xml:space="preserve">Report “Linear Infrastructure and Migratory Species: the role of impact assessment and landscape approaches” (UNEP/CMS/ScC-SC5/Inf.3) </w:t>
            </w:r>
            <w:r w:rsidRPr="6CD8715A">
              <w:rPr>
                <w:rFonts w:eastAsia="Times New Roman"/>
                <w:sz w:val="16"/>
                <w:szCs w:val="16"/>
                <w:lang w:eastAsia="en-GB"/>
              </w:rPr>
              <w:t>the working group identified areas where further assistance is needed to enhance the implementation of Resolution 7.2 (Rev.COP12) Impact Assessment and Migratory Species paragraph 2 through structured discussions in plenary and in breakout groups on: Data and Species’ Needs, Standards and Governance, and Central Asian Mammals Initiative.</w:t>
            </w:r>
          </w:p>
        </w:tc>
      </w:tr>
      <w:tr w:rsidR="002913C6" w14:paraId="7A41345C" w14:textId="77777777" w:rsidTr="002913C6">
        <w:trPr>
          <w:trHeight w:val="171"/>
        </w:trPr>
        <w:tc>
          <w:tcPr>
            <w:tcW w:w="438" w:type="pct"/>
          </w:tcPr>
          <w:p w14:paraId="3F1BE498"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13.131</w:t>
            </w:r>
          </w:p>
        </w:tc>
        <w:tc>
          <w:tcPr>
            <w:tcW w:w="845" w:type="pct"/>
          </w:tcPr>
          <w:p w14:paraId="2C1D68FF"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c) develop a workplan and identify priority tasks for the Working Group based on the existing information, such as standards, guidelines, best practices related to addressing the impact of linear infrastructure development as well as the review of the compilation under paragraph (a);</w:t>
            </w:r>
          </w:p>
        </w:tc>
        <w:tc>
          <w:tcPr>
            <w:tcW w:w="613" w:type="pct"/>
          </w:tcPr>
          <w:p w14:paraId="7F51C6F0"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Develop a Workplan for the Working Group</w:t>
            </w:r>
          </w:p>
        </w:tc>
        <w:tc>
          <w:tcPr>
            <w:tcW w:w="554" w:type="pct"/>
          </w:tcPr>
          <w:p w14:paraId="7F49F040" w14:textId="77777777" w:rsidR="00ED35A3" w:rsidRPr="007C4776" w:rsidRDefault="00335AE5">
            <w:pPr>
              <w:spacing w:before="40" w:after="40"/>
              <w:ind w:left="57" w:right="57"/>
              <w:jc w:val="both"/>
              <w:rPr>
                <w:rFonts w:eastAsia="Times New Roman"/>
                <w:sz w:val="16"/>
                <w:szCs w:val="16"/>
                <w:lang w:eastAsia="en-GB"/>
              </w:rPr>
            </w:pPr>
            <w:r w:rsidRPr="00FB5284">
              <w:rPr>
                <w:rFonts w:eastAsia="Times New Roman"/>
                <w:sz w:val="16"/>
                <w:szCs w:val="16"/>
                <w:lang w:eastAsia="en-GB"/>
              </w:rPr>
              <w:t>Workplan of the WG developed</w:t>
            </w:r>
          </w:p>
        </w:tc>
        <w:tc>
          <w:tcPr>
            <w:tcW w:w="408" w:type="pct"/>
          </w:tcPr>
          <w:p w14:paraId="5292CC3F"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64B2769C" w14:textId="77777777" w:rsidR="00ED35A3" w:rsidRPr="00660A3F" w:rsidRDefault="00ED35A3">
            <w:pPr>
              <w:spacing w:before="40" w:after="40"/>
              <w:ind w:left="57" w:right="57"/>
              <w:jc w:val="both"/>
              <w:rPr>
                <w:rFonts w:eastAsia="Times New Roman"/>
                <w:sz w:val="16"/>
                <w:szCs w:val="16"/>
                <w:lang w:eastAsia="en-GB"/>
              </w:rPr>
            </w:pPr>
          </w:p>
        </w:tc>
        <w:tc>
          <w:tcPr>
            <w:tcW w:w="321" w:type="pct"/>
          </w:tcPr>
          <w:p w14:paraId="2D7D23D4" w14:textId="77777777" w:rsidR="00ED35A3" w:rsidRPr="00660A3F" w:rsidRDefault="00ED35A3">
            <w:pPr>
              <w:spacing w:before="40" w:after="40"/>
              <w:ind w:left="57" w:right="57"/>
              <w:jc w:val="both"/>
              <w:rPr>
                <w:rFonts w:eastAsia="Times New Roman"/>
                <w:sz w:val="16"/>
                <w:szCs w:val="16"/>
                <w:lang w:eastAsia="en-GB"/>
              </w:rPr>
            </w:pPr>
          </w:p>
        </w:tc>
        <w:tc>
          <w:tcPr>
            <w:tcW w:w="291" w:type="pct"/>
            <w:shd w:val="clear" w:color="auto" w:fill="auto"/>
          </w:tcPr>
          <w:p w14:paraId="34D437BC" w14:textId="77777777" w:rsidR="00ED35A3" w:rsidRPr="00FD3E93" w:rsidRDefault="00335AE5">
            <w:pPr>
              <w:spacing w:before="40" w:after="40"/>
              <w:ind w:left="57" w:right="57"/>
              <w:jc w:val="both"/>
              <w:rPr>
                <w:rFonts w:eastAsia="Times New Roman"/>
                <w:sz w:val="16"/>
                <w:szCs w:val="16"/>
                <w:lang w:val="it-IT" w:eastAsia="en-GB"/>
              </w:rPr>
            </w:pPr>
            <w:r w:rsidRPr="00FB5284">
              <w:rPr>
                <w:rFonts w:eastAsia="Times New Roman"/>
                <w:sz w:val="16"/>
                <w:szCs w:val="16"/>
                <w:lang w:val="it-IT" w:eastAsia="en-GB"/>
              </w:rPr>
              <w:t>High</w:t>
            </w:r>
          </w:p>
        </w:tc>
        <w:tc>
          <w:tcPr>
            <w:tcW w:w="397" w:type="pct"/>
          </w:tcPr>
          <w:p w14:paraId="4C6AF838"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ScC</w:t>
            </w:r>
            <w:r w:rsidR="002066BA" w:rsidRPr="00EE1490">
              <w:rPr>
                <w:rFonts w:eastAsia="Times New Roman"/>
                <w:sz w:val="14"/>
                <w:szCs w:val="14"/>
                <w:lang w:eastAsia="en-GB"/>
              </w:rPr>
              <w:t>-</w:t>
            </w:r>
            <w:r w:rsidRPr="00EE1490">
              <w:rPr>
                <w:rFonts w:eastAsia="Times New Roman"/>
                <w:sz w:val="14"/>
                <w:szCs w:val="14"/>
                <w:lang w:eastAsia="en-GB"/>
              </w:rPr>
              <w:t>SC5</w:t>
            </w:r>
          </w:p>
        </w:tc>
        <w:tc>
          <w:tcPr>
            <w:tcW w:w="781" w:type="pct"/>
          </w:tcPr>
          <w:p w14:paraId="3EC15CC7" w14:textId="77777777" w:rsidR="00DD45DF" w:rsidRPr="002066BA" w:rsidRDefault="00335AE5" w:rsidP="6CD8715A">
            <w:pPr>
              <w:spacing w:before="40" w:after="40"/>
              <w:ind w:left="57" w:right="57"/>
              <w:rPr>
                <w:rFonts w:eastAsia="Arial"/>
                <w:sz w:val="16"/>
                <w:szCs w:val="16"/>
                <w:lang w:eastAsia="en-GB"/>
              </w:rPr>
            </w:pPr>
            <w:r w:rsidRPr="6CD8715A">
              <w:rPr>
                <w:rFonts w:eastAsia="Times New Roman"/>
                <w:sz w:val="16"/>
                <w:szCs w:val="16"/>
                <w:lang w:eastAsia="en-GB"/>
              </w:rPr>
              <w:t>Terms of Reference for the WG have been finalized and t</w:t>
            </w:r>
            <w:r w:rsidR="6CD8715A" w:rsidRPr="6CD8715A">
              <w:rPr>
                <w:rFonts w:eastAsia="Arial"/>
                <w:sz w:val="16"/>
                <w:szCs w:val="16"/>
                <w:lang w:eastAsia="en-GB"/>
              </w:rPr>
              <w:t>he Report “Linear Infrastructure and Migratory Species: the role of impact assessment and landscape approaches” (UNEP/CMS/ScC-SC5/Inf.3) proposed a workplan.</w:t>
            </w:r>
          </w:p>
          <w:p w14:paraId="1B110F5E" w14:textId="77777777" w:rsidR="00DD45DF" w:rsidRPr="002066BA" w:rsidRDefault="00DD45DF" w:rsidP="6CD8715A">
            <w:pPr>
              <w:spacing w:before="40" w:after="40"/>
              <w:ind w:left="57" w:right="57"/>
              <w:rPr>
                <w:rFonts w:eastAsia="Arial"/>
                <w:sz w:val="16"/>
                <w:szCs w:val="16"/>
                <w:lang w:eastAsia="en-GB"/>
              </w:rPr>
            </w:pPr>
          </w:p>
          <w:p w14:paraId="78875127" w14:textId="77777777" w:rsidR="00DD45DF" w:rsidRPr="002066BA" w:rsidRDefault="00335AE5" w:rsidP="6CD8715A">
            <w:pPr>
              <w:spacing w:before="40" w:after="40"/>
              <w:ind w:left="57" w:right="57"/>
              <w:rPr>
                <w:rFonts w:eastAsia="Arial"/>
                <w:sz w:val="16"/>
                <w:szCs w:val="16"/>
                <w:lang w:eastAsia="en-GB"/>
              </w:rPr>
            </w:pPr>
            <w:r w:rsidRPr="6CD8715A">
              <w:rPr>
                <w:rFonts w:eastAsia="Arial"/>
                <w:sz w:val="16"/>
                <w:szCs w:val="16"/>
                <w:lang w:eastAsia="en-GB"/>
              </w:rPr>
              <w:t>Based on the above the WG developed a workplan and identified priority tasks.</w:t>
            </w:r>
          </w:p>
        </w:tc>
      </w:tr>
      <w:tr w:rsidR="002913C6" w14:paraId="0A946512" w14:textId="77777777" w:rsidTr="002913C6">
        <w:trPr>
          <w:trHeight w:val="171"/>
        </w:trPr>
        <w:tc>
          <w:tcPr>
            <w:tcW w:w="438" w:type="pct"/>
          </w:tcPr>
          <w:p w14:paraId="32829C8B"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13.131</w:t>
            </w:r>
          </w:p>
        </w:tc>
        <w:tc>
          <w:tcPr>
            <w:tcW w:w="845" w:type="pct"/>
          </w:tcPr>
          <w:p w14:paraId="57BC425B" w14:textId="77777777" w:rsidR="00ED35A3" w:rsidRDefault="00335AE5">
            <w:pPr>
              <w:shd w:val="clear" w:color="auto" w:fill="FFFFFF"/>
              <w:spacing w:before="40" w:after="40"/>
              <w:ind w:left="57" w:right="57"/>
              <w:jc w:val="both"/>
              <w:rPr>
                <w:rFonts w:eastAsia="Times New Roman"/>
                <w:i/>
                <w:iCs/>
                <w:sz w:val="16"/>
                <w:szCs w:val="16"/>
                <w:lang w:eastAsia="en-GB"/>
              </w:rPr>
            </w:pPr>
            <w:r w:rsidRPr="00FB5284">
              <w:rPr>
                <w:rFonts w:eastAsia="Times New Roman"/>
                <w:i/>
                <w:iCs/>
                <w:sz w:val="16"/>
                <w:szCs w:val="16"/>
                <w:lang w:eastAsia="en-GB"/>
              </w:rPr>
              <w:t>d) provide recommendations on the future direction of work under the Convention to support Parties in addressing the impact of linear infrastructure on migratory species</w:t>
            </w:r>
          </w:p>
          <w:p w14:paraId="6C4A904C" w14:textId="77777777" w:rsidR="00ED35A3" w:rsidRPr="007C4776" w:rsidRDefault="00ED35A3">
            <w:pPr>
              <w:shd w:val="clear" w:color="auto" w:fill="FFFFFF"/>
              <w:spacing w:before="40" w:after="40"/>
              <w:ind w:left="57" w:right="57"/>
              <w:jc w:val="both"/>
              <w:rPr>
                <w:rFonts w:eastAsia="Times New Roman"/>
                <w:i/>
                <w:iCs/>
                <w:sz w:val="16"/>
                <w:szCs w:val="16"/>
                <w:lang w:eastAsia="en-GB"/>
              </w:rPr>
            </w:pPr>
          </w:p>
        </w:tc>
        <w:tc>
          <w:tcPr>
            <w:tcW w:w="613" w:type="pct"/>
          </w:tcPr>
          <w:p w14:paraId="038E9B64"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Provide Recommendations to support Parties</w:t>
            </w:r>
          </w:p>
        </w:tc>
        <w:tc>
          <w:tcPr>
            <w:tcW w:w="554" w:type="pct"/>
          </w:tcPr>
          <w:p w14:paraId="10EBEE79"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Recommenda-tions provided</w:t>
            </w:r>
          </w:p>
        </w:tc>
        <w:tc>
          <w:tcPr>
            <w:tcW w:w="408" w:type="pct"/>
          </w:tcPr>
          <w:p w14:paraId="462852B3"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2020-2023</w:t>
            </w:r>
          </w:p>
        </w:tc>
        <w:tc>
          <w:tcPr>
            <w:tcW w:w="351" w:type="pct"/>
          </w:tcPr>
          <w:p w14:paraId="13F98674"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66A7D96B" w14:textId="77777777" w:rsidR="00ED35A3" w:rsidRPr="00FD3E93" w:rsidRDefault="00ED35A3">
            <w:pPr>
              <w:spacing w:before="40" w:after="40"/>
              <w:ind w:left="57" w:right="57"/>
              <w:jc w:val="both"/>
              <w:rPr>
                <w:rFonts w:eastAsia="Times New Roman"/>
                <w:sz w:val="16"/>
                <w:szCs w:val="16"/>
                <w:lang w:val="it-IT" w:eastAsia="en-GB"/>
              </w:rPr>
            </w:pPr>
          </w:p>
        </w:tc>
        <w:tc>
          <w:tcPr>
            <w:tcW w:w="291" w:type="pct"/>
            <w:shd w:val="clear" w:color="auto" w:fill="auto"/>
          </w:tcPr>
          <w:p w14:paraId="504CD070" w14:textId="77777777" w:rsidR="00ED35A3" w:rsidRPr="00FD3E93" w:rsidRDefault="00335AE5">
            <w:pPr>
              <w:spacing w:before="40" w:after="40"/>
              <w:ind w:left="57" w:right="57"/>
              <w:jc w:val="both"/>
              <w:rPr>
                <w:rFonts w:eastAsia="Times New Roman"/>
                <w:sz w:val="16"/>
                <w:szCs w:val="16"/>
                <w:lang w:val="it-IT" w:eastAsia="en-GB"/>
              </w:rPr>
            </w:pPr>
            <w:r w:rsidRPr="006E720A">
              <w:rPr>
                <w:rFonts w:eastAsia="Times New Roman"/>
                <w:sz w:val="16"/>
                <w:szCs w:val="16"/>
                <w:lang w:val="it-IT" w:eastAsia="en-GB"/>
              </w:rPr>
              <w:t>High</w:t>
            </w:r>
          </w:p>
        </w:tc>
        <w:tc>
          <w:tcPr>
            <w:tcW w:w="397" w:type="pct"/>
          </w:tcPr>
          <w:p w14:paraId="2DE5281D"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COP14</w:t>
            </w:r>
          </w:p>
        </w:tc>
        <w:tc>
          <w:tcPr>
            <w:tcW w:w="781" w:type="pct"/>
          </w:tcPr>
          <w:p w14:paraId="4B40A8B1" w14:textId="77777777" w:rsidR="00ED35A3" w:rsidRPr="007C4776" w:rsidRDefault="00335AE5" w:rsidP="6CD8715A">
            <w:pPr>
              <w:spacing w:before="40" w:after="40"/>
              <w:ind w:left="57" w:right="57"/>
              <w:rPr>
                <w:rFonts w:eastAsia="Times New Roman"/>
                <w:sz w:val="16"/>
                <w:szCs w:val="16"/>
                <w:lang w:eastAsia="en-GB"/>
              </w:rPr>
            </w:pPr>
            <w:r w:rsidRPr="1CF59461">
              <w:rPr>
                <w:rFonts w:eastAsia="Times New Roman"/>
                <w:sz w:val="16"/>
                <w:szCs w:val="16"/>
                <w:lang w:eastAsia="en-GB"/>
              </w:rPr>
              <w:t>The WG drafted recommendations for review by ScC-SC6.</w:t>
            </w:r>
          </w:p>
        </w:tc>
      </w:tr>
      <w:tr w:rsidR="002913C6" w14:paraId="31723E63" w14:textId="77777777" w:rsidTr="002913C6">
        <w:trPr>
          <w:trHeight w:val="171"/>
        </w:trPr>
        <w:tc>
          <w:tcPr>
            <w:tcW w:w="438" w:type="pct"/>
          </w:tcPr>
          <w:p w14:paraId="79F6240D"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13.132</w:t>
            </w:r>
          </w:p>
        </w:tc>
        <w:tc>
          <w:tcPr>
            <w:tcW w:w="845" w:type="pct"/>
          </w:tcPr>
          <w:p w14:paraId="72D1EF9F" w14:textId="77777777" w:rsidR="00ED35A3" w:rsidRDefault="00335AE5">
            <w:pPr>
              <w:shd w:val="clear" w:color="auto" w:fill="FFFFFF"/>
              <w:spacing w:before="40" w:after="40"/>
              <w:ind w:left="57" w:right="57"/>
              <w:jc w:val="both"/>
              <w:rPr>
                <w:rFonts w:eastAsia="Times New Roman"/>
                <w:i/>
                <w:iCs/>
                <w:sz w:val="16"/>
                <w:szCs w:val="16"/>
                <w:lang w:eastAsia="en-GB"/>
              </w:rPr>
            </w:pPr>
            <w:r w:rsidRPr="006E720A">
              <w:rPr>
                <w:rFonts w:eastAsia="Times New Roman"/>
                <w:i/>
                <w:iCs/>
                <w:sz w:val="16"/>
                <w:szCs w:val="16"/>
                <w:lang w:eastAsia="en-GB"/>
              </w:rPr>
              <w:t xml:space="preserve">The Scientific Council is further requested, subject to the availability of resources, to: </w:t>
            </w:r>
          </w:p>
          <w:p w14:paraId="7AE28BFD" w14:textId="77777777" w:rsidR="00ED35A3" w:rsidRDefault="00335AE5">
            <w:pPr>
              <w:shd w:val="clear" w:color="auto" w:fill="FFFFFF"/>
              <w:spacing w:before="40" w:after="40"/>
              <w:ind w:left="57" w:right="57"/>
              <w:jc w:val="both"/>
              <w:rPr>
                <w:rFonts w:eastAsia="Times New Roman"/>
                <w:i/>
                <w:iCs/>
                <w:sz w:val="16"/>
                <w:szCs w:val="16"/>
                <w:lang w:eastAsia="en-GB"/>
              </w:rPr>
            </w:pPr>
            <w:r w:rsidRPr="006E720A">
              <w:rPr>
                <w:rFonts w:eastAsia="Times New Roman"/>
                <w:i/>
                <w:iCs/>
                <w:sz w:val="16"/>
                <w:szCs w:val="16"/>
                <w:lang w:eastAsia="en-GB"/>
              </w:rPr>
              <w:t>a) 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Parties;</w:t>
            </w:r>
          </w:p>
          <w:p w14:paraId="60215208" w14:textId="77777777" w:rsidR="00ED35A3" w:rsidRPr="007C4776" w:rsidRDefault="00ED35A3">
            <w:pPr>
              <w:shd w:val="clear" w:color="auto" w:fill="FFFFFF"/>
              <w:spacing w:before="40" w:after="40"/>
              <w:ind w:left="57" w:right="57"/>
              <w:jc w:val="both"/>
              <w:rPr>
                <w:rFonts w:eastAsia="Times New Roman"/>
                <w:i/>
                <w:iCs/>
                <w:sz w:val="16"/>
                <w:szCs w:val="16"/>
                <w:lang w:eastAsia="en-GB"/>
              </w:rPr>
            </w:pPr>
          </w:p>
        </w:tc>
        <w:tc>
          <w:tcPr>
            <w:tcW w:w="613" w:type="pct"/>
          </w:tcPr>
          <w:p w14:paraId="7954F71C" w14:textId="77777777" w:rsidR="00ED35A3" w:rsidRPr="007C4776" w:rsidRDefault="00ED35A3">
            <w:pPr>
              <w:spacing w:before="40" w:after="40"/>
              <w:ind w:left="57" w:right="57" w:firstLine="74"/>
              <w:jc w:val="both"/>
              <w:rPr>
                <w:rFonts w:eastAsia="Times New Roman"/>
                <w:sz w:val="16"/>
                <w:szCs w:val="16"/>
                <w:lang w:eastAsia="en-GB"/>
              </w:rPr>
            </w:pPr>
          </w:p>
        </w:tc>
        <w:tc>
          <w:tcPr>
            <w:tcW w:w="554" w:type="pct"/>
          </w:tcPr>
          <w:p w14:paraId="4B98F730"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Advice and report activity provided</w:t>
            </w:r>
          </w:p>
        </w:tc>
        <w:tc>
          <w:tcPr>
            <w:tcW w:w="408" w:type="pct"/>
          </w:tcPr>
          <w:p w14:paraId="464FDCC1"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2020-2023</w:t>
            </w:r>
          </w:p>
        </w:tc>
        <w:tc>
          <w:tcPr>
            <w:tcW w:w="351" w:type="pct"/>
          </w:tcPr>
          <w:p w14:paraId="00D4BCA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7C56BCD1" w14:textId="77777777" w:rsidR="00ED35A3" w:rsidRPr="00FD3E93" w:rsidRDefault="00ED35A3">
            <w:pPr>
              <w:spacing w:before="40" w:after="40"/>
              <w:ind w:left="57" w:right="57"/>
              <w:jc w:val="both"/>
              <w:rPr>
                <w:rFonts w:eastAsia="Times New Roman"/>
                <w:sz w:val="16"/>
                <w:szCs w:val="16"/>
                <w:lang w:val="it-IT" w:eastAsia="en-GB"/>
              </w:rPr>
            </w:pPr>
          </w:p>
        </w:tc>
        <w:tc>
          <w:tcPr>
            <w:tcW w:w="291" w:type="pct"/>
            <w:shd w:val="clear" w:color="auto" w:fill="auto"/>
          </w:tcPr>
          <w:p w14:paraId="26968FD2" w14:textId="77777777" w:rsidR="00ED35A3" w:rsidRPr="00FD3E93" w:rsidRDefault="00335AE5">
            <w:pPr>
              <w:spacing w:before="40" w:after="40"/>
              <w:ind w:left="57" w:right="57"/>
              <w:jc w:val="both"/>
              <w:rPr>
                <w:rFonts w:eastAsia="Times New Roman"/>
                <w:sz w:val="16"/>
                <w:szCs w:val="16"/>
                <w:lang w:val="it-IT" w:eastAsia="en-GB"/>
              </w:rPr>
            </w:pPr>
            <w:r w:rsidRPr="006E720A">
              <w:rPr>
                <w:rFonts w:eastAsia="Times New Roman"/>
                <w:sz w:val="16"/>
                <w:szCs w:val="16"/>
                <w:lang w:val="it-IT" w:eastAsia="en-GB"/>
              </w:rPr>
              <w:t>High</w:t>
            </w:r>
          </w:p>
        </w:tc>
        <w:tc>
          <w:tcPr>
            <w:tcW w:w="397" w:type="pct"/>
          </w:tcPr>
          <w:p w14:paraId="79182DE6"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 xml:space="preserve">ScC SC 6 </w:t>
            </w:r>
          </w:p>
          <w:p w14:paraId="2FA5BCC1" w14:textId="77777777" w:rsidR="00ED35A3" w:rsidRPr="007C4776" w:rsidRDefault="00335AE5">
            <w:pPr>
              <w:spacing w:before="40" w:after="40"/>
              <w:ind w:left="57" w:right="57"/>
              <w:jc w:val="both"/>
              <w:rPr>
                <w:rFonts w:eastAsia="Times New Roman"/>
                <w:sz w:val="16"/>
                <w:szCs w:val="16"/>
                <w:lang w:eastAsia="en-GB"/>
              </w:rPr>
            </w:pPr>
            <w:r w:rsidRPr="00EE1490">
              <w:rPr>
                <w:rFonts w:eastAsia="Times New Roman"/>
                <w:sz w:val="14"/>
                <w:szCs w:val="14"/>
                <w:lang w:eastAsia="en-GB"/>
              </w:rPr>
              <w:t>COP14</w:t>
            </w:r>
          </w:p>
        </w:tc>
        <w:tc>
          <w:tcPr>
            <w:tcW w:w="781" w:type="pct"/>
          </w:tcPr>
          <w:p w14:paraId="0446F6AF" w14:textId="77777777" w:rsidR="00ED35A3" w:rsidRPr="007C4776" w:rsidRDefault="00335AE5">
            <w:pPr>
              <w:spacing w:before="40" w:after="40"/>
              <w:ind w:left="57" w:right="57"/>
              <w:jc w:val="both"/>
              <w:rPr>
                <w:rFonts w:eastAsia="Times New Roman"/>
                <w:sz w:val="16"/>
                <w:szCs w:val="16"/>
                <w:lang w:eastAsia="en-GB"/>
              </w:rPr>
            </w:pPr>
            <w:r w:rsidRPr="000E4B25">
              <w:rPr>
                <w:rFonts w:eastAsia="Times New Roman"/>
                <w:sz w:val="16"/>
                <w:szCs w:val="16"/>
                <w:lang w:val="en-GB" w:eastAsia="en-GB"/>
              </w:rPr>
              <w:t>ScC-SC to provide comments and recommendations for COP.</w:t>
            </w:r>
          </w:p>
        </w:tc>
      </w:tr>
      <w:tr w:rsidR="002913C6" w14:paraId="700FD64F" w14:textId="77777777" w:rsidTr="002913C6">
        <w:trPr>
          <w:trHeight w:val="171"/>
        </w:trPr>
        <w:tc>
          <w:tcPr>
            <w:tcW w:w="438" w:type="pct"/>
          </w:tcPr>
          <w:p w14:paraId="06D03941" w14:textId="77777777" w:rsidR="00ED35A3" w:rsidRPr="006E720A" w:rsidRDefault="00335AE5">
            <w:pPr>
              <w:spacing w:before="40" w:after="40"/>
              <w:ind w:left="57" w:right="57"/>
              <w:jc w:val="both"/>
              <w:rPr>
                <w:rFonts w:eastAsia="Times New Roman"/>
                <w:iCs/>
                <w:sz w:val="16"/>
                <w:szCs w:val="16"/>
                <w:lang w:eastAsia="en-GB"/>
              </w:rPr>
            </w:pPr>
            <w:r w:rsidRPr="006E720A">
              <w:rPr>
                <w:rFonts w:eastAsia="Times New Roman"/>
                <w:iCs/>
                <w:sz w:val="16"/>
                <w:szCs w:val="16"/>
                <w:lang w:eastAsia="en-GB"/>
              </w:rPr>
              <w:t>Dec. 13.132</w:t>
            </w:r>
          </w:p>
        </w:tc>
        <w:tc>
          <w:tcPr>
            <w:tcW w:w="845" w:type="pct"/>
          </w:tcPr>
          <w:p w14:paraId="6260E896" w14:textId="3DEC7BB3" w:rsidR="00ED35A3" w:rsidRPr="007C4776" w:rsidRDefault="00335AE5" w:rsidP="00E72FAB">
            <w:pPr>
              <w:shd w:val="clear" w:color="auto" w:fill="FFFFFF"/>
              <w:spacing w:before="40" w:after="40"/>
              <w:ind w:left="57" w:right="57"/>
              <w:jc w:val="both"/>
              <w:rPr>
                <w:rFonts w:eastAsia="Times New Roman"/>
                <w:i/>
                <w:iCs/>
                <w:sz w:val="16"/>
                <w:szCs w:val="16"/>
                <w:lang w:eastAsia="en-GB"/>
              </w:rPr>
            </w:pPr>
            <w:r w:rsidRPr="006E720A">
              <w:rPr>
                <w:rFonts w:eastAsia="Times New Roman"/>
                <w:i/>
                <w:iCs/>
                <w:sz w:val="16"/>
                <w:szCs w:val="16"/>
                <w:lang w:eastAsia="en-GB"/>
              </w:rPr>
              <w:t>b) consider the outputs of the Working Group on linear infrastructure and make recommendations to the 14th meeting of the Conference of the Parties.</w:t>
            </w:r>
          </w:p>
        </w:tc>
        <w:tc>
          <w:tcPr>
            <w:tcW w:w="613" w:type="pct"/>
          </w:tcPr>
          <w:p w14:paraId="3AC7A207"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Provide Recommendations</w:t>
            </w:r>
          </w:p>
        </w:tc>
        <w:tc>
          <w:tcPr>
            <w:tcW w:w="554" w:type="pct"/>
          </w:tcPr>
          <w:p w14:paraId="179FB0BA"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Recommenda-tions provided</w:t>
            </w:r>
          </w:p>
        </w:tc>
        <w:tc>
          <w:tcPr>
            <w:tcW w:w="408" w:type="pct"/>
          </w:tcPr>
          <w:p w14:paraId="644B7C4D" w14:textId="77777777" w:rsidR="00ED35A3" w:rsidRPr="007C4776" w:rsidRDefault="00ED35A3">
            <w:pPr>
              <w:spacing w:before="40" w:after="40"/>
              <w:ind w:left="57" w:right="57"/>
              <w:jc w:val="both"/>
              <w:rPr>
                <w:rFonts w:eastAsia="Times New Roman"/>
                <w:sz w:val="16"/>
                <w:szCs w:val="16"/>
                <w:lang w:eastAsia="en-GB"/>
              </w:rPr>
            </w:pPr>
          </w:p>
        </w:tc>
        <w:tc>
          <w:tcPr>
            <w:tcW w:w="351" w:type="pct"/>
          </w:tcPr>
          <w:p w14:paraId="3EEC80AC" w14:textId="77777777" w:rsidR="00ED35A3" w:rsidRPr="00FD3E93" w:rsidRDefault="00ED35A3">
            <w:pPr>
              <w:spacing w:before="40" w:after="40"/>
              <w:ind w:left="57" w:right="57"/>
              <w:jc w:val="both"/>
              <w:rPr>
                <w:rFonts w:eastAsia="Times New Roman"/>
                <w:sz w:val="16"/>
                <w:szCs w:val="16"/>
                <w:lang w:val="it-IT" w:eastAsia="en-GB"/>
              </w:rPr>
            </w:pPr>
          </w:p>
        </w:tc>
        <w:tc>
          <w:tcPr>
            <w:tcW w:w="321" w:type="pct"/>
          </w:tcPr>
          <w:p w14:paraId="12111324" w14:textId="77777777" w:rsidR="00ED35A3" w:rsidRPr="00FD3E93" w:rsidRDefault="00ED35A3">
            <w:pPr>
              <w:spacing w:before="40" w:after="40"/>
              <w:ind w:left="57" w:right="57"/>
              <w:jc w:val="both"/>
              <w:rPr>
                <w:rFonts w:eastAsia="Times New Roman"/>
                <w:sz w:val="16"/>
                <w:szCs w:val="16"/>
                <w:lang w:val="it-IT" w:eastAsia="en-GB"/>
              </w:rPr>
            </w:pPr>
          </w:p>
        </w:tc>
        <w:tc>
          <w:tcPr>
            <w:tcW w:w="291" w:type="pct"/>
            <w:shd w:val="clear" w:color="auto" w:fill="auto"/>
          </w:tcPr>
          <w:p w14:paraId="3417F896" w14:textId="77777777" w:rsidR="00ED35A3" w:rsidRPr="00FD3E93" w:rsidRDefault="00335AE5">
            <w:pPr>
              <w:spacing w:before="40" w:after="40"/>
              <w:ind w:left="57" w:right="57"/>
              <w:jc w:val="both"/>
              <w:rPr>
                <w:rFonts w:eastAsia="Times New Roman"/>
                <w:sz w:val="16"/>
                <w:szCs w:val="16"/>
                <w:lang w:val="it-IT" w:eastAsia="en-GB"/>
              </w:rPr>
            </w:pPr>
            <w:r w:rsidRPr="006E720A">
              <w:rPr>
                <w:rFonts w:eastAsia="Times New Roman"/>
                <w:sz w:val="16"/>
                <w:szCs w:val="16"/>
                <w:lang w:val="it-IT" w:eastAsia="en-GB"/>
              </w:rPr>
              <w:t>High</w:t>
            </w:r>
          </w:p>
        </w:tc>
        <w:tc>
          <w:tcPr>
            <w:tcW w:w="397" w:type="pct"/>
          </w:tcPr>
          <w:p w14:paraId="16A8684A" w14:textId="77777777" w:rsidR="00DD45DF" w:rsidRPr="00DD45DF" w:rsidRDefault="00335AE5">
            <w:pPr>
              <w:spacing w:before="40" w:after="40"/>
              <w:ind w:left="57" w:right="57"/>
              <w:jc w:val="both"/>
              <w:rPr>
                <w:rFonts w:eastAsia="Times New Roman"/>
                <w:sz w:val="16"/>
                <w:szCs w:val="16"/>
                <w:u w:val="single"/>
                <w:lang w:eastAsia="en-GB"/>
              </w:rPr>
            </w:pPr>
            <w:r>
              <w:rPr>
                <w:rFonts w:eastAsia="Times New Roman"/>
                <w:sz w:val="16"/>
                <w:szCs w:val="16"/>
                <w:u w:val="single"/>
                <w:lang w:eastAsia="en-GB"/>
              </w:rPr>
              <w:t>ScC-SC6</w:t>
            </w:r>
          </w:p>
          <w:p w14:paraId="55B59189" w14:textId="77777777" w:rsidR="00ED35A3" w:rsidRPr="007C4776" w:rsidRDefault="00335AE5">
            <w:pPr>
              <w:spacing w:before="40" w:after="40"/>
              <w:ind w:left="57" w:right="57"/>
              <w:jc w:val="both"/>
              <w:rPr>
                <w:rFonts w:eastAsia="Times New Roman"/>
                <w:sz w:val="16"/>
                <w:szCs w:val="16"/>
                <w:lang w:eastAsia="en-GB"/>
              </w:rPr>
            </w:pPr>
            <w:r w:rsidRPr="006E720A">
              <w:rPr>
                <w:rFonts w:eastAsia="Times New Roman"/>
                <w:sz w:val="16"/>
                <w:szCs w:val="16"/>
                <w:lang w:eastAsia="en-GB"/>
              </w:rPr>
              <w:t>COP14</w:t>
            </w:r>
          </w:p>
        </w:tc>
        <w:tc>
          <w:tcPr>
            <w:tcW w:w="781" w:type="pct"/>
          </w:tcPr>
          <w:p w14:paraId="319D0684" w14:textId="77777777" w:rsidR="00ED35A3" w:rsidRPr="007C4776" w:rsidRDefault="00335AE5">
            <w:pPr>
              <w:spacing w:before="40" w:after="40"/>
              <w:ind w:left="57" w:right="57"/>
              <w:jc w:val="both"/>
              <w:rPr>
                <w:rFonts w:eastAsia="Times New Roman"/>
                <w:sz w:val="16"/>
                <w:szCs w:val="16"/>
                <w:lang w:eastAsia="en-GB"/>
              </w:rPr>
            </w:pPr>
            <w:r>
              <w:rPr>
                <w:rFonts w:eastAsia="Times New Roman"/>
                <w:sz w:val="16"/>
                <w:szCs w:val="16"/>
                <w:lang w:val="en-GB" w:eastAsia="en-GB"/>
              </w:rPr>
              <w:t>Based on the report and reocmmendations of the WG</w:t>
            </w:r>
            <w:r w:rsidR="00C15C21">
              <w:rPr>
                <w:rFonts w:eastAsia="Times New Roman"/>
                <w:sz w:val="16"/>
                <w:szCs w:val="16"/>
                <w:lang w:val="en-GB" w:eastAsia="en-GB"/>
              </w:rPr>
              <w:t xml:space="preserve">, </w:t>
            </w:r>
            <w:r w:rsidRPr="000E4B25">
              <w:rPr>
                <w:rFonts w:eastAsia="Times New Roman"/>
                <w:sz w:val="16"/>
                <w:szCs w:val="16"/>
                <w:lang w:val="en-GB" w:eastAsia="en-GB"/>
              </w:rPr>
              <w:t>ScC-SC to provide comments and recommendations for COP.</w:t>
            </w:r>
          </w:p>
        </w:tc>
      </w:tr>
      <w:tr w:rsidR="00A26724" w14:paraId="780A8ED2" w14:textId="77777777" w:rsidTr="002913C6">
        <w:trPr>
          <w:trHeight w:val="517"/>
        </w:trPr>
        <w:tc>
          <w:tcPr>
            <w:tcW w:w="5000" w:type="pct"/>
            <w:gridSpan w:val="10"/>
            <w:shd w:val="clear" w:color="auto" w:fill="B4C6E7"/>
          </w:tcPr>
          <w:p w14:paraId="2A9D852B" w14:textId="77777777" w:rsidR="00ED35A3" w:rsidRPr="007C4776" w:rsidRDefault="00335AE5">
            <w:pPr>
              <w:spacing w:before="60" w:after="60"/>
              <w:ind w:left="58" w:right="58"/>
              <w:jc w:val="both"/>
              <w:rPr>
                <w:rFonts w:eastAsia="Times New Roman"/>
                <w:sz w:val="16"/>
                <w:szCs w:val="16"/>
                <w:lang w:eastAsia="en-GB"/>
              </w:rPr>
            </w:pPr>
            <w:r>
              <w:rPr>
                <w:rFonts w:eastAsia="Times New Roman"/>
                <w:b/>
                <w:bCs/>
                <w:iCs/>
                <w:sz w:val="16"/>
                <w:szCs w:val="16"/>
                <w:lang w:eastAsia="en-GB"/>
              </w:rPr>
              <w:t>SUSTAINABLE TOURISM AND MIGRATORY SPECIES</w:t>
            </w:r>
          </w:p>
        </w:tc>
      </w:tr>
      <w:tr w:rsidR="002913C6" w14:paraId="6040C9FA" w14:textId="77777777" w:rsidTr="002913C6">
        <w:trPr>
          <w:trHeight w:val="171"/>
        </w:trPr>
        <w:tc>
          <w:tcPr>
            <w:tcW w:w="438" w:type="pct"/>
          </w:tcPr>
          <w:p w14:paraId="48160413" w14:textId="77777777" w:rsidR="00ED35A3" w:rsidRPr="006046DA" w:rsidRDefault="00335AE5">
            <w:pPr>
              <w:spacing w:before="40" w:after="40"/>
              <w:ind w:left="57" w:right="57"/>
              <w:jc w:val="both"/>
              <w:rPr>
                <w:rFonts w:eastAsia="Times New Roman"/>
                <w:iCs/>
                <w:sz w:val="16"/>
                <w:szCs w:val="16"/>
                <w:lang w:eastAsia="en-GB"/>
              </w:rPr>
            </w:pPr>
            <w:r w:rsidRPr="006046DA">
              <w:rPr>
                <w:rFonts w:eastAsia="Times New Roman"/>
                <w:iCs/>
                <w:sz w:val="16"/>
                <w:szCs w:val="16"/>
                <w:lang w:eastAsia="en-GB"/>
              </w:rPr>
              <w:t>Dec. 13.136</w:t>
            </w:r>
          </w:p>
        </w:tc>
        <w:tc>
          <w:tcPr>
            <w:tcW w:w="845" w:type="pct"/>
          </w:tcPr>
          <w:p w14:paraId="0FA73B6D"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6046DA">
              <w:rPr>
                <w:rFonts w:eastAsia="Times New Roman"/>
                <w:i/>
                <w:iCs/>
                <w:sz w:val="16"/>
                <w:szCs w:val="16"/>
                <w:lang w:eastAsia="en-GB"/>
              </w:rPr>
              <w:t>Subject to the availability of resources, the Scientific Council shall conduct periodic appraisals of the latest scientific evidence on the impacts of ecotourism activities on migratory species and to recommend refined guidelines. Produce and submit a draft report at COP14</w:t>
            </w:r>
          </w:p>
        </w:tc>
        <w:tc>
          <w:tcPr>
            <w:tcW w:w="613" w:type="pct"/>
          </w:tcPr>
          <w:p w14:paraId="1D9F7501" w14:textId="77777777" w:rsidR="00ED35A3"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t>Develop ToR for a review of literature on the impacts of ecotourism on migratory species and existing guidelines to minimize them</w:t>
            </w:r>
            <w:r>
              <w:rPr>
                <w:rFonts w:eastAsia="Times New Roman"/>
                <w:sz w:val="16"/>
                <w:szCs w:val="16"/>
                <w:lang w:eastAsia="en-GB"/>
              </w:rPr>
              <w:t>.</w:t>
            </w:r>
          </w:p>
          <w:p w14:paraId="095867E1" w14:textId="77777777" w:rsidR="00DD45DF" w:rsidRPr="00EE1490" w:rsidRDefault="00335AE5">
            <w:pPr>
              <w:spacing w:before="40" w:after="40"/>
              <w:ind w:left="57" w:right="57"/>
              <w:jc w:val="both"/>
              <w:rPr>
                <w:rFonts w:eastAsia="Times New Roman"/>
                <w:sz w:val="16"/>
                <w:szCs w:val="16"/>
                <w:lang w:eastAsia="en-GB"/>
              </w:rPr>
            </w:pPr>
            <w:r w:rsidRPr="00EE1490">
              <w:rPr>
                <w:rFonts w:eastAsia="Times New Roman"/>
                <w:sz w:val="16"/>
                <w:szCs w:val="16"/>
                <w:lang w:eastAsia="en-GB"/>
              </w:rPr>
              <w:t>Consider relevant work already undertaken or ongoing in the framework of CMS, e.g. on sustainable boat-based marine wildlife watching to avoid duplication and unsure synergies.</w:t>
            </w:r>
          </w:p>
          <w:p w14:paraId="1F95E547" w14:textId="77777777" w:rsidR="00ED35A3" w:rsidRPr="006046DA" w:rsidRDefault="00335AE5">
            <w:pPr>
              <w:spacing w:before="40" w:after="40"/>
              <w:ind w:left="57" w:right="57" w:firstLine="74"/>
              <w:jc w:val="both"/>
              <w:rPr>
                <w:rFonts w:eastAsia="Times New Roman"/>
                <w:sz w:val="16"/>
                <w:szCs w:val="16"/>
                <w:lang w:eastAsia="en-GB"/>
              </w:rPr>
            </w:pPr>
            <w:r w:rsidRPr="006046DA">
              <w:rPr>
                <w:rFonts w:eastAsia="Times New Roman"/>
                <w:sz w:val="16"/>
                <w:szCs w:val="16"/>
                <w:lang w:eastAsia="en-GB"/>
              </w:rPr>
              <w:t>Identify potential partners and possible donors</w:t>
            </w:r>
            <w:r>
              <w:rPr>
                <w:rFonts w:eastAsia="Times New Roman"/>
                <w:sz w:val="16"/>
                <w:szCs w:val="16"/>
                <w:lang w:eastAsia="en-GB"/>
              </w:rPr>
              <w:t>.</w:t>
            </w:r>
          </w:p>
          <w:p w14:paraId="3CF27D15" w14:textId="6A81CF8C" w:rsidR="009E1074" w:rsidRPr="007C4776" w:rsidRDefault="00335AE5" w:rsidP="00E72FAB">
            <w:pPr>
              <w:spacing w:before="40" w:after="40"/>
              <w:ind w:left="57" w:right="57"/>
              <w:jc w:val="both"/>
              <w:rPr>
                <w:rFonts w:eastAsia="Times New Roman"/>
                <w:sz w:val="16"/>
                <w:szCs w:val="16"/>
                <w:lang w:eastAsia="en-GB"/>
              </w:rPr>
            </w:pPr>
            <w:r w:rsidRPr="006046DA">
              <w:rPr>
                <w:rFonts w:eastAsia="Times New Roman"/>
                <w:sz w:val="16"/>
                <w:szCs w:val="16"/>
                <w:lang w:eastAsia="en-GB"/>
              </w:rPr>
              <w:t>Upon successful fundraising and contracting of the review, oversee production of the review and assess it.</w:t>
            </w:r>
          </w:p>
        </w:tc>
        <w:tc>
          <w:tcPr>
            <w:tcW w:w="554" w:type="pct"/>
          </w:tcPr>
          <w:p w14:paraId="3DB55B6E" w14:textId="77777777" w:rsidR="00ED35A3" w:rsidRPr="006046DA"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t>Review of impacts and availability of guidelines</w:t>
            </w:r>
            <w:r>
              <w:rPr>
                <w:rFonts w:eastAsia="Times New Roman"/>
                <w:sz w:val="16"/>
                <w:szCs w:val="16"/>
                <w:lang w:eastAsia="en-GB"/>
              </w:rPr>
              <w:t>.</w:t>
            </w:r>
            <w:r w:rsidRPr="006046DA">
              <w:rPr>
                <w:rFonts w:eastAsia="Times New Roman"/>
                <w:sz w:val="16"/>
                <w:szCs w:val="16"/>
                <w:lang w:eastAsia="en-GB"/>
              </w:rPr>
              <w:t xml:space="preserve"> </w:t>
            </w:r>
          </w:p>
          <w:p w14:paraId="71816BC4" w14:textId="77777777" w:rsidR="00ED35A3" w:rsidRPr="007C4776"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t>Report to COP14</w:t>
            </w:r>
          </w:p>
        </w:tc>
        <w:tc>
          <w:tcPr>
            <w:tcW w:w="408" w:type="pct"/>
          </w:tcPr>
          <w:p w14:paraId="0D10321F" w14:textId="77777777" w:rsidR="00ED35A3" w:rsidRPr="007C4776" w:rsidRDefault="00335AE5">
            <w:pPr>
              <w:spacing w:before="40" w:after="40"/>
              <w:ind w:left="57" w:right="57"/>
              <w:jc w:val="both"/>
              <w:rPr>
                <w:rFonts w:eastAsia="Times New Roman"/>
                <w:sz w:val="16"/>
                <w:szCs w:val="16"/>
                <w:lang w:eastAsia="en-GB"/>
              </w:rPr>
            </w:pPr>
            <w:r w:rsidRPr="006046DA">
              <w:rPr>
                <w:rFonts w:eastAsia="Times New Roman"/>
                <w:sz w:val="16"/>
                <w:szCs w:val="16"/>
                <w:lang w:eastAsia="en-GB"/>
              </w:rPr>
              <w:t>2021-2023</w:t>
            </w:r>
          </w:p>
        </w:tc>
        <w:tc>
          <w:tcPr>
            <w:tcW w:w="351" w:type="pct"/>
          </w:tcPr>
          <w:p w14:paraId="415F82BD" w14:textId="77777777" w:rsidR="00ED35A3" w:rsidRPr="00EE1490" w:rsidRDefault="00335AE5">
            <w:pPr>
              <w:spacing w:before="40" w:after="40"/>
              <w:ind w:left="57" w:right="57"/>
              <w:jc w:val="both"/>
              <w:rPr>
                <w:rFonts w:eastAsia="Times New Roman"/>
                <w:sz w:val="16"/>
                <w:szCs w:val="16"/>
                <w:lang w:val="it-IT" w:eastAsia="en-GB"/>
              </w:rPr>
            </w:pPr>
            <w:r w:rsidRPr="00EE1490">
              <w:rPr>
                <w:rFonts w:eastAsia="Times New Roman"/>
                <w:sz w:val="16"/>
                <w:szCs w:val="16"/>
                <w:lang w:val="it-IT" w:eastAsia="en-GB"/>
              </w:rPr>
              <w:t>James Williams</w:t>
            </w:r>
          </w:p>
        </w:tc>
        <w:tc>
          <w:tcPr>
            <w:tcW w:w="321" w:type="pct"/>
          </w:tcPr>
          <w:p w14:paraId="08275E56" w14:textId="77777777" w:rsidR="00ED35A3" w:rsidRPr="00FD3E93" w:rsidRDefault="00335AE5">
            <w:pPr>
              <w:spacing w:before="40" w:after="40"/>
              <w:ind w:left="57" w:right="57"/>
              <w:jc w:val="both"/>
              <w:rPr>
                <w:rFonts w:eastAsia="Times New Roman"/>
                <w:sz w:val="16"/>
                <w:szCs w:val="16"/>
                <w:lang w:val="it-IT" w:eastAsia="en-GB"/>
              </w:rPr>
            </w:pPr>
            <w:r w:rsidRPr="006046DA">
              <w:rPr>
                <w:rFonts w:eastAsia="Times New Roman"/>
                <w:sz w:val="16"/>
                <w:szCs w:val="16"/>
                <w:lang w:val="it-IT" w:eastAsia="en-GB"/>
              </w:rPr>
              <w:t>Sec FP: Marco Barbieri</w:t>
            </w:r>
          </w:p>
        </w:tc>
        <w:tc>
          <w:tcPr>
            <w:tcW w:w="291" w:type="pct"/>
            <w:shd w:val="clear" w:color="auto" w:fill="auto"/>
          </w:tcPr>
          <w:p w14:paraId="695ABC44" w14:textId="77777777" w:rsidR="00ED35A3" w:rsidRPr="00FD3E93" w:rsidRDefault="00335AE5">
            <w:pPr>
              <w:spacing w:before="40" w:after="40"/>
              <w:ind w:left="57" w:right="57"/>
              <w:jc w:val="both"/>
              <w:rPr>
                <w:rFonts w:eastAsia="Times New Roman"/>
                <w:sz w:val="16"/>
                <w:szCs w:val="16"/>
                <w:lang w:val="it-IT" w:eastAsia="en-GB"/>
              </w:rPr>
            </w:pPr>
            <w:r w:rsidRPr="006046DA">
              <w:rPr>
                <w:rFonts w:eastAsia="Times New Roman"/>
                <w:sz w:val="16"/>
                <w:szCs w:val="16"/>
                <w:lang w:val="it-IT" w:eastAsia="en-GB"/>
              </w:rPr>
              <w:t>Medium</w:t>
            </w:r>
          </w:p>
        </w:tc>
        <w:tc>
          <w:tcPr>
            <w:tcW w:w="397" w:type="pct"/>
          </w:tcPr>
          <w:p w14:paraId="58F5714A" w14:textId="77777777" w:rsidR="00ED35A3" w:rsidRPr="00EE1490" w:rsidRDefault="00335AE5">
            <w:pPr>
              <w:spacing w:before="40" w:after="40"/>
              <w:ind w:left="57" w:right="57"/>
              <w:jc w:val="both"/>
              <w:rPr>
                <w:rFonts w:eastAsia="Times New Roman"/>
                <w:sz w:val="14"/>
                <w:szCs w:val="14"/>
                <w:lang w:eastAsia="en-GB"/>
              </w:rPr>
            </w:pPr>
            <w:r w:rsidRPr="00EE1490">
              <w:rPr>
                <w:rFonts w:eastAsia="Times New Roman"/>
                <w:sz w:val="14"/>
                <w:szCs w:val="14"/>
                <w:lang w:eastAsia="en-GB"/>
              </w:rPr>
              <w:t>COP14</w:t>
            </w:r>
          </w:p>
        </w:tc>
        <w:tc>
          <w:tcPr>
            <w:tcW w:w="781" w:type="pct"/>
          </w:tcPr>
          <w:p w14:paraId="5B0815FF" w14:textId="77777777" w:rsidR="00ED35A3" w:rsidRPr="007C4776" w:rsidRDefault="00335AE5">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A </w:t>
            </w:r>
            <w:r w:rsidR="007C5EAC">
              <w:rPr>
                <w:rFonts w:eastAsia="Times New Roman"/>
                <w:sz w:val="16"/>
                <w:szCs w:val="16"/>
                <w:lang w:eastAsia="en-GB"/>
              </w:rPr>
              <w:t>review</w:t>
            </w:r>
            <w:r w:rsidRPr="62BC94E5">
              <w:rPr>
                <w:rFonts w:eastAsia="Times New Roman"/>
                <w:sz w:val="16"/>
                <w:szCs w:val="16"/>
                <w:lang w:eastAsia="en-GB"/>
              </w:rPr>
              <w:t xml:space="preserve"> addressing elements of Decision 13.136 Ecotourism and Migratory Species has been produced by JNCC </w:t>
            </w:r>
            <w:r w:rsidR="006E4B2F">
              <w:rPr>
                <w:rFonts w:eastAsia="Times New Roman"/>
                <w:sz w:val="16"/>
                <w:szCs w:val="16"/>
                <w:lang w:eastAsia="en-GB"/>
              </w:rPr>
              <w:t>and submitted to COIP14 for consideration</w:t>
            </w:r>
            <w:r w:rsidR="009F6B08">
              <w:rPr>
                <w:rFonts w:eastAsia="Times New Roman"/>
                <w:sz w:val="16"/>
                <w:szCs w:val="16"/>
                <w:lang w:eastAsia="en-GB"/>
              </w:rPr>
              <w:t xml:space="preserve"> by the UK</w:t>
            </w:r>
            <w:r w:rsidR="006E4B2F">
              <w:rPr>
                <w:rFonts w:eastAsia="Times New Roman"/>
                <w:sz w:val="16"/>
                <w:szCs w:val="16"/>
                <w:lang w:eastAsia="en-GB"/>
              </w:rPr>
              <w:t xml:space="preserve">.  ScC-SC6 is expected to review </w:t>
            </w:r>
            <w:r w:rsidR="009F6B08">
              <w:rPr>
                <w:rFonts w:eastAsia="Times New Roman"/>
                <w:sz w:val="16"/>
                <w:szCs w:val="16"/>
                <w:lang w:eastAsia="en-GB"/>
              </w:rPr>
              <w:t xml:space="preserve">and comment on the document. </w:t>
            </w:r>
            <w:r w:rsidRPr="62BC94E5">
              <w:rPr>
                <w:rFonts w:eastAsia="Times New Roman"/>
                <w:sz w:val="16"/>
                <w:szCs w:val="16"/>
                <w:lang w:eastAsia="en-GB"/>
              </w:rPr>
              <w:t xml:space="preserve"> </w:t>
            </w:r>
          </w:p>
        </w:tc>
      </w:tr>
      <w:tr w:rsidR="00A26724" w14:paraId="539E39E9" w14:textId="77777777" w:rsidTr="002913C6">
        <w:trPr>
          <w:trHeight w:val="171"/>
        </w:trPr>
        <w:tc>
          <w:tcPr>
            <w:tcW w:w="5000" w:type="pct"/>
            <w:gridSpan w:val="10"/>
            <w:shd w:val="clear" w:color="auto" w:fill="B4C6E7"/>
          </w:tcPr>
          <w:p w14:paraId="30915CB4" w14:textId="77777777" w:rsidR="00ED35A3" w:rsidRPr="007C4776" w:rsidRDefault="00335AE5">
            <w:pPr>
              <w:spacing w:before="60" w:after="60"/>
              <w:ind w:left="58" w:right="58"/>
              <w:jc w:val="both"/>
              <w:rPr>
                <w:rFonts w:eastAsia="Times New Roman"/>
                <w:sz w:val="16"/>
                <w:szCs w:val="16"/>
                <w:lang w:eastAsia="en-GB"/>
              </w:rPr>
            </w:pPr>
            <w:r>
              <w:rPr>
                <w:rFonts w:eastAsia="Times New Roman"/>
                <w:b/>
                <w:bCs/>
                <w:iCs/>
                <w:sz w:val="16"/>
                <w:szCs w:val="16"/>
                <w:lang w:eastAsia="en-GB"/>
              </w:rPr>
              <w:t>LIGHT POLLUTION GUIDELINES FOR WILDLIFE</w:t>
            </w:r>
          </w:p>
        </w:tc>
      </w:tr>
      <w:tr w:rsidR="002913C6" w14:paraId="7C12FD04" w14:textId="77777777" w:rsidTr="002913C6">
        <w:trPr>
          <w:trHeight w:val="171"/>
        </w:trPr>
        <w:tc>
          <w:tcPr>
            <w:tcW w:w="438" w:type="pct"/>
          </w:tcPr>
          <w:p w14:paraId="78207549" w14:textId="77777777" w:rsidR="00ED35A3" w:rsidRPr="00AC6C49" w:rsidRDefault="00335AE5">
            <w:pPr>
              <w:spacing w:before="40" w:after="40"/>
              <w:ind w:left="57" w:right="57"/>
              <w:jc w:val="both"/>
              <w:rPr>
                <w:rFonts w:eastAsia="Times New Roman"/>
                <w:iCs/>
                <w:sz w:val="16"/>
                <w:szCs w:val="16"/>
                <w:lang w:eastAsia="en-GB"/>
              </w:rPr>
            </w:pPr>
            <w:r w:rsidRPr="00AC6C49">
              <w:rPr>
                <w:rFonts w:eastAsia="Times New Roman"/>
                <w:iCs/>
                <w:sz w:val="16"/>
                <w:szCs w:val="16"/>
                <w:lang w:eastAsia="en-GB"/>
              </w:rPr>
              <w:t>Dec.13.139</w:t>
            </w:r>
          </w:p>
        </w:tc>
        <w:tc>
          <w:tcPr>
            <w:tcW w:w="845" w:type="pct"/>
          </w:tcPr>
          <w:p w14:paraId="104062F7" w14:textId="77777777" w:rsidR="00ED35A3" w:rsidRPr="007C4776" w:rsidRDefault="00335AE5">
            <w:pPr>
              <w:shd w:val="clear" w:color="auto" w:fill="FFFFFF"/>
              <w:spacing w:before="40" w:after="40"/>
              <w:ind w:left="57" w:right="57"/>
              <w:jc w:val="both"/>
              <w:rPr>
                <w:rFonts w:eastAsia="Times New Roman"/>
                <w:i/>
                <w:iCs/>
                <w:sz w:val="16"/>
                <w:szCs w:val="16"/>
                <w:lang w:eastAsia="en-GB"/>
              </w:rPr>
            </w:pPr>
            <w:r w:rsidRPr="00AC6C49">
              <w:rPr>
                <w:rFonts w:eastAsia="Times New Roman"/>
                <w:i/>
                <w:iCs/>
                <w:sz w:val="16"/>
                <w:szCs w:val="16"/>
                <w:lang w:eastAsia="en-GB"/>
              </w:rPr>
              <w:t>The Scientific Council is requested, subject to the availability of resources, to consider these issues in its first meeting of the Sessional Committee after COP13, including suggestions regarding how World Migratory Bird Day might be used to highlight the issues associated with light pollution</w:t>
            </w:r>
          </w:p>
        </w:tc>
        <w:tc>
          <w:tcPr>
            <w:tcW w:w="613" w:type="pct"/>
          </w:tcPr>
          <w:p w14:paraId="11215182"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In consultation with the Secretariat, develop ToR for report on the effects of light pollution on taxa of migratory species, and availability of guidelines to mitigate them’</w:t>
            </w:r>
          </w:p>
          <w:p w14:paraId="4640AF69"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Oversee production of report and assess it;</w:t>
            </w:r>
          </w:p>
          <w:p w14:paraId="3A96180D"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Advice the secretariat on the need for additional guidelines to mitigate impacts, notably for taxa not covered by the guidelines endorsed by COP13</w:t>
            </w:r>
            <w:r>
              <w:rPr>
                <w:rFonts w:eastAsia="Times New Roman"/>
                <w:sz w:val="16"/>
                <w:szCs w:val="16"/>
                <w:lang w:eastAsia="en-GB"/>
              </w:rPr>
              <w:t>.</w:t>
            </w:r>
          </w:p>
          <w:p w14:paraId="2B257A73"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Review any additional guidelines produced and make recommendations to COP14 on their approva</w:t>
            </w:r>
            <w:r w:rsidR="00C748F0">
              <w:rPr>
                <w:rFonts w:eastAsia="Times New Roman"/>
                <w:sz w:val="16"/>
                <w:szCs w:val="16"/>
                <w:lang w:eastAsia="en-GB"/>
              </w:rPr>
              <w:t>l</w:t>
            </w:r>
            <w:r w:rsidRPr="00AC6C49">
              <w:rPr>
                <w:rFonts w:eastAsia="Times New Roman"/>
                <w:sz w:val="16"/>
                <w:szCs w:val="16"/>
                <w:lang w:eastAsia="en-GB"/>
              </w:rPr>
              <w:t>;</w:t>
            </w:r>
          </w:p>
          <w:p w14:paraId="02398443" w14:textId="77777777" w:rsidR="009E1074" w:rsidRDefault="00335AE5" w:rsidP="00E72FAB">
            <w:pPr>
              <w:spacing w:before="40" w:after="40"/>
              <w:ind w:left="57" w:right="57"/>
              <w:jc w:val="both"/>
              <w:rPr>
                <w:rFonts w:eastAsia="Times New Roman"/>
                <w:sz w:val="16"/>
                <w:szCs w:val="16"/>
                <w:lang w:eastAsia="en-GB"/>
              </w:rPr>
            </w:pPr>
            <w:r w:rsidRPr="00AC6C49">
              <w:rPr>
                <w:rFonts w:eastAsia="Times New Roman"/>
                <w:sz w:val="16"/>
                <w:szCs w:val="16"/>
                <w:lang w:eastAsia="en-GB"/>
              </w:rPr>
              <w:t>Consider how WMBD might be used to highlight the issues associated with light pollution</w:t>
            </w:r>
            <w:r w:rsidR="009E1074">
              <w:rPr>
                <w:rFonts w:eastAsia="Times New Roman"/>
                <w:sz w:val="16"/>
                <w:szCs w:val="16"/>
                <w:lang w:eastAsia="en-GB"/>
              </w:rPr>
              <w:t>.</w:t>
            </w:r>
          </w:p>
          <w:p w14:paraId="4D79E585" w14:textId="6FD96661" w:rsidR="00DE66DE" w:rsidRPr="007C4776" w:rsidRDefault="00DE66DE" w:rsidP="00E72FAB">
            <w:pPr>
              <w:spacing w:before="40" w:after="40"/>
              <w:ind w:left="57" w:right="57"/>
              <w:jc w:val="both"/>
              <w:rPr>
                <w:rFonts w:eastAsia="Times New Roman"/>
                <w:sz w:val="16"/>
                <w:szCs w:val="16"/>
                <w:lang w:eastAsia="en-GB"/>
              </w:rPr>
            </w:pPr>
          </w:p>
        </w:tc>
        <w:tc>
          <w:tcPr>
            <w:tcW w:w="554" w:type="pct"/>
          </w:tcPr>
          <w:p w14:paraId="586705D1" w14:textId="77777777" w:rsidR="00ED35A3" w:rsidRPr="00AC6C49"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Report on effects of light pollution on migratory species</w:t>
            </w:r>
            <w:r>
              <w:rPr>
                <w:rFonts w:eastAsia="Times New Roman"/>
                <w:sz w:val="16"/>
                <w:szCs w:val="16"/>
                <w:lang w:eastAsia="en-GB"/>
              </w:rPr>
              <w:t>.</w:t>
            </w:r>
          </w:p>
          <w:p w14:paraId="03570F5A" w14:textId="77777777" w:rsidR="00ED35A3" w:rsidRPr="00BC7C71"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Additional guidelines to mitigate impacts</w:t>
            </w:r>
            <w:r w:rsidR="00C748F0">
              <w:rPr>
                <w:rFonts w:eastAsia="Times New Roman"/>
                <w:sz w:val="16"/>
                <w:szCs w:val="16"/>
                <w:u w:val="single"/>
                <w:lang w:eastAsia="en-GB"/>
              </w:rPr>
              <w:t xml:space="preserve">, </w:t>
            </w:r>
            <w:r w:rsidR="00C748F0" w:rsidRPr="00BC7C71">
              <w:rPr>
                <w:rFonts w:eastAsia="Times New Roman"/>
                <w:sz w:val="16"/>
                <w:szCs w:val="16"/>
                <w:lang w:eastAsia="en-GB"/>
              </w:rPr>
              <w:t>concerning migratory birds (other than sea and shore birds); bats, generic advice on reduction of light pollution.</w:t>
            </w:r>
          </w:p>
          <w:p w14:paraId="3DF49CCD" w14:textId="77777777" w:rsidR="00ED35A3" w:rsidRPr="007C4776"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Suggestions to the Secretariat on how WMBD might be used to highlight the issues associated with light pollution</w:t>
            </w:r>
          </w:p>
        </w:tc>
        <w:tc>
          <w:tcPr>
            <w:tcW w:w="408" w:type="pct"/>
          </w:tcPr>
          <w:p w14:paraId="6C304BA6" w14:textId="77777777" w:rsidR="00ED35A3" w:rsidRPr="00AC6C49" w:rsidRDefault="00335AE5">
            <w:pPr>
              <w:spacing w:before="40" w:after="40"/>
              <w:ind w:left="57" w:right="57"/>
              <w:jc w:val="center"/>
              <w:rPr>
                <w:rFonts w:eastAsia="Times New Roman"/>
                <w:sz w:val="16"/>
                <w:szCs w:val="16"/>
                <w:lang w:eastAsia="en-GB"/>
              </w:rPr>
            </w:pPr>
            <w:r w:rsidRPr="00AC6C49">
              <w:rPr>
                <w:rFonts w:eastAsia="Times New Roman"/>
                <w:sz w:val="16"/>
                <w:szCs w:val="16"/>
                <w:lang w:eastAsia="en-GB"/>
              </w:rPr>
              <w:t>ScC-SC5</w:t>
            </w:r>
          </w:p>
          <w:p w14:paraId="13D2FDB8" w14:textId="77777777" w:rsidR="00ED35A3" w:rsidRPr="00AC6C49" w:rsidRDefault="00335AE5">
            <w:pPr>
              <w:spacing w:before="40" w:after="40"/>
              <w:ind w:left="57" w:right="57"/>
              <w:jc w:val="center"/>
              <w:rPr>
                <w:rFonts w:eastAsia="Times New Roman"/>
                <w:sz w:val="16"/>
                <w:szCs w:val="16"/>
                <w:lang w:eastAsia="en-GB"/>
              </w:rPr>
            </w:pPr>
            <w:r w:rsidRPr="00AC6C49">
              <w:rPr>
                <w:rFonts w:eastAsia="Times New Roman"/>
                <w:sz w:val="16"/>
                <w:szCs w:val="16"/>
                <w:lang w:eastAsia="en-GB"/>
              </w:rPr>
              <w:t>-</w:t>
            </w:r>
          </w:p>
          <w:p w14:paraId="205C2A3A" w14:textId="77777777" w:rsidR="00ED35A3" w:rsidRPr="007C4776" w:rsidRDefault="00335AE5">
            <w:pPr>
              <w:spacing w:before="40" w:after="40"/>
              <w:ind w:left="57" w:right="57"/>
              <w:jc w:val="center"/>
              <w:rPr>
                <w:rFonts w:eastAsia="Times New Roman"/>
                <w:sz w:val="16"/>
                <w:szCs w:val="16"/>
                <w:lang w:eastAsia="en-GB"/>
              </w:rPr>
            </w:pPr>
            <w:r w:rsidRPr="00AC6C49">
              <w:rPr>
                <w:rFonts w:eastAsia="Times New Roman"/>
                <w:sz w:val="16"/>
                <w:szCs w:val="16"/>
                <w:lang w:eastAsia="en-GB"/>
              </w:rPr>
              <w:t>ScC-SC6</w:t>
            </w:r>
          </w:p>
        </w:tc>
        <w:tc>
          <w:tcPr>
            <w:tcW w:w="351" w:type="pct"/>
          </w:tcPr>
          <w:p w14:paraId="0ACCB742" w14:textId="77777777" w:rsidR="00ED35A3" w:rsidRPr="00FD3E93" w:rsidRDefault="00335AE5">
            <w:pPr>
              <w:spacing w:before="40" w:after="40"/>
              <w:ind w:left="57" w:right="57"/>
              <w:jc w:val="both"/>
              <w:rPr>
                <w:rFonts w:eastAsia="Times New Roman"/>
                <w:sz w:val="16"/>
                <w:szCs w:val="16"/>
                <w:lang w:val="it-IT" w:eastAsia="en-GB"/>
              </w:rPr>
            </w:pPr>
            <w:r w:rsidRPr="00AC6C49">
              <w:rPr>
                <w:rFonts w:eastAsia="Times New Roman"/>
                <w:sz w:val="16"/>
                <w:szCs w:val="16"/>
                <w:lang w:val="it-IT" w:eastAsia="en-GB"/>
              </w:rPr>
              <w:t>Mark Simmonds</w:t>
            </w:r>
          </w:p>
        </w:tc>
        <w:tc>
          <w:tcPr>
            <w:tcW w:w="321" w:type="pct"/>
          </w:tcPr>
          <w:p w14:paraId="6A9F1DB0" w14:textId="77777777" w:rsidR="00ED35A3" w:rsidRPr="00FD3E93" w:rsidRDefault="00335AE5">
            <w:pPr>
              <w:spacing w:before="40" w:after="40"/>
              <w:ind w:left="57" w:right="57"/>
              <w:jc w:val="both"/>
              <w:rPr>
                <w:rFonts w:eastAsia="Times New Roman"/>
                <w:sz w:val="16"/>
                <w:szCs w:val="16"/>
                <w:lang w:val="it-IT" w:eastAsia="en-GB"/>
              </w:rPr>
            </w:pPr>
            <w:r w:rsidRPr="00AC6C49">
              <w:rPr>
                <w:rFonts w:eastAsia="Times New Roman"/>
                <w:sz w:val="16"/>
                <w:szCs w:val="16"/>
                <w:lang w:val="it-IT" w:eastAsia="en-GB"/>
              </w:rPr>
              <w:t>Sec FP:  Marco Barbieri</w:t>
            </w:r>
          </w:p>
        </w:tc>
        <w:tc>
          <w:tcPr>
            <w:tcW w:w="291" w:type="pct"/>
            <w:shd w:val="clear" w:color="auto" w:fill="auto"/>
          </w:tcPr>
          <w:p w14:paraId="7542EA69" w14:textId="77777777" w:rsidR="00ED35A3" w:rsidRPr="00FD3E93" w:rsidRDefault="00335AE5">
            <w:pPr>
              <w:spacing w:before="40" w:after="40"/>
              <w:ind w:left="57" w:right="57"/>
              <w:jc w:val="both"/>
              <w:rPr>
                <w:rFonts w:eastAsia="Times New Roman"/>
                <w:sz w:val="16"/>
                <w:szCs w:val="16"/>
                <w:lang w:val="it-IT" w:eastAsia="en-GB"/>
              </w:rPr>
            </w:pPr>
            <w:r w:rsidRPr="00AC6C49">
              <w:rPr>
                <w:rFonts w:eastAsia="Times New Roman"/>
                <w:sz w:val="16"/>
                <w:szCs w:val="16"/>
                <w:lang w:val="it-IT" w:eastAsia="en-GB"/>
              </w:rPr>
              <w:t>High</w:t>
            </w:r>
          </w:p>
        </w:tc>
        <w:tc>
          <w:tcPr>
            <w:tcW w:w="397" w:type="pct"/>
          </w:tcPr>
          <w:p w14:paraId="2327B98E" w14:textId="77777777" w:rsidR="00ED35A3" w:rsidRPr="007C4776" w:rsidRDefault="00335AE5">
            <w:pPr>
              <w:spacing w:before="40" w:after="40"/>
              <w:ind w:left="57" w:right="57"/>
              <w:jc w:val="both"/>
              <w:rPr>
                <w:rFonts w:eastAsia="Times New Roman"/>
                <w:sz w:val="16"/>
                <w:szCs w:val="16"/>
                <w:lang w:eastAsia="en-GB"/>
              </w:rPr>
            </w:pPr>
            <w:r w:rsidRPr="00AC6C49">
              <w:rPr>
                <w:rFonts w:eastAsia="Times New Roman"/>
                <w:sz w:val="16"/>
                <w:szCs w:val="16"/>
                <w:lang w:eastAsia="en-GB"/>
              </w:rPr>
              <w:t>ScC-SC6</w:t>
            </w:r>
          </w:p>
        </w:tc>
        <w:tc>
          <w:tcPr>
            <w:tcW w:w="781" w:type="pct"/>
          </w:tcPr>
          <w:p w14:paraId="4606365B" w14:textId="77777777" w:rsidR="00970709" w:rsidRPr="00970709" w:rsidRDefault="00335AE5" w:rsidP="00970709">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Review report </w:t>
            </w:r>
            <w:r w:rsidR="00C748F0" w:rsidRPr="62BC94E5">
              <w:rPr>
                <w:rFonts w:eastAsia="Times New Roman"/>
                <w:sz w:val="16"/>
                <w:szCs w:val="16"/>
                <w:lang w:eastAsia="en-GB"/>
              </w:rPr>
              <w:t xml:space="preserve">prepared under consultancy thanks to funding from Germany and </w:t>
            </w:r>
            <w:r w:rsidRPr="62BC94E5">
              <w:rPr>
                <w:rFonts w:eastAsia="Times New Roman"/>
                <w:sz w:val="16"/>
                <w:szCs w:val="16"/>
                <w:lang w:eastAsia="en-GB"/>
              </w:rPr>
              <w:t>submitted to ScC-SC5.</w:t>
            </w:r>
          </w:p>
          <w:p w14:paraId="77601C9E" w14:textId="77777777" w:rsidR="62BC94E5" w:rsidRDefault="00335AE5" w:rsidP="62BC94E5">
            <w:pPr>
              <w:spacing w:before="40" w:after="40"/>
              <w:ind w:left="57" w:right="57"/>
              <w:jc w:val="both"/>
              <w:rPr>
                <w:rFonts w:ascii="Times New Roman" w:eastAsia="Times New Roman" w:hAnsi="Times New Roman" w:cs="Times New Roman"/>
                <w:sz w:val="24"/>
                <w:szCs w:val="24"/>
                <w:lang w:eastAsia="en-GB"/>
              </w:rPr>
            </w:pPr>
            <w:r w:rsidRPr="62BC94E5">
              <w:rPr>
                <w:rFonts w:eastAsia="Times New Roman"/>
                <w:sz w:val="16"/>
                <w:szCs w:val="16"/>
                <w:lang w:eastAsia="en-GB"/>
              </w:rPr>
              <w:t xml:space="preserve">Based on the advice of ScC-SC5, draft additional guidelines concerning landbirds and bats have been produced under consultancy, also with funding from Germany, with a steering role being played by the COP-appointed Councillor for Marine Pollution, and with significant input from various members of the ScC-SC.  Further elaboration of the guidelines and consolidation with the already adopted guidelines </w:t>
            </w:r>
            <w:r w:rsidR="00A92F8C">
              <w:rPr>
                <w:rFonts w:eastAsia="Times New Roman"/>
                <w:sz w:val="16"/>
                <w:szCs w:val="16"/>
                <w:lang w:eastAsia="en-GB"/>
              </w:rPr>
              <w:t>undertaken</w:t>
            </w:r>
            <w:r w:rsidRPr="62BC94E5">
              <w:rPr>
                <w:rFonts w:eastAsia="Times New Roman"/>
                <w:sz w:val="16"/>
                <w:szCs w:val="16"/>
                <w:lang w:eastAsia="en-GB"/>
              </w:rPr>
              <w:t xml:space="preserve">, with financial support from Australia. Consolidated guidelines </w:t>
            </w:r>
            <w:r w:rsidR="00C31A5A">
              <w:rPr>
                <w:rFonts w:eastAsia="Times New Roman"/>
                <w:sz w:val="16"/>
                <w:szCs w:val="16"/>
                <w:lang w:eastAsia="en-GB"/>
              </w:rPr>
              <w:t xml:space="preserve">submitted to COP14 for consideration, expected to be reviewed by ScC-SC6. </w:t>
            </w:r>
          </w:p>
          <w:p w14:paraId="3D36D841" w14:textId="77777777" w:rsidR="00C748F0" w:rsidRPr="00C748F0" w:rsidRDefault="00C748F0">
            <w:pPr>
              <w:spacing w:before="40" w:after="40"/>
              <w:ind w:left="57" w:right="57"/>
              <w:jc w:val="both"/>
              <w:rPr>
                <w:rFonts w:eastAsia="Times New Roman"/>
                <w:sz w:val="16"/>
                <w:szCs w:val="16"/>
                <w:u w:val="single"/>
                <w:lang w:eastAsia="en-GB"/>
              </w:rPr>
            </w:pPr>
          </w:p>
        </w:tc>
      </w:tr>
      <w:tr w:rsidR="00A26724" w14:paraId="271691DA" w14:textId="77777777" w:rsidTr="002913C6">
        <w:trPr>
          <w:trHeight w:val="526"/>
        </w:trPr>
        <w:tc>
          <w:tcPr>
            <w:tcW w:w="5000" w:type="pct"/>
            <w:gridSpan w:val="10"/>
            <w:shd w:val="clear" w:color="auto" w:fill="B4C6E7"/>
          </w:tcPr>
          <w:p w14:paraId="7F8186A0" w14:textId="77777777" w:rsidR="00C748F0" w:rsidRPr="006075FD" w:rsidRDefault="00335AE5">
            <w:pPr>
              <w:spacing w:before="40" w:after="40"/>
              <w:ind w:left="57" w:right="57"/>
              <w:jc w:val="both"/>
              <w:rPr>
                <w:rFonts w:eastAsia="Times New Roman"/>
                <w:sz w:val="16"/>
                <w:szCs w:val="16"/>
                <w:lang w:eastAsia="en-GB"/>
              </w:rPr>
            </w:pPr>
            <w:r w:rsidRPr="006075FD">
              <w:rPr>
                <w:rFonts w:eastAsia="Times New Roman"/>
                <w:b/>
                <w:bCs/>
                <w:sz w:val="16"/>
                <w:szCs w:val="16"/>
                <w:lang w:eastAsia="en-GB"/>
              </w:rPr>
              <w:t>WILDLIFE DISEASE AND MIGRATORY SPECIES</w:t>
            </w:r>
          </w:p>
        </w:tc>
      </w:tr>
      <w:tr w:rsidR="002913C6" w14:paraId="2D8250B9" w14:textId="77777777" w:rsidTr="002913C6">
        <w:trPr>
          <w:trHeight w:val="171"/>
        </w:trPr>
        <w:tc>
          <w:tcPr>
            <w:tcW w:w="438" w:type="pct"/>
          </w:tcPr>
          <w:p w14:paraId="27E61710" w14:textId="77777777" w:rsidR="00C748F0" w:rsidRPr="006865CE" w:rsidRDefault="00335AE5" w:rsidP="00C748F0">
            <w:pPr>
              <w:spacing w:before="40" w:after="40"/>
              <w:ind w:left="57" w:right="57"/>
              <w:jc w:val="both"/>
              <w:rPr>
                <w:rFonts w:eastAsia="Times New Roman"/>
                <w:iCs/>
                <w:sz w:val="16"/>
                <w:szCs w:val="16"/>
                <w:lang w:eastAsia="en-GB"/>
              </w:rPr>
            </w:pPr>
            <w:r w:rsidRPr="006865CE">
              <w:rPr>
                <w:rFonts w:eastAsia="Times New Roman"/>
                <w:iCs/>
                <w:sz w:val="16"/>
                <w:szCs w:val="16"/>
                <w:lang w:eastAsia="en-GB"/>
              </w:rPr>
              <w:t>Res.12.6</w:t>
            </w:r>
          </w:p>
        </w:tc>
        <w:tc>
          <w:tcPr>
            <w:tcW w:w="845" w:type="pct"/>
          </w:tcPr>
          <w:p w14:paraId="410F8380" w14:textId="77777777" w:rsidR="00C748F0" w:rsidRPr="00AC6C49" w:rsidRDefault="00C748F0" w:rsidP="00C748F0">
            <w:pPr>
              <w:shd w:val="clear" w:color="auto" w:fill="FFFFFF"/>
              <w:spacing w:before="40" w:after="40"/>
              <w:ind w:left="57" w:right="57"/>
              <w:jc w:val="both"/>
              <w:rPr>
                <w:rFonts w:eastAsia="Times New Roman"/>
                <w:i/>
                <w:iCs/>
                <w:sz w:val="16"/>
                <w:szCs w:val="16"/>
                <w:lang w:eastAsia="en-GB"/>
              </w:rPr>
            </w:pPr>
          </w:p>
        </w:tc>
        <w:tc>
          <w:tcPr>
            <w:tcW w:w="613" w:type="pct"/>
          </w:tcPr>
          <w:p w14:paraId="0B34924E" w14:textId="77777777" w:rsidR="00C748F0" w:rsidRPr="006865CE"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Reactivate the Working Group on migratory species as vectors of disease under a renewed mandate, by:</w:t>
            </w:r>
          </w:p>
          <w:p w14:paraId="7ADD74C7" w14:textId="77777777" w:rsidR="00C748F0" w:rsidRPr="006865CE" w:rsidRDefault="00335AE5" w:rsidP="00C748F0">
            <w:pPr>
              <w:numPr>
                <w:ilvl w:val="0"/>
                <w:numId w:val="21"/>
              </w:numPr>
              <w:spacing w:before="40" w:after="40"/>
              <w:ind w:right="57"/>
              <w:contextualSpacing/>
              <w:jc w:val="both"/>
              <w:rPr>
                <w:rFonts w:eastAsia="Times New Roman"/>
                <w:sz w:val="16"/>
                <w:szCs w:val="16"/>
                <w:lang w:eastAsia="en-GB"/>
              </w:rPr>
            </w:pPr>
            <w:r w:rsidRPr="006865CE">
              <w:rPr>
                <w:rFonts w:eastAsia="Times New Roman"/>
                <w:sz w:val="16"/>
                <w:szCs w:val="16"/>
                <w:lang w:eastAsia="en-GB"/>
              </w:rPr>
              <w:t>Establishing Terms of Reference for the group;</w:t>
            </w:r>
          </w:p>
          <w:p w14:paraId="1CD5EA36" w14:textId="77777777" w:rsidR="00C748F0" w:rsidRPr="006865CE" w:rsidRDefault="00335AE5" w:rsidP="00C748F0">
            <w:pPr>
              <w:numPr>
                <w:ilvl w:val="0"/>
                <w:numId w:val="21"/>
              </w:numPr>
              <w:spacing w:before="40" w:after="40"/>
              <w:ind w:right="57"/>
              <w:contextualSpacing/>
              <w:jc w:val="both"/>
              <w:rPr>
                <w:rFonts w:eastAsia="Times New Roman"/>
                <w:sz w:val="16"/>
                <w:szCs w:val="16"/>
                <w:lang w:eastAsia="en-GB"/>
              </w:rPr>
            </w:pPr>
            <w:r w:rsidRPr="006865CE">
              <w:rPr>
                <w:rFonts w:eastAsia="Times New Roman"/>
                <w:sz w:val="16"/>
                <w:szCs w:val="16"/>
                <w:lang w:eastAsia="en-GB"/>
              </w:rPr>
              <w:t>Expanding its membership;</w:t>
            </w:r>
          </w:p>
          <w:p w14:paraId="5586CD18" w14:textId="77777777" w:rsidR="00C748F0" w:rsidRPr="00AC6C49"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Developing a programme of work</w:t>
            </w:r>
          </w:p>
        </w:tc>
        <w:tc>
          <w:tcPr>
            <w:tcW w:w="554" w:type="pct"/>
          </w:tcPr>
          <w:p w14:paraId="2F76E364" w14:textId="77777777" w:rsidR="00C748F0" w:rsidRPr="006865CE"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Working Group in place</w:t>
            </w:r>
          </w:p>
        </w:tc>
        <w:tc>
          <w:tcPr>
            <w:tcW w:w="408" w:type="pct"/>
          </w:tcPr>
          <w:p w14:paraId="7EFE4CB7" w14:textId="77777777" w:rsidR="00C748F0" w:rsidRPr="006865CE" w:rsidRDefault="00335AE5" w:rsidP="00C748F0">
            <w:pPr>
              <w:spacing w:before="40" w:after="40"/>
              <w:ind w:left="57" w:right="57"/>
              <w:jc w:val="center"/>
              <w:rPr>
                <w:rFonts w:eastAsia="Times New Roman"/>
                <w:sz w:val="16"/>
                <w:szCs w:val="16"/>
                <w:lang w:eastAsia="en-GB"/>
              </w:rPr>
            </w:pPr>
            <w:r w:rsidRPr="006865CE">
              <w:rPr>
                <w:rFonts w:eastAsia="Times New Roman"/>
                <w:sz w:val="16"/>
                <w:szCs w:val="16"/>
                <w:lang w:eastAsia="en-GB"/>
              </w:rPr>
              <w:t>2021-2023</w:t>
            </w:r>
          </w:p>
        </w:tc>
        <w:tc>
          <w:tcPr>
            <w:tcW w:w="351" w:type="pct"/>
          </w:tcPr>
          <w:p w14:paraId="7CD1FD11" w14:textId="77777777" w:rsidR="00C748F0" w:rsidRPr="00AC6C49" w:rsidRDefault="00C748F0" w:rsidP="00C748F0">
            <w:pPr>
              <w:spacing w:before="40" w:after="40"/>
              <w:ind w:left="57" w:right="57"/>
              <w:jc w:val="both"/>
              <w:rPr>
                <w:rFonts w:eastAsia="Times New Roman"/>
                <w:sz w:val="16"/>
                <w:szCs w:val="16"/>
                <w:lang w:val="it-IT" w:eastAsia="en-GB"/>
              </w:rPr>
            </w:pPr>
          </w:p>
        </w:tc>
        <w:tc>
          <w:tcPr>
            <w:tcW w:w="321" w:type="pct"/>
          </w:tcPr>
          <w:p w14:paraId="1EE6674B" w14:textId="77777777" w:rsidR="00C748F0" w:rsidRPr="006865CE" w:rsidRDefault="00335AE5" w:rsidP="00C748F0">
            <w:pPr>
              <w:spacing w:before="40" w:after="40"/>
              <w:ind w:left="57" w:right="57"/>
              <w:jc w:val="both"/>
              <w:rPr>
                <w:rFonts w:eastAsia="Times New Roman"/>
                <w:sz w:val="16"/>
                <w:szCs w:val="16"/>
                <w:lang w:val="it-IT" w:eastAsia="en-GB"/>
              </w:rPr>
            </w:pPr>
            <w:r w:rsidRPr="006865CE">
              <w:rPr>
                <w:rFonts w:eastAsia="Times New Roman"/>
                <w:sz w:val="16"/>
                <w:szCs w:val="16"/>
                <w:lang w:val="it-IT" w:eastAsia="en-GB"/>
              </w:rPr>
              <w:t>Sec FP:  Marco Barbieri</w:t>
            </w:r>
          </w:p>
        </w:tc>
        <w:tc>
          <w:tcPr>
            <w:tcW w:w="291" w:type="pct"/>
            <w:shd w:val="clear" w:color="auto" w:fill="auto"/>
          </w:tcPr>
          <w:p w14:paraId="0815744D" w14:textId="77777777" w:rsidR="00C748F0" w:rsidRPr="006865CE" w:rsidRDefault="00335AE5" w:rsidP="00C748F0">
            <w:pPr>
              <w:spacing w:before="40" w:after="40"/>
              <w:ind w:left="57" w:right="57"/>
              <w:jc w:val="both"/>
              <w:rPr>
                <w:rFonts w:eastAsia="Times New Roman"/>
                <w:sz w:val="16"/>
                <w:szCs w:val="16"/>
                <w:lang w:val="it-IT" w:eastAsia="en-GB"/>
              </w:rPr>
            </w:pPr>
            <w:r w:rsidRPr="006865CE">
              <w:rPr>
                <w:rFonts w:eastAsia="Times New Roman"/>
                <w:sz w:val="16"/>
                <w:szCs w:val="16"/>
                <w:lang w:val="it-IT" w:eastAsia="en-GB"/>
              </w:rPr>
              <w:t>High</w:t>
            </w:r>
          </w:p>
        </w:tc>
        <w:tc>
          <w:tcPr>
            <w:tcW w:w="397" w:type="pct"/>
          </w:tcPr>
          <w:p w14:paraId="3A1B6F76" w14:textId="77777777" w:rsidR="00C748F0" w:rsidRPr="006865CE" w:rsidRDefault="00335AE5" w:rsidP="00C748F0">
            <w:pPr>
              <w:spacing w:before="40" w:after="40"/>
              <w:ind w:left="57" w:right="57"/>
              <w:jc w:val="both"/>
              <w:rPr>
                <w:rFonts w:eastAsia="Times New Roman"/>
                <w:sz w:val="16"/>
                <w:szCs w:val="16"/>
                <w:lang w:eastAsia="en-GB"/>
              </w:rPr>
            </w:pPr>
            <w:r w:rsidRPr="006865CE">
              <w:rPr>
                <w:rFonts w:eastAsia="Times New Roman"/>
                <w:sz w:val="16"/>
                <w:szCs w:val="16"/>
                <w:lang w:eastAsia="en-GB"/>
              </w:rPr>
              <w:t>ScC-SC6</w:t>
            </w:r>
          </w:p>
        </w:tc>
        <w:tc>
          <w:tcPr>
            <w:tcW w:w="781" w:type="pct"/>
          </w:tcPr>
          <w:p w14:paraId="498FD244" w14:textId="77777777" w:rsidR="00C748F0" w:rsidRPr="006865CE" w:rsidRDefault="00335AE5" w:rsidP="00C748F0">
            <w:pPr>
              <w:spacing w:before="40" w:after="40"/>
              <w:ind w:left="57" w:right="57"/>
              <w:jc w:val="both"/>
              <w:rPr>
                <w:rFonts w:eastAsia="Times New Roman"/>
                <w:sz w:val="16"/>
                <w:szCs w:val="16"/>
                <w:lang w:eastAsia="en-GB"/>
              </w:rPr>
            </w:pPr>
            <w:r w:rsidRPr="62BC94E5">
              <w:rPr>
                <w:rFonts w:eastAsia="Times New Roman"/>
                <w:sz w:val="16"/>
                <w:szCs w:val="16"/>
                <w:lang w:eastAsia="en-GB"/>
              </w:rPr>
              <w:t xml:space="preserve">ToR </w:t>
            </w:r>
            <w:r w:rsidR="00BD5B0C" w:rsidRPr="62BC94E5">
              <w:rPr>
                <w:rFonts w:eastAsia="Times New Roman"/>
                <w:sz w:val="16"/>
                <w:szCs w:val="16"/>
                <w:lang w:eastAsia="en-GB"/>
              </w:rPr>
              <w:t>and new name of the WG (Intersessional Working Group on Migratory Species and Health) agreed by ScC-SC5.</w:t>
            </w:r>
          </w:p>
        </w:tc>
      </w:tr>
      <w:tr w:rsidR="002913C6" w14:paraId="649F6F69" w14:textId="77777777" w:rsidTr="002913C6">
        <w:trPr>
          <w:trHeight w:val="171"/>
        </w:trPr>
        <w:tc>
          <w:tcPr>
            <w:tcW w:w="438" w:type="pct"/>
          </w:tcPr>
          <w:p w14:paraId="7B5F90C3" w14:textId="77777777" w:rsidR="00C748F0" w:rsidRPr="00BB7639" w:rsidRDefault="00C748F0">
            <w:pPr>
              <w:spacing w:before="40" w:after="40"/>
              <w:ind w:left="57" w:right="57"/>
              <w:jc w:val="both"/>
              <w:rPr>
                <w:rFonts w:eastAsia="Times New Roman"/>
                <w:iCs/>
                <w:sz w:val="16"/>
                <w:szCs w:val="16"/>
                <w:lang w:eastAsia="en-GB"/>
              </w:rPr>
            </w:pPr>
          </w:p>
        </w:tc>
        <w:tc>
          <w:tcPr>
            <w:tcW w:w="845" w:type="pct"/>
          </w:tcPr>
          <w:p w14:paraId="1C417497" w14:textId="77777777" w:rsidR="00C748F0" w:rsidRPr="00973526" w:rsidRDefault="00C748F0">
            <w:pPr>
              <w:shd w:val="clear" w:color="auto" w:fill="FFFFFF"/>
              <w:spacing w:before="40" w:after="40"/>
              <w:ind w:left="57" w:right="57"/>
              <w:jc w:val="both"/>
              <w:rPr>
                <w:rFonts w:eastAsia="Times New Roman"/>
                <w:i/>
                <w:iCs/>
                <w:sz w:val="16"/>
                <w:szCs w:val="16"/>
                <w:lang w:eastAsia="en-GB"/>
              </w:rPr>
            </w:pPr>
          </w:p>
        </w:tc>
        <w:tc>
          <w:tcPr>
            <w:tcW w:w="613" w:type="pct"/>
          </w:tcPr>
          <w:p w14:paraId="16228020" w14:textId="77777777" w:rsidR="00C748F0" w:rsidRPr="008F77E3" w:rsidRDefault="00335AE5">
            <w:pPr>
              <w:jc w:val="both"/>
              <w:rPr>
                <w:rFonts w:eastAsia="Times New Roman"/>
                <w:bCs/>
                <w:sz w:val="16"/>
                <w:szCs w:val="16"/>
                <w:lang w:val="en-GB" w:eastAsia="en-GB"/>
              </w:rPr>
            </w:pPr>
            <w:r w:rsidRPr="008F77E3">
              <w:rPr>
                <w:rFonts w:eastAsia="Times New Roman"/>
                <w:bCs/>
                <w:sz w:val="16"/>
                <w:szCs w:val="16"/>
                <w:lang w:val="en-GB" w:eastAsia="en-GB"/>
              </w:rPr>
              <w:t xml:space="preserve">Undertake a review of </w:t>
            </w:r>
            <w:r w:rsidRPr="008F77E3">
              <w:rPr>
                <w:rFonts w:eastAsia="Times New Roman"/>
                <w:bCs/>
                <w:sz w:val="16"/>
                <w:szCs w:val="16"/>
                <w:lang w:eastAsia="en-GB"/>
              </w:rPr>
              <w:t>migration and wildlife disease dynamics and the health of migratory species within the context of One Health and ecosystem approaches to health.</w:t>
            </w:r>
          </w:p>
          <w:p w14:paraId="449A191A" w14:textId="77777777" w:rsidR="00C748F0" w:rsidRPr="00C748F0" w:rsidRDefault="00C748F0">
            <w:pPr>
              <w:spacing w:before="40" w:after="40"/>
              <w:ind w:left="57" w:right="57"/>
              <w:jc w:val="both"/>
              <w:rPr>
                <w:rFonts w:eastAsia="Times New Roman"/>
                <w:sz w:val="16"/>
                <w:szCs w:val="16"/>
                <w:u w:val="single"/>
                <w:lang w:val="en-GB" w:eastAsia="en-GB"/>
              </w:rPr>
            </w:pPr>
          </w:p>
        </w:tc>
        <w:tc>
          <w:tcPr>
            <w:tcW w:w="554" w:type="pct"/>
          </w:tcPr>
          <w:p w14:paraId="66C1CD3D" w14:textId="77777777" w:rsidR="00C748F0" w:rsidRPr="008F77E3" w:rsidRDefault="00335AE5">
            <w:pPr>
              <w:jc w:val="both"/>
              <w:rPr>
                <w:rFonts w:eastAsia="Times New Roman"/>
                <w:bCs/>
                <w:iCs/>
                <w:sz w:val="16"/>
                <w:szCs w:val="16"/>
                <w:lang w:eastAsia="en-GB"/>
              </w:rPr>
            </w:pPr>
            <w:r w:rsidRPr="008F77E3">
              <w:rPr>
                <w:rFonts w:eastAsia="Times New Roman"/>
                <w:bCs/>
                <w:iCs/>
                <w:sz w:val="16"/>
                <w:szCs w:val="16"/>
                <w:lang w:eastAsia="en-GB"/>
              </w:rPr>
              <w:t>Report covering</w:t>
            </w:r>
          </w:p>
          <w:p w14:paraId="33EB9259" w14:textId="77777777" w:rsidR="00C748F0" w:rsidRPr="008F77E3" w:rsidRDefault="00335AE5">
            <w:pPr>
              <w:jc w:val="both"/>
              <w:rPr>
                <w:rFonts w:eastAsia="Times New Roman"/>
                <w:bCs/>
                <w:iCs/>
                <w:sz w:val="16"/>
                <w:szCs w:val="16"/>
                <w:lang w:eastAsia="en-GB"/>
              </w:rPr>
            </w:pPr>
            <w:r w:rsidRPr="008F77E3">
              <w:rPr>
                <w:rFonts w:eastAsia="Times New Roman"/>
                <w:bCs/>
                <w:iCs/>
                <w:sz w:val="16"/>
                <w:szCs w:val="16"/>
                <w:lang w:eastAsia="en-GB"/>
              </w:rPr>
              <w:t>a) context of the issue of wildlife health and conservation and the need for One Health and ecosystem approaches.</w:t>
            </w:r>
          </w:p>
          <w:p w14:paraId="6F5A3D77" w14:textId="77777777" w:rsidR="00C748F0" w:rsidRPr="008F77E3" w:rsidRDefault="00335AE5">
            <w:pPr>
              <w:jc w:val="both"/>
              <w:rPr>
                <w:rFonts w:eastAsia="Times New Roman"/>
                <w:bCs/>
                <w:iCs/>
                <w:sz w:val="16"/>
                <w:szCs w:val="16"/>
                <w:lang w:eastAsia="en-GB"/>
              </w:rPr>
            </w:pPr>
            <w:r w:rsidRPr="008F77E3">
              <w:rPr>
                <w:rFonts w:eastAsia="Times New Roman"/>
                <w:bCs/>
                <w:iCs/>
                <w:sz w:val="16"/>
                <w:szCs w:val="16"/>
                <w:lang w:eastAsia="en-GB"/>
              </w:rPr>
              <w:t>b) Review of the key health issues affecting migratory species for terrestrial, aquatic and avian taxa.</w:t>
            </w:r>
          </w:p>
          <w:p w14:paraId="73F4F5F7" w14:textId="77777777" w:rsidR="00C748F0" w:rsidRPr="00C748F0" w:rsidRDefault="00335AE5" w:rsidP="00C748F0">
            <w:pPr>
              <w:jc w:val="both"/>
              <w:rPr>
                <w:rFonts w:eastAsia="Times New Roman"/>
                <w:sz w:val="16"/>
                <w:szCs w:val="16"/>
                <w:u w:val="single"/>
                <w:lang w:eastAsia="en-GB"/>
              </w:rPr>
            </w:pPr>
            <w:r w:rsidRPr="008F77E3">
              <w:rPr>
                <w:rFonts w:eastAsia="Times New Roman"/>
                <w:bCs/>
                <w:iCs/>
                <w:sz w:val="16"/>
                <w:szCs w:val="16"/>
                <w:lang w:eastAsia="en-GB"/>
              </w:rPr>
              <w:t xml:space="preserve">c) Review disease dynamics in relation to migration highlighting </w:t>
            </w:r>
            <w:r w:rsidRPr="008F77E3">
              <w:rPr>
                <w:rFonts w:eastAsia="Times New Roman"/>
                <w:color w:val="000000"/>
                <w:sz w:val="16"/>
                <w:szCs w:val="16"/>
                <w:lang w:eastAsia="en-GB"/>
              </w:rPr>
              <w:t>potential consequences of migration disruption for zoonotic risks</w:t>
            </w:r>
            <w:r w:rsidRPr="00C748F0">
              <w:rPr>
                <w:rFonts w:eastAsia="Times New Roman"/>
                <w:color w:val="000000"/>
                <w:sz w:val="16"/>
                <w:szCs w:val="16"/>
                <w:u w:val="single"/>
                <w:lang w:eastAsia="en-GB"/>
              </w:rPr>
              <w:t>. </w:t>
            </w:r>
          </w:p>
        </w:tc>
        <w:tc>
          <w:tcPr>
            <w:tcW w:w="408" w:type="pct"/>
          </w:tcPr>
          <w:p w14:paraId="178CE8C3" w14:textId="77777777" w:rsidR="00C748F0" w:rsidRPr="008F77E3" w:rsidRDefault="00335AE5">
            <w:pPr>
              <w:spacing w:before="40" w:after="40"/>
              <w:ind w:left="57" w:right="57"/>
              <w:jc w:val="center"/>
              <w:rPr>
                <w:rFonts w:eastAsia="Times New Roman"/>
                <w:sz w:val="16"/>
                <w:szCs w:val="16"/>
                <w:lang w:eastAsia="en-GB"/>
              </w:rPr>
            </w:pPr>
            <w:r w:rsidRPr="008F77E3">
              <w:rPr>
                <w:rFonts w:eastAsia="Times New Roman"/>
                <w:sz w:val="16"/>
                <w:szCs w:val="16"/>
                <w:lang w:eastAsia="en-GB"/>
              </w:rPr>
              <w:t>2021-2022</w:t>
            </w:r>
          </w:p>
        </w:tc>
        <w:tc>
          <w:tcPr>
            <w:tcW w:w="351" w:type="pct"/>
          </w:tcPr>
          <w:p w14:paraId="13CA4733" w14:textId="77777777" w:rsidR="00C748F0" w:rsidRPr="00C748F0" w:rsidRDefault="00C748F0">
            <w:pPr>
              <w:spacing w:before="40" w:after="40"/>
              <w:ind w:left="57" w:right="57"/>
              <w:jc w:val="both"/>
              <w:rPr>
                <w:rFonts w:eastAsia="Times New Roman"/>
                <w:sz w:val="16"/>
                <w:szCs w:val="16"/>
                <w:u w:val="single"/>
                <w:lang w:eastAsia="en-GB"/>
              </w:rPr>
            </w:pPr>
          </w:p>
        </w:tc>
        <w:tc>
          <w:tcPr>
            <w:tcW w:w="321" w:type="pct"/>
          </w:tcPr>
          <w:p w14:paraId="521A3882" w14:textId="77777777" w:rsidR="00C748F0" w:rsidRPr="008F77E3" w:rsidRDefault="00335AE5">
            <w:pPr>
              <w:spacing w:before="40" w:after="40"/>
              <w:ind w:left="57" w:right="57"/>
              <w:jc w:val="both"/>
              <w:rPr>
                <w:rFonts w:eastAsia="Times New Roman"/>
                <w:sz w:val="16"/>
                <w:szCs w:val="16"/>
                <w:lang w:val="it-IT" w:eastAsia="en-GB"/>
              </w:rPr>
            </w:pPr>
            <w:r w:rsidRPr="008F77E3">
              <w:rPr>
                <w:rFonts w:eastAsia="Times New Roman"/>
                <w:sz w:val="16"/>
                <w:szCs w:val="16"/>
                <w:lang w:val="it-IT" w:eastAsia="en-GB"/>
              </w:rPr>
              <w:t>Sec FP:  Marco Barbieri</w:t>
            </w:r>
          </w:p>
        </w:tc>
        <w:tc>
          <w:tcPr>
            <w:tcW w:w="291" w:type="pct"/>
          </w:tcPr>
          <w:p w14:paraId="52F6A9EB" w14:textId="77777777" w:rsidR="00C748F0" w:rsidRPr="008F77E3" w:rsidRDefault="00335AE5">
            <w:pPr>
              <w:spacing w:before="40" w:after="40"/>
              <w:ind w:left="57" w:right="57"/>
              <w:jc w:val="both"/>
              <w:rPr>
                <w:rFonts w:eastAsia="Times New Roman"/>
                <w:sz w:val="16"/>
                <w:szCs w:val="16"/>
                <w:lang w:val="it-IT" w:eastAsia="en-GB"/>
              </w:rPr>
            </w:pPr>
            <w:r w:rsidRPr="008F77E3">
              <w:rPr>
                <w:rFonts w:eastAsia="Times New Roman"/>
                <w:sz w:val="16"/>
                <w:szCs w:val="16"/>
                <w:lang w:val="it-IT" w:eastAsia="en-GB"/>
              </w:rPr>
              <w:t>High</w:t>
            </w:r>
          </w:p>
        </w:tc>
        <w:tc>
          <w:tcPr>
            <w:tcW w:w="397" w:type="pct"/>
          </w:tcPr>
          <w:p w14:paraId="5BE17C47" w14:textId="77777777" w:rsidR="00C748F0" w:rsidRPr="008F77E3" w:rsidRDefault="00335AE5">
            <w:pPr>
              <w:spacing w:before="40" w:after="40"/>
              <w:ind w:left="57" w:right="57"/>
              <w:jc w:val="both"/>
              <w:rPr>
                <w:rFonts w:eastAsia="Times New Roman"/>
                <w:sz w:val="16"/>
                <w:szCs w:val="16"/>
                <w:lang w:eastAsia="en-GB"/>
              </w:rPr>
            </w:pPr>
            <w:r w:rsidRPr="008F77E3">
              <w:rPr>
                <w:rFonts w:eastAsia="Times New Roman"/>
                <w:sz w:val="16"/>
                <w:szCs w:val="16"/>
                <w:lang w:eastAsia="en-GB"/>
              </w:rPr>
              <w:t>ScC-SC6</w:t>
            </w:r>
          </w:p>
        </w:tc>
        <w:tc>
          <w:tcPr>
            <w:tcW w:w="781" w:type="pct"/>
          </w:tcPr>
          <w:p w14:paraId="74699CD0" w14:textId="77777777" w:rsidR="00C748F0" w:rsidRPr="008F77E3" w:rsidRDefault="00335AE5">
            <w:pPr>
              <w:spacing w:before="40" w:after="40"/>
              <w:ind w:left="57" w:right="57"/>
              <w:jc w:val="both"/>
              <w:rPr>
                <w:rFonts w:eastAsia="Times New Roman"/>
                <w:sz w:val="16"/>
                <w:szCs w:val="16"/>
                <w:lang w:eastAsia="en-GB"/>
              </w:rPr>
            </w:pPr>
            <w:r w:rsidRPr="008F77E3">
              <w:rPr>
                <w:rFonts w:eastAsia="Times New Roman"/>
                <w:sz w:val="16"/>
                <w:szCs w:val="16"/>
                <w:lang w:eastAsia="en-GB"/>
              </w:rPr>
              <w:t>ToR for the WG drafted and agreed by ScC-SC5</w:t>
            </w:r>
          </w:p>
          <w:p w14:paraId="12B1BC6B" w14:textId="77777777" w:rsidR="00C748F0" w:rsidRPr="00C748F0" w:rsidRDefault="00335AE5" w:rsidP="62BC94E5">
            <w:pPr>
              <w:spacing w:before="40" w:after="40"/>
              <w:ind w:left="57" w:right="57"/>
              <w:jc w:val="both"/>
              <w:rPr>
                <w:rFonts w:eastAsia="Times New Roman"/>
                <w:sz w:val="16"/>
                <w:szCs w:val="16"/>
                <w:u w:val="single"/>
                <w:lang w:eastAsia="en-GB"/>
              </w:rPr>
            </w:pPr>
            <w:r>
              <w:rPr>
                <w:rFonts w:eastAsia="Times New Roman"/>
                <w:sz w:val="16"/>
                <w:szCs w:val="16"/>
                <w:lang w:eastAsia="en-GB"/>
              </w:rPr>
              <w:t>R</w:t>
            </w:r>
            <w:r w:rsidRPr="62BC94E5">
              <w:rPr>
                <w:rFonts w:eastAsia="Times New Roman"/>
                <w:sz w:val="16"/>
                <w:szCs w:val="16"/>
                <w:lang w:eastAsia="en-GB"/>
              </w:rPr>
              <w:t xml:space="preserve">eview </w:t>
            </w:r>
            <w:r w:rsidR="00817846">
              <w:rPr>
                <w:rFonts w:eastAsia="Times New Roman"/>
                <w:sz w:val="16"/>
                <w:szCs w:val="16"/>
                <w:lang w:eastAsia="en-GB"/>
              </w:rPr>
              <w:t xml:space="preserve">contracted to University of Edinburgh </w:t>
            </w:r>
            <w:r w:rsidR="000A64E4">
              <w:rPr>
                <w:rFonts w:eastAsia="Times New Roman"/>
                <w:sz w:val="16"/>
                <w:szCs w:val="16"/>
                <w:lang w:eastAsia="en-GB"/>
              </w:rPr>
              <w:t xml:space="preserve">thanks to pledges </w:t>
            </w:r>
            <w:r w:rsidRPr="62BC94E5">
              <w:rPr>
                <w:rFonts w:eastAsia="Times New Roman"/>
                <w:sz w:val="16"/>
                <w:szCs w:val="16"/>
                <w:lang w:eastAsia="en-GB"/>
              </w:rPr>
              <w:t xml:space="preserve"> from </w:t>
            </w:r>
            <w:r w:rsidR="00CB3847">
              <w:rPr>
                <w:rFonts w:eastAsia="Times New Roman"/>
                <w:sz w:val="16"/>
                <w:szCs w:val="16"/>
                <w:lang w:eastAsia="en-GB"/>
              </w:rPr>
              <w:t xml:space="preserve">the governments of </w:t>
            </w:r>
            <w:r w:rsidRPr="62BC94E5">
              <w:rPr>
                <w:rFonts w:eastAsia="Times New Roman"/>
                <w:sz w:val="16"/>
                <w:szCs w:val="16"/>
                <w:lang w:eastAsia="en-GB"/>
              </w:rPr>
              <w:t xml:space="preserve">Germany and UK.  </w:t>
            </w:r>
          </w:p>
          <w:p w14:paraId="47961B3B" w14:textId="77777777" w:rsidR="00C748F0" w:rsidRPr="00C748F0" w:rsidRDefault="00335AE5" w:rsidP="62BC94E5">
            <w:pPr>
              <w:spacing w:before="40" w:after="40"/>
              <w:ind w:left="57" w:right="57"/>
              <w:jc w:val="both"/>
              <w:rPr>
                <w:rFonts w:ascii="Times New Roman" w:eastAsia="Times New Roman" w:hAnsi="Times New Roman" w:cs="Times New Roman"/>
                <w:sz w:val="24"/>
                <w:szCs w:val="24"/>
                <w:lang w:eastAsia="en-GB"/>
              </w:rPr>
            </w:pPr>
            <w:r>
              <w:rPr>
                <w:rFonts w:eastAsia="Times New Roman"/>
                <w:sz w:val="16"/>
                <w:szCs w:val="16"/>
                <w:lang w:eastAsia="en-GB"/>
              </w:rPr>
              <w:t>D</w:t>
            </w:r>
            <w:r w:rsidR="62BC94E5" w:rsidRPr="62BC94E5">
              <w:rPr>
                <w:rFonts w:eastAsia="Times New Roman"/>
                <w:sz w:val="16"/>
                <w:szCs w:val="16"/>
                <w:lang w:eastAsia="en-GB"/>
              </w:rPr>
              <w:t xml:space="preserve">raft review submitted to </w:t>
            </w:r>
            <w:r>
              <w:rPr>
                <w:rFonts w:eastAsia="Times New Roman"/>
                <w:sz w:val="16"/>
                <w:szCs w:val="16"/>
                <w:lang w:eastAsia="en-GB"/>
              </w:rPr>
              <w:t xml:space="preserve">ScC-SC6 </w:t>
            </w:r>
            <w:r w:rsidR="0097221B">
              <w:rPr>
                <w:rFonts w:eastAsia="Times New Roman"/>
                <w:sz w:val="16"/>
                <w:szCs w:val="16"/>
                <w:lang w:eastAsia="en-GB"/>
              </w:rPr>
              <w:t>for consideration</w:t>
            </w:r>
            <w:r w:rsidR="62BC94E5" w:rsidRPr="62BC94E5">
              <w:rPr>
                <w:rFonts w:eastAsia="Times New Roman"/>
                <w:sz w:val="16"/>
                <w:szCs w:val="16"/>
                <w:lang w:eastAsia="en-GB"/>
              </w:rPr>
              <w:t xml:space="preserve">. </w:t>
            </w:r>
          </w:p>
        </w:tc>
      </w:tr>
    </w:tbl>
    <w:p w14:paraId="53820C33" w14:textId="77777777" w:rsidR="00ED35A3" w:rsidRPr="00ED35A3" w:rsidRDefault="00ED35A3" w:rsidP="00FD3E93">
      <w:pPr>
        <w:jc w:val="both"/>
        <w:rPr>
          <w:rFonts w:ascii="Times New Roman" w:eastAsia="Times New Roman" w:hAnsi="Times New Roman" w:cs="Times New Roman"/>
          <w:sz w:val="24"/>
          <w:szCs w:val="24"/>
          <w:lang w:val="en-GB" w:eastAsia="en-GB"/>
        </w:rPr>
      </w:pPr>
    </w:p>
    <w:sectPr w:rsidR="00ED35A3" w:rsidRPr="00ED35A3" w:rsidSect="00335AE5">
      <w:headerReference w:type="even" r:id="rId39"/>
      <w:headerReference w:type="default" r:id="rId40"/>
      <w:footerReference w:type="even" r:id="rId41"/>
      <w:footerReference w:type="default" r:id="rId42"/>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B8E57" w14:textId="77777777" w:rsidR="00E54F1B" w:rsidRDefault="00E54F1B">
      <w:r>
        <w:separator/>
      </w:r>
    </w:p>
  </w:endnote>
  <w:endnote w:type="continuationSeparator" w:id="0">
    <w:p w14:paraId="289CC027" w14:textId="77777777" w:rsidR="00E54F1B" w:rsidRDefault="00E54F1B">
      <w:r>
        <w:continuationSeparator/>
      </w:r>
    </w:p>
  </w:endnote>
  <w:endnote w:type="continuationNotice" w:id="1">
    <w:p w14:paraId="12E0165E" w14:textId="77777777" w:rsidR="00E54F1B" w:rsidRDefault="00E54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0FB7C" w14:textId="77777777" w:rsidR="001F56E8" w:rsidRPr="004641A5" w:rsidRDefault="00335AE5"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0188625"/>
      <w:docPartObj>
        <w:docPartGallery w:val="Page Numbers (Bottom of Page)"/>
        <w:docPartUnique/>
      </w:docPartObj>
    </w:sdtPr>
    <w:sdtEndPr>
      <w:rPr>
        <w:noProof/>
        <w:sz w:val="18"/>
        <w:szCs w:val="18"/>
      </w:rPr>
    </w:sdtEndPr>
    <w:sdtContent>
      <w:p w14:paraId="191FDC65" w14:textId="77777777" w:rsidR="003C4A8D" w:rsidRPr="003C4A8D" w:rsidRDefault="00335AE5">
        <w:pPr>
          <w:pStyle w:val="Footer"/>
          <w:jc w:val="center"/>
          <w:rPr>
            <w:sz w:val="18"/>
            <w:szCs w:val="18"/>
          </w:rPr>
        </w:pPr>
        <w:r w:rsidRPr="003C4A8D">
          <w:rPr>
            <w:sz w:val="18"/>
            <w:szCs w:val="18"/>
          </w:rPr>
          <w:fldChar w:fldCharType="begin"/>
        </w:r>
        <w:r w:rsidRPr="003C4A8D">
          <w:rPr>
            <w:sz w:val="18"/>
            <w:szCs w:val="18"/>
          </w:rPr>
          <w:instrText xml:space="preserve"> PAGE   \* MERGEFORMAT </w:instrText>
        </w:r>
        <w:r w:rsidRPr="003C4A8D">
          <w:rPr>
            <w:sz w:val="18"/>
            <w:szCs w:val="18"/>
          </w:rPr>
          <w:fldChar w:fldCharType="separate"/>
        </w:r>
        <w:r w:rsidRPr="003C4A8D">
          <w:rPr>
            <w:noProof/>
            <w:sz w:val="18"/>
            <w:szCs w:val="18"/>
          </w:rPr>
          <w:t>2</w:t>
        </w:r>
        <w:r w:rsidRPr="003C4A8D">
          <w:rPr>
            <w:noProof/>
            <w:sz w:val="18"/>
            <w:szCs w:val="18"/>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961E5" w14:textId="77777777" w:rsidR="003C4A8D" w:rsidRPr="003C4A8D" w:rsidRDefault="00335AE5">
    <w:pPr>
      <w:pStyle w:val="Footer"/>
      <w:jc w:val="center"/>
      <w:rPr>
        <w:sz w:val="18"/>
        <w:szCs w:val="18"/>
      </w:rPr>
    </w:pPr>
    <w:r w:rsidRPr="003C4A8D">
      <w:rPr>
        <w:sz w:val="18"/>
        <w:szCs w:val="18"/>
      </w:rPr>
      <w:fldChar w:fldCharType="begin"/>
    </w:r>
    <w:r w:rsidRPr="003C4A8D">
      <w:rPr>
        <w:sz w:val="18"/>
        <w:szCs w:val="18"/>
      </w:rPr>
      <w:instrText xml:space="preserve"> PAGE   \* MERGEFORMAT </w:instrText>
    </w:r>
    <w:r w:rsidRPr="003C4A8D">
      <w:rPr>
        <w:sz w:val="18"/>
        <w:szCs w:val="18"/>
      </w:rPr>
      <w:fldChar w:fldCharType="separate"/>
    </w:r>
    <w:r w:rsidRPr="003C4A8D">
      <w:rPr>
        <w:noProof/>
        <w:sz w:val="18"/>
        <w:szCs w:val="18"/>
      </w:rPr>
      <w:t>2</w:t>
    </w:r>
    <w:r w:rsidRPr="003C4A8D">
      <w:rPr>
        <w:noProof/>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D54D7" w14:textId="77777777" w:rsidR="003C7066" w:rsidRPr="003C7066" w:rsidRDefault="00335AE5" w:rsidP="003C7066">
    <w:pPr>
      <w:pStyle w:val="Footer"/>
      <w:jc w:val="center"/>
      <w:rPr>
        <w:rFonts w:cs="Arial"/>
        <w:sz w:val="18"/>
        <w:szCs w:val="18"/>
      </w:rPr>
    </w:pPr>
    <w:r w:rsidRPr="003C7066">
      <w:rPr>
        <w:rFonts w:cs="Arial"/>
        <w:sz w:val="18"/>
        <w:szCs w:val="18"/>
      </w:rPr>
      <w:fldChar w:fldCharType="begin"/>
    </w:r>
    <w:r w:rsidRPr="003C7066">
      <w:rPr>
        <w:rFonts w:cs="Arial"/>
        <w:sz w:val="18"/>
        <w:szCs w:val="18"/>
      </w:rPr>
      <w:instrText xml:space="preserve"> PAGE   \* MERGEFORMAT </w:instrText>
    </w:r>
    <w:r w:rsidRPr="003C7066">
      <w:rPr>
        <w:rFonts w:cs="Arial"/>
        <w:sz w:val="18"/>
        <w:szCs w:val="18"/>
      </w:rPr>
      <w:fldChar w:fldCharType="separate"/>
    </w:r>
    <w:r w:rsidRPr="003C7066">
      <w:rPr>
        <w:rFonts w:cs="Arial"/>
        <w:noProof/>
        <w:sz w:val="18"/>
        <w:szCs w:val="18"/>
      </w:rPr>
      <w:t>2</w:t>
    </w:r>
    <w:r w:rsidRPr="003C7066">
      <w:rPr>
        <w:rFonts w:cs="Arial"/>
        <w:noProof/>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Arial"/>
        <w:sz w:val="18"/>
        <w:szCs w:val="18"/>
      </w:rPr>
      <w:id w:val="1135223605"/>
      <w:docPartObj>
        <w:docPartGallery w:val="Page Numbers (Bottom of Page)"/>
        <w:docPartUnique/>
      </w:docPartObj>
    </w:sdtPr>
    <w:sdtEndPr>
      <w:rPr>
        <w:noProof/>
      </w:rPr>
    </w:sdtEndPr>
    <w:sdtContent>
      <w:p w14:paraId="73514D4A" w14:textId="77777777" w:rsidR="003C7066" w:rsidRPr="003C7066" w:rsidRDefault="00335AE5" w:rsidP="003C7066">
        <w:pPr>
          <w:pStyle w:val="Footer"/>
          <w:jc w:val="center"/>
          <w:rPr>
            <w:rFonts w:cs="Arial"/>
            <w:sz w:val="18"/>
            <w:szCs w:val="18"/>
          </w:rPr>
        </w:pPr>
        <w:r w:rsidRPr="003C7066">
          <w:rPr>
            <w:rFonts w:cs="Arial"/>
            <w:sz w:val="18"/>
            <w:szCs w:val="18"/>
          </w:rPr>
          <w:fldChar w:fldCharType="begin"/>
        </w:r>
        <w:r w:rsidRPr="003C7066">
          <w:rPr>
            <w:rFonts w:cs="Arial"/>
            <w:sz w:val="18"/>
            <w:szCs w:val="18"/>
          </w:rPr>
          <w:instrText xml:space="preserve"> PAGE   \* MERGEFORMAT </w:instrText>
        </w:r>
        <w:r w:rsidRPr="003C7066">
          <w:rPr>
            <w:rFonts w:cs="Arial"/>
            <w:sz w:val="18"/>
            <w:szCs w:val="18"/>
          </w:rPr>
          <w:fldChar w:fldCharType="separate"/>
        </w:r>
        <w:r w:rsidRPr="003C7066">
          <w:rPr>
            <w:rFonts w:cs="Arial"/>
            <w:noProof/>
            <w:sz w:val="18"/>
            <w:szCs w:val="18"/>
          </w:rPr>
          <w:t>2</w:t>
        </w:r>
        <w:r w:rsidRPr="003C7066">
          <w:rPr>
            <w:rFonts w:cs="Arial"/>
            <w:noProof/>
            <w:sz w:val="18"/>
            <w:szCs w:val="18"/>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B6BF3" w14:textId="77777777" w:rsidR="003C7066" w:rsidRPr="003C7066" w:rsidRDefault="00335AE5" w:rsidP="003C7066">
    <w:pPr>
      <w:pStyle w:val="Footer"/>
      <w:jc w:val="center"/>
      <w:rPr>
        <w:rFonts w:cs="Arial"/>
        <w:sz w:val="18"/>
        <w:szCs w:val="18"/>
      </w:rPr>
    </w:pPr>
    <w:r w:rsidRPr="003C7066">
      <w:rPr>
        <w:rFonts w:cs="Arial"/>
        <w:sz w:val="18"/>
        <w:szCs w:val="18"/>
      </w:rPr>
      <w:fldChar w:fldCharType="begin"/>
    </w:r>
    <w:r w:rsidRPr="003C7066">
      <w:rPr>
        <w:rFonts w:cs="Arial"/>
        <w:sz w:val="18"/>
        <w:szCs w:val="18"/>
      </w:rPr>
      <w:instrText xml:space="preserve"> PAGE   \* MERGEFORMAT </w:instrText>
    </w:r>
    <w:r w:rsidRPr="003C7066">
      <w:rPr>
        <w:rFonts w:cs="Arial"/>
        <w:sz w:val="18"/>
        <w:szCs w:val="18"/>
      </w:rPr>
      <w:fldChar w:fldCharType="separate"/>
    </w:r>
    <w:r w:rsidRPr="003C7066">
      <w:rPr>
        <w:rFonts w:cs="Arial"/>
        <w:noProof/>
        <w:sz w:val="18"/>
        <w:szCs w:val="18"/>
      </w:rPr>
      <w:t>2</w:t>
    </w:r>
    <w:r w:rsidRPr="003C7066">
      <w:rPr>
        <w:rFonts w:cs="Arial"/>
        <w:noProof/>
        <w:sz w:val="18"/>
        <w:szCs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9D89" w14:textId="461A5DED"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0258630"/>
      <w:docPartObj>
        <w:docPartGallery w:val="Page Numbers (Bottom of Page)"/>
        <w:docPartUnique/>
      </w:docPartObj>
    </w:sdtPr>
    <w:sdtEndPr>
      <w:rPr>
        <w:noProof/>
        <w:sz w:val="18"/>
        <w:szCs w:val="18"/>
      </w:rPr>
    </w:sdtEndPr>
    <w:sdtContent>
      <w:p w14:paraId="12708E58" w14:textId="34E205CB"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89192853"/>
      <w:docPartObj>
        <w:docPartGallery w:val="Page Numbers (Bottom of Page)"/>
        <w:docPartUnique/>
      </w:docPartObj>
    </w:sdtPr>
    <w:sdtEndPr>
      <w:rPr>
        <w:noProof/>
      </w:rPr>
    </w:sdtEndPr>
    <w:sdtContent>
      <w:p w14:paraId="4C6BE97B" w14:textId="77777777" w:rsidR="001F56E8" w:rsidRPr="00660A3F" w:rsidRDefault="00335AE5" w:rsidP="001F56E8">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00A40CC0" w:rsidRPr="00660A3F">
          <w:rPr>
            <w:noProof/>
            <w:sz w:val="18"/>
            <w:szCs w:val="18"/>
          </w:rPr>
          <w:t>3</w:t>
        </w:r>
        <w:r w:rsidRPr="00660A3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3440E" w14:textId="077B6685" w:rsidR="00660A3F" w:rsidRDefault="00660A3F" w:rsidP="00660A3F">
    <w:pPr>
      <w:pStyle w:val="Footer"/>
      <w:tabs>
        <w:tab w:val="center" w:pos="4819"/>
        <w:tab w:val="left" w:pos="5390"/>
      </w:tabs>
    </w:pPr>
  </w:p>
  <w:p w14:paraId="76C97A56" w14:textId="77777777" w:rsidR="00660A3F" w:rsidRDefault="00660A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3384359"/>
      <w:docPartObj>
        <w:docPartGallery w:val="Page Numbers (Bottom of Page)"/>
        <w:docPartUnique/>
      </w:docPartObj>
    </w:sdtPr>
    <w:sdtEndPr>
      <w:rPr>
        <w:noProof/>
        <w:sz w:val="18"/>
        <w:szCs w:val="18"/>
      </w:rPr>
    </w:sdtEndPr>
    <w:sdtContent>
      <w:p w14:paraId="585C7E29" w14:textId="0A7452E5" w:rsidR="00FE282C" w:rsidRPr="00FE282C" w:rsidRDefault="00FE282C">
        <w:pPr>
          <w:pStyle w:val="Footer"/>
          <w:jc w:val="center"/>
          <w:rPr>
            <w:sz w:val="18"/>
            <w:szCs w:val="18"/>
          </w:rPr>
        </w:pPr>
        <w:r w:rsidRPr="00FE282C">
          <w:rPr>
            <w:sz w:val="18"/>
            <w:szCs w:val="18"/>
          </w:rPr>
          <w:fldChar w:fldCharType="begin"/>
        </w:r>
        <w:r w:rsidRPr="00FE282C">
          <w:rPr>
            <w:sz w:val="18"/>
            <w:szCs w:val="18"/>
          </w:rPr>
          <w:instrText xml:space="preserve"> PAGE   \* MERGEFORMAT </w:instrText>
        </w:r>
        <w:r w:rsidRPr="00FE282C">
          <w:rPr>
            <w:sz w:val="18"/>
            <w:szCs w:val="18"/>
          </w:rPr>
          <w:fldChar w:fldCharType="separate"/>
        </w:r>
        <w:r w:rsidRPr="00FE282C">
          <w:rPr>
            <w:noProof/>
            <w:sz w:val="18"/>
            <w:szCs w:val="18"/>
          </w:rPr>
          <w:t>2</w:t>
        </w:r>
        <w:r w:rsidRPr="00FE282C">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A1FD9" w14:textId="6B99B9DF"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F5DCE" w14:textId="77777777" w:rsidR="001F56E8" w:rsidRPr="004641A5" w:rsidRDefault="00335AE5"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703381563"/>
      <w:docPartObj>
        <w:docPartGallery w:val="Page Numbers (Bottom of Page)"/>
        <w:docPartUnique/>
      </w:docPartObj>
    </w:sdtPr>
    <w:sdtEndPr>
      <w:rPr>
        <w:noProof/>
      </w:rPr>
    </w:sdtEndPr>
    <w:sdtContent>
      <w:p w14:paraId="65725E5D" w14:textId="77777777" w:rsidR="001F56E8" w:rsidRPr="004641A5" w:rsidRDefault="00335AE5"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EA2C2" w14:textId="093688C7" w:rsidR="00660A3F" w:rsidRPr="00660A3F" w:rsidRDefault="00660A3F">
    <w:pPr>
      <w:pStyle w:val="Footer"/>
      <w:jc w:val="center"/>
      <w:rPr>
        <w:sz w:val="18"/>
        <w:szCs w:val="18"/>
      </w:rPr>
    </w:pPr>
    <w:r w:rsidRPr="00660A3F">
      <w:rPr>
        <w:sz w:val="18"/>
        <w:szCs w:val="18"/>
      </w:rPr>
      <w:fldChar w:fldCharType="begin"/>
    </w:r>
    <w:r w:rsidRPr="00660A3F">
      <w:rPr>
        <w:sz w:val="18"/>
        <w:szCs w:val="18"/>
      </w:rPr>
      <w:instrText xml:space="preserve"> PAGE   \* MERGEFORMAT </w:instrText>
    </w:r>
    <w:r w:rsidRPr="00660A3F">
      <w:rPr>
        <w:sz w:val="18"/>
        <w:szCs w:val="18"/>
      </w:rPr>
      <w:fldChar w:fldCharType="separate"/>
    </w:r>
    <w:r w:rsidRPr="00660A3F">
      <w:rPr>
        <w:noProof/>
        <w:sz w:val="18"/>
        <w:szCs w:val="18"/>
      </w:rPr>
      <w:t>2</w:t>
    </w:r>
    <w:r w:rsidRPr="00660A3F">
      <w:rPr>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D2D2A" w14:textId="77777777" w:rsidR="003C4A8D" w:rsidRPr="003C4A8D" w:rsidRDefault="00335AE5">
    <w:pPr>
      <w:pStyle w:val="Footer"/>
      <w:jc w:val="center"/>
      <w:rPr>
        <w:sz w:val="18"/>
        <w:szCs w:val="18"/>
      </w:rPr>
    </w:pPr>
    <w:r w:rsidRPr="003C4A8D">
      <w:rPr>
        <w:sz w:val="18"/>
        <w:szCs w:val="18"/>
      </w:rPr>
      <w:fldChar w:fldCharType="begin"/>
    </w:r>
    <w:r w:rsidRPr="003C4A8D">
      <w:rPr>
        <w:sz w:val="18"/>
        <w:szCs w:val="18"/>
      </w:rPr>
      <w:instrText xml:space="preserve"> PAGE   \* MERGEFORMAT </w:instrText>
    </w:r>
    <w:r w:rsidRPr="003C4A8D">
      <w:rPr>
        <w:sz w:val="18"/>
        <w:szCs w:val="18"/>
      </w:rPr>
      <w:fldChar w:fldCharType="separate"/>
    </w:r>
    <w:r w:rsidRPr="003C4A8D">
      <w:rPr>
        <w:noProof/>
        <w:sz w:val="18"/>
        <w:szCs w:val="18"/>
      </w:rPr>
      <w:t>2</w:t>
    </w:r>
    <w:r w:rsidRPr="003C4A8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DA340" w14:textId="77777777" w:rsidR="00E54F1B" w:rsidRDefault="00E54F1B">
      <w:r>
        <w:separator/>
      </w:r>
    </w:p>
  </w:footnote>
  <w:footnote w:type="continuationSeparator" w:id="0">
    <w:p w14:paraId="7052B8E2" w14:textId="77777777" w:rsidR="00E54F1B" w:rsidRDefault="00E54F1B">
      <w:r>
        <w:continuationSeparator/>
      </w:r>
    </w:p>
  </w:footnote>
  <w:footnote w:type="continuationNotice" w:id="1">
    <w:p w14:paraId="7B61DA21" w14:textId="77777777" w:rsidR="00E54F1B" w:rsidRDefault="00E54F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A8C7" w14:textId="27466283" w:rsidR="004641A5" w:rsidRPr="004641A5" w:rsidRDefault="00335AE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660A3F">
      <w:rPr>
        <w:rFonts w:cs="Arial"/>
        <w:i/>
        <w:iCs/>
        <w:sz w:val="18"/>
        <w:szCs w:val="18"/>
        <w:lang w:val="en-GB"/>
      </w:rPr>
      <w:t>4</w:t>
    </w:r>
    <w:r w:rsidR="008223E3">
      <w:rPr>
        <w:rFonts w:cs="Arial"/>
        <w:i/>
        <w:iCs/>
        <w:sz w:val="18"/>
        <w:szCs w:val="18"/>
        <w:lang w:val="en-GB"/>
      </w:rPr>
      <w:t>/Annex</w:t>
    </w:r>
  </w:p>
  <w:p w14:paraId="1DAEC7D7" w14:textId="77777777" w:rsidR="004641A5" w:rsidRDefault="004641A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38761" w14:textId="2B31833F" w:rsidR="005F2D6C" w:rsidRPr="00660A3F" w:rsidRDefault="00660A3F" w:rsidP="00660A3F">
    <w:pPr>
      <w:pStyle w:val="Heading6"/>
    </w:pPr>
    <w:r w:rsidRPr="00857DC4">
      <w:t>UNEP/CMS/ScC-SC6/Doc.</w:t>
    </w:r>
    <w:r>
      <w:t>4</w:t>
    </w:r>
    <w:r w:rsidR="008223E3">
      <w:t>/Annex</w:t>
    </w:r>
  </w:p>
  <w:p w14:paraId="68ED7C29" w14:textId="77777777" w:rsidR="005F2D6C" w:rsidRPr="00592301" w:rsidRDefault="005F2D6C" w:rsidP="005F2D6C">
    <w:pPr>
      <w:pStyle w:val="Header"/>
      <w:jc w:val="right"/>
      <w:rPr>
        <w:rFonts w:cs="Arial"/>
        <w:b/>
        <w:bC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EB3B6" w14:textId="659A69EE" w:rsidR="001154AE" w:rsidRPr="00660A3F" w:rsidRDefault="00660A3F" w:rsidP="00660A3F">
    <w:pPr>
      <w:pBdr>
        <w:bottom w:val="single" w:sz="4" w:space="1" w:color="auto"/>
      </w:pBdr>
      <w:spacing w:before="120"/>
      <w:rPr>
        <w:rFonts w:cs="Arial"/>
        <w:i/>
        <w:iCs/>
        <w:sz w:val="18"/>
        <w:szCs w:val="18"/>
        <w:lang w:val="en-GB"/>
      </w:rPr>
    </w:pPr>
    <w:r w:rsidRPr="00857DC4">
      <w:rPr>
        <w:rFonts w:cs="Arial"/>
        <w:i/>
        <w:iCs/>
        <w:sz w:val="18"/>
        <w:szCs w:val="18"/>
        <w:lang w:val="en-GB"/>
      </w:rPr>
      <w:t>UNEP/CMS/ScC-SC6/Doc.</w:t>
    </w:r>
    <w:r>
      <w:rPr>
        <w:rFonts w:cs="Arial"/>
        <w:i/>
        <w:iCs/>
        <w:sz w:val="18"/>
        <w:szCs w:val="18"/>
        <w:lang w:val="en-GB"/>
      </w:rPr>
      <w:t>4</w:t>
    </w:r>
    <w:r w:rsidR="008223E3">
      <w:rPr>
        <w:rFonts w:cs="Arial"/>
        <w:i/>
        <w:iCs/>
        <w:sz w:val="18"/>
        <w:szCs w:val="18"/>
        <w:lang w:val="en-GB"/>
      </w:rPr>
      <w:t>/Annex</w:t>
    </w:r>
  </w:p>
  <w:p w14:paraId="1160F9ED" w14:textId="77777777" w:rsidR="001154AE" w:rsidRPr="001154AE" w:rsidRDefault="001154AE">
    <w:pPr>
      <w:pStyle w:val="Header"/>
      <w:rPr>
        <w:rFonts w:cs="Arial"/>
        <w:sz w:val="16"/>
        <w:szCs w:val="1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812F4" w14:textId="2CC4FEF1" w:rsidR="00A84EF6" w:rsidRPr="00F83AFB" w:rsidRDefault="00F83AFB" w:rsidP="00F83AFB">
    <w:pPr>
      <w:pStyle w:val="Heading7"/>
    </w:pPr>
    <w:r w:rsidRPr="00F83AFB">
      <w:t>UNEP/CMS/ScC-SC6/Doc.4</w:t>
    </w:r>
    <w:r w:rsidR="00DE66DE">
      <w:t>/Annex</w:t>
    </w:r>
  </w:p>
  <w:p w14:paraId="045BDF34" w14:textId="77777777" w:rsidR="00A84EF6" w:rsidRPr="00F83AFB" w:rsidRDefault="00A84EF6">
    <w:pPr>
      <w:pStyle w:val="Header"/>
      <w:rPr>
        <w:lang w:val="en-GB"/>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DD781" w14:textId="13AA3C1A" w:rsidR="00A84EF6" w:rsidRPr="00660A3F" w:rsidRDefault="00660A3F" w:rsidP="00660A3F">
    <w:pPr>
      <w:pStyle w:val="Heading6"/>
    </w:pPr>
    <w:r w:rsidRPr="00857DC4">
      <w:t>UNEP/CMS/ScC-SC6/Doc.</w:t>
    </w:r>
    <w:r>
      <w:t>4</w:t>
    </w:r>
    <w:r w:rsidR="00DE66DE">
      <w:t>/Annex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79E8D" w14:textId="2F12BB33" w:rsidR="004641A5" w:rsidRPr="004641A5" w:rsidRDefault="00335AE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660A3F">
      <w:rPr>
        <w:rFonts w:cs="Arial"/>
        <w:i/>
        <w:iCs/>
        <w:sz w:val="18"/>
        <w:szCs w:val="18"/>
        <w:lang w:val="en-GB"/>
      </w:rPr>
      <w:t>4</w:t>
    </w:r>
    <w:r w:rsidR="008223E3">
      <w:rPr>
        <w:rFonts w:cs="Arial"/>
        <w:i/>
        <w:iCs/>
        <w:sz w:val="18"/>
        <w:szCs w:val="18"/>
        <w:lang w:val="en-GB"/>
      </w:rPr>
      <w:t>/Annex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598D1" w14:textId="77777777" w:rsidR="00D3197C" w:rsidRDefault="00335AE5" w:rsidP="00D3197C">
    <w:pPr>
      <w:pStyle w:val="Header"/>
    </w:pPr>
    <w:r>
      <w:rPr>
        <w:noProof/>
      </w:rPr>
      <w:drawing>
        <wp:anchor distT="0" distB="0" distL="114300" distR="114300" simplePos="0" relativeHeight="251658242" behindDoc="0" locked="0" layoutInCell="1" allowOverlap="1" wp14:anchorId="64525E03" wp14:editId="46ED90FA">
          <wp:simplePos x="0" y="0"/>
          <wp:positionH relativeFrom="column">
            <wp:posOffset>-447040</wp:posOffset>
          </wp:positionH>
          <wp:positionV relativeFrom="paragraph">
            <wp:posOffset>-475615</wp:posOffset>
          </wp:positionV>
          <wp:extent cx="1342390" cy="1342390"/>
          <wp:effectExtent l="0" t="0" r="0" b="0"/>
          <wp:wrapNone/>
          <wp:docPr id="1181720381" name="Picture 1181720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22DF9246" wp14:editId="75FB5DE5">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1FA4935" w14:textId="77777777" w:rsidR="00D3197C" w:rsidRPr="006141FE" w:rsidRDefault="00335AE5" w:rsidP="00D3197C">
                          <w:pPr>
                            <w:ind w:left="86"/>
                            <w:rPr>
                              <w:rFonts w:cs="Arial"/>
                              <w:b/>
                              <w:spacing w:val="2"/>
                              <w:sz w:val="40"/>
                            </w:rPr>
                          </w:pPr>
                          <w:r w:rsidRPr="006141FE">
                            <w:rPr>
                              <w:rFonts w:cs="Arial"/>
                              <w:b/>
                              <w:spacing w:val="2"/>
                              <w:sz w:val="40"/>
                            </w:rPr>
                            <w:t xml:space="preserve">Convention on the Conservation of </w:t>
                          </w:r>
                        </w:p>
                        <w:p w14:paraId="39D75C62" w14:textId="77777777" w:rsidR="00D3197C" w:rsidRPr="006141FE" w:rsidRDefault="00335AE5"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xmlns:arto="http://schemas.microsoft.com/office/word/2006/arto">
          <w:pict>
            <v:shapetype w14:anchorId="22DF9246"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41FA4935" w14:textId="77777777" w:rsidR="00D3197C" w:rsidRPr="006141FE" w:rsidRDefault="00335AE5" w:rsidP="00D3197C">
                    <w:pPr>
                      <w:ind w:left="86"/>
                      <w:rPr>
                        <w:rFonts w:cs="Arial"/>
                        <w:b/>
                        <w:spacing w:val="2"/>
                        <w:sz w:val="40"/>
                      </w:rPr>
                    </w:pPr>
                    <w:r w:rsidRPr="006141FE">
                      <w:rPr>
                        <w:rFonts w:cs="Arial"/>
                        <w:b/>
                        <w:spacing w:val="2"/>
                        <w:sz w:val="40"/>
                      </w:rPr>
                      <w:t xml:space="preserve">Convention on the Conservation of </w:t>
                    </w:r>
                  </w:p>
                  <w:p w14:paraId="39D75C62" w14:textId="77777777" w:rsidR="00D3197C" w:rsidRPr="006141FE" w:rsidRDefault="00335AE5"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0" behindDoc="0" locked="0" layoutInCell="1" allowOverlap="1" wp14:anchorId="474E0B8F" wp14:editId="181E400C">
          <wp:simplePos x="0" y="0"/>
          <wp:positionH relativeFrom="column">
            <wp:posOffset>5610225</wp:posOffset>
          </wp:positionH>
          <wp:positionV relativeFrom="paragraph">
            <wp:posOffset>-337820</wp:posOffset>
          </wp:positionV>
          <wp:extent cx="646430" cy="906780"/>
          <wp:effectExtent l="0" t="0" r="1270" b="7620"/>
          <wp:wrapNone/>
          <wp:docPr id="814358628" name="Picture 81435862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9043C81"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9D70E" w14:textId="77777777" w:rsidR="00857DC4" w:rsidRPr="00857DC4" w:rsidRDefault="00335AE5" w:rsidP="00660A3F">
    <w:pPr>
      <w:pStyle w:val="Heading3"/>
    </w:pPr>
    <w:r w:rsidRPr="00857DC4">
      <w:t>UNEP/CMS/ScC-SC6/Doc.</w:t>
    </w:r>
    <w:r w:rsidR="00373A82">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1550B" w14:textId="57BBF127" w:rsidR="004641A5" w:rsidRPr="004641A5" w:rsidRDefault="00335AE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00610F">
      <w:rPr>
        <w:rFonts w:cs="Arial"/>
        <w:i/>
        <w:iCs/>
        <w:sz w:val="18"/>
        <w:szCs w:val="18"/>
        <w:lang w:val="en-GB"/>
      </w:rPr>
      <w:t>6</w:t>
    </w:r>
    <w:r w:rsidRPr="004641A5">
      <w:rPr>
        <w:rFonts w:cs="Arial"/>
        <w:i/>
        <w:iCs/>
        <w:sz w:val="18"/>
        <w:szCs w:val="18"/>
        <w:lang w:val="en-GB"/>
      </w:rPr>
      <w:t>/</w:t>
    </w:r>
    <w:r w:rsidR="0000610F">
      <w:rPr>
        <w:rFonts w:cs="Arial"/>
        <w:i/>
        <w:iCs/>
        <w:sz w:val="18"/>
        <w:szCs w:val="18"/>
        <w:lang w:val="en-GB"/>
      </w:rPr>
      <w:t>Doc.4</w:t>
    </w:r>
    <w:r w:rsidR="008223E3">
      <w:rPr>
        <w:rFonts w:cs="Arial"/>
        <w:i/>
        <w:iCs/>
        <w:sz w:val="18"/>
        <w:szCs w:val="18"/>
        <w:lang w:val="en-GB"/>
      </w:rPr>
      <w:t>/Annex</w:t>
    </w:r>
  </w:p>
  <w:p w14:paraId="148852AD" w14:textId="77777777" w:rsidR="004641A5" w:rsidRDefault="004641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46590" w14:textId="231AC4DB" w:rsidR="004641A5" w:rsidRPr="004641A5" w:rsidRDefault="00335AE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00610F">
      <w:rPr>
        <w:rFonts w:cs="Arial"/>
        <w:i/>
        <w:iCs/>
        <w:sz w:val="18"/>
        <w:szCs w:val="18"/>
        <w:lang w:val="en-GB"/>
      </w:rPr>
      <w:t>6/Doc..4</w:t>
    </w:r>
    <w:r w:rsidR="008223E3">
      <w:rPr>
        <w:rFonts w:cs="Arial"/>
        <w:i/>
        <w:iCs/>
        <w:sz w:val="18"/>
        <w:szCs w:val="18"/>
        <w:lang w:val="en-GB"/>
      </w:rPr>
      <w:t>/Annex</w:t>
    </w:r>
  </w:p>
  <w:p w14:paraId="31891975" w14:textId="77777777" w:rsidR="004641A5" w:rsidRDefault="004641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45F8" w14:textId="6D25B1F4" w:rsidR="001F56E8" w:rsidRPr="00660A3F" w:rsidRDefault="00660A3F" w:rsidP="00617BC4">
    <w:pPr>
      <w:pBdr>
        <w:bottom w:val="single" w:sz="4" w:space="1" w:color="auto"/>
      </w:pBdr>
      <w:spacing w:before="120"/>
      <w:jc w:val="right"/>
      <w:rPr>
        <w:rFonts w:cs="Arial"/>
        <w:i/>
        <w:iCs/>
        <w:sz w:val="18"/>
        <w:szCs w:val="18"/>
        <w:lang w:val="en-GB"/>
      </w:rPr>
    </w:pPr>
    <w:r w:rsidRPr="00660A3F">
      <w:rPr>
        <w:rFonts w:cs="Arial"/>
        <w:i/>
        <w:iCs/>
        <w:sz w:val="18"/>
        <w:szCs w:val="18"/>
        <w:lang w:val="en-GB"/>
      </w:rPr>
      <w:t xml:space="preserve"> </w:t>
    </w:r>
    <w:r w:rsidRPr="00857DC4">
      <w:rPr>
        <w:rFonts w:cs="Arial"/>
        <w:i/>
        <w:iCs/>
        <w:sz w:val="18"/>
        <w:szCs w:val="18"/>
        <w:lang w:val="en-GB"/>
      </w:rPr>
      <w:t>UNEP/CMS/ScC-SC6/Doc.</w:t>
    </w:r>
    <w:r>
      <w:rPr>
        <w:rFonts w:cs="Arial"/>
        <w:i/>
        <w:iCs/>
        <w:sz w:val="18"/>
        <w:szCs w:val="18"/>
        <w:lang w:val="en-GB"/>
      </w:rPr>
      <w:t>4</w:t>
    </w:r>
    <w:r w:rsidR="008223E3">
      <w:rPr>
        <w:rFonts w:cs="Arial"/>
        <w:i/>
        <w:iCs/>
        <w:sz w:val="18"/>
        <w:szCs w:val="18"/>
        <w:lang w:val="en-GB"/>
      </w:rPr>
      <w:t>/Annex</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F396A" w14:textId="4C233441" w:rsidR="005F2D6C" w:rsidRPr="00660A3F" w:rsidRDefault="00660A3F" w:rsidP="00660A3F">
    <w:pPr>
      <w:pBdr>
        <w:bottom w:val="single" w:sz="4" w:space="1" w:color="auto"/>
      </w:pBdr>
      <w:spacing w:before="120"/>
      <w:rPr>
        <w:rFonts w:cs="Arial"/>
        <w:i/>
        <w:iCs/>
        <w:sz w:val="18"/>
        <w:szCs w:val="18"/>
        <w:lang w:val="en-GB"/>
      </w:rPr>
    </w:pPr>
    <w:r w:rsidRPr="00857DC4">
      <w:rPr>
        <w:rFonts w:cs="Arial"/>
        <w:i/>
        <w:iCs/>
        <w:sz w:val="18"/>
        <w:szCs w:val="18"/>
        <w:lang w:val="en-GB"/>
      </w:rPr>
      <w:t>UNEP/CMS/ScC-SC6/Doc.</w:t>
    </w:r>
    <w:r>
      <w:rPr>
        <w:rFonts w:cs="Arial"/>
        <w:i/>
        <w:iCs/>
        <w:sz w:val="18"/>
        <w:szCs w:val="18"/>
        <w:lang w:val="en-GB"/>
      </w:rPr>
      <w:t>4</w:t>
    </w:r>
    <w:r w:rsidR="008223E3">
      <w:rPr>
        <w:rFonts w:cs="Arial"/>
        <w:i/>
        <w:iCs/>
        <w:sz w:val="18"/>
        <w:szCs w:val="18"/>
        <w:lang w:val="en-GB"/>
      </w:rPr>
      <w:t>/Annex</w:t>
    </w:r>
  </w:p>
  <w:p w14:paraId="196A5181" w14:textId="77777777" w:rsidR="005F2D6C" w:rsidRPr="00160DD7" w:rsidRDefault="005F2D6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77539" w14:textId="0B63DEEE" w:rsidR="005F2D6C" w:rsidRPr="00660A3F" w:rsidRDefault="00660A3F" w:rsidP="00660A3F">
    <w:pPr>
      <w:pStyle w:val="Heading6"/>
    </w:pPr>
    <w:r w:rsidRPr="00857DC4">
      <w:t>UNEP/CMS/ScC-SC6/Doc.</w:t>
    </w:r>
    <w:r>
      <w:t>4</w:t>
    </w:r>
    <w:r w:rsidR="008223E3">
      <w:t>/Annex</w:t>
    </w:r>
  </w:p>
  <w:p w14:paraId="1C78D42A" w14:textId="77777777" w:rsidR="005F2D6C" w:rsidRPr="00B80B2C" w:rsidRDefault="005F2D6C" w:rsidP="005F2D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F1ED6"/>
    <w:multiLevelType w:val="hybridMultilevel"/>
    <w:tmpl w:val="44389A96"/>
    <w:lvl w:ilvl="0" w:tplc="C67C1882">
      <w:start w:val="1"/>
      <w:numFmt w:val="bullet"/>
      <w:lvlText w:val=""/>
      <w:lvlJc w:val="left"/>
      <w:pPr>
        <w:ind w:left="720" w:hanging="360"/>
      </w:pPr>
      <w:rPr>
        <w:rFonts w:ascii="Symbol" w:hAnsi="Symbol" w:hint="default"/>
      </w:rPr>
    </w:lvl>
    <w:lvl w:ilvl="1" w:tplc="8DEC1318" w:tentative="1">
      <w:start w:val="1"/>
      <w:numFmt w:val="bullet"/>
      <w:lvlText w:val="o"/>
      <w:lvlJc w:val="left"/>
      <w:pPr>
        <w:ind w:left="1440" w:hanging="360"/>
      </w:pPr>
      <w:rPr>
        <w:rFonts w:ascii="Courier New" w:hAnsi="Courier New" w:cs="Courier New" w:hint="default"/>
      </w:rPr>
    </w:lvl>
    <w:lvl w:ilvl="2" w:tplc="C6B6EF14" w:tentative="1">
      <w:start w:val="1"/>
      <w:numFmt w:val="bullet"/>
      <w:lvlText w:val=""/>
      <w:lvlJc w:val="left"/>
      <w:pPr>
        <w:ind w:left="2160" w:hanging="360"/>
      </w:pPr>
      <w:rPr>
        <w:rFonts w:ascii="Wingdings" w:hAnsi="Wingdings" w:hint="default"/>
      </w:rPr>
    </w:lvl>
    <w:lvl w:ilvl="3" w:tplc="7D244434" w:tentative="1">
      <w:start w:val="1"/>
      <w:numFmt w:val="bullet"/>
      <w:lvlText w:val=""/>
      <w:lvlJc w:val="left"/>
      <w:pPr>
        <w:ind w:left="2880" w:hanging="360"/>
      </w:pPr>
      <w:rPr>
        <w:rFonts w:ascii="Symbol" w:hAnsi="Symbol" w:hint="default"/>
      </w:rPr>
    </w:lvl>
    <w:lvl w:ilvl="4" w:tplc="FF782D5C" w:tentative="1">
      <w:start w:val="1"/>
      <w:numFmt w:val="bullet"/>
      <w:lvlText w:val="o"/>
      <w:lvlJc w:val="left"/>
      <w:pPr>
        <w:ind w:left="3600" w:hanging="360"/>
      </w:pPr>
      <w:rPr>
        <w:rFonts w:ascii="Courier New" w:hAnsi="Courier New" w:cs="Courier New" w:hint="default"/>
      </w:rPr>
    </w:lvl>
    <w:lvl w:ilvl="5" w:tplc="AB5EB27C" w:tentative="1">
      <w:start w:val="1"/>
      <w:numFmt w:val="bullet"/>
      <w:lvlText w:val=""/>
      <w:lvlJc w:val="left"/>
      <w:pPr>
        <w:ind w:left="4320" w:hanging="360"/>
      </w:pPr>
      <w:rPr>
        <w:rFonts w:ascii="Wingdings" w:hAnsi="Wingdings" w:hint="default"/>
      </w:rPr>
    </w:lvl>
    <w:lvl w:ilvl="6" w:tplc="EC840132" w:tentative="1">
      <w:start w:val="1"/>
      <w:numFmt w:val="bullet"/>
      <w:lvlText w:val=""/>
      <w:lvlJc w:val="left"/>
      <w:pPr>
        <w:ind w:left="5040" w:hanging="360"/>
      </w:pPr>
      <w:rPr>
        <w:rFonts w:ascii="Symbol" w:hAnsi="Symbol" w:hint="default"/>
      </w:rPr>
    </w:lvl>
    <w:lvl w:ilvl="7" w:tplc="26C0F732" w:tentative="1">
      <w:start w:val="1"/>
      <w:numFmt w:val="bullet"/>
      <w:lvlText w:val="o"/>
      <w:lvlJc w:val="left"/>
      <w:pPr>
        <w:ind w:left="5760" w:hanging="360"/>
      </w:pPr>
      <w:rPr>
        <w:rFonts w:ascii="Courier New" w:hAnsi="Courier New" w:cs="Courier New" w:hint="default"/>
      </w:rPr>
    </w:lvl>
    <w:lvl w:ilvl="8" w:tplc="EA706736" w:tentative="1">
      <w:start w:val="1"/>
      <w:numFmt w:val="bullet"/>
      <w:lvlText w:val=""/>
      <w:lvlJc w:val="left"/>
      <w:pPr>
        <w:ind w:left="6480" w:hanging="360"/>
      </w:pPr>
      <w:rPr>
        <w:rFonts w:ascii="Wingdings" w:hAnsi="Wingdings" w:hint="default"/>
      </w:rPr>
    </w:lvl>
  </w:abstractNum>
  <w:abstractNum w:abstractNumId="1" w15:restartNumberingAfterBreak="0">
    <w:nsid w:val="0A587FDC"/>
    <w:multiLevelType w:val="multilevel"/>
    <w:tmpl w:val="CAAA6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7204D"/>
    <w:multiLevelType w:val="hybridMultilevel"/>
    <w:tmpl w:val="E9146484"/>
    <w:lvl w:ilvl="0" w:tplc="FCD06304">
      <w:start w:val="1"/>
      <w:numFmt w:val="bullet"/>
      <w:lvlText w:val=""/>
      <w:lvlJc w:val="left"/>
      <w:pPr>
        <w:ind w:left="720" w:hanging="360"/>
      </w:pPr>
      <w:rPr>
        <w:rFonts w:ascii="Symbol" w:hAnsi="Symbol" w:hint="default"/>
      </w:rPr>
    </w:lvl>
    <w:lvl w:ilvl="1" w:tplc="29283DA4" w:tentative="1">
      <w:start w:val="1"/>
      <w:numFmt w:val="bullet"/>
      <w:lvlText w:val="o"/>
      <w:lvlJc w:val="left"/>
      <w:pPr>
        <w:ind w:left="1440" w:hanging="360"/>
      </w:pPr>
      <w:rPr>
        <w:rFonts w:ascii="Courier New" w:hAnsi="Courier New" w:cs="Courier New" w:hint="default"/>
      </w:rPr>
    </w:lvl>
    <w:lvl w:ilvl="2" w:tplc="2D708242" w:tentative="1">
      <w:start w:val="1"/>
      <w:numFmt w:val="bullet"/>
      <w:lvlText w:val=""/>
      <w:lvlJc w:val="left"/>
      <w:pPr>
        <w:ind w:left="2160" w:hanging="360"/>
      </w:pPr>
      <w:rPr>
        <w:rFonts w:ascii="Wingdings" w:hAnsi="Wingdings" w:hint="default"/>
      </w:rPr>
    </w:lvl>
    <w:lvl w:ilvl="3" w:tplc="9CB20906" w:tentative="1">
      <w:start w:val="1"/>
      <w:numFmt w:val="bullet"/>
      <w:lvlText w:val=""/>
      <w:lvlJc w:val="left"/>
      <w:pPr>
        <w:ind w:left="2880" w:hanging="360"/>
      </w:pPr>
      <w:rPr>
        <w:rFonts w:ascii="Symbol" w:hAnsi="Symbol" w:hint="default"/>
      </w:rPr>
    </w:lvl>
    <w:lvl w:ilvl="4" w:tplc="ACEE9124" w:tentative="1">
      <w:start w:val="1"/>
      <w:numFmt w:val="bullet"/>
      <w:lvlText w:val="o"/>
      <w:lvlJc w:val="left"/>
      <w:pPr>
        <w:ind w:left="3600" w:hanging="360"/>
      </w:pPr>
      <w:rPr>
        <w:rFonts w:ascii="Courier New" w:hAnsi="Courier New" w:cs="Courier New" w:hint="default"/>
      </w:rPr>
    </w:lvl>
    <w:lvl w:ilvl="5" w:tplc="778A7D20" w:tentative="1">
      <w:start w:val="1"/>
      <w:numFmt w:val="bullet"/>
      <w:lvlText w:val=""/>
      <w:lvlJc w:val="left"/>
      <w:pPr>
        <w:ind w:left="4320" w:hanging="360"/>
      </w:pPr>
      <w:rPr>
        <w:rFonts w:ascii="Wingdings" w:hAnsi="Wingdings" w:hint="default"/>
      </w:rPr>
    </w:lvl>
    <w:lvl w:ilvl="6" w:tplc="CBECDC20" w:tentative="1">
      <w:start w:val="1"/>
      <w:numFmt w:val="bullet"/>
      <w:lvlText w:val=""/>
      <w:lvlJc w:val="left"/>
      <w:pPr>
        <w:ind w:left="5040" w:hanging="360"/>
      </w:pPr>
      <w:rPr>
        <w:rFonts w:ascii="Symbol" w:hAnsi="Symbol" w:hint="default"/>
      </w:rPr>
    </w:lvl>
    <w:lvl w:ilvl="7" w:tplc="340E459A" w:tentative="1">
      <w:start w:val="1"/>
      <w:numFmt w:val="bullet"/>
      <w:lvlText w:val="o"/>
      <w:lvlJc w:val="left"/>
      <w:pPr>
        <w:ind w:left="5760" w:hanging="360"/>
      </w:pPr>
      <w:rPr>
        <w:rFonts w:ascii="Courier New" w:hAnsi="Courier New" w:cs="Courier New" w:hint="default"/>
      </w:rPr>
    </w:lvl>
    <w:lvl w:ilvl="8" w:tplc="AAC0292A"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D88E5B7C">
      <w:start w:val="1"/>
      <w:numFmt w:val="lowerLetter"/>
      <w:lvlText w:val="(%1)"/>
      <w:lvlJc w:val="left"/>
      <w:pPr>
        <w:ind w:left="720" w:hanging="360"/>
      </w:pPr>
      <w:rPr>
        <w:rFonts w:hint="default"/>
      </w:rPr>
    </w:lvl>
    <w:lvl w:ilvl="1" w:tplc="0E0656E4" w:tentative="1">
      <w:start w:val="1"/>
      <w:numFmt w:val="lowerLetter"/>
      <w:lvlText w:val="%2."/>
      <w:lvlJc w:val="left"/>
      <w:pPr>
        <w:ind w:left="1440" w:hanging="360"/>
      </w:pPr>
    </w:lvl>
    <w:lvl w:ilvl="2" w:tplc="BFF0151A" w:tentative="1">
      <w:start w:val="1"/>
      <w:numFmt w:val="lowerRoman"/>
      <w:lvlText w:val="%3."/>
      <w:lvlJc w:val="right"/>
      <w:pPr>
        <w:ind w:left="2160" w:hanging="180"/>
      </w:pPr>
    </w:lvl>
    <w:lvl w:ilvl="3" w:tplc="D32AB31A" w:tentative="1">
      <w:start w:val="1"/>
      <w:numFmt w:val="decimal"/>
      <w:lvlText w:val="%4."/>
      <w:lvlJc w:val="left"/>
      <w:pPr>
        <w:ind w:left="2880" w:hanging="360"/>
      </w:pPr>
    </w:lvl>
    <w:lvl w:ilvl="4" w:tplc="947C0038" w:tentative="1">
      <w:start w:val="1"/>
      <w:numFmt w:val="lowerLetter"/>
      <w:lvlText w:val="%5."/>
      <w:lvlJc w:val="left"/>
      <w:pPr>
        <w:ind w:left="3600" w:hanging="360"/>
      </w:pPr>
    </w:lvl>
    <w:lvl w:ilvl="5" w:tplc="CC94E20C" w:tentative="1">
      <w:start w:val="1"/>
      <w:numFmt w:val="lowerRoman"/>
      <w:lvlText w:val="%6."/>
      <w:lvlJc w:val="right"/>
      <w:pPr>
        <w:ind w:left="4320" w:hanging="180"/>
      </w:pPr>
    </w:lvl>
    <w:lvl w:ilvl="6" w:tplc="64BE6986" w:tentative="1">
      <w:start w:val="1"/>
      <w:numFmt w:val="decimal"/>
      <w:lvlText w:val="%7."/>
      <w:lvlJc w:val="left"/>
      <w:pPr>
        <w:ind w:left="5040" w:hanging="360"/>
      </w:pPr>
    </w:lvl>
    <w:lvl w:ilvl="7" w:tplc="DB40AECA" w:tentative="1">
      <w:start w:val="1"/>
      <w:numFmt w:val="lowerLetter"/>
      <w:lvlText w:val="%8."/>
      <w:lvlJc w:val="left"/>
      <w:pPr>
        <w:ind w:left="5760" w:hanging="360"/>
      </w:pPr>
    </w:lvl>
    <w:lvl w:ilvl="8" w:tplc="053E66D4"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3A1E0524">
      <w:start w:val="1"/>
      <w:numFmt w:val="upperRoman"/>
      <w:lvlText w:val="%1."/>
      <w:lvlJc w:val="left"/>
      <w:pPr>
        <w:tabs>
          <w:tab w:val="num" w:pos="1080"/>
        </w:tabs>
        <w:ind w:left="1080" w:hanging="720"/>
      </w:pPr>
      <w:rPr>
        <w:rFonts w:hint="default"/>
      </w:rPr>
    </w:lvl>
    <w:lvl w:ilvl="1" w:tplc="B6C2E2BA" w:tentative="1">
      <w:start w:val="1"/>
      <w:numFmt w:val="lowerLetter"/>
      <w:lvlText w:val="%2."/>
      <w:lvlJc w:val="left"/>
      <w:pPr>
        <w:ind w:left="1440" w:hanging="360"/>
      </w:pPr>
    </w:lvl>
    <w:lvl w:ilvl="2" w:tplc="96C2F400" w:tentative="1">
      <w:start w:val="1"/>
      <w:numFmt w:val="lowerRoman"/>
      <w:lvlText w:val="%3."/>
      <w:lvlJc w:val="right"/>
      <w:pPr>
        <w:ind w:left="2160" w:hanging="180"/>
      </w:pPr>
    </w:lvl>
    <w:lvl w:ilvl="3" w:tplc="405EE296" w:tentative="1">
      <w:start w:val="1"/>
      <w:numFmt w:val="decimal"/>
      <w:lvlText w:val="%4."/>
      <w:lvlJc w:val="left"/>
      <w:pPr>
        <w:ind w:left="2880" w:hanging="360"/>
      </w:pPr>
    </w:lvl>
    <w:lvl w:ilvl="4" w:tplc="5224B8C0" w:tentative="1">
      <w:start w:val="1"/>
      <w:numFmt w:val="lowerLetter"/>
      <w:lvlText w:val="%5."/>
      <w:lvlJc w:val="left"/>
      <w:pPr>
        <w:ind w:left="3600" w:hanging="360"/>
      </w:pPr>
    </w:lvl>
    <w:lvl w:ilvl="5" w:tplc="1446063E" w:tentative="1">
      <w:start w:val="1"/>
      <w:numFmt w:val="lowerRoman"/>
      <w:lvlText w:val="%6."/>
      <w:lvlJc w:val="right"/>
      <w:pPr>
        <w:ind w:left="4320" w:hanging="180"/>
      </w:pPr>
    </w:lvl>
    <w:lvl w:ilvl="6" w:tplc="C96E3A4A" w:tentative="1">
      <w:start w:val="1"/>
      <w:numFmt w:val="decimal"/>
      <w:lvlText w:val="%7."/>
      <w:lvlJc w:val="left"/>
      <w:pPr>
        <w:ind w:left="5040" w:hanging="360"/>
      </w:pPr>
    </w:lvl>
    <w:lvl w:ilvl="7" w:tplc="B6E2B33C" w:tentative="1">
      <w:start w:val="1"/>
      <w:numFmt w:val="lowerLetter"/>
      <w:lvlText w:val="%8."/>
      <w:lvlJc w:val="left"/>
      <w:pPr>
        <w:ind w:left="5760" w:hanging="360"/>
      </w:pPr>
    </w:lvl>
    <w:lvl w:ilvl="8" w:tplc="9D9E4ABE"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6E18EEA6">
      <w:start w:val="1"/>
      <w:numFmt w:val="lowerLetter"/>
      <w:lvlText w:val="%1."/>
      <w:lvlJc w:val="left"/>
      <w:pPr>
        <w:ind w:left="720" w:hanging="360"/>
      </w:pPr>
      <w:rPr>
        <w:rFonts w:hint="default"/>
      </w:rPr>
    </w:lvl>
    <w:lvl w:ilvl="1" w:tplc="EE002DA2" w:tentative="1">
      <w:start w:val="1"/>
      <w:numFmt w:val="lowerLetter"/>
      <w:lvlText w:val="%2."/>
      <w:lvlJc w:val="left"/>
      <w:pPr>
        <w:ind w:left="1440" w:hanging="360"/>
      </w:pPr>
    </w:lvl>
    <w:lvl w:ilvl="2" w:tplc="F7BCAB62" w:tentative="1">
      <w:start w:val="1"/>
      <w:numFmt w:val="lowerRoman"/>
      <w:lvlText w:val="%3."/>
      <w:lvlJc w:val="right"/>
      <w:pPr>
        <w:ind w:left="2160" w:hanging="180"/>
      </w:pPr>
    </w:lvl>
    <w:lvl w:ilvl="3" w:tplc="3B904DC6" w:tentative="1">
      <w:start w:val="1"/>
      <w:numFmt w:val="decimal"/>
      <w:lvlText w:val="%4."/>
      <w:lvlJc w:val="left"/>
      <w:pPr>
        <w:ind w:left="2880" w:hanging="360"/>
      </w:pPr>
    </w:lvl>
    <w:lvl w:ilvl="4" w:tplc="384A00C0" w:tentative="1">
      <w:start w:val="1"/>
      <w:numFmt w:val="lowerLetter"/>
      <w:lvlText w:val="%5."/>
      <w:lvlJc w:val="left"/>
      <w:pPr>
        <w:ind w:left="3600" w:hanging="360"/>
      </w:pPr>
    </w:lvl>
    <w:lvl w:ilvl="5" w:tplc="02F24A0E" w:tentative="1">
      <w:start w:val="1"/>
      <w:numFmt w:val="lowerRoman"/>
      <w:lvlText w:val="%6."/>
      <w:lvlJc w:val="right"/>
      <w:pPr>
        <w:ind w:left="4320" w:hanging="180"/>
      </w:pPr>
    </w:lvl>
    <w:lvl w:ilvl="6" w:tplc="50E4C152" w:tentative="1">
      <w:start w:val="1"/>
      <w:numFmt w:val="decimal"/>
      <w:lvlText w:val="%7."/>
      <w:lvlJc w:val="left"/>
      <w:pPr>
        <w:ind w:left="5040" w:hanging="360"/>
      </w:pPr>
    </w:lvl>
    <w:lvl w:ilvl="7" w:tplc="0DC224A4" w:tentative="1">
      <w:start w:val="1"/>
      <w:numFmt w:val="lowerLetter"/>
      <w:lvlText w:val="%8."/>
      <w:lvlJc w:val="left"/>
      <w:pPr>
        <w:ind w:left="5760" w:hanging="360"/>
      </w:pPr>
    </w:lvl>
    <w:lvl w:ilvl="8" w:tplc="FA0AEDFA" w:tentative="1">
      <w:start w:val="1"/>
      <w:numFmt w:val="lowerRoman"/>
      <w:lvlText w:val="%9."/>
      <w:lvlJc w:val="right"/>
      <w:pPr>
        <w:ind w:left="6480" w:hanging="180"/>
      </w:pPr>
    </w:lvl>
  </w:abstractNum>
  <w:abstractNum w:abstractNumId="6" w15:restartNumberingAfterBreak="0">
    <w:nsid w:val="3430628C"/>
    <w:multiLevelType w:val="hybridMultilevel"/>
    <w:tmpl w:val="78E427B4"/>
    <w:lvl w:ilvl="0" w:tplc="2D5697D2">
      <w:start w:val="1"/>
      <w:numFmt w:val="upperRoman"/>
      <w:lvlText w:val="%1."/>
      <w:lvlJc w:val="left"/>
      <w:pPr>
        <w:tabs>
          <w:tab w:val="num" w:pos="1080"/>
        </w:tabs>
        <w:ind w:left="1080" w:hanging="720"/>
      </w:pPr>
      <w:rPr>
        <w:rFonts w:hint="default"/>
        <w:i/>
      </w:rPr>
    </w:lvl>
    <w:lvl w:ilvl="1" w:tplc="C31209BA">
      <w:start w:val="1"/>
      <w:numFmt w:val="lowerLetter"/>
      <w:lvlText w:val="%2."/>
      <w:lvlJc w:val="left"/>
      <w:pPr>
        <w:ind w:left="1440" w:hanging="360"/>
      </w:pPr>
      <w:rPr>
        <w:b/>
      </w:rPr>
    </w:lvl>
    <w:lvl w:ilvl="2" w:tplc="97E0D238" w:tentative="1">
      <w:start w:val="1"/>
      <w:numFmt w:val="lowerRoman"/>
      <w:lvlText w:val="%3."/>
      <w:lvlJc w:val="right"/>
      <w:pPr>
        <w:ind w:left="2160" w:hanging="180"/>
      </w:pPr>
    </w:lvl>
    <w:lvl w:ilvl="3" w:tplc="68200A6A" w:tentative="1">
      <w:start w:val="1"/>
      <w:numFmt w:val="decimal"/>
      <w:lvlText w:val="%4."/>
      <w:lvlJc w:val="left"/>
      <w:pPr>
        <w:ind w:left="2880" w:hanging="360"/>
      </w:pPr>
    </w:lvl>
    <w:lvl w:ilvl="4" w:tplc="FE3CE17C" w:tentative="1">
      <w:start w:val="1"/>
      <w:numFmt w:val="lowerLetter"/>
      <w:lvlText w:val="%5."/>
      <w:lvlJc w:val="left"/>
      <w:pPr>
        <w:ind w:left="3600" w:hanging="360"/>
      </w:pPr>
    </w:lvl>
    <w:lvl w:ilvl="5" w:tplc="E3980106" w:tentative="1">
      <w:start w:val="1"/>
      <w:numFmt w:val="lowerRoman"/>
      <w:lvlText w:val="%6."/>
      <w:lvlJc w:val="right"/>
      <w:pPr>
        <w:ind w:left="4320" w:hanging="180"/>
      </w:pPr>
    </w:lvl>
    <w:lvl w:ilvl="6" w:tplc="99B65AB4" w:tentative="1">
      <w:start w:val="1"/>
      <w:numFmt w:val="decimal"/>
      <w:lvlText w:val="%7."/>
      <w:lvlJc w:val="left"/>
      <w:pPr>
        <w:ind w:left="5040" w:hanging="360"/>
      </w:pPr>
    </w:lvl>
    <w:lvl w:ilvl="7" w:tplc="3620BFB2" w:tentative="1">
      <w:start w:val="1"/>
      <w:numFmt w:val="lowerLetter"/>
      <w:lvlText w:val="%8."/>
      <w:lvlJc w:val="left"/>
      <w:pPr>
        <w:ind w:left="5760" w:hanging="360"/>
      </w:pPr>
    </w:lvl>
    <w:lvl w:ilvl="8" w:tplc="BD8A0B7A" w:tentative="1">
      <w:start w:val="1"/>
      <w:numFmt w:val="lowerRoman"/>
      <w:lvlText w:val="%9."/>
      <w:lvlJc w:val="right"/>
      <w:pPr>
        <w:ind w:left="6480" w:hanging="180"/>
      </w:pPr>
    </w:lvl>
  </w:abstractNum>
  <w:abstractNum w:abstractNumId="7" w15:restartNumberingAfterBreak="0">
    <w:nsid w:val="42DF1E78"/>
    <w:multiLevelType w:val="hybridMultilevel"/>
    <w:tmpl w:val="A97217A6"/>
    <w:lvl w:ilvl="0" w:tplc="B6D0DFAA">
      <w:start w:val="2021"/>
      <w:numFmt w:val="bullet"/>
      <w:lvlText w:val="-"/>
      <w:lvlJc w:val="left"/>
      <w:pPr>
        <w:ind w:left="430" w:hanging="360"/>
      </w:pPr>
      <w:rPr>
        <w:rFonts w:ascii="Arial" w:eastAsia="Times New Roman" w:hAnsi="Arial" w:cs="Arial" w:hint="default"/>
      </w:rPr>
    </w:lvl>
    <w:lvl w:ilvl="1" w:tplc="0E2E4FBC" w:tentative="1">
      <w:start w:val="1"/>
      <w:numFmt w:val="bullet"/>
      <w:lvlText w:val="o"/>
      <w:lvlJc w:val="left"/>
      <w:pPr>
        <w:ind w:left="1150" w:hanging="360"/>
      </w:pPr>
      <w:rPr>
        <w:rFonts w:ascii="Courier New" w:hAnsi="Courier New" w:cs="Courier New" w:hint="default"/>
      </w:rPr>
    </w:lvl>
    <w:lvl w:ilvl="2" w:tplc="4F92E248" w:tentative="1">
      <w:start w:val="1"/>
      <w:numFmt w:val="bullet"/>
      <w:lvlText w:val=""/>
      <w:lvlJc w:val="left"/>
      <w:pPr>
        <w:ind w:left="1870" w:hanging="360"/>
      </w:pPr>
      <w:rPr>
        <w:rFonts w:ascii="Wingdings" w:hAnsi="Wingdings" w:hint="default"/>
      </w:rPr>
    </w:lvl>
    <w:lvl w:ilvl="3" w:tplc="883CED76" w:tentative="1">
      <w:start w:val="1"/>
      <w:numFmt w:val="bullet"/>
      <w:lvlText w:val=""/>
      <w:lvlJc w:val="left"/>
      <w:pPr>
        <w:ind w:left="2590" w:hanging="360"/>
      </w:pPr>
      <w:rPr>
        <w:rFonts w:ascii="Symbol" w:hAnsi="Symbol" w:hint="default"/>
      </w:rPr>
    </w:lvl>
    <w:lvl w:ilvl="4" w:tplc="895ACB20" w:tentative="1">
      <w:start w:val="1"/>
      <w:numFmt w:val="bullet"/>
      <w:lvlText w:val="o"/>
      <w:lvlJc w:val="left"/>
      <w:pPr>
        <w:ind w:left="3310" w:hanging="360"/>
      </w:pPr>
      <w:rPr>
        <w:rFonts w:ascii="Courier New" w:hAnsi="Courier New" w:cs="Courier New" w:hint="default"/>
      </w:rPr>
    </w:lvl>
    <w:lvl w:ilvl="5" w:tplc="045A306E" w:tentative="1">
      <w:start w:val="1"/>
      <w:numFmt w:val="bullet"/>
      <w:lvlText w:val=""/>
      <w:lvlJc w:val="left"/>
      <w:pPr>
        <w:ind w:left="4030" w:hanging="360"/>
      </w:pPr>
      <w:rPr>
        <w:rFonts w:ascii="Wingdings" w:hAnsi="Wingdings" w:hint="default"/>
      </w:rPr>
    </w:lvl>
    <w:lvl w:ilvl="6" w:tplc="3982C118" w:tentative="1">
      <w:start w:val="1"/>
      <w:numFmt w:val="bullet"/>
      <w:lvlText w:val=""/>
      <w:lvlJc w:val="left"/>
      <w:pPr>
        <w:ind w:left="4750" w:hanging="360"/>
      </w:pPr>
      <w:rPr>
        <w:rFonts w:ascii="Symbol" w:hAnsi="Symbol" w:hint="default"/>
      </w:rPr>
    </w:lvl>
    <w:lvl w:ilvl="7" w:tplc="2B081786" w:tentative="1">
      <w:start w:val="1"/>
      <w:numFmt w:val="bullet"/>
      <w:lvlText w:val="o"/>
      <w:lvlJc w:val="left"/>
      <w:pPr>
        <w:ind w:left="5470" w:hanging="360"/>
      </w:pPr>
      <w:rPr>
        <w:rFonts w:ascii="Courier New" w:hAnsi="Courier New" w:cs="Courier New" w:hint="default"/>
      </w:rPr>
    </w:lvl>
    <w:lvl w:ilvl="8" w:tplc="F1642F74" w:tentative="1">
      <w:start w:val="1"/>
      <w:numFmt w:val="bullet"/>
      <w:lvlText w:val=""/>
      <w:lvlJc w:val="left"/>
      <w:pPr>
        <w:ind w:left="6190" w:hanging="360"/>
      </w:pPr>
      <w:rPr>
        <w:rFonts w:ascii="Wingdings" w:hAnsi="Wingdings" w:hint="default"/>
      </w:rPr>
    </w:lvl>
  </w:abstractNum>
  <w:abstractNum w:abstractNumId="8" w15:restartNumberingAfterBreak="0">
    <w:nsid w:val="43EC011F"/>
    <w:multiLevelType w:val="hybridMultilevel"/>
    <w:tmpl w:val="5E902664"/>
    <w:lvl w:ilvl="0" w:tplc="C2CEE258">
      <w:start w:val="1"/>
      <w:numFmt w:val="decimal"/>
      <w:lvlText w:val="%1."/>
      <w:lvlJc w:val="left"/>
      <w:pPr>
        <w:ind w:left="720" w:hanging="360"/>
      </w:pPr>
      <w:rPr>
        <w:lang w:val="en-US"/>
      </w:rPr>
    </w:lvl>
    <w:lvl w:ilvl="1" w:tplc="050AD254">
      <w:start w:val="1"/>
      <w:numFmt w:val="lowerLetter"/>
      <w:lvlText w:val="%2."/>
      <w:lvlJc w:val="left"/>
      <w:pPr>
        <w:ind w:left="1440" w:hanging="360"/>
      </w:pPr>
    </w:lvl>
    <w:lvl w:ilvl="2" w:tplc="9ABED3C0">
      <w:start w:val="1"/>
      <w:numFmt w:val="lowerRoman"/>
      <w:lvlText w:val="%3."/>
      <w:lvlJc w:val="right"/>
      <w:pPr>
        <w:ind w:left="2160" w:hanging="180"/>
      </w:pPr>
    </w:lvl>
    <w:lvl w:ilvl="3" w:tplc="E85A7F1A">
      <w:start w:val="1"/>
      <w:numFmt w:val="decimal"/>
      <w:lvlText w:val="%4."/>
      <w:lvlJc w:val="left"/>
      <w:pPr>
        <w:ind w:left="2880" w:hanging="360"/>
      </w:pPr>
    </w:lvl>
    <w:lvl w:ilvl="4" w:tplc="AC6AF73A">
      <w:start w:val="1"/>
      <w:numFmt w:val="lowerLetter"/>
      <w:lvlText w:val="%5."/>
      <w:lvlJc w:val="left"/>
      <w:pPr>
        <w:ind w:left="3600" w:hanging="360"/>
      </w:pPr>
    </w:lvl>
    <w:lvl w:ilvl="5" w:tplc="264A69C2">
      <w:start w:val="1"/>
      <w:numFmt w:val="lowerRoman"/>
      <w:lvlText w:val="%6."/>
      <w:lvlJc w:val="right"/>
      <w:pPr>
        <w:ind w:left="4320" w:hanging="180"/>
      </w:pPr>
    </w:lvl>
    <w:lvl w:ilvl="6" w:tplc="D018CCF8">
      <w:start w:val="1"/>
      <w:numFmt w:val="decimal"/>
      <w:lvlText w:val="%7."/>
      <w:lvlJc w:val="left"/>
      <w:pPr>
        <w:ind w:left="5040" w:hanging="360"/>
      </w:pPr>
    </w:lvl>
    <w:lvl w:ilvl="7" w:tplc="D8F02920">
      <w:start w:val="1"/>
      <w:numFmt w:val="lowerLetter"/>
      <w:lvlText w:val="%8."/>
      <w:lvlJc w:val="left"/>
      <w:pPr>
        <w:ind w:left="5760" w:hanging="360"/>
      </w:pPr>
    </w:lvl>
    <w:lvl w:ilvl="8" w:tplc="320A05F0">
      <w:start w:val="1"/>
      <w:numFmt w:val="lowerRoman"/>
      <w:lvlText w:val="%9."/>
      <w:lvlJc w:val="right"/>
      <w:pPr>
        <w:ind w:left="6480" w:hanging="180"/>
      </w:pPr>
    </w:lvl>
  </w:abstractNum>
  <w:abstractNum w:abstractNumId="9" w15:restartNumberingAfterBreak="0">
    <w:nsid w:val="458C5347"/>
    <w:multiLevelType w:val="hybridMultilevel"/>
    <w:tmpl w:val="82429F72"/>
    <w:lvl w:ilvl="0" w:tplc="BC7A4CD6">
      <w:start w:val="1"/>
      <w:numFmt w:val="lowerLetter"/>
      <w:lvlText w:val="%1."/>
      <w:lvlJc w:val="left"/>
      <w:pPr>
        <w:ind w:left="644" w:hanging="360"/>
      </w:pPr>
      <w:rPr>
        <w:b w:val="0"/>
        <w:bCs w:val="0"/>
      </w:rPr>
    </w:lvl>
    <w:lvl w:ilvl="1" w:tplc="FBFA3E20" w:tentative="1">
      <w:start w:val="1"/>
      <w:numFmt w:val="lowerLetter"/>
      <w:lvlText w:val="%2."/>
      <w:lvlJc w:val="left"/>
      <w:pPr>
        <w:ind w:left="1364" w:hanging="360"/>
      </w:pPr>
    </w:lvl>
    <w:lvl w:ilvl="2" w:tplc="BBD21E48" w:tentative="1">
      <w:start w:val="1"/>
      <w:numFmt w:val="lowerRoman"/>
      <w:lvlText w:val="%3."/>
      <w:lvlJc w:val="right"/>
      <w:pPr>
        <w:ind w:left="2084" w:hanging="180"/>
      </w:pPr>
    </w:lvl>
    <w:lvl w:ilvl="3" w:tplc="FB78EA00" w:tentative="1">
      <w:start w:val="1"/>
      <w:numFmt w:val="decimal"/>
      <w:lvlText w:val="%4."/>
      <w:lvlJc w:val="left"/>
      <w:pPr>
        <w:ind w:left="2804" w:hanging="360"/>
      </w:pPr>
    </w:lvl>
    <w:lvl w:ilvl="4" w:tplc="BA445440" w:tentative="1">
      <w:start w:val="1"/>
      <w:numFmt w:val="lowerLetter"/>
      <w:lvlText w:val="%5."/>
      <w:lvlJc w:val="left"/>
      <w:pPr>
        <w:ind w:left="3524" w:hanging="360"/>
      </w:pPr>
    </w:lvl>
    <w:lvl w:ilvl="5" w:tplc="8ABCD4B2" w:tentative="1">
      <w:start w:val="1"/>
      <w:numFmt w:val="lowerRoman"/>
      <w:lvlText w:val="%6."/>
      <w:lvlJc w:val="right"/>
      <w:pPr>
        <w:ind w:left="4244" w:hanging="180"/>
      </w:pPr>
    </w:lvl>
    <w:lvl w:ilvl="6" w:tplc="5986C63E" w:tentative="1">
      <w:start w:val="1"/>
      <w:numFmt w:val="decimal"/>
      <w:lvlText w:val="%7."/>
      <w:lvlJc w:val="left"/>
      <w:pPr>
        <w:ind w:left="4964" w:hanging="360"/>
      </w:pPr>
    </w:lvl>
    <w:lvl w:ilvl="7" w:tplc="DFF6624A" w:tentative="1">
      <w:start w:val="1"/>
      <w:numFmt w:val="lowerLetter"/>
      <w:lvlText w:val="%8."/>
      <w:lvlJc w:val="left"/>
      <w:pPr>
        <w:ind w:left="5684" w:hanging="360"/>
      </w:pPr>
    </w:lvl>
    <w:lvl w:ilvl="8" w:tplc="0EBCACE6" w:tentative="1">
      <w:start w:val="1"/>
      <w:numFmt w:val="lowerRoman"/>
      <w:lvlText w:val="%9."/>
      <w:lvlJc w:val="right"/>
      <w:pPr>
        <w:ind w:left="6404" w:hanging="180"/>
      </w:pPr>
    </w:lvl>
  </w:abstractNum>
  <w:abstractNum w:abstractNumId="10" w15:restartNumberingAfterBreak="0">
    <w:nsid w:val="45E63B3D"/>
    <w:multiLevelType w:val="hybridMultilevel"/>
    <w:tmpl w:val="BB7C2000"/>
    <w:lvl w:ilvl="0" w:tplc="03D68D98">
      <w:start w:val="1"/>
      <w:numFmt w:val="bullet"/>
      <w:lvlText w:val=""/>
      <w:lvlJc w:val="left"/>
      <w:pPr>
        <w:ind w:left="720" w:hanging="360"/>
      </w:pPr>
      <w:rPr>
        <w:rFonts w:ascii="Symbol" w:hAnsi="Symbol" w:hint="default"/>
      </w:rPr>
    </w:lvl>
    <w:lvl w:ilvl="1" w:tplc="9CF26EC2" w:tentative="1">
      <w:start w:val="1"/>
      <w:numFmt w:val="bullet"/>
      <w:lvlText w:val="o"/>
      <w:lvlJc w:val="left"/>
      <w:pPr>
        <w:ind w:left="1440" w:hanging="360"/>
      </w:pPr>
      <w:rPr>
        <w:rFonts w:ascii="Courier New" w:hAnsi="Courier New" w:cs="Courier New" w:hint="default"/>
      </w:rPr>
    </w:lvl>
    <w:lvl w:ilvl="2" w:tplc="8C94B23A" w:tentative="1">
      <w:start w:val="1"/>
      <w:numFmt w:val="bullet"/>
      <w:lvlText w:val=""/>
      <w:lvlJc w:val="left"/>
      <w:pPr>
        <w:ind w:left="2160" w:hanging="360"/>
      </w:pPr>
      <w:rPr>
        <w:rFonts w:ascii="Wingdings" w:hAnsi="Wingdings" w:hint="default"/>
      </w:rPr>
    </w:lvl>
    <w:lvl w:ilvl="3" w:tplc="ED742792" w:tentative="1">
      <w:start w:val="1"/>
      <w:numFmt w:val="bullet"/>
      <w:lvlText w:val=""/>
      <w:lvlJc w:val="left"/>
      <w:pPr>
        <w:ind w:left="2880" w:hanging="360"/>
      </w:pPr>
      <w:rPr>
        <w:rFonts w:ascii="Symbol" w:hAnsi="Symbol" w:hint="default"/>
      </w:rPr>
    </w:lvl>
    <w:lvl w:ilvl="4" w:tplc="7B3C44F8" w:tentative="1">
      <w:start w:val="1"/>
      <w:numFmt w:val="bullet"/>
      <w:lvlText w:val="o"/>
      <w:lvlJc w:val="left"/>
      <w:pPr>
        <w:ind w:left="3600" w:hanging="360"/>
      </w:pPr>
      <w:rPr>
        <w:rFonts w:ascii="Courier New" w:hAnsi="Courier New" w:cs="Courier New" w:hint="default"/>
      </w:rPr>
    </w:lvl>
    <w:lvl w:ilvl="5" w:tplc="54187010" w:tentative="1">
      <w:start w:val="1"/>
      <w:numFmt w:val="bullet"/>
      <w:lvlText w:val=""/>
      <w:lvlJc w:val="left"/>
      <w:pPr>
        <w:ind w:left="4320" w:hanging="360"/>
      </w:pPr>
      <w:rPr>
        <w:rFonts w:ascii="Wingdings" w:hAnsi="Wingdings" w:hint="default"/>
      </w:rPr>
    </w:lvl>
    <w:lvl w:ilvl="6" w:tplc="8876AAF6" w:tentative="1">
      <w:start w:val="1"/>
      <w:numFmt w:val="bullet"/>
      <w:lvlText w:val=""/>
      <w:lvlJc w:val="left"/>
      <w:pPr>
        <w:ind w:left="5040" w:hanging="360"/>
      </w:pPr>
      <w:rPr>
        <w:rFonts w:ascii="Symbol" w:hAnsi="Symbol" w:hint="default"/>
      </w:rPr>
    </w:lvl>
    <w:lvl w:ilvl="7" w:tplc="4B347110" w:tentative="1">
      <w:start w:val="1"/>
      <w:numFmt w:val="bullet"/>
      <w:lvlText w:val="o"/>
      <w:lvlJc w:val="left"/>
      <w:pPr>
        <w:ind w:left="5760" w:hanging="360"/>
      </w:pPr>
      <w:rPr>
        <w:rFonts w:ascii="Courier New" w:hAnsi="Courier New" w:cs="Courier New" w:hint="default"/>
      </w:rPr>
    </w:lvl>
    <w:lvl w:ilvl="8" w:tplc="F65A9884" w:tentative="1">
      <w:start w:val="1"/>
      <w:numFmt w:val="bullet"/>
      <w:lvlText w:val=""/>
      <w:lvlJc w:val="left"/>
      <w:pPr>
        <w:ind w:left="6480" w:hanging="360"/>
      </w:pPr>
      <w:rPr>
        <w:rFonts w:ascii="Wingdings" w:hAnsi="Wingdings" w:hint="default"/>
      </w:rPr>
    </w:lvl>
  </w:abstractNum>
  <w:abstractNum w:abstractNumId="11" w15:restartNumberingAfterBreak="0">
    <w:nsid w:val="486924E5"/>
    <w:multiLevelType w:val="hybridMultilevel"/>
    <w:tmpl w:val="D01C3BBC"/>
    <w:lvl w:ilvl="0" w:tplc="8BEA237A">
      <w:start w:val="1"/>
      <w:numFmt w:val="upperRoman"/>
      <w:lvlText w:val="%1."/>
      <w:lvlJc w:val="left"/>
      <w:pPr>
        <w:tabs>
          <w:tab w:val="num" w:pos="1080"/>
        </w:tabs>
        <w:ind w:left="1080" w:hanging="720"/>
      </w:pPr>
      <w:rPr>
        <w:rFonts w:hint="default"/>
        <w:i/>
      </w:rPr>
    </w:lvl>
    <w:lvl w:ilvl="1" w:tplc="710EC7B0" w:tentative="1">
      <w:start w:val="1"/>
      <w:numFmt w:val="lowerLetter"/>
      <w:lvlText w:val="%2."/>
      <w:lvlJc w:val="left"/>
      <w:pPr>
        <w:tabs>
          <w:tab w:val="num" w:pos="1440"/>
        </w:tabs>
        <w:ind w:left="1440" w:hanging="360"/>
      </w:pPr>
    </w:lvl>
    <w:lvl w:ilvl="2" w:tplc="1E3423B4" w:tentative="1">
      <w:start w:val="1"/>
      <w:numFmt w:val="lowerRoman"/>
      <w:lvlText w:val="%3."/>
      <w:lvlJc w:val="right"/>
      <w:pPr>
        <w:tabs>
          <w:tab w:val="num" w:pos="2160"/>
        </w:tabs>
        <w:ind w:left="2160" w:hanging="180"/>
      </w:pPr>
    </w:lvl>
    <w:lvl w:ilvl="3" w:tplc="FDDECD68" w:tentative="1">
      <w:start w:val="1"/>
      <w:numFmt w:val="decimal"/>
      <w:lvlText w:val="%4."/>
      <w:lvlJc w:val="left"/>
      <w:pPr>
        <w:tabs>
          <w:tab w:val="num" w:pos="2880"/>
        </w:tabs>
        <w:ind w:left="2880" w:hanging="360"/>
      </w:pPr>
    </w:lvl>
    <w:lvl w:ilvl="4" w:tplc="C5FE2B9C" w:tentative="1">
      <w:start w:val="1"/>
      <w:numFmt w:val="lowerLetter"/>
      <w:lvlText w:val="%5."/>
      <w:lvlJc w:val="left"/>
      <w:pPr>
        <w:tabs>
          <w:tab w:val="num" w:pos="3600"/>
        </w:tabs>
        <w:ind w:left="3600" w:hanging="360"/>
      </w:pPr>
    </w:lvl>
    <w:lvl w:ilvl="5" w:tplc="8F7AADE6" w:tentative="1">
      <w:start w:val="1"/>
      <w:numFmt w:val="lowerRoman"/>
      <w:lvlText w:val="%6."/>
      <w:lvlJc w:val="right"/>
      <w:pPr>
        <w:tabs>
          <w:tab w:val="num" w:pos="4320"/>
        </w:tabs>
        <w:ind w:left="4320" w:hanging="180"/>
      </w:pPr>
    </w:lvl>
    <w:lvl w:ilvl="6" w:tplc="F0106080" w:tentative="1">
      <w:start w:val="1"/>
      <w:numFmt w:val="decimal"/>
      <w:lvlText w:val="%7."/>
      <w:lvlJc w:val="left"/>
      <w:pPr>
        <w:tabs>
          <w:tab w:val="num" w:pos="5040"/>
        </w:tabs>
        <w:ind w:left="5040" w:hanging="360"/>
      </w:pPr>
    </w:lvl>
    <w:lvl w:ilvl="7" w:tplc="88FEE77A" w:tentative="1">
      <w:start w:val="1"/>
      <w:numFmt w:val="lowerLetter"/>
      <w:lvlText w:val="%8."/>
      <w:lvlJc w:val="left"/>
      <w:pPr>
        <w:tabs>
          <w:tab w:val="num" w:pos="5760"/>
        </w:tabs>
        <w:ind w:left="5760" w:hanging="360"/>
      </w:pPr>
    </w:lvl>
    <w:lvl w:ilvl="8" w:tplc="D9D415E2" w:tentative="1">
      <w:start w:val="1"/>
      <w:numFmt w:val="lowerRoman"/>
      <w:lvlText w:val="%9."/>
      <w:lvlJc w:val="right"/>
      <w:pPr>
        <w:tabs>
          <w:tab w:val="num" w:pos="6480"/>
        </w:tabs>
        <w:ind w:left="6480" w:hanging="180"/>
      </w:pPr>
    </w:lvl>
  </w:abstractNum>
  <w:abstractNum w:abstractNumId="12" w15:restartNumberingAfterBreak="0">
    <w:nsid w:val="4A3529F3"/>
    <w:multiLevelType w:val="hybridMultilevel"/>
    <w:tmpl w:val="06B0D85A"/>
    <w:lvl w:ilvl="0" w:tplc="5EA8DA92">
      <w:start w:val="1"/>
      <w:numFmt w:val="lowerLetter"/>
      <w:lvlText w:val="%1)"/>
      <w:lvlJc w:val="left"/>
      <w:pPr>
        <w:ind w:left="720" w:hanging="360"/>
      </w:pPr>
    </w:lvl>
    <w:lvl w:ilvl="1" w:tplc="A1E66B2C" w:tentative="1">
      <w:start w:val="1"/>
      <w:numFmt w:val="lowerLetter"/>
      <w:lvlText w:val="%2."/>
      <w:lvlJc w:val="left"/>
      <w:pPr>
        <w:ind w:left="1440" w:hanging="360"/>
      </w:pPr>
    </w:lvl>
    <w:lvl w:ilvl="2" w:tplc="E6F27E4C" w:tentative="1">
      <w:start w:val="1"/>
      <w:numFmt w:val="lowerRoman"/>
      <w:lvlText w:val="%3."/>
      <w:lvlJc w:val="right"/>
      <w:pPr>
        <w:ind w:left="2160" w:hanging="180"/>
      </w:pPr>
    </w:lvl>
    <w:lvl w:ilvl="3" w:tplc="C7B61072" w:tentative="1">
      <w:start w:val="1"/>
      <w:numFmt w:val="decimal"/>
      <w:lvlText w:val="%4."/>
      <w:lvlJc w:val="left"/>
      <w:pPr>
        <w:ind w:left="2880" w:hanging="360"/>
      </w:pPr>
    </w:lvl>
    <w:lvl w:ilvl="4" w:tplc="2FEA958C" w:tentative="1">
      <w:start w:val="1"/>
      <w:numFmt w:val="lowerLetter"/>
      <w:lvlText w:val="%5."/>
      <w:lvlJc w:val="left"/>
      <w:pPr>
        <w:ind w:left="3600" w:hanging="360"/>
      </w:pPr>
    </w:lvl>
    <w:lvl w:ilvl="5" w:tplc="AE2A1A6C" w:tentative="1">
      <w:start w:val="1"/>
      <w:numFmt w:val="lowerRoman"/>
      <w:lvlText w:val="%6."/>
      <w:lvlJc w:val="right"/>
      <w:pPr>
        <w:ind w:left="4320" w:hanging="180"/>
      </w:pPr>
    </w:lvl>
    <w:lvl w:ilvl="6" w:tplc="F8E867B0" w:tentative="1">
      <w:start w:val="1"/>
      <w:numFmt w:val="decimal"/>
      <w:lvlText w:val="%7."/>
      <w:lvlJc w:val="left"/>
      <w:pPr>
        <w:ind w:left="5040" w:hanging="360"/>
      </w:pPr>
    </w:lvl>
    <w:lvl w:ilvl="7" w:tplc="54CEF5D8" w:tentative="1">
      <w:start w:val="1"/>
      <w:numFmt w:val="lowerLetter"/>
      <w:lvlText w:val="%8."/>
      <w:lvlJc w:val="left"/>
      <w:pPr>
        <w:ind w:left="5760" w:hanging="360"/>
      </w:pPr>
    </w:lvl>
    <w:lvl w:ilvl="8" w:tplc="27683D86" w:tentative="1">
      <w:start w:val="1"/>
      <w:numFmt w:val="lowerRoman"/>
      <w:lvlText w:val="%9."/>
      <w:lvlJc w:val="right"/>
      <w:pPr>
        <w:ind w:left="6480" w:hanging="180"/>
      </w:pPr>
    </w:lvl>
  </w:abstractNum>
  <w:abstractNum w:abstractNumId="13" w15:restartNumberingAfterBreak="0">
    <w:nsid w:val="4F327945"/>
    <w:multiLevelType w:val="hybridMultilevel"/>
    <w:tmpl w:val="8BB03FE2"/>
    <w:lvl w:ilvl="0" w:tplc="97E49000">
      <w:start w:val="1"/>
      <w:numFmt w:val="lowerLetter"/>
      <w:lvlText w:val="(%1)"/>
      <w:lvlJc w:val="left"/>
      <w:pPr>
        <w:ind w:left="720" w:hanging="360"/>
      </w:pPr>
      <w:rPr>
        <w:rFonts w:hint="default"/>
      </w:rPr>
    </w:lvl>
    <w:lvl w:ilvl="1" w:tplc="E8267A70" w:tentative="1">
      <w:start w:val="1"/>
      <w:numFmt w:val="lowerLetter"/>
      <w:lvlText w:val="%2."/>
      <w:lvlJc w:val="left"/>
      <w:pPr>
        <w:ind w:left="1440" w:hanging="360"/>
      </w:pPr>
    </w:lvl>
    <w:lvl w:ilvl="2" w:tplc="B60C7412" w:tentative="1">
      <w:start w:val="1"/>
      <w:numFmt w:val="lowerRoman"/>
      <w:lvlText w:val="%3."/>
      <w:lvlJc w:val="right"/>
      <w:pPr>
        <w:ind w:left="2160" w:hanging="180"/>
      </w:pPr>
    </w:lvl>
    <w:lvl w:ilvl="3" w:tplc="74B816BA" w:tentative="1">
      <w:start w:val="1"/>
      <w:numFmt w:val="decimal"/>
      <w:lvlText w:val="%4."/>
      <w:lvlJc w:val="left"/>
      <w:pPr>
        <w:ind w:left="2880" w:hanging="360"/>
      </w:pPr>
    </w:lvl>
    <w:lvl w:ilvl="4" w:tplc="5D922936" w:tentative="1">
      <w:start w:val="1"/>
      <w:numFmt w:val="lowerLetter"/>
      <w:lvlText w:val="%5."/>
      <w:lvlJc w:val="left"/>
      <w:pPr>
        <w:ind w:left="3600" w:hanging="360"/>
      </w:pPr>
    </w:lvl>
    <w:lvl w:ilvl="5" w:tplc="5B541C10" w:tentative="1">
      <w:start w:val="1"/>
      <w:numFmt w:val="lowerRoman"/>
      <w:lvlText w:val="%6."/>
      <w:lvlJc w:val="right"/>
      <w:pPr>
        <w:ind w:left="4320" w:hanging="180"/>
      </w:pPr>
    </w:lvl>
    <w:lvl w:ilvl="6" w:tplc="0FFC89E4" w:tentative="1">
      <w:start w:val="1"/>
      <w:numFmt w:val="decimal"/>
      <w:lvlText w:val="%7."/>
      <w:lvlJc w:val="left"/>
      <w:pPr>
        <w:ind w:left="5040" w:hanging="360"/>
      </w:pPr>
    </w:lvl>
    <w:lvl w:ilvl="7" w:tplc="6AD6F30E" w:tentative="1">
      <w:start w:val="1"/>
      <w:numFmt w:val="lowerLetter"/>
      <w:lvlText w:val="%8."/>
      <w:lvlJc w:val="left"/>
      <w:pPr>
        <w:ind w:left="5760" w:hanging="360"/>
      </w:pPr>
    </w:lvl>
    <w:lvl w:ilvl="8" w:tplc="02221696" w:tentative="1">
      <w:start w:val="1"/>
      <w:numFmt w:val="lowerRoman"/>
      <w:lvlText w:val="%9."/>
      <w:lvlJc w:val="right"/>
      <w:pPr>
        <w:ind w:left="6480" w:hanging="180"/>
      </w:pPr>
    </w:lvl>
  </w:abstractNum>
  <w:abstractNum w:abstractNumId="14" w15:restartNumberingAfterBreak="0">
    <w:nsid w:val="50337ADC"/>
    <w:multiLevelType w:val="hybridMultilevel"/>
    <w:tmpl w:val="BBB81654"/>
    <w:lvl w:ilvl="0" w:tplc="AD5AF57A">
      <w:start w:val="1"/>
      <w:numFmt w:val="upperLetter"/>
      <w:lvlText w:val="%1."/>
      <w:lvlJc w:val="left"/>
      <w:pPr>
        <w:ind w:left="720" w:hanging="360"/>
      </w:pPr>
      <w:rPr>
        <w:rFonts w:hint="default"/>
      </w:rPr>
    </w:lvl>
    <w:lvl w:ilvl="1" w:tplc="10386F94" w:tentative="1">
      <w:start w:val="1"/>
      <w:numFmt w:val="lowerLetter"/>
      <w:lvlText w:val="%2."/>
      <w:lvlJc w:val="left"/>
      <w:pPr>
        <w:ind w:left="1440" w:hanging="360"/>
      </w:pPr>
    </w:lvl>
    <w:lvl w:ilvl="2" w:tplc="F2541A10" w:tentative="1">
      <w:start w:val="1"/>
      <w:numFmt w:val="lowerRoman"/>
      <w:lvlText w:val="%3."/>
      <w:lvlJc w:val="right"/>
      <w:pPr>
        <w:ind w:left="2160" w:hanging="180"/>
      </w:pPr>
    </w:lvl>
    <w:lvl w:ilvl="3" w:tplc="3078BFB8" w:tentative="1">
      <w:start w:val="1"/>
      <w:numFmt w:val="decimal"/>
      <w:lvlText w:val="%4."/>
      <w:lvlJc w:val="left"/>
      <w:pPr>
        <w:ind w:left="2880" w:hanging="360"/>
      </w:pPr>
    </w:lvl>
    <w:lvl w:ilvl="4" w:tplc="811C7128" w:tentative="1">
      <w:start w:val="1"/>
      <w:numFmt w:val="lowerLetter"/>
      <w:lvlText w:val="%5."/>
      <w:lvlJc w:val="left"/>
      <w:pPr>
        <w:ind w:left="3600" w:hanging="360"/>
      </w:pPr>
    </w:lvl>
    <w:lvl w:ilvl="5" w:tplc="6BE00FB8" w:tentative="1">
      <w:start w:val="1"/>
      <w:numFmt w:val="lowerRoman"/>
      <w:lvlText w:val="%6."/>
      <w:lvlJc w:val="right"/>
      <w:pPr>
        <w:ind w:left="4320" w:hanging="180"/>
      </w:pPr>
    </w:lvl>
    <w:lvl w:ilvl="6" w:tplc="654471F8" w:tentative="1">
      <w:start w:val="1"/>
      <w:numFmt w:val="decimal"/>
      <w:lvlText w:val="%7."/>
      <w:lvlJc w:val="left"/>
      <w:pPr>
        <w:ind w:left="5040" w:hanging="360"/>
      </w:pPr>
    </w:lvl>
    <w:lvl w:ilvl="7" w:tplc="D08E970E" w:tentative="1">
      <w:start w:val="1"/>
      <w:numFmt w:val="lowerLetter"/>
      <w:lvlText w:val="%8."/>
      <w:lvlJc w:val="left"/>
      <w:pPr>
        <w:ind w:left="5760" w:hanging="360"/>
      </w:pPr>
    </w:lvl>
    <w:lvl w:ilvl="8" w:tplc="A22E708A" w:tentative="1">
      <w:start w:val="1"/>
      <w:numFmt w:val="lowerRoman"/>
      <w:lvlText w:val="%9."/>
      <w:lvlJc w:val="right"/>
      <w:pPr>
        <w:ind w:left="6480" w:hanging="180"/>
      </w:pPr>
    </w:lvl>
  </w:abstractNum>
  <w:abstractNum w:abstractNumId="15" w15:restartNumberingAfterBreak="0">
    <w:nsid w:val="54A7644E"/>
    <w:multiLevelType w:val="hybridMultilevel"/>
    <w:tmpl w:val="66C62E58"/>
    <w:lvl w:ilvl="0" w:tplc="BDD8BC6A">
      <w:start w:val="1"/>
      <w:numFmt w:val="decimal"/>
      <w:lvlText w:val="%1."/>
      <w:lvlJc w:val="left"/>
      <w:pPr>
        <w:tabs>
          <w:tab w:val="num" w:pos="720"/>
        </w:tabs>
        <w:ind w:left="720" w:hanging="360"/>
      </w:pPr>
      <w:rPr>
        <w:rFonts w:ascii="Arial" w:hAnsi="Arial" w:cs="Arial" w:hint="default"/>
        <w:b w:val="0"/>
        <w:sz w:val="22"/>
        <w:szCs w:val="22"/>
      </w:rPr>
    </w:lvl>
    <w:lvl w:ilvl="1" w:tplc="C778BD6E">
      <w:numFmt w:val="none"/>
      <w:lvlText w:val=""/>
      <w:lvlJc w:val="left"/>
      <w:pPr>
        <w:tabs>
          <w:tab w:val="num" w:pos="360"/>
        </w:tabs>
      </w:pPr>
    </w:lvl>
    <w:lvl w:ilvl="2" w:tplc="976C9928">
      <w:numFmt w:val="none"/>
      <w:lvlText w:val=""/>
      <w:lvlJc w:val="left"/>
      <w:pPr>
        <w:tabs>
          <w:tab w:val="num" w:pos="360"/>
        </w:tabs>
      </w:pPr>
    </w:lvl>
    <w:lvl w:ilvl="3" w:tplc="FF52AE12">
      <w:numFmt w:val="none"/>
      <w:lvlText w:val=""/>
      <w:lvlJc w:val="left"/>
      <w:pPr>
        <w:tabs>
          <w:tab w:val="num" w:pos="360"/>
        </w:tabs>
      </w:pPr>
    </w:lvl>
    <w:lvl w:ilvl="4" w:tplc="83AE1898">
      <w:numFmt w:val="none"/>
      <w:lvlText w:val=""/>
      <w:lvlJc w:val="left"/>
      <w:pPr>
        <w:tabs>
          <w:tab w:val="num" w:pos="360"/>
        </w:tabs>
      </w:pPr>
    </w:lvl>
    <w:lvl w:ilvl="5" w:tplc="DF741F2C">
      <w:numFmt w:val="none"/>
      <w:lvlText w:val=""/>
      <w:lvlJc w:val="left"/>
      <w:pPr>
        <w:tabs>
          <w:tab w:val="num" w:pos="360"/>
        </w:tabs>
      </w:pPr>
    </w:lvl>
    <w:lvl w:ilvl="6" w:tplc="3F4A5B5E">
      <w:numFmt w:val="none"/>
      <w:lvlText w:val=""/>
      <w:lvlJc w:val="left"/>
      <w:pPr>
        <w:tabs>
          <w:tab w:val="num" w:pos="360"/>
        </w:tabs>
      </w:pPr>
    </w:lvl>
    <w:lvl w:ilvl="7" w:tplc="AFAE2052">
      <w:numFmt w:val="none"/>
      <w:lvlText w:val=""/>
      <w:lvlJc w:val="left"/>
      <w:pPr>
        <w:tabs>
          <w:tab w:val="num" w:pos="360"/>
        </w:tabs>
      </w:pPr>
    </w:lvl>
    <w:lvl w:ilvl="8" w:tplc="6CBA75BC">
      <w:numFmt w:val="none"/>
      <w:lvlText w:val=""/>
      <w:lvlJc w:val="left"/>
      <w:pPr>
        <w:tabs>
          <w:tab w:val="num" w:pos="360"/>
        </w:tabs>
      </w:pPr>
    </w:lvl>
  </w:abstractNum>
  <w:abstractNum w:abstractNumId="16" w15:restartNumberingAfterBreak="0">
    <w:nsid w:val="5CDF29BC"/>
    <w:multiLevelType w:val="hybridMultilevel"/>
    <w:tmpl w:val="4C024620"/>
    <w:lvl w:ilvl="0" w:tplc="9FB44920">
      <w:start w:val="1"/>
      <w:numFmt w:val="decimal"/>
      <w:pStyle w:val="Firstnumbering"/>
      <w:lvlText w:val="%1."/>
      <w:lvlJc w:val="left"/>
      <w:pPr>
        <w:ind w:left="504" w:hanging="504"/>
      </w:pPr>
      <w:rPr>
        <w:rFonts w:hint="default"/>
      </w:rPr>
    </w:lvl>
    <w:lvl w:ilvl="1" w:tplc="9EC2F27A" w:tentative="1">
      <w:start w:val="1"/>
      <w:numFmt w:val="lowerLetter"/>
      <w:lvlText w:val="%2."/>
      <w:lvlJc w:val="left"/>
      <w:pPr>
        <w:ind w:left="1440" w:hanging="360"/>
      </w:pPr>
    </w:lvl>
    <w:lvl w:ilvl="2" w:tplc="D5A4A9AE" w:tentative="1">
      <w:start w:val="1"/>
      <w:numFmt w:val="lowerRoman"/>
      <w:lvlText w:val="%3."/>
      <w:lvlJc w:val="right"/>
      <w:pPr>
        <w:ind w:left="2160" w:hanging="180"/>
      </w:pPr>
    </w:lvl>
    <w:lvl w:ilvl="3" w:tplc="286AE0C6" w:tentative="1">
      <w:start w:val="1"/>
      <w:numFmt w:val="decimal"/>
      <w:lvlText w:val="%4."/>
      <w:lvlJc w:val="left"/>
      <w:pPr>
        <w:ind w:left="2880" w:hanging="360"/>
      </w:pPr>
    </w:lvl>
    <w:lvl w:ilvl="4" w:tplc="CF129F3E" w:tentative="1">
      <w:start w:val="1"/>
      <w:numFmt w:val="lowerLetter"/>
      <w:lvlText w:val="%5."/>
      <w:lvlJc w:val="left"/>
      <w:pPr>
        <w:ind w:left="3600" w:hanging="360"/>
      </w:pPr>
    </w:lvl>
    <w:lvl w:ilvl="5" w:tplc="A438A542" w:tentative="1">
      <w:start w:val="1"/>
      <w:numFmt w:val="lowerRoman"/>
      <w:lvlText w:val="%6."/>
      <w:lvlJc w:val="right"/>
      <w:pPr>
        <w:ind w:left="4320" w:hanging="180"/>
      </w:pPr>
    </w:lvl>
    <w:lvl w:ilvl="6" w:tplc="4CFA6AF4" w:tentative="1">
      <w:start w:val="1"/>
      <w:numFmt w:val="decimal"/>
      <w:lvlText w:val="%7."/>
      <w:lvlJc w:val="left"/>
      <w:pPr>
        <w:ind w:left="5040" w:hanging="360"/>
      </w:pPr>
    </w:lvl>
    <w:lvl w:ilvl="7" w:tplc="91C01E9A" w:tentative="1">
      <w:start w:val="1"/>
      <w:numFmt w:val="lowerLetter"/>
      <w:lvlText w:val="%8."/>
      <w:lvlJc w:val="left"/>
      <w:pPr>
        <w:ind w:left="5760" w:hanging="360"/>
      </w:pPr>
    </w:lvl>
    <w:lvl w:ilvl="8" w:tplc="3C88A70E" w:tentative="1">
      <w:start w:val="1"/>
      <w:numFmt w:val="lowerRoman"/>
      <w:lvlText w:val="%9."/>
      <w:lvlJc w:val="right"/>
      <w:pPr>
        <w:ind w:left="6480" w:hanging="180"/>
      </w:pPr>
    </w:lvl>
  </w:abstractNum>
  <w:abstractNum w:abstractNumId="17" w15:restartNumberingAfterBreak="0">
    <w:nsid w:val="62680C82"/>
    <w:multiLevelType w:val="hybridMultilevel"/>
    <w:tmpl w:val="FC5E6B60"/>
    <w:lvl w:ilvl="0" w:tplc="2F2892E8">
      <w:start w:val="1"/>
      <w:numFmt w:val="bullet"/>
      <w:lvlText w:val=""/>
      <w:lvlJc w:val="left"/>
      <w:pPr>
        <w:ind w:left="720" w:hanging="360"/>
      </w:pPr>
      <w:rPr>
        <w:rFonts w:ascii="Symbol" w:hAnsi="Symbol" w:hint="default"/>
      </w:rPr>
    </w:lvl>
    <w:lvl w:ilvl="1" w:tplc="48F8B69C">
      <w:start w:val="1"/>
      <w:numFmt w:val="bullet"/>
      <w:lvlText w:val="o"/>
      <w:lvlJc w:val="left"/>
      <w:pPr>
        <w:ind w:left="1440" w:hanging="360"/>
      </w:pPr>
      <w:rPr>
        <w:rFonts w:ascii="Courier New" w:hAnsi="Courier New" w:cs="Courier New" w:hint="default"/>
      </w:rPr>
    </w:lvl>
    <w:lvl w:ilvl="2" w:tplc="0F5CA736" w:tentative="1">
      <w:start w:val="1"/>
      <w:numFmt w:val="bullet"/>
      <w:lvlText w:val=""/>
      <w:lvlJc w:val="left"/>
      <w:pPr>
        <w:ind w:left="2160" w:hanging="360"/>
      </w:pPr>
      <w:rPr>
        <w:rFonts w:ascii="Wingdings" w:hAnsi="Wingdings" w:hint="default"/>
      </w:rPr>
    </w:lvl>
    <w:lvl w:ilvl="3" w:tplc="631CB434" w:tentative="1">
      <w:start w:val="1"/>
      <w:numFmt w:val="bullet"/>
      <w:lvlText w:val=""/>
      <w:lvlJc w:val="left"/>
      <w:pPr>
        <w:ind w:left="2880" w:hanging="360"/>
      </w:pPr>
      <w:rPr>
        <w:rFonts w:ascii="Symbol" w:hAnsi="Symbol" w:hint="default"/>
      </w:rPr>
    </w:lvl>
    <w:lvl w:ilvl="4" w:tplc="9C76CFDE" w:tentative="1">
      <w:start w:val="1"/>
      <w:numFmt w:val="bullet"/>
      <w:lvlText w:val="o"/>
      <w:lvlJc w:val="left"/>
      <w:pPr>
        <w:ind w:left="3600" w:hanging="360"/>
      </w:pPr>
      <w:rPr>
        <w:rFonts w:ascii="Courier New" w:hAnsi="Courier New" w:cs="Courier New" w:hint="default"/>
      </w:rPr>
    </w:lvl>
    <w:lvl w:ilvl="5" w:tplc="FAEE1D12" w:tentative="1">
      <w:start w:val="1"/>
      <w:numFmt w:val="bullet"/>
      <w:lvlText w:val=""/>
      <w:lvlJc w:val="left"/>
      <w:pPr>
        <w:ind w:left="4320" w:hanging="360"/>
      </w:pPr>
      <w:rPr>
        <w:rFonts w:ascii="Wingdings" w:hAnsi="Wingdings" w:hint="default"/>
      </w:rPr>
    </w:lvl>
    <w:lvl w:ilvl="6" w:tplc="839A2B12" w:tentative="1">
      <w:start w:val="1"/>
      <w:numFmt w:val="bullet"/>
      <w:lvlText w:val=""/>
      <w:lvlJc w:val="left"/>
      <w:pPr>
        <w:ind w:left="5040" w:hanging="360"/>
      </w:pPr>
      <w:rPr>
        <w:rFonts w:ascii="Symbol" w:hAnsi="Symbol" w:hint="default"/>
      </w:rPr>
    </w:lvl>
    <w:lvl w:ilvl="7" w:tplc="B84E11DC" w:tentative="1">
      <w:start w:val="1"/>
      <w:numFmt w:val="bullet"/>
      <w:lvlText w:val="o"/>
      <w:lvlJc w:val="left"/>
      <w:pPr>
        <w:ind w:left="5760" w:hanging="360"/>
      </w:pPr>
      <w:rPr>
        <w:rFonts w:ascii="Courier New" w:hAnsi="Courier New" w:cs="Courier New" w:hint="default"/>
      </w:rPr>
    </w:lvl>
    <w:lvl w:ilvl="8" w:tplc="A89CDD40" w:tentative="1">
      <w:start w:val="1"/>
      <w:numFmt w:val="bullet"/>
      <w:lvlText w:val=""/>
      <w:lvlJc w:val="left"/>
      <w:pPr>
        <w:ind w:left="6480" w:hanging="360"/>
      </w:pPr>
      <w:rPr>
        <w:rFonts w:ascii="Wingdings" w:hAnsi="Wingdings" w:hint="default"/>
      </w:rPr>
    </w:lvl>
  </w:abstractNum>
  <w:abstractNum w:abstractNumId="18" w15:restartNumberingAfterBreak="0">
    <w:nsid w:val="6A690A7A"/>
    <w:multiLevelType w:val="hybridMultilevel"/>
    <w:tmpl w:val="690204CE"/>
    <w:lvl w:ilvl="0" w:tplc="4BB831E4">
      <w:start w:val="2021"/>
      <w:numFmt w:val="bullet"/>
      <w:lvlText w:val=""/>
      <w:lvlJc w:val="left"/>
      <w:pPr>
        <w:ind w:left="360" w:hanging="360"/>
      </w:pPr>
      <w:rPr>
        <w:rFonts w:ascii="Symbol" w:eastAsia="Times New Roman" w:hAnsi="Symbol" w:cs="Arial" w:hint="default"/>
      </w:rPr>
    </w:lvl>
    <w:lvl w:ilvl="1" w:tplc="7FE042BE" w:tentative="1">
      <w:start w:val="1"/>
      <w:numFmt w:val="bullet"/>
      <w:lvlText w:val="o"/>
      <w:lvlJc w:val="left"/>
      <w:pPr>
        <w:ind w:left="1080" w:hanging="360"/>
      </w:pPr>
      <w:rPr>
        <w:rFonts w:ascii="Courier New" w:hAnsi="Courier New" w:cs="Courier New" w:hint="default"/>
      </w:rPr>
    </w:lvl>
    <w:lvl w:ilvl="2" w:tplc="D2581ABE" w:tentative="1">
      <w:start w:val="1"/>
      <w:numFmt w:val="bullet"/>
      <w:lvlText w:val=""/>
      <w:lvlJc w:val="left"/>
      <w:pPr>
        <w:ind w:left="1800" w:hanging="360"/>
      </w:pPr>
      <w:rPr>
        <w:rFonts w:ascii="Wingdings" w:hAnsi="Wingdings" w:hint="default"/>
      </w:rPr>
    </w:lvl>
    <w:lvl w:ilvl="3" w:tplc="467A2874" w:tentative="1">
      <w:start w:val="1"/>
      <w:numFmt w:val="bullet"/>
      <w:lvlText w:val=""/>
      <w:lvlJc w:val="left"/>
      <w:pPr>
        <w:ind w:left="2520" w:hanging="360"/>
      </w:pPr>
      <w:rPr>
        <w:rFonts w:ascii="Symbol" w:hAnsi="Symbol" w:hint="default"/>
      </w:rPr>
    </w:lvl>
    <w:lvl w:ilvl="4" w:tplc="52666AA4" w:tentative="1">
      <w:start w:val="1"/>
      <w:numFmt w:val="bullet"/>
      <w:lvlText w:val="o"/>
      <w:lvlJc w:val="left"/>
      <w:pPr>
        <w:ind w:left="3240" w:hanging="360"/>
      </w:pPr>
      <w:rPr>
        <w:rFonts w:ascii="Courier New" w:hAnsi="Courier New" w:cs="Courier New" w:hint="default"/>
      </w:rPr>
    </w:lvl>
    <w:lvl w:ilvl="5" w:tplc="9FA64194" w:tentative="1">
      <w:start w:val="1"/>
      <w:numFmt w:val="bullet"/>
      <w:lvlText w:val=""/>
      <w:lvlJc w:val="left"/>
      <w:pPr>
        <w:ind w:left="3960" w:hanging="360"/>
      </w:pPr>
      <w:rPr>
        <w:rFonts w:ascii="Wingdings" w:hAnsi="Wingdings" w:hint="default"/>
      </w:rPr>
    </w:lvl>
    <w:lvl w:ilvl="6" w:tplc="58D69CD8" w:tentative="1">
      <w:start w:val="1"/>
      <w:numFmt w:val="bullet"/>
      <w:lvlText w:val=""/>
      <w:lvlJc w:val="left"/>
      <w:pPr>
        <w:ind w:left="4680" w:hanging="360"/>
      </w:pPr>
      <w:rPr>
        <w:rFonts w:ascii="Symbol" w:hAnsi="Symbol" w:hint="default"/>
      </w:rPr>
    </w:lvl>
    <w:lvl w:ilvl="7" w:tplc="AEEAFA54" w:tentative="1">
      <w:start w:val="1"/>
      <w:numFmt w:val="bullet"/>
      <w:lvlText w:val="o"/>
      <w:lvlJc w:val="left"/>
      <w:pPr>
        <w:ind w:left="5400" w:hanging="360"/>
      </w:pPr>
      <w:rPr>
        <w:rFonts w:ascii="Courier New" w:hAnsi="Courier New" w:cs="Courier New" w:hint="default"/>
      </w:rPr>
    </w:lvl>
    <w:lvl w:ilvl="8" w:tplc="FBACB31A" w:tentative="1">
      <w:start w:val="1"/>
      <w:numFmt w:val="bullet"/>
      <w:lvlText w:val=""/>
      <w:lvlJc w:val="left"/>
      <w:pPr>
        <w:ind w:left="6120" w:hanging="360"/>
      </w:pPr>
      <w:rPr>
        <w:rFonts w:ascii="Wingdings" w:hAnsi="Wingdings" w:hint="default"/>
      </w:rPr>
    </w:lvl>
  </w:abstractNum>
  <w:abstractNum w:abstractNumId="19" w15:restartNumberingAfterBreak="0">
    <w:nsid w:val="6D522A3F"/>
    <w:multiLevelType w:val="hybridMultilevel"/>
    <w:tmpl w:val="C3E81BFE"/>
    <w:lvl w:ilvl="0" w:tplc="CB96B312">
      <w:start w:val="1"/>
      <w:numFmt w:val="bullet"/>
      <w:lvlText w:val=""/>
      <w:lvlJc w:val="left"/>
      <w:pPr>
        <w:ind w:left="1500" w:hanging="360"/>
      </w:pPr>
      <w:rPr>
        <w:rFonts w:ascii="Symbol" w:hAnsi="Symbol" w:hint="default"/>
      </w:rPr>
    </w:lvl>
    <w:lvl w:ilvl="1" w:tplc="5A7469F6" w:tentative="1">
      <w:start w:val="1"/>
      <w:numFmt w:val="bullet"/>
      <w:lvlText w:val="o"/>
      <w:lvlJc w:val="left"/>
      <w:pPr>
        <w:ind w:left="2220" w:hanging="360"/>
      </w:pPr>
      <w:rPr>
        <w:rFonts w:ascii="Courier New" w:hAnsi="Courier New" w:cs="Courier New" w:hint="default"/>
      </w:rPr>
    </w:lvl>
    <w:lvl w:ilvl="2" w:tplc="7902C428" w:tentative="1">
      <w:start w:val="1"/>
      <w:numFmt w:val="bullet"/>
      <w:lvlText w:val=""/>
      <w:lvlJc w:val="left"/>
      <w:pPr>
        <w:ind w:left="2940" w:hanging="360"/>
      </w:pPr>
      <w:rPr>
        <w:rFonts w:ascii="Wingdings" w:hAnsi="Wingdings" w:hint="default"/>
      </w:rPr>
    </w:lvl>
    <w:lvl w:ilvl="3" w:tplc="B164D5DE" w:tentative="1">
      <w:start w:val="1"/>
      <w:numFmt w:val="bullet"/>
      <w:lvlText w:val=""/>
      <w:lvlJc w:val="left"/>
      <w:pPr>
        <w:ind w:left="3660" w:hanging="360"/>
      </w:pPr>
      <w:rPr>
        <w:rFonts w:ascii="Symbol" w:hAnsi="Symbol" w:hint="default"/>
      </w:rPr>
    </w:lvl>
    <w:lvl w:ilvl="4" w:tplc="60006A88" w:tentative="1">
      <w:start w:val="1"/>
      <w:numFmt w:val="bullet"/>
      <w:lvlText w:val="o"/>
      <w:lvlJc w:val="left"/>
      <w:pPr>
        <w:ind w:left="4380" w:hanging="360"/>
      </w:pPr>
      <w:rPr>
        <w:rFonts w:ascii="Courier New" w:hAnsi="Courier New" w:cs="Courier New" w:hint="default"/>
      </w:rPr>
    </w:lvl>
    <w:lvl w:ilvl="5" w:tplc="6B389B74" w:tentative="1">
      <w:start w:val="1"/>
      <w:numFmt w:val="bullet"/>
      <w:lvlText w:val=""/>
      <w:lvlJc w:val="left"/>
      <w:pPr>
        <w:ind w:left="5100" w:hanging="360"/>
      </w:pPr>
      <w:rPr>
        <w:rFonts w:ascii="Wingdings" w:hAnsi="Wingdings" w:hint="default"/>
      </w:rPr>
    </w:lvl>
    <w:lvl w:ilvl="6" w:tplc="23AE1328" w:tentative="1">
      <w:start w:val="1"/>
      <w:numFmt w:val="bullet"/>
      <w:lvlText w:val=""/>
      <w:lvlJc w:val="left"/>
      <w:pPr>
        <w:ind w:left="5820" w:hanging="360"/>
      </w:pPr>
      <w:rPr>
        <w:rFonts w:ascii="Symbol" w:hAnsi="Symbol" w:hint="default"/>
      </w:rPr>
    </w:lvl>
    <w:lvl w:ilvl="7" w:tplc="564066E8" w:tentative="1">
      <w:start w:val="1"/>
      <w:numFmt w:val="bullet"/>
      <w:lvlText w:val="o"/>
      <w:lvlJc w:val="left"/>
      <w:pPr>
        <w:ind w:left="6540" w:hanging="360"/>
      </w:pPr>
      <w:rPr>
        <w:rFonts w:ascii="Courier New" w:hAnsi="Courier New" w:cs="Courier New" w:hint="default"/>
      </w:rPr>
    </w:lvl>
    <w:lvl w:ilvl="8" w:tplc="57D02D86" w:tentative="1">
      <w:start w:val="1"/>
      <w:numFmt w:val="bullet"/>
      <w:lvlText w:val=""/>
      <w:lvlJc w:val="left"/>
      <w:pPr>
        <w:ind w:left="7260" w:hanging="360"/>
      </w:pPr>
      <w:rPr>
        <w:rFonts w:ascii="Wingdings" w:hAnsi="Wingdings" w:hint="default"/>
      </w:rPr>
    </w:lvl>
  </w:abstractNum>
  <w:abstractNum w:abstractNumId="20" w15:restartNumberingAfterBreak="0">
    <w:nsid w:val="7AE27046"/>
    <w:multiLevelType w:val="hybridMultilevel"/>
    <w:tmpl w:val="0426A00E"/>
    <w:lvl w:ilvl="0" w:tplc="F2C2845A">
      <w:start w:val="3"/>
      <w:numFmt w:val="upperRoman"/>
      <w:lvlText w:val="%1."/>
      <w:lvlJc w:val="left"/>
      <w:pPr>
        <w:tabs>
          <w:tab w:val="num" w:pos="1080"/>
        </w:tabs>
        <w:ind w:left="1080" w:hanging="720"/>
      </w:pPr>
      <w:rPr>
        <w:rFonts w:hint="default"/>
      </w:rPr>
    </w:lvl>
    <w:lvl w:ilvl="1" w:tplc="0832CB8E" w:tentative="1">
      <w:start w:val="1"/>
      <w:numFmt w:val="lowerLetter"/>
      <w:lvlText w:val="%2."/>
      <w:lvlJc w:val="left"/>
      <w:pPr>
        <w:tabs>
          <w:tab w:val="num" w:pos="1440"/>
        </w:tabs>
        <w:ind w:left="1440" w:hanging="360"/>
      </w:pPr>
    </w:lvl>
    <w:lvl w:ilvl="2" w:tplc="8E6A1DD2" w:tentative="1">
      <w:start w:val="1"/>
      <w:numFmt w:val="lowerRoman"/>
      <w:lvlText w:val="%3."/>
      <w:lvlJc w:val="right"/>
      <w:pPr>
        <w:tabs>
          <w:tab w:val="num" w:pos="2160"/>
        </w:tabs>
        <w:ind w:left="2160" w:hanging="180"/>
      </w:pPr>
    </w:lvl>
    <w:lvl w:ilvl="3" w:tplc="6EF0589A" w:tentative="1">
      <w:start w:val="1"/>
      <w:numFmt w:val="decimal"/>
      <w:lvlText w:val="%4."/>
      <w:lvlJc w:val="left"/>
      <w:pPr>
        <w:tabs>
          <w:tab w:val="num" w:pos="2880"/>
        </w:tabs>
        <w:ind w:left="2880" w:hanging="360"/>
      </w:pPr>
    </w:lvl>
    <w:lvl w:ilvl="4" w:tplc="6F103E2C" w:tentative="1">
      <w:start w:val="1"/>
      <w:numFmt w:val="lowerLetter"/>
      <w:lvlText w:val="%5."/>
      <w:lvlJc w:val="left"/>
      <w:pPr>
        <w:tabs>
          <w:tab w:val="num" w:pos="3600"/>
        </w:tabs>
        <w:ind w:left="3600" w:hanging="360"/>
      </w:pPr>
    </w:lvl>
    <w:lvl w:ilvl="5" w:tplc="72605622" w:tentative="1">
      <w:start w:val="1"/>
      <w:numFmt w:val="lowerRoman"/>
      <w:lvlText w:val="%6."/>
      <w:lvlJc w:val="right"/>
      <w:pPr>
        <w:tabs>
          <w:tab w:val="num" w:pos="4320"/>
        </w:tabs>
        <w:ind w:left="4320" w:hanging="180"/>
      </w:pPr>
    </w:lvl>
    <w:lvl w:ilvl="6" w:tplc="B748DD76" w:tentative="1">
      <w:start w:val="1"/>
      <w:numFmt w:val="decimal"/>
      <w:lvlText w:val="%7."/>
      <w:lvlJc w:val="left"/>
      <w:pPr>
        <w:tabs>
          <w:tab w:val="num" w:pos="5040"/>
        </w:tabs>
        <w:ind w:left="5040" w:hanging="360"/>
      </w:pPr>
    </w:lvl>
    <w:lvl w:ilvl="7" w:tplc="B4046A1E" w:tentative="1">
      <w:start w:val="1"/>
      <w:numFmt w:val="lowerLetter"/>
      <w:lvlText w:val="%8."/>
      <w:lvlJc w:val="left"/>
      <w:pPr>
        <w:tabs>
          <w:tab w:val="num" w:pos="5760"/>
        </w:tabs>
        <w:ind w:left="5760" w:hanging="360"/>
      </w:pPr>
    </w:lvl>
    <w:lvl w:ilvl="8" w:tplc="71286468" w:tentative="1">
      <w:start w:val="1"/>
      <w:numFmt w:val="lowerRoman"/>
      <w:lvlText w:val="%9."/>
      <w:lvlJc w:val="right"/>
      <w:pPr>
        <w:tabs>
          <w:tab w:val="num" w:pos="6480"/>
        </w:tabs>
        <w:ind w:left="6480" w:hanging="180"/>
      </w:pPr>
    </w:lvl>
  </w:abstractNum>
  <w:num w:numId="1" w16cid:durableId="657921480">
    <w:abstractNumId w:val="15"/>
  </w:num>
  <w:num w:numId="2" w16cid:durableId="1330258007">
    <w:abstractNumId w:val="11"/>
  </w:num>
  <w:num w:numId="3" w16cid:durableId="216629081">
    <w:abstractNumId w:val="20"/>
  </w:num>
  <w:num w:numId="4" w16cid:durableId="2089496676">
    <w:abstractNumId w:val="10"/>
  </w:num>
  <w:num w:numId="5" w16cid:durableId="995305865">
    <w:abstractNumId w:val="6"/>
  </w:num>
  <w:num w:numId="6" w16cid:durableId="1591543126">
    <w:abstractNumId w:val="4"/>
  </w:num>
  <w:num w:numId="7" w16cid:durableId="1509979557">
    <w:abstractNumId w:val="17"/>
  </w:num>
  <w:num w:numId="8" w16cid:durableId="1284387885">
    <w:abstractNumId w:val="14"/>
  </w:num>
  <w:num w:numId="9" w16cid:durableId="1792672819">
    <w:abstractNumId w:val="9"/>
  </w:num>
  <w:num w:numId="10" w16cid:durableId="1602376025">
    <w:abstractNumId w:val="5"/>
  </w:num>
  <w:num w:numId="11" w16cid:durableId="583103219">
    <w:abstractNumId w:val="0"/>
  </w:num>
  <w:num w:numId="12" w16cid:durableId="764500067">
    <w:abstractNumId w:val="2"/>
  </w:num>
  <w:num w:numId="13" w16cid:durableId="241188056">
    <w:abstractNumId w:val="19"/>
  </w:num>
  <w:num w:numId="14" w16cid:durableId="1744138892">
    <w:abstractNumId w:val="12"/>
  </w:num>
  <w:num w:numId="15" w16cid:durableId="512185356">
    <w:abstractNumId w:val="13"/>
  </w:num>
  <w:num w:numId="16" w16cid:durableId="206646908">
    <w:abstractNumId w:val="3"/>
  </w:num>
  <w:num w:numId="17" w16cid:durableId="309864782">
    <w:abstractNumId w:val="16"/>
  </w:num>
  <w:num w:numId="18" w16cid:durableId="8741985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3884023">
    <w:abstractNumId w:val="1"/>
  </w:num>
  <w:num w:numId="20" w16cid:durableId="1343580920">
    <w:abstractNumId w:val="7"/>
  </w:num>
  <w:num w:numId="21" w16cid:durableId="4258077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4D3"/>
    <w:rsid w:val="0000610F"/>
    <w:rsid w:val="00006424"/>
    <w:rsid w:val="00006447"/>
    <w:rsid w:val="0001326E"/>
    <w:rsid w:val="000137AB"/>
    <w:rsid w:val="0002073D"/>
    <w:rsid w:val="00025D12"/>
    <w:rsid w:val="00025F93"/>
    <w:rsid w:val="00026661"/>
    <w:rsid w:val="0002707A"/>
    <w:rsid w:val="000333BC"/>
    <w:rsid w:val="00034850"/>
    <w:rsid w:val="00034C02"/>
    <w:rsid w:val="00034F7E"/>
    <w:rsid w:val="0004067E"/>
    <w:rsid w:val="00042EC3"/>
    <w:rsid w:val="000434B0"/>
    <w:rsid w:val="00045097"/>
    <w:rsid w:val="00051664"/>
    <w:rsid w:val="000562B2"/>
    <w:rsid w:val="00056D40"/>
    <w:rsid w:val="00057529"/>
    <w:rsid w:val="00062598"/>
    <w:rsid w:val="00063003"/>
    <w:rsid w:val="000667D3"/>
    <w:rsid w:val="00072451"/>
    <w:rsid w:val="00074EFA"/>
    <w:rsid w:val="00076041"/>
    <w:rsid w:val="0009363C"/>
    <w:rsid w:val="000A52F9"/>
    <w:rsid w:val="000A64E4"/>
    <w:rsid w:val="000B5E5E"/>
    <w:rsid w:val="000B5F37"/>
    <w:rsid w:val="000C09D4"/>
    <w:rsid w:val="000C0E62"/>
    <w:rsid w:val="000C2262"/>
    <w:rsid w:val="000C7E41"/>
    <w:rsid w:val="000D03A9"/>
    <w:rsid w:val="000D48B2"/>
    <w:rsid w:val="000E4B25"/>
    <w:rsid w:val="000F0090"/>
    <w:rsid w:val="000F1FA4"/>
    <w:rsid w:val="000F40F0"/>
    <w:rsid w:val="000F4744"/>
    <w:rsid w:val="000F4F58"/>
    <w:rsid w:val="000F500A"/>
    <w:rsid w:val="0010224B"/>
    <w:rsid w:val="00102E97"/>
    <w:rsid w:val="001052E6"/>
    <w:rsid w:val="001154AE"/>
    <w:rsid w:val="0011790F"/>
    <w:rsid w:val="001234F1"/>
    <w:rsid w:val="001239AC"/>
    <w:rsid w:val="00125FE1"/>
    <w:rsid w:val="0013504B"/>
    <w:rsid w:val="00136D9F"/>
    <w:rsid w:val="00137B21"/>
    <w:rsid w:val="001470BD"/>
    <w:rsid w:val="00147B9C"/>
    <w:rsid w:val="00151E9C"/>
    <w:rsid w:val="00153E43"/>
    <w:rsid w:val="00160C3F"/>
    <w:rsid w:val="00160DD7"/>
    <w:rsid w:val="00161FA7"/>
    <w:rsid w:val="00165E62"/>
    <w:rsid w:val="00165F7D"/>
    <w:rsid w:val="00165F84"/>
    <w:rsid w:val="001727A7"/>
    <w:rsid w:val="00172FA8"/>
    <w:rsid w:val="00174A0A"/>
    <w:rsid w:val="001801CE"/>
    <w:rsid w:val="00180536"/>
    <w:rsid w:val="00180EAE"/>
    <w:rsid w:val="00182C47"/>
    <w:rsid w:val="001859FE"/>
    <w:rsid w:val="00191588"/>
    <w:rsid w:val="00196116"/>
    <w:rsid w:val="001A1686"/>
    <w:rsid w:val="001A46E1"/>
    <w:rsid w:val="001B02A1"/>
    <w:rsid w:val="001B12B6"/>
    <w:rsid w:val="001B2373"/>
    <w:rsid w:val="001B3093"/>
    <w:rsid w:val="001B564A"/>
    <w:rsid w:val="001B5876"/>
    <w:rsid w:val="001B7C41"/>
    <w:rsid w:val="001CCBBB"/>
    <w:rsid w:val="001D21BE"/>
    <w:rsid w:val="001D5DF0"/>
    <w:rsid w:val="001E4F00"/>
    <w:rsid w:val="001E5252"/>
    <w:rsid w:val="001F253E"/>
    <w:rsid w:val="001F5476"/>
    <w:rsid w:val="001F56E8"/>
    <w:rsid w:val="002066BA"/>
    <w:rsid w:val="00211161"/>
    <w:rsid w:val="00215F29"/>
    <w:rsid w:val="00223583"/>
    <w:rsid w:val="00227393"/>
    <w:rsid w:val="0022750B"/>
    <w:rsid w:val="002315D8"/>
    <w:rsid w:val="0023618C"/>
    <w:rsid w:val="00240E5D"/>
    <w:rsid w:val="0025214A"/>
    <w:rsid w:val="0025372E"/>
    <w:rsid w:val="00261499"/>
    <w:rsid w:val="002624F6"/>
    <w:rsid w:val="0026366F"/>
    <w:rsid w:val="00270CCB"/>
    <w:rsid w:val="002713CC"/>
    <w:rsid w:val="00273A5B"/>
    <w:rsid w:val="00286B1F"/>
    <w:rsid w:val="002913C6"/>
    <w:rsid w:val="00291B7A"/>
    <w:rsid w:val="002A1518"/>
    <w:rsid w:val="002A64D9"/>
    <w:rsid w:val="002B5E73"/>
    <w:rsid w:val="002C1BD3"/>
    <w:rsid w:val="002C39E9"/>
    <w:rsid w:val="002D4295"/>
    <w:rsid w:val="002E46E0"/>
    <w:rsid w:val="002F1100"/>
    <w:rsid w:val="002F2584"/>
    <w:rsid w:val="002F3F3E"/>
    <w:rsid w:val="002F73BA"/>
    <w:rsid w:val="0030194B"/>
    <w:rsid w:val="00306702"/>
    <w:rsid w:val="00313698"/>
    <w:rsid w:val="003136C6"/>
    <w:rsid w:val="0031388B"/>
    <w:rsid w:val="0031455C"/>
    <w:rsid w:val="003213FE"/>
    <w:rsid w:val="003227B4"/>
    <w:rsid w:val="0032358D"/>
    <w:rsid w:val="00331643"/>
    <w:rsid w:val="00331789"/>
    <w:rsid w:val="003334B5"/>
    <w:rsid w:val="00335AE5"/>
    <w:rsid w:val="0034080C"/>
    <w:rsid w:val="00347355"/>
    <w:rsid w:val="003506FF"/>
    <w:rsid w:val="00354E6A"/>
    <w:rsid w:val="00363312"/>
    <w:rsid w:val="00364F3B"/>
    <w:rsid w:val="003674F3"/>
    <w:rsid w:val="003720DC"/>
    <w:rsid w:val="00373A82"/>
    <w:rsid w:val="00373FAB"/>
    <w:rsid w:val="003744A7"/>
    <w:rsid w:val="00376AEA"/>
    <w:rsid w:val="003845DF"/>
    <w:rsid w:val="003922AE"/>
    <w:rsid w:val="0039402B"/>
    <w:rsid w:val="003A175D"/>
    <w:rsid w:val="003A2EEF"/>
    <w:rsid w:val="003A3C90"/>
    <w:rsid w:val="003A62E1"/>
    <w:rsid w:val="003B1260"/>
    <w:rsid w:val="003B25E4"/>
    <w:rsid w:val="003B3253"/>
    <w:rsid w:val="003C1A96"/>
    <w:rsid w:val="003C44C8"/>
    <w:rsid w:val="003C4A8D"/>
    <w:rsid w:val="003C7066"/>
    <w:rsid w:val="003D7753"/>
    <w:rsid w:val="003D7EB3"/>
    <w:rsid w:val="003E081D"/>
    <w:rsid w:val="003E08CD"/>
    <w:rsid w:val="003E1575"/>
    <w:rsid w:val="003E1D4C"/>
    <w:rsid w:val="003E37D4"/>
    <w:rsid w:val="003E5C38"/>
    <w:rsid w:val="003E7898"/>
    <w:rsid w:val="003F12E8"/>
    <w:rsid w:val="003F2182"/>
    <w:rsid w:val="0040515C"/>
    <w:rsid w:val="00405175"/>
    <w:rsid w:val="00405A79"/>
    <w:rsid w:val="004102B9"/>
    <w:rsid w:val="00411F1A"/>
    <w:rsid w:val="004130EA"/>
    <w:rsid w:val="00415308"/>
    <w:rsid w:val="0042318E"/>
    <w:rsid w:val="004356E7"/>
    <w:rsid w:val="00440FA8"/>
    <w:rsid w:val="00442182"/>
    <w:rsid w:val="00442309"/>
    <w:rsid w:val="00443521"/>
    <w:rsid w:val="00455114"/>
    <w:rsid w:val="004562BD"/>
    <w:rsid w:val="004574B3"/>
    <w:rsid w:val="00462F53"/>
    <w:rsid w:val="004641A5"/>
    <w:rsid w:val="00473083"/>
    <w:rsid w:val="0047400E"/>
    <w:rsid w:val="00475C48"/>
    <w:rsid w:val="00476259"/>
    <w:rsid w:val="00476F67"/>
    <w:rsid w:val="00487215"/>
    <w:rsid w:val="00490FF8"/>
    <w:rsid w:val="00491529"/>
    <w:rsid w:val="00492758"/>
    <w:rsid w:val="004941FC"/>
    <w:rsid w:val="004950C4"/>
    <w:rsid w:val="0049598F"/>
    <w:rsid w:val="004A1AC5"/>
    <w:rsid w:val="004A2438"/>
    <w:rsid w:val="004A74B1"/>
    <w:rsid w:val="004B1203"/>
    <w:rsid w:val="004B29B4"/>
    <w:rsid w:val="004B5B73"/>
    <w:rsid w:val="004B7767"/>
    <w:rsid w:val="004D00CD"/>
    <w:rsid w:val="004D1377"/>
    <w:rsid w:val="004D213F"/>
    <w:rsid w:val="004D48E2"/>
    <w:rsid w:val="004D6A2C"/>
    <w:rsid w:val="004D6F6C"/>
    <w:rsid w:val="004E2FB7"/>
    <w:rsid w:val="004E6DEF"/>
    <w:rsid w:val="004E72BF"/>
    <w:rsid w:val="004F0527"/>
    <w:rsid w:val="004F08DB"/>
    <w:rsid w:val="004F6399"/>
    <w:rsid w:val="004F78AE"/>
    <w:rsid w:val="0050325C"/>
    <w:rsid w:val="00505354"/>
    <w:rsid w:val="0051055A"/>
    <w:rsid w:val="00511000"/>
    <w:rsid w:val="0052678E"/>
    <w:rsid w:val="00530761"/>
    <w:rsid w:val="005316A9"/>
    <w:rsid w:val="00531764"/>
    <w:rsid w:val="00536DBE"/>
    <w:rsid w:val="005404E6"/>
    <w:rsid w:val="0054122C"/>
    <w:rsid w:val="00544E1C"/>
    <w:rsid w:val="00546E54"/>
    <w:rsid w:val="005576EE"/>
    <w:rsid w:val="00562924"/>
    <w:rsid w:val="00571E41"/>
    <w:rsid w:val="005812DB"/>
    <w:rsid w:val="00584502"/>
    <w:rsid w:val="0058589E"/>
    <w:rsid w:val="005872F6"/>
    <w:rsid w:val="00590B80"/>
    <w:rsid w:val="00592301"/>
    <w:rsid w:val="0059757B"/>
    <w:rsid w:val="005A0362"/>
    <w:rsid w:val="005A12E0"/>
    <w:rsid w:val="005A4FA2"/>
    <w:rsid w:val="005A6DA3"/>
    <w:rsid w:val="005B39A9"/>
    <w:rsid w:val="005C1180"/>
    <w:rsid w:val="005C1502"/>
    <w:rsid w:val="005C234B"/>
    <w:rsid w:val="005C5906"/>
    <w:rsid w:val="005C75C3"/>
    <w:rsid w:val="005D00EE"/>
    <w:rsid w:val="005D248C"/>
    <w:rsid w:val="005D328E"/>
    <w:rsid w:val="005E1A0D"/>
    <w:rsid w:val="005E269B"/>
    <w:rsid w:val="005E2F48"/>
    <w:rsid w:val="005F2D6C"/>
    <w:rsid w:val="005F2DFB"/>
    <w:rsid w:val="005F5140"/>
    <w:rsid w:val="005F7B3E"/>
    <w:rsid w:val="0060115E"/>
    <w:rsid w:val="00604582"/>
    <w:rsid w:val="006046DA"/>
    <w:rsid w:val="006053B3"/>
    <w:rsid w:val="00607331"/>
    <w:rsid w:val="006075FD"/>
    <w:rsid w:val="00610254"/>
    <w:rsid w:val="0061071D"/>
    <w:rsid w:val="006112C9"/>
    <w:rsid w:val="006141FE"/>
    <w:rsid w:val="00615A8A"/>
    <w:rsid w:val="00617BC4"/>
    <w:rsid w:val="006200BD"/>
    <w:rsid w:val="006222D9"/>
    <w:rsid w:val="00623196"/>
    <w:rsid w:val="00625F78"/>
    <w:rsid w:val="00630308"/>
    <w:rsid w:val="00631A52"/>
    <w:rsid w:val="00632717"/>
    <w:rsid w:val="00633804"/>
    <w:rsid w:val="006349E9"/>
    <w:rsid w:val="006375F2"/>
    <w:rsid w:val="00640C77"/>
    <w:rsid w:val="00641775"/>
    <w:rsid w:val="00644344"/>
    <w:rsid w:val="00653199"/>
    <w:rsid w:val="00660A3F"/>
    <w:rsid w:val="0066116A"/>
    <w:rsid w:val="00662025"/>
    <w:rsid w:val="006649BF"/>
    <w:rsid w:val="006655A7"/>
    <w:rsid w:val="006715DE"/>
    <w:rsid w:val="0067630E"/>
    <w:rsid w:val="00680492"/>
    <w:rsid w:val="00681787"/>
    <w:rsid w:val="006865CE"/>
    <w:rsid w:val="00686C5B"/>
    <w:rsid w:val="00687FFC"/>
    <w:rsid w:val="00690956"/>
    <w:rsid w:val="006A0BA9"/>
    <w:rsid w:val="006A3ECA"/>
    <w:rsid w:val="006B0385"/>
    <w:rsid w:val="006B2EC0"/>
    <w:rsid w:val="006B3BBE"/>
    <w:rsid w:val="006B48E6"/>
    <w:rsid w:val="006B63EE"/>
    <w:rsid w:val="006C0E68"/>
    <w:rsid w:val="006C1640"/>
    <w:rsid w:val="006C248B"/>
    <w:rsid w:val="006C4E6A"/>
    <w:rsid w:val="006C545D"/>
    <w:rsid w:val="006D1E1F"/>
    <w:rsid w:val="006D4729"/>
    <w:rsid w:val="006D55F2"/>
    <w:rsid w:val="006E34E3"/>
    <w:rsid w:val="006E3F69"/>
    <w:rsid w:val="006E4B2F"/>
    <w:rsid w:val="006E720A"/>
    <w:rsid w:val="006F26E4"/>
    <w:rsid w:val="006F2A46"/>
    <w:rsid w:val="006F5650"/>
    <w:rsid w:val="006F6463"/>
    <w:rsid w:val="00700D6B"/>
    <w:rsid w:val="007040C0"/>
    <w:rsid w:val="00705520"/>
    <w:rsid w:val="00706ECB"/>
    <w:rsid w:val="00714AC0"/>
    <w:rsid w:val="0071781C"/>
    <w:rsid w:val="0072074F"/>
    <w:rsid w:val="00723558"/>
    <w:rsid w:val="00723B30"/>
    <w:rsid w:val="00727A43"/>
    <w:rsid w:val="007307FA"/>
    <w:rsid w:val="0073087F"/>
    <w:rsid w:val="00732E11"/>
    <w:rsid w:val="007359A1"/>
    <w:rsid w:val="0074239B"/>
    <w:rsid w:val="0075422A"/>
    <w:rsid w:val="00756E26"/>
    <w:rsid w:val="0075FAFD"/>
    <w:rsid w:val="00763277"/>
    <w:rsid w:val="0076343E"/>
    <w:rsid w:val="007708FD"/>
    <w:rsid w:val="0078640D"/>
    <w:rsid w:val="00786938"/>
    <w:rsid w:val="00796D8E"/>
    <w:rsid w:val="007A02C8"/>
    <w:rsid w:val="007A062F"/>
    <w:rsid w:val="007A5F54"/>
    <w:rsid w:val="007A7209"/>
    <w:rsid w:val="007A7714"/>
    <w:rsid w:val="007B3505"/>
    <w:rsid w:val="007B5D66"/>
    <w:rsid w:val="007B5EAA"/>
    <w:rsid w:val="007B67E9"/>
    <w:rsid w:val="007C1FE6"/>
    <w:rsid w:val="007C4776"/>
    <w:rsid w:val="007C5EAC"/>
    <w:rsid w:val="007E1F6E"/>
    <w:rsid w:val="007E238D"/>
    <w:rsid w:val="007E4CF4"/>
    <w:rsid w:val="007E5B42"/>
    <w:rsid w:val="007F0B1C"/>
    <w:rsid w:val="007F1491"/>
    <w:rsid w:val="007F3C14"/>
    <w:rsid w:val="007F6EBD"/>
    <w:rsid w:val="00810180"/>
    <w:rsid w:val="00816DEB"/>
    <w:rsid w:val="008173AB"/>
    <w:rsid w:val="00817846"/>
    <w:rsid w:val="00817E3D"/>
    <w:rsid w:val="00817EEF"/>
    <w:rsid w:val="008217D7"/>
    <w:rsid w:val="00821FB0"/>
    <w:rsid w:val="008223E3"/>
    <w:rsid w:val="00822E98"/>
    <w:rsid w:val="00826877"/>
    <w:rsid w:val="00826BEA"/>
    <w:rsid w:val="008320F5"/>
    <w:rsid w:val="00837483"/>
    <w:rsid w:val="008427D9"/>
    <w:rsid w:val="00843373"/>
    <w:rsid w:val="00844F23"/>
    <w:rsid w:val="0084736A"/>
    <w:rsid w:val="00853B7F"/>
    <w:rsid w:val="008562CA"/>
    <w:rsid w:val="00856C77"/>
    <w:rsid w:val="00857DC4"/>
    <w:rsid w:val="00865E0E"/>
    <w:rsid w:val="00866197"/>
    <w:rsid w:val="00866470"/>
    <w:rsid w:val="00867FF0"/>
    <w:rsid w:val="008729F4"/>
    <w:rsid w:val="00872EDF"/>
    <w:rsid w:val="008746E8"/>
    <w:rsid w:val="0087526F"/>
    <w:rsid w:val="00877363"/>
    <w:rsid w:val="008825E5"/>
    <w:rsid w:val="008920EB"/>
    <w:rsid w:val="008921AB"/>
    <w:rsid w:val="0089647D"/>
    <w:rsid w:val="008A121A"/>
    <w:rsid w:val="008A1664"/>
    <w:rsid w:val="008A19F9"/>
    <w:rsid w:val="008A3241"/>
    <w:rsid w:val="008A5B68"/>
    <w:rsid w:val="008B1AC2"/>
    <w:rsid w:val="008B2D09"/>
    <w:rsid w:val="008B387A"/>
    <w:rsid w:val="008C6FF6"/>
    <w:rsid w:val="008D2684"/>
    <w:rsid w:val="008D4D05"/>
    <w:rsid w:val="008D7211"/>
    <w:rsid w:val="008D7252"/>
    <w:rsid w:val="008E4E7C"/>
    <w:rsid w:val="008E508F"/>
    <w:rsid w:val="008F55F7"/>
    <w:rsid w:val="008F6C79"/>
    <w:rsid w:val="008F77E3"/>
    <w:rsid w:val="0090455E"/>
    <w:rsid w:val="0090459E"/>
    <w:rsid w:val="009053C2"/>
    <w:rsid w:val="00906EB7"/>
    <w:rsid w:val="00907155"/>
    <w:rsid w:val="009143CC"/>
    <w:rsid w:val="00925FDB"/>
    <w:rsid w:val="00947665"/>
    <w:rsid w:val="0094785E"/>
    <w:rsid w:val="00953F03"/>
    <w:rsid w:val="00966666"/>
    <w:rsid w:val="009706D7"/>
    <w:rsid w:val="00970709"/>
    <w:rsid w:val="00971138"/>
    <w:rsid w:val="0097221B"/>
    <w:rsid w:val="00973526"/>
    <w:rsid w:val="00974BB7"/>
    <w:rsid w:val="00983B79"/>
    <w:rsid w:val="00985747"/>
    <w:rsid w:val="0098580B"/>
    <w:rsid w:val="00991176"/>
    <w:rsid w:val="00991862"/>
    <w:rsid w:val="009A012D"/>
    <w:rsid w:val="009A0DD0"/>
    <w:rsid w:val="009A3CCC"/>
    <w:rsid w:val="009A40F8"/>
    <w:rsid w:val="009B2B11"/>
    <w:rsid w:val="009B2C1D"/>
    <w:rsid w:val="009B7A90"/>
    <w:rsid w:val="009C0A89"/>
    <w:rsid w:val="009C19C3"/>
    <w:rsid w:val="009C455B"/>
    <w:rsid w:val="009C55ED"/>
    <w:rsid w:val="009C7B88"/>
    <w:rsid w:val="009D7127"/>
    <w:rsid w:val="009E1074"/>
    <w:rsid w:val="009E2CE6"/>
    <w:rsid w:val="009E5381"/>
    <w:rsid w:val="009F415B"/>
    <w:rsid w:val="009F6B08"/>
    <w:rsid w:val="00A10E2B"/>
    <w:rsid w:val="00A1330A"/>
    <w:rsid w:val="00A20967"/>
    <w:rsid w:val="00A20F9E"/>
    <w:rsid w:val="00A21B78"/>
    <w:rsid w:val="00A21F3A"/>
    <w:rsid w:val="00A230B9"/>
    <w:rsid w:val="00A258AE"/>
    <w:rsid w:val="00A26724"/>
    <w:rsid w:val="00A2730F"/>
    <w:rsid w:val="00A40CC0"/>
    <w:rsid w:val="00A500A5"/>
    <w:rsid w:val="00A5179D"/>
    <w:rsid w:val="00A51B0B"/>
    <w:rsid w:val="00A541FA"/>
    <w:rsid w:val="00A55CBF"/>
    <w:rsid w:val="00A565D1"/>
    <w:rsid w:val="00A6148A"/>
    <w:rsid w:val="00A61DFE"/>
    <w:rsid w:val="00A65EB8"/>
    <w:rsid w:val="00A70709"/>
    <w:rsid w:val="00A818F2"/>
    <w:rsid w:val="00A81DD1"/>
    <w:rsid w:val="00A81F5A"/>
    <w:rsid w:val="00A8481A"/>
    <w:rsid w:val="00A84EF6"/>
    <w:rsid w:val="00A928CF"/>
    <w:rsid w:val="00A92F8C"/>
    <w:rsid w:val="00A9653B"/>
    <w:rsid w:val="00AA6095"/>
    <w:rsid w:val="00AB298C"/>
    <w:rsid w:val="00AB5E10"/>
    <w:rsid w:val="00AB7979"/>
    <w:rsid w:val="00AC21E5"/>
    <w:rsid w:val="00AC6C49"/>
    <w:rsid w:val="00AC715A"/>
    <w:rsid w:val="00AD48FA"/>
    <w:rsid w:val="00AE304B"/>
    <w:rsid w:val="00AE35C3"/>
    <w:rsid w:val="00AE6545"/>
    <w:rsid w:val="00AF220F"/>
    <w:rsid w:val="00AF3A59"/>
    <w:rsid w:val="00AF629D"/>
    <w:rsid w:val="00B00821"/>
    <w:rsid w:val="00B00D41"/>
    <w:rsid w:val="00B12830"/>
    <w:rsid w:val="00B12BA6"/>
    <w:rsid w:val="00B14555"/>
    <w:rsid w:val="00B14D54"/>
    <w:rsid w:val="00B14E35"/>
    <w:rsid w:val="00B15DAF"/>
    <w:rsid w:val="00B2013D"/>
    <w:rsid w:val="00B215D7"/>
    <w:rsid w:val="00B232B9"/>
    <w:rsid w:val="00B263F8"/>
    <w:rsid w:val="00B36C26"/>
    <w:rsid w:val="00B379AD"/>
    <w:rsid w:val="00B41BC2"/>
    <w:rsid w:val="00B41CFC"/>
    <w:rsid w:val="00B43FA1"/>
    <w:rsid w:val="00B455A2"/>
    <w:rsid w:val="00B462BF"/>
    <w:rsid w:val="00B53B0B"/>
    <w:rsid w:val="00B600DF"/>
    <w:rsid w:val="00B63501"/>
    <w:rsid w:val="00B63932"/>
    <w:rsid w:val="00B66044"/>
    <w:rsid w:val="00B713C4"/>
    <w:rsid w:val="00B74E6E"/>
    <w:rsid w:val="00B80218"/>
    <w:rsid w:val="00B80B2C"/>
    <w:rsid w:val="00B85586"/>
    <w:rsid w:val="00B85DB5"/>
    <w:rsid w:val="00B87349"/>
    <w:rsid w:val="00B92138"/>
    <w:rsid w:val="00BA0691"/>
    <w:rsid w:val="00BB7639"/>
    <w:rsid w:val="00BC2B8C"/>
    <w:rsid w:val="00BC3C67"/>
    <w:rsid w:val="00BC7C71"/>
    <w:rsid w:val="00BD156C"/>
    <w:rsid w:val="00BD5B0C"/>
    <w:rsid w:val="00BD6FC8"/>
    <w:rsid w:val="00BD72CE"/>
    <w:rsid w:val="00BE233C"/>
    <w:rsid w:val="00BE2FF6"/>
    <w:rsid w:val="00BE6AE6"/>
    <w:rsid w:val="00BE79F6"/>
    <w:rsid w:val="00BE7C6B"/>
    <w:rsid w:val="00BF178F"/>
    <w:rsid w:val="00BF72F4"/>
    <w:rsid w:val="00C00ED9"/>
    <w:rsid w:val="00C15C21"/>
    <w:rsid w:val="00C15E8E"/>
    <w:rsid w:val="00C2789B"/>
    <w:rsid w:val="00C31A5A"/>
    <w:rsid w:val="00C32C86"/>
    <w:rsid w:val="00C34C8A"/>
    <w:rsid w:val="00C37847"/>
    <w:rsid w:val="00C41B3D"/>
    <w:rsid w:val="00C448D3"/>
    <w:rsid w:val="00C47647"/>
    <w:rsid w:val="00C51531"/>
    <w:rsid w:val="00C515BD"/>
    <w:rsid w:val="00C53C3B"/>
    <w:rsid w:val="00C54B27"/>
    <w:rsid w:val="00C60A8B"/>
    <w:rsid w:val="00C60D59"/>
    <w:rsid w:val="00C6402A"/>
    <w:rsid w:val="00C73C7A"/>
    <w:rsid w:val="00C748F0"/>
    <w:rsid w:val="00C82279"/>
    <w:rsid w:val="00CA5199"/>
    <w:rsid w:val="00CA72D6"/>
    <w:rsid w:val="00CB3847"/>
    <w:rsid w:val="00CB4082"/>
    <w:rsid w:val="00CB4223"/>
    <w:rsid w:val="00CB4585"/>
    <w:rsid w:val="00CB624C"/>
    <w:rsid w:val="00CB655F"/>
    <w:rsid w:val="00CC05C0"/>
    <w:rsid w:val="00CC1B34"/>
    <w:rsid w:val="00CC3978"/>
    <w:rsid w:val="00CC6BA5"/>
    <w:rsid w:val="00CC78D9"/>
    <w:rsid w:val="00CD181E"/>
    <w:rsid w:val="00CD2123"/>
    <w:rsid w:val="00CD245C"/>
    <w:rsid w:val="00CD76FE"/>
    <w:rsid w:val="00CE090B"/>
    <w:rsid w:val="00CE2316"/>
    <w:rsid w:val="00CE2E89"/>
    <w:rsid w:val="00CE54C3"/>
    <w:rsid w:val="00CF6C0D"/>
    <w:rsid w:val="00D039F3"/>
    <w:rsid w:val="00D04B23"/>
    <w:rsid w:val="00D12BDD"/>
    <w:rsid w:val="00D1316F"/>
    <w:rsid w:val="00D15371"/>
    <w:rsid w:val="00D22721"/>
    <w:rsid w:val="00D22BC2"/>
    <w:rsid w:val="00D3197C"/>
    <w:rsid w:val="00D424CF"/>
    <w:rsid w:val="00D42DE0"/>
    <w:rsid w:val="00D4635C"/>
    <w:rsid w:val="00D5397B"/>
    <w:rsid w:val="00D578FE"/>
    <w:rsid w:val="00D61FA7"/>
    <w:rsid w:val="00D62F82"/>
    <w:rsid w:val="00D6324F"/>
    <w:rsid w:val="00D64754"/>
    <w:rsid w:val="00D70BC3"/>
    <w:rsid w:val="00D768AB"/>
    <w:rsid w:val="00D80BFC"/>
    <w:rsid w:val="00D83D48"/>
    <w:rsid w:val="00D9349B"/>
    <w:rsid w:val="00D9584C"/>
    <w:rsid w:val="00D97F91"/>
    <w:rsid w:val="00DA1114"/>
    <w:rsid w:val="00DA207A"/>
    <w:rsid w:val="00DA32E6"/>
    <w:rsid w:val="00DA67CE"/>
    <w:rsid w:val="00DB4110"/>
    <w:rsid w:val="00DB5ED6"/>
    <w:rsid w:val="00DB5F96"/>
    <w:rsid w:val="00DC257C"/>
    <w:rsid w:val="00DC41AF"/>
    <w:rsid w:val="00DC6F81"/>
    <w:rsid w:val="00DC7540"/>
    <w:rsid w:val="00DC7969"/>
    <w:rsid w:val="00DC7DBE"/>
    <w:rsid w:val="00DD3299"/>
    <w:rsid w:val="00DD45DF"/>
    <w:rsid w:val="00DD5B36"/>
    <w:rsid w:val="00DD6709"/>
    <w:rsid w:val="00DE23E9"/>
    <w:rsid w:val="00DE66DE"/>
    <w:rsid w:val="00DE68C7"/>
    <w:rsid w:val="00DF3C02"/>
    <w:rsid w:val="00DF5C00"/>
    <w:rsid w:val="00E000EF"/>
    <w:rsid w:val="00E04DC2"/>
    <w:rsid w:val="00E051F6"/>
    <w:rsid w:val="00E07C6F"/>
    <w:rsid w:val="00E1117B"/>
    <w:rsid w:val="00E126EF"/>
    <w:rsid w:val="00E1411B"/>
    <w:rsid w:val="00E15E26"/>
    <w:rsid w:val="00E2063C"/>
    <w:rsid w:val="00E25E02"/>
    <w:rsid w:val="00E27716"/>
    <w:rsid w:val="00E30DFD"/>
    <w:rsid w:val="00E459D6"/>
    <w:rsid w:val="00E508C6"/>
    <w:rsid w:val="00E545FD"/>
    <w:rsid w:val="00E54F1B"/>
    <w:rsid w:val="00E5597F"/>
    <w:rsid w:val="00E610C8"/>
    <w:rsid w:val="00E6128E"/>
    <w:rsid w:val="00E62C46"/>
    <w:rsid w:val="00E631EA"/>
    <w:rsid w:val="00E67B49"/>
    <w:rsid w:val="00E71253"/>
    <w:rsid w:val="00E7231E"/>
    <w:rsid w:val="00E72FAB"/>
    <w:rsid w:val="00E7583E"/>
    <w:rsid w:val="00E76048"/>
    <w:rsid w:val="00E83086"/>
    <w:rsid w:val="00E83424"/>
    <w:rsid w:val="00E9279E"/>
    <w:rsid w:val="00E93A7C"/>
    <w:rsid w:val="00E958AA"/>
    <w:rsid w:val="00E95D2D"/>
    <w:rsid w:val="00EA305C"/>
    <w:rsid w:val="00EA7EE1"/>
    <w:rsid w:val="00EB0E60"/>
    <w:rsid w:val="00EB61BB"/>
    <w:rsid w:val="00EB630A"/>
    <w:rsid w:val="00EC3BAF"/>
    <w:rsid w:val="00EC4B16"/>
    <w:rsid w:val="00EC7D33"/>
    <w:rsid w:val="00ED228D"/>
    <w:rsid w:val="00ED27D5"/>
    <w:rsid w:val="00ED35A3"/>
    <w:rsid w:val="00ED4D92"/>
    <w:rsid w:val="00EE00DA"/>
    <w:rsid w:val="00EE010A"/>
    <w:rsid w:val="00EE1490"/>
    <w:rsid w:val="00EE41F4"/>
    <w:rsid w:val="00EE459F"/>
    <w:rsid w:val="00EE60BE"/>
    <w:rsid w:val="00EE6DBA"/>
    <w:rsid w:val="00EE7497"/>
    <w:rsid w:val="00EF7C6D"/>
    <w:rsid w:val="00F00436"/>
    <w:rsid w:val="00F01E83"/>
    <w:rsid w:val="00F10599"/>
    <w:rsid w:val="00F1124F"/>
    <w:rsid w:val="00F13FC9"/>
    <w:rsid w:val="00F15C36"/>
    <w:rsid w:val="00F1629E"/>
    <w:rsid w:val="00F25045"/>
    <w:rsid w:val="00F25689"/>
    <w:rsid w:val="00F31873"/>
    <w:rsid w:val="00F41049"/>
    <w:rsid w:val="00F4206A"/>
    <w:rsid w:val="00F42F98"/>
    <w:rsid w:val="00F43B62"/>
    <w:rsid w:val="00F43DB3"/>
    <w:rsid w:val="00F47102"/>
    <w:rsid w:val="00F506FA"/>
    <w:rsid w:val="00F50B27"/>
    <w:rsid w:val="00F563B6"/>
    <w:rsid w:val="00F57507"/>
    <w:rsid w:val="00F63B3D"/>
    <w:rsid w:val="00F677B5"/>
    <w:rsid w:val="00F67D9D"/>
    <w:rsid w:val="00F70AEE"/>
    <w:rsid w:val="00F71DAB"/>
    <w:rsid w:val="00F73C52"/>
    <w:rsid w:val="00F814BB"/>
    <w:rsid w:val="00F8368A"/>
    <w:rsid w:val="00F83AFB"/>
    <w:rsid w:val="00F83D40"/>
    <w:rsid w:val="00F92648"/>
    <w:rsid w:val="00F93428"/>
    <w:rsid w:val="00FA098F"/>
    <w:rsid w:val="00FA279A"/>
    <w:rsid w:val="00FA3CF1"/>
    <w:rsid w:val="00FA7C9E"/>
    <w:rsid w:val="00FB5284"/>
    <w:rsid w:val="00FB6618"/>
    <w:rsid w:val="00FC641D"/>
    <w:rsid w:val="00FD3E93"/>
    <w:rsid w:val="00FE282C"/>
    <w:rsid w:val="00FF0B8F"/>
    <w:rsid w:val="00FF1A4C"/>
    <w:rsid w:val="00FF2BDB"/>
    <w:rsid w:val="00FF500D"/>
    <w:rsid w:val="00FF6923"/>
    <w:rsid w:val="00FF6BB5"/>
    <w:rsid w:val="04195A5A"/>
    <w:rsid w:val="0A50260D"/>
    <w:rsid w:val="0F90B804"/>
    <w:rsid w:val="11C63A0E"/>
    <w:rsid w:val="162DE2AE"/>
    <w:rsid w:val="1A307978"/>
    <w:rsid w:val="1CF59461"/>
    <w:rsid w:val="1ED43704"/>
    <w:rsid w:val="2289C877"/>
    <w:rsid w:val="23423140"/>
    <w:rsid w:val="29AF54D2"/>
    <w:rsid w:val="2C5A312D"/>
    <w:rsid w:val="34496E02"/>
    <w:rsid w:val="3730801A"/>
    <w:rsid w:val="38610295"/>
    <w:rsid w:val="40F5F5F4"/>
    <w:rsid w:val="410904D3"/>
    <w:rsid w:val="440068E2"/>
    <w:rsid w:val="466A3EC4"/>
    <w:rsid w:val="496B02BB"/>
    <w:rsid w:val="4E778225"/>
    <w:rsid w:val="5AC8C127"/>
    <w:rsid w:val="5B2C35A1"/>
    <w:rsid w:val="62A8E369"/>
    <w:rsid w:val="62BC94E5"/>
    <w:rsid w:val="6528F9EA"/>
    <w:rsid w:val="657DFDEB"/>
    <w:rsid w:val="674396E5"/>
    <w:rsid w:val="68E39768"/>
    <w:rsid w:val="69DBAD3B"/>
    <w:rsid w:val="6C286FE8"/>
    <w:rsid w:val="6CD8715A"/>
    <w:rsid w:val="73886FE2"/>
    <w:rsid w:val="77017F70"/>
    <w:rsid w:val="7910BAA6"/>
    <w:rsid w:val="7A58F5DF"/>
    <w:rsid w:val="7C07A25B"/>
    <w:rsid w:val="7F8E0A3F"/>
    <w:rsid w:val="7FFE5B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394BE"/>
  <w15:chartTrackingRefBased/>
  <w15:docId w15:val="{4A2F8CD7-B59D-4004-90D5-4B0A17009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s="Times New Roman"/>
      <w:color w:val="2F5496"/>
      <w:sz w:val="32"/>
      <w:szCs w:val="32"/>
      <w:lang w:val="en-GB" w:eastAsia="en-GB"/>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660A3F"/>
    <w:pPr>
      <w:keepNext/>
      <w:pBdr>
        <w:bottom w:val="single" w:sz="4" w:space="1" w:color="auto"/>
      </w:pBdr>
      <w:spacing w:before="120"/>
      <w:outlineLvl w:val="2"/>
    </w:pPr>
    <w:rPr>
      <w:rFonts w:cs="Arial"/>
      <w:i/>
      <w:iCs/>
      <w:sz w:val="18"/>
      <w:szCs w:val="18"/>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iPriority w:val="9"/>
    <w:unhideWhenUsed/>
    <w:qFormat/>
    <w:rsid w:val="00660A3F"/>
    <w:pPr>
      <w:keepNext/>
      <w:pBdr>
        <w:bottom w:val="single" w:sz="4" w:space="1" w:color="auto"/>
      </w:pBdr>
      <w:spacing w:before="120"/>
      <w:jc w:val="right"/>
      <w:outlineLvl w:val="5"/>
    </w:pPr>
    <w:rPr>
      <w:rFonts w:cs="Arial"/>
      <w:i/>
      <w:iCs/>
      <w:sz w:val="18"/>
      <w:szCs w:val="18"/>
      <w:lang w:val="en-GB"/>
    </w:rPr>
  </w:style>
  <w:style w:type="paragraph" w:styleId="Heading7">
    <w:name w:val="heading 7"/>
    <w:basedOn w:val="Normal"/>
    <w:next w:val="Normal"/>
    <w:link w:val="Heading7Char"/>
    <w:uiPriority w:val="9"/>
    <w:unhideWhenUsed/>
    <w:qFormat/>
    <w:rsid w:val="00F83AFB"/>
    <w:pPr>
      <w:keepNext/>
      <w:pBdr>
        <w:bottom w:val="single" w:sz="4" w:space="1" w:color="auto"/>
      </w:pBdr>
      <w:spacing w:before="120"/>
      <w:ind w:left="-284" w:right="-322"/>
      <w:outlineLvl w:val="6"/>
    </w:pPr>
    <w:rPr>
      <w:i/>
      <w:iCs/>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BodyText">
    <w:name w:val="Body Text"/>
    <w:basedOn w:val="Normal"/>
    <w:link w:val="BodyTextChar"/>
    <w:uiPriority w:val="99"/>
    <w:semiHidden/>
    <w:unhideWhenUsed/>
    <w:rsid w:val="004941FC"/>
    <w:pPr>
      <w:spacing w:after="120"/>
    </w:pPr>
  </w:style>
  <w:style w:type="character" w:customStyle="1" w:styleId="BodyTextChar">
    <w:name w:val="Body Text Char"/>
    <w:basedOn w:val="DefaultParagraphFont"/>
    <w:link w:val="BodyText"/>
    <w:uiPriority w:val="99"/>
    <w:semiHidden/>
    <w:rsid w:val="004941FC"/>
    <w:rPr>
      <w:rFonts w:ascii="Arial" w:hAnsi="Arial"/>
    </w:rPr>
  </w:style>
  <w:style w:type="table" w:customStyle="1" w:styleId="TableGrid1">
    <w:name w:val="Table Grid1"/>
    <w:basedOn w:val="TableNormal"/>
    <w:next w:val="TableGrid"/>
    <w:uiPriority w:val="39"/>
    <w:rsid w:val="00B63932"/>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63932"/>
    <w:rPr>
      <w:rFonts w:ascii="Calibri" w:eastAsia="Calibri" w:hAnsi="Calibri" w:cs="Aria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_0"/>
    <w:basedOn w:val="TableNormal"/>
    <w:next w:val="TableGrid0"/>
    <w:uiPriority w:val="39"/>
    <w:rsid w:val="00F50B27"/>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_0"/>
    <w:basedOn w:val="TableNormal"/>
    <w:uiPriority w:val="39"/>
    <w:rsid w:val="00F50B27"/>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_1"/>
    <w:basedOn w:val="TableNormal"/>
    <w:next w:val="TableGrid12"/>
    <w:uiPriority w:val="39"/>
    <w:rsid w:val="00FA098F"/>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_1"/>
    <w:basedOn w:val="TableNormal"/>
    <w:uiPriority w:val="39"/>
    <w:rsid w:val="00FA098F"/>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 Grid1_2"/>
    <w:basedOn w:val="TableNormal"/>
    <w:next w:val="TableGrid2"/>
    <w:uiPriority w:val="39"/>
    <w:rsid w:val="0040515C"/>
    <w:pPr>
      <w:spacing w:before="40" w:after="40"/>
      <w:ind w:left="57" w:right="57"/>
      <w:jc w:val="both"/>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_2"/>
    <w:basedOn w:val="TableNormal"/>
    <w:uiPriority w:val="39"/>
    <w:rsid w:val="0040515C"/>
    <w:pPr>
      <w:spacing w:before="40" w:after="40"/>
      <w:ind w:left="57" w:right="57"/>
      <w:jc w:val="both"/>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_3"/>
    <w:basedOn w:val="TableNormal"/>
    <w:next w:val="TableGrid3"/>
    <w:uiPriority w:val="39"/>
    <w:rsid w:val="00B63932"/>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_3"/>
    <w:basedOn w:val="TableNormal"/>
    <w:uiPriority w:val="39"/>
    <w:rsid w:val="00B63932"/>
    <w:rPr>
      <w:rFonts w:ascii="Calibri" w:eastAsia="Calibri" w:hAnsi="Calibri" w:cs="Aria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Pr>
      <w:rFonts w:ascii="Calibri Light" w:eastAsia="MS Gothic" w:hAnsi="Calibri Light" w:cs="Times New Roman"/>
      <w:color w:val="2F5496"/>
      <w:sz w:val="32"/>
      <w:szCs w:val="32"/>
      <w:lang w:val="en-GB"/>
    </w:rPr>
  </w:style>
  <w:style w:type="character" w:customStyle="1" w:styleId="Heading3Char">
    <w:name w:val="Heading 3 Char"/>
    <w:basedOn w:val="DefaultParagraphFont"/>
    <w:link w:val="Heading3"/>
    <w:uiPriority w:val="9"/>
    <w:rsid w:val="00660A3F"/>
    <w:rPr>
      <w:rFonts w:ascii="Arial" w:hAnsi="Arial" w:cs="Arial"/>
      <w:i/>
      <w:iCs/>
      <w:sz w:val="18"/>
      <w:szCs w:val="18"/>
      <w:lang w:val="en-GB"/>
    </w:rPr>
  </w:style>
  <w:style w:type="character" w:customStyle="1" w:styleId="Heading6Char">
    <w:name w:val="Heading 6 Char"/>
    <w:basedOn w:val="DefaultParagraphFont"/>
    <w:link w:val="Heading6"/>
    <w:uiPriority w:val="9"/>
    <w:rsid w:val="00660A3F"/>
    <w:rPr>
      <w:rFonts w:ascii="Arial" w:hAnsi="Arial" w:cs="Arial"/>
      <w:i/>
      <w:iCs/>
      <w:sz w:val="18"/>
      <w:szCs w:val="18"/>
      <w:lang w:val="en-GB"/>
    </w:rPr>
  </w:style>
  <w:style w:type="character" w:customStyle="1" w:styleId="Heading7Char">
    <w:name w:val="Heading 7 Char"/>
    <w:basedOn w:val="DefaultParagraphFont"/>
    <w:link w:val="Heading7"/>
    <w:uiPriority w:val="9"/>
    <w:rsid w:val="00F83AFB"/>
    <w:rPr>
      <w:rFonts w:ascii="Arial" w:hAnsi="Arial"/>
      <w:i/>
      <w:iCs/>
      <w:sz w:val="18"/>
      <w:szCs w:val="18"/>
      <w:lang w:val="en-GB"/>
    </w:rPr>
  </w:style>
  <w:style w:type="paragraph" w:styleId="CommentText">
    <w:name w:val="annotation text"/>
    <w:basedOn w:val="Normal"/>
    <w:link w:val="CommentTextChar"/>
    <w:uiPriority w:val="99"/>
    <w:semiHidden/>
    <w:unhideWhenUsed/>
    <w:rsid w:val="008320F5"/>
    <w:rPr>
      <w:sz w:val="20"/>
      <w:szCs w:val="20"/>
    </w:rPr>
  </w:style>
  <w:style w:type="character" w:customStyle="1" w:styleId="CommentTextChar">
    <w:name w:val="Comment Text Char"/>
    <w:basedOn w:val="DefaultParagraphFont"/>
    <w:link w:val="CommentText"/>
    <w:uiPriority w:val="99"/>
    <w:semiHidden/>
    <w:rsid w:val="008320F5"/>
    <w:rPr>
      <w:rFonts w:ascii="Arial" w:hAnsi="Arial"/>
      <w:sz w:val="20"/>
      <w:szCs w:val="20"/>
    </w:rPr>
  </w:style>
  <w:style w:type="character" w:styleId="CommentReference">
    <w:name w:val="annotation reference"/>
    <w:basedOn w:val="DefaultParagraphFont"/>
    <w:uiPriority w:val="99"/>
    <w:semiHidden/>
    <w:unhideWhenUsed/>
    <w:rsid w:val="008320F5"/>
    <w:rPr>
      <w:sz w:val="16"/>
      <w:szCs w:val="16"/>
    </w:rPr>
  </w:style>
  <w:style w:type="paragraph" w:styleId="Revision">
    <w:name w:val="Revision"/>
    <w:hidden/>
    <w:uiPriority w:val="99"/>
    <w:semiHidden/>
    <w:rsid w:val="008320F5"/>
    <w:rPr>
      <w:rFonts w:ascii="Arial" w:hAnsi="Arial"/>
    </w:rPr>
  </w:style>
  <w:style w:type="paragraph" w:styleId="BodyText2">
    <w:name w:val="Body Text 2"/>
    <w:basedOn w:val="Normal"/>
    <w:link w:val="BodyText2Char"/>
    <w:uiPriority w:val="99"/>
    <w:unhideWhenUsed/>
    <w:rsid w:val="00335AE5"/>
    <w:pPr>
      <w:jc w:val="both"/>
    </w:pPr>
    <w:rPr>
      <w:rFonts w:cs="Arial"/>
    </w:rPr>
  </w:style>
  <w:style w:type="character" w:customStyle="1" w:styleId="BodyText2Char">
    <w:name w:val="Body Text 2 Char"/>
    <w:basedOn w:val="DefaultParagraphFont"/>
    <w:link w:val="BodyText2"/>
    <w:uiPriority w:val="99"/>
    <w:rsid w:val="00335AE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hyperlink" Target="https://www.cms.int/en/document/single-species-action-plan-hawksbill-turtle-south-east-asia-western-pacific" TargetMode="External"/><Relationship Id="rId34" Type="http://schemas.openxmlformats.org/officeDocument/2006/relationships/hyperlink" Target="https://www.cms.int/en/document/report-6th-meeting-cms-multi-stakeholder-energy-task-force" TargetMode="External"/><Relationship Id="rId42" Type="http://schemas.openxmlformats.org/officeDocument/2006/relationships/footer" Target="footer16.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cms.int/en/document/bycatch-4" TargetMode="External"/><Relationship Id="rId29" Type="http://schemas.openxmlformats.org/officeDocument/2006/relationships/header" Target="header9.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10.xml"/><Relationship Id="rId37" Type="http://schemas.openxmlformats.org/officeDocument/2006/relationships/header" Target="header11.xml"/><Relationship Id="rId40" Type="http://schemas.openxmlformats.org/officeDocument/2006/relationships/header" Target="header13.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hyperlink" Target="http://www.marinemammalhabitat.org/" TargetMode="Externa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SharedWithUsers>
    <Reviewer xmlns="a7b50396-0b06-45c1-b28e-46f86d566a10" xsi:nil="true"/>
    <MariaJoseOrtiz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2.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C0B9FAC1-C2BF-4818-929D-904D71484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Pages>
  <Words>11764</Words>
  <Characters>67060</Characters>
  <Application>Microsoft Office Word</Application>
  <DocSecurity>4</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cp:lastModifiedBy>Dagmar Zikova</cp:lastModifiedBy>
  <cp:revision>174</cp:revision>
  <cp:lastPrinted>2019-12-08T08:21:00Z</cp:lastPrinted>
  <dcterms:created xsi:type="dcterms:W3CDTF">2023-07-09T01:01:00Z</dcterms:created>
  <dcterms:modified xsi:type="dcterms:W3CDTF">2023-07-20T03:20:00Z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100</vt:r8>
  </property>
  <property fmtid="{D5CDD505-2E9C-101B-9397-08002B2CF9AE}" pid="5" name="TaxKeyword">
    <vt:lpwstr/>
  </property>
</Properties>
</file>