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87B7E" w14:textId="13381507" w:rsidR="00355BE3" w:rsidRPr="00537BF3" w:rsidRDefault="001E7A1E" w:rsidP="00355BE3">
      <w:pPr>
        <w:pStyle w:val="Heading2"/>
        <w:keepNext w:val="0"/>
        <w:ind w:left="-90" w:right="11"/>
        <w:jc w:val="right"/>
        <w:rPr>
          <w:rFonts w:cs="Arial"/>
          <w:color w:val="FF0000"/>
          <w:sz w:val="28"/>
          <w:szCs w:val="28"/>
          <w:lang w:val="en-GB"/>
        </w:rPr>
      </w:pPr>
      <w:r w:rsidRPr="00537BF3">
        <w:rPr>
          <w:rFonts w:cs="Arial"/>
          <w:color w:val="FF0000"/>
          <w:sz w:val="28"/>
          <w:szCs w:val="28"/>
          <w:lang w:val="en-GB"/>
        </w:rPr>
        <w:t>ScC-SC6 CRP</w:t>
      </w:r>
      <w:r w:rsidR="00566830">
        <w:rPr>
          <w:rFonts w:cs="Arial"/>
          <w:color w:val="FF0000"/>
          <w:sz w:val="28"/>
          <w:szCs w:val="28"/>
          <w:lang w:val="en-GB"/>
        </w:rPr>
        <w:t xml:space="preserve"> 3.2</w:t>
      </w:r>
      <w:ins w:id="0" w:author="Heidrun Frisch-Nwakanma" w:date="2023-07-20T11:09:00Z">
        <w:r w:rsidR="00570A3B">
          <w:rPr>
            <w:rFonts w:cs="Arial"/>
            <w:color w:val="FF0000"/>
            <w:sz w:val="28"/>
            <w:szCs w:val="28"/>
            <w:lang w:val="en-GB"/>
          </w:rPr>
          <w:t>/Rev.1</w:t>
        </w:r>
      </w:ins>
    </w:p>
    <w:p w14:paraId="29165735" w14:textId="77777777" w:rsidR="00355BE3" w:rsidRPr="00275CED" w:rsidRDefault="00355BE3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</w:t>
      </w:r>
      <w:proofErr w:type="gramStart"/>
      <w:r>
        <w:rPr>
          <w:rFonts w:cs="Arial"/>
          <w:b w:val="0"/>
          <w:sz w:val="22"/>
          <w:szCs w:val="22"/>
          <w:lang w:val="en-GB"/>
        </w:rPr>
        <w:t>arising</w:t>
      </w:r>
      <w:proofErr w:type="gramEnd"/>
      <w:r>
        <w:rPr>
          <w:rFonts w:cs="Arial"/>
          <w:b w:val="0"/>
          <w:sz w:val="22"/>
          <w:szCs w:val="22"/>
          <w:lang w:val="en-GB"/>
        </w:rPr>
        <w:t xml:space="preserve">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5EC9F4D" w14:textId="12DB49D3" w:rsidR="00834FB0" w:rsidRDefault="00386038" w:rsidP="009125DC">
      <w:pPr>
        <w:pStyle w:val="Heading2"/>
        <w:keepNext w:val="0"/>
        <w:spacing w:line="276" w:lineRule="auto"/>
        <w:ind w:left="-90" w:right="-367"/>
        <w:jc w:val="center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NOMINATION OF CANDIDATES FOR VACANT COP-APPOINTED COUNCILLOR POSITIONS</w:t>
      </w:r>
    </w:p>
    <w:p w14:paraId="71A84395" w14:textId="77777777" w:rsidR="00743376" w:rsidRPr="00743376" w:rsidRDefault="00743376" w:rsidP="00743376">
      <w:pPr>
        <w:rPr>
          <w:sz w:val="22"/>
          <w:szCs w:val="22"/>
        </w:rPr>
      </w:pPr>
    </w:p>
    <w:p w14:paraId="5F359992" w14:textId="369F2A59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FE4814">
        <w:rPr>
          <w:rFonts w:cs="Arial"/>
          <w:sz w:val="22"/>
          <w:szCs w:val="22"/>
        </w:rPr>
        <w:t>UNEP/CMS/</w:t>
      </w:r>
      <w:r w:rsidR="001E7A1E">
        <w:rPr>
          <w:rFonts w:cs="Arial"/>
          <w:sz w:val="22"/>
          <w:szCs w:val="22"/>
        </w:rPr>
        <w:t>ScC-SC6</w:t>
      </w:r>
      <w:r w:rsidRPr="00FE4814">
        <w:rPr>
          <w:rFonts w:cs="Arial"/>
          <w:sz w:val="22"/>
          <w:szCs w:val="22"/>
        </w:rPr>
        <w:t>/Doc</w:t>
      </w:r>
      <w:r w:rsidR="00834FB0">
        <w:rPr>
          <w:rFonts w:cs="Arial"/>
          <w:sz w:val="22"/>
          <w:szCs w:val="22"/>
        </w:rPr>
        <w:t>.</w:t>
      </w:r>
      <w:r w:rsidR="009125DC">
        <w:rPr>
          <w:rFonts w:cs="Arial"/>
          <w:sz w:val="22"/>
          <w:szCs w:val="22"/>
        </w:rPr>
        <w:t>3.2/Rev.1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5B60772A" w14:textId="77777777" w:rsidR="00167370" w:rsidRPr="00743376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69EA9A25" w:rsidR="00170AB1" w:rsidRPr="00DF442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</w:t>
      </w:r>
    </w:p>
    <w:p w14:paraId="487A862D" w14:textId="77777777" w:rsidR="00671607" w:rsidRDefault="00671607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06054D6A" w14:textId="3982D490" w:rsidR="00671607" w:rsidRPr="00A31499" w:rsidRDefault="00671607" w:rsidP="00170AB1">
      <w:pPr>
        <w:tabs>
          <w:tab w:val="left" w:pos="1020"/>
        </w:tabs>
        <w:jc w:val="both"/>
        <w:rPr>
          <w:rFonts w:cs="Arial"/>
          <w:b/>
          <w:bCs/>
          <w:sz w:val="22"/>
          <w:szCs w:val="22"/>
        </w:rPr>
      </w:pPr>
      <w:r w:rsidRPr="00A31499">
        <w:rPr>
          <w:rFonts w:cs="Arial"/>
          <w:b/>
          <w:bCs/>
          <w:sz w:val="22"/>
          <w:szCs w:val="22"/>
        </w:rPr>
        <w:t xml:space="preserve">COP-appointed </w:t>
      </w:r>
      <w:proofErr w:type="spellStart"/>
      <w:r w:rsidRPr="00A31499">
        <w:rPr>
          <w:rFonts w:cs="Arial"/>
          <w:b/>
          <w:bCs/>
          <w:sz w:val="22"/>
          <w:szCs w:val="22"/>
        </w:rPr>
        <w:t>Councillor</w:t>
      </w:r>
      <w:proofErr w:type="spellEnd"/>
      <w:r w:rsidRPr="00A31499">
        <w:rPr>
          <w:rFonts w:cs="Arial"/>
          <w:b/>
          <w:bCs/>
          <w:sz w:val="22"/>
          <w:szCs w:val="22"/>
        </w:rPr>
        <w:t xml:space="preserve"> for Aquatic Mammals </w:t>
      </w:r>
    </w:p>
    <w:p w14:paraId="178BEDB6" w14:textId="77777777" w:rsidR="00671607" w:rsidRDefault="00671607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F6911D2" w14:textId="208AAD4D" w:rsidR="009A780F" w:rsidRDefault="00EB1BAE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Sessional Committee welcomed the five eligible nominations. </w:t>
      </w:r>
      <w:r w:rsidR="00E14405">
        <w:rPr>
          <w:rFonts w:cs="Arial"/>
          <w:sz w:val="22"/>
          <w:szCs w:val="22"/>
        </w:rPr>
        <w:t>All</w:t>
      </w:r>
      <w:r>
        <w:rPr>
          <w:rFonts w:cs="Arial"/>
          <w:sz w:val="22"/>
          <w:szCs w:val="22"/>
        </w:rPr>
        <w:t xml:space="preserve"> were found to </w:t>
      </w:r>
      <w:r w:rsidR="00E14405">
        <w:rPr>
          <w:rFonts w:cs="Arial"/>
          <w:sz w:val="22"/>
          <w:szCs w:val="22"/>
        </w:rPr>
        <w:t xml:space="preserve">be </w:t>
      </w:r>
      <w:r w:rsidR="00144E85">
        <w:rPr>
          <w:rFonts w:cs="Arial"/>
          <w:sz w:val="22"/>
          <w:szCs w:val="22"/>
        </w:rPr>
        <w:t xml:space="preserve">well qualified. </w:t>
      </w:r>
      <w:del w:id="1" w:author="Heidrun Frisch-Nwakanma" w:date="2023-07-20T09:18:00Z">
        <w:r w:rsidR="00144E85" w:rsidDel="00213545">
          <w:rPr>
            <w:rFonts w:cs="Arial"/>
            <w:sz w:val="22"/>
            <w:szCs w:val="22"/>
          </w:rPr>
          <w:delText xml:space="preserve"> </w:delText>
        </w:r>
      </w:del>
      <w:r w:rsidR="00144E85">
        <w:rPr>
          <w:rFonts w:cs="Arial"/>
          <w:sz w:val="22"/>
          <w:szCs w:val="22"/>
        </w:rPr>
        <w:t xml:space="preserve">Three </w:t>
      </w:r>
      <w:r w:rsidR="00144E85" w:rsidRPr="001D4A36">
        <w:rPr>
          <w:rFonts w:cs="Arial"/>
          <w:sz w:val="22"/>
          <w:szCs w:val="22"/>
        </w:rPr>
        <w:t xml:space="preserve">candidates, </w:t>
      </w:r>
      <w:proofErr w:type="spellStart"/>
      <w:r w:rsidR="00D43D6D" w:rsidRPr="001D4A36">
        <w:rPr>
          <w:sz w:val="22"/>
          <w:szCs w:val="22"/>
        </w:rPr>
        <w:t>Zahangir</w:t>
      </w:r>
      <w:proofErr w:type="spellEnd"/>
      <w:r w:rsidR="00D43D6D" w:rsidRPr="001D4A36">
        <w:rPr>
          <w:sz w:val="22"/>
          <w:szCs w:val="22"/>
        </w:rPr>
        <w:t xml:space="preserve"> </w:t>
      </w:r>
      <w:proofErr w:type="spellStart"/>
      <w:r w:rsidR="00D43D6D" w:rsidRPr="001D4A36">
        <w:rPr>
          <w:sz w:val="22"/>
          <w:szCs w:val="22"/>
        </w:rPr>
        <w:t>Alom</w:t>
      </w:r>
      <w:proofErr w:type="spellEnd"/>
      <w:r w:rsidR="00552D60" w:rsidRPr="001D4A36">
        <w:rPr>
          <w:rFonts w:cs="Arial"/>
          <w:sz w:val="22"/>
          <w:szCs w:val="22"/>
        </w:rPr>
        <w:t xml:space="preserve">, </w:t>
      </w:r>
      <w:r w:rsidR="008152BC" w:rsidRPr="001D4A36">
        <w:rPr>
          <w:sz w:val="22"/>
          <w:szCs w:val="22"/>
        </w:rPr>
        <w:t xml:space="preserve">Pavel </w:t>
      </w:r>
      <w:proofErr w:type="spellStart"/>
      <w:r w:rsidR="008152BC" w:rsidRPr="001D4A36">
        <w:rPr>
          <w:sz w:val="22"/>
          <w:szCs w:val="22"/>
        </w:rPr>
        <w:t>Gol'din</w:t>
      </w:r>
      <w:proofErr w:type="spellEnd"/>
      <w:r w:rsidR="008152BC" w:rsidRPr="001D4A36">
        <w:rPr>
          <w:sz w:val="22"/>
          <w:szCs w:val="22"/>
        </w:rPr>
        <w:t xml:space="preserve">, </w:t>
      </w:r>
      <w:r w:rsidR="001056E9" w:rsidRPr="001D4A36">
        <w:rPr>
          <w:rFonts w:cs="Arial"/>
          <w:sz w:val="22"/>
          <w:szCs w:val="22"/>
        </w:rPr>
        <w:t xml:space="preserve">and </w:t>
      </w:r>
      <w:r w:rsidR="001D4A36" w:rsidRPr="001D4A36">
        <w:rPr>
          <w:sz w:val="22"/>
          <w:szCs w:val="22"/>
        </w:rPr>
        <w:t xml:space="preserve">Gabriel Segniagbeto </w:t>
      </w:r>
      <w:r w:rsidR="00144E85" w:rsidRPr="001D4A36">
        <w:rPr>
          <w:rFonts w:cs="Arial"/>
          <w:sz w:val="22"/>
          <w:szCs w:val="22"/>
        </w:rPr>
        <w:t xml:space="preserve">have </w:t>
      </w:r>
      <w:r w:rsidR="00144E85">
        <w:rPr>
          <w:rFonts w:cs="Arial"/>
          <w:sz w:val="22"/>
          <w:szCs w:val="22"/>
        </w:rPr>
        <w:t xml:space="preserve">strong regional experience </w:t>
      </w:r>
      <w:r w:rsidR="002E6DA2">
        <w:rPr>
          <w:rFonts w:cs="Arial"/>
          <w:sz w:val="22"/>
          <w:szCs w:val="22"/>
        </w:rPr>
        <w:t xml:space="preserve">but </w:t>
      </w:r>
      <w:r w:rsidR="004A66AE">
        <w:rPr>
          <w:rFonts w:cs="Arial"/>
          <w:sz w:val="22"/>
          <w:szCs w:val="22"/>
        </w:rPr>
        <w:t xml:space="preserve">were considered to </w:t>
      </w:r>
      <w:r w:rsidR="002E6DA2">
        <w:rPr>
          <w:rFonts w:cs="Arial"/>
          <w:sz w:val="22"/>
          <w:szCs w:val="22"/>
        </w:rPr>
        <w:t xml:space="preserve">lack </w:t>
      </w:r>
      <w:r w:rsidR="004A66AE">
        <w:rPr>
          <w:rFonts w:cs="Arial"/>
          <w:sz w:val="22"/>
          <w:szCs w:val="22"/>
        </w:rPr>
        <w:t>the</w:t>
      </w:r>
      <w:r w:rsidR="002E6DA2">
        <w:rPr>
          <w:rFonts w:cs="Arial"/>
          <w:sz w:val="22"/>
          <w:szCs w:val="22"/>
        </w:rPr>
        <w:t xml:space="preserve"> global </w:t>
      </w:r>
      <w:r w:rsidR="00831E27">
        <w:rPr>
          <w:rFonts w:cs="Arial"/>
          <w:sz w:val="22"/>
          <w:szCs w:val="22"/>
        </w:rPr>
        <w:t xml:space="preserve">perspective necessary for a CMS Appointed </w:t>
      </w:r>
      <w:proofErr w:type="spellStart"/>
      <w:r w:rsidR="00831E27">
        <w:rPr>
          <w:rFonts w:cs="Arial"/>
          <w:sz w:val="22"/>
          <w:szCs w:val="22"/>
        </w:rPr>
        <w:t>Councillor</w:t>
      </w:r>
      <w:proofErr w:type="spellEnd"/>
      <w:r w:rsidR="002E6DA2">
        <w:rPr>
          <w:rFonts w:cs="Arial"/>
          <w:sz w:val="22"/>
          <w:szCs w:val="22"/>
        </w:rPr>
        <w:t xml:space="preserve">.  </w:t>
      </w:r>
    </w:p>
    <w:p w14:paraId="7FC33634" w14:textId="77777777" w:rsidR="00B103A6" w:rsidRDefault="00B103A6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5C1962A2" w14:textId="433D3519" w:rsidR="002E6DA2" w:rsidRDefault="002E6DA2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Two candidates; Ellen Hines and Vanessa Tossenb</w:t>
      </w:r>
      <w:r w:rsidR="00831E27">
        <w:rPr>
          <w:rFonts w:cs="Arial"/>
          <w:sz w:val="22"/>
          <w:szCs w:val="22"/>
        </w:rPr>
        <w:t xml:space="preserve">erger, were </w:t>
      </w:r>
      <w:del w:id="2" w:author="Heidrun Frisch-Nwakanma" w:date="2023-07-20T09:20:00Z">
        <w:r w:rsidR="00831E27" w:rsidDel="00C70F0E">
          <w:rPr>
            <w:rFonts w:cs="Arial"/>
            <w:sz w:val="22"/>
            <w:szCs w:val="22"/>
          </w:rPr>
          <w:delText xml:space="preserve">considered </w:delText>
        </w:r>
        <w:r w:rsidR="000D3552" w:rsidDel="00C70F0E">
          <w:rPr>
            <w:rFonts w:cs="Arial"/>
            <w:sz w:val="22"/>
            <w:szCs w:val="22"/>
          </w:rPr>
          <w:delText>suitable</w:delText>
        </w:r>
      </w:del>
      <w:ins w:id="3" w:author="Heidrun Frisch-Nwakanma" w:date="2023-07-20T09:20:00Z">
        <w:r w:rsidR="00C70F0E">
          <w:rPr>
            <w:rFonts w:cs="Arial"/>
            <w:sz w:val="22"/>
            <w:szCs w:val="22"/>
          </w:rPr>
          <w:t>shortlisted</w:t>
        </w:r>
      </w:ins>
      <w:ins w:id="4" w:author="Heidrun Frisch-Nwakanma" w:date="2023-07-20T09:17:00Z">
        <w:r w:rsidR="00E8179D">
          <w:rPr>
            <w:rFonts w:cs="Arial"/>
            <w:sz w:val="22"/>
            <w:szCs w:val="22"/>
          </w:rPr>
          <w:t xml:space="preserve"> and were recommended</w:t>
        </w:r>
      </w:ins>
      <w:r w:rsidR="000D3552">
        <w:rPr>
          <w:rFonts w:cs="Arial"/>
          <w:sz w:val="22"/>
          <w:szCs w:val="22"/>
        </w:rPr>
        <w:t>.</w:t>
      </w:r>
      <w:r w:rsidR="00CB6EFD">
        <w:rPr>
          <w:rFonts w:cs="Arial"/>
          <w:sz w:val="22"/>
          <w:szCs w:val="22"/>
        </w:rPr>
        <w:t xml:space="preserve"> </w:t>
      </w:r>
      <w:r w:rsidR="000D3552">
        <w:rPr>
          <w:rFonts w:cs="Arial"/>
          <w:sz w:val="22"/>
          <w:szCs w:val="22"/>
        </w:rPr>
        <w:t xml:space="preserve">It was noted that each has very different strengths, </w:t>
      </w:r>
      <w:r w:rsidR="00275693">
        <w:rPr>
          <w:rFonts w:cs="Arial"/>
          <w:sz w:val="22"/>
          <w:szCs w:val="22"/>
        </w:rPr>
        <w:t>Ellen</w:t>
      </w:r>
      <w:r w:rsidR="000D3552">
        <w:rPr>
          <w:rFonts w:cs="Arial"/>
          <w:sz w:val="22"/>
          <w:szCs w:val="22"/>
        </w:rPr>
        <w:t xml:space="preserve"> Hines </w:t>
      </w:r>
      <w:r w:rsidR="00B103A6">
        <w:rPr>
          <w:rFonts w:cs="Arial"/>
          <w:sz w:val="22"/>
          <w:szCs w:val="22"/>
        </w:rPr>
        <w:t xml:space="preserve">was noted to have </w:t>
      </w:r>
      <w:r w:rsidR="000D3552">
        <w:rPr>
          <w:rFonts w:cs="Arial"/>
          <w:sz w:val="22"/>
          <w:szCs w:val="22"/>
        </w:rPr>
        <w:t>very strong scientific credentials,</w:t>
      </w:r>
      <w:r w:rsidR="00E77A5B">
        <w:rPr>
          <w:rFonts w:cs="Arial"/>
          <w:sz w:val="22"/>
          <w:szCs w:val="22"/>
        </w:rPr>
        <w:t xml:space="preserve"> </w:t>
      </w:r>
      <w:r w:rsidR="00BF441D">
        <w:rPr>
          <w:rFonts w:cs="Arial"/>
          <w:sz w:val="22"/>
          <w:szCs w:val="22"/>
        </w:rPr>
        <w:t xml:space="preserve">she </w:t>
      </w:r>
      <w:r w:rsidR="000D3552">
        <w:rPr>
          <w:rFonts w:cs="Arial"/>
          <w:sz w:val="22"/>
          <w:szCs w:val="22"/>
        </w:rPr>
        <w:t xml:space="preserve">works around the world, </w:t>
      </w:r>
      <w:r w:rsidR="00F43BBF">
        <w:rPr>
          <w:rFonts w:cs="Arial"/>
          <w:sz w:val="22"/>
          <w:szCs w:val="22"/>
        </w:rPr>
        <w:t xml:space="preserve">and is an expert in </w:t>
      </w:r>
      <w:r w:rsidR="00BF441D">
        <w:rPr>
          <w:rFonts w:cs="Arial"/>
          <w:sz w:val="22"/>
          <w:szCs w:val="22"/>
        </w:rPr>
        <w:t>multiple</w:t>
      </w:r>
      <w:r w:rsidR="00F43BBF">
        <w:rPr>
          <w:rFonts w:cs="Arial"/>
          <w:sz w:val="22"/>
          <w:szCs w:val="22"/>
        </w:rPr>
        <w:t xml:space="preserve"> aquatic mammal </w:t>
      </w:r>
      <w:r w:rsidR="00503796">
        <w:rPr>
          <w:rFonts w:cs="Arial"/>
          <w:sz w:val="22"/>
          <w:szCs w:val="22"/>
        </w:rPr>
        <w:t>taxa, particularly</w:t>
      </w:r>
      <w:r w:rsidR="00F43BBF">
        <w:rPr>
          <w:rFonts w:cs="Arial"/>
          <w:sz w:val="22"/>
          <w:szCs w:val="22"/>
        </w:rPr>
        <w:t xml:space="preserve"> cetaceans and sireni</w:t>
      </w:r>
      <w:r w:rsidR="008B1E97">
        <w:rPr>
          <w:rFonts w:cs="Arial"/>
          <w:sz w:val="22"/>
          <w:szCs w:val="22"/>
        </w:rPr>
        <w:t>a</w:t>
      </w:r>
      <w:r w:rsidR="00F43BBF">
        <w:rPr>
          <w:rFonts w:cs="Arial"/>
          <w:sz w:val="22"/>
          <w:szCs w:val="22"/>
        </w:rPr>
        <w:t xml:space="preserve">ns. </w:t>
      </w:r>
      <w:r w:rsidR="00503796">
        <w:rPr>
          <w:rFonts w:cs="Arial"/>
          <w:sz w:val="22"/>
          <w:szCs w:val="22"/>
        </w:rPr>
        <w:t xml:space="preserve">Vanesa </w:t>
      </w:r>
      <w:r w:rsidR="00F43BBF">
        <w:rPr>
          <w:rFonts w:cs="Arial"/>
          <w:sz w:val="22"/>
          <w:szCs w:val="22"/>
        </w:rPr>
        <w:t xml:space="preserve">Tossenberger was noted to have </w:t>
      </w:r>
      <w:r w:rsidR="003464FB">
        <w:rPr>
          <w:rFonts w:cs="Arial"/>
          <w:sz w:val="22"/>
          <w:szCs w:val="22"/>
        </w:rPr>
        <w:t xml:space="preserve">a global perspective and </w:t>
      </w:r>
      <w:r w:rsidR="00F43BBF">
        <w:rPr>
          <w:rFonts w:cs="Arial"/>
          <w:sz w:val="22"/>
          <w:szCs w:val="22"/>
        </w:rPr>
        <w:t>broad science-policy experience, including</w:t>
      </w:r>
      <w:r w:rsidR="00972C91">
        <w:rPr>
          <w:rFonts w:cs="Arial"/>
          <w:sz w:val="22"/>
          <w:szCs w:val="22"/>
        </w:rPr>
        <w:t xml:space="preserve"> with</w:t>
      </w:r>
      <w:r w:rsidR="00F43BBF">
        <w:rPr>
          <w:rFonts w:cs="Arial"/>
          <w:sz w:val="22"/>
          <w:szCs w:val="22"/>
        </w:rPr>
        <w:t xml:space="preserve"> </w:t>
      </w:r>
      <w:r w:rsidR="0022078A">
        <w:rPr>
          <w:rFonts w:cs="Arial"/>
          <w:sz w:val="22"/>
          <w:szCs w:val="22"/>
        </w:rPr>
        <w:t>CMS, CITES, CBD</w:t>
      </w:r>
      <w:r w:rsidR="00972C91">
        <w:rPr>
          <w:rFonts w:cs="Arial"/>
          <w:sz w:val="22"/>
          <w:szCs w:val="22"/>
        </w:rPr>
        <w:t xml:space="preserve"> and</w:t>
      </w:r>
      <w:r w:rsidR="0022078A">
        <w:rPr>
          <w:rFonts w:cs="Arial"/>
          <w:sz w:val="22"/>
          <w:szCs w:val="22"/>
        </w:rPr>
        <w:t xml:space="preserve"> IWC.   </w:t>
      </w:r>
    </w:p>
    <w:p w14:paraId="7EB19B2A" w14:textId="77777777" w:rsidR="006F7B0C" w:rsidRDefault="006F7B0C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0E23C57E" w14:textId="77777777" w:rsidR="00637211" w:rsidRDefault="00637211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E03343B" w14:textId="77777777" w:rsidR="00A31499" w:rsidRPr="00A31499" w:rsidRDefault="00A31499" w:rsidP="00A31499">
      <w:pPr>
        <w:tabs>
          <w:tab w:val="left" w:pos="1020"/>
        </w:tabs>
        <w:jc w:val="both"/>
        <w:rPr>
          <w:rFonts w:cs="Arial"/>
          <w:b/>
          <w:bCs/>
          <w:sz w:val="22"/>
          <w:szCs w:val="22"/>
        </w:rPr>
      </w:pPr>
      <w:r w:rsidRPr="00A31499">
        <w:rPr>
          <w:rFonts w:cs="Arial"/>
          <w:b/>
          <w:bCs/>
          <w:sz w:val="22"/>
          <w:szCs w:val="22"/>
        </w:rPr>
        <w:t xml:space="preserve">COP-appointed </w:t>
      </w:r>
      <w:proofErr w:type="spellStart"/>
      <w:r w:rsidRPr="00A31499">
        <w:rPr>
          <w:rFonts w:cs="Arial"/>
          <w:b/>
          <w:bCs/>
          <w:sz w:val="22"/>
          <w:szCs w:val="22"/>
        </w:rPr>
        <w:t>Councillor</w:t>
      </w:r>
      <w:proofErr w:type="spellEnd"/>
      <w:r w:rsidRPr="00A31499">
        <w:rPr>
          <w:rFonts w:cs="Arial"/>
          <w:b/>
          <w:bCs/>
          <w:sz w:val="22"/>
          <w:szCs w:val="22"/>
        </w:rPr>
        <w:t xml:space="preserve"> for Climate Change </w:t>
      </w:r>
    </w:p>
    <w:p w14:paraId="6BF7A408" w14:textId="77777777" w:rsidR="00A31499" w:rsidRPr="001E191C" w:rsidRDefault="00A31499" w:rsidP="00A31499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165CB6A1" w14:textId="008BA7F5" w:rsidR="00A31499" w:rsidRDefault="6F445920" w:rsidP="00A31499">
      <w:pPr>
        <w:tabs>
          <w:tab w:val="left" w:pos="1020"/>
        </w:tabs>
        <w:jc w:val="both"/>
        <w:rPr>
          <w:rFonts w:cs="Arial"/>
          <w:sz w:val="22"/>
          <w:szCs w:val="22"/>
        </w:rPr>
      </w:pPr>
      <w:ins w:id="5" w:author="Melanie Virtue" w:date="2023-07-20T09:48:00Z">
        <w:del w:id="6" w:author="Heidrun Frisch-Nwakanma" w:date="2023-07-20T14:32:00Z">
          <w:r w:rsidRPr="155AEC89" w:rsidDel="006E3600">
            <w:rPr>
              <w:rFonts w:cs="Arial"/>
              <w:sz w:val="22"/>
              <w:szCs w:val="22"/>
            </w:rPr>
            <w:delText>As o</w:delText>
          </w:r>
        </w:del>
      </w:ins>
      <w:ins w:id="7" w:author="Heidrun Frisch-Nwakanma" w:date="2023-07-20T14:32:00Z">
        <w:r w:rsidR="006E3600">
          <w:rPr>
            <w:rFonts w:cs="Arial"/>
            <w:sz w:val="22"/>
            <w:szCs w:val="22"/>
          </w:rPr>
          <w:t>O</w:t>
        </w:r>
      </w:ins>
      <w:ins w:id="8" w:author="Melanie Virtue" w:date="2023-07-20T09:48:00Z">
        <w:r w:rsidRPr="155AEC89">
          <w:rPr>
            <w:rFonts w:cs="Arial"/>
            <w:sz w:val="22"/>
            <w:szCs w:val="22"/>
          </w:rPr>
          <w:t>nly one candidate</w:t>
        </w:r>
      </w:ins>
      <w:ins w:id="9" w:author="Heidrun Frisch-Nwakanma" w:date="2023-07-20T12:00:00Z">
        <w:r w:rsidR="00B519AB">
          <w:rPr>
            <w:rFonts w:cs="Arial"/>
            <w:sz w:val="22"/>
            <w:szCs w:val="22"/>
          </w:rPr>
          <w:t xml:space="preserve">, </w:t>
        </w:r>
        <w:proofErr w:type="spellStart"/>
        <w:r w:rsidR="00B519AB" w:rsidRPr="00B519AB">
          <w:rPr>
            <w:rFonts w:cs="Arial"/>
            <w:sz w:val="22"/>
            <w:szCs w:val="22"/>
          </w:rPr>
          <w:t>Zahangir</w:t>
        </w:r>
        <w:proofErr w:type="spellEnd"/>
        <w:r w:rsidR="00B519AB" w:rsidRPr="00B519AB">
          <w:rPr>
            <w:rFonts w:cs="Arial"/>
            <w:sz w:val="22"/>
            <w:szCs w:val="22"/>
          </w:rPr>
          <w:t xml:space="preserve"> </w:t>
        </w:r>
        <w:proofErr w:type="spellStart"/>
        <w:r w:rsidR="00B519AB" w:rsidRPr="00B519AB">
          <w:rPr>
            <w:rFonts w:cs="Arial"/>
            <w:sz w:val="22"/>
            <w:szCs w:val="22"/>
          </w:rPr>
          <w:t>Alom</w:t>
        </w:r>
        <w:proofErr w:type="spellEnd"/>
        <w:r w:rsidR="00B519AB">
          <w:rPr>
            <w:rFonts w:cs="Arial"/>
            <w:sz w:val="22"/>
            <w:szCs w:val="22"/>
          </w:rPr>
          <w:t>,</w:t>
        </w:r>
      </w:ins>
      <w:ins w:id="10" w:author="Melanie Virtue" w:date="2023-07-20T09:48:00Z">
        <w:r w:rsidRPr="155AEC89">
          <w:rPr>
            <w:rFonts w:cs="Arial"/>
            <w:sz w:val="22"/>
            <w:szCs w:val="22"/>
          </w:rPr>
          <w:t xml:space="preserve"> was nominated</w:t>
        </w:r>
      </w:ins>
      <w:ins w:id="11" w:author="Heidrun Frisch-Nwakanma" w:date="2023-07-20T14:32:00Z">
        <w:r w:rsidR="006E3600">
          <w:rPr>
            <w:rFonts w:cs="Arial"/>
            <w:sz w:val="22"/>
            <w:szCs w:val="22"/>
          </w:rPr>
          <w:t xml:space="preserve">. Given the </w:t>
        </w:r>
      </w:ins>
      <w:ins w:id="12" w:author="Heidrun Frisch-Nwakanma" w:date="2023-07-20T14:33:00Z">
        <w:r w:rsidR="006E3600">
          <w:rPr>
            <w:rFonts w:cs="Arial"/>
            <w:sz w:val="22"/>
            <w:szCs w:val="22"/>
          </w:rPr>
          <w:t>broad</w:t>
        </w:r>
      </w:ins>
      <w:ins w:id="13" w:author="Heidrun Frisch-Nwakanma" w:date="2023-07-20T14:32:00Z">
        <w:r w:rsidR="006E3600">
          <w:rPr>
            <w:rFonts w:cs="Arial"/>
            <w:sz w:val="22"/>
            <w:szCs w:val="22"/>
          </w:rPr>
          <w:t xml:space="preserve"> subject area</w:t>
        </w:r>
      </w:ins>
      <w:ins w:id="14" w:author="Heidrun Frisch-Nwakanma" w:date="2023-07-20T14:34:00Z">
        <w:r w:rsidR="00880D61">
          <w:rPr>
            <w:rFonts w:cs="Arial"/>
            <w:sz w:val="22"/>
            <w:szCs w:val="22"/>
          </w:rPr>
          <w:t>,</w:t>
        </w:r>
      </w:ins>
      <w:ins w:id="15" w:author="Heidrun Frisch-Nwakanma" w:date="2023-07-20T15:04:00Z">
        <w:r w:rsidR="00643399">
          <w:rPr>
            <w:rFonts w:cs="Arial"/>
            <w:sz w:val="22"/>
            <w:szCs w:val="22"/>
          </w:rPr>
          <w:t xml:space="preserve"> complexity of the topic,</w:t>
        </w:r>
      </w:ins>
      <w:ins w:id="16" w:author="Heidrun Frisch-Nwakanma" w:date="2023-07-20T14:33:00Z">
        <w:r w:rsidR="00DE720A">
          <w:rPr>
            <w:rFonts w:cs="Arial"/>
            <w:sz w:val="22"/>
            <w:szCs w:val="22"/>
          </w:rPr>
          <w:t xml:space="preserve"> developing global agenda</w:t>
        </w:r>
        <w:r w:rsidR="00A558E1">
          <w:rPr>
            <w:rFonts w:cs="Arial"/>
            <w:sz w:val="22"/>
            <w:szCs w:val="22"/>
          </w:rPr>
          <w:t xml:space="preserve"> and growing interest in</w:t>
        </w:r>
        <w:r w:rsidR="00EA3AE2">
          <w:rPr>
            <w:rFonts w:cs="Arial"/>
            <w:sz w:val="22"/>
            <w:szCs w:val="22"/>
          </w:rPr>
          <w:t xml:space="preserve"> </w:t>
        </w:r>
        <w:r w:rsidR="009D1F2F">
          <w:rPr>
            <w:rFonts w:cs="Arial"/>
            <w:sz w:val="22"/>
            <w:szCs w:val="22"/>
          </w:rPr>
          <w:t>this subject</w:t>
        </w:r>
      </w:ins>
      <w:ins w:id="17" w:author="Melanie Virtue" w:date="2023-07-20T09:49:00Z">
        <w:r w:rsidRPr="155AEC89">
          <w:rPr>
            <w:rFonts w:cs="Arial"/>
            <w:sz w:val="22"/>
            <w:szCs w:val="22"/>
          </w:rPr>
          <w:t xml:space="preserve">, </w:t>
        </w:r>
      </w:ins>
      <w:ins w:id="18" w:author="Melanie Virtue" w:date="2023-07-20T09:50:00Z">
        <w:r w:rsidR="70E02981" w:rsidRPr="155AEC89">
          <w:rPr>
            <w:rFonts w:cs="Arial"/>
            <w:sz w:val="22"/>
            <w:szCs w:val="22"/>
          </w:rPr>
          <w:t>t</w:t>
        </w:r>
      </w:ins>
      <w:del w:id="19" w:author="Melanie Virtue" w:date="2023-07-20T09:50:00Z">
        <w:r w:rsidR="00A31499" w:rsidRPr="62FE9156">
          <w:rPr>
            <w:rFonts w:cs="Arial"/>
            <w:sz w:val="22"/>
            <w:szCs w:val="22"/>
          </w:rPr>
          <w:delText>T</w:delText>
        </w:r>
      </w:del>
      <w:proofErr w:type="gramStart"/>
      <w:r w:rsidR="00A31499" w:rsidRPr="62FE9156">
        <w:rPr>
          <w:rFonts w:cs="Arial"/>
          <w:sz w:val="22"/>
          <w:szCs w:val="22"/>
        </w:rPr>
        <w:t>he</w:t>
      </w:r>
      <w:proofErr w:type="gramEnd"/>
      <w:r w:rsidR="00A31499" w:rsidRPr="62FE9156">
        <w:rPr>
          <w:rFonts w:cs="Arial"/>
          <w:sz w:val="22"/>
          <w:szCs w:val="22"/>
        </w:rPr>
        <w:t xml:space="preserve"> Sessional Committee requests the Secretariat to seek </w:t>
      </w:r>
      <w:r w:rsidR="00A31499">
        <w:rPr>
          <w:rFonts w:cs="Arial"/>
          <w:sz w:val="22"/>
          <w:szCs w:val="22"/>
        </w:rPr>
        <w:t xml:space="preserve">additional </w:t>
      </w:r>
      <w:r w:rsidR="00A31499" w:rsidRPr="62FE9156">
        <w:rPr>
          <w:rFonts w:cs="Arial"/>
          <w:sz w:val="22"/>
          <w:szCs w:val="22"/>
        </w:rPr>
        <w:t xml:space="preserve">candidates for the position of the COP-appointed </w:t>
      </w:r>
      <w:proofErr w:type="spellStart"/>
      <w:r w:rsidR="00A31499" w:rsidRPr="62FE9156">
        <w:rPr>
          <w:rFonts w:cs="Arial"/>
          <w:sz w:val="22"/>
          <w:szCs w:val="22"/>
        </w:rPr>
        <w:t>Councillor</w:t>
      </w:r>
      <w:proofErr w:type="spellEnd"/>
      <w:r w:rsidR="00A31499" w:rsidRPr="62FE9156">
        <w:rPr>
          <w:rFonts w:cs="Arial"/>
          <w:sz w:val="22"/>
          <w:szCs w:val="22"/>
        </w:rPr>
        <w:t xml:space="preserve"> for Climate Change, and to present the list of the candidates to COP14 for consideration.</w:t>
      </w:r>
    </w:p>
    <w:p w14:paraId="6D265303" w14:textId="77777777" w:rsidR="00A31499" w:rsidRDefault="00A31499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01ED1126" w14:textId="2CDB31DA" w:rsidR="007117FE" w:rsidRPr="00743376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13C5E" w14:textId="77777777" w:rsidR="004F656B" w:rsidRDefault="004F656B" w:rsidP="00355BE3">
      <w:r>
        <w:separator/>
      </w:r>
    </w:p>
  </w:endnote>
  <w:endnote w:type="continuationSeparator" w:id="0">
    <w:p w14:paraId="31FDB4DF" w14:textId="77777777" w:rsidR="004F656B" w:rsidRDefault="004F656B" w:rsidP="00355BE3">
      <w:r>
        <w:continuationSeparator/>
      </w:r>
    </w:p>
  </w:endnote>
  <w:endnote w:type="continuationNotice" w:id="1">
    <w:p w14:paraId="33D41D3D" w14:textId="77777777" w:rsidR="004F656B" w:rsidRDefault="004F65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4C51E" w14:textId="77777777" w:rsidR="004F656B" w:rsidRDefault="004F656B" w:rsidP="00355BE3">
      <w:r>
        <w:separator/>
      </w:r>
    </w:p>
  </w:footnote>
  <w:footnote w:type="continuationSeparator" w:id="0">
    <w:p w14:paraId="7721CB57" w14:textId="77777777" w:rsidR="004F656B" w:rsidRDefault="004F656B" w:rsidP="00355BE3">
      <w:r>
        <w:continuationSeparator/>
      </w:r>
    </w:p>
  </w:footnote>
  <w:footnote w:type="continuationNotice" w:id="1">
    <w:p w14:paraId="43C00F1D" w14:textId="77777777" w:rsidR="004F656B" w:rsidRDefault="004F65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FA332" w14:textId="35E458DF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</w:t>
    </w:r>
    <w:r w:rsidR="00537BF3">
      <w:rPr>
        <w:rFonts w:cs="Arial"/>
        <w:i/>
        <w:szCs w:val="18"/>
      </w:rPr>
      <w:t>ScC-SC6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386038">
      <w:rPr>
        <w:rFonts w:cs="Arial"/>
        <w:i/>
        <w:szCs w:val="18"/>
      </w:rPr>
      <w:t>3.2</w:t>
    </w:r>
    <w:r w:rsidR="00DF5574">
      <w:rPr>
        <w:rFonts w:cs="Arial"/>
        <w:i/>
        <w:szCs w:val="18"/>
      </w:rPr>
      <w:t>/Rev.1</w:t>
    </w:r>
    <w:r w:rsidRPr="00834FB0">
      <w:rPr>
        <w:rFonts w:cs="Arial"/>
        <w:i/>
        <w:szCs w:val="18"/>
      </w:rPr>
      <w:t>/</w:t>
    </w:r>
    <w:r w:rsidR="00537BF3">
      <w:rPr>
        <w:rFonts w:cs="Arial"/>
        <w:i/>
        <w:szCs w:val="18"/>
      </w:rPr>
      <w:t>CRP</w:t>
    </w:r>
    <w:r w:rsidR="00637211">
      <w:rPr>
        <w:rFonts w:cs="Arial"/>
        <w:i/>
        <w:szCs w:val="18"/>
      </w:rPr>
      <w:t xml:space="preserve"> 3.2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trackRevisions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11096"/>
    <w:rsid w:val="00017D04"/>
    <w:rsid w:val="0003542E"/>
    <w:rsid w:val="00062D10"/>
    <w:rsid w:val="00074841"/>
    <w:rsid w:val="000B6DDB"/>
    <w:rsid w:val="000D3552"/>
    <w:rsid w:val="000F6AED"/>
    <w:rsid w:val="00101798"/>
    <w:rsid w:val="001056E9"/>
    <w:rsid w:val="00121D02"/>
    <w:rsid w:val="001263AB"/>
    <w:rsid w:val="00133BB4"/>
    <w:rsid w:val="001354E3"/>
    <w:rsid w:val="0014409B"/>
    <w:rsid w:val="00144E85"/>
    <w:rsid w:val="001519D3"/>
    <w:rsid w:val="00167370"/>
    <w:rsid w:val="00170AB1"/>
    <w:rsid w:val="00192132"/>
    <w:rsid w:val="00193A63"/>
    <w:rsid w:val="001D4A36"/>
    <w:rsid w:val="001E191C"/>
    <w:rsid w:val="001E7A1E"/>
    <w:rsid w:val="00213545"/>
    <w:rsid w:val="0022078A"/>
    <w:rsid w:val="00222F47"/>
    <w:rsid w:val="002352D6"/>
    <w:rsid w:val="00244877"/>
    <w:rsid w:val="00252195"/>
    <w:rsid w:val="00261FA8"/>
    <w:rsid w:val="00275693"/>
    <w:rsid w:val="00275CED"/>
    <w:rsid w:val="00276C7B"/>
    <w:rsid w:val="00285C31"/>
    <w:rsid w:val="002A1F8E"/>
    <w:rsid w:val="002B7AAB"/>
    <w:rsid w:val="002C46C1"/>
    <w:rsid w:val="002E6DA2"/>
    <w:rsid w:val="002F3C6C"/>
    <w:rsid w:val="002F4329"/>
    <w:rsid w:val="00303EFB"/>
    <w:rsid w:val="00304976"/>
    <w:rsid w:val="003064F9"/>
    <w:rsid w:val="003464FB"/>
    <w:rsid w:val="00355BE3"/>
    <w:rsid w:val="00356798"/>
    <w:rsid w:val="00371640"/>
    <w:rsid w:val="00386038"/>
    <w:rsid w:val="003B3D49"/>
    <w:rsid w:val="003C3A9D"/>
    <w:rsid w:val="003F45F3"/>
    <w:rsid w:val="00407DF9"/>
    <w:rsid w:val="004372AB"/>
    <w:rsid w:val="0047784A"/>
    <w:rsid w:val="00491291"/>
    <w:rsid w:val="004A66AE"/>
    <w:rsid w:val="004B2ABE"/>
    <w:rsid w:val="004D1E87"/>
    <w:rsid w:val="004F656B"/>
    <w:rsid w:val="005026DC"/>
    <w:rsid w:val="00503796"/>
    <w:rsid w:val="00512B49"/>
    <w:rsid w:val="005270EF"/>
    <w:rsid w:val="005273EE"/>
    <w:rsid w:val="005330F7"/>
    <w:rsid w:val="00537BF3"/>
    <w:rsid w:val="00552D60"/>
    <w:rsid w:val="005530A2"/>
    <w:rsid w:val="00555AFF"/>
    <w:rsid w:val="00557FF1"/>
    <w:rsid w:val="00563598"/>
    <w:rsid w:val="00564AA9"/>
    <w:rsid w:val="00566830"/>
    <w:rsid w:val="00570738"/>
    <w:rsid w:val="00570A3B"/>
    <w:rsid w:val="00572CD6"/>
    <w:rsid w:val="00574C39"/>
    <w:rsid w:val="00590488"/>
    <w:rsid w:val="00597FC2"/>
    <w:rsid w:val="005B2560"/>
    <w:rsid w:val="005C15D7"/>
    <w:rsid w:val="005D4546"/>
    <w:rsid w:val="005E190A"/>
    <w:rsid w:val="005F218D"/>
    <w:rsid w:val="005F6785"/>
    <w:rsid w:val="006017CB"/>
    <w:rsid w:val="006115DD"/>
    <w:rsid w:val="00621A62"/>
    <w:rsid w:val="00631B7E"/>
    <w:rsid w:val="00636010"/>
    <w:rsid w:val="00637211"/>
    <w:rsid w:val="00643399"/>
    <w:rsid w:val="00653703"/>
    <w:rsid w:val="00661E83"/>
    <w:rsid w:val="00671607"/>
    <w:rsid w:val="00674EB8"/>
    <w:rsid w:val="006864FB"/>
    <w:rsid w:val="006A142F"/>
    <w:rsid w:val="006B0926"/>
    <w:rsid w:val="006B1914"/>
    <w:rsid w:val="006C1FB0"/>
    <w:rsid w:val="006C69C7"/>
    <w:rsid w:val="006D11E4"/>
    <w:rsid w:val="006D165B"/>
    <w:rsid w:val="006E3600"/>
    <w:rsid w:val="006E54B1"/>
    <w:rsid w:val="006F7B0C"/>
    <w:rsid w:val="00710EF0"/>
    <w:rsid w:val="007117FE"/>
    <w:rsid w:val="00711E37"/>
    <w:rsid w:val="0074314A"/>
    <w:rsid w:val="00743376"/>
    <w:rsid w:val="007570CE"/>
    <w:rsid w:val="00774CCA"/>
    <w:rsid w:val="007902BC"/>
    <w:rsid w:val="007A2F55"/>
    <w:rsid w:val="007A3D99"/>
    <w:rsid w:val="007F51EF"/>
    <w:rsid w:val="00800FB2"/>
    <w:rsid w:val="008152BC"/>
    <w:rsid w:val="00815ABB"/>
    <w:rsid w:val="00825F4B"/>
    <w:rsid w:val="00831E27"/>
    <w:rsid w:val="00834FB0"/>
    <w:rsid w:val="008365D9"/>
    <w:rsid w:val="00837B66"/>
    <w:rsid w:val="00880D61"/>
    <w:rsid w:val="008A3512"/>
    <w:rsid w:val="008B1E97"/>
    <w:rsid w:val="008D0A1F"/>
    <w:rsid w:val="008E4039"/>
    <w:rsid w:val="008E6E58"/>
    <w:rsid w:val="009125DC"/>
    <w:rsid w:val="009163C0"/>
    <w:rsid w:val="0094295F"/>
    <w:rsid w:val="00950CDA"/>
    <w:rsid w:val="00951E42"/>
    <w:rsid w:val="00967544"/>
    <w:rsid w:val="00972C91"/>
    <w:rsid w:val="00975870"/>
    <w:rsid w:val="00975DD3"/>
    <w:rsid w:val="009A780F"/>
    <w:rsid w:val="009C30B4"/>
    <w:rsid w:val="009C57F4"/>
    <w:rsid w:val="009D1F2F"/>
    <w:rsid w:val="009D2D32"/>
    <w:rsid w:val="009D32CF"/>
    <w:rsid w:val="009E2209"/>
    <w:rsid w:val="009E5236"/>
    <w:rsid w:val="009F0869"/>
    <w:rsid w:val="009F117F"/>
    <w:rsid w:val="00A07C9D"/>
    <w:rsid w:val="00A10A87"/>
    <w:rsid w:val="00A11FEF"/>
    <w:rsid w:val="00A31499"/>
    <w:rsid w:val="00A4137A"/>
    <w:rsid w:val="00A558E1"/>
    <w:rsid w:val="00A563A4"/>
    <w:rsid w:val="00AF58E6"/>
    <w:rsid w:val="00B03ADB"/>
    <w:rsid w:val="00B103A6"/>
    <w:rsid w:val="00B25507"/>
    <w:rsid w:val="00B27D2C"/>
    <w:rsid w:val="00B31485"/>
    <w:rsid w:val="00B368D8"/>
    <w:rsid w:val="00B45C59"/>
    <w:rsid w:val="00B519AB"/>
    <w:rsid w:val="00B60DE5"/>
    <w:rsid w:val="00B77C7B"/>
    <w:rsid w:val="00B956B5"/>
    <w:rsid w:val="00BA15C9"/>
    <w:rsid w:val="00BD4F22"/>
    <w:rsid w:val="00BF441D"/>
    <w:rsid w:val="00C275B3"/>
    <w:rsid w:val="00C2793A"/>
    <w:rsid w:val="00C31186"/>
    <w:rsid w:val="00C70F0E"/>
    <w:rsid w:val="00C91851"/>
    <w:rsid w:val="00CA32DF"/>
    <w:rsid w:val="00CA7F96"/>
    <w:rsid w:val="00CB6EFD"/>
    <w:rsid w:val="00CC6CE5"/>
    <w:rsid w:val="00D024AC"/>
    <w:rsid w:val="00D37E2C"/>
    <w:rsid w:val="00D43D6D"/>
    <w:rsid w:val="00DE2948"/>
    <w:rsid w:val="00DE720A"/>
    <w:rsid w:val="00DF5574"/>
    <w:rsid w:val="00E0116B"/>
    <w:rsid w:val="00E14405"/>
    <w:rsid w:val="00E3693C"/>
    <w:rsid w:val="00E47378"/>
    <w:rsid w:val="00E60DC2"/>
    <w:rsid w:val="00E6352E"/>
    <w:rsid w:val="00E77A5B"/>
    <w:rsid w:val="00E8179D"/>
    <w:rsid w:val="00E9003D"/>
    <w:rsid w:val="00EA3AE2"/>
    <w:rsid w:val="00EB1BAE"/>
    <w:rsid w:val="00EB5E85"/>
    <w:rsid w:val="00EC749E"/>
    <w:rsid w:val="00ED5AC6"/>
    <w:rsid w:val="00EF3AE6"/>
    <w:rsid w:val="00EF5AB6"/>
    <w:rsid w:val="00F11E8B"/>
    <w:rsid w:val="00F27B83"/>
    <w:rsid w:val="00F40AB0"/>
    <w:rsid w:val="00F43BBF"/>
    <w:rsid w:val="00F57902"/>
    <w:rsid w:val="00F611AF"/>
    <w:rsid w:val="00F97C93"/>
    <w:rsid w:val="00FA14CA"/>
    <w:rsid w:val="00FD70E1"/>
    <w:rsid w:val="00FD72CD"/>
    <w:rsid w:val="00FE3CA9"/>
    <w:rsid w:val="00FE6AFF"/>
    <w:rsid w:val="0E1653CA"/>
    <w:rsid w:val="155AEC89"/>
    <w:rsid w:val="2EC3E131"/>
    <w:rsid w:val="62FE9156"/>
    <w:rsid w:val="6F445920"/>
    <w:rsid w:val="70E0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94038349-B9DC-42E6-ACBA-80682B0D1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paragraph" w:styleId="Revision">
    <w:name w:val="Revision"/>
    <w:hidden/>
    <w:uiPriority w:val="99"/>
    <w:semiHidden/>
    <w:rsid w:val="009C30B4"/>
    <w:pPr>
      <w:spacing w:after="0" w:line="240" w:lineRule="auto"/>
    </w:pPr>
    <w:rPr>
      <w:rFonts w:eastAsia="Times New Roman" w:cs="Times New Roman"/>
      <w:sz w:val="1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F08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08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0869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08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0869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  <Notes xmlns="a7b50396-0b06-45c1-b28e-46f86d566a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2" ma:contentTypeDescription="Create a new document." ma:contentTypeScope="" ma:versionID="b56ac580cc3504ca1f935172aec52793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8a5995ffe2906d89643a286e884b0bc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" ma:index="27" nillable="true" ma:displayName="Notes" ma:format="Dropdown" ma:internalName="Not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customXml/itemProps3.xml><?xml version="1.0" encoding="utf-8"?>
<ds:datastoreItem xmlns:ds="http://schemas.openxmlformats.org/officeDocument/2006/customXml" ds:itemID="{2998F0FF-1714-41C0-9082-EB52BFE062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1255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Heidrun Frisch-Nwakanma</cp:lastModifiedBy>
  <cp:revision>26</cp:revision>
  <dcterms:created xsi:type="dcterms:W3CDTF">2023-07-20T16:16:00Z</dcterms:created>
  <dcterms:modified xsi:type="dcterms:W3CDTF">2023-07-20T22:05:00Z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