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4D944C80"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144715">
              <w:rPr>
                <w:rFonts w:eastAsia="Times New Roman" w:cs="Arial"/>
                <w:lang w:val="en-GB"/>
              </w:rPr>
              <w:t>32.1</w:t>
            </w:r>
          </w:p>
          <w:p w14:paraId="1FCC85D7" w14:textId="56C3B921" w:rsidR="002E0DE9" w:rsidRPr="008C3A4A" w:rsidRDefault="00E51C54"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23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008C6855" w14:textId="57BD204A"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144715">
        <w:rPr>
          <w:rFonts w:eastAsia="Times New Roman" w:cs="Arial"/>
          <w:iCs/>
          <w:lang w:val="en-GB"/>
        </w:rPr>
        <w:t>32</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21B42DF7" w14:textId="08E5B131" w:rsidR="00081045" w:rsidRPr="00081045" w:rsidRDefault="00144715" w:rsidP="00072A48">
      <w:pPr>
        <w:widowControl w:val="0"/>
        <w:suppressAutoHyphens/>
        <w:autoSpaceDE w:val="0"/>
        <w:autoSpaceDN w:val="0"/>
        <w:spacing w:after="120" w:line="240" w:lineRule="auto"/>
        <w:jc w:val="center"/>
        <w:textAlignment w:val="baseline"/>
        <w:rPr>
          <w:rFonts w:eastAsia="Times New Roman" w:cs="Arial"/>
          <w:b/>
          <w:bCs/>
          <w:lang w:val="en-GB"/>
        </w:rPr>
      </w:pPr>
      <w:r>
        <w:rPr>
          <w:rFonts w:eastAsia="Times New Roman" w:cs="Arial"/>
          <w:b/>
          <w:bCs/>
          <w:lang w:val="en-GB"/>
        </w:rPr>
        <w:t>CONCERTED ACTIONS</w:t>
      </w:r>
    </w:p>
    <w:p w14:paraId="22A41750" w14:textId="063934B6"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w:t>
      </w:r>
      <w:r w:rsidR="00E3374E">
        <w:rPr>
          <w:rFonts w:eastAsia="Times New Roman" w:cs="Arial"/>
          <w:i/>
          <w:lang w:val="en-GB"/>
        </w:rPr>
        <w:t>Submitted by the S</w:t>
      </w:r>
      <w:r w:rsidR="00B70306">
        <w:rPr>
          <w:rFonts w:eastAsia="Times New Roman" w:cs="Arial"/>
          <w:i/>
          <w:lang w:val="en-GB"/>
        </w:rPr>
        <w:t xml:space="preserve">cientific Council and the Standing </w:t>
      </w:r>
      <w:r w:rsidR="00E3374E">
        <w:rPr>
          <w:rFonts w:eastAsia="Times New Roman" w:cs="Arial"/>
          <w:i/>
          <w:lang w:val="en-GB"/>
        </w:rPr>
        <w:t>Committee</w:t>
      </w:r>
      <w:r w:rsidR="00B70306">
        <w:rPr>
          <w:rFonts w:eastAsia="Times New Roman" w:cs="Arial"/>
          <w:i/>
          <w:lang w:val="en-GB"/>
        </w:rPr>
        <w:t xml:space="preserve">, with support from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5D4101B9" w:rsidR="002E0DE9" w:rsidRPr="00EF31DC" w:rsidRDefault="00EF31DC" w:rsidP="00EF31DC">
      <w:pPr>
        <w:widowControl w:val="0"/>
        <w:suppressAutoHyphens/>
        <w:autoSpaceDE w:val="0"/>
        <w:autoSpaceDN w:val="0"/>
        <w:spacing w:after="0" w:line="240" w:lineRule="auto"/>
        <w:jc w:val="right"/>
        <w:textAlignment w:val="baseline"/>
        <w:rPr>
          <w:rFonts w:eastAsia="Times New Roman" w:cs="Arial"/>
          <w:b/>
          <w:bCs/>
          <w:color w:val="FF0000"/>
          <w:sz w:val="32"/>
          <w:szCs w:val="32"/>
          <w:lang w:val="en-GB"/>
        </w:rPr>
      </w:pPr>
      <w:r w:rsidRPr="00EF31DC">
        <w:rPr>
          <w:rFonts w:eastAsia="Times New Roman" w:cs="Arial"/>
          <w:b/>
          <w:bCs/>
          <w:color w:val="FF0000"/>
          <w:sz w:val="32"/>
          <w:szCs w:val="32"/>
          <w:lang w:val="en-GB"/>
        </w:rPr>
        <w:t xml:space="preserve">ScC-SC6 CRP </w:t>
      </w:r>
      <w:r w:rsidR="001D2733">
        <w:rPr>
          <w:rFonts w:eastAsia="Times New Roman" w:cs="Arial"/>
          <w:b/>
          <w:bCs/>
          <w:color w:val="FF0000"/>
          <w:sz w:val="32"/>
          <w:szCs w:val="32"/>
          <w:lang w:val="en-GB"/>
        </w:rPr>
        <w:t>14</w:t>
      </w:r>
      <w:r w:rsidRPr="00EF31DC">
        <w:rPr>
          <w:rFonts w:eastAsia="Times New Roman" w:cs="Arial"/>
          <w:b/>
          <w:bCs/>
          <w:color w:val="FF0000"/>
          <w:sz w:val="32"/>
          <w:szCs w:val="32"/>
          <w:lang w:val="en-GB"/>
        </w:rPr>
        <w:t>.1</w:t>
      </w:r>
    </w:p>
    <w:p w14:paraId="48B85236" w14:textId="3350C4EB"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3C9F413D" w:rsidR="002E0DE9" w:rsidRPr="008C3A4A" w:rsidRDefault="00EF31DC"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C1E0285">
                <wp:simplePos x="0" y="0"/>
                <wp:positionH relativeFrom="margin">
                  <wp:posOffset>895350</wp:posOffset>
                </wp:positionH>
                <wp:positionV relativeFrom="margin">
                  <wp:posOffset>2895876</wp:posOffset>
                </wp:positionV>
                <wp:extent cx="4304665" cy="1708150"/>
                <wp:effectExtent l="0" t="0" r="19685" b="2540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7081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5005CC">
                            <w:pPr>
                              <w:spacing w:after="0" w:line="240" w:lineRule="auto"/>
                              <w:jc w:val="both"/>
                              <w:rPr>
                                <w:rFonts w:cs="Arial"/>
                                <w:lang w:val="en-GB"/>
                              </w:rPr>
                            </w:pPr>
                          </w:p>
                          <w:p w14:paraId="286D3661" w14:textId="075C7F6A" w:rsidR="0023184C" w:rsidRDefault="0023184C" w:rsidP="005005CC">
                            <w:pPr>
                              <w:spacing w:after="0" w:line="240" w:lineRule="auto"/>
                              <w:jc w:val="both"/>
                              <w:rPr>
                                <w:rFonts w:cs="Arial"/>
                              </w:rPr>
                            </w:pPr>
                            <w:r w:rsidRPr="00EF7A7B">
                              <w:rPr>
                                <w:rFonts w:cs="Arial"/>
                              </w:rPr>
                              <w:t>Th</w:t>
                            </w:r>
                            <w:r w:rsidR="006B4164">
                              <w:rPr>
                                <w:rFonts w:cs="Arial"/>
                              </w:rPr>
                              <w:t>is</w:t>
                            </w:r>
                            <w:r w:rsidRPr="00EF7A7B">
                              <w:rPr>
                                <w:rFonts w:cs="Arial"/>
                              </w:rPr>
                              <w:t xml:space="preserve"> document </w:t>
                            </w:r>
                            <w:r>
                              <w:rPr>
                                <w:rFonts w:cs="Arial"/>
                              </w:rPr>
                              <w:t>provides a proposal for the revision of CMS Resolution 12.28 (Rev.COP13), prepared by the Sessional Committee of the Scientific Council at its 5</w:t>
                            </w:r>
                            <w:r w:rsidRPr="00522193">
                              <w:rPr>
                                <w:rFonts w:cs="Arial"/>
                                <w:vertAlign w:val="superscript"/>
                              </w:rPr>
                              <w:t>th</w:t>
                            </w:r>
                            <w:r>
                              <w:rPr>
                                <w:rFonts w:cs="Arial"/>
                              </w:rPr>
                              <w:t xml:space="preserve"> meeting </w:t>
                            </w:r>
                            <w:r w:rsidR="00947A55">
                              <w:rPr>
                                <w:rFonts w:cs="Arial"/>
                              </w:rPr>
                              <w:t xml:space="preserve">and further elaborated by the Standing Committee </w:t>
                            </w:r>
                            <w:r w:rsidR="00102ECF">
                              <w:rPr>
                                <w:rFonts w:cs="Arial"/>
                              </w:rPr>
                              <w:t>at its 52</w:t>
                            </w:r>
                            <w:r w:rsidR="00102ECF" w:rsidRPr="00102ECF">
                              <w:rPr>
                                <w:rFonts w:cs="Arial"/>
                                <w:vertAlign w:val="superscript"/>
                              </w:rPr>
                              <w:t>nd</w:t>
                            </w:r>
                            <w:r w:rsidR="00102ECF">
                              <w:rPr>
                                <w:rFonts w:cs="Arial"/>
                              </w:rPr>
                              <w:t xml:space="preserve"> meeting</w:t>
                            </w:r>
                            <w:r>
                              <w:rPr>
                                <w:rFonts w:cs="Arial"/>
                              </w:rPr>
                              <w:t>.</w:t>
                            </w:r>
                          </w:p>
                          <w:p w14:paraId="7E7B55DB" w14:textId="4103F635" w:rsidR="00903266" w:rsidRDefault="002448FC" w:rsidP="005005CC">
                            <w:pPr>
                              <w:spacing w:after="0" w:line="240" w:lineRule="auto"/>
                              <w:jc w:val="both"/>
                              <w:rPr>
                                <w:rFonts w:cs="Arial"/>
                              </w:rPr>
                            </w:pPr>
                            <w:r>
                              <w:rPr>
                                <w:rFonts w:cs="Arial"/>
                              </w:rPr>
                              <w:t>The Conference of the Parties is recommended to consider and adopt the proposed revision.</w:t>
                            </w:r>
                          </w:p>
                          <w:p w14:paraId="2920800D" w14:textId="645032DC" w:rsidR="009A08AE" w:rsidRPr="0023184C" w:rsidRDefault="009A08AE" w:rsidP="00F75474">
                            <w:pPr>
                              <w:jc w:val="both"/>
                              <w:rPr>
                                <w:rFonts w:cs="Arial"/>
                              </w:rPr>
                            </w:pP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xmlns:w16du="http://schemas.microsoft.com/office/word/2023/wordml/word16du">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28pt;width:338.95pt;height:13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5005CC">
                      <w:pPr>
                        <w:spacing w:after="0" w:line="240" w:lineRule="auto"/>
                        <w:jc w:val="both"/>
                        <w:rPr>
                          <w:rFonts w:cs="Arial"/>
                          <w:lang w:val="en-GB"/>
                        </w:rPr>
                      </w:pPr>
                    </w:p>
                    <w:p w14:paraId="286D3661" w14:textId="075C7F6A" w:rsidR="0023184C" w:rsidRDefault="0023184C" w:rsidP="005005CC">
                      <w:pPr>
                        <w:spacing w:after="0" w:line="240" w:lineRule="auto"/>
                        <w:jc w:val="both"/>
                        <w:rPr>
                          <w:rFonts w:cs="Arial"/>
                        </w:rPr>
                      </w:pPr>
                      <w:r w:rsidRPr="00EF7A7B">
                        <w:rPr>
                          <w:rFonts w:cs="Arial"/>
                        </w:rPr>
                        <w:t>Th</w:t>
                      </w:r>
                      <w:r w:rsidR="006B4164">
                        <w:rPr>
                          <w:rFonts w:cs="Arial"/>
                        </w:rPr>
                        <w:t>is</w:t>
                      </w:r>
                      <w:r w:rsidRPr="00EF7A7B">
                        <w:rPr>
                          <w:rFonts w:cs="Arial"/>
                        </w:rPr>
                        <w:t xml:space="preserve"> document </w:t>
                      </w:r>
                      <w:r>
                        <w:rPr>
                          <w:rFonts w:cs="Arial"/>
                        </w:rPr>
                        <w:t>provides a proposal for the revision of CMS Resolution 12.28 (Rev.COP13), prepared by the Sessional Committee of the Scientific Council at its 5</w:t>
                      </w:r>
                      <w:r w:rsidRPr="00522193">
                        <w:rPr>
                          <w:rFonts w:cs="Arial"/>
                          <w:vertAlign w:val="superscript"/>
                        </w:rPr>
                        <w:t>th</w:t>
                      </w:r>
                      <w:r>
                        <w:rPr>
                          <w:rFonts w:cs="Arial"/>
                        </w:rPr>
                        <w:t xml:space="preserve"> meeting </w:t>
                      </w:r>
                      <w:r w:rsidR="00947A55">
                        <w:rPr>
                          <w:rFonts w:cs="Arial"/>
                        </w:rPr>
                        <w:t xml:space="preserve">and further elaborated by the Standing Committee </w:t>
                      </w:r>
                      <w:r w:rsidR="00102ECF">
                        <w:rPr>
                          <w:rFonts w:cs="Arial"/>
                        </w:rPr>
                        <w:t>at its 52</w:t>
                      </w:r>
                      <w:r w:rsidR="00102ECF" w:rsidRPr="00102ECF">
                        <w:rPr>
                          <w:rFonts w:cs="Arial"/>
                          <w:vertAlign w:val="superscript"/>
                        </w:rPr>
                        <w:t>nd</w:t>
                      </w:r>
                      <w:r w:rsidR="00102ECF">
                        <w:rPr>
                          <w:rFonts w:cs="Arial"/>
                        </w:rPr>
                        <w:t xml:space="preserve"> meeting</w:t>
                      </w:r>
                      <w:r>
                        <w:rPr>
                          <w:rFonts w:cs="Arial"/>
                        </w:rPr>
                        <w:t>.</w:t>
                      </w:r>
                    </w:p>
                    <w:p w14:paraId="7E7B55DB" w14:textId="4103F635" w:rsidR="00903266" w:rsidRDefault="002448FC" w:rsidP="005005CC">
                      <w:pPr>
                        <w:spacing w:after="0" w:line="240" w:lineRule="auto"/>
                        <w:jc w:val="both"/>
                        <w:rPr>
                          <w:rFonts w:cs="Arial"/>
                        </w:rPr>
                      </w:pPr>
                      <w:r>
                        <w:rPr>
                          <w:rFonts w:cs="Arial"/>
                        </w:rPr>
                        <w:t>The Conference of the Parties is recommended to consider and adopt the proposed revision.</w:t>
                      </w:r>
                    </w:p>
                    <w:p w14:paraId="2920800D" w14:textId="645032DC" w:rsidR="009A08AE" w:rsidRPr="0023184C" w:rsidRDefault="009A08AE" w:rsidP="00F75474">
                      <w:pPr>
                        <w:jc w:val="both"/>
                        <w:rPr>
                          <w:rFonts w:cs="Arial"/>
                        </w:rPr>
                      </w:pP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3041B93B" w14:textId="673485E9" w:rsidR="00C108C1" w:rsidRPr="008C3A4A" w:rsidRDefault="009A098A" w:rsidP="00137609">
      <w:pPr>
        <w:pStyle w:val="Heading2"/>
        <w:keepNext w:val="0"/>
        <w:ind w:left="-90" w:right="-367"/>
        <w:jc w:val="center"/>
        <w:rPr>
          <w:rFonts w:ascii="Arial" w:hAnsi="Arial" w:cs="Arial"/>
          <w:caps/>
          <w:sz w:val="22"/>
          <w:szCs w:val="22"/>
          <w:lang w:val="en-GB"/>
        </w:rPr>
      </w:pPr>
      <w:r>
        <w:rPr>
          <w:rFonts w:ascii="Arial" w:hAnsi="Arial" w:cs="Arial"/>
          <w:caps/>
          <w:sz w:val="22"/>
          <w:szCs w:val="22"/>
          <w:lang w:val="en-GB"/>
        </w:rPr>
        <w:lastRenderedPageBreak/>
        <w:tab/>
        <w:t>CONCERTED ACTIONS</w:t>
      </w:r>
    </w:p>
    <w:p w14:paraId="0D10C3B4" w14:textId="57308E5B" w:rsidR="006A7DC4" w:rsidRPr="008C3A4A" w:rsidRDefault="006A7DC4" w:rsidP="009A2337">
      <w:pPr>
        <w:spacing w:after="0" w:line="240" w:lineRule="auto"/>
        <w:jc w:val="both"/>
        <w:rPr>
          <w:lang w:val="en-GB"/>
        </w:rPr>
      </w:pPr>
    </w:p>
    <w:p w14:paraId="7CD21B36" w14:textId="77777777" w:rsidR="006A7DC4" w:rsidRPr="008C3A4A" w:rsidRDefault="006A7DC4" w:rsidP="009A2337">
      <w:pPr>
        <w:spacing w:after="0" w:line="240" w:lineRule="auto"/>
        <w:jc w:val="both"/>
        <w:rPr>
          <w:lang w:val="en-GB"/>
        </w:rPr>
      </w:pPr>
    </w:p>
    <w:p w14:paraId="53AD2FC2" w14:textId="173DEBA6" w:rsidR="00FA29AC" w:rsidRPr="00BE54DD" w:rsidRDefault="00B33183" w:rsidP="00AF63ED">
      <w:pPr>
        <w:widowControl w:val="0"/>
        <w:suppressAutoHyphens/>
        <w:autoSpaceDE w:val="0"/>
        <w:autoSpaceDN w:val="0"/>
        <w:spacing w:after="0" w:line="240" w:lineRule="auto"/>
        <w:textAlignment w:val="baseline"/>
        <w:rPr>
          <w:u w:val="single"/>
          <w:lang w:val="en-GB"/>
        </w:rPr>
      </w:pPr>
      <w:r w:rsidRPr="00BE54DD">
        <w:rPr>
          <w:u w:val="single"/>
          <w:lang w:val="en-GB"/>
        </w:rPr>
        <w:t>Background</w:t>
      </w:r>
    </w:p>
    <w:p w14:paraId="0CB493DE" w14:textId="77777777" w:rsidR="00AF63ED" w:rsidRDefault="00AF63ED" w:rsidP="009A2337">
      <w:pPr>
        <w:jc w:val="both"/>
        <w:rPr>
          <w:iCs/>
          <w:lang w:val="en-GB"/>
        </w:rPr>
      </w:pPr>
    </w:p>
    <w:p w14:paraId="6AC5C839" w14:textId="77777777" w:rsidR="00F512AF" w:rsidRPr="0009035B" w:rsidRDefault="00F512AF" w:rsidP="00F512AF">
      <w:pPr>
        <w:pStyle w:val="ListParagraph"/>
        <w:widowControl w:val="0"/>
        <w:numPr>
          <w:ilvl w:val="0"/>
          <w:numId w:val="4"/>
        </w:numPr>
        <w:autoSpaceDE w:val="0"/>
        <w:autoSpaceDN w:val="0"/>
        <w:adjustRightInd w:val="0"/>
        <w:spacing w:after="0" w:line="240" w:lineRule="auto"/>
        <w:ind w:left="567" w:hanging="567"/>
        <w:jc w:val="both"/>
        <w:rPr>
          <w:rFonts w:cs="Arial"/>
        </w:rPr>
      </w:pPr>
      <w:r w:rsidRPr="003252E1">
        <w:rPr>
          <w:rFonts w:eastAsia="MS Mincho" w:cs="Arial"/>
        </w:rPr>
        <w:t>Concerted Actions were established by Resolution 3.2 in 1991, which instructed the Secretariat and the Scientific Council to encourage and assist Parties to take actions to benefit selected Appendix I-listed species.</w:t>
      </w:r>
    </w:p>
    <w:p w14:paraId="409F165D" w14:textId="77777777" w:rsidR="00F512AF" w:rsidRPr="0009035B" w:rsidRDefault="00F512AF" w:rsidP="00F512AF">
      <w:pPr>
        <w:pStyle w:val="ListParagraph"/>
        <w:autoSpaceDE w:val="0"/>
        <w:autoSpaceDN w:val="0"/>
        <w:adjustRightInd w:val="0"/>
        <w:ind w:left="567"/>
        <w:jc w:val="both"/>
        <w:rPr>
          <w:rFonts w:cs="Arial"/>
        </w:rPr>
      </w:pPr>
    </w:p>
    <w:p w14:paraId="3229B7BE" w14:textId="1E45D737" w:rsidR="00F512AF" w:rsidRPr="00673006" w:rsidRDefault="00F512AF" w:rsidP="00F512AF">
      <w:pPr>
        <w:pStyle w:val="ListParagraph"/>
        <w:widowControl w:val="0"/>
        <w:numPr>
          <w:ilvl w:val="0"/>
          <w:numId w:val="4"/>
        </w:numPr>
        <w:autoSpaceDE w:val="0"/>
        <w:autoSpaceDN w:val="0"/>
        <w:adjustRightInd w:val="0"/>
        <w:spacing w:after="0" w:line="240" w:lineRule="auto"/>
        <w:ind w:left="567" w:hanging="567"/>
        <w:jc w:val="both"/>
        <w:rPr>
          <w:rFonts w:cs="Arial"/>
        </w:rPr>
      </w:pPr>
      <w:r w:rsidRPr="00FE060B">
        <w:rPr>
          <w:rFonts w:eastAsia="MS Mincho" w:cs="Arial"/>
        </w:rPr>
        <w:t>Cooperative Actions were established by Recommendation 5.2 in 1997, in response to the practical limits to the number of Agreements</w:t>
      </w:r>
      <w:r w:rsidRPr="000A3628">
        <w:rPr>
          <w:rStyle w:val="FootnoteReference"/>
          <w:rFonts w:eastAsia="MS Mincho" w:cs="Arial"/>
          <w:vertAlign w:val="superscript"/>
        </w:rPr>
        <w:footnoteReference w:id="2"/>
      </w:r>
      <w:r w:rsidRPr="00FE060B">
        <w:rPr>
          <w:rFonts w:eastAsia="MS Mincho" w:cs="Arial"/>
        </w:rPr>
        <w:t xml:space="preserve"> that could be developed and implemented simultaneously for the long list of species </w:t>
      </w:r>
      <w:r w:rsidR="006B4164">
        <w:rPr>
          <w:rFonts w:eastAsia="MS Mincho" w:cs="Arial"/>
        </w:rPr>
        <w:t>i</w:t>
      </w:r>
      <w:r w:rsidRPr="00FE060B">
        <w:rPr>
          <w:rFonts w:eastAsia="MS Mincho" w:cs="Arial"/>
        </w:rPr>
        <w:t xml:space="preserve">n Appendix II. </w:t>
      </w:r>
    </w:p>
    <w:p w14:paraId="057AB238" w14:textId="77777777" w:rsidR="00F512AF" w:rsidRPr="00673006" w:rsidRDefault="00F512AF" w:rsidP="00F512AF">
      <w:pPr>
        <w:pStyle w:val="ListParagraph"/>
        <w:rPr>
          <w:rFonts w:cs="Arial"/>
        </w:rPr>
      </w:pPr>
    </w:p>
    <w:p w14:paraId="4F13B8AD" w14:textId="7FDB4AB1" w:rsidR="00F512AF" w:rsidRPr="00D03AD8" w:rsidRDefault="00F512AF" w:rsidP="00F512AF">
      <w:pPr>
        <w:pStyle w:val="ListParagraph"/>
        <w:numPr>
          <w:ilvl w:val="0"/>
          <w:numId w:val="4"/>
        </w:numPr>
        <w:spacing w:after="0" w:line="240" w:lineRule="auto"/>
        <w:ind w:left="567" w:hanging="567"/>
        <w:jc w:val="both"/>
        <w:rPr>
          <w:rFonts w:cs="Arial"/>
          <w:color w:val="000000"/>
          <w:lang w:eastAsia="en-GB"/>
        </w:rPr>
      </w:pPr>
      <w:r w:rsidRPr="00673006">
        <w:rPr>
          <w:rFonts w:cs="Arial"/>
        </w:rPr>
        <w:t>The 10</w:t>
      </w:r>
      <w:r w:rsidRPr="00673006">
        <w:rPr>
          <w:rFonts w:cs="Arial"/>
          <w:vertAlign w:val="superscript"/>
        </w:rPr>
        <w:t>th</w:t>
      </w:r>
      <w:r w:rsidRPr="00673006">
        <w:rPr>
          <w:rFonts w:cs="Arial"/>
        </w:rPr>
        <w:t xml:space="preserve"> and 11</w:t>
      </w:r>
      <w:r w:rsidRPr="00673006">
        <w:rPr>
          <w:rFonts w:cs="Arial"/>
          <w:vertAlign w:val="superscript"/>
        </w:rPr>
        <w:t>th</w:t>
      </w:r>
      <w:r w:rsidRPr="00673006">
        <w:rPr>
          <w:rFonts w:cs="Arial"/>
        </w:rPr>
        <w:t xml:space="preserve"> meetings of the Conference of the Parties to CMS (COP10 and COP11) reviewed the </w:t>
      </w:r>
      <w:r w:rsidR="0007119B">
        <w:rPr>
          <w:rFonts w:cs="Arial"/>
        </w:rPr>
        <w:t xml:space="preserve">processes for </w:t>
      </w:r>
      <w:r w:rsidRPr="00673006">
        <w:rPr>
          <w:rFonts w:cs="Arial"/>
        </w:rPr>
        <w:t>Concerted and Cooperative Actions (see documents</w:t>
      </w:r>
      <w:r w:rsidRPr="00673006">
        <w:rPr>
          <w:rFonts w:cs="Arial"/>
          <w:lang w:eastAsia="en-GB"/>
        </w:rPr>
        <w:t xml:space="preserve"> </w:t>
      </w:r>
      <w:hyperlink r:id="rId12" w:history="1">
        <w:r w:rsidRPr="00673006">
          <w:rPr>
            <w:rStyle w:val="Hyperlink"/>
            <w:rFonts w:cs="Arial"/>
            <w:lang w:eastAsia="en-GB"/>
          </w:rPr>
          <w:t>UNEP/CMS/Conf.10.36</w:t>
        </w:r>
      </w:hyperlink>
      <w:r w:rsidRPr="00673006">
        <w:rPr>
          <w:rFonts w:cs="Arial"/>
          <w:lang w:eastAsia="en-GB"/>
        </w:rPr>
        <w:t xml:space="preserve"> and </w:t>
      </w:r>
      <w:hyperlink r:id="rId13" w:history="1">
        <w:r w:rsidRPr="00673006">
          <w:rPr>
            <w:rStyle w:val="Hyperlink"/>
            <w:rFonts w:cs="Arial"/>
            <w:spacing w:val="-4"/>
          </w:rPr>
          <w:t>UNEP/CMS/COP11/Doc.22.4</w:t>
        </w:r>
      </w:hyperlink>
      <w:r w:rsidRPr="00673006">
        <w:rPr>
          <w:rFonts w:cs="Arial"/>
          <w:spacing w:val="-4"/>
        </w:rPr>
        <w:t xml:space="preserve">). In </w:t>
      </w:r>
      <w:hyperlink r:id="rId14" w:history="1">
        <w:r w:rsidRPr="00673006">
          <w:rPr>
            <w:rStyle w:val="Hyperlink"/>
            <w:rFonts w:cs="Arial"/>
          </w:rPr>
          <w:t>Resolution 10.23</w:t>
        </w:r>
      </w:hyperlink>
      <w:r w:rsidRPr="00DD136E">
        <w:rPr>
          <w:rStyle w:val="FootnoteReference"/>
          <w:rFonts w:cs="Arial"/>
          <w:vertAlign w:val="superscript"/>
        </w:rPr>
        <w:footnoteReference w:id="3"/>
      </w:r>
      <w:r w:rsidRPr="00673006">
        <w:rPr>
          <w:rFonts w:cs="Arial"/>
        </w:rPr>
        <w:t xml:space="preserve"> and </w:t>
      </w:r>
      <w:hyperlink r:id="rId15" w:history="1">
        <w:r w:rsidRPr="00673006">
          <w:rPr>
            <w:rStyle w:val="Hyperlink"/>
            <w:rFonts w:cs="Arial"/>
          </w:rPr>
          <w:t>Resolution 11.13</w:t>
        </w:r>
      </w:hyperlink>
      <w:r w:rsidR="0007119B" w:rsidRPr="004B261E">
        <w:rPr>
          <w:rStyle w:val="Hyperlink"/>
          <w:rFonts w:cs="Arial"/>
          <w:color w:val="000000" w:themeColor="text1"/>
          <w:u w:val="none"/>
        </w:rPr>
        <w:t>,</w:t>
      </w:r>
      <w:r>
        <w:rPr>
          <w:rFonts w:cs="Arial"/>
          <w:vertAlign w:val="superscript"/>
        </w:rPr>
        <w:t>2</w:t>
      </w:r>
      <w:r w:rsidRPr="00673006">
        <w:rPr>
          <w:rFonts w:cs="Arial"/>
        </w:rPr>
        <w:t xml:space="preserve"> the Conference of the Parties adopted a number of changes aimed at </w:t>
      </w:r>
      <w:r w:rsidRPr="00673006">
        <w:rPr>
          <w:rFonts w:cs="Arial"/>
          <w:lang w:eastAsia="en-GB"/>
        </w:rPr>
        <w:t>enhancing the effectiveness of</w:t>
      </w:r>
      <w:r w:rsidRPr="00673006">
        <w:rPr>
          <w:rFonts w:cs="Arial"/>
        </w:rPr>
        <w:t xml:space="preserve"> the</w:t>
      </w:r>
      <w:r>
        <w:rPr>
          <w:rFonts w:cs="Arial"/>
        </w:rPr>
        <w:t>se</w:t>
      </w:r>
      <w:r w:rsidRPr="00673006">
        <w:rPr>
          <w:rFonts w:cs="Arial"/>
        </w:rPr>
        <w:t xml:space="preserve"> processes. </w:t>
      </w:r>
      <w:proofErr w:type="gramStart"/>
      <w:r w:rsidRPr="00673006">
        <w:rPr>
          <w:rFonts w:cs="Arial"/>
        </w:rPr>
        <w:t>In particular, COP11</w:t>
      </w:r>
      <w:proofErr w:type="gramEnd"/>
      <w:r w:rsidRPr="00673006">
        <w:rPr>
          <w:rFonts w:cs="Arial"/>
        </w:rPr>
        <w:t xml:space="preserve"> </w:t>
      </w:r>
      <w:r w:rsidRPr="00673006">
        <w:rPr>
          <w:rFonts w:eastAsia="MS Mincho" w:cs="Arial"/>
          <w:color w:val="000000"/>
          <w:lang w:eastAsia="ja-JP"/>
        </w:rPr>
        <w:t xml:space="preserve">decided that the two processes of Concerted Actions (normally for selected Appendix I species) and Cooperative Actions (normally for selected Appendix II species) be consolidated within one process </w:t>
      </w:r>
      <w:r>
        <w:rPr>
          <w:rFonts w:eastAsia="MS Mincho" w:cs="Arial"/>
          <w:color w:val="000000"/>
          <w:lang w:eastAsia="ja-JP"/>
        </w:rPr>
        <w:t xml:space="preserve">for </w:t>
      </w:r>
      <w:r w:rsidRPr="00673006">
        <w:rPr>
          <w:rFonts w:eastAsia="MS Mincho" w:cs="Arial"/>
          <w:color w:val="000000"/>
          <w:lang w:eastAsia="ja-JP"/>
        </w:rPr>
        <w:t>Concerted Action</w:t>
      </w:r>
      <w:r>
        <w:rPr>
          <w:rFonts w:eastAsia="MS Mincho" w:cs="Arial"/>
          <w:color w:val="000000"/>
          <w:lang w:eastAsia="ja-JP"/>
        </w:rPr>
        <w:t>s</w:t>
      </w:r>
      <w:r w:rsidRPr="00673006">
        <w:rPr>
          <w:rFonts w:eastAsia="MS Mincho" w:cs="Arial"/>
          <w:color w:val="000000"/>
          <w:lang w:eastAsia="ja-JP"/>
        </w:rPr>
        <w:t xml:space="preserve">. </w:t>
      </w:r>
    </w:p>
    <w:p w14:paraId="42A0B6BD" w14:textId="77777777" w:rsidR="00F512AF" w:rsidRPr="00D03AD8" w:rsidRDefault="00F512AF" w:rsidP="00F512AF">
      <w:pPr>
        <w:pStyle w:val="ListParagraph"/>
        <w:rPr>
          <w:rFonts w:cs="Arial"/>
          <w:color w:val="000000"/>
          <w:lang w:eastAsia="en-GB"/>
        </w:rPr>
      </w:pPr>
    </w:p>
    <w:p w14:paraId="2A8F4E19" w14:textId="03F75DEB" w:rsidR="00F512AF" w:rsidRPr="00AE77F2" w:rsidRDefault="00F512AF" w:rsidP="00F512AF">
      <w:pPr>
        <w:pStyle w:val="ListParagraph"/>
        <w:numPr>
          <w:ilvl w:val="0"/>
          <w:numId w:val="4"/>
        </w:numPr>
        <w:spacing w:after="0" w:line="240" w:lineRule="auto"/>
        <w:ind w:left="567" w:hanging="567"/>
        <w:jc w:val="both"/>
        <w:rPr>
          <w:rFonts w:cs="Arial"/>
          <w:color w:val="000000"/>
          <w:lang w:eastAsia="en-GB"/>
        </w:rPr>
      </w:pPr>
      <w:r w:rsidRPr="00544332">
        <w:rPr>
          <w:rFonts w:cs="Arial"/>
        </w:rPr>
        <w:t xml:space="preserve">Significant progress in the consolidation of the </w:t>
      </w:r>
      <w:r w:rsidR="0007119B">
        <w:rPr>
          <w:rFonts w:cs="Arial"/>
        </w:rPr>
        <w:t xml:space="preserve">processes for </w:t>
      </w:r>
      <w:r w:rsidRPr="00544332">
        <w:rPr>
          <w:rFonts w:cs="Arial"/>
        </w:rPr>
        <w:t>Concerted and Cooperative Actions was achieved at COP12</w:t>
      </w:r>
      <w:r w:rsidR="0007119B">
        <w:rPr>
          <w:rFonts w:cs="Arial"/>
        </w:rPr>
        <w:t xml:space="preserve">: </w:t>
      </w:r>
      <w:r w:rsidRPr="00544332">
        <w:rPr>
          <w:rFonts w:cs="Arial"/>
        </w:rPr>
        <w:t xml:space="preserve">the repeal of all previous </w:t>
      </w:r>
      <w:r w:rsidR="006B4164">
        <w:rPr>
          <w:rFonts w:cs="Arial"/>
        </w:rPr>
        <w:t>resolutions and recommendations</w:t>
      </w:r>
      <w:r w:rsidRPr="00544332">
        <w:rPr>
          <w:rFonts w:cs="Arial"/>
        </w:rPr>
        <w:t xml:space="preserve"> concerning Concerted and Cooperative Actions, and the consolidation of their components still in effect into a new </w:t>
      </w:r>
      <w:r w:rsidR="0007119B">
        <w:rPr>
          <w:rFonts w:cs="Arial"/>
        </w:rPr>
        <w:t>r</w:t>
      </w:r>
      <w:r w:rsidRPr="00544332">
        <w:rPr>
          <w:rFonts w:cs="Arial"/>
        </w:rPr>
        <w:t>esolution on Concerted Actions (</w:t>
      </w:r>
      <w:hyperlink r:id="rId16" w:history="1">
        <w:r w:rsidRPr="00544332">
          <w:rPr>
            <w:rStyle w:val="Hyperlink"/>
            <w:rFonts w:cs="Arial"/>
          </w:rPr>
          <w:t>Resolution 12.28</w:t>
        </w:r>
      </w:hyperlink>
      <w:r w:rsidRPr="00544332">
        <w:rPr>
          <w:rFonts w:cs="Arial"/>
        </w:rPr>
        <w:t>); the adoption of a list of species designated for Concerted Actions during the triennium 2018-2020</w:t>
      </w:r>
      <w:r w:rsidR="0007119B">
        <w:rPr>
          <w:rFonts w:cs="Arial"/>
        </w:rPr>
        <w:t>,</w:t>
      </w:r>
      <w:r w:rsidRPr="00544332">
        <w:rPr>
          <w:rFonts w:cs="Arial"/>
        </w:rPr>
        <w:t xml:space="preserve"> including species previously designated for Cooperative Actions and some newly designated species; and the adoption of guidelines for the implementation of the Concerted Actions process</w:t>
      </w:r>
      <w:r>
        <w:rPr>
          <w:rFonts w:cs="Arial"/>
        </w:rPr>
        <w:t>, annexed to Res</w:t>
      </w:r>
      <w:r w:rsidR="0007119B">
        <w:rPr>
          <w:rFonts w:cs="Arial"/>
        </w:rPr>
        <w:t>olution</w:t>
      </w:r>
      <w:r>
        <w:rPr>
          <w:rFonts w:cs="Arial"/>
        </w:rPr>
        <w:t xml:space="preserve"> 12.28</w:t>
      </w:r>
      <w:r w:rsidRPr="00544332">
        <w:rPr>
          <w:rFonts w:cs="Arial"/>
        </w:rPr>
        <w:t xml:space="preserve">. </w:t>
      </w:r>
      <w:r w:rsidRPr="00AE77F2">
        <w:rPr>
          <w:rFonts w:cs="Arial"/>
          <w:color w:val="000000"/>
          <w:lang w:eastAsia="en-GB"/>
        </w:rPr>
        <w:t xml:space="preserve">Through Decision 12.103, COP12 requested the advice of the Scientific Council for the further consolidation of the processes, </w:t>
      </w:r>
      <w:proofErr w:type="gramStart"/>
      <w:r w:rsidRPr="00AE77F2">
        <w:rPr>
          <w:rFonts w:cs="Arial"/>
          <w:color w:val="000000"/>
          <w:lang w:eastAsia="en-GB"/>
        </w:rPr>
        <w:t>in particular in</w:t>
      </w:r>
      <w:proofErr w:type="gramEnd"/>
      <w:r w:rsidRPr="00AE77F2">
        <w:rPr>
          <w:rFonts w:cs="Arial"/>
          <w:color w:val="000000"/>
          <w:lang w:eastAsia="en-GB"/>
        </w:rPr>
        <w:t xml:space="preserve"> relation to </w:t>
      </w:r>
      <w:r w:rsidRPr="00AE77F2">
        <w:rPr>
          <w:rFonts w:cs="Arial"/>
        </w:rPr>
        <w:t>species previously designated for Cooperative Actions.</w:t>
      </w:r>
    </w:p>
    <w:p w14:paraId="56B3DBF7" w14:textId="77777777" w:rsidR="00F512AF" w:rsidRPr="009A2591" w:rsidRDefault="00F512AF" w:rsidP="00F512AF">
      <w:pPr>
        <w:pStyle w:val="ListParagraph"/>
        <w:rPr>
          <w:rFonts w:cs="Arial"/>
          <w:color w:val="000000"/>
          <w:lang w:eastAsia="en-GB"/>
        </w:rPr>
      </w:pPr>
    </w:p>
    <w:p w14:paraId="4D0A6620" w14:textId="02182F8C" w:rsidR="00F512AF" w:rsidRPr="00DE3341" w:rsidRDefault="00F512AF" w:rsidP="00F512AF">
      <w:pPr>
        <w:pStyle w:val="ListParagraph"/>
        <w:numPr>
          <w:ilvl w:val="0"/>
          <w:numId w:val="4"/>
        </w:numPr>
        <w:spacing w:after="0" w:line="240" w:lineRule="auto"/>
        <w:ind w:left="567" w:hanging="567"/>
        <w:jc w:val="both"/>
        <w:rPr>
          <w:rFonts w:cs="Arial"/>
          <w:color w:val="000000"/>
          <w:lang w:eastAsia="en-GB"/>
        </w:rPr>
      </w:pPr>
      <w:r w:rsidRPr="00544332">
        <w:rPr>
          <w:rFonts w:cs="Arial"/>
        </w:rPr>
        <w:t>COP1</w:t>
      </w:r>
      <w:r>
        <w:rPr>
          <w:rFonts w:cs="Arial"/>
        </w:rPr>
        <w:t xml:space="preserve">3 finalized the consolidation </w:t>
      </w:r>
      <w:r w:rsidRPr="00544332">
        <w:rPr>
          <w:rFonts w:cs="Arial"/>
        </w:rPr>
        <w:t xml:space="preserve">of the </w:t>
      </w:r>
      <w:r w:rsidR="0007119B">
        <w:rPr>
          <w:rFonts w:cs="Arial"/>
        </w:rPr>
        <w:t xml:space="preserve">processes for </w:t>
      </w:r>
      <w:r w:rsidRPr="00544332">
        <w:rPr>
          <w:rFonts w:cs="Arial"/>
        </w:rPr>
        <w:t>Concerted and Cooperative Actions</w:t>
      </w:r>
      <w:r>
        <w:rPr>
          <w:rFonts w:cs="Arial"/>
        </w:rPr>
        <w:t xml:space="preserve">, reviewed and extended, where appropriate, proposals for Concerted Actions approved by COP12 and approved several new proposals. </w:t>
      </w:r>
    </w:p>
    <w:p w14:paraId="22FCB9D6" w14:textId="77777777" w:rsidR="00F512AF" w:rsidRPr="00DE3341" w:rsidRDefault="00F512AF" w:rsidP="00F512AF">
      <w:pPr>
        <w:pStyle w:val="ListParagraph"/>
        <w:rPr>
          <w:rFonts w:cs="Arial"/>
          <w:color w:val="000000"/>
          <w:lang w:eastAsia="en-GB"/>
        </w:rPr>
      </w:pPr>
    </w:p>
    <w:p w14:paraId="547202E9" w14:textId="77777777" w:rsidR="00F512AF" w:rsidRPr="0047717A" w:rsidRDefault="00F512AF" w:rsidP="008F6B24">
      <w:pPr>
        <w:spacing w:after="0"/>
        <w:jc w:val="both"/>
        <w:rPr>
          <w:rFonts w:cs="Arial"/>
          <w:color w:val="000000"/>
          <w:u w:val="single"/>
          <w:lang w:eastAsia="en-GB"/>
        </w:rPr>
      </w:pPr>
      <w:r w:rsidRPr="0047717A">
        <w:rPr>
          <w:rFonts w:cs="Arial"/>
          <w:u w:val="single"/>
        </w:rPr>
        <w:t>Application of the guidelines for the implementation of the Concerted Actions process</w:t>
      </w:r>
    </w:p>
    <w:p w14:paraId="34E67904" w14:textId="77777777" w:rsidR="00F512AF" w:rsidRPr="009D54E7" w:rsidRDefault="00F512AF" w:rsidP="008F6B24">
      <w:pPr>
        <w:spacing w:after="0"/>
        <w:jc w:val="both"/>
        <w:rPr>
          <w:rFonts w:cs="Arial"/>
          <w:color w:val="000000"/>
          <w:lang w:eastAsia="en-GB"/>
        </w:rPr>
      </w:pPr>
    </w:p>
    <w:p w14:paraId="08BD562A" w14:textId="3C9385CF" w:rsidR="00F512AF" w:rsidRPr="00484578" w:rsidRDefault="00F512AF" w:rsidP="00F512AF">
      <w:pPr>
        <w:pStyle w:val="ListParagraph"/>
        <w:numPr>
          <w:ilvl w:val="0"/>
          <w:numId w:val="4"/>
        </w:numPr>
        <w:spacing w:after="0" w:line="240" w:lineRule="auto"/>
        <w:ind w:left="567" w:hanging="567"/>
        <w:jc w:val="both"/>
        <w:rPr>
          <w:rFonts w:cs="Arial"/>
          <w:color w:val="000000"/>
          <w:lang w:eastAsia="en-GB"/>
        </w:rPr>
      </w:pPr>
      <w:r>
        <w:rPr>
          <w:rFonts w:cs="Arial"/>
          <w:color w:val="000000"/>
          <w:lang w:eastAsia="en-GB"/>
        </w:rPr>
        <w:t xml:space="preserve">In the application of the guidelines </w:t>
      </w:r>
      <w:r w:rsidRPr="00544332">
        <w:rPr>
          <w:rFonts w:cs="Arial"/>
        </w:rPr>
        <w:t>for the implementation of the Concerted Actions process</w:t>
      </w:r>
      <w:r>
        <w:rPr>
          <w:rFonts w:cs="Arial"/>
        </w:rPr>
        <w:t xml:space="preserve"> adopted by COP12 as part of Res</w:t>
      </w:r>
      <w:r w:rsidR="0007119B">
        <w:rPr>
          <w:rFonts w:cs="Arial"/>
        </w:rPr>
        <w:t>olution</w:t>
      </w:r>
      <w:r>
        <w:rPr>
          <w:rFonts w:cs="Arial"/>
        </w:rPr>
        <w:t xml:space="preserve"> 12.28, some practical challenges have emerged, </w:t>
      </w:r>
      <w:r w:rsidR="0007119B">
        <w:rPr>
          <w:rFonts w:cs="Arial"/>
        </w:rPr>
        <w:t>which</w:t>
      </w:r>
      <w:r>
        <w:rPr>
          <w:rFonts w:cs="Arial"/>
        </w:rPr>
        <w:t xml:space="preserve"> </w:t>
      </w:r>
      <w:r w:rsidRPr="00500B1B">
        <w:rPr>
          <w:rFonts w:cs="Arial"/>
        </w:rPr>
        <w:t>have led the practice to diverge</w:t>
      </w:r>
      <w:r w:rsidR="0015547F" w:rsidRPr="004B261E">
        <w:rPr>
          <w:rFonts w:cs="Arial"/>
        </w:rPr>
        <w:t>,</w:t>
      </w:r>
      <w:r w:rsidRPr="00500B1B">
        <w:rPr>
          <w:rFonts w:cs="Arial"/>
        </w:rPr>
        <w:t xml:space="preserve"> </w:t>
      </w:r>
      <w:r>
        <w:rPr>
          <w:rFonts w:cs="Arial"/>
        </w:rPr>
        <w:t>in some instances</w:t>
      </w:r>
      <w:r w:rsidR="0015547F">
        <w:rPr>
          <w:rFonts w:cs="Arial"/>
        </w:rPr>
        <w:t>,</w:t>
      </w:r>
      <w:r>
        <w:rPr>
          <w:rFonts w:cs="Arial"/>
        </w:rPr>
        <w:t xml:space="preserve"> from the letter of the </w:t>
      </w:r>
      <w:r w:rsidR="0007119B">
        <w:rPr>
          <w:rFonts w:cs="Arial"/>
        </w:rPr>
        <w:t>R</w:t>
      </w:r>
      <w:r>
        <w:rPr>
          <w:rFonts w:cs="Arial"/>
        </w:rPr>
        <w:t xml:space="preserve">esolution. </w:t>
      </w:r>
      <w:r w:rsidRPr="0015547F">
        <w:rPr>
          <w:rFonts w:cs="Arial"/>
        </w:rPr>
        <w:t>This has concerned</w:t>
      </w:r>
      <w:r w:rsidR="0007119B">
        <w:rPr>
          <w:rFonts w:cs="Arial"/>
        </w:rPr>
        <w:t>,</w:t>
      </w:r>
      <w:r>
        <w:rPr>
          <w:rFonts w:cs="Arial"/>
        </w:rPr>
        <w:t xml:space="preserve"> in some cases</w:t>
      </w:r>
      <w:r w:rsidR="0007119B">
        <w:rPr>
          <w:rFonts w:cs="Arial"/>
        </w:rPr>
        <w:t>,</w:t>
      </w:r>
      <w:r>
        <w:rPr>
          <w:rFonts w:cs="Arial"/>
        </w:rPr>
        <w:t xml:space="preserve"> the roles and functions of the Scientific Council in the process. As an example, while the guidelines foresee that proposals for Concerted Actions should be submitted first to the Scientific Council at its meeting preceding the meeting of </w:t>
      </w:r>
      <w:r w:rsidRPr="0007119B">
        <w:rPr>
          <w:rFonts w:cs="Arial"/>
        </w:rPr>
        <w:t xml:space="preserve">the COP </w:t>
      </w:r>
      <w:r>
        <w:rPr>
          <w:rFonts w:cs="Arial"/>
        </w:rPr>
        <w:t xml:space="preserve">and then transmitted by the Scientific Council to the COP, in practice the Rules of Procedure of the COP in relation to document submission require that proposals for Concerted Actions be submitted directly to the </w:t>
      </w:r>
      <w:r>
        <w:rPr>
          <w:rFonts w:cs="Arial"/>
        </w:rPr>
        <w:lastRenderedPageBreak/>
        <w:t xml:space="preserve">COP, with the Scientific Council evaluating and commenting on them as COP pre-session documents. </w:t>
      </w:r>
    </w:p>
    <w:p w14:paraId="10EFB539" w14:textId="77777777" w:rsidR="00F512AF" w:rsidRPr="00484578" w:rsidRDefault="00F512AF" w:rsidP="00F512AF">
      <w:pPr>
        <w:pStyle w:val="ListParagraph"/>
        <w:ind w:left="567"/>
        <w:jc w:val="both"/>
        <w:rPr>
          <w:rFonts w:cs="Arial"/>
          <w:color w:val="000000"/>
          <w:lang w:eastAsia="en-GB"/>
        </w:rPr>
      </w:pPr>
    </w:p>
    <w:p w14:paraId="57080BFF" w14:textId="15854178" w:rsidR="00F512AF" w:rsidRPr="0051730D" w:rsidRDefault="00F512AF" w:rsidP="00F512AF">
      <w:pPr>
        <w:pStyle w:val="ListParagraph"/>
        <w:numPr>
          <w:ilvl w:val="0"/>
          <w:numId w:val="4"/>
        </w:numPr>
        <w:spacing w:after="0" w:line="240" w:lineRule="auto"/>
        <w:ind w:left="567" w:hanging="567"/>
        <w:jc w:val="both"/>
        <w:rPr>
          <w:rFonts w:cs="Arial"/>
          <w:color w:val="000000"/>
          <w:lang w:eastAsia="en-GB"/>
        </w:rPr>
      </w:pPr>
      <w:r w:rsidRPr="0051730D">
        <w:rPr>
          <w:rFonts w:cs="Arial"/>
          <w:color w:val="000000"/>
          <w:lang w:eastAsia="en-GB"/>
        </w:rPr>
        <w:t>The 5</w:t>
      </w:r>
      <w:r w:rsidRPr="0051730D">
        <w:rPr>
          <w:rFonts w:cs="Arial"/>
          <w:color w:val="000000"/>
          <w:vertAlign w:val="superscript"/>
          <w:lang w:eastAsia="en-GB"/>
        </w:rPr>
        <w:t>th</w:t>
      </w:r>
      <w:r w:rsidRPr="0051730D">
        <w:rPr>
          <w:rFonts w:cs="Arial"/>
          <w:color w:val="000000"/>
          <w:lang w:eastAsia="en-GB"/>
        </w:rPr>
        <w:t xml:space="preserve"> meeting of the Sessional Committee of the Scientific Council (ScC-SC5) considered the implementation of the Concerted Actions process based on an analysis </w:t>
      </w:r>
      <w:r w:rsidRPr="0051730D">
        <w:rPr>
          <w:rFonts w:cs="Arial"/>
        </w:rPr>
        <w:t>of Res</w:t>
      </w:r>
      <w:r w:rsidR="00AB21CD">
        <w:rPr>
          <w:rFonts w:cs="Arial"/>
        </w:rPr>
        <w:t>olution</w:t>
      </w:r>
      <w:r w:rsidRPr="0051730D">
        <w:rPr>
          <w:rFonts w:cs="Arial"/>
        </w:rPr>
        <w:t xml:space="preserve"> 12.28 (Rev.COP13) prepared by </w:t>
      </w:r>
      <w:r w:rsidR="00AB21CD">
        <w:rPr>
          <w:rFonts w:cs="Arial"/>
        </w:rPr>
        <w:t xml:space="preserve">the </w:t>
      </w:r>
      <w:r w:rsidRPr="0051730D">
        <w:rPr>
          <w:rFonts w:cs="Arial"/>
        </w:rPr>
        <w:t>Secretariat</w:t>
      </w:r>
      <w:r w:rsidR="00EB670B">
        <w:rPr>
          <w:rFonts w:cs="Arial"/>
        </w:rPr>
        <w:t xml:space="preserve"> </w:t>
      </w:r>
      <w:r w:rsidR="003E503D">
        <w:rPr>
          <w:rFonts w:cs="Arial"/>
        </w:rPr>
        <w:t xml:space="preserve">in </w:t>
      </w:r>
      <w:hyperlink r:id="rId17" w:history="1">
        <w:r w:rsidR="003E503D" w:rsidRPr="00FA2952">
          <w:rPr>
            <w:rStyle w:val="Hyperlink"/>
            <w:rFonts w:cs="Arial"/>
          </w:rPr>
          <w:t>UNEP/CMS/ScC-SC5/Doc.</w:t>
        </w:r>
        <w:r w:rsidR="00FA2952" w:rsidRPr="00FA2952">
          <w:rPr>
            <w:rStyle w:val="Hyperlink"/>
            <w:rFonts w:cs="Arial"/>
          </w:rPr>
          <w:t>9</w:t>
        </w:r>
      </w:hyperlink>
      <w:r w:rsidRPr="0051730D">
        <w:rPr>
          <w:rFonts w:cs="Arial"/>
        </w:rPr>
        <w:t xml:space="preserve">. The </w:t>
      </w:r>
      <w:r>
        <w:rPr>
          <w:rFonts w:cs="Arial"/>
        </w:rPr>
        <w:t xml:space="preserve">meeting agreed on </w:t>
      </w:r>
      <w:r w:rsidRPr="0051730D">
        <w:rPr>
          <w:rFonts w:cs="Arial"/>
        </w:rPr>
        <w:t>a proposal for the revision of Resolution 12.28 (Rev.COP13) to be p</w:t>
      </w:r>
      <w:r w:rsidR="00AB21CD">
        <w:rPr>
          <w:rFonts w:cs="Arial"/>
        </w:rPr>
        <w:t>ut forward</w:t>
      </w:r>
      <w:r w:rsidRPr="0051730D">
        <w:rPr>
          <w:rFonts w:cs="Arial"/>
        </w:rPr>
        <w:t xml:space="preserve"> to COP14 for consideration, based on the experience gained since the consolidation of the process agreed by COP12.</w:t>
      </w:r>
    </w:p>
    <w:p w14:paraId="6AC109A1" w14:textId="77777777" w:rsidR="00F512AF" w:rsidRPr="004B5B55" w:rsidRDefault="00F512AF" w:rsidP="00F512AF">
      <w:pPr>
        <w:pStyle w:val="ListParagraph"/>
        <w:ind w:left="567"/>
        <w:jc w:val="both"/>
        <w:rPr>
          <w:rFonts w:cs="Arial"/>
          <w:color w:val="000000"/>
          <w:lang w:eastAsia="en-GB"/>
        </w:rPr>
      </w:pPr>
    </w:p>
    <w:p w14:paraId="0A9B5715" w14:textId="4A89AC2A" w:rsidR="00F512AF" w:rsidRDefault="00AB21CD" w:rsidP="0048617B">
      <w:pPr>
        <w:pStyle w:val="ListParagraph"/>
        <w:numPr>
          <w:ilvl w:val="0"/>
          <w:numId w:val="4"/>
        </w:numPr>
        <w:spacing w:after="0" w:line="240" w:lineRule="auto"/>
        <w:ind w:left="567" w:hanging="567"/>
        <w:jc w:val="both"/>
        <w:rPr>
          <w:rFonts w:cs="Arial"/>
          <w:color w:val="000000"/>
          <w:lang w:eastAsia="en-GB"/>
        </w:rPr>
      </w:pPr>
      <w:r>
        <w:rPr>
          <w:rFonts w:cs="Arial"/>
          <w:color w:val="000000"/>
          <w:lang w:eastAsia="en-GB"/>
        </w:rPr>
        <w:t>Given</w:t>
      </w:r>
      <w:r w:rsidR="00F512AF" w:rsidRPr="00CE001F">
        <w:rPr>
          <w:rFonts w:cs="Arial"/>
          <w:color w:val="000000"/>
          <w:lang w:eastAsia="en-GB"/>
        </w:rPr>
        <w:t xml:space="preserve"> that the proposed revision also </w:t>
      </w:r>
      <w:r w:rsidR="00F512AF">
        <w:rPr>
          <w:rFonts w:cs="Arial"/>
          <w:color w:val="000000"/>
          <w:lang w:eastAsia="en-GB"/>
        </w:rPr>
        <w:t xml:space="preserve">involves </w:t>
      </w:r>
      <w:r w:rsidR="00F512AF" w:rsidRPr="00CE001F">
        <w:rPr>
          <w:rFonts w:cs="Arial"/>
          <w:color w:val="000000"/>
          <w:lang w:eastAsia="en-GB"/>
        </w:rPr>
        <w:t xml:space="preserve">procedural and policy aspects of the </w:t>
      </w:r>
      <w:r w:rsidR="00F512AF">
        <w:rPr>
          <w:rFonts w:cs="Arial"/>
          <w:color w:val="000000"/>
          <w:lang w:eastAsia="en-GB"/>
        </w:rPr>
        <w:t xml:space="preserve">Concerted Actions </w:t>
      </w:r>
      <w:r w:rsidR="00F512AF" w:rsidRPr="00CE001F">
        <w:rPr>
          <w:rFonts w:cs="Arial"/>
          <w:color w:val="000000"/>
          <w:lang w:eastAsia="en-GB"/>
        </w:rPr>
        <w:t xml:space="preserve">process, the Sessional Committee </w:t>
      </w:r>
      <w:r>
        <w:rPr>
          <w:rFonts w:cs="Arial"/>
          <w:color w:val="000000"/>
          <w:lang w:eastAsia="en-GB"/>
        </w:rPr>
        <w:t>deemed</w:t>
      </w:r>
      <w:r w:rsidR="00F512AF" w:rsidRPr="00CE001F">
        <w:rPr>
          <w:rFonts w:cs="Arial"/>
          <w:color w:val="000000"/>
          <w:lang w:eastAsia="en-GB"/>
        </w:rPr>
        <w:t xml:space="preserve"> it appropriate to </w:t>
      </w:r>
      <w:r w:rsidR="00F512AF">
        <w:rPr>
          <w:rFonts w:cs="Arial"/>
          <w:color w:val="000000"/>
          <w:lang w:eastAsia="en-GB"/>
        </w:rPr>
        <w:t xml:space="preserve">submit the proposed revisions to </w:t>
      </w:r>
      <w:r w:rsidR="00F512AF" w:rsidRPr="00CE001F">
        <w:rPr>
          <w:rFonts w:cs="Arial"/>
          <w:color w:val="000000"/>
          <w:lang w:eastAsia="en-GB"/>
        </w:rPr>
        <w:t xml:space="preserve">the Standing Committee </w:t>
      </w:r>
      <w:r w:rsidR="00F512AF">
        <w:rPr>
          <w:rFonts w:cs="Arial"/>
          <w:color w:val="000000"/>
          <w:lang w:eastAsia="en-GB"/>
        </w:rPr>
        <w:t xml:space="preserve">for its views </w:t>
      </w:r>
      <w:r w:rsidR="00F512AF" w:rsidRPr="00CE001F">
        <w:rPr>
          <w:rFonts w:cs="Arial"/>
          <w:color w:val="000000"/>
          <w:lang w:eastAsia="en-GB"/>
        </w:rPr>
        <w:t>on the proposal,</w:t>
      </w:r>
      <w:r w:rsidR="00F512AF">
        <w:rPr>
          <w:rFonts w:cs="Arial"/>
          <w:color w:val="000000"/>
          <w:lang w:eastAsia="en-GB"/>
        </w:rPr>
        <w:t xml:space="preserve"> </w:t>
      </w:r>
      <w:r w:rsidR="00F512AF" w:rsidRPr="00CE001F">
        <w:rPr>
          <w:rFonts w:cs="Arial"/>
          <w:color w:val="000000"/>
          <w:lang w:eastAsia="en-GB"/>
        </w:rPr>
        <w:t>before its finalization and submission to COP14</w:t>
      </w:r>
      <w:r w:rsidR="00F512AF">
        <w:rPr>
          <w:rFonts w:cs="Arial"/>
          <w:color w:val="000000"/>
          <w:lang w:eastAsia="en-GB"/>
        </w:rPr>
        <w:t xml:space="preserve">. </w:t>
      </w:r>
      <w:r w:rsidR="00F512AF" w:rsidRPr="00CE001F">
        <w:rPr>
          <w:rFonts w:cs="Arial"/>
          <w:color w:val="000000"/>
          <w:lang w:eastAsia="en-GB"/>
        </w:rPr>
        <w:t xml:space="preserve">The proposal </w:t>
      </w:r>
      <w:r w:rsidR="00F13FD7">
        <w:rPr>
          <w:rFonts w:cs="Arial"/>
          <w:color w:val="000000"/>
          <w:lang w:eastAsia="en-GB"/>
        </w:rPr>
        <w:t xml:space="preserve">was submitted </w:t>
      </w:r>
      <w:r w:rsidR="000057B7">
        <w:rPr>
          <w:rFonts w:cs="Arial"/>
          <w:color w:val="000000"/>
          <w:lang w:eastAsia="en-GB"/>
        </w:rPr>
        <w:t>to the 52</w:t>
      </w:r>
      <w:r w:rsidR="000057B7" w:rsidRPr="000057B7">
        <w:rPr>
          <w:rFonts w:cs="Arial"/>
          <w:color w:val="000000"/>
          <w:vertAlign w:val="superscript"/>
          <w:lang w:eastAsia="en-GB"/>
        </w:rPr>
        <w:t>nd</w:t>
      </w:r>
      <w:r w:rsidR="000057B7">
        <w:rPr>
          <w:rFonts w:cs="Arial"/>
          <w:color w:val="000000"/>
          <w:lang w:eastAsia="en-GB"/>
        </w:rPr>
        <w:t xml:space="preserve"> Meeting of the Standing Committee (StC52) </w:t>
      </w:r>
      <w:r w:rsidR="00E34A6B">
        <w:rPr>
          <w:rFonts w:cs="Arial"/>
          <w:color w:val="000000"/>
          <w:lang w:eastAsia="en-GB"/>
        </w:rPr>
        <w:t xml:space="preserve">in </w:t>
      </w:r>
      <w:hyperlink r:id="rId18" w:history="1">
        <w:r w:rsidR="00E34A6B" w:rsidRPr="003B5CBC">
          <w:rPr>
            <w:rStyle w:val="Hyperlink"/>
            <w:rFonts w:cs="Arial"/>
            <w:lang w:eastAsia="en-GB"/>
          </w:rPr>
          <w:t>UNEP/CMS/StC52/Doc.</w:t>
        </w:r>
        <w:r w:rsidR="003B5CBC" w:rsidRPr="003B5CBC">
          <w:rPr>
            <w:rStyle w:val="Hyperlink"/>
            <w:rFonts w:cs="Arial"/>
            <w:lang w:eastAsia="en-GB"/>
          </w:rPr>
          <w:t>12</w:t>
        </w:r>
      </w:hyperlink>
      <w:r w:rsidR="00F512AF" w:rsidRPr="00CE001F">
        <w:rPr>
          <w:rFonts w:cs="Arial"/>
          <w:color w:val="000000"/>
          <w:lang w:eastAsia="en-GB"/>
        </w:rPr>
        <w:t>.</w:t>
      </w:r>
    </w:p>
    <w:p w14:paraId="3C388243" w14:textId="77777777" w:rsidR="003B5CBC" w:rsidRPr="003B5CBC" w:rsidRDefault="003B5CBC" w:rsidP="0048617B">
      <w:pPr>
        <w:pStyle w:val="ListParagraph"/>
        <w:spacing w:after="0" w:line="240" w:lineRule="auto"/>
        <w:rPr>
          <w:rFonts w:cs="Arial"/>
          <w:color w:val="000000"/>
          <w:lang w:eastAsia="en-GB"/>
        </w:rPr>
      </w:pPr>
    </w:p>
    <w:p w14:paraId="3833F486" w14:textId="1E9EAE10" w:rsidR="003B5CBC" w:rsidRDefault="00E536A8" w:rsidP="0048617B">
      <w:pPr>
        <w:pStyle w:val="ListParagraph"/>
        <w:numPr>
          <w:ilvl w:val="0"/>
          <w:numId w:val="4"/>
        </w:numPr>
        <w:spacing w:after="0" w:line="240" w:lineRule="auto"/>
        <w:ind w:left="567" w:hanging="567"/>
        <w:jc w:val="both"/>
        <w:rPr>
          <w:rFonts w:cs="Arial"/>
          <w:color w:val="000000"/>
          <w:lang w:eastAsia="en-GB"/>
        </w:rPr>
      </w:pPr>
      <w:r>
        <w:rPr>
          <w:rFonts w:cs="Arial"/>
          <w:color w:val="000000"/>
          <w:lang w:eastAsia="en-GB"/>
        </w:rPr>
        <w:t xml:space="preserve">StC52 considered </w:t>
      </w:r>
      <w:r w:rsidR="009C4348">
        <w:rPr>
          <w:rFonts w:cs="Arial"/>
          <w:color w:val="000000"/>
          <w:lang w:eastAsia="en-GB"/>
        </w:rPr>
        <w:t xml:space="preserve">and revised </w:t>
      </w:r>
      <w:r>
        <w:rPr>
          <w:rFonts w:cs="Arial"/>
          <w:color w:val="000000"/>
          <w:lang w:eastAsia="en-GB"/>
        </w:rPr>
        <w:t>the propos</w:t>
      </w:r>
      <w:r w:rsidR="00D14248">
        <w:rPr>
          <w:rFonts w:cs="Arial"/>
          <w:color w:val="000000"/>
          <w:lang w:eastAsia="en-GB"/>
        </w:rPr>
        <w:t xml:space="preserve">ed revision from the Sessional Committee, </w:t>
      </w:r>
      <w:r w:rsidR="00827348">
        <w:rPr>
          <w:rFonts w:cs="Arial"/>
          <w:color w:val="000000"/>
          <w:lang w:eastAsia="en-GB"/>
        </w:rPr>
        <w:t xml:space="preserve">and approved it for </w:t>
      </w:r>
      <w:r w:rsidR="00D95565">
        <w:rPr>
          <w:rFonts w:cs="Arial"/>
          <w:color w:val="000000"/>
          <w:lang w:eastAsia="en-GB"/>
        </w:rPr>
        <w:t>submission to COP14</w:t>
      </w:r>
      <w:r w:rsidR="00E66531">
        <w:rPr>
          <w:rFonts w:cs="Arial"/>
          <w:color w:val="000000"/>
          <w:lang w:eastAsia="en-GB"/>
        </w:rPr>
        <w:t xml:space="preserve">, entrusting the Secretariat with making any </w:t>
      </w:r>
      <w:r w:rsidR="005F20E9">
        <w:rPr>
          <w:rFonts w:cs="Arial"/>
          <w:color w:val="000000"/>
          <w:lang w:eastAsia="en-GB"/>
        </w:rPr>
        <w:t xml:space="preserve">editorial adjustment needed. </w:t>
      </w:r>
    </w:p>
    <w:p w14:paraId="037C06B5" w14:textId="77777777" w:rsidR="00757D62" w:rsidRPr="00757D62" w:rsidRDefault="00757D62" w:rsidP="0048617B">
      <w:pPr>
        <w:pStyle w:val="ListParagraph"/>
        <w:spacing w:after="0" w:line="240" w:lineRule="auto"/>
        <w:rPr>
          <w:rFonts w:cs="Arial"/>
          <w:color w:val="000000"/>
          <w:lang w:eastAsia="en-GB"/>
        </w:rPr>
      </w:pPr>
    </w:p>
    <w:p w14:paraId="3853D76B" w14:textId="318D0D97" w:rsidR="00757D62" w:rsidRPr="00CE001F" w:rsidRDefault="00097721" w:rsidP="0048617B">
      <w:pPr>
        <w:pStyle w:val="ListParagraph"/>
        <w:numPr>
          <w:ilvl w:val="0"/>
          <w:numId w:val="4"/>
        </w:numPr>
        <w:spacing w:after="0" w:line="240" w:lineRule="auto"/>
        <w:ind w:left="567" w:hanging="567"/>
        <w:jc w:val="both"/>
        <w:rPr>
          <w:rFonts w:cs="Arial"/>
          <w:color w:val="000000"/>
          <w:lang w:eastAsia="en-GB"/>
        </w:rPr>
      </w:pPr>
      <w:r w:rsidRPr="00CE001F">
        <w:rPr>
          <w:rFonts w:cs="Arial"/>
          <w:color w:val="000000"/>
          <w:lang w:eastAsia="en-GB"/>
        </w:rPr>
        <w:t xml:space="preserve">The proposal is </w:t>
      </w:r>
      <w:r>
        <w:rPr>
          <w:rFonts w:cs="Arial"/>
          <w:color w:val="000000"/>
          <w:lang w:eastAsia="en-GB"/>
        </w:rPr>
        <w:t>included as an annex</w:t>
      </w:r>
      <w:r w:rsidRPr="00CE001F">
        <w:rPr>
          <w:rFonts w:cs="Arial"/>
          <w:color w:val="000000"/>
          <w:lang w:eastAsia="en-GB"/>
        </w:rPr>
        <w:t xml:space="preserve"> to this document.</w:t>
      </w:r>
      <w:r w:rsidR="00D11E3C">
        <w:rPr>
          <w:rFonts w:cs="Arial"/>
          <w:color w:val="000000"/>
          <w:lang w:eastAsia="en-GB"/>
        </w:rPr>
        <w:t xml:space="preserve"> </w:t>
      </w:r>
      <w:r w:rsidR="00785071">
        <w:rPr>
          <w:rFonts w:cs="Arial"/>
          <w:color w:val="000000"/>
          <w:lang w:eastAsia="en-GB"/>
        </w:rPr>
        <w:t xml:space="preserve">It reflects </w:t>
      </w:r>
      <w:r w:rsidR="00E67F00">
        <w:rPr>
          <w:rFonts w:cs="Arial"/>
          <w:color w:val="000000"/>
          <w:lang w:eastAsia="en-GB"/>
        </w:rPr>
        <w:t xml:space="preserve">the revision approved by </w:t>
      </w:r>
      <w:r w:rsidR="00180967">
        <w:rPr>
          <w:rFonts w:cs="Arial"/>
          <w:color w:val="000000"/>
          <w:lang w:eastAsia="en-GB"/>
        </w:rPr>
        <w:t xml:space="preserve">StC52, as contained in </w:t>
      </w:r>
      <w:hyperlink r:id="rId19" w:history="1">
        <w:r w:rsidR="00180967" w:rsidRPr="00954287">
          <w:rPr>
            <w:rStyle w:val="Hyperlink"/>
            <w:rFonts w:cs="Arial"/>
            <w:lang w:eastAsia="en-GB"/>
          </w:rPr>
          <w:t>UNEP/CMS/StC52/</w:t>
        </w:r>
        <w:r w:rsidR="0067027B" w:rsidRPr="00954287">
          <w:rPr>
            <w:rStyle w:val="Hyperlink"/>
            <w:rFonts w:cs="Arial"/>
            <w:lang w:eastAsia="en-GB"/>
          </w:rPr>
          <w:t>Outcome 2</w:t>
        </w:r>
      </w:hyperlink>
      <w:r w:rsidR="002A6978">
        <w:rPr>
          <w:rFonts w:cs="Arial"/>
          <w:color w:val="000000"/>
          <w:lang w:eastAsia="en-GB"/>
        </w:rPr>
        <w:t xml:space="preserve">. The Secretariat introduced some limited changes to </w:t>
      </w:r>
      <w:r w:rsidR="007512D5">
        <w:rPr>
          <w:rFonts w:cs="Arial"/>
          <w:color w:val="000000"/>
          <w:lang w:eastAsia="en-GB"/>
        </w:rPr>
        <w:t>the 2</w:t>
      </w:r>
      <w:r w:rsidR="007512D5" w:rsidRPr="007512D5">
        <w:rPr>
          <w:rFonts w:cs="Arial"/>
          <w:color w:val="000000"/>
          <w:vertAlign w:val="superscript"/>
          <w:lang w:eastAsia="en-GB"/>
        </w:rPr>
        <w:t>nd</w:t>
      </w:r>
      <w:r w:rsidR="007512D5">
        <w:rPr>
          <w:rFonts w:cs="Arial"/>
          <w:color w:val="000000"/>
          <w:lang w:eastAsia="en-GB"/>
        </w:rPr>
        <w:t xml:space="preserve"> and 4</w:t>
      </w:r>
      <w:r w:rsidR="007512D5" w:rsidRPr="007512D5">
        <w:rPr>
          <w:rFonts w:cs="Arial"/>
          <w:color w:val="000000"/>
          <w:vertAlign w:val="superscript"/>
          <w:lang w:eastAsia="en-GB"/>
        </w:rPr>
        <w:t>th</w:t>
      </w:r>
      <w:r w:rsidR="007512D5">
        <w:rPr>
          <w:rFonts w:cs="Arial"/>
          <w:color w:val="000000"/>
          <w:lang w:eastAsia="en-GB"/>
        </w:rPr>
        <w:t xml:space="preserve"> </w:t>
      </w:r>
      <w:r w:rsidR="004139F5">
        <w:rPr>
          <w:rFonts w:cs="Arial"/>
          <w:color w:val="000000"/>
          <w:lang w:eastAsia="en-GB"/>
        </w:rPr>
        <w:t>preambular paragraphs</w:t>
      </w:r>
      <w:r w:rsidR="007512D5">
        <w:rPr>
          <w:rFonts w:cs="Arial"/>
          <w:color w:val="000000"/>
          <w:lang w:eastAsia="en-GB"/>
        </w:rPr>
        <w:t xml:space="preserve">, to </w:t>
      </w:r>
      <w:r w:rsidR="00371F9A">
        <w:rPr>
          <w:rFonts w:cs="Arial"/>
          <w:color w:val="000000"/>
          <w:lang w:eastAsia="en-GB"/>
        </w:rPr>
        <w:t>align with</w:t>
      </w:r>
      <w:r w:rsidR="007512D5">
        <w:rPr>
          <w:rFonts w:cs="Arial"/>
          <w:color w:val="000000"/>
          <w:lang w:eastAsia="en-GB"/>
        </w:rPr>
        <w:t xml:space="preserve"> </w:t>
      </w:r>
      <w:r w:rsidR="00371F9A">
        <w:rPr>
          <w:rFonts w:cs="Arial"/>
          <w:color w:val="000000"/>
          <w:lang w:eastAsia="en-GB"/>
        </w:rPr>
        <w:t xml:space="preserve">latest guidance on how to refer to </w:t>
      </w:r>
      <w:r w:rsidR="00E0644E">
        <w:rPr>
          <w:rFonts w:cs="Arial"/>
          <w:color w:val="000000"/>
          <w:lang w:eastAsia="en-GB"/>
        </w:rPr>
        <w:t xml:space="preserve">Resolutions and Recommendations </w:t>
      </w:r>
      <w:r w:rsidR="00846FA4">
        <w:rPr>
          <w:rFonts w:cs="Arial"/>
          <w:color w:val="000000"/>
          <w:lang w:eastAsia="en-GB"/>
        </w:rPr>
        <w:t>repealed</w:t>
      </w:r>
      <w:r w:rsidR="00A774DC">
        <w:rPr>
          <w:rFonts w:cs="Arial"/>
          <w:color w:val="000000"/>
          <w:lang w:eastAsia="en-GB"/>
        </w:rPr>
        <w:t xml:space="preserve"> </w:t>
      </w:r>
      <w:proofErr w:type="gramStart"/>
      <w:r w:rsidR="00A774DC">
        <w:rPr>
          <w:rFonts w:cs="Arial"/>
          <w:color w:val="000000"/>
          <w:lang w:eastAsia="en-GB"/>
        </w:rPr>
        <w:t>as a consequence of</w:t>
      </w:r>
      <w:proofErr w:type="gramEnd"/>
      <w:r w:rsidR="00A774DC">
        <w:rPr>
          <w:rFonts w:cs="Arial"/>
          <w:color w:val="000000"/>
          <w:lang w:eastAsia="en-GB"/>
        </w:rPr>
        <w:t xml:space="preserve"> a consolidation process.</w:t>
      </w:r>
    </w:p>
    <w:p w14:paraId="04688232" w14:textId="77777777" w:rsidR="00F512AF" w:rsidRPr="009D611F" w:rsidRDefault="00F512AF" w:rsidP="0048617B">
      <w:pPr>
        <w:spacing w:after="0" w:line="240" w:lineRule="auto"/>
        <w:jc w:val="both"/>
        <w:rPr>
          <w:rFonts w:cs="Arial"/>
          <w:lang w:val="en-GB"/>
        </w:rPr>
      </w:pPr>
    </w:p>
    <w:p w14:paraId="06392D30" w14:textId="77777777" w:rsidR="009F657D" w:rsidRPr="009D611F" w:rsidRDefault="009F657D" w:rsidP="009F657D">
      <w:pPr>
        <w:spacing w:after="0"/>
        <w:rPr>
          <w:rFonts w:cs="Arial"/>
          <w:lang w:val="en-GB"/>
        </w:rPr>
      </w:pPr>
      <w:r w:rsidRPr="009D611F">
        <w:rPr>
          <w:rFonts w:cs="Arial"/>
          <w:u w:val="single"/>
          <w:lang w:val="en-GB"/>
        </w:rPr>
        <w:t>Recommended actions</w:t>
      </w:r>
    </w:p>
    <w:p w14:paraId="5A873D2A" w14:textId="77777777" w:rsidR="009F657D" w:rsidRPr="009D611F" w:rsidRDefault="009F657D" w:rsidP="009F657D">
      <w:pPr>
        <w:spacing w:after="0"/>
        <w:rPr>
          <w:rFonts w:cs="Arial"/>
          <w:lang w:val="en-GB"/>
        </w:rPr>
      </w:pPr>
    </w:p>
    <w:p w14:paraId="11424CFA" w14:textId="5BAFD99A" w:rsidR="009F657D" w:rsidRPr="009D611F" w:rsidRDefault="009F657D" w:rsidP="009F657D">
      <w:pPr>
        <w:widowControl w:val="0"/>
        <w:numPr>
          <w:ilvl w:val="0"/>
          <w:numId w:val="4"/>
        </w:numPr>
        <w:autoSpaceDE w:val="0"/>
        <w:autoSpaceDN w:val="0"/>
        <w:adjustRightInd w:val="0"/>
        <w:spacing w:after="0" w:line="240" w:lineRule="auto"/>
        <w:ind w:left="567" w:hanging="567"/>
        <w:jc w:val="both"/>
        <w:rPr>
          <w:rFonts w:cs="Arial"/>
          <w:lang w:val="en-GB"/>
        </w:rPr>
      </w:pPr>
      <w:r w:rsidRPr="009D611F">
        <w:rPr>
          <w:rFonts w:cs="Arial"/>
          <w:lang w:val="en-GB" w:eastAsia="en-GB"/>
        </w:rPr>
        <w:t xml:space="preserve">The </w:t>
      </w:r>
      <w:r>
        <w:rPr>
          <w:rFonts w:cs="Arial"/>
          <w:lang w:val="en-GB" w:eastAsia="en-GB"/>
        </w:rPr>
        <w:t xml:space="preserve">Conference of the Parties </w:t>
      </w:r>
      <w:r w:rsidRPr="009D611F">
        <w:rPr>
          <w:rFonts w:cs="Arial"/>
          <w:lang w:val="en-GB" w:eastAsia="en-GB"/>
        </w:rPr>
        <w:t>is recommended to</w:t>
      </w:r>
      <w:r w:rsidRPr="009D611F">
        <w:rPr>
          <w:rFonts w:cs="Arial"/>
          <w:lang w:val="en-GB"/>
        </w:rPr>
        <w:t>:</w:t>
      </w:r>
    </w:p>
    <w:p w14:paraId="378FC8B2" w14:textId="77777777" w:rsidR="009F657D" w:rsidRPr="009D611F" w:rsidRDefault="009F657D" w:rsidP="00492A68">
      <w:pPr>
        <w:spacing w:after="0"/>
        <w:jc w:val="both"/>
        <w:rPr>
          <w:rFonts w:cs="Arial"/>
          <w:lang w:val="en-GB"/>
        </w:rPr>
      </w:pPr>
    </w:p>
    <w:p w14:paraId="29158193" w14:textId="62C371AF" w:rsidR="009F657D" w:rsidRDefault="001A4BC1" w:rsidP="001B697F">
      <w:pPr>
        <w:pStyle w:val="ListParagraph"/>
        <w:widowControl w:val="0"/>
        <w:numPr>
          <w:ilvl w:val="0"/>
          <w:numId w:val="9"/>
        </w:numPr>
        <w:suppressAutoHyphens/>
        <w:spacing w:after="0" w:line="240" w:lineRule="auto"/>
        <w:ind w:left="900" w:hanging="333"/>
        <w:jc w:val="both"/>
        <w:rPr>
          <w:rFonts w:cs="Arial"/>
        </w:rPr>
      </w:pPr>
      <w:r w:rsidRPr="002A012C">
        <w:rPr>
          <w:rFonts w:cs="Arial"/>
        </w:rPr>
        <w:t xml:space="preserve">adopt the draft amendments to Resolution </w:t>
      </w:r>
      <w:r w:rsidR="00EE6B04">
        <w:rPr>
          <w:rFonts w:cs="Arial"/>
        </w:rPr>
        <w:t>12</w:t>
      </w:r>
      <w:r w:rsidRPr="002A012C">
        <w:rPr>
          <w:rFonts w:cs="Arial"/>
        </w:rPr>
        <w:t>.</w:t>
      </w:r>
      <w:r w:rsidR="00EE6B04">
        <w:rPr>
          <w:rFonts w:cs="Arial"/>
        </w:rPr>
        <w:t>28 (Rev.COP13)</w:t>
      </w:r>
      <w:r w:rsidRPr="002A012C">
        <w:rPr>
          <w:rFonts w:cs="Arial"/>
        </w:rPr>
        <w:t xml:space="preserve"> contained in </w:t>
      </w:r>
      <w:r w:rsidR="00EE6B04">
        <w:rPr>
          <w:rFonts w:cs="Arial"/>
        </w:rPr>
        <w:t xml:space="preserve">the </w:t>
      </w:r>
      <w:r w:rsidRPr="002A012C">
        <w:rPr>
          <w:rFonts w:cs="Arial"/>
        </w:rPr>
        <w:t>Annex of this document</w:t>
      </w:r>
      <w:r w:rsidR="009F657D" w:rsidRPr="00292F59">
        <w:rPr>
          <w:rFonts w:cs="Arial"/>
        </w:rPr>
        <w:t>.</w:t>
      </w:r>
    </w:p>
    <w:p w14:paraId="08CB8781" w14:textId="77777777" w:rsidR="00C01857" w:rsidRDefault="00C01857" w:rsidP="00D11E3C">
      <w:pPr>
        <w:jc w:val="both"/>
        <w:rPr>
          <w:iCs/>
        </w:rPr>
        <w:sectPr w:rsidR="00C01857" w:rsidSect="00D93628">
          <w:headerReference w:type="even" r:id="rId20"/>
          <w:headerReference w:type="default" r:id="rId21"/>
          <w:footerReference w:type="even"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41D7C710" w14:textId="78397E0C" w:rsidR="00AF63ED" w:rsidRPr="00931AE7" w:rsidRDefault="00931AE7" w:rsidP="00B323D4">
      <w:pPr>
        <w:jc w:val="right"/>
        <w:rPr>
          <w:b/>
          <w:bCs/>
          <w:iCs/>
        </w:rPr>
      </w:pPr>
      <w:r w:rsidRPr="00931AE7">
        <w:rPr>
          <w:b/>
          <w:bCs/>
          <w:iCs/>
        </w:rPr>
        <w:lastRenderedPageBreak/>
        <w:t>ANNEX</w:t>
      </w:r>
    </w:p>
    <w:p w14:paraId="474F5685" w14:textId="77777777" w:rsidR="00931AE7" w:rsidRDefault="00931AE7" w:rsidP="00D10B14">
      <w:pPr>
        <w:spacing w:after="0" w:line="240" w:lineRule="auto"/>
        <w:jc w:val="center"/>
        <w:rPr>
          <w:rFonts w:cs="Arial"/>
          <w:b/>
          <w:caps/>
          <w:lang w:val="en-GB"/>
        </w:rPr>
      </w:pPr>
    </w:p>
    <w:p w14:paraId="2AD0D63A" w14:textId="77777777" w:rsidR="00D10B14" w:rsidRDefault="00D10B14" w:rsidP="00D10B14">
      <w:pPr>
        <w:spacing w:after="0" w:line="240" w:lineRule="auto"/>
        <w:jc w:val="center"/>
        <w:rPr>
          <w:rFonts w:cs="Arial"/>
          <w:b/>
          <w:caps/>
          <w:lang w:val="en-GB"/>
        </w:rPr>
      </w:pPr>
    </w:p>
    <w:p w14:paraId="6AA50BFE" w14:textId="3E9077C3" w:rsidR="00AA5F21" w:rsidRPr="00F231C1" w:rsidRDefault="00AA5F21" w:rsidP="00D10B14">
      <w:pPr>
        <w:spacing w:after="0" w:line="240" w:lineRule="auto"/>
        <w:jc w:val="center"/>
        <w:rPr>
          <w:rFonts w:eastAsia="MS Mincho" w:cs="Arial"/>
          <w:b/>
          <w:bCs/>
          <w:color w:val="000000"/>
          <w:lang w:val="en-GB" w:eastAsia="ja-JP"/>
        </w:rPr>
      </w:pPr>
      <w:r w:rsidRPr="00F231C1">
        <w:rPr>
          <w:rFonts w:cs="Arial"/>
          <w:b/>
          <w:caps/>
          <w:lang w:val="en-GB"/>
        </w:rPr>
        <w:t xml:space="preserve">DRaft REVISED Resolution 12.28: </w:t>
      </w:r>
      <w:r w:rsidRPr="00F231C1">
        <w:rPr>
          <w:rFonts w:eastAsia="MS Mincho" w:cs="Arial"/>
          <w:b/>
          <w:bCs/>
          <w:color w:val="000000"/>
          <w:lang w:val="en-GB" w:eastAsia="ja-JP"/>
        </w:rPr>
        <w:t>CONCERTED ACTIONS</w:t>
      </w:r>
    </w:p>
    <w:p w14:paraId="58CA11DF" w14:textId="77777777" w:rsidR="00AA5F21" w:rsidRDefault="00AA5F21" w:rsidP="00D10B14">
      <w:pPr>
        <w:pBdr>
          <w:top w:val="single" w:sz="6" w:space="0" w:color="FFFFFF"/>
          <w:left w:val="single" w:sz="6" w:space="0" w:color="FFFFFF"/>
          <w:bottom w:val="single" w:sz="6" w:space="0" w:color="FFFFFF"/>
          <w:right w:val="single" w:sz="6" w:space="0" w:color="FFFFFF"/>
        </w:pBdr>
        <w:spacing w:after="0" w:line="240" w:lineRule="auto"/>
        <w:outlineLvl w:val="1"/>
        <w:rPr>
          <w:rFonts w:eastAsia="MS Mincho" w:cs="Arial"/>
          <w:color w:val="000000"/>
          <w:lang w:val="en-GB" w:eastAsia="ja-JP"/>
        </w:rPr>
      </w:pPr>
    </w:p>
    <w:p w14:paraId="19CB4BF3" w14:textId="77777777" w:rsidR="00D10B14" w:rsidRPr="00F231C1" w:rsidRDefault="00D10B14" w:rsidP="00D10B14">
      <w:pPr>
        <w:pBdr>
          <w:top w:val="single" w:sz="6" w:space="0" w:color="FFFFFF"/>
          <w:left w:val="single" w:sz="6" w:space="0" w:color="FFFFFF"/>
          <w:bottom w:val="single" w:sz="6" w:space="0" w:color="FFFFFF"/>
          <w:right w:val="single" w:sz="6" w:space="0" w:color="FFFFFF"/>
        </w:pBdr>
        <w:spacing w:after="0" w:line="240" w:lineRule="auto"/>
        <w:outlineLvl w:val="1"/>
        <w:rPr>
          <w:rFonts w:eastAsia="MS Mincho" w:cs="Arial"/>
          <w:color w:val="000000"/>
          <w:lang w:val="en-GB" w:eastAsia="ja-JP"/>
        </w:rPr>
      </w:pPr>
    </w:p>
    <w:p w14:paraId="5B1C88DA" w14:textId="527E5C9D" w:rsidR="00AA5F21" w:rsidRPr="00F231C1" w:rsidRDefault="00AA5F21" w:rsidP="00D10B14">
      <w:pPr>
        <w:spacing w:after="0" w:line="240" w:lineRule="auto"/>
        <w:jc w:val="both"/>
        <w:rPr>
          <w:rFonts w:cs="Arial"/>
          <w:lang w:val="en-GB"/>
        </w:rPr>
      </w:pPr>
      <w:r w:rsidRPr="00F231C1">
        <w:rPr>
          <w:rFonts w:eastAsia="MS Mincho" w:cs="Arial"/>
          <w:color w:val="000000"/>
          <w:lang w:val="en-GB" w:eastAsia="ja-JP"/>
        </w:rPr>
        <w:t xml:space="preserve">This </w:t>
      </w:r>
      <w:r>
        <w:rPr>
          <w:rFonts w:eastAsia="MS Mincho" w:cs="Arial"/>
          <w:color w:val="000000"/>
          <w:lang w:val="en-GB" w:eastAsia="ja-JP"/>
        </w:rPr>
        <w:t>document</w:t>
      </w:r>
      <w:r w:rsidRPr="00F231C1">
        <w:rPr>
          <w:rFonts w:eastAsia="MS Mincho" w:cs="Arial"/>
          <w:color w:val="000000"/>
          <w:lang w:val="en-GB" w:eastAsia="ja-JP"/>
        </w:rPr>
        <w:t xml:space="preserve"> includes a proposal for the revision of Resolution 12.28 (Rev.COP13) prepared by </w:t>
      </w:r>
      <w:r w:rsidR="00AB21CD">
        <w:rPr>
          <w:rFonts w:eastAsia="MS Mincho" w:cs="Arial"/>
          <w:color w:val="000000"/>
          <w:lang w:val="en-GB" w:eastAsia="ja-JP"/>
        </w:rPr>
        <w:t xml:space="preserve">the </w:t>
      </w:r>
      <w:r w:rsidRPr="00F231C1">
        <w:rPr>
          <w:rFonts w:eastAsia="MS Mincho" w:cs="Arial"/>
          <w:color w:val="000000"/>
          <w:lang w:val="en-GB" w:eastAsia="ja-JP"/>
        </w:rPr>
        <w:t>Sessional Committee of the Scientific Council at its 5</w:t>
      </w:r>
      <w:r w:rsidRPr="00F231C1">
        <w:rPr>
          <w:rFonts w:eastAsia="MS Mincho" w:cs="Arial"/>
          <w:color w:val="000000"/>
          <w:vertAlign w:val="superscript"/>
          <w:lang w:val="en-GB" w:eastAsia="ja-JP"/>
        </w:rPr>
        <w:t>th</w:t>
      </w:r>
      <w:r w:rsidRPr="00F231C1">
        <w:rPr>
          <w:rFonts w:eastAsia="MS Mincho" w:cs="Arial"/>
          <w:color w:val="000000"/>
          <w:lang w:val="en-GB" w:eastAsia="ja-JP"/>
        </w:rPr>
        <w:t xml:space="preserve"> meeting (28 June – 9 July 2021), </w:t>
      </w:r>
      <w:r>
        <w:rPr>
          <w:rFonts w:eastAsia="MS Mincho" w:cs="Arial"/>
          <w:color w:val="000000"/>
          <w:lang w:val="en-GB" w:eastAsia="ja-JP"/>
        </w:rPr>
        <w:t>and further revised and approved for submission to the 14</w:t>
      </w:r>
      <w:r w:rsidRPr="00DE4EDF">
        <w:rPr>
          <w:rFonts w:eastAsia="MS Mincho" w:cs="Arial"/>
          <w:color w:val="000000"/>
          <w:vertAlign w:val="superscript"/>
          <w:lang w:val="en-GB" w:eastAsia="ja-JP"/>
        </w:rPr>
        <w:t>th</w:t>
      </w:r>
      <w:r>
        <w:rPr>
          <w:rFonts w:eastAsia="MS Mincho" w:cs="Arial"/>
          <w:color w:val="000000"/>
          <w:lang w:val="en-GB" w:eastAsia="ja-JP"/>
        </w:rPr>
        <w:t xml:space="preserve"> meeting of the Conference of the Parties for consideration by the 52</w:t>
      </w:r>
      <w:r w:rsidRPr="00930BDC">
        <w:rPr>
          <w:rFonts w:eastAsia="MS Mincho" w:cs="Arial"/>
          <w:color w:val="000000"/>
          <w:vertAlign w:val="superscript"/>
          <w:lang w:val="en-GB" w:eastAsia="ja-JP"/>
        </w:rPr>
        <w:t>nd</w:t>
      </w:r>
      <w:r>
        <w:rPr>
          <w:rFonts w:eastAsia="MS Mincho" w:cs="Arial"/>
          <w:color w:val="000000"/>
          <w:lang w:val="en-GB" w:eastAsia="ja-JP"/>
        </w:rPr>
        <w:t xml:space="preserve"> meeting of the Standing Committee (21-29 September 2021). It </w:t>
      </w:r>
      <w:r w:rsidRPr="00F231C1">
        <w:rPr>
          <w:rFonts w:eastAsia="MS Mincho" w:cs="Arial"/>
          <w:color w:val="000000"/>
          <w:lang w:val="en-GB" w:eastAsia="ja-JP"/>
        </w:rPr>
        <w:t>follow</w:t>
      </w:r>
      <w:r>
        <w:rPr>
          <w:rFonts w:eastAsia="MS Mincho" w:cs="Arial"/>
          <w:color w:val="000000"/>
          <w:lang w:val="en-GB" w:eastAsia="ja-JP"/>
        </w:rPr>
        <w:t>s</w:t>
      </w:r>
      <w:r w:rsidRPr="00F231C1">
        <w:rPr>
          <w:rFonts w:eastAsia="MS Mincho" w:cs="Arial"/>
          <w:color w:val="000000"/>
          <w:lang w:val="en-GB" w:eastAsia="ja-JP"/>
        </w:rPr>
        <w:t xml:space="preserve"> the format in use for this purpose since COP12. </w:t>
      </w:r>
    </w:p>
    <w:p w14:paraId="70BB0229" w14:textId="77777777" w:rsidR="00AA5F21" w:rsidRPr="00654292" w:rsidRDefault="00AA5F21" w:rsidP="00D10B14">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MS Mincho" w:cs="Arial"/>
          <w:color w:val="000000"/>
          <w:lang w:val="en-GB" w:eastAsia="ja-JP"/>
        </w:rPr>
      </w:pPr>
    </w:p>
    <w:p w14:paraId="514EDF79" w14:textId="77777777" w:rsidR="00AA5F21" w:rsidRPr="00654292" w:rsidRDefault="00AA5F21" w:rsidP="00AA5F21">
      <w:pPr>
        <w:jc w:val="both"/>
        <w:rPr>
          <w:rFonts w:cs="Arial"/>
          <w:i/>
          <w:lang w:val="en-GB"/>
        </w:rPr>
      </w:pPr>
      <w:r w:rsidRPr="00654292">
        <w:rPr>
          <w:rFonts w:cs="Arial"/>
          <w:i/>
          <w:lang w:val="en-GB"/>
        </w:rPr>
        <w:t>NB:</w:t>
      </w:r>
      <w:r w:rsidRPr="00654292">
        <w:rPr>
          <w:rFonts w:cs="Arial"/>
          <w:i/>
          <w:lang w:val="en-GB"/>
        </w:rPr>
        <w:tab/>
        <w:t xml:space="preserve">Proposed new text is </w:t>
      </w:r>
      <w:r w:rsidRPr="00654292">
        <w:rPr>
          <w:rFonts w:cs="Arial"/>
          <w:i/>
          <w:u w:val="single"/>
          <w:lang w:val="en-GB"/>
        </w:rPr>
        <w:t>underlined</w:t>
      </w:r>
      <w:r w:rsidRPr="00654292">
        <w:rPr>
          <w:rFonts w:cs="Arial"/>
          <w:i/>
          <w:lang w:val="en-GB"/>
        </w:rPr>
        <w:t xml:space="preserve">. Text to be deleted is </w:t>
      </w:r>
      <w:r w:rsidRPr="00654292">
        <w:rPr>
          <w:rFonts w:cs="Arial"/>
          <w:i/>
          <w:strike/>
          <w:lang w:val="en-GB"/>
        </w:rPr>
        <w:t>crossed out</w:t>
      </w:r>
      <w:r w:rsidRPr="00654292">
        <w:rPr>
          <w:rFonts w:cs="Arial"/>
          <w:i/>
          <w:lang w:val="en-GB"/>
        </w:rPr>
        <w:t>.</w:t>
      </w:r>
    </w:p>
    <w:tbl>
      <w:tblPr>
        <w:tblStyle w:val="TableGrid"/>
        <w:tblW w:w="9634" w:type="dxa"/>
        <w:tblLook w:val="04A0" w:firstRow="1" w:lastRow="0" w:firstColumn="1" w:lastColumn="0" w:noHBand="0" w:noVBand="1"/>
      </w:tblPr>
      <w:tblGrid>
        <w:gridCol w:w="6516"/>
        <w:gridCol w:w="3118"/>
      </w:tblGrid>
      <w:tr w:rsidR="00AA5F21" w:rsidRPr="006D5C89" w14:paraId="291BB01B" w14:textId="77777777">
        <w:trPr>
          <w:tblHeader/>
        </w:trPr>
        <w:tc>
          <w:tcPr>
            <w:tcW w:w="6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DFF31B" w14:textId="77777777" w:rsidR="00AA5F21" w:rsidRPr="006D5C89" w:rsidRDefault="00AA5F21">
            <w:pPr>
              <w:spacing w:before="40" w:after="40"/>
              <w:jc w:val="center"/>
              <w:rPr>
                <w:rFonts w:eastAsia="MS Mincho" w:cs="Arial"/>
                <w:b/>
                <w:color w:val="000000"/>
                <w:sz w:val="20"/>
                <w:szCs w:val="20"/>
                <w:lang w:val="en-GB" w:eastAsia="ja-JP"/>
              </w:rPr>
            </w:pPr>
            <w:r w:rsidRPr="006D5C89">
              <w:rPr>
                <w:rFonts w:eastAsia="MS Mincho" w:cs="Arial"/>
                <w:b/>
                <w:color w:val="000000"/>
                <w:sz w:val="20"/>
                <w:szCs w:val="20"/>
                <w:lang w:val="en-GB" w:eastAsia="ja-JP"/>
              </w:rPr>
              <w:t>Text from existing Resolution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7E3DF4" w14:textId="77777777" w:rsidR="00AA5F21" w:rsidRPr="006D5C89" w:rsidRDefault="00AA5F21">
            <w:pPr>
              <w:spacing w:before="40" w:after="40"/>
              <w:jc w:val="center"/>
              <w:rPr>
                <w:rFonts w:eastAsia="MS Mincho" w:cs="Arial"/>
                <w:b/>
                <w:color w:val="000000"/>
                <w:sz w:val="20"/>
                <w:szCs w:val="20"/>
                <w:lang w:val="en-GB" w:eastAsia="ja-JP"/>
              </w:rPr>
            </w:pPr>
            <w:r w:rsidRPr="006D5C89">
              <w:rPr>
                <w:rFonts w:eastAsia="MS Mincho" w:cs="Arial"/>
                <w:b/>
                <w:color w:val="000000"/>
                <w:sz w:val="20"/>
                <w:szCs w:val="20"/>
                <w:lang w:val="en-GB" w:eastAsia="ja-JP"/>
              </w:rPr>
              <w:t>Comment</w:t>
            </w:r>
          </w:p>
        </w:tc>
      </w:tr>
      <w:tr w:rsidR="00AA5F21" w:rsidRPr="006D5C89" w14:paraId="5B764C59" w14:textId="77777777">
        <w:tc>
          <w:tcPr>
            <w:tcW w:w="6516" w:type="dxa"/>
            <w:tcBorders>
              <w:top w:val="single" w:sz="4" w:space="0" w:color="auto"/>
              <w:left w:val="single" w:sz="4" w:space="0" w:color="auto"/>
              <w:bottom w:val="single" w:sz="4" w:space="0" w:color="auto"/>
              <w:right w:val="single" w:sz="4" w:space="0" w:color="auto"/>
            </w:tcBorders>
            <w:hideMark/>
          </w:tcPr>
          <w:p w14:paraId="263FB608"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i/>
                <w:iCs/>
                <w:color w:val="000000"/>
                <w:sz w:val="20"/>
                <w:szCs w:val="20"/>
                <w:lang w:val="en-GB" w:eastAsia="ja-JP"/>
              </w:rPr>
              <w:t xml:space="preserve">Recalling </w:t>
            </w:r>
            <w:r w:rsidRPr="006D5C89">
              <w:rPr>
                <w:rFonts w:eastAsia="MS Mincho" w:cs="Arial"/>
                <w:color w:val="000000"/>
                <w:sz w:val="20"/>
                <w:szCs w:val="20"/>
                <w:lang w:val="en-GB" w:eastAsia="ja-JP"/>
              </w:rPr>
              <w:t>the preamble of the Convention, which refers to the Parties’ conviction that conservation and management of migratory species require the concerted action of all Range States,</w:t>
            </w:r>
          </w:p>
        </w:tc>
        <w:tc>
          <w:tcPr>
            <w:tcW w:w="3118" w:type="dxa"/>
            <w:tcBorders>
              <w:top w:val="single" w:sz="4" w:space="0" w:color="auto"/>
              <w:left w:val="single" w:sz="4" w:space="0" w:color="auto"/>
              <w:bottom w:val="single" w:sz="4" w:space="0" w:color="auto"/>
              <w:right w:val="single" w:sz="4" w:space="0" w:color="auto"/>
            </w:tcBorders>
            <w:hideMark/>
          </w:tcPr>
          <w:p w14:paraId="7537098D"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D5C89" w14:paraId="2BFB547B" w14:textId="77777777">
        <w:tc>
          <w:tcPr>
            <w:tcW w:w="6516" w:type="dxa"/>
            <w:tcBorders>
              <w:top w:val="single" w:sz="4" w:space="0" w:color="auto"/>
              <w:left w:val="single" w:sz="4" w:space="0" w:color="auto"/>
              <w:bottom w:val="single" w:sz="4" w:space="0" w:color="auto"/>
              <w:right w:val="single" w:sz="4" w:space="0" w:color="auto"/>
            </w:tcBorders>
            <w:hideMark/>
          </w:tcPr>
          <w:p w14:paraId="645BE259"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i/>
                <w:iCs/>
                <w:color w:val="000000"/>
                <w:sz w:val="20"/>
                <w:szCs w:val="20"/>
                <w:lang w:val="en-GB" w:eastAsia="ja-JP"/>
              </w:rPr>
              <w:t xml:space="preserve">Further recalling </w:t>
            </w:r>
            <w:r w:rsidRPr="006D5C89">
              <w:rPr>
                <w:rFonts w:eastAsia="MS Mincho" w:cs="Arial"/>
                <w:strike/>
                <w:color w:val="000000"/>
                <w:sz w:val="20"/>
                <w:szCs w:val="20"/>
                <w:lang w:val="en-GB" w:eastAsia="ja-JP"/>
              </w:rPr>
              <w:t>Resolution 3.2, which instructed</w:t>
            </w:r>
            <w:r w:rsidRPr="006D5C89">
              <w:rPr>
                <w:rFonts w:eastAsia="MS Mincho" w:cs="Arial"/>
                <w:color w:val="000000"/>
                <w:sz w:val="20"/>
                <w:szCs w:val="20"/>
                <w:lang w:val="en-GB" w:eastAsia="ja-JP"/>
              </w:rPr>
              <w:t xml:space="preserve"> </w:t>
            </w:r>
            <w:r w:rsidRPr="006D5C89">
              <w:rPr>
                <w:rFonts w:eastAsia="MS Mincho" w:cs="Arial"/>
                <w:color w:val="000000"/>
                <w:sz w:val="20"/>
                <w:szCs w:val="20"/>
                <w:u w:val="single"/>
                <w:lang w:val="en-GB" w:eastAsia="ja-JP"/>
              </w:rPr>
              <w:t>work by</w:t>
            </w:r>
            <w:r w:rsidRPr="006D5C89">
              <w:rPr>
                <w:rFonts w:eastAsia="MS Mincho" w:cs="Arial"/>
                <w:color w:val="000000"/>
                <w:sz w:val="20"/>
                <w:szCs w:val="20"/>
                <w:lang w:val="en-GB" w:eastAsia="ja-JP"/>
              </w:rPr>
              <w:t xml:space="preserve"> the Secretariat and the Scientific Council to encourage and assist Parties to take </w:t>
            </w:r>
            <w:r w:rsidRPr="006D5C89">
              <w:rPr>
                <w:rFonts w:eastAsia="MS Mincho" w:cs="Arial"/>
                <w:strike/>
                <w:color w:val="000000"/>
                <w:sz w:val="20"/>
                <w:szCs w:val="20"/>
                <w:lang w:val="en-GB" w:eastAsia="ja-JP"/>
              </w:rPr>
              <w:t xml:space="preserve">Concerted </w:t>
            </w:r>
            <w:proofErr w:type="spellStart"/>
            <w:r w:rsidRPr="006D5C89">
              <w:rPr>
                <w:rFonts w:eastAsia="MS Mincho" w:cs="Arial"/>
                <w:strike/>
                <w:color w:val="000000"/>
                <w:sz w:val="20"/>
                <w:szCs w:val="20"/>
                <w:u w:val="single"/>
                <w:lang w:val="en-GB" w:eastAsia="ja-JP"/>
              </w:rPr>
              <w:t>A</w:t>
            </w:r>
            <w:r w:rsidRPr="006D5C89">
              <w:rPr>
                <w:rFonts w:eastAsia="MS Mincho" w:cs="Arial"/>
                <w:color w:val="000000"/>
                <w:sz w:val="20"/>
                <w:szCs w:val="20"/>
                <w:u w:val="single"/>
                <w:lang w:val="en-GB" w:eastAsia="ja-JP"/>
              </w:rPr>
              <w:t>actions</w:t>
            </w:r>
            <w:proofErr w:type="spellEnd"/>
            <w:r w:rsidRPr="006D5C89">
              <w:rPr>
                <w:rFonts w:eastAsia="MS Mincho" w:cs="Arial"/>
                <w:color w:val="000000"/>
                <w:sz w:val="20"/>
                <w:szCs w:val="20"/>
                <w:lang w:val="en-GB" w:eastAsia="ja-JP"/>
              </w:rPr>
              <w:t xml:space="preserve"> to implement the provisions of the Convention, and which initiated a process for each meeting of the Conference of Parties to recommend </w:t>
            </w:r>
            <w:r w:rsidRPr="006D5C89">
              <w:rPr>
                <w:rFonts w:eastAsia="MS Mincho" w:cs="Arial"/>
                <w:color w:val="000000"/>
                <w:sz w:val="20"/>
                <w:szCs w:val="20"/>
                <w:u w:val="single"/>
                <w:lang w:val="en-GB" w:eastAsia="ja-JP"/>
              </w:rPr>
              <w:t xml:space="preserve">Concerted Actions </w:t>
            </w:r>
            <w:r w:rsidRPr="006D5C89">
              <w:rPr>
                <w:rFonts w:eastAsia="MS Mincho" w:cs="Arial"/>
                <w:strike/>
                <w:color w:val="000000"/>
                <w:sz w:val="20"/>
                <w:szCs w:val="20"/>
                <w:lang w:val="en-GB" w:eastAsia="ja-JP"/>
              </w:rPr>
              <w:t>initiative</w:t>
            </w:r>
            <w:r w:rsidRPr="006D5C89">
              <w:rPr>
                <w:rFonts w:eastAsia="MS Mincho" w:cs="Arial"/>
                <w:color w:val="000000"/>
                <w:sz w:val="20"/>
                <w:szCs w:val="20"/>
                <w:lang w:val="en-GB" w:eastAsia="ja-JP"/>
              </w:rPr>
              <w:t xml:space="preserve">s to </w:t>
            </w:r>
            <w:r w:rsidRPr="006D5C89">
              <w:rPr>
                <w:rFonts w:eastAsia="MS Mincho" w:cs="Arial"/>
                <w:color w:val="000000"/>
                <w:sz w:val="20"/>
                <w:szCs w:val="20"/>
                <w:u w:val="single"/>
                <w:lang w:val="en-GB" w:eastAsia="ja-JP"/>
              </w:rPr>
              <w:t xml:space="preserve">improve the conservation status of certain listed migratory species </w:t>
            </w:r>
            <w:r w:rsidRPr="006D5C89">
              <w:rPr>
                <w:rFonts w:eastAsia="MS Mincho" w:cs="Arial"/>
                <w:strike/>
                <w:color w:val="000000"/>
                <w:sz w:val="20"/>
                <w:szCs w:val="20"/>
                <w:lang w:val="en-GB" w:eastAsia="ja-JP"/>
              </w:rPr>
              <w:t>benefit a selected number of species listed in Appendix I,</w:t>
            </w:r>
          </w:p>
        </w:tc>
        <w:tc>
          <w:tcPr>
            <w:tcW w:w="3118" w:type="dxa"/>
            <w:tcBorders>
              <w:top w:val="single" w:sz="4" w:space="0" w:color="auto"/>
              <w:left w:val="single" w:sz="4" w:space="0" w:color="auto"/>
              <w:bottom w:val="single" w:sz="4" w:space="0" w:color="auto"/>
              <w:right w:val="single" w:sz="4" w:space="0" w:color="auto"/>
            </w:tcBorders>
            <w:hideMark/>
          </w:tcPr>
          <w:p w14:paraId="34075F60"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Retain as modified.</w:t>
            </w:r>
          </w:p>
          <w:p w14:paraId="19E2C70F" w14:textId="77777777" w:rsidR="00AA5F21" w:rsidRPr="006D5C89" w:rsidRDefault="00AA5F21">
            <w:pPr>
              <w:spacing w:before="40" w:after="40"/>
              <w:jc w:val="both"/>
              <w:rPr>
                <w:rFonts w:eastAsia="MS Mincho" w:cs="Arial"/>
                <w:strike/>
                <w:color w:val="000000"/>
                <w:sz w:val="20"/>
                <w:szCs w:val="20"/>
                <w:lang w:val="en-GB" w:eastAsia="ja-JP"/>
              </w:rPr>
            </w:pPr>
            <w:r w:rsidRPr="006D5C89">
              <w:rPr>
                <w:rFonts w:eastAsia="MS Mincho" w:cs="Arial"/>
                <w:color w:val="000000"/>
                <w:sz w:val="20"/>
                <w:szCs w:val="20"/>
                <w:lang w:val="en-GB" w:eastAsia="ja-JP"/>
              </w:rPr>
              <w:t>The proposed revision aims to reflect current practice and stop referring to things that are no longer in force.</w:t>
            </w:r>
          </w:p>
        </w:tc>
      </w:tr>
      <w:tr w:rsidR="00AA5F21" w:rsidRPr="006D5C89" w14:paraId="0187E644" w14:textId="77777777">
        <w:tc>
          <w:tcPr>
            <w:tcW w:w="6516" w:type="dxa"/>
            <w:tcBorders>
              <w:top w:val="single" w:sz="4" w:space="0" w:color="auto"/>
              <w:left w:val="single" w:sz="4" w:space="0" w:color="auto"/>
              <w:bottom w:val="single" w:sz="4" w:space="0" w:color="auto"/>
              <w:right w:val="single" w:sz="4" w:space="0" w:color="auto"/>
            </w:tcBorders>
            <w:hideMark/>
          </w:tcPr>
          <w:p w14:paraId="63E4B7D7" w14:textId="77777777" w:rsidR="00AA5F21" w:rsidRPr="006D5C89" w:rsidRDefault="00AA5F21">
            <w:pPr>
              <w:spacing w:before="40" w:after="40"/>
              <w:jc w:val="both"/>
              <w:rPr>
                <w:rFonts w:eastAsia="MS Mincho" w:cs="Arial"/>
                <w:strike/>
                <w:color w:val="000000"/>
                <w:sz w:val="20"/>
                <w:szCs w:val="20"/>
                <w:lang w:val="en-GB" w:eastAsia="ja-JP"/>
              </w:rPr>
            </w:pPr>
            <w:r w:rsidRPr="006D5C89">
              <w:rPr>
                <w:rFonts w:eastAsia="MS Mincho" w:cs="Arial"/>
                <w:i/>
                <w:iCs/>
                <w:strike/>
                <w:color w:val="000000"/>
                <w:sz w:val="20"/>
                <w:szCs w:val="20"/>
                <w:lang w:val="en-GB" w:eastAsia="ja-JP"/>
              </w:rPr>
              <w:t xml:space="preserve">Further recalling </w:t>
            </w:r>
            <w:r w:rsidRPr="006D5C89">
              <w:rPr>
                <w:rFonts w:eastAsia="MS Mincho" w:cs="Arial"/>
                <w:strike/>
                <w:color w:val="000000"/>
                <w:sz w:val="20"/>
                <w:szCs w:val="20"/>
                <w:lang w:val="en-GB" w:eastAsia="ja-JP"/>
              </w:rPr>
              <w:t>Recommendation 5.2 which introduced the concept of “Cooperative Actions” as a rapid mechanism to assist the conservation of species listed in Appendix II and to act as a precursor or alternative to the conclusion for any of those species of an agreement under Article IV,</w:t>
            </w:r>
          </w:p>
        </w:tc>
        <w:tc>
          <w:tcPr>
            <w:tcW w:w="3118" w:type="dxa"/>
            <w:tcBorders>
              <w:top w:val="single" w:sz="4" w:space="0" w:color="auto"/>
              <w:left w:val="single" w:sz="4" w:space="0" w:color="auto"/>
              <w:bottom w:val="single" w:sz="4" w:space="0" w:color="auto"/>
              <w:right w:val="single" w:sz="4" w:space="0" w:color="auto"/>
            </w:tcBorders>
            <w:hideMark/>
          </w:tcPr>
          <w:p w14:paraId="586DA60B" w14:textId="44258967" w:rsidR="00AA5F21" w:rsidRPr="006D5C89" w:rsidRDefault="00E73463">
            <w:pPr>
              <w:spacing w:before="40" w:after="40"/>
              <w:jc w:val="both"/>
              <w:rPr>
                <w:rFonts w:eastAsia="MS Mincho" w:cs="Arial"/>
                <w:color w:val="000000"/>
                <w:sz w:val="20"/>
                <w:szCs w:val="20"/>
                <w:lang w:val="en-GB" w:eastAsia="ja-JP"/>
              </w:rPr>
            </w:pPr>
            <w:r>
              <w:rPr>
                <w:rFonts w:eastAsia="MS Mincho" w:cs="Arial"/>
                <w:color w:val="000000"/>
                <w:sz w:val="20"/>
                <w:szCs w:val="20"/>
                <w:lang w:val="en-GB" w:eastAsia="ja-JP"/>
              </w:rPr>
              <w:t>Consolidated for brevity with the next preambular paragraph</w:t>
            </w:r>
          </w:p>
        </w:tc>
      </w:tr>
      <w:tr w:rsidR="00AA5F21" w:rsidRPr="006D5C89" w14:paraId="59339E58" w14:textId="77777777">
        <w:tc>
          <w:tcPr>
            <w:tcW w:w="6516" w:type="dxa"/>
            <w:tcBorders>
              <w:top w:val="single" w:sz="4" w:space="0" w:color="auto"/>
              <w:left w:val="single" w:sz="4" w:space="0" w:color="auto"/>
              <w:bottom w:val="single" w:sz="4" w:space="0" w:color="auto"/>
              <w:right w:val="single" w:sz="4" w:space="0" w:color="auto"/>
            </w:tcBorders>
            <w:hideMark/>
          </w:tcPr>
          <w:p w14:paraId="55997241" w14:textId="54911825" w:rsidR="00AA5F21" w:rsidRPr="00FD5EFD" w:rsidRDefault="00AA5F21">
            <w:pPr>
              <w:spacing w:before="40" w:after="40"/>
              <w:jc w:val="both"/>
              <w:rPr>
                <w:rFonts w:eastAsia="MS Mincho" w:cs="Arial"/>
                <w:color w:val="000000"/>
                <w:sz w:val="20"/>
                <w:szCs w:val="20"/>
                <w:lang w:val="en-GB" w:eastAsia="ja-JP"/>
              </w:rPr>
            </w:pPr>
            <w:r w:rsidRPr="00FD5EFD">
              <w:rPr>
                <w:rFonts w:eastAsia="MS Mincho" w:cs="Arial"/>
                <w:i/>
                <w:iCs/>
                <w:color w:val="000000"/>
                <w:sz w:val="20"/>
                <w:szCs w:val="20"/>
                <w:lang w:val="en-GB" w:eastAsia="ja-JP"/>
              </w:rPr>
              <w:t xml:space="preserve">Recalling also </w:t>
            </w:r>
            <w:r w:rsidRPr="00FD5EFD">
              <w:rPr>
                <w:rFonts w:eastAsia="MS Mincho" w:cs="Arial"/>
                <w:color w:val="000000"/>
                <w:sz w:val="20"/>
                <w:szCs w:val="20"/>
                <w:lang w:val="en-GB" w:eastAsia="ja-JP"/>
              </w:rPr>
              <w:t xml:space="preserve">Resolution 3.2, as updated by Resolutions 4.2, 5.1, 6.1, 7.1, 8.29, 9.1, 10.23, and 11.13 and Recommendation </w:t>
            </w:r>
            <w:r w:rsidR="00FD5EFD" w:rsidRPr="00664F4F">
              <w:rPr>
                <w:rFonts w:eastAsia="MS Mincho" w:cs="Arial"/>
                <w:color w:val="000000"/>
                <w:sz w:val="20"/>
                <w:szCs w:val="20"/>
                <w:u w:val="single"/>
                <w:lang w:val="en-GB" w:eastAsia="ja-JP"/>
              </w:rPr>
              <w:t>5.2</w:t>
            </w:r>
            <w:r w:rsidR="00664F4F">
              <w:rPr>
                <w:rFonts w:eastAsia="MS Mincho" w:cs="Arial"/>
                <w:color w:val="000000"/>
                <w:sz w:val="20"/>
                <w:szCs w:val="20"/>
                <w:lang w:val="en-GB" w:eastAsia="ja-JP"/>
              </w:rPr>
              <w:t xml:space="preserve"> </w:t>
            </w:r>
            <w:r w:rsidRPr="00664F4F">
              <w:rPr>
                <w:rFonts w:eastAsia="MS Mincho" w:cs="Arial"/>
                <w:strike/>
                <w:color w:val="000000"/>
                <w:sz w:val="20"/>
                <w:szCs w:val="20"/>
                <w:lang w:val="en-GB" w:eastAsia="ja-JP"/>
              </w:rPr>
              <w:t>6.2</w:t>
            </w:r>
            <w:r w:rsidRPr="00FD5EFD">
              <w:rPr>
                <w:rFonts w:eastAsia="MS Mincho" w:cs="Arial"/>
                <w:color w:val="000000"/>
                <w:sz w:val="20"/>
                <w:szCs w:val="20"/>
                <w:lang w:val="en-GB" w:eastAsia="ja-JP"/>
              </w:rPr>
              <w:t xml:space="preserve">, as updated by Recommendations </w:t>
            </w:r>
            <w:r w:rsidR="00664F4F" w:rsidRPr="00664F4F">
              <w:rPr>
                <w:rFonts w:eastAsia="MS Mincho" w:cs="Arial"/>
                <w:color w:val="000000"/>
                <w:sz w:val="20"/>
                <w:szCs w:val="20"/>
                <w:u w:val="single"/>
                <w:lang w:val="en-GB" w:eastAsia="ja-JP"/>
              </w:rPr>
              <w:t>6.2</w:t>
            </w:r>
            <w:r w:rsidR="00664F4F">
              <w:rPr>
                <w:rFonts w:eastAsia="MS Mincho" w:cs="Arial"/>
                <w:color w:val="000000"/>
                <w:sz w:val="20"/>
                <w:szCs w:val="20"/>
                <w:lang w:val="en-GB" w:eastAsia="ja-JP"/>
              </w:rPr>
              <w:t xml:space="preserve">, </w:t>
            </w:r>
            <w:r w:rsidRPr="00FD5EFD">
              <w:rPr>
                <w:rFonts w:eastAsia="MS Mincho" w:cs="Arial"/>
                <w:color w:val="000000"/>
                <w:sz w:val="20"/>
                <w:szCs w:val="20"/>
                <w:lang w:val="en-GB" w:eastAsia="ja-JP"/>
              </w:rPr>
              <w:t xml:space="preserve">7.1, 8.28, </w:t>
            </w:r>
            <w:r w:rsidR="00125B72" w:rsidRPr="00D962B5">
              <w:rPr>
                <w:sz w:val="20"/>
                <w:szCs w:val="20"/>
              </w:rPr>
              <w:t>and amendments that were adopted to this resolution by COP13</w:t>
            </w:r>
            <w:r w:rsidR="00F72C72" w:rsidRPr="00F72C72">
              <w:rPr>
                <w:sz w:val="20"/>
                <w:szCs w:val="20"/>
                <w:vertAlign w:val="superscript"/>
              </w:rPr>
              <w:t>1</w:t>
            </w:r>
            <w:r w:rsidR="00125B72" w:rsidRPr="00D962B5">
              <w:rPr>
                <w:sz w:val="20"/>
                <w:szCs w:val="20"/>
              </w:rPr>
              <w:t>;</w:t>
            </w:r>
            <w:r w:rsidR="00FE5674">
              <w:rPr>
                <w:rFonts w:eastAsia="MS Mincho" w:cs="Arial"/>
                <w:color w:val="000000"/>
                <w:sz w:val="20"/>
                <w:szCs w:val="20"/>
                <w:lang w:val="en-GB" w:eastAsia="ja-JP"/>
              </w:rPr>
              <w:t xml:space="preserve"> </w:t>
            </w:r>
            <w:r w:rsidRPr="00D962B5">
              <w:rPr>
                <w:rFonts w:eastAsia="MS Mincho" w:cs="Arial"/>
                <w:strike/>
                <w:color w:val="000000"/>
                <w:sz w:val="20"/>
                <w:szCs w:val="20"/>
                <w:lang w:val="en-GB" w:eastAsia="ja-JP"/>
              </w:rPr>
              <w:t>and Resolutions 9.1, 10.23, and 11.13,</w:t>
            </w:r>
            <w:r w:rsidRPr="00FD5EFD">
              <w:rPr>
                <w:rFonts w:eastAsia="MS Mincho" w:cs="Arial"/>
                <w:color w:val="000000"/>
                <w:sz w:val="20"/>
                <w:szCs w:val="20"/>
                <w:lang w:val="en-GB" w:eastAsia="ja-JP"/>
              </w:rPr>
              <w:t xml:space="preserve"> which advise the Secretariat and the Scientific Council to encourage and assist Parties to take Concerted and Cooperative Actions to implement the provisions of the Convention and to improve the conservation status of certain listed migratory species,</w:t>
            </w:r>
          </w:p>
        </w:tc>
        <w:tc>
          <w:tcPr>
            <w:tcW w:w="3118" w:type="dxa"/>
            <w:tcBorders>
              <w:top w:val="single" w:sz="4" w:space="0" w:color="auto"/>
              <w:left w:val="single" w:sz="4" w:space="0" w:color="auto"/>
              <w:bottom w:val="single" w:sz="4" w:space="0" w:color="auto"/>
              <w:right w:val="single" w:sz="4" w:space="0" w:color="auto"/>
            </w:tcBorders>
            <w:hideMark/>
          </w:tcPr>
          <w:p w14:paraId="25784D95" w14:textId="77777777" w:rsidR="00AA5F21" w:rsidRPr="0032490C" w:rsidRDefault="00332D66">
            <w:pPr>
              <w:spacing w:before="40" w:after="40"/>
              <w:jc w:val="both"/>
              <w:rPr>
                <w:rFonts w:eastAsia="MS Mincho" w:cs="Arial"/>
                <w:color w:val="000000"/>
                <w:sz w:val="20"/>
                <w:szCs w:val="20"/>
                <w:lang w:val="en-GB" w:eastAsia="ja-JP"/>
              </w:rPr>
            </w:pPr>
            <w:r w:rsidRPr="0032490C">
              <w:rPr>
                <w:rFonts w:eastAsia="MS Mincho" w:cs="Arial"/>
                <w:color w:val="000000"/>
                <w:sz w:val="20"/>
                <w:szCs w:val="20"/>
                <w:lang w:val="en-GB" w:eastAsia="ja-JP"/>
              </w:rPr>
              <w:t>Re</w:t>
            </w:r>
            <w:r w:rsidR="00B7551B" w:rsidRPr="0032490C">
              <w:rPr>
                <w:rFonts w:eastAsia="MS Mincho" w:cs="Arial"/>
                <w:color w:val="000000"/>
                <w:sz w:val="20"/>
                <w:szCs w:val="20"/>
                <w:lang w:val="en-GB" w:eastAsia="ja-JP"/>
              </w:rPr>
              <w:t>tained for historical purposes</w:t>
            </w:r>
            <w:r w:rsidRPr="0032490C">
              <w:rPr>
                <w:rFonts w:eastAsia="MS Mincho" w:cs="Arial"/>
                <w:color w:val="000000"/>
                <w:sz w:val="20"/>
                <w:szCs w:val="20"/>
                <w:lang w:val="en-GB" w:eastAsia="ja-JP"/>
              </w:rPr>
              <w:t xml:space="preserve">. </w:t>
            </w:r>
            <w:r w:rsidR="00946D2C" w:rsidRPr="0032490C">
              <w:rPr>
                <w:rFonts w:eastAsia="MS Mincho" w:cs="Arial"/>
                <w:color w:val="000000"/>
                <w:sz w:val="20"/>
                <w:szCs w:val="20"/>
                <w:lang w:val="en-GB" w:eastAsia="ja-JP"/>
              </w:rPr>
              <w:t xml:space="preserve">The following footnote </w:t>
            </w:r>
            <w:r w:rsidR="007A63A5" w:rsidRPr="0032490C">
              <w:rPr>
                <w:rFonts w:eastAsia="MS Mincho" w:cs="Arial"/>
                <w:color w:val="000000"/>
                <w:sz w:val="20"/>
                <w:szCs w:val="20"/>
                <w:lang w:val="en-GB" w:eastAsia="ja-JP"/>
              </w:rPr>
              <w:t xml:space="preserve">is proposed to be included: </w:t>
            </w:r>
          </w:p>
          <w:p w14:paraId="7AC10040" w14:textId="047320CD" w:rsidR="007A63A5" w:rsidRPr="00A01337" w:rsidRDefault="007A63A5">
            <w:pPr>
              <w:spacing w:before="40" w:after="40"/>
              <w:jc w:val="both"/>
              <w:rPr>
                <w:rFonts w:eastAsia="MS Mincho" w:cs="Arial"/>
                <w:color w:val="000000"/>
                <w:sz w:val="16"/>
                <w:szCs w:val="16"/>
                <w:lang w:val="en-GB" w:eastAsia="ja-JP"/>
              </w:rPr>
            </w:pPr>
            <w:r w:rsidRPr="00A01337">
              <w:rPr>
                <w:rFonts w:eastAsia="MS Mincho" w:cs="Arial"/>
                <w:color w:val="000000"/>
                <w:sz w:val="16"/>
                <w:szCs w:val="16"/>
                <w:vertAlign w:val="superscript"/>
                <w:lang w:val="en-GB" w:eastAsia="ja-JP"/>
              </w:rPr>
              <w:t>1</w:t>
            </w:r>
            <w:r w:rsidR="0032490C" w:rsidRPr="00A01337">
              <w:rPr>
                <w:sz w:val="16"/>
                <w:szCs w:val="16"/>
              </w:rPr>
              <w:t xml:space="preserve">The Resolutions </w:t>
            </w:r>
            <w:r w:rsidR="00BF5193" w:rsidRPr="00A01337">
              <w:rPr>
                <w:sz w:val="16"/>
                <w:szCs w:val="16"/>
              </w:rPr>
              <w:t xml:space="preserve">and Recommendations </w:t>
            </w:r>
            <w:r w:rsidR="0032490C" w:rsidRPr="00A01337">
              <w:rPr>
                <w:sz w:val="16"/>
                <w:szCs w:val="16"/>
              </w:rPr>
              <w:t>were repealed and consolidated into Resolution 12.2</w:t>
            </w:r>
            <w:r w:rsidR="00BF5193" w:rsidRPr="00A01337">
              <w:rPr>
                <w:sz w:val="16"/>
                <w:szCs w:val="16"/>
              </w:rPr>
              <w:t>8</w:t>
            </w:r>
            <w:r w:rsidR="0032490C" w:rsidRPr="00A01337">
              <w:rPr>
                <w:sz w:val="16"/>
                <w:szCs w:val="16"/>
              </w:rPr>
              <w:t>, which was amended at COP13.</w:t>
            </w:r>
          </w:p>
        </w:tc>
      </w:tr>
      <w:tr w:rsidR="00AA5F21" w:rsidRPr="006D5C89" w14:paraId="44D10D69" w14:textId="77777777">
        <w:tc>
          <w:tcPr>
            <w:tcW w:w="6516" w:type="dxa"/>
            <w:tcBorders>
              <w:top w:val="single" w:sz="4" w:space="0" w:color="auto"/>
              <w:left w:val="single" w:sz="4" w:space="0" w:color="auto"/>
              <w:bottom w:val="single" w:sz="4" w:space="0" w:color="auto"/>
              <w:right w:val="single" w:sz="4" w:space="0" w:color="auto"/>
            </w:tcBorders>
            <w:hideMark/>
          </w:tcPr>
          <w:p w14:paraId="2C4E82FE"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i/>
                <w:iCs/>
                <w:color w:val="000000"/>
                <w:sz w:val="20"/>
                <w:szCs w:val="20"/>
                <w:lang w:val="en-GB" w:eastAsia="ja-JP"/>
              </w:rPr>
              <w:t xml:space="preserve">Recalling </w:t>
            </w:r>
            <w:r w:rsidRPr="006D5C89">
              <w:rPr>
                <w:rFonts w:eastAsia="MS Mincho" w:cs="Arial"/>
                <w:color w:val="000000"/>
                <w:sz w:val="20"/>
                <w:szCs w:val="20"/>
                <w:lang w:val="en-GB" w:eastAsia="ja-JP"/>
              </w:rPr>
              <w:t>the decision of the Parties at COP11 to consolidate Concerted Actions and Cooperative Actions into a single process, as described in Resolution 11.13,</w:t>
            </w:r>
          </w:p>
        </w:tc>
        <w:tc>
          <w:tcPr>
            <w:tcW w:w="3118" w:type="dxa"/>
            <w:tcBorders>
              <w:top w:val="single" w:sz="4" w:space="0" w:color="auto"/>
              <w:left w:val="single" w:sz="4" w:space="0" w:color="auto"/>
              <w:bottom w:val="single" w:sz="4" w:space="0" w:color="auto"/>
              <w:right w:val="single" w:sz="4" w:space="0" w:color="auto"/>
            </w:tcBorders>
            <w:hideMark/>
          </w:tcPr>
          <w:p w14:paraId="5B0408C3"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D5C89" w14:paraId="700A63B0" w14:textId="77777777">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FC568E" w14:textId="77777777" w:rsidR="00AA5F21" w:rsidRPr="006D5C89" w:rsidRDefault="00AA5F21">
            <w:pPr>
              <w:spacing w:before="40"/>
              <w:jc w:val="center"/>
              <w:rPr>
                <w:rFonts w:eastAsia="MS Mincho" w:cs="Arial"/>
                <w:i/>
                <w:iCs/>
                <w:color w:val="000000"/>
                <w:sz w:val="20"/>
                <w:szCs w:val="20"/>
                <w:lang w:val="en-GB" w:eastAsia="ja-JP"/>
              </w:rPr>
            </w:pPr>
            <w:r w:rsidRPr="006D5C89">
              <w:rPr>
                <w:rFonts w:eastAsia="MS Mincho" w:cs="Arial"/>
                <w:i/>
                <w:iCs/>
                <w:color w:val="000000"/>
                <w:sz w:val="20"/>
                <w:szCs w:val="20"/>
                <w:lang w:val="en-GB" w:eastAsia="ja-JP"/>
              </w:rPr>
              <w:t>The Conference of the Parties to the</w:t>
            </w:r>
          </w:p>
          <w:p w14:paraId="45913E28" w14:textId="77777777" w:rsidR="00AA5F21" w:rsidRPr="006D5C89" w:rsidRDefault="00AA5F21">
            <w:pPr>
              <w:spacing w:after="40"/>
              <w:jc w:val="center"/>
              <w:rPr>
                <w:rFonts w:eastAsia="MS Mincho" w:cs="Arial"/>
                <w:color w:val="000000"/>
                <w:sz w:val="20"/>
                <w:szCs w:val="20"/>
                <w:lang w:val="en-GB" w:eastAsia="ja-JP"/>
              </w:rPr>
            </w:pPr>
            <w:r w:rsidRPr="006D5C89">
              <w:rPr>
                <w:rFonts w:eastAsia="MS Mincho" w:cs="Arial"/>
                <w:i/>
                <w:iCs/>
                <w:color w:val="000000"/>
                <w:sz w:val="20"/>
                <w:szCs w:val="20"/>
                <w:lang w:val="en-GB" w:eastAsia="ja-JP"/>
              </w:rPr>
              <w:t>Convention on the Conservation of Migratory Species of Wild Animals</w:t>
            </w:r>
          </w:p>
        </w:tc>
      </w:tr>
      <w:tr w:rsidR="00AA5F21" w:rsidRPr="006D5C89" w14:paraId="0F7DF584" w14:textId="77777777">
        <w:tc>
          <w:tcPr>
            <w:tcW w:w="6516" w:type="dxa"/>
            <w:tcBorders>
              <w:top w:val="single" w:sz="4" w:space="0" w:color="auto"/>
              <w:left w:val="single" w:sz="4" w:space="0" w:color="auto"/>
              <w:bottom w:val="single" w:sz="4" w:space="0" w:color="auto"/>
              <w:right w:val="single" w:sz="4" w:space="0" w:color="auto"/>
            </w:tcBorders>
            <w:hideMark/>
          </w:tcPr>
          <w:p w14:paraId="599F4B00" w14:textId="77777777" w:rsidR="00AA5F21" w:rsidRPr="006D5C89" w:rsidRDefault="00AA5F21" w:rsidP="00AA5F21">
            <w:pPr>
              <w:numPr>
                <w:ilvl w:val="0"/>
                <w:numId w:val="11"/>
              </w:numPr>
              <w:autoSpaceDE w:val="0"/>
              <w:autoSpaceDN w:val="0"/>
              <w:adjustRightInd w:val="0"/>
              <w:spacing w:before="40" w:after="40"/>
              <w:ind w:left="447" w:hanging="425"/>
              <w:jc w:val="both"/>
              <w:rPr>
                <w:rFonts w:eastAsia="MS Mincho" w:cs="Arial"/>
                <w:sz w:val="20"/>
                <w:szCs w:val="20"/>
              </w:rPr>
            </w:pPr>
            <w:r w:rsidRPr="006D5C89">
              <w:rPr>
                <w:rFonts w:eastAsia="MS Mincho" w:cs="Arial"/>
                <w:i/>
                <w:sz w:val="20"/>
                <w:szCs w:val="20"/>
              </w:rPr>
              <w:t xml:space="preserve">Determines </w:t>
            </w:r>
            <w:r w:rsidRPr="006D5C89">
              <w:rPr>
                <w:rFonts w:eastAsia="MS Mincho" w:cs="Arial"/>
                <w:sz w:val="20"/>
                <w:szCs w:val="20"/>
              </w:rPr>
              <w:t xml:space="preserve">that </w:t>
            </w:r>
            <w:r w:rsidRPr="006D5C89">
              <w:rPr>
                <w:rFonts w:eastAsia="MS Mincho" w:cs="Arial"/>
                <w:color w:val="000000"/>
                <w:sz w:val="20"/>
                <w:szCs w:val="20"/>
                <w:lang w:eastAsia="ja-JP"/>
              </w:rPr>
              <w:t>Concerted</w:t>
            </w:r>
            <w:r w:rsidRPr="006D5C89">
              <w:rPr>
                <w:rFonts w:eastAsia="MS Mincho" w:cs="Arial"/>
                <w:sz w:val="20"/>
                <w:szCs w:val="20"/>
              </w:rPr>
              <w:t xml:space="preserve"> Actions are priority conservation measures, projects or institutional arrangements undertaken to improve the conservation status of selected Appendix I and Appendix II species or selected groups of Appendix I and Appendix II species </w:t>
            </w:r>
            <w:proofErr w:type="gramStart"/>
            <w:r w:rsidRPr="006D5C89">
              <w:rPr>
                <w:rFonts w:eastAsia="MS Mincho" w:cs="Arial"/>
                <w:sz w:val="20"/>
                <w:szCs w:val="20"/>
              </w:rPr>
              <w:t>that</w:t>
            </w:r>
            <w:proofErr w:type="gramEnd"/>
          </w:p>
          <w:p w14:paraId="4F0D26C6" w14:textId="77777777" w:rsidR="00AA5F21" w:rsidRPr="006D5C89" w:rsidRDefault="00AA5F21" w:rsidP="00AA5F21">
            <w:pPr>
              <w:pStyle w:val="ListParagraph"/>
              <w:numPr>
                <w:ilvl w:val="0"/>
                <w:numId w:val="12"/>
              </w:numPr>
              <w:snapToGrid w:val="0"/>
              <w:spacing w:before="40" w:after="40"/>
              <w:ind w:left="873"/>
              <w:jc w:val="both"/>
              <w:rPr>
                <w:rFonts w:eastAsia="MS Mincho" w:cs="Arial"/>
                <w:sz w:val="20"/>
              </w:rPr>
            </w:pPr>
            <w:r w:rsidRPr="006D5C89">
              <w:rPr>
                <w:rFonts w:eastAsia="MS Mincho" w:cs="Arial"/>
                <w:sz w:val="20"/>
              </w:rPr>
              <w:t>involve measures that are the collective responsibility of Parties acting in concert; or</w:t>
            </w:r>
          </w:p>
          <w:p w14:paraId="469569B9" w14:textId="77777777" w:rsidR="00AA5F21" w:rsidRPr="006D5C89" w:rsidRDefault="00AA5F21" w:rsidP="00AA5F21">
            <w:pPr>
              <w:pStyle w:val="ListParagraph"/>
              <w:numPr>
                <w:ilvl w:val="0"/>
                <w:numId w:val="12"/>
              </w:numPr>
              <w:snapToGrid w:val="0"/>
              <w:spacing w:before="40" w:after="40"/>
              <w:ind w:left="873"/>
              <w:jc w:val="both"/>
              <w:rPr>
                <w:rFonts w:eastAsia="MS Mincho" w:cs="Arial"/>
                <w:sz w:val="20"/>
              </w:rPr>
            </w:pPr>
            <w:r w:rsidRPr="006D5C89">
              <w:rPr>
                <w:rFonts w:eastAsia="MS Mincho" w:cs="Arial"/>
                <w:sz w:val="20"/>
              </w:rPr>
              <w:t>are designed to support the conclusion of an instrument under Article IV of the Convention and enable conservation measures to be progressed in the meantime or represent an alternative to such an instrument;</w:t>
            </w:r>
          </w:p>
        </w:tc>
        <w:tc>
          <w:tcPr>
            <w:tcW w:w="3118" w:type="dxa"/>
            <w:tcBorders>
              <w:top w:val="single" w:sz="4" w:space="0" w:color="auto"/>
              <w:left w:val="single" w:sz="4" w:space="0" w:color="auto"/>
              <w:bottom w:val="single" w:sz="4" w:space="0" w:color="auto"/>
              <w:right w:val="single" w:sz="4" w:space="0" w:color="auto"/>
            </w:tcBorders>
            <w:hideMark/>
          </w:tcPr>
          <w:p w14:paraId="6D05B858" w14:textId="77777777" w:rsidR="00AA5F21" w:rsidRPr="006D5C89" w:rsidRDefault="00AA5F21">
            <w:pPr>
              <w:spacing w:before="40" w:after="40"/>
              <w:rPr>
                <w:rFonts w:eastAsia="MS Mincho" w:cs="Arial"/>
                <w:color w:val="000000"/>
                <w:sz w:val="20"/>
                <w:szCs w:val="20"/>
                <w:lang w:val="en-GB" w:eastAsia="ja-JP"/>
              </w:rPr>
            </w:pPr>
            <w:r w:rsidRPr="006D5C89">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D5C89" w14:paraId="26F86A36" w14:textId="77777777">
        <w:trPr>
          <w:trHeight w:val="887"/>
        </w:trPr>
        <w:tc>
          <w:tcPr>
            <w:tcW w:w="6516" w:type="dxa"/>
            <w:tcBorders>
              <w:top w:val="nil"/>
              <w:left w:val="single" w:sz="4" w:space="0" w:color="auto"/>
              <w:bottom w:val="single" w:sz="4" w:space="0" w:color="auto"/>
              <w:right w:val="single" w:sz="4" w:space="0" w:color="auto"/>
            </w:tcBorders>
            <w:hideMark/>
          </w:tcPr>
          <w:p w14:paraId="6E409201" w14:textId="77777777" w:rsidR="00AA5F21" w:rsidRPr="006D5C89" w:rsidRDefault="00AA5F21" w:rsidP="00AA5F21">
            <w:pPr>
              <w:numPr>
                <w:ilvl w:val="0"/>
                <w:numId w:val="11"/>
              </w:numPr>
              <w:autoSpaceDE w:val="0"/>
              <w:autoSpaceDN w:val="0"/>
              <w:adjustRightInd w:val="0"/>
              <w:spacing w:before="40" w:after="40"/>
              <w:ind w:left="447" w:hanging="425"/>
              <w:jc w:val="both"/>
              <w:rPr>
                <w:rFonts w:eastAsia="MS Mincho" w:cs="Arial"/>
                <w:i/>
                <w:color w:val="000000"/>
                <w:sz w:val="20"/>
                <w:szCs w:val="20"/>
                <w:lang w:eastAsia="ja-JP"/>
              </w:rPr>
            </w:pPr>
            <w:r w:rsidRPr="006D5C89">
              <w:rPr>
                <w:rFonts w:eastAsia="MS Mincho" w:cs="Arial"/>
                <w:i/>
                <w:sz w:val="20"/>
                <w:szCs w:val="20"/>
              </w:rPr>
              <w:lastRenderedPageBreak/>
              <w:t xml:space="preserve">Adopts </w:t>
            </w:r>
          </w:p>
          <w:p w14:paraId="3E2E3463" w14:textId="77777777" w:rsidR="00AA5F21" w:rsidRPr="006D5C89" w:rsidRDefault="00AA5F21" w:rsidP="00AA5F21">
            <w:pPr>
              <w:pStyle w:val="ListParagraph"/>
              <w:numPr>
                <w:ilvl w:val="0"/>
                <w:numId w:val="13"/>
              </w:numPr>
              <w:autoSpaceDE w:val="0"/>
              <w:autoSpaceDN w:val="0"/>
              <w:adjustRightInd w:val="0"/>
              <w:snapToGrid w:val="0"/>
              <w:spacing w:before="40" w:after="40"/>
              <w:ind w:left="867" w:hanging="357"/>
              <w:jc w:val="both"/>
              <w:rPr>
                <w:rFonts w:eastAsia="MS Mincho" w:cs="Arial"/>
                <w:i/>
                <w:color w:val="000000"/>
                <w:sz w:val="20"/>
                <w:lang w:eastAsia="ja-JP"/>
              </w:rPr>
            </w:pPr>
            <w:r w:rsidRPr="006D5C89">
              <w:rPr>
                <w:rFonts w:eastAsia="MS Mincho" w:cs="Arial"/>
                <w:sz w:val="20"/>
              </w:rPr>
              <w:t>the</w:t>
            </w:r>
            <w:r w:rsidRPr="006D5C89">
              <w:rPr>
                <w:rFonts w:eastAsia="MS Mincho" w:cs="Arial"/>
                <w:i/>
                <w:sz w:val="20"/>
              </w:rPr>
              <w:t xml:space="preserve"> Guidelines to the Implementation of the Concerted Actions Process </w:t>
            </w:r>
            <w:r w:rsidRPr="006D5C89">
              <w:rPr>
                <w:rFonts w:eastAsia="MS Mincho" w:cs="Arial"/>
                <w:sz w:val="20"/>
              </w:rPr>
              <w:t xml:space="preserve">contained in Annex 1 to this Resolution; and </w:t>
            </w:r>
          </w:p>
          <w:p w14:paraId="0D9C95E8" w14:textId="77777777" w:rsidR="00AA5F21" w:rsidRPr="006D5C89" w:rsidRDefault="00AA5F21" w:rsidP="00AA5F21">
            <w:pPr>
              <w:pStyle w:val="ListParagraph"/>
              <w:numPr>
                <w:ilvl w:val="0"/>
                <w:numId w:val="13"/>
              </w:numPr>
              <w:autoSpaceDE w:val="0"/>
              <w:autoSpaceDN w:val="0"/>
              <w:adjustRightInd w:val="0"/>
              <w:snapToGrid w:val="0"/>
              <w:spacing w:before="40" w:after="40"/>
              <w:ind w:left="873"/>
              <w:jc w:val="both"/>
              <w:rPr>
                <w:rFonts w:eastAsia="MS Mincho" w:cs="Arial"/>
                <w:i/>
                <w:color w:val="000000"/>
                <w:sz w:val="20"/>
                <w:lang w:eastAsia="ja-JP"/>
              </w:rPr>
            </w:pPr>
            <w:r w:rsidRPr="006D5C89">
              <w:rPr>
                <w:rFonts w:eastAsia="MS Mincho" w:cs="Arial"/>
                <w:sz w:val="20"/>
              </w:rPr>
              <w:t xml:space="preserve">the </w:t>
            </w:r>
            <w:r w:rsidRPr="006D5C89">
              <w:rPr>
                <w:rFonts w:eastAsia="MS Mincho" w:cs="Arial"/>
                <w:i/>
                <w:iCs/>
                <w:sz w:val="20"/>
              </w:rPr>
              <w:t>Format</w:t>
            </w:r>
            <w:r w:rsidRPr="006D5C89">
              <w:rPr>
                <w:rFonts w:eastAsia="MS Mincho" w:cs="Arial"/>
                <w:i/>
                <w:sz w:val="20"/>
              </w:rPr>
              <w:t xml:space="preserve"> for Proposing Concerted Actions </w:t>
            </w:r>
            <w:r w:rsidRPr="006D5C89">
              <w:rPr>
                <w:rFonts w:eastAsia="MS Mincho" w:cs="Arial"/>
                <w:sz w:val="20"/>
              </w:rPr>
              <w:t xml:space="preserve">contained in Annex 2 to this </w:t>
            </w:r>
            <w:proofErr w:type="gramStart"/>
            <w:r w:rsidRPr="006D5C89">
              <w:rPr>
                <w:rFonts w:eastAsia="MS Mincho" w:cs="Arial"/>
                <w:sz w:val="20"/>
              </w:rPr>
              <w:t>Resolution;</w:t>
            </w:r>
            <w:proofErr w:type="gramEnd"/>
            <w:r w:rsidRPr="006D5C89">
              <w:rPr>
                <w:rFonts w:eastAsia="MS Mincho" w:cs="Arial"/>
                <w:sz w:val="20"/>
              </w:rPr>
              <w:t xml:space="preserve"> </w:t>
            </w:r>
          </w:p>
          <w:p w14:paraId="4B2F93E3" w14:textId="77777777" w:rsidR="00AA5F21" w:rsidRDefault="00AA5F21">
            <w:pPr>
              <w:spacing w:before="40" w:after="40"/>
              <w:ind w:left="447"/>
              <w:jc w:val="both"/>
              <w:rPr>
                <w:rFonts w:eastAsia="MS Mincho" w:cs="Arial"/>
                <w:sz w:val="20"/>
                <w:szCs w:val="20"/>
              </w:rPr>
            </w:pPr>
            <w:r w:rsidRPr="006D5C89">
              <w:rPr>
                <w:rFonts w:eastAsia="MS Mincho" w:cs="Arial"/>
                <w:sz w:val="20"/>
                <w:szCs w:val="20"/>
              </w:rPr>
              <w:t xml:space="preserve">and </w:t>
            </w:r>
            <w:r w:rsidRPr="006D5C89">
              <w:rPr>
                <w:rFonts w:eastAsia="MS Mincho" w:cs="Arial"/>
                <w:i/>
                <w:sz w:val="20"/>
                <w:szCs w:val="20"/>
              </w:rPr>
              <w:t>requests</w:t>
            </w:r>
            <w:r w:rsidRPr="006D5C89">
              <w:rPr>
                <w:rFonts w:eastAsia="MS Mincho" w:cs="Arial"/>
                <w:sz w:val="20"/>
                <w:szCs w:val="20"/>
              </w:rPr>
              <w:t xml:space="preserve"> Parties, the Scientific Council, the Secretariat and other relevant stakeholders to take them fully into account in the different steps of the Concerted Actions </w:t>
            </w:r>
            <w:proofErr w:type="gramStart"/>
            <w:r w:rsidRPr="006D5C89">
              <w:rPr>
                <w:rFonts w:eastAsia="MS Mincho" w:cs="Arial"/>
                <w:sz w:val="20"/>
                <w:szCs w:val="20"/>
              </w:rPr>
              <w:t>process;</w:t>
            </w:r>
            <w:proofErr w:type="gramEnd"/>
          </w:p>
          <w:p w14:paraId="7B49448D" w14:textId="77777777" w:rsidR="00AA5F21" w:rsidRPr="006D5C89" w:rsidRDefault="00AA5F21">
            <w:pPr>
              <w:spacing w:before="40" w:after="40"/>
              <w:ind w:left="447"/>
              <w:jc w:val="both"/>
              <w:rPr>
                <w:rFonts w:eastAsia="MS Mincho" w:cs="Arial"/>
                <w:i/>
                <w:color w:val="000000"/>
                <w:sz w:val="20"/>
                <w:szCs w:val="20"/>
                <w:lang w:eastAsia="ja-JP"/>
              </w:rPr>
            </w:pPr>
          </w:p>
        </w:tc>
        <w:tc>
          <w:tcPr>
            <w:tcW w:w="3118" w:type="dxa"/>
            <w:tcBorders>
              <w:top w:val="nil"/>
              <w:left w:val="single" w:sz="4" w:space="0" w:color="auto"/>
              <w:bottom w:val="single" w:sz="4" w:space="0" w:color="auto"/>
              <w:right w:val="single" w:sz="4" w:space="0" w:color="auto"/>
            </w:tcBorders>
            <w:hideMark/>
          </w:tcPr>
          <w:p w14:paraId="44D7D44D" w14:textId="77777777" w:rsidR="00AA5F21" w:rsidRPr="006D5C89" w:rsidRDefault="00AA5F21">
            <w:pPr>
              <w:spacing w:before="40" w:after="40"/>
              <w:rPr>
                <w:rFonts w:eastAsia="MS Mincho" w:cs="Arial"/>
                <w:color w:val="000000"/>
                <w:sz w:val="20"/>
                <w:szCs w:val="20"/>
                <w:lang w:val="en-GB" w:eastAsia="ja-JP"/>
              </w:rPr>
            </w:pPr>
            <w:r w:rsidRPr="006D5C89">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D5C89" w14:paraId="60163080" w14:textId="77777777">
        <w:tc>
          <w:tcPr>
            <w:tcW w:w="6516" w:type="dxa"/>
            <w:tcBorders>
              <w:top w:val="single" w:sz="4" w:space="0" w:color="auto"/>
              <w:left w:val="single" w:sz="4" w:space="0" w:color="auto"/>
              <w:bottom w:val="single" w:sz="4" w:space="0" w:color="auto"/>
              <w:right w:val="single" w:sz="4" w:space="0" w:color="auto"/>
            </w:tcBorders>
            <w:hideMark/>
          </w:tcPr>
          <w:p w14:paraId="230F6419" w14:textId="77777777" w:rsidR="00AA5F21" w:rsidRPr="006D5C89" w:rsidRDefault="00AA5F21" w:rsidP="00AA5F21">
            <w:pPr>
              <w:numPr>
                <w:ilvl w:val="0"/>
                <w:numId w:val="11"/>
              </w:numPr>
              <w:autoSpaceDE w:val="0"/>
              <w:autoSpaceDN w:val="0"/>
              <w:adjustRightInd w:val="0"/>
              <w:spacing w:before="40" w:after="40"/>
              <w:ind w:left="0" w:firstLine="0"/>
              <w:jc w:val="both"/>
              <w:rPr>
                <w:rFonts w:eastAsia="MS Mincho" w:cs="Arial"/>
                <w:strike/>
                <w:color w:val="000000"/>
                <w:sz w:val="20"/>
                <w:szCs w:val="20"/>
                <w:lang w:eastAsia="ja-JP"/>
              </w:rPr>
            </w:pPr>
            <w:r w:rsidRPr="006D5C89">
              <w:rPr>
                <w:rFonts w:eastAsia="MS Mincho" w:cs="Arial"/>
                <w:i/>
                <w:strike/>
                <w:color w:val="000000"/>
                <w:sz w:val="20"/>
                <w:szCs w:val="20"/>
                <w:lang w:eastAsia="ja-JP"/>
              </w:rPr>
              <w:t xml:space="preserve">Requests </w:t>
            </w:r>
            <w:r w:rsidRPr="006D5C89">
              <w:rPr>
                <w:rFonts w:eastAsia="MS Mincho" w:cs="Arial"/>
                <w:strike/>
                <w:color w:val="000000"/>
                <w:sz w:val="20"/>
                <w:szCs w:val="20"/>
                <w:lang w:eastAsia="ja-JP"/>
              </w:rPr>
              <w:t>the Scientific Council to propose for each meeting of the Conference of the Parties a list of species for Concerted Actions;</w:t>
            </w:r>
          </w:p>
        </w:tc>
        <w:tc>
          <w:tcPr>
            <w:tcW w:w="3118" w:type="dxa"/>
            <w:tcBorders>
              <w:top w:val="single" w:sz="4" w:space="0" w:color="auto"/>
              <w:left w:val="single" w:sz="4" w:space="0" w:color="auto"/>
              <w:bottom w:val="single" w:sz="4" w:space="0" w:color="auto"/>
              <w:right w:val="single" w:sz="4" w:space="0" w:color="auto"/>
            </w:tcBorders>
            <w:hideMark/>
          </w:tcPr>
          <w:p w14:paraId="207FDBB1"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 xml:space="preserve">Proposed to be fully deleted. </w:t>
            </w:r>
          </w:p>
          <w:p w14:paraId="1900AB52" w14:textId="74F86DF1" w:rsidR="00AA5F21"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 xml:space="preserve">This paragraph reflects the practice preceding the consolidation of the Concerted Actions and Cooperative Actions into a single process. In the practice established since COP11, proposals for Concerted Actions are submitted to the meetings of the COP by the proponents in the form of projects aimed at specific species listed in the Appendices, </w:t>
            </w:r>
            <w:r w:rsidR="00E871C2">
              <w:rPr>
                <w:rFonts w:eastAsia="MS Mincho" w:cs="Arial"/>
                <w:color w:val="000000"/>
                <w:sz w:val="20"/>
                <w:szCs w:val="20"/>
                <w:lang w:val="en-GB" w:eastAsia="ja-JP"/>
              </w:rPr>
              <w:t>which</w:t>
            </w:r>
            <w:r w:rsidRPr="006D5C89">
              <w:rPr>
                <w:rFonts w:eastAsia="MS Mincho" w:cs="Arial"/>
                <w:color w:val="000000"/>
                <w:sz w:val="20"/>
                <w:szCs w:val="20"/>
                <w:lang w:val="en-GB" w:eastAsia="ja-JP"/>
              </w:rPr>
              <w:t xml:space="preserve"> often cover only part of the range of the species concerned. It is proposed to abandon the concept of ‘species designated for Concerted Action’, identifying the action by its expected conservation outcomes rather than only the species concerned. A consequence of this would be the Repeal of Annex 3 to the Resolution. </w:t>
            </w:r>
          </w:p>
          <w:p w14:paraId="49B92D93" w14:textId="77777777" w:rsidR="00AA5F21" w:rsidRPr="006D5C89" w:rsidRDefault="00AA5F21">
            <w:pPr>
              <w:spacing w:before="40" w:after="40"/>
              <w:jc w:val="both"/>
              <w:rPr>
                <w:rFonts w:eastAsia="MS Mincho" w:cs="Arial"/>
                <w:color w:val="000000"/>
                <w:sz w:val="20"/>
                <w:szCs w:val="20"/>
                <w:lang w:val="en-GB" w:eastAsia="ja-JP"/>
              </w:rPr>
            </w:pPr>
          </w:p>
        </w:tc>
      </w:tr>
      <w:tr w:rsidR="00AA5F21" w:rsidRPr="006D5C89" w14:paraId="06C6467E" w14:textId="77777777">
        <w:tc>
          <w:tcPr>
            <w:tcW w:w="6516" w:type="dxa"/>
            <w:tcBorders>
              <w:top w:val="single" w:sz="4" w:space="0" w:color="auto"/>
              <w:left w:val="single" w:sz="4" w:space="0" w:color="auto"/>
              <w:bottom w:val="single" w:sz="4" w:space="0" w:color="auto"/>
              <w:right w:val="single" w:sz="4" w:space="0" w:color="auto"/>
            </w:tcBorders>
          </w:tcPr>
          <w:p w14:paraId="4E4F7F02" w14:textId="77777777" w:rsidR="00AA5F21" w:rsidRPr="006D5C89" w:rsidRDefault="00AA5F21" w:rsidP="00AA5F21">
            <w:pPr>
              <w:pStyle w:val="Firstnumbering"/>
              <w:widowControl/>
              <w:numPr>
                <w:ilvl w:val="0"/>
                <w:numId w:val="11"/>
              </w:numPr>
              <w:spacing w:before="40" w:after="40"/>
              <w:ind w:left="447" w:hanging="425"/>
              <w:jc w:val="both"/>
              <w:rPr>
                <w:rFonts w:ascii="Arial" w:hAnsi="Arial" w:cs="Arial"/>
                <w:sz w:val="20"/>
              </w:rPr>
            </w:pPr>
            <w:r w:rsidRPr="006D5C89">
              <w:rPr>
                <w:rFonts w:ascii="Arial" w:hAnsi="Arial" w:cs="Arial"/>
                <w:i/>
                <w:sz w:val="20"/>
                <w:lang w:eastAsia="ja-JP"/>
              </w:rPr>
              <w:t>Requests</w:t>
            </w:r>
            <w:r w:rsidRPr="006D5C89">
              <w:rPr>
                <w:rFonts w:ascii="Arial" w:hAnsi="Arial" w:cs="Arial"/>
                <w:i/>
                <w:iCs/>
                <w:sz w:val="20"/>
              </w:rPr>
              <w:t xml:space="preserve"> </w:t>
            </w:r>
            <w:r w:rsidRPr="006D5C89">
              <w:rPr>
                <w:rFonts w:ascii="Arial" w:hAnsi="Arial" w:cs="Arial"/>
                <w:sz w:val="20"/>
              </w:rPr>
              <w:t xml:space="preserve">the </w:t>
            </w:r>
            <w:r w:rsidRPr="006D5C89">
              <w:rPr>
                <w:rFonts w:ascii="Arial" w:hAnsi="Arial" w:cs="Arial"/>
                <w:sz w:val="20"/>
                <w:u w:val="single"/>
              </w:rPr>
              <w:t>proponent(s) of each Concerted Action agreed by the Conference of the Parties to report on progress on implementation of the Concerted Action to the Scientific Council meeting preceding the Conference of the Parties, with a view to the</w:t>
            </w:r>
            <w:r w:rsidRPr="006D5C89">
              <w:rPr>
                <w:rFonts w:ascii="Arial" w:hAnsi="Arial" w:cs="Arial"/>
                <w:sz w:val="20"/>
              </w:rPr>
              <w:t xml:space="preserve"> Scientific </w:t>
            </w:r>
            <w:r w:rsidRPr="006D5C89">
              <w:rPr>
                <w:rFonts w:ascii="Arial" w:hAnsi="Arial" w:cs="Arial"/>
                <w:sz w:val="20"/>
                <w:lang w:eastAsia="ja-JP"/>
              </w:rPr>
              <w:t>Council</w:t>
            </w:r>
            <w:r w:rsidRPr="006D5C89">
              <w:rPr>
                <w:rFonts w:ascii="Arial" w:hAnsi="Arial" w:cs="Arial"/>
                <w:sz w:val="20"/>
              </w:rPr>
              <w:t xml:space="preserve"> </w:t>
            </w:r>
            <w:r w:rsidRPr="006D5C89">
              <w:rPr>
                <w:rFonts w:ascii="Arial" w:hAnsi="Arial" w:cs="Arial"/>
                <w:strike/>
                <w:sz w:val="20"/>
              </w:rPr>
              <w:t>to</w:t>
            </w:r>
            <w:r w:rsidRPr="006D5C89">
              <w:rPr>
                <w:rFonts w:ascii="Arial" w:hAnsi="Arial" w:cs="Arial"/>
                <w:sz w:val="20"/>
              </w:rPr>
              <w:t xml:space="preserve">: </w:t>
            </w:r>
          </w:p>
          <w:p w14:paraId="5AC847C4" w14:textId="77777777" w:rsidR="00AA5F21" w:rsidRPr="006D5C89" w:rsidRDefault="00AA5F21" w:rsidP="00AA5F21">
            <w:pPr>
              <w:pStyle w:val="Firstnumbering"/>
              <w:widowControl/>
              <w:numPr>
                <w:ilvl w:val="0"/>
                <w:numId w:val="14"/>
              </w:numPr>
              <w:spacing w:before="40" w:after="40"/>
              <w:ind w:left="731" w:hanging="284"/>
              <w:jc w:val="both"/>
              <w:rPr>
                <w:rFonts w:ascii="Arial" w:hAnsi="Arial" w:cs="Arial"/>
                <w:color w:val="000000"/>
                <w:sz w:val="20"/>
              </w:rPr>
            </w:pPr>
            <w:r w:rsidRPr="006D5C89">
              <w:rPr>
                <w:rFonts w:ascii="Arial" w:hAnsi="Arial" w:cs="Arial"/>
                <w:color w:val="000000"/>
                <w:sz w:val="20"/>
                <w:u w:val="single"/>
              </w:rPr>
              <w:t xml:space="preserve">Reviewing progress on implementation of each Concerted Action </w:t>
            </w:r>
            <w:r w:rsidRPr="006D5C89">
              <w:rPr>
                <w:rFonts w:ascii="Arial" w:hAnsi="Arial" w:cs="Arial"/>
                <w:strike/>
                <w:color w:val="000000"/>
                <w:sz w:val="20"/>
              </w:rPr>
              <w:t xml:space="preserve">nominate, for each species and/or taxonomic group listed for Concerted Action, a member of the Council or a designated alternative expert to be responsible for providing a concise written report to each meeting of the Council on progress in the implementation of actions for the species or taxonomic group concerned in accordance with the </w:t>
            </w:r>
            <w:r w:rsidRPr="006D5C89">
              <w:rPr>
                <w:rFonts w:ascii="Arial" w:hAnsi="Arial" w:cs="Arial"/>
                <w:i/>
                <w:strike/>
                <w:color w:val="000000"/>
                <w:sz w:val="20"/>
              </w:rPr>
              <w:t>Guidelines to the Implementation of the Concerted Actions</w:t>
            </w:r>
            <w:r w:rsidRPr="006D5C89">
              <w:rPr>
                <w:rFonts w:ascii="Arial" w:hAnsi="Arial" w:cs="Arial"/>
                <w:strike/>
                <w:color w:val="000000"/>
                <w:sz w:val="20"/>
              </w:rPr>
              <w:t xml:space="preserve"> </w:t>
            </w:r>
            <w:r w:rsidRPr="006D5C89">
              <w:rPr>
                <w:rFonts w:ascii="Arial" w:hAnsi="Arial" w:cs="Arial"/>
                <w:i/>
                <w:strike/>
                <w:color w:val="000000"/>
                <w:sz w:val="20"/>
              </w:rPr>
              <w:t>Process</w:t>
            </w:r>
            <w:r w:rsidRPr="006D5C89">
              <w:rPr>
                <w:rFonts w:ascii="Arial" w:hAnsi="Arial" w:cs="Arial"/>
                <w:strike/>
                <w:color w:val="000000"/>
                <w:sz w:val="20"/>
              </w:rPr>
              <w:t xml:space="preserve"> contained in Annex 1 to this Resolution</w:t>
            </w:r>
            <w:r w:rsidRPr="006D5C89">
              <w:rPr>
                <w:rFonts w:ascii="Arial" w:hAnsi="Arial" w:cs="Arial"/>
                <w:color w:val="000000"/>
                <w:sz w:val="20"/>
              </w:rPr>
              <w:t xml:space="preserve">; </w:t>
            </w:r>
          </w:p>
          <w:p w14:paraId="50761473" w14:textId="799EABF6" w:rsidR="00AA5F21" w:rsidRPr="006D5C89" w:rsidRDefault="00AA5F21" w:rsidP="00AA5F21">
            <w:pPr>
              <w:pStyle w:val="Firstnumbering"/>
              <w:widowControl/>
              <w:numPr>
                <w:ilvl w:val="0"/>
                <w:numId w:val="14"/>
              </w:numPr>
              <w:spacing w:before="40" w:after="40"/>
              <w:ind w:left="731" w:hanging="284"/>
              <w:jc w:val="both"/>
              <w:rPr>
                <w:rFonts w:ascii="Arial" w:hAnsi="Arial" w:cs="Arial"/>
                <w:color w:val="000000"/>
                <w:sz w:val="20"/>
              </w:rPr>
            </w:pPr>
            <w:r w:rsidRPr="006D5C89">
              <w:rPr>
                <w:rFonts w:ascii="Arial" w:hAnsi="Arial" w:cs="Arial"/>
                <w:color w:val="000000"/>
                <w:sz w:val="20"/>
                <w:u w:val="single"/>
              </w:rPr>
              <w:t xml:space="preserve">advising on further action to be taken by </w:t>
            </w:r>
            <w:r w:rsidR="0015547F">
              <w:rPr>
                <w:rFonts w:ascii="Arial" w:hAnsi="Arial" w:cs="Arial"/>
                <w:color w:val="000000"/>
                <w:sz w:val="20"/>
                <w:u w:val="single"/>
              </w:rPr>
              <w:t>p</w:t>
            </w:r>
            <w:r w:rsidRPr="006D5C89">
              <w:rPr>
                <w:rFonts w:ascii="Arial" w:hAnsi="Arial" w:cs="Arial"/>
                <w:color w:val="000000"/>
                <w:sz w:val="20"/>
                <w:u w:val="single"/>
              </w:rPr>
              <w:t>roponent(s), or if the Concerted Action should be concluded</w:t>
            </w:r>
            <w:r w:rsidRPr="006D5C89">
              <w:rPr>
                <w:rFonts w:ascii="Arial" w:hAnsi="Arial" w:cs="Arial"/>
                <w:color w:val="000000"/>
                <w:sz w:val="20"/>
              </w:rPr>
              <w:t xml:space="preserve"> </w:t>
            </w:r>
            <w:r w:rsidRPr="006D5C89">
              <w:rPr>
                <w:rFonts w:ascii="Arial" w:hAnsi="Arial" w:cs="Arial"/>
                <w:strike/>
                <w:color w:val="000000"/>
                <w:sz w:val="20"/>
              </w:rPr>
              <w:t xml:space="preserve">confirm at each subsequent meeting of the Scientific Council that these nominations remain valid or agree alternative nominations as </w:t>
            </w:r>
            <w:proofErr w:type="gramStart"/>
            <w:r w:rsidRPr="006D5C89">
              <w:rPr>
                <w:rFonts w:ascii="Arial" w:hAnsi="Arial" w:cs="Arial"/>
                <w:strike/>
                <w:color w:val="000000"/>
                <w:sz w:val="20"/>
              </w:rPr>
              <w:t>necessary</w:t>
            </w:r>
            <w:r w:rsidRPr="006D5C89">
              <w:rPr>
                <w:rFonts w:ascii="Arial" w:hAnsi="Arial" w:cs="Arial"/>
                <w:color w:val="000000"/>
                <w:sz w:val="20"/>
              </w:rPr>
              <w:t>;</w:t>
            </w:r>
            <w:proofErr w:type="gramEnd"/>
          </w:p>
          <w:p w14:paraId="5CFB6F58" w14:textId="77777777" w:rsidR="00AA5F21" w:rsidRPr="006D5C89" w:rsidRDefault="00AA5F21">
            <w:pPr>
              <w:pStyle w:val="Firstnumbering"/>
              <w:widowControl/>
              <w:numPr>
                <w:ilvl w:val="0"/>
                <w:numId w:val="0"/>
              </w:numPr>
              <w:spacing w:before="40" w:after="40"/>
              <w:ind w:left="540" w:hanging="20"/>
              <w:jc w:val="both"/>
              <w:rPr>
                <w:rFonts w:eastAsia="MS Mincho" w:cs="Arial"/>
                <w:strike/>
                <w:color w:val="000000"/>
                <w:sz w:val="20"/>
                <w:lang w:eastAsia="ja-JP"/>
              </w:rPr>
            </w:pPr>
            <w:proofErr w:type="gramStart"/>
            <w:r w:rsidRPr="006D5C89">
              <w:rPr>
                <w:rFonts w:ascii="Arial" w:hAnsi="Arial" w:cs="Arial"/>
                <w:color w:val="000000"/>
                <w:sz w:val="20"/>
                <w:u w:val="single"/>
              </w:rPr>
              <w:t>In particular circumstances</w:t>
            </w:r>
            <w:proofErr w:type="gramEnd"/>
            <w:r w:rsidRPr="006D5C89">
              <w:rPr>
                <w:rFonts w:ascii="Arial" w:hAnsi="Arial" w:cs="Arial"/>
                <w:color w:val="000000"/>
                <w:sz w:val="20"/>
                <w:u w:val="single"/>
              </w:rPr>
              <w:t>, such as drastic changes in the conservation status of the species covered by the Concerted Action and/or significant increase of threats (actual or potential) to the species, more frequent reports may be submitted to the Scientific Council</w:t>
            </w:r>
            <w:r>
              <w:rPr>
                <w:rFonts w:ascii="Arial" w:hAnsi="Arial" w:cs="Arial"/>
                <w:color w:val="000000"/>
                <w:sz w:val="20"/>
                <w:u w:val="single"/>
              </w:rPr>
              <w:t>;</w:t>
            </w:r>
          </w:p>
        </w:tc>
        <w:tc>
          <w:tcPr>
            <w:tcW w:w="3118" w:type="dxa"/>
            <w:tcBorders>
              <w:top w:val="single" w:sz="4" w:space="0" w:color="auto"/>
              <w:left w:val="single" w:sz="4" w:space="0" w:color="auto"/>
              <w:bottom w:val="single" w:sz="4" w:space="0" w:color="auto"/>
              <w:right w:val="single" w:sz="4" w:space="0" w:color="auto"/>
            </w:tcBorders>
            <w:hideMark/>
          </w:tcPr>
          <w:p w14:paraId="34EB6E91" w14:textId="77777777" w:rsidR="00AA5F21" w:rsidRPr="006D5C89" w:rsidRDefault="00AA5F21">
            <w:pPr>
              <w:pStyle w:val="CommentText"/>
              <w:spacing w:before="40" w:after="40"/>
              <w:jc w:val="both"/>
              <w:rPr>
                <w:rFonts w:eastAsia="MS Mincho" w:cs="Arial"/>
                <w:color w:val="000000"/>
                <w:lang w:eastAsia="ja-JP"/>
              </w:rPr>
            </w:pPr>
            <w:r w:rsidRPr="006D5C89">
              <w:rPr>
                <w:rFonts w:eastAsia="MS Mincho" w:cs="Arial"/>
                <w:color w:val="000000"/>
                <w:lang w:eastAsia="ja-JP"/>
              </w:rPr>
              <w:t>Amend to reflect current practice.</w:t>
            </w:r>
          </w:p>
          <w:p w14:paraId="46FD8439" w14:textId="17C4D71A" w:rsidR="00AA5F21" w:rsidRPr="006D5C89" w:rsidRDefault="00AA5F21">
            <w:pPr>
              <w:pStyle w:val="CommentText"/>
              <w:spacing w:before="40" w:after="40"/>
              <w:jc w:val="both"/>
              <w:rPr>
                <w:rFonts w:cs="Arial"/>
              </w:rPr>
            </w:pPr>
            <w:r w:rsidRPr="006D5C89">
              <w:rPr>
                <w:rFonts w:eastAsia="MS Mincho" w:cs="Arial"/>
                <w:color w:val="000000"/>
                <w:lang w:eastAsia="ja-JP"/>
              </w:rPr>
              <w:t xml:space="preserve">This nomination has been done only for a few species. </w:t>
            </w:r>
            <w:r w:rsidRPr="006D5C89">
              <w:rPr>
                <w:rFonts w:cs="Arial"/>
              </w:rPr>
              <w:t>In the run</w:t>
            </w:r>
            <w:r w:rsidR="006B4164">
              <w:rPr>
                <w:rFonts w:cs="Arial"/>
              </w:rPr>
              <w:t>-up</w:t>
            </w:r>
            <w:r w:rsidRPr="006D5C89">
              <w:rPr>
                <w:rFonts w:cs="Arial"/>
              </w:rPr>
              <w:t xml:space="preserve"> to COP13, it was agreed that those best placed to report on progress in the implementation of the Concerted Actions are the proponents. To this effect, progress reports were solicited from the proponents before COP13, with good compliance.</w:t>
            </w:r>
          </w:p>
        </w:tc>
      </w:tr>
      <w:tr w:rsidR="00AA5F21" w:rsidRPr="006D5C89" w14:paraId="5DC6D577" w14:textId="77777777">
        <w:tc>
          <w:tcPr>
            <w:tcW w:w="6516" w:type="dxa"/>
            <w:tcBorders>
              <w:top w:val="single" w:sz="4" w:space="0" w:color="auto"/>
              <w:left w:val="single" w:sz="4" w:space="0" w:color="auto"/>
              <w:bottom w:val="single" w:sz="4" w:space="0" w:color="auto"/>
              <w:right w:val="single" w:sz="4" w:space="0" w:color="auto"/>
            </w:tcBorders>
            <w:hideMark/>
          </w:tcPr>
          <w:p w14:paraId="7F8B03B2" w14:textId="77777777" w:rsidR="00AA5F21" w:rsidRPr="006D5C89" w:rsidRDefault="00AA5F21" w:rsidP="00AA5F21">
            <w:pPr>
              <w:pStyle w:val="Firstnumbering"/>
              <w:widowControl/>
              <w:numPr>
                <w:ilvl w:val="0"/>
                <w:numId w:val="15"/>
              </w:numPr>
              <w:tabs>
                <w:tab w:val="left" w:pos="6191"/>
              </w:tabs>
              <w:spacing w:before="40" w:after="40"/>
              <w:ind w:left="447" w:hanging="425"/>
              <w:jc w:val="both"/>
              <w:rPr>
                <w:rFonts w:ascii="Arial" w:hAnsi="Arial" w:cs="Arial"/>
                <w:i/>
                <w:sz w:val="20"/>
                <w:lang w:eastAsia="ja-JP"/>
              </w:rPr>
            </w:pPr>
            <w:r w:rsidRPr="006D5C89">
              <w:rPr>
                <w:rFonts w:ascii="Arial" w:hAnsi="Arial" w:cs="Arial"/>
                <w:i/>
                <w:sz w:val="20"/>
                <w:lang w:eastAsia="ja-JP"/>
              </w:rPr>
              <w:lastRenderedPageBreak/>
              <w:t xml:space="preserve">Decides </w:t>
            </w:r>
            <w:r w:rsidRPr="006D5C89">
              <w:rPr>
                <w:rFonts w:ascii="Arial" w:hAnsi="Arial" w:cs="Arial"/>
                <w:sz w:val="20"/>
                <w:lang w:eastAsia="ja-JP"/>
              </w:rPr>
              <w:t xml:space="preserve">to </w:t>
            </w:r>
            <w:r w:rsidRPr="006D5C89">
              <w:rPr>
                <w:rFonts w:ascii="Arial" w:hAnsi="Arial" w:cs="Arial"/>
                <w:sz w:val="20"/>
              </w:rPr>
              <w:t>review</w:t>
            </w:r>
            <w:r w:rsidRPr="006D5C89">
              <w:rPr>
                <w:rFonts w:ascii="Arial" w:hAnsi="Arial" w:cs="Arial"/>
                <w:sz w:val="20"/>
                <w:lang w:eastAsia="ja-JP"/>
              </w:rPr>
              <w:t xml:space="preserve">, at each meeting of the Conference of the Parties, progress in implementing Concerted Actions, in accordance with the </w:t>
            </w:r>
            <w:r w:rsidRPr="006D5C89">
              <w:rPr>
                <w:rFonts w:ascii="Arial" w:hAnsi="Arial" w:cs="Arial"/>
                <w:i/>
                <w:sz w:val="20"/>
                <w:lang w:eastAsia="ja-JP"/>
              </w:rPr>
              <w:t>Guidelines to the Implementation of the Concerted Actions Process</w:t>
            </w:r>
            <w:r w:rsidRPr="006D5C89">
              <w:rPr>
                <w:rFonts w:ascii="Arial" w:hAnsi="Arial" w:cs="Arial"/>
                <w:sz w:val="20"/>
                <w:lang w:eastAsia="ja-JP"/>
              </w:rPr>
              <w:t xml:space="preserve"> contained in Annex 1 to this Resolution</w:t>
            </w:r>
            <w:r w:rsidRPr="006D5C89">
              <w:rPr>
                <w:rFonts w:ascii="Arial" w:hAnsi="Arial" w:cs="Arial"/>
                <w:i/>
                <w:sz w:val="20"/>
                <w:lang w:eastAsia="ja-JP"/>
              </w:rPr>
              <w:t>;</w:t>
            </w:r>
          </w:p>
        </w:tc>
        <w:tc>
          <w:tcPr>
            <w:tcW w:w="3118" w:type="dxa"/>
            <w:tcBorders>
              <w:top w:val="single" w:sz="4" w:space="0" w:color="auto"/>
              <w:left w:val="single" w:sz="4" w:space="0" w:color="auto"/>
              <w:bottom w:val="single" w:sz="4" w:space="0" w:color="auto"/>
              <w:right w:val="single" w:sz="4" w:space="0" w:color="auto"/>
            </w:tcBorders>
            <w:hideMark/>
          </w:tcPr>
          <w:p w14:paraId="1319BF26"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D5C89" w14:paraId="58B63F31" w14:textId="77777777">
        <w:tc>
          <w:tcPr>
            <w:tcW w:w="6516" w:type="dxa"/>
            <w:tcBorders>
              <w:top w:val="nil"/>
              <w:left w:val="single" w:sz="4" w:space="0" w:color="auto"/>
              <w:bottom w:val="single" w:sz="4" w:space="0" w:color="auto"/>
              <w:right w:val="single" w:sz="4" w:space="0" w:color="auto"/>
            </w:tcBorders>
          </w:tcPr>
          <w:p w14:paraId="2FF82D11" w14:textId="77777777" w:rsidR="00AA5F21" w:rsidRPr="006D5C89" w:rsidRDefault="00AA5F21" w:rsidP="00AA5F21">
            <w:pPr>
              <w:pStyle w:val="Firstnumbering"/>
              <w:widowControl/>
              <w:numPr>
                <w:ilvl w:val="0"/>
                <w:numId w:val="15"/>
              </w:numPr>
              <w:spacing w:before="40" w:after="40"/>
              <w:ind w:left="447" w:hanging="447"/>
              <w:jc w:val="both"/>
              <w:rPr>
                <w:rFonts w:ascii="Arial" w:hAnsi="Arial" w:cs="Arial"/>
                <w:sz w:val="20"/>
                <w:lang w:eastAsia="ja-JP"/>
              </w:rPr>
            </w:pPr>
            <w:r w:rsidRPr="006D5C89">
              <w:rPr>
                <w:rFonts w:ascii="Arial" w:hAnsi="Arial" w:cs="Arial"/>
                <w:i/>
                <w:sz w:val="20"/>
              </w:rPr>
              <w:t xml:space="preserve">Instructs </w:t>
            </w:r>
            <w:r w:rsidRPr="006D5C89">
              <w:rPr>
                <w:rFonts w:ascii="Arial" w:hAnsi="Arial" w:cs="Arial"/>
                <w:sz w:val="20"/>
              </w:rPr>
              <w:t xml:space="preserve">the Secretariat and </w:t>
            </w:r>
            <w:r w:rsidRPr="006D5C89">
              <w:rPr>
                <w:rFonts w:ascii="Arial" w:hAnsi="Arial" w:cs="Arial"/>
                <w:i/>
                <w:iCs/>
                <w:sz w:val="20"/>
                <w:u w:val="single"/>
              </w:rPr>
              <w:t xml:space="preserve">requests </w:t>
            </w:r>
            <w:r w:rsidRPr="006D5C89">
              <w:rPr>
                <w:rFonts w:ascii="Arial" w:hAnsi="Arial" w:cs="Arial"/>
                <w:sz w:val="20"/>
              </w:rPr>
              <w:t xml:space="preserve">the Scientific Council to encourage and assist Parties to </w:t>
            </w:r>
            <w:r w:rsidRPr="006D5C89">
              <w:rPr>
                <w:rFonts w:ascii="Arial" w:hAnsi="Arial" w:cs="Arial"/>
                <w:strike/>
                <w:sz w:val="20"/>
              </w:rPr>
              <w:t>take</w:t>
            </w:r>
            <w:r w:rsidRPr="006D5C89">
              <w:rPr>
                <w:rFonts w:ascii="Arial" w:hAnsi="Arial" w:cs="Arial"/>
                <w:sz w:val="20"/>
              </w:rPr>
              <w:t xml:space="preserve"> </w:t>
            </w:r>
            <w:r w:rsidRPr="006D5C89">
              <w:rPr>
                <w:rFonts w:ascii="Arial" w:hAnsi="Arial" w:cs="Arial"/>
                <w:sz w:val="20"/>
                <w:u w:val="single"/>
              </w:rPr>
              <w:t xml:space="preserve">undertake existing and develop new </w:t>
            </w:r>
            <w:r w:rsidRPr="006D5C89">
              <w:rPr>
                <w:rFonts w:ascii="Arial" w:hAnsi="Arial" w:cs="Arial"/>
                <w:sz w:val="20"/>
              </w:rPr>
              <w:t xml:space="preserve">Concerted Actions to implement the provisions of the Convention, where possible through existing instruments of bilateral or multilateral </w:t>
            </w:r>
            <w:proofErr w:type="gramStart"/>
            <w:r w:rsidRPr="006D5C89">
              <w:rPr>
                <w:rFonts w:ascii="Arial" w:hAnsi="Arial" w:cs="Arial"/>
                <w:sz w:val="20"/>
              </w:rPr>
              <w:t>cooperation;</w:t>
            </w:r>
            <w:proofErr w:type="gramEnd"/>
          </w:p>
          <w:p w14:paraId="5EE5C229" w14:textId="77777777" w:rsidR="00AA5F21" w:rsidRPr="006D5C89" w:rsidRDefault="00AA5F21">
            <w:pPr>
              <w:spacing w:before="40" w:after="40"/>
              <w:jc w:val="both"/>
              <w:rPr>
                <w:rFonts w:eastAsia="MS Mincho" w:cs="Arial"/>
                <w:strike/>
                <w:color w:val="000000"/>
                <w:sz w:val="20"/>
                <w:szCs w:val="20"/>
                <w:lang w:eastAsia="ja-JP"/>
              </w:rPr>
            </w:pPr>
          </w:p>
        </w:tc>
        <w:tc>
          <w:tcPr>
            <w:tcW w:w="3118" w:type="dxa"/>
            <w:tcBorders>
              <w:top w:val="nil"/>
              <w:left w:val="single" w:sz="4" w:space="0" w:color="auto"/>
              <w:bottom w:val="single" w:sz="4" w:space="0" w:color="auto"/>
              <w:right w:val="single" w:sz="4" w:space="0" w:color="auto"/>
            </w:tcBorders>
            <w:hideMark/>
          </w:tcPr>
          <w:p w14:paraId="2F5688B2" w14:textId="77777777" w:rsidR="00AA5F21" w:rsidRPr="006D5C89" w:rsidRDefault="00AA5F21">
            <w:pPr>
              <w:pStyle w:val="CommentText"/>
              <w:spacing w:before="40" w:after="40"/>
              <w:jc w:val="both"/>
              <w:rPr>
                <w:rFonts w:eastAsia="MS Mincho" w:cs="Arial"/>
                <w:color w:val="000000"/>
                <w:lang w:eastAsia="ja-JP"/>
              </w:rPr>
            </w:pPr>
            <w:r w:rsidRPr="006D5C89">
              <w:rPr>
                <w:rFonts w:eastAsia="MS Mincho" w:cs="Arial"/>
                <w:color w:val="000000"/>
                <w:lang w:eastAsia="ja-JP"/>
              </w:rPr>
              <w:t>Retain as modified.</w:t>
            </w:r>
          </w:p>
          <w:p w14:paraId="25C6DA6D" w14:textId="77777777" w:rsidR="00AA5F21" w:rsidRPr="006D5C89" w:rsidRDefault="00AA5F21">
            <w:pPr>
              <w:pStyle w:val="CommentText"/>
              <w:spacing w:before="40" w:after="40"/>
              <w:jc w:val="both"/>
              <w:rPr>
                <w:rFonts w:eastAsia="MS Mincho" w:cs="Arial"/>
                <w:color w:val="000000"/>
                <w:lang w:eastAsia="ja-JP"/>
              </w:rPr>
            </w:pPr>
            <w:r w:rsidRPr="006D5C89">
              <w:rPr>
                <w:rFonts w:eastAsia="MS Mincho" w:cs="Arial"/>
                <w:color w:val="000000"/>
                <w:lang w:eastAsia="ja-JP"/>
              </w:rPr>
              <w:t xml:space="preserve">The proposed text revision aims at better reflecting the revised practice. </w:t>
            </w:r>
          </w:p>
        </w:tc>
      </w:tr>
      <w:tr w:rsidR="00AA5F21" w:rsidRPr="006D5C89" w14:paraId="7F4D7380" w14:textId="77777777">
        <w:tc>
          <w:tcPr>
            <w:tcW w:w="6516" w:type="dxa"/>
            <w:tcBorders>
              <w:top w:val="nil"/>
              <w:left w:val="single" w:sz="4" w:space="0" w:color="auto"/>
              <w:bottom w:val="single" w:sz="4" w:space="0" w:color="auto"/>
              <w:right w:val="single" w:sz="4" w:space="0" w:color="auto"/>
            </w:tcBorders>
            <w:hideMark/>
          </w:tcPr>
          <w:p w14:paraId="62A33276" w14:textId="7942B0DC" w:rsidR="00AA5F21" w:rsidRPr="006D5C89" w:rsidRDefault="00AA5F21">
            <w:pPr>
              <w:pStyle w:val="Firstnumbering"/>
              <w:widowControl/>
              <w:numPr>
                <w:ilvl w:val="0"/>
                <w:numId w:val="0"/>
              </w:numPr>
              <w:spacing w:before="40" w:after="40"/>
              <w:ind w:left="340" w:hanging="340"/>
              <w:rPr>
                <w:rFonts w:ascii="Arial" w:hAnsi="Arial" w:cs="Arial"/>
                <w:i/>
                <w:sz w:val="20"/>
                <w:u w:val="single"/>
              </w:rPr>
            </w:pPr>
            <w:r w:rsidRPr="00BE26E7">
              <w:rPr>
                <w:rFonts w:ascii="Arial" w:hAnsi="Arial" w:cs="Arial"/>
                <w:iCs/>
                <w:sz w:val="20"/>
                <w:u w:val="single"/>
              </w:rPr>
              <w:t>6</w:t>
            </w:r>
            <w:r w:rsidR="001B6C2F">
              <w:rPr>
                <w:rFonts w:ascii="Arial" w:hAnsi="Arial" w:cs="Arial"/>
                <w:iCs/>
                <w:sz w:val="20"/>
                <w:u w:val="single"/>
              </w:rPr>
              <w:t>bis</w:t>
            </w:r>
            <w:r w:rsidRPr="006D5C89">
              <w:rPr>
                <w:rFonts w:ascii="Arial" w:hAnsi="Arial" w:cs="Arial"/>
                <w:i/>
                <w:sz w:val="20"/>
                <w:u w:val="single"/>
              </w:rPr>
              <w:t xml:space="preserve">. Instructs </w:t>
            </w:r>
            <w:r w:rsidRPr="00BE26E7">
              <w:rPr>
                <w:rFonts w:ascii="Arial" w:hAnsi="Arial" w:cs="Arial"/>
                <w:iCs/>
                <w:sz w:val="20"/>
                <w:u w:val="single"/>
              </w:rPr>
              <w:t>the Secretariat to establish and maintain an online register of ongoing and completed Concerted Actions;</w:t>
            </w:r>
          </w:p>
        </w:tc>
        <w:tc>
          <w:tcPr>
            <w:tcW w:w="3118" w:type="dxa"/>
            <w:tcBorders>
              <w:top w:val="nil"/>
              <w:left w:val="single" w:sz="4" w:space="0" w:color="auto"/>
              <w:bottom w:val="single" w:sz="4" w:space="0" w:color="auto"/>
              <w:right w:val="single" w:sz="4" w:space="0" w:color="auto"/>
            </w:tcBorders>
            <w:hideMark/>
          </w:tcPr>
          <w:p w14:paraId="29D3B5C8" w14:textId="77777777" w:rsidR="00AA5F21" w:rsidRPr="006D5C89" w:rsidRDefault="00AA5F21">
            <w:pPr>
              <w:pStyle w:val="CommentText"/>
              <w:spacing w:before="40" w:after="40"/>
              <w:jc w:val="both"/>
              <w:rPr>
                <w:rFonts w:eastAsia="MS Mincho" w:cs="Arial"/>
                <w:color w:val="000000"/>
                <w:lang w:eastAsia="ja-JP"/>
              </w:rPr>
            </w:pPr>
            <w:r w:rsidRPr="006D5C89">
              <w:rPr>
                <w:rFonts w:eastAsia="MS Mincho" w:cs="Arial"/>
                <w:color w:val="000000"/>
                <w:lang w:eastAsia="ja-JP"/>
              </w:rPr>
              <w:t>New paragraph</w:t>
            </w:r>
            <w:r>
              <w:rPr>
                <w:rFonts w:eastAsia="MS Mincho" w:cs="Arial"/>
                <w:color w:val="000000"/>
                <w:lang w:eastAsia="ja-JP"/>
              </w:rPr>
              <w:t>.</w:t>
            </w:r>
          </w:p>
          <w:p w14:paraId="39F17620" w14:textId="4E28BE39" w:rsidR="00AA5F21" w:rsidRPr="006D5C89" w:rsidRDefault="00AA5F21">
            <w:pPr>
              <w:pStyle w:val="CommentText"/>
              <w:spacing w:before="40" w:after="40"/>
              <w:jc w:val="both"/>
              <w:rPr>
                <w:rFonts w:eastAsia="MS Mincho" w:cs="Arial"/>
                <w:color w:val="000000"/>
                <w:lang w:eastAsia="ja-JP"/>
              </w:rPr>
            </w:pPr>
            <w:r w:rsidRPr="006D5C89">
              <w:rPr>
                <w:rFonts w:eastAsia="MS Mincho" w:cs="Arial"/>
                <w:color w:val="000000"/>
                <w:lang w:eastAsia="ja-JP"/>
              </w:rPr>
              <w:t xml:space="preserve">The proposed new provisions aim at compensating </w:t>
            </w:r>
            <w:r w:rsidR="00E871C2">
              <w:rPr>
                <w:rFonts w:eastAsia="MS Mincho" w:cs="Arial"/>
                <w:color w:val="000000"/>
                <w:lang w:eastAsia="ja-JP"/>
              </w:rPr>
              <w:t xml:space="preserve">for </w:t>
            </w:r>
            <w:r w:rsidRPr="006D5C89">
              <w:rPr>
                <w:rFonts w:eastAsia="MS Mincho" w:cs="Arial"/>
                <w:color w:val="000000"/>
                <w:lang w:eastAsia="ja-JP"/>
              </w:rPr>
              <w:t xml:space="preserve">the proposed deletion of Annex 3 of the </w:t>
            </w:r>
            <w:r w:rsidR="006B4164">
              <w:rPr>
                <w:rFonts w:eastAsia="MS Mincho" w:cs="Arial"/>
                <w:color w:val="000000"/>
                <w:lang w:eastAsia="ja-JP"/>
              </w:rPr>
              <w:t>R</w:t>
            </w:r>
            <w:r w:rsidRPr="006D5C89">
              <w:rPr>
                <w:rFonts w:eastAsia="MS Mincho" w:cs="Arial"/>
                <w:color w:val="000000"/>
                <w:lang w:eastAsia="ja-JP"/>
              </w:rPr>
              <w:t>esolution</w:t>
            </w:r>
            <w:r>
              <w:rPr>
                <w:rFonts w:eastAsia="MS Mincho" w:cs="Arial"/>
                <w:color w:val="000000"/>
                <w:lang w:eastAsia="ja-JP"/>
              </w:rPr>
              <w:t>.</w:t>
            </w:r>
          </w:p>
        </w:tc>
      </w:tr>
      <w:tr w:rsidR="00AA5F21" w:rsidRPr="006D5C89" w14:paraId="7CC2B34D" w14:textId="77777777">
        <w:trPr>
          <w:cantSplit/>
        </w:trPr>
        <w:tc>
          <w:tcPr>
            <w:tcW w:w="6516" w:type="dxa"/>
            <w:tcBorders>
              <w:top w:val="single" w:sz="4" w:space="0" w:color="auto"/>
              <w:left w:val="single" w:sz="4" w:space="0" w:color="auto"/>
              <w:bottom w:val="single" w:sz="4" w:space="0" w:color="auto"/>
              <w:right w:val="single" w:sz="4" w:space="0" w:color="auto"/>
            </w:tcBorders>
          </w:tcPr>
          <w:p w14:paraId="5954F973" w14:textId="77777777" w:rsidR="00AA5F21" w:rsidRPr="006D5C89" w:rsidRDefault="00AA5F21" w:rsidP="00AA5F21">
            <w:pPr>
              <w:pStyle w:val="Firstnumbering"/>
              <w:widowControl/>
              <w:numPr>
                <w:ilvl w:val="0"/>
                <w:numId w:val="15"/>
              </w:numPr>
              <w:spacing w:before="40" w:after="40"/>
              <w:ind w:left="447" w:hanging="425"/>
              <w:jc w:val="both"/>
              <w:rPr>
                <w:rFonts w:ascii="Arial" w:hAnsi="Arial" w:cs="Arial"/>
                <w:sz w:val="20"/>
                <w:lang w:eastAsia="ja-JP"/>
              </w:rPr>
            </w:pPr>
            <w:r w:rsidRPr="006D5C89">
              <w:rPr>
                <w:rFonts w:ascii="Arial" w:hAnsi="Arial" w:cs="Arial"/>
                <w:i/>
                <w:iCs/>
                <w:sz w:val="20"/>
                <w:lang w:eastAsia="ja-JP"/>
              </w:rPr>
              <w:t xml:space="preserve">Urges </w:t>
            </w:r>
            <w:r w:rsidRPr="006D5C89">
              <w:rPr>
                <w:rFonts w:ascii="Arial" w:hAnsi="Arial" w:cs="Arial"/>
                <w:sz w:val="20"/>
                <w:lang w:eastAsia="ja-JP"/>
              </w:rPr>
              <w:t xml:space="preserve">Parties to provide the in-kind and financial means required to support targeted conservation measures aimed at implementing </w:t>
            </w:r>
            <w:r w:rsidRPr="006D5C89">
              <w:rPr>
                <w:rFonts w:ascii="Arial" w:hAnsi="Arial" w:cs="Arial"/>
                <w:sz w:val="20"/>
                <w:u w:val="single"/>
                <w:lang w:eastAsia="ja-JP"/>
              </w:rPr>
              <w:t>the</w:t>
            </w:r>
            <w:r w:rsidRPr="006D5C89">
              <w:rPr>
                <w:rFonts w:ascii="Arial" w:hAnsi="Arial" w:cs="Arial"/>
                <w:sz w:val="20"/>
                <w:lang w:eastAsia="ja-JP"/>
              </w:rPr>
              <w:t xml:space="preserve"> Concerted Actions </w:t>
            </w:r>
            <w:r w:rsidRPr="006D5C89">
              <w:rPr>
                <w:rFonts w:ascii="Arial" w:hAnsi="Arial" w:cs="Arial"/>
                <w:sz w:val="20"/>
                <w:u w:val="single"/>
                <w:lang w:eastAsia="ja-JP"/>
              </w:rPr>
              <w:t>endorsed by the Conference of the Parties</w:t>
            </w:r>
            <w:r w:rsidRPr="006D5C89">
              <w:rPr>
                <w:rFonts w:ascii="Arial" w:hAnsi="Arial" w:cs="Arial"/>
                <w:sz w:val="20"/>
                <w:lang w:eastAsia="ja-JP"/>
              </w:rPr>
              <w:t xml:space="preserve"> </w:t>
            </w:r>
            <w:r w:rsidRPr="006D5C89">
              <w:rPr>
                <w:rFonts w:ascii="Arial" w:hAnsi="Arial" w:cs="Arial"/>
                <w:strike/>
                <w:sz w:val="20"/>
                <w:lang w:eastAsia="ja-JP"/>
              </w:rPr>
              <w:t>for the species listed in Annex 3 to this Resolution</w:t>
            </w:r>
            <w:r w:rsidRPr="006D5C89">
              <w:rPr>
                <w:rFonts w:ascii="Arial" w:hAnsi="Arial" w:cs="Arial"/>
                <w:sz w:val="20"/>
                <w:lang w:eastAsia="ja-JP"/>
              </w:rPr>
              <w:t xml:space="preserve">; </w:t>
            </w:r>
            <w:r w:rsidRPr="006D5C89">
              <w:rPr>
                <w:rFonts w:ascii="Arial" w:hAnsi="Arial" w:cs="Arial"/>
                <w:sz w:val="20"/>
                <w:u w:val="single"/>
                <w:lang w:eastAsia="ja-JP"/>
              </w:rPr>
              <w:t>and</w:t>
            </w:r>
          </w:p>
          <w:p w14:paraId="2BF285AC" w14:textId="77777777" w:rsidR="00AA5F21" w:rsidRPr="006D5C89" w:rsidRDefault="00AA5F21">
            <w:pPr>
              <w:spacing w:before="40" w:after="40"/>
              <w:jc w:val="both"/>
              <w:rPr>
                <w:rFonts w:cs="Arial"/>
                <w:color w:val="000000"/>
                <w:sz w:val="20"/>
                <w:szCs w:val="20"/>
                <w:lang w:val="en-GB"/>
              </w:rPr>
            </w:pPr>
          </w:p>
        </w:tc>
        <w:tc>
          <w:tcPr>
            <w:tcW w:w="3118" w:type="dxa"/>
            <w:tcBorders>
              <w:top w:val="single" w:sz="4" w:space="0" w:color="auto"/>
              <w:left w:val="single" w:sz="4" w:space="0" w:color="auto"/>
              <w:bottom w:val="single" w:sz="4" w:space="0" w:color="auto"/>
              <w:right w:val="single" w:sz="4" w:space="0" w:color="auto"/>
            </w:tcBorders>
            <w:hideMark/>
          </w:tcPr>
          <w:p w14:paraId="11FEE99C"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7B54BC24" w14:textId="0C1666CE"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 xml:space="preserve">As a consequence of the fact that the Conference of the Parties is endorsing full Concerted Action proposals, often limited to part of the range of the species concerned, and not only designating species for Concerted Action, </w:t>
            </w:r>
            <w:proofErr w:type="gramStart"/>
            <w:r w:rsidRPr="006D5C89">
              <w:rPr>
                <w:rFonts w:eastAsia="MS Mincho" w:cs="Arial"/>
                <w:color w:val="000000"/>
                <w:sz w:val="20"/>
                <w:szCs w:val="20"/>
                <w:lang w:val="en-GB" w:eastAsia="ja-JP"/>
              </w:rPr>
              <w:t>it is</w:t>
            </w:r>
            <w:proofErr w:type="gramEnd"/>
            <w:r w:rsidRPr="006D5C89">
              <w:rPr>
                <w:rFonts w:eastAsia="MS Mincho" w:cs="Arial"/>
                <w:color w:val="000000"/>
                <w:sz w:val="20"/>
                <w:szCs w:val="20"/>
                <w:lang w:val="en-GB" w:eastAsia="ja-JP"/>
              </w:rPr>
              <w:t xml:space="preserve"> proposed to remove Annex 3 of the Resolution. The Secretariat will maintain registers of ongoing and completed Concerted Actions, as it does already for Resolutions and Decisions in effect (as provided for in the proposed new paragraph 6B). </w:t>
            </w:r>
          </w:p>
        </w:tc>
      </w:tr>
      <w:tr w:rsidR="00AA5F21" w:rsidRPr="006D5C89" w14:paraId="0570C3BE" w14:textId="77777777">
        <w:trPr>
          <w:trHeight w:val="1052"/>
        </w:trPr>
        <w:tc>
          <w:tcPr>
            <w:tcW w:w="6516" w:type="dxa"/>
            <w:tcBorders>
              <w:top w:val="nil"/>
              <w:left w:val="single" w:sz="4" w:space="0" w:color="auto"/>
              <w:bottom w:val="single" w:sz="4" w:space="0" w:color="auto"/>
              <w:right w:val="single" w:sz="4" w:space="0" w:color="auto"/>
            </w:tcBorders>
            <w:hideMark/>
          </w:tcPr>
          <w:p w14:paraId="5465857C" w14:textId="77777777" w:rsidR="00AA5F21" w:rsidRPr="006D5C89" w:rsidRDefault="00AA5F21" w:rsidP="00AA5F21">
            <w:pPr>
              <w:pStyle w:val="Firstnumbering"/>
              <w:widowControl/>
              <w:numPr>
                <w:ilvl w:val="0"/>
                <w:numId w:val="15"/>
              </w:numPr>
              <w:spacing w:before="40" w:after="40"/>
              <w:ind w:left="567" w:hanging="567"/>
              <w:jc w:val="both"/>
              <w:rPr>
                <w:rFonts w:ascii="Arial" w:eastAsiaTheme="minorHAnsi" w:hAnsi="Arial" w:cs="Arial"/>
                <w:color w:val="000000"/>
                <w:sz w:val="20"/>
                <w:lang w:eastAsia="ja-JP"/>
              </w:rPr>
            </w:pPr>
            <w:r w:rsidRPr="006D5C89">
              <w:rPr>
                <w:rFonts w:ascii="Arial" w:hAnsi="Arial" w:cs="Arial"/>
                <w:i/>
                <w:strike/>
                <w:color w:val="000000"/>
                <w:sz w:val="20"/>
              </w:rPr>
              <w:t>Adopts</w:t>
            </w:r>
            <w:r w:rsidRPr="006D5C89">
              <w:rPr>
                <w:rFonts w:ascii="Arial" w:hAnsi="Arial" w:cs="Arial"/>
                <w:strike/>
                <w:sz w:val="20"/>
                <w:lang w:eastAsia="ja-JP"/>
              </w:rPr>
              <w:t xml:space="preserve"> the lists of </w:t>
            </w:r>
            <w:r w:rsidRPr="006D5C89">
              <w:rPr>
                <w:rFonts w:ascii="Arial" w:hAnsi="Arial" w:cs="Arial"/>
                <w:strike/>
                <w:sz w:val="20"/>
              </w:rPr>
              <w:t>species</w:t>
            </w:r>
            <w:r w:rsidRPr="006D5C89">
              <w:rPr>
                <w:rFonts w:ascii="Arial" w:hAnsi="Arial" w:cs="Arial"/>
                <w:strike/>
                <w:sz w:val="20"/>
                <w:lang w:eastAsia="ja-JP"/>
              </w:rPr>
              <w:t xml:space="preserve"> designated for Concerted Actions contained in Annex 3 of this Resolution and</w:t>
            </w:r>
            <w:r w:rsidRPr="006D5C89">
              <w:rPr>
                <w:rFonts w:ascii="Arial" w:hAnsi="Arial" w:cs="Arial"/>
                <w:sz w:val="20"/>
                <w:lang w:eastAsia="ja-JP"/>
              </w:rPr>
              <w:t xml:space="preserve"> </w:t>
            </w:r>
            <w:proofErr w:type="spellStart"/>
            <w:r w:rsidRPr="006D5C89">
              <w:rPr>
                <w:rFonts w:ascii="Arial" w:hAnsi="Arial" w:cs="Arial"/>
                <w:i/>
                <w:strike/>
                <w:sz w:val="20"/>
                <w:lang w:eastAsia="ja-JP"/>
              </w:rPr>
              <w:t>e</w:t>
            </w:r>
            <w:r w:rsidRPr="006D5C89">
              <w:rPr>
                <w:rFonts w:ascii="Arial" w:hAnsi="Arial" w:cs="Arial"/>
                <w:i/>
                <w:sz w:val="20"/>
                <w:u w:val="single"/>
                <w:lang w:eastAsia="ja-JP"/>
              </w:rPr>
              <w:t>E</w:t>
            </w:r>
            <w:r w:rsidRPr="006D5C89">
              <w:rPr>
                <w:rFonts w:ascii="Arial" w:hAnsi="Arial" w:cs="Arial"/>
                <w:i/>
                <w:sz w:val="20"/>
                <w:lang w:eastAsia="ja-JP"/>
              </w:rPr>
              <w:t>ncourages</w:t>
            </w:r>
            <w:proofErr w:type="spellEnd"/>
            <w:r w:rsidRPr="006D5C89">
              <w:rPr>
                <w:rFonts w:ascii="Arial" w:hAnsi="Arial" w:cs="Arial"/>
                <w:sz w:val="20"/>
                <w:lang w:eastAsia="ja-JP"/>
              </w:rPr>
              <w:t xml:space="preserve"> Parties and other stakeholders to implement the activities included in</w:t>
            </w:r>
            <w:r w:rsidRPr="006D5C89">
              <w:rPr>
                <w:rFonts w:ascii="Arial" w:hAnsi="Arial" w:cs="Arial"/>
                <w:strike/>
                <w:sz w:val="20"/>
                <w:lang w:eastAsia="ja-JP"/>
              </w:rPr>
              <w:t xml:space="preserve"> the proposals for the designation of the species submitted in accordance with the </w:t>
            </w:r>
            <w:r w:rsidRPr="006D5C89">
              <w:rPr>
                <w:rFonts w:ascii="Arial" w:hAnsi="Arial" w:cs="Arial"/>
                <w:i/>
                <w:strike/>
                <w:sz w:val="20"/>
                <w:lang w:eastAsia="ja-JP"/>
              </w:rPr>
              <w:t xml:space="preserve">Guidelines </w:t>
            </w:r>
            <w:r w:rsidRPr="006D5C89">
              <w:rPr>
                <w:rFonts w:ascii="Arial" w:hAnsi="Arial" w:cs="Arial"/>
                <w:i/>
                <w:strike/>
                <w:color w:val="000000"/>
                <w:sz w:val="20"/>
                <w:lang w:eastAsia="ja-JP"/>
              </w:rPr>
              <w:t>to the Implementation of the Concerted Actions Process</w:t>
            </w:r>
            <w:r w:rsidRPr="006D5C89">
              <w:rPr>
                <w:rFonts w:ascii="Arial" w:hAnsi="Arial" w:cs="Arial"/>
                <w:strike/>
                <w:color w:val="000000"/>
                <w:sz w:val="20"/>
                <w:lang w:eastAsia="ja-JP"/>
              </w:rPr>
              <w:t xml:space="preserve"> contained in Annex 1 to this Resolution</w:t>
            </w:r>
            <w:r w:rsidRPr="006D5C89">
              <w:rPr>
                <w:rFonts w:ascii="Arial" w:hAnsi="Arial" w:cs="Arial"/>
                <w:color w:val="000000"/>
                <w:sz w:val="20"/>
                <w:lang w:eastAsia="ja-JP"/>
              </w:rPr>
              <w:t xml:space="preserve"> </w:t>
            </w:r>
            <w:r w:rsidRPr="006D5C89">
              <w:rPr>
                <w:rFonts w:ascii="Arial" w:hAnsi="Arial" w:cs="Arial"/>
                <w:color w:val="000000"/>
                <w:sz w:val="20"/>
                <w:u w:val="single"/>
                <w:lang w:eastAsia="ja-JP"/>
              </w:rPr>
              <w:t>Concerted Actions endorsed by the Conference of the Parties</w:t>
            </w:r>
            <w:r w:rsidRPr="006D5C89">
              <w:rPr>
                <w:rFonts w:ascii="Arial" w:hAnsi="Arial" w:cs="Arial"/>
                <w:color w:val="000000"/>
                <w:sz w:val="20"/>
                <w:lang w:eastAsia="ja-JP"/>
              </w:rPr>
              <w:t xml:space="preserve">. </w:t>
            </w:r>
          </w:p>
        </w:tc>
        <w:tc>
          <w:tcPr>
            <w:tcW w:w="3118" w:type="dxa"/>
            <w:tcBorders>
              <w:top w:val="nil"/>
              <w:left w:val="single" w:sz="4" w:space="0" w:color="auto"/>
              <w:bottom w:val="single" w:sz="4" w:space="0" w:color="auto"/>
              <w:right w:val="single" w:sz="4" w:space="0" w:color="auto"/>
            </w:tcBorders>
            <w:hideMark/>
          </w:tcPr>
          <w:p w14:paraId="55BED145"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146F1B23" w14:textId="77777777" w:rsidR="00AA5F21" w:rsidRPr="006D5C89" w:rsidRDefault="00AA5F21">
            <w:pPr>
              <w:spacing w:before="40" w:after="40"/>
              <w:jc w:val="both"/>
              <w:rPr>
                <w:rFonts w:eastAsia="MS Mincho" w:cs="Arial"/>
                <w:color w:val="000000"/>
                <w:sz w:val="20"/>
                <w:szCs w:val="20"/>
                <w:lang w:val="en-GB" w:eastAsia="ja-JP"/>
              </w:rPr>
            </w:pPr>
            <w:r w:rsidRPr="006D5C89">
              <w:rPr>
                <w:rFonts w:eastAsia="MS Mincho" w:cs="Arial"/>
                <w:color w:val="000000"/>
                <w:sz w:val="20"/>
                <w:szCs w:val="20"/>
                <w:lang w:val="en-GB" w:eastAsia="ja-JP"/>
              </w:rPr>
              <w:t>See comments on paragraphs 3 and 7 above for the rationale to delete Annex 3</w:t>
            </w:r>
            <w:r>
              <w:rPr>
                <w:rFonts w:eastAsia="MS Mincho" w:cs="Arial"/>
                <w:color w:val="000000"/>
                <w:sz w:val="20"/>
                <w:szCs w:val="20"/>
                <w:lang w:val="en-GB" w:eastAsia="ja-JP"/>
              </w:rPr>
              <w:t>.</w:t>
            </w:r>
          </w:p>
        </w:tc>
      </w:tr>
      <w:tr w:rsidR="00AA5F21" w:rsidRPr="006D5C89" w14:paraId="27195940" w14:textId="77777777">
        <w:tc>
          <w:tcPr>
            <w:tcW w:w="6516" w:type="dxa"/>
            <w:tcBorders>
              <w:top w:val="single" w:sz="4" w:space="0" w:color="auto"/>
              <w:left w:val="single" w:sz="4" w:space="0" w:color="auto"/>
              <w:bottom w:val="single" w:sz="4" w:space="0" w:color="auto"/>
              <w:right w:val="single" w:sz="4" w:space="0" w:color="auto"/>
            </w:tcBorders>
          </w:tcPr>
          <w:p w14:paraId="52120213" w14:textId="77777777" w:rsidR="00AA5F21" w:rsidRPr="006D5C89" w:rsidRDefault="00AA5F21">
            <w:pPr>
              <w:pStyle w:val="Firstnumbering"/>
              <w:widowControl/>
              <w:numPr>
                <w:ilvl w:val="0"/>
                <w:numId w:val="0"/>
              </w:numPr>
              <w:spacing w:before="40" w:after="40"/>
              <w:ind w:left="540" w:hanging="540"/>
              <w:jc w:val="both"/>
              <w:rPr>
                <w:rFonts w:ascii="Arial" w:hAnsi="Arial" w:cs="Arial"/>
                <w:sz w:val="20"/>
                <w:lang w:eastAsia="ja-JP"/>
              </w:rPr>
            </w:pPr>
            <w:r w:rsidRPr="006D5C89">
              <w:rPr>
                <w:rFonts w:ascii="Arial" w:hAnsi="Arial" w:cs="Arial"/>
                <w:iCs/>
                <w:strike/>
                <w:sz w:val="20"/>
                <w:lang w:eastAsia="ja-JP"/>
              </w:rPr>
              <w:t>9.</w:t>
            </w:r>
            <w:r w:rsidRPr="006D5C89">
              <w:rPr>
                <w:rFonts w:ascii="Arial" w:hAnsi="Arial" w:cs="Arial"/>
                <w:i/>
                <w:strike/>
                <w:sz w:val="20"/>
                <w:lang w:eastAsia="ja-JP"/>
              </w:rPr>
              <w:t xml:space="preserve">Repeals </w:t>
            </w:r>
            <w:r w:rsidRPr="006D5C89">
              <w:rPr>
                <w:rFonts w:ascii="Arial" w:hAnsi="Arial" w:cs="Arial"/>
                <w:strike/>
                <w:sz w:val="20"/>
                <w:lang w:eastAsia="ja-JP"/>
              </w:rPr>
              <w:t>Resolutions 3.2, 4.2, 5.1, 6.1, 7.1, 8.29, 9.1, 10.23, and 11.13 and Recommendations 5.2, 6.2, 7.1, and 8.28</w:t>
            </w:r>
            <w:r w:rsidRPr="006D5C89">
              <w:rPr>
                <w:rFonts w:ascii="Arial" w:hAnsi="Arial" w:cs="Arial"/>
                <w:sz w:val="20"/>
                <w:lang w:eastAsia="ja-JP"/>
              </w:rPr>
              <w:t>.</w:t>
            </w:r>
          </w:p>
          <w:p w14:paraId="17E679A2" w14:textId="77777777" w:rsidR="00AA5F21" w:rsidRPr="006D5C89" w:rsidRDefault="00AA5F21">
            <w:pPr>
              <w:spacing w:before="40" w:after="40"/>
              <w:jc w:val="both"/>
              <w:rPr>
                <w:rFonts w:cs="Arial"/>
                <w:i/>
                <w:color w:val="000000"/>
                <w:sz w:val="20"/>
                <w:szCs w:val="20"/>
                <w:lang w:val="en-GB"/>
              </w:rPr>
            </w:pPr>
          </w:p>
        </w:tc>
        <w:tc>
          <w:tcPr>
            <w:tcW w:w="3118" w:type="dxa"/>
            <w:tcBorders>
              <w:top w:val="single" w:sz="4" w:space="0" w:color="auto"/>
              <w:left w:val="single" w:sz="4" w:space="0" w:color="auto"/>
              <w:bottom w:val="single" w:sz="4" w:space="0" w:color="auto"/>
              <w:right w:val="single" w:sz="4" w:space="0" w:color="auto"/>
            </w:tcBorders>
            <w:hideMark/>
          </w:tcPr>
          <w:p w14:paraId="7FD4F073" w14:textId="77777777" w:rsidR="00AA5F21" w:rsidRPr="006D5C89" w:rsidRDefault="00AA5F21">
            <w:pPr>
              <w:spacing w:before="40" w:after="40"/>
              <w:jc w:val="both"/>
              <w:rPr>
                <w:rFonts w:eastAsia="MS Mincho" w:cs="Arial"/>
                <w:color w:val="000000"/>
                <w:sz w:val="20"/>
                <w:szCs w:val="20"/>
                <w:u w:val="single"/>
                <w:lang w:val="en-GB" w:eastAsia="ja-JP"/>
              </w:rPr>
            </w:pPr>
            <w:r w:rsidRPr="006D5C89">
              <w:rPr>
                <w:rFonts w:eastAsia="MS Mincho" w:cs="Arial"/>
                <w:color w:val="000000"/>
                <w:sz w:val="20"/>
                <w:szCs w:val="20"/>
                <w:lang w:val="en-GB" w:eastAsia="ja-JP"/>
              </w:rPr>
              <w:t>Delete as now redundant following further change</w:t>
            </w:r>
            <w:r>
              <w:rPr>
                <w:rFonts w:eastAsia="MS Mincho" w:cs="Arial"/>
                <w:color w:val="000000"/>
                <w:sz w:val="20"/>
                <w:szCs w:val="20"/>
                <w:lang w:val="en-GB" w:eastAsia="ja-JP"/>
              </w:rPr>
              <w:t>.</w:t>
            </w:r>
          </w:p>
        </w:tc>
      </w:tr>
    </w:tbl>
    <w:p w14:paraId="1281AE44" w14:textId="77777777" w:rsidR="00AA5F21" w:rsidRPr="006D5C89" w:rsidRDefault="00AA5F21" w:rsidP="00AA5F21">
      <w:pPr>
        <w:rPr>
          <w:rFonts w:eastAsia="MS Mincho" w:cs="Arial"/>
          <w:color w:val="000000"/>
          <w:sz w:val="20"/>
          <w:szCs w:val="20"/>
          <w:lang w:val="en-GB" w:eastAsia="ja-JP"/>
        </w:rPr>
      </w:pPr>
    </w:p>
    <w:p w14:paraId="14071B28" w14:textId="77777777" w:rsidR="00AA5F21" w:rsidRPr="00654292" w:rsidRDefault="00AA5F21" w:rsidP="00AA5F21">
      <w:pPr>
        <w:rPr>
          <w:rFonts w:eastAsia="MS Mincho" w:cs="Arial"/>
          <w:b/>
          <w:color w:val="000000"/>
          <w:lang w:val="en-GB" w:eastAsia="ja-JP"/>
        </w:rPr>
      </w:pPr>
      <w:r w:rsidRPr="00654292">
        <w:rPr>
          <w:rFonts w:eastAsia="MS Mincho" w:cs="Arial"/>
          <w:b/>
          <w:color w:val="000000"/>
          <w:lang w:val="en-GB" w:eastAsia="ja-JP"/>
        </w:rPr>
        <w:br w:type="page"/>
      </w:r>
    </w:p>
    <w:p w14:paraId="6FA986B3" w14:textId="77777777" w:rsidR="00AA5F21" w:rsidRDefault="00AA5F21" w:rsidP="00D10B14">
      <w:pPr>
        <w:spacing w:after="0" w:line="240" w:lineRule="auto"/>
        <w:rPr>
          <w:rFonts w:eastAsia="MS Mincho" w:cs="Arial"/>
          <w:b/>
          <w:color w:val="000000"/>
          <w:lang w:val="en-GB" w:eastAsia="ja-JP"/>
        </w:rPr>
      </w:pPr>
    </w:p>
    <w:p w14:paraId="55A17192" w14:textId="77777777" w:rsidR="00AA5F21" w:rsidRPr="00654292" w:rsidRDefault="00AA5F21" w:rsidP="00D10B14">
      <w:pPr>
        <w:spacing w:after="0" w:line="240" w:lineRule="auto"/>
        <w:rPr>
          <w:rFonts w:eastAsia="MS Mincho" w:cs="Arial"/>
          <w:b/>
          <w:color w:val="000000"/>
          <w:lang w:val="en-GB" w:eastAsia="ja-JP"/>
        </w:rPr>
      </w:pPr>
    </w:p>
    <w:p w14:paraId="2D8EC149" w14:textId="77777777" w:rsidR="00AA5F21" w:rsidRPr="00F231C1" w:rsidRDefault="00AA5F21" w:rsidP="00D10B14">
      <w:pPr>
        <w:spacing w:after="0" w:line="240" w:lineRule="auto"/>
        <w:jc w:val="center"/>
        <w:rPr>
          <w:rFonts w:eastAsia="MS Mincho" w:cs="Arial"/>
          <w:b/>
          <w:color w:val="000000"/>
          <w:lang w:val="en-GB" w:eastAsia="ja-JP"/>
        </w:rPr>
      </w:pPr>
      <w:r w:rsidRPr="00F231C1">
        <w:rPr>
          <w:rFonts w:eastAsia="MS Mincho" w:cs="Arial"/>
          <w:b/>
          <w:color w:val="000000"/>
          <w:lang w:val="en-GB" w:eastAsia="ja-JP"/>
        </w:rPr>
        <w:t>Annex 1 to Resolution 12.28 (Rev.COP13)</w:t>
      </w:r>
    </w:p>
    <w:p w14:paraId="222B3328" w14:textId="77777777" w:rsidR="00AA5F21" w:rsidRPr="00F231C1" w:rsidRDefault="00AA5F21" w:rsidP="00D10B14">
      <w:pPr>
        <w:spacing w:after="0" w:line="240" w:lineRule="auto"/>
        <w:jc w:val="center"/>
        <w:rPr>
          <w:rFonts w:eastAsia="MS Mincho" w:cs="Arial"/>
          <w:b/>
          <w:color w:val="000000"/>
          <w:lang w:val="en-GB" w:eastAsia="ja-JP"/>
        </w:rPr>
      </w:pPr>
    </w:p>
    <w:p w14:paraId="6E565926" w14:textId="77777777" w:rsidR="00AA5F21" w:rsidRPr="00F231C1" w:rsidRDefault="00AA5F21" w:rsidP="00D10B14">
      <w:pPr>
        <w:tabs>
          <w:tab w:val="left" w:pos="1570"/>
        </w:tabs>
        <w:spacing w:after="0" w:line="240" w:lineRule="auto"/>
        <w:jc w:val="center"/>
        <w:rPr>
          <w:rFonts w:eastAsia="MS Mincho" w:cs="Arial"/>
          <w:b/>
          <w:color w:val="000000"/>
          <w:lang w:val="en-GB" w:eastAsia="ja-JP"/>
        </w:rPr>
      </w:pPr>
      <w:r w:rsidRPr="00F231C1">
        <w:rPr>
          <w:rFonts w:eastAsia="MS Mincho" w:cs="Arial"/>
          <w:b/>
          <w:color w:val="000000"/>
          <w:lang w:val="en-GB" w:eastAsia="ja-JP"/>
        </w:rPr>
        <w:t>GUIDELINES</w:t>
      </w:r>
      <w:r w:rsidRPr="007110CA">
        <w:rPr>
          <w:b/>
          <w:lang w:val="en-GB"/>
        </w:rPr>
        <w:t xml:space="preserve"> TO </w:t>
      </w:r>
      <w:r w:rsidRPr="00F231C1">
        <w:rPr>
          <w:rFonts w:eastAsia="MS Mincho" w:cs="Arial"/>
          <w:b/>
          <w:color w:val="000000"/>
          <w:lang w:val="en-GB" w:eastAsia="ja-JP"/>
        </w:rPr>
        <w:t>THE IMPLEMENTATION OF THE CONCERTED ACTIONS PROCESS</w:t>
      </w:r>
    </w:p>
    <w:p w14:paraId="01A6FBEC" w14:textId="77777777" w:rsidR="00AA5F21" w:rsidRDefault="00AA5F21" w:rsidP="00D10B14">
      <w:pPr>
        <w:tabs>
          <w:tab w:val="left" w:pos="1570"/>
        </w:tabs>
        <w:spacing w:after="0" w:line="240" w:lineRule="auto"/>
        <w:jc w:val="both"/>
        <w:rPr>
          <w:rFonts w:eastAsia="MS Mincho" w:cs="Arial"/>
          <w:color w:val="000000"/>
          <w:lang w:val="en-GB" w:eastAsia="ja-JP"/>
        </w:rPr>
      </w:pPr>
    </w:p>
    <w:p w14:paraId="7E1B3C9C" w14:textId="77777777" w:rsidR="00AA5F21" w:rsidRPr="00654292" w:rsidRDefault="00AA5F21" w:rsidP="00D10B14">
      <w:pPr>
        <w:tabs>
          <w:tab w:val="left" w:pos="1570"/>
        </w:tabs>
        <w:spacing w:after="0" w:line="240" w:lineRule="auto"/>
        <w:jc w:val="both"/>
        <w:rPr>
          <w:rFonts w:eastAsia="MS Mincho" w:cs="Arial"/>
          <w:color w:val="000000"/>
          <w:lang w:val="en-GB" w:eastAsia="ja-JP"/>
        </w:rPr>
      </w:pPr>
    </w:p>
    <w:tbl>
      <w:tblPr>
        <w:tblStyle w:val="TableGrid"/>
        <w:tblpPr w:leftFromText="180" w:rightFromText="180" w:vertAnchor="text" w:tblpY="1"/>
        <w:tblOverlap w:val="never"/>
        <w:tblW w:w="0" w:type="auto"/>
        <w:tblLook w:val="04A0" w:firstRow="1" w:lastRow="0" w:firstColumn="1" w:lastColumn="0" w:noHBand="0" w:noVBand="1"/>
      </w:tblPr>
      <w:tblGrid>
        <w:gridCol w:w="6341"/>
        <w:gridCol w:w="2675"/>
      </w:tblGrid>
      <w:tr w:rsidR="00AA5F21" w:rsidRPr="00654292" w14:paraId="6ECD4F14" w14:textId="77777777">
        <w:trPr>
          <w:tblHeader/>
        </w:trPr>
        <w:tc>
          <w:tcPr>
            <w:tcW w:w="6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F12F7F" w14:textId="77777777" w:rsidR="00AA5F21" w:rsidRPr="009B2024" w:rsidRDefault="00AA5F21">
            <w:pPr>
              <w:tabs>
                <w:tab w:val="left" w:pos="1570"/>
              </w:tabs>
              <w:spacing w:before="40" w:afterLines="40" w:after="96"/>
              <w:jc w:val="center"/>
              <w:rPr>
                <w:rFonts w:eastAsia="MS Mincho" w:cs="Arial"/>
                <w:color w:val="000000"/>
                <w:sz w:val="20"/>
                <w:szCs w:val="20"/>
                <w:lang w:val="en-GB" w:eastAsia="ja-JP"/>
              </w:rPr>
            </w:pPr>
            <w:r w:rsidRPr="009B2024">
              <w:rPr>
                <w:rFonts w:eastAsia="MS Mincho" w:cs="Arial"/>
                <w:b/>
                <w:color w:val="000000"/>
                <w:sz w:val="20"/>
                <w:szCs w:val="20"/>
                <w:lang w:val="en-GB" w:eastAsia="ja-JP"/>
              </w:rPr>
              <w:t xml:space="preserve">Text </w:t>
            </w:r>
            <w:r>
              <w:rPr>
                <w:rFonts w:eastAsia="MS Mincho" w:cs="Arial"/>
                <w:b/>
                <w:color w:val="000000"/>
                <w:sz w:val="20"/>
                <w:szCs w:val="20"/>
                <w:lang w:val="en-GB" w:eastAsia="ja-JP"/>
              </w:rPr>
              <w:t xml:space="preserve">from </w:t>
            </w:r>
            <w:r w:rsidRPr="009B2024">
              <w:rPr>
                <w:rFonts w:eastAsia="MS Mincho" w:cs="Arial"/>
                <w:b/>
                <w:color w:val="000000"/>
                <w:sz w:val="20"/>
                <w:szCs w:val="20"/>
                <w:lang w:val="en-GB" w:eastAsia="ja-JP"/>
              </w:rPr>
              <w:t>existing</w:t>
            </w:r>
            <w:r>
              <w:rPr>
                <w:rFonts w:eastAsia="MS Mincho" w:cs="Arial"/>
                <w:b/>
                <w:color w:val="000000"/>
                <w:sz w:val="20"/>
                <w:szCs w:val="20"/>
                <w:lang w:val="en-GB" w:eastAsia="ja-JP"/>
              </w:rPr>
              <w:t xml:space="preserve"> Resolution</w:t>
            </w:r>
          </w:p>
        </w:tc>
        <w:tc>
          <w:tcPr>
            <w:tcW w:w="27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B8060F" w14:textId="77777777" w:rsidR="00AA5F21" w:rsidRPr="009B2024" w:rsidRDefault="00AA5F21">
            <w:pPr>
              <w:tabs>
                <w:tab w:val="left" w:pos="1570"/>
              </w:tabs>
              <w:spacing w:before="40" w:afterLines="40" w:after="96"/>
              <w:jc w:val="center"/>
              <w:rPr>
                <w:rFonts w:eastAsia="MS Mincho" w:cs="Arial"/>
                <w:color w:val="000000"/>
                <w:sz w:val="20"/>
                <w:szCs w:val="20"/>
                <w:lang w:val="en-GB" w:eastAsia="ja-JP"/>
              </w:rPr>
            </w:pPr>
            <w:r w:rsidRPr="009B2024">
              <w:rPr>
                <w:rFonts w:eastAsia="MS Mincho" w:cs="Arial"/>
                <w:b/>
                <w:color w:val="000000"/>
                <w:sz w:val="20"/>
                <w:szCs w:val="20"/>
                <w:lang w:val="en-GB" w:eastAsia="ja-JP"/>
              </w:rPr>
              <w:t>Comment</w:t>
            </w:r>
          </w:p>
        </w:tc>
      </w:tr>
      <w:tr w:rsidR="00AA5F21" w:rsidRPr="00654292" w14:paraId="51742CC1"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555FA61B" w14:textId="1149C397" w:rsidR="00AA5F21" w:rsidRPr="009B2024" w:rsidRDefault="00AA5F21">
            <w:pPr>
              <w:tabs>
                <w:tab w:val="left" w:pos="1570"/>
              </w:tabs>
              <w:spacing w:before="120" w:after="120"/>
              <w:rPr>
                <w:rFonts w:eastAsia="Calibri" w:cs="Arial"/>
                <w:b/>
                <w:sz w:val="20"/>
                <w:szCs w:val="20"/>
                <w:lang w:val="en-GB"/>
              </w:rPr>
            </w:pPr>
            <w:r w:rsidRPr="009B2024">
              <w:rPr>
                <w:rFonts w:eastAsia="Calibri" w:cs="Arial"/>
                <w:b/>
                <w:sz w:val="20"/>
                <w:szCs w:val="20"/>
                <w:lang w:val="en-GB"/>
              </w:rPr>
              <w:t xml:space="preserve">Step 1: Proposing </w:t>
            </w:r>
            <w:del w:id="2" w:author="Melanie Virtue" w:date="2023-07-20T19:19:00Z">
              <w:r w:rsidRPr="009B2024" w:rsidDel="008A3D94">
                <w:rPr>
                  <w:rFonts w:eastAsia="Calibri" w:cs="Arial"/>
                  <w:b/>
                  <w:sz w:val="20"/>
                  <w:szCs w:val="20"/>
                  <w:lang w:val="en-GB"/>
                </w:rPr>
                <w:delText xml:space="preserve">a </w:delText>
              </w:r>
            </w:del>
            <w:r w:rsidRPr="009B2024">
              <w:rPr>
                <w:rFonts w:eastAsia="Calibri" w:cs="Arial"/>
                <w:b/>
                <w:sz w:val="20"/>
                <w:szCs w:val="20"/>
                <w:lang w:val="en-GB"/>
              </w:rPr>
              <w:t>species for Concerted Actions</w:t>
            </w:r>
          </w:p>
        </w:tc>
      </w:tr>
      <w:tr w:rsidR="00AA5F21" w:rsidRPr="00654292" w14:paraId="6F383572" w14:textId="77777777">
        <w:tc>
          <w:tcPr>
            <w:tcW w:w="6658" w:type="dxa"/>
            <w:tcBorders>
              <w:top w:val="single" w:sz="4" w:space="0" w:color="auto"/>
              <w:left w:val="single" w:sz="4" w:space="0" w:color="auto"/>
              <w:bottom w:val="single" w:sz="4" w:space="0" w:color="auto"/>
              <w:right w:val="single" w:sz="4" w:space="0" w:color="auto"/>
            </w:tcBorders>
          </w:tcPr>
          <w:p w14:paraId="70E5C4DF" w14:textId="77777777" w:rsidR="00AA5F21" w:rsidRPr="009B2024" w:rsidRDefault="00AA5F21" w:rsidP="00AA5F21">
            <w:pPr>
              <w:widowControl w:val="0"/>
              <w:numPr>
                <w:ilvl w:val="0"/>
                <w:numId w:val="16"/>
              </w:numPr>
              <w:autoSpaceDE w:val="0"/>
              <w:autoSpaceDN w:val="0"/>
              <w:adjustRightInd w:val="0"/>
              <w:ind w:left="447" w:hanging="425"/>
              <w:contextualSpacing/>
              <w:jc w:val="both"/>
              <w:rPr>
                <w:rFonts w:eastAsia="MS Mincho" w:cs="Arial"/>
                <w:color w:val="000000"/>
                <w:sz w:val="20"/>
                <w:szCs w:val="20"/>
                <w:lang w:eastAsia="ja-JP"/>
              </w:rPr>
            </w:pPr>
            <w:r w:rsidRPr="009B2024">
              <w:rPr>
                <w:rFonts w:eastAsia="MS Mincho" w:cs="Arial"/>
                <w:color w:val="000000"/>
                <w:sz w:val="20"/>
                <w:szCs w:val="20"/>
                <w:lang w:eastAsia="ja-JP"/>
              </w:rPr>
              <w:t xml:space="preserve">Proposals for Concerted Actions can be submitted to the </w:t>
            </w:r>
            <w:r w:rsidRPr="009B2024">
              <w:rPr>
                <w:rFonts w:eastAsia="MS Mincho" w:cs="Arial"/>
                <w:strike/>
                <w:color w:val="000000"/>
                <w:sz w:val="20"/>
                <w:szCs w:val="20"/>
                <w:lang w:eastAsia="ja-JP"/>
              </w:rPr>
              <w:t xml:space="preserve">Scientific Council </w:t>
            </w:r>
            <w:r w:rsidRPr="009B2024">
              <w:rPr>
                <w:rFonts w:eastAsia="MS Mincho" w:cs="Arial"/>
                <w:color w:val="000000"/>
                <w:sz w:val="20"/>
                <w:szCs w:val="20"/>
                <w:u w:val="single"/>
                <w:lang w:eastAsia="ja-JP"/>
              </w:rPr>
              <w:t>Conference of the Parties</w:t>
            </w:r>
            <w:r w:rsidRPr="009B2024">
              <w:rPr>
                <w:rFonts w:eastAsia="MS Mincho" w:cs="Arial"/>
                <w:color w:val="000000"/>
                <w:sz w:val="20"/>
                <w:szCs w:val="20"/>
                <w:lang w:eastAsia="ja-JP"/>
              </w:rPr>
              <w:t xml:space="preserve"> by Parties, </w:t>
            </w:r>
            <w:r w:rsidRPr="009B2024">
              <w:rPr>
                <w:rFonts w:eastAsia="MS Mincho" w:cs="Arial"/>
                <w:color w:val="000000"/>
                <w:sz w:val="20"/>
                <w:szCs w:val="20"/>
                <w:u w:val="single"/>
                <w:lang w:eastAsia="ja-JP"/>
              </w:rPr>
              <w:t xml:space="preserve">and </w:t>
            </w:r>
            <w:r w:rsidRPr="009B2024">
              <w:rPr>
                <w:rFonts w:eastAsia="MS Mincho" w:cs="Arial"/>
                <w:strike/>
                <w:color w:val="000000"/>
                <w:sz w:val="20"/>
                <w:szCs w:val="20"/>
                <w:lang w:eastAsia="ja-JP"/>
              </w:rPr>
              <w:t>the Secretariat or</w:t>
            </w:r>
            <w:r w:rsidRPr="009B2024">
              <w:rPr>
                <w:rFonts w:eastAsia="MS Mincho" w:cs="Arial"/>
                <w:color w:val="000000"/>
                <w:sz w:val="20"/>
                <w:szCs w:val="20"/>
                <w:lang w:eastAsia="ja-JP"/>
              </w:rPr>
              <w:t xml:space="preserve"> other relevant stakeholders </w:t>
            </w:r>
            <w:r w:rsidRPr="009B2024">
              <w:rPr>
                <w:rFonts w:eastAsia="MS Mincho" w:cs="Arial"/>
                <w:color w:val="000000"/>
                <w:sz w:val="20"/>
                <w:szCs w:val="20"/>
                <w:u w:val="single"/>
                <w:lang w:eastAsia="ja-JP"/>
              </w:rPr>
              <w:t>by the same deadline applicable to listing proposals.</w:t>
            </w:r>
            <w:r w:rsidRPr="009B2024">
              <w:rPr>
                <w:rFonts w:eastAsia="MS Mincho" w:cs="Arial"/>
                <w:color w:val="000000"/>
                <w:sz w:val="20"/>
                <w:szCs w:val="20"/>
                <w:lang w:eastAsia="ja-JP"/>
              </w:rPr>
              <w:t xml:space="preserve"> </w:t>
            </w:r>
          </w:p>
          <w:p w14:paraId="39BE9A45" w14:textId="77777777" w:rsidR="00AA5F21" w:rsidRPr="009B2024" w:rsidRDefault="00AA5F21">
            <w:pPr>
              <w:spacing w:before="40" w:afterLines="40" w:after="96"/>
              <w:jc w:val="both"/>
              <w:rPr>
                <w:rFonts w:eastAsia="MS Mincho" w:cs="Arial"/>
                <w:color w:val="000000"/>
                <w:sz w:val="20"/>
                <w:szCs w:val="20"/>
                <w:u w:val="single"/>
                <w:lang w:val="en-GB" w:eastAsia="ja-JP"/>
              </w:rPr>
            </w:pPr>
          </w:p>
        </w:tc>
        <w:tc>
          <w:tcPr>
            <w:tcW w:w="2750" w:type="dxa"/>
            <w:tcBorders>
              <w:top w:val="single" w:sz="4" w:space="0" w:color="auto"/>
              <w:left w:val="single" w:sz="4" w:space="0" w:color="auto"/>
              <w:bottom w:val="single" w:sz="4" w:space="0" w:color="auto"/>
              <w:right w:val="single" w:sz="4" w:space="0" w:color="auto"/>
            </w:tcBorders>
            <w:hideMark/>
          </w:tcPr>
          <w:p w14:paraId="60311B43"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56EFBD25" w14:textId="52570632" w:rsidR="00AA5F21"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The proposed amendment reflects the current practice that proposals for new Concerted Actions are submitted as pre-session documents to the meetings of the COP following the timelines provided by the Convention for listing proposals</w:t>
            </w:r>
            <w:r>
              <w:rPr>
                <w:rFonts w:eastAsia="MS Mincho" w:cs="Arial"/>
                <w:color w:val="000000"/>
                <w:sz w:val="20"/>
                <w:szCs w:val="20"/>
                <w:lang w:val="en-GB" w:eastAsia="ja-JP"/>
              </w:rPr>
              <w:t>.</w:t>
            </w:r>
          </w:p>
          <w:p w14:paraId="46380C2F"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654292" w14:paraId="65DE5EB4" w14:textId="77777777">
        <w:tc>
          <w:tcPr>
            <w:tcW w:w="6658" w:type="dxa"/>
            <w:tcBorders>
              <w:top w:val="single" w:sz="4" w:space="0" w:color="auto"/>
              <w:left w:val="single" w:sz="4" w:space="0" w:color="auto"/>
              <w:bottom w:val="single" w:sz="4" w:space="0" w:color="auto"/>
              <w:right w:val="single" w:sz="4" w:space="0" w:color="auto"/>
            </w:tcBorders>
            <w:hideMark/>
          </w:tcPr>
          <w:p w14:paraId="5A675677" w14:textId="77777777" w:rsidR="00AA5F21" w:rsidRPr="009B2024" w:rsidRDefault="00AA5F21" w:rsidP="00AA5F21">
            <w:pPr>
              <w:pStyle w:val="ListParagraph"/>
              <w:widowControl w:val="0"/>
              <w:numPr>
                <w:ilvl w:val="0"/>
                <w:numId w:val="16"/>
              </w:numPr>
              <w:autoSpaceDE w:val="0"/>
              <w:autoSpaceDN w:val="0"/>
              <w:adjustRightInd w:val="0"/>
              <w:snapToGrid w:val="0"/>
              <w:spacing w:before="40" w:afterLines="40" w:after="96"/>
              <w:ind w:left="447" w:hanging="425"/>
              <w:jc w:val="both"/>
              <w:rPr>
                <w:rFonts w:eastAsia="MS Mincho" w:cs="Arial"/>
                <w:strike/>
                <w:color w:val="000000"/>
                <w:sz w:val="20"/>
                <w:lang w:eastAsia="ja-JP"/>
              </w:rPr>
            </w:pPr>
            <w:r w:rsidRPr="009B2024">
              <w:rPr>
                <w:rFonts w:eastAsia="MS Mincho" w:cs="Arial"/>
                <w:strike/>
                <w:color w:val="000000"/>
                <w:sz w:val="20"/>
                <w:lang w:eastAsia="ja-JP"/>
              </w:rPr>
              <w:t xml:space="preserve">The Scientific Council itself can also propose species for Concerted Actions. </w:t>
            </w:r>
          </w:p>
        </w:tc>
        <w:tc>
          <w:tcPr>
            <w:tcW w:w="2750" w:type="dxa"/>
            <w:tcBorders>
              <w:top w:val="single" w:sz="4" w:space="0" w:color="auto"/>
              <w:left w:val="single" w:sz="4" w:space="0" w:color="auto"/>
              <w:bottom w:val="single" w:sz="4" w:space="0" w:color="auto"/>
              <w:right w:val="single" w:sz="4" w:space="0" w:color="auto"/>
            </w:tcBorders>
            <w:hideMark/>
          </w:tcPr>
          <w:p w14:paraId="496CFD67"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Proposed to be deleted.</w:t>
            </w:r>
          </w:p>
          <w:p w14:paraId="75424104"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 xml:space="preserve">The current text reflects the practice of limiting the designation to species. </w:t>
            </w:r>
          </w:p>
          <w:p w14:paraId="09C5262D" w14:textId="6F958E8B" w:rsidR="00AA5F21"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Should it be considered desirable that the ScC retain the possibility to submit fully developed proposals for Concerted Actions, responsibilities should be clarified in term</w:t>
            </w:r>
            <w:r w:rsidR="00E871C2">
              <w:rPr>
                <w:rFonts w:eastAsia="MS Mincho" w:cs="Arial"/>
                <w:color w:val="000000"/>
                <w:sz w:val="20"/>
                <w:szCs w:val="20"/>
                <w:lang w:val="en-GB" w:eastAsia="ja-JP"/>
              </w:rPr>
              <w:t>s</w:t>
            </w:r>
            <w:r w:rsidRPr="009B2024">
              <w:rPr>
                <w:rFonts w:eastAsia="MS Mincho" w:cs="Arial"/>
                <w:color w:val="000000"/>
                <w:sz w:val="20"/>
                <w:szCs w:val="20"/>
                <w:lang w:val="en-GB" w:eastAsia="ja-JP"/>
              </w:rPr>
              <w:t xml:space="preserve"> of implementation if the proposal is endorsed by COP</w:t>
            </w:r>
            <w:r>
              <w:rPr>
                <w:rFonts w:eastAsia="MS Mincho" w:cs="Arial"/>
                <w:color w:val="000000"/>
                <w:sz w:val="20"/>
                <w:szCs w:val="20"/>
                <w:lang w:val="en-GB" w:eastAsia="ja-JP"/>
              </w:rPr>
              <w:t>.</w:t>
            </w:r>
          </w:p>
          <w:p w14:paraId="6B56393A"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654292" w14:paraId="368F1A45" w14:textId="77777777">
        <w:tc>
          <w:tcPr>
            <w:tcW w:w="6658" w:type="dxa"/>
            <w:tcBorders>
              <w:top w:val="single" w:sz="4" w:space="0" w:color="auto"/>
              <w:left w:val="single" w:sz="4" w:space="0" w:color="auto"/>
              <w:bottom w:val="single" w:sz="4" w:space="0" w:color="auto"/>
              <w:right w:val="single" w:sz="4" w:space="0" w:color="auto"/>
            </w:tcBorders>
            <w:hideMark/>
          </w:tcPr>
          <w:p w14:paraId="1EE40A51" w14:textId="77777777" w:rsidR="00AA5F21" w:rsidRPr="009B2024" w:rsidRDefault="00AA5F21" w:rsidP="00AA5F21">
            <w:pPr>
              <w:pStyle w:val="ListParagraph"/>
              <w:widowControl w:val="0"/>
              <w:numPr>
                <w:ilvl w:val="0"/>
                <w:numId w:val="16"/>
              </w:numPr>
              <w:autoSpaceDE w:val="0"/>
              <w:autoSpaceDN w:val="0"/>
              <w:adjustRightInd w:val="0"/>
              <w:snapToGrid w:val="0"/>
              <w:spacing w:before="40" w:afterLines="40" w:after="96"/>
              <w:ind w:left="447" w:hanging="425"/>
              <w:jc w:val="both"/>
              <w:rPr>
                <w:rFonts w:eastAsia="MS Mincho" w:cs="Arial"/>
                <w:color w:val="000000"/>
                <w:sz w:val="20"/>
                <w:lang w:eastAsia="ja-JP"/>
              </w:rPr>
            </w:pPr>
            <w:r w:rsidRPr="009B2024">
              <w:rPr>
                <w:rFonts w:eastAsia="MS Mincho" w:cs="Arial"/>
                <w:color w:val="000000"/>
                <w:sz w:val="20"/>
                <w:lang w:eastAsia="ja-JP"/>
              </w:rPr>
              <w:t xml:space="preserve">Proposals for Concerted Actions may address a single species, lower taxon or population, or a group of taxa with needs in common. The target animals in each case should be clearly defined, including by </w:t>
            </w:r>
            <w:r w:rsidRPr="009B2024">
              <w:rPr>
                <w:rFonts w:eastAsia="MS Mincho" w:cs="Arial"/>
                <w:color w:val="000000"/>
                <w:sz w:val="20"/>
                <w:u w:val="single"/>
                <w:lang w:eastAsia="ja-JP"/>
              </w:rPr>
              <w:t>listing their names (</w:t>
            </w:r>
            <w:r>
              <w:rPr>
                <w:rFonts w:eastAsia="MS Mincho" w:cs="Arial"/>
                <w:color w:val="000000"/>
                <w:sz w:val="20"/>
                <w:u w:val="single"/>
                <w:lang w:eastAsia="ja-JP"/>
              </w:rPr>
              <w:t>s</w:t>
            </w:r>
            <w:r w:rsidRPr="009B2024">
              <w:rPr>
                <w:rFonts w:eastAsia="MS Mincho" w:cs="Arial"/>
                <w:color w:val="000000"/>
                <w:sz w:val="20"/>
                <w:u w:val="single"/>
                <w:lang w:eastAsia="ja-JP"/>
              </w:rPr>
              <w:t>cientific name plus common names in each of the three languages of the Convention) and by</w:t>
            </w:r>
            <w:r w:rsidRPr="009B2024">
              <w:rPr>
                <w:rFonts w:eastAsia="MS Mincho" w:cs="Arial"/>
                <w:color w:val="000000"/>
                <w:sz w:val="20"/>
                <w:lang w:eastAsia="ja-JP"/>
              </w:rPr>
              <w:t xml:space="preserve"> reference to their status in terms of the CMS Appendices and the geographical range(s) concerned.</w:t>
            </w:r>
          </w:p>
        </w:tc>
        <w:tc>
          <w:tcPr>
            <w:tcW w:w="2750" w:type="dxa"/>
            <w:tcBorders>
              <w:top w:val="single" w:sz="4" w:space="0" w:color="auto"/>
              <w:left w:val="single" w:sz="4" w:space="0" w:color="auto"/>
              <w:bottom w:val="single" w:sz="4" w:space="0" w:color="auto"/>
              <w:right w:val="single" w:sz="4" w:space="0" w:color="auto"/>
            </w:tcBorders>
            <w:hideMark/>
          </w:tcPr>
          <w:p w14:paraId="2D6C809F" w14:textId="77777777" w:rsidR="00AA5F21" w:rsidRPr="009B2024" w:rsidRDefault="00AA5F21">
            <w:pPr>
              <w:tabs>
                <w:tab w:val="left" w:pos="1570"/>
              </w:tabs>
              <w:spacing w:before="40" w:afterLines="40" w:after="96"/>
              <w:rPr>
                <w:rFonts w:eastAsia="MS Mincho" w:cs="Arial"/>
                <w:color w:val="000000"/>
                <w:sz w:val="20"/>
                <w:szCs w:val="20"/>
                <w:u w:val="single"/>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tc>
      </w:tr>
      <w:tr w:rsidR="00AA5F21" w:rsidRPr="00654292" w14:paraId="3D9E9B4B" w14:textId="77777777">
        <w:trPr>
          <w:cantSplit/>
        </w:trPr>
        <w:tc>
          <w:tcPr>
            <w:tcW w:w="6658" w:type="dxa"/>
            <w:tcBorders>
              <w:top w:val="single" w:sz="4" w:space="0" w:color="auto"/>
              <w:left w:val="single" w:sz="4" w:space="0" w:color="auto"/>
              <w:bottom w:val="single" w:sz="4" w:space="0" w:color="auto"/>
              <w:right w:val="single" w:sz="4" w:space="0" w:color="auto"/>
            </w:tcBorders>
            <w:hideMark/>
          </w:tcPr>
          <w:p w14:paraId="2AEF9FFC" w14:textId="77777777" w:rsidR="00AA5F21" w:rsidRPr="009B2024" w:rsidRDefault="00AA5F21" w:rsidP="00AA5F21">
            <w:pPr>
              <w:pStyle w:val="ListParagraph"/>
              <w:widowControl w:val="0"/>
              <w:numPr>
                <w:ilvl w:val="0"/>
                <w:numId w:val="16"/>
              </w:numPr>
              <w:autoSpaceDE w:val="0"/>
              <w:autoSpaceDN w:val="0"/>
              <w:adjustRightInd w:val="0"/>
              <w:snapToGrid w:val="0"/>
              <w:spacing w:before="40" w:afterLines="40" w:after="96"/>
              <w:ind w:left="447" w:hanging="447"/>
              <w:jc w:val="both"/>
              <w:rPr>
                <w:rFonts w:eastAsia="MS Mincho" w:cs="Arial"/>
                <w:color w:val="000000"/>
                <w:sz w:val="20"/>
                <w:lang w:eastAsia="ja-JP"/>
              </w:rPr>
            </w:pPr>
            <w:r w:rsidRPr="009B2024">
              <w:rPr>
                <w:rFonts w:eastAsia="MS Mincho" w:cs="Arial"/>
                <w:color w:val="000000"/>
                <w:sz w:val="20"/>
                <w:lang w:eastAsia="ja-JP"/>
              </w:rPr>
              <w:t xml:space="preserve">Proposals for Concerted Actions should be submitted using the template provided in Annex 2 to this Resolution. </w:t>
            </w:r>
          </w:p>
        </w:tc>
        <w:tc>
          <w:tcPr>
            <w:tcW w:w="2750" w:type="dxa"/>
            <w:tcBorders>
              <w:top w:val="single" w:sz="4" w:space="0" w:color="auto"/>
              <w:left w:val="single" w:sz="4" w:space="0" w:color="auto"/>
              <w:bottom w:val="single" w:sz="4" w:space="0" w:color="auto"/>
              <w:right w:val="single" w:sz="4" w:space="0" w:color="auto"/>
            </w:tcBorders>
            <w:hideMark/>
          </w:tcPr>
          <w:p w14:paraId="45D954FF" w14:textId="77777777" w:rsidR="00AA5F21" w:rsidRPr="009B2024" w:rsidRDefault="00AA5F21">
            <w:pPr>
              <w:tabs>
                <w:tab w:val="left" w:pos="1570"/>
              </w:tabs>
              <w:spacing w:before="40" w:afterLines="40" w:after="96"/>
              <w:rPr>
                <w:rFonts w:eastAsia="MS Mincho" w:cs="Arial"/>
                <w:color w:val="000000"/>
                <w:sz w:val="20"/>
                <w:szCs w:val="20"/>
                <w:lang w:val="en-GB" w:eastAsia="ja-JP"/>
              </w:rPr>
            </w:pPr>
            <w:r w:rsidRPr="009B2024">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54292" w14:paraId="53F52AE1" w14:textId="77777777">
        <w:tc>
          <w:tcPr>
            <w:tcW w:w="6658" w:type="dxa"/>
            <w:tcBorders>
              <w:top w:val="single" w:sz="4" w:space="0" w:color="auto"/>
              <w:left w:val="single" w:sz="4" w:space="0" w:color="auto"/>
              <w:bottom w:val="single" w:sz="4" w:space="0" w:color="auto"/>
              <w:right w:val="single" w:sz="4" w:space="0" w:color="auto"/>
            </w:tcBorders>
            <w:hideMark/>
          </w:tcPr>
          <w:p w14:paraId="08B8723A" w14:textId="77777777" w:rsidR="00AA5F21" w:rsidRPr="00DE689F" w:rsidRDefault="00AA5F21" w:rsidP="00AA5F21">
            <w:pPr>
              <w:pStyle w:val="ListParagraph"/>
              <w:widowControl w:val="0"/>
              <w:numPr>
                <w:ilvl w:val="0"/>
                <w:numId w:val="16"/>
              </w:numPr>
              <w:autoSpaceDE w:val="0"/>
              <w:autoSpaceDN w:val="0"/>
              <w:adjustRightInd w:val="0"/>
              <w:snapToGrid w:val="0"/>
              <w:spacing w:before="40" w:afterLines="40" w:after="96"/>
              <w:ind w:left="447" w:hanging="425"/>
              <w:jc w:val="both"/>
              <w:rPr>
                <w:rFonts w:eastAsia="MS Mincho" w:cs="Arial"/>
                <w:strike/>
                <w:color w:val="000000"/>
                <w:sz w:val="20"/>
                <w:lang w:eastAsia="ja-JP"/>
              </w:rPr>
            </w:pPr>
            <w:r w:rsidRPr="00DE689F">
              <w:rPr>
                <w:rFonts w:cs="Arial"/>
                <w:strike/>
                <w:sz w:val="20"/>
              </w:rPr>
              <w:t>Proposals for Concerted Actions should be submitted to the Scientific Council according to the provisions for the submission of documents to meetings of the Scientific Council or its Sessional Committee as defined by its Rules of Procedure.</w:t>
            </w:r>
          </w:p>
        </w:tc>
        <w:tc>
          <w:tcPr>
            <w:tcW w:w="2750" w:type="dxa"/>
            <w:tcBorders>
              <w:top w:val="single" w:sz="4" w:space="0" w:color="auto"/>
              <w:left w:val="single" w:sz="4" w:space="0" w:color="auto"/>
              <w:bottom w:val="single" w:sz="4" w:space="0" w:color="auto"/>
              <w:right w:val="single" w:sz="4" w:space="0" w:color="auto"/>
            </w:tcBorders>
            <w:hideMark/>
          </w:tcPr>
          <w:p w14:paraId="2702D6B7"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Delete</w:t>
            </w:r>
            <w:r>
              <w:rPr>
                <w:rFonts w:eastAsia="MS Mincho" w:cs="Arial"/>
                <w:color w:val="000000"/>
                <w:sz w:val="20"/>
                <w:szCs w:val="20"/>
                <w:lang w:val="en-GB" w:eastAsia="ja-JP"/>
              </w:rPr>
              <w:t>.</w:t>
            </w:r>
          </w:p>
          <w:p w14:paraId="32F3F470"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roofErr w:type="gramStart"/>
            <w:r w:rsidRPr="009B2024">
              <w:rPr>
                <w:rFonts w:eastAsia="MS Mincho" w:cs="Arial"/>
                <w:color w:val="000000"/>
                <w:sz w:val="20"/>
                <w:szCs w:val="20"/>
                <w:lang w:val="en-GB" w:eastAsia="ja-JP"/>
              </w:rPr>
              <w:t>As a consequence of</w:t>
            </w:r>
            <w:proofErr w:type="gramEnd"/>
            <w:r w:rsidRPr="009B2024">
              <w:rPr>
                <w:rFonts w:eastAsia="MS Mincho" w:cs="Arial"/>
                <w:color w:val="000000"/>
                <w:sz w:val="20"/>
                <w:szCs w:val="20"/>
                <w:lang w:val="en-GB" w:eastAsia="ja-JP"/>
              </w:rPr>
              <w:t xml:space="preserve"> the modification of paragraph 1, this paragraph now duplicates paragraph 1, and introduces reference to a different timeline</w:t>
            </w:r>
            <w:r>
              <w:rPr>
                <w:rFonts w:eastAsia="MS Mincho" w:cs="Arial"/>
                <w:color w:val="000000"/>
                <w:sz w:val="20"/>
                <w:szCs w:val="20"/>
                <w:lang w:val="en-GB" w:eastAsia="ja-JP"/>
              </w:rPr>
              <w:t>.</w:t>
            </w:r>
          </w:p>
        </w:tc>
      </w:tr>
      <w:tr w:rsidR="007F146F" w:rsidRPr="007F146F" w14:paraId="6E84382B" w14:textId="77777777">
        <w:trPr>
          <w:ins w:id="3" w:author="Melanie Virtue" w:date="2023-07-20T19:20:00Z"/>
        </w:trPr>
        <w:tc>
          <w:tcPr>
            <w:tcW w:w="6658" w:type="dxa"/>
            <w:tcBorders>
              <w:top w:val="single" w:sz="4" w:space="0" w:color="auto"/>
              <w:left w:val="single" w:sz="4" w:space="0" w:color="auto"/>
              <w:bottom w:val="single" w:sz="4" w:space="0" w:color="auto"/>
              <w:right w:val="single" w:sz="4" w:space="0" w:color="auto"/>
            </w:tcBorders>
          </w:tcPr>
          <w:p w14:paraId="2D0E53FF" w14:textId="07140A87" w:rsidR="007F146F" w:rsidRPr="002B380E" w:rsidRDefault="00C63C5C" w:rsidP="00AA5F21">
            <w:pPr>
              <w:pStyle w:val="ListParagraph"/>
              <w:widowControl w:val="0"/>
              <w:numPr>
                <w:ilvl w:val="0"/>
                <w:numId w:val="16"/>
              </w:numPr>
              <w:autoSpaceDE w:val="0"/>
              <w:autoSpaceDN w:val="0"/>
              <w:adjustRightInd w:val="0"/>
              <w:snapToGrid w:val="0"/>
              <w:spacing w:before="40" w:afterLines="40" w:after="96"/>
              <w:ind w:left="447" w:hanging="425"/>
              <w:jc w:val="both"/>
              <w:rPr>
                <w:ins w:id="4" w:author="Melanie Virtue" w:date="2023-07-20T19:20:00Z"/>
                <w:rFonts w:cs="Arial"/>
                <w:sz w:val="20"/>
              </w:rPr>
            </w:pPr>
            <w:ins w:id="5" w:author="Melanie Virtue" w:date="2023-07-20T19:22:00Z">
              <w:r>
                <w:rPr>
                  <w:rFonts w:cs="Arial"/>
                  <w:sz w:val="20"/>
                </w:rPr>
                <w:t xml:space="preserve">Proposals </w:t>
              </w:r>
              <w:r w:rsidR="00784AAB">
                <w:rPr>
                  <w:rFonts w:cs="Arial"/>
                  <w:sz w:val="20"/>
                </w:rPr>
                <w:t xml:space="preserve">seeking to commit other entities, including Range </w:t>
              </w:r>
              <w:r w:rsidR="00784AAB">
                <w:rPr>
                  <w:rFonts w:cs="Arial"/>
                  <w:sz w:val="20"/>
                </w:rPr>
                <w:lastRenderedPageBreak/>
                <w:t xml:space="preserve">States </w:t>
              </w:r>
              <w:r w:rsidR="006D3AF3">
                <w:rPr>
                  <w:rFonts w:cs="Arial"/>
                  <w:sz w:val="20"/>
                </w:rPr>
                <w:t>or the Secretariat</w:t>
              </w:r>
              <w:r w:rsidR="00FD3333">
                <w:rPr>
                  <w:rFonts w:cs="Arial"/>
                  <w:sz w:val="20"/>
                </w:rPr>
                <w:t>,</w:t>
              </w:r>
              <w:r w:rsidR="007E6D02">
                <w:rPr>
                  <w:rFonts w:cs="Arial"/>
                  <w:sz w:val="20"/>
                </w:rPr>
                <w:t xml:space="preserve"> </w:t>
              </w:r>
              <w:r w:rsidR="00C71671">
                <w:rPr>
                  <w:rFonts w:cs="Arial"/>
                  <w:sz w:val="20"/>
                </w:rPr>
                <w:t>to specific</w:t>
              </w:r>
            </w:ins>
            <w:ins w:id="6" w:author="Melanie Virtue" w:date="2023-07-20T19:23:00Z">
              <w:r w:rsidR="00C23F44">
                <w:rPr>
                  <w:rFonts w:cs="Arial"/>
                  <w:sz w:val="20"/>
                </w:rPr>
                <w:t xml:space="preserve"> </w:t>
              </w:r>
            </w:ins>
            <w:ins w:id="7" w:author="Melanie Virtue" w:date="2023-07-20T19:38:00Z">
              <w:r w:rsidR="00511346">
                <w:rPr>
                  <w:rFonts w:cs="Arial"/>
                  <w:sz w:val="20"/>
                </w:rPr>
                <w:t>activities</w:t>
              </w:r>
            </w:ins>
            <w:ins w:id="8" w:author="Melanie Virtue" w:date="2023-07-20T19:23:00Z">
              <w:r w:rsidR="00A03AED">
                <w:rPr>
                  <w:rFonts w:cs="Arial"/>
                  <w:sz w:val="20"/>
                </w:rPr>
                <w:t xml:space="preserve"> should consult with those entities in advance of submission</w:t>
              </w:r>
              <w:r w:rsidR="003D29A9">
                <w:rPr>
                  <w:rFonts w:cs="Arial"/>
                  <w:sz w:val="20"/>
                </w:rPr>
                <w:t xml:space="preserve"> to ensure their agreement with the proposed </w:t>
              </w:r>
              <w:r w:rsidR="000E07E4">
                <w:rPr>
                  <w:rFonts w:cs="Arial"/>
                  <w:sz w:val="20"/>
                </w:rPr>
                <w:t>activities</w:t>
              </w:r>
              <w:r w:rsidR="00A03AED">
                <w:rPr>
                  <w:rFonts w:cs="Arial"/>
                  <w:sz w:val="20"/>
                </w:rPr>
                <w:t>.</w:t>
              </w:r>
            </w:ins>
            <w:ins w:id="9" w:author="Melanie Virtue" w:date="2023-07-20T19:38:00Z">
              <w:r w:rsidR="004B0770">
                <w:rPr>
                  <w:rFonts w:cs="Arial"/>
                  <w:sz w:val="20"/>
                </w:rPr>
                <w:t xml:space="preserve"> </w:t>
              </w:r>
            </w:ins>
            <w:ins w:id="10" w:author="Melanie Virtue" w:date="2023-07-20T19:39:00Z">
              <w:r w:rsidR="00560359">
                <w:rPr>
                  <w:rFonts w:cs="Arial"/>
                  <w:sz w:val="20"/>
                </w:rPr>
                <w:t>Upon request</w:t>
              </w:r>
            </w:ins>
            <w:ins w:id="11" w:author="Melanie Virtue" w:date="2023-07-20T19:40:00Z">
              <w:r w:rsidR="00627AA3">
                <w:rPr>
                  <w:rFonts w:cs="Arial"/>
                  <w:sz w:val="20"/>
                </w:rPr>
                <w:t xml:space="preserve"> by the proponent</w:t>
              </w:r>
            </w:ins>
            <w:ins w:id="12" w:author="Melanie Virtue" w:date="2023-07-20T19:39:00Z">
              <w:r w:rsidR="00560359">
                <w:rPr>
                  <w:rFonts w:cs="Arial"/>
                  <w:sz w:val="20"/>
                </w:rPr>
                <w:t xml:space="preserve">, the Secretariat may </w:t>
              </w:r>
              <w:r w:rsidR="004A3D7F">
                <w:rPr>
                  <w:rFonts w:cs="Arial"/>
                  <w:sz w:val="20"/>
                </w:rPr>
                <w:t xml:space="preserve">assist </w:t>
              </w:r>
            </w:ins>
            <w:ins w:id="13" w:author="Melanie Virtue" w:date="2023-07-20T19:41:00Z">
              <w:r w:rsidR="00F70CC6">
                <w:rPr>
                  <w:rFonts w:cs="Arial"/>
                  <w:sz w:val="20"/>
                </w:rPr>
                <w:t>with</w:t>
              </w:r>
            </w:ins>
            <w:ins w:id="14" w:author="Melanie Virtue" w:date="2023-07-20T19:42:00Z">
              <w:r w:rsidR="0054108E">
                <w:rPr>
                  <w:rFonts w:cs="Arial"/>
                  <w:sz w:val="20"/>
                </w:rPr>
                <w:t xml:space="preserve"> the</w:t>
              </w:r>
            </w:ins>
            <w:ins w:id="15" w:author="Melanie Virtue" w:date="2023-07-20T19:41:00Z">
              <w:r w:rsidR="00894A5F">
                <w:rPr>
                  <w:rFonts w:cs="Arial"/>
                  <w:sz w:val="20"/>
                </w:rPr>
                <w:t xml:space="preserve"> </w:t>
              </w:r>
            </w:ins>
            <w:ins w:id="16" w:author="Melanie Virtue" w:date="2023-07-20T19:39:00Z">
              <w:r w:rsidR="00D84BA1">
                <w:rPr>
                  <w:rFonts w:cs="Arial"/>
                  <w:sz w:val="20"/>
                </w:rPr>
                <w:t>consultation</w:t>
              </w:r>
              <w:r w:rsidR="00CC19C2">
                <w:rPr>
                  <w:rFonts w:cs="Arial"/>
                  <w:sz w:val="20"/>
                </w:rPr>
                <w:t xml:space="preserve">s </w:t>
              </w:r>
              <w:r w:rsidR="006453CE">
                <w:rPr>
                  <w:rFonts w:cs="Arial"/>
                  <w:sz w:val="20"/>
                </w:rPr>
                <w:t>with</w:t>
              </w:r>
            </w:ins>
            <w:ins w:id="17" w:author="Melanie Virtue" w:date="2023-07-20T19:40:00Z">
              <w:r w:rsidR="006453CE">
                <w:rPr>
                  <w:rFonts w:cs="Arial"/>
                  <w:sz w:val="20"/>
                </w:rPr>
                <w:t xml:space="preserve"> Parties.</w:t>
              </w:r>
            </w:ins>
          </w:p>
        </w:tc>
        <w:tc>
          <w:tcPr>
            <w:tcW w:w="2750" w:type="dxa"/>
            <w:tcBorders>
              <w:top w:val="single" w:sz="4" w:space="0" w:color="auto"/>
              <w:left w:val="single" w:sz="4" w:space="0" w:color="auto"/>
              <w:bottom w:val="single" w:sz="4" w:space="0" w:color="auto"/>
              <w:right w:val="single" w:sz="4" w:space="0" w:color="auto"/>
            </w:tcBorders>
          </w:tcPr>
          <w:p w14:paraId="19B92319" w14:textId="0146B2EA" w:rsidR="007F146F" w:rsidRPr="007F146F" w:rsidRDefault="003B79FE">
            <w:pPr>
              <w:tabs>
                <w:tab w:val="left" w:pos="1570"/>
              </w:tabs>
              <w:spacing w:before="40" w:afterLines="40" w:after="96"/>
              <w:jc w:val="both"/>
              <w:rPr>
                <w:ins w:id="18" w:author="Melanie Virtue" w:date="2023-07-20T19:20:00Z"/>
                <w:rFonts w:eastAsia="MS Mincho" w:cs="Arial"/>
                <w:color w:val="000000"/>
                <w:sz w:val="20"/>
                <w:szCs w:val="20"/>
                <w:lang w:val="en-GB" w:eastAsia="ja-JP"/>
              </w:rPr>
            </w:pPr>
            <w:ins w:id="19" w:author="Melanie Virtue" w:date="2023-07-20T19:24:00Z">
              <w:r>
                <w:rPr>
                  <w:rFonts w:eastAsia="MS Mincho" w:cs="Arial"/>
                  <w:color w:val="000000"/>
                  <w:sz w:val="20"/>
                  <w:szCs w:val="20"/>
                  <w:lang w:val="en-GB" w:eastAsia="ja-JP"/>
                </w:rPr>
                <w:lastRenderedPageBreak/>
                <w:t>New text.</w:t>
              </w:r>
            </w:ins>
          </w:p>
        </w:tc>
      </w:tr>
      <w:tr w:rsidR="00AA5F21" w:rsidRPr="00654292" w14:paraId="24B4F638"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7F7ACA6F" w14:textId="578A574A" w:rsidR="00AA5F21" w:rsidRPr="009B2024" w:rsidRDefault="00AA5F21">
            <w:pPr>
              <w:spacing w:before="120" w:after="120"/>
              <w:jc w:val="both"/>
              <w:rPr>
                <w:rFonts w:eastAsia="MS Mincho" w:cs="Arial"/>
                <w:b/>
                <w:sz w:val="20"/>
                <w:szCs w:val="20"/>
                <w:lang w:val="en-GB" w:eastAsia="en-GB"/>
              </w:rPr>
            </w:pPr>
            <w:r w:rsidRPr="009B2024">
              <w:rPr>
                <w:rFonts w:eastAsia="MS Mincho" w:cs="Arial"/>
                <w:b/>
                <w:sz w:val="20"/>
                <w:szCs w:val="20"/>
                <w:lang w:val="en-GB" w:eastAsia="en-GB"/>
              </w:rPr>
              <w:t>Step 2: Assessment of proposal by the Scientific Council/Sessional Committee</w:t>
            </w:r>
          </w:p>
        </w:tc>
      </w:tr>
      <w:tr w:rsidR="00AA5F21" w:rsidRPr="00654292" w14:paraId="774EA26E" w14:textId="77777777">
        <w:tc>
          <w:tcPr>
            <w:tcW w:w="6658" w:type="dxa"/>
            <w:tcBorders>
              <w:top w:val="single" w:sz="4" w:space="0" w:color="auto"/>
              <w:left w:val="single" w:sz="4" w:space="0" w:color="auto"/>
              <w:bottom w:val="single" w:sz="4" w:space="0" w:color="auto"/>
              <w:right w:val="single" w:sz="4" w:space="0" w:color="auto"/>
            </w:tcBorders>
            <w:hideMark/>
          </w:tcPr>
          <w:p w14:paraId="4D56796A" w14:textId="77777777" w:rsidR="00AA5F21" w:rsidRPr="009B2024" w:rsidRDefault="00AA5F21" w:rsidP="00AA5F21">
            <w:pPr>
              <w:pStyle w:val="ListParagraph"/>
              <w:widowControl w:val="0"/>
              <w:numPr>
                <w:ilvl w:val="0"/>
                <w:numId w:val="17"/>
              </w:numPr>
              <w:autoSpaceDE w:val="0"/>
              <w:autoSpaceDN w:val="0"/>
              <w:adjustRightInd w:val="0"/>
              <w:snapToGrid w:val="0"/>
              <w:spacing w:before="40" w:afterLines="40" w:after="96"/>
              <w:ind w:left="447" w:hanging="425"/>
              <w:jc w:val="both"/>
              <w:rPr>
                <w:rFonts w:eastAsia="MS Mincho" w:cs="Arial"/>
                <w:i/>
                <w:color w:val="000000"/>
                <w:sz w:val="20"/>
                <w:lang w:eastAsia="ja-JP"/>
              </w:rPr>
            </w:pPr>
            <w:r w:rsidRPr="009B2024">
              <w:rPr>
                <w:rFonts w:eastAsia="MS Mincho" w:cs="Arial"/>
                <w:strike/>
                <w:sz w:val="20"/>
                <w:lang w:eastAsia="en-GB"/>
              </w:rPr>
              <w:t>Upon receipt of a proposal for Concerted Actions,</w:t>
            </w:r>
            <w:r w:rsidRPr="009B2024">
              <w:rPr>
                <w:rFonts w:eastAsia="MS Mincho" w:cs="Arial"/>
                <w:sz w:val="20"/>
                <w:lang w:eastAsia="en-GB"/>
              </w:rPr>
              <w:t xml:space="preserve"> </w:t>
            </w:r>
            <w:r w:rsidRPr="009B2024">
              <w:rPr>
                <w:rFonts w:eastAsia="MS Mincho" w:cs="Arial"/>
                <w:strike/>
                <w:sz w:val="20"/>
                <w:lang w:eastAsia="en-GB"/>
              </w:rPr>
              <w:t xml:space="preserve">t </w:t>
            </w:r>
            <w:r w:rsidRPr="009B2024">
              <w:rPr>
                <w:rFonts w:eastAsia="MS Mincho" w:cs="Arial"/>
                <w:sz w:val="20"/>
                <w:u w:val="single"/>
                <w:lang w:eastAsia="en-GB"/>
              </w:rPr>
              <w:t>T</w:t>
            </w:r>
            <w:r w:rsidRPr="009B2024">
              <w:rPr>
                <w:rFonts w:eastAsia="MS Mincho" w:cs="Arial"/>
                <w:sz w:val="20"/>
                <w:lang w:eastAsia="en-GB"/>
              </w:rPr>
              <w:t xml:space="preserve">he Scientific Council will assess the merits of the proposals </w:t>
            </w:r>
            <w:r w:rsidRPr="009B2024">
              <w:rPr>
                <w:rFonts w:eastAsia="MS Mincho" w:cs="Arial"/>
                <w:sz w:val="20"/>
                <w:u w:val="single"/>
                <w:lang w:eastAsia="en-GB"/>
              </w:rPr>
              <w:t>for Concerted Actions submitted to the Conference of the Parties pursuant to Step 1 above</w:t>
            </w:r>
            <w:r w:rsidRPr="009B2024">
              <w:rPr>
                <w:rFonts w:eastAsia="MS Mincho" w:cs="Arial"/>
                <w:sz w:val="20"/>
                <w:lang w:eastAsia="en-GB"/>
              </w:rPr>
              <w:t>.</w:t>
            </w:r>
          </w:p>
        </w:tc>
        <w:tc>
          <w:tcPr>
            <w:tcW w:w="2750" w:type="dxa"/>
            <w:tcBorders>
              <w:top w:val="single" w:sz="4" w:space="0" w:color="auto"/>
              <w:left w:val="single" w:sz="4" w:space="0" w:color="auto"/>
              <w:bottom w:val="single" w:sz="4" w:space="0" w:color="auto"/>
              <w:right w:val="single" w:sz="4" w:space="0" w:color="auto"/>
            </w:tcBorders>
            <w:hideMark/>
          </w:tcPr>
          <w:p w14:paraId="097CC4C2"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1294F383"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The proposed amendment reflects the fact that proposals are submitted to the ScC as COP pre-session documents</w:t>
            </w:r>
            <w:r>
              <w:rPr>
                <w:rFonts w:eastAsia="MS Mincho" w:cs="Arial"/>
                <w:color w:val="000000"/>
                <w:sz w:val="20"/>
                <w:szCs w:val="20"/>
                <w:lang w:val="en-GB" w:eastAsia="ja-JP"/>
              </w:rPr>
              <w:t>.</w:t>
            </w:r>
          </w:p>
        </w:tc>
      </w:tr>
      <w:tr w:rsidR="00AA5F21" w:rsidRPr="00654292" w14:paraId="5EB2AA74" w14:textId="77777777">
        <w:tc>
          <w:tcPr>
            <w:tcW w:w="6658" w:type="dxa"/>
            <w:tcBorders>
              <w:top w:val="single" w:sz="4" w:space="0" w:color="auto"/>
              <w:left w:val="single" w:sz="4" w:space="0" w:color="auto"/>
              <w:bottom w:val="single" w:sz="4" w:space="0" w:color="auto"/>
              <w:right w:val="single" w:sz="4" w:space="0" w:color="auto"/>
            </w:tcBorders>
            <w:hideMark/>
          </w:tcPr>
          <w:p w14:paraId="1EBA5EDB" w14:textId="77777777" w:rsidR="00AA5F21" w:rsidRPr="009B2024" w:rsidRDefault="00AA5F21" w:rsidP="00AA5F21">
            <w:pPr>
              <w:pStyle w:val="ListParagraph"/>
              <w:numPr>
                <w:ilvl w:val="0"/>
                <w:numId w:val="17"/>
              </w:numPr>
              <w:snapToGrid w:val="0"/>
              <w:spacing w:before="40" w:afterLines="40" w:after="96"/>
              <w:ind w:left="447" w:hanging="447"/>
              <w:rPr>
                <w:rFonts w:eastAsia="MS Mincho" w:cs="Arial"/>
                <w:sz w:val="20"/>
                <w:lang w:eastAsia="en-GB"/>
              </w:rPr>
            </w:pPr>
            <w:r w:rsidRPr="009B2024">
              <w:rPr>
                <w:rFonts w:eastAsia="MS Mincho" w:cs="Arial"/>
                <w:sz w:val="20"/>
                <w:lang w:eastAsia="en-GB"/>
              </w:rPr>
              <w:t xml:space="preserve">The Scientific Council will assess the merits of each proposal, </w:t>
            </w:r>
            <w:proofErr w:type="gramStart"/>
            <w:r w:rsidRPr="009B2024">
              <w:rPr>
                <w:rFonts w:eastAsia="MS Mincho" w:cs="Arial"/>
                <w:sz w:val="20"/>
                <w:lang w:eastAsia="en-GB"/>
              </w:rPr>
              <w:t>taking into account</w:t>
            </w:r>
            <w:proofErr w:type="gramEnd"/>
            <w:r w:rsidRPr="009B2024">
              <w:rPr>
                <w:rFonts w:eastAsia="MS Mincho" w:cs="Arial"/>
                <w:sz w:val="20"/>
                <w:lang w:eastAsia="en-GB"/>
              </w:rPr>
              <w:t xml:space="preserve"> the following criteria:</w:t>
            </w:r>
          </w:p>
          <w:p w14:paraId="6ED5CC00" w14:textId="7143A831" w:rsidR="00AA5F21" w:rsidRPr="009B2024" w:rsidRDefault="00AA5F21">
            <w:pPr>
              <w:spacing w:before="40" w:after="40"/>
              <w:ind w:left="448"/>
              <w:jc w:val="both"/>
              <w:rPr>
                <w:rFonts w:eastAsia="MS Mincho" w:cs="Arial"/>
                <w:b/>
                <w:color w:val="000000"/>
                <w:sz w:val="20"/>
                <w:szCs w:val="20"/>
                <w:lang w:val="en-GB" w:eastAsia="ja-JP"/>
              </w:rPr>
            </w:pPr>
            <w:r w:rsidRPr="009B2024">
              <w:rPr>
                <w:rFonts w:eastAsia="MS Mincho" w:cs="Arial"/>
                <w:b/>
                <w:color w:val="000000"/>
                <w:sz w:val="20"/>
                <w:szCs w:val="20"/>
                <w:lang w:val="en-GB" w:eastAsia="ja-JP"/>
              </w:rPr>
              <w:t>(i) Conservation priority</w:t>
            </w:r>
          </w:p>
          <w:p w14:paraId="1B00110A" w14:textId="77777777"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t>May relate to the degree of endangerment or unfavourable conservation status as defined under the Convention; the urgency with which a particular kind of action is required; and other priorities expressed in CMS decisions.</w:t>
            </w:r>
          </w:p>
          <w:p w14:paraId="6C9A7BFB" w14:textId="4B9858BC" w:rsidR="00AA5F21" w:rsidRPr="009B2024" w:rsidRDefault="00AA5F21">
            <w:pPr>
              <w:spacing w:before="40" w:after="40"/>
              <w:ind w:left="448"/>
              <w:jc w:val="both"/>
              <w:rPr>
                <w:rFonts w:eastAsia="MS Mincho" w:cs="Arial"/>
                <w:b/>
                <w:color w:val="000000"/>
                <w:sz w:val="20"/>
                <w:szCs w:val="20"/>
                <w:lang w:val="en-GB" w:eastAsia="ja-JP"/>
              </w:rPr>
            </w:pPr>
            <w:r w:rsidRPr="009B2024">
              <w:rPr>
                <w:rFonts w:eastAsia="MS Mincho" w:cs="Arial"/>
                <w:b/>
                <w:color w:val="000000"/>
                <w:sz w:val="20"/>
                <w:szCs w:val="20"/>
                <w:lang w:val="en-GB" w:eastAsia="ja-JP"/>
              </w:rPr>
              <w:t>(ii) Relevance</w:t>
            </w:r>
          </w:p>
          <w:p w14:paraId="7D9333BB" w14:textId="77777777"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t xml:space="preserve">May relate to the degree to which the </w:t>
            </w:r>
            <w:proofErr w:type="gramStart"/>
            <w:r w:rsidRPr="009B2024">
              <w:rPr>
                <w:rFonts w:eastAsia="MS Mincho" w:cs="Arial"/>
                <w:i/>
                <w:color w:val="000000"/>
                <w:sz w:val="20"/>
                <w:szCs w:val="20"/>
                <w:lang w:val="en-GB" w:eastAsia="ja-JP"/>
              </w:rPr>
              <w:t>particular conservation</w:t>
            </w:r>
            <w:proofErr w:type="gramEnd"/>
            <w:r w:rsidRPr="009B2024">
              <w:rPr>
                <w:rFonts w:eastAsia="MS Mincho" w:cs="Arial"/>
                <w:i/>
                <w:color w:val="000000"/>
                <w:sz w:val="20"/>
                <w:szCs w:val="20"/>
                <w:lang w:val="en-GB" w:eastAsia="ja-JP"/>
              </w:rPr>
              <w:t xml:space="preserve"> problem is linked to migration and requires collective multilateral action; and the degree to which the proposed action will fulfil specific CMS mandates.</w:t>
            </w:r>
          </w:p>
          <w:p w14:paraId="13348E56" w14:textId="2E9104BB" w:rsidR="00AA5F21" w:rsidRPr="009B2024" w:rsidRDefault="00AA5F21">
            <w:pPr>
              <w:spacing w:before="40" w:after="40"/>
              <w:ind w:left="448"/>
              <w:jc w:val="both"/>
              <w:rPr>
                <w:rFonts w:eastAsia="MS Mincho" w:cs="Arial"/>
                <w:b/>
                <w:color w:val="000000"/>
                <w:sz w:val="20"/>
                <w:szCs w:val="20"/>
                <w:lang w:val="en-GB" w:eastAsia="ja-JP"/>
              </w:rPr>
            </w:pPr>
            <w:r w:rsidRPr="009B2024">
              <w:rPr>
                <w:rFonts w:eastAsia="MS Mincho" w:cs="Arial"/>
                <w:b/>
                <w:color w:val="000000"/>
                <w:sz w:val="20"/>
                <w:szCs w:val="20"/>
                <w:lang w:val="en-GB" w:eastAsia="ja-JP"/>
              </w:rPr>
              <w:t>(iii) Absence of better remedies</w:t>
            </w:r>
          </w:p>
          <w:p w14:paraId="62454764" w14:textId="0C6F4B02"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t>An options analysis to test whether (and why) a CMS Concerted Action is the best method of meeting the defined conservation need. Alternatives both within and outside the mechanisms of the CMS should be considered</w:t>
            </w:r>
            <w:r w:rsidRPr="009B2024">
              <w:rPr>
                <w:rStyle w:val="FootnoteReference"/>
                <w:rFonts w:eastAsia="MS Mincho" w:cs="Arial"/>
                <w:i/>
                <w:color w:val="000000"/>
                <w:sz w:val="20"/>
                <w:szCs w:val="20"/>
                <w:lang w:val="en-GB" w:eastAsia="ja-JP"/>
              </w:rPr>
              <w:footnoteReference w:customMarkFollows="1" w:id="4"/>
              <w:t>1</w:t>
            </w:r>
            <w:r w:rsidRPr="009B2024">
              <w:rPr>
                <w:rFonts w:eastAsia="MS Mincho" w:cs="Arial"/>
                <w:i/>
                <w:color w:val="000000"/>
                <w:sz w:val="20"/>
                <w:szCs w:val="20"/>
                <w:lang w:val="en-GB" w:eastAsia="ja-JP"/>
              </w:rPr>
              <w:t>.</w:t>
            </w:r>
          </w:p>
          <w:p w14:paraId="16D0B27A" w14:textId="249D53BC" w:rsidR="00AA5F21" w:rsidRPr="009B2024" w:rsidRDefault="00AA5F21">
            <w:pPr>
              <w:spacing w:before="40" w:after="40"/>
              <w:ind w:left="448"/>
              <w:jc w:val="both"/>
              <w:rPr>
                <w:rFonts w:eastAsia="MS Mincho" w:cs="Arial"/>
                <w:b/>
                <w:color w:val="000000"/>
                <w:sz w:val="20"/>
                <w:szCs w:val="20"/>
                <w:lang w:val="en-GB" w:eastAsia="ja-JP"/>
              </w:rPr>
            </w:pPr>
            <w:r w:rsidRPr="009B2024">
              <w:rPr>
                <w:rFonts w:eastAsia="MS Mincho" w:cs="Arial"/>
                <w:b/>
                <w:color w:val="000000"/>
                <w:sz w:val="20"/>
                <w:szCs w:val="20"/>
                <w:lang w:val="en-GB" w:eastAsia="ja-JP"/>
              </w:rPr>
              <w:t>(iv) Readiness and feasibility</w:t>
            </w:r>
          </w:p>
          <w:p w14:paraId="5F5BC26B" w14:textId="77777777"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t>The proposal will need to demonstrate meaningful prospects for funding and leadership, and to address all significant issues of practical feasibility for undertaking the action.</w:t>
            </w:r>
          </w:p>
          <w:p w14:paraId="5E3E6361" w14:textId="42A21C21" w:rsidR="00AA5F21" w:rsidRPr="009B2024" w:rsidRDefault="00AA5F21">
            <w:pPr>
              <w:spacing w:before="40" w:after="40"/>
              <w:ind w:left="448"/>
              <w:jc w:val="both"/>
              <w:rPr>
                <w:rFonts w:eastAsia="MS Mincho" w:cs="Arial"/>
                <w:b/>
                <w:color w:val="000000"/>
                <w:sz w:val="20"/>
                <w:szCs w:val="20"/>
                <w:lang w:val="en-GB" w:eastAsia="ja-JP"/>
              </w:rPr>
            </w:pPr>
            <w:r w:rsidRPr="009B2024">
              <w:rPr>
                <w:rFonts w:eastAsia="MS Mincho" w:cs="Arial"/>
                <w:b/>
                <w:color w:val="000000"/>
                <w:sz w:val="20"/>
                <w:szCs w:val="20"/>
                <w:lang w:val="en-GB" w:eastAsia="ja-JP"/>
              </w:rPr>
              <w:t>(v) Likelihood of success</w:t>
            </w:r>
          </w:p>
          <w:p w14:paraId="1A775848" w14:textId="7629EF2C"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t xml:space="preserve">Feasibility (see previous criterion) only concerns whether an action is likely to be implementable. Criterion (v) seeks in addition to assess whether implementation is likely to lead to the intended outcome. Risk factors to consider </w:t>
            </w:r>
            <w:proofErr w:type="gramStart"/>
            <w:r w:rsidRPr="009B2024">
              <w:rPr>
                <w:rFonts w:eastAsia="MS Mincho" w:cs="Arial"/>
                <w:i/>
                <w:color w:val="000000"/>
                <w:sz w:val="20"/>
                <w:szCs w:val="20"/>
                <w:lang w:val="en-GB" w:eastAsia="ja-JP"/>
              </w:rPr>
              <w:t>include:</w:t>
            </w:r>
            <w:proofErr w:type="gramEnd"/>
            <w:r w:rsidRPr="009B2024">
              <w:rPr>
                <w:rFonts w:eastAsia="MS Mincho" w:cs="Arial"/>
                <w:i/>
                <w:color w:val="000000"/>
                <w:sz w:val="20"/>
                <w:szCs w:val="20"/>
                <w:lang w:val="en-GB" w:eastAsia="ja-JP"/>
              </w:rPr>
              <w:t xml:space="preserve"> uncertainty about the ecological effects; weakness in the underpinning science; lack of a “legacy mechanism” by which results can be sustained; and activities by others that may undermine or negate the results of the action.</w:t>
            </w:r>
          </w:p>
          <w:p w14:paraId="6F82860A" w14:textId="41C95742" w:rsidR="00AA5F21" w:rsidRPr="009B2024" w:rsidRDefault="00AA5F21">
            <w:pPr>
              <w:spacing w:before="40" w:after="40"/>
              <w:ind w:left="448"/>
              <w:rPr>
                <w:rFonts w:eastAsia="MS Mincho" w:cs="Arial"/>
                <w:b/>
                <w:color w:val="000000"/>
                <w:sz w:val="20"/>
                <w:szCs w:val="20"/>
                <w:lang w:val="en-GB" w:eastAsia="ja-JP"/>
              </w:rPr>
            </w:pPr>
            <w:r w:rsidRPr="009B2024">
              <w:rPr>
                <w:rFonts w:eastAsia="MS Mincho" w:cs="Arial"/>
                <w:b/>
                <w:color w:val="000000"/>
                <w:sz w:val="20"/>
                <w:szCs w:val="20"/>
                <w:lang w:val="en-GB" w:eastAsia="ja-JP"/>
              </w:rPr>
              <w:t>(vi) Magnitude of likely impact</w:t>
            </w:r>
          </w:p>
          <w:p w14:paraId="7D5D1D33" w14:textId="77777777"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t>Proposals that are equal in other respects might be prioritized according to the number of species, number of countries or extent of area that will benefit in each case; the scope for catalytic or “multiplier” effects, contribution to synergies or potential for acting as “flagship” cases for broadening outreach.</w:t>
            </w:r>
          </w:p>
          <w:p w14:paraId="78361932" w14:textId="64254495" w:rsidR="00AA5F21" w:rsidRPr="009B2024" w:rsidRDefault="00AA5F21">
            <w:pPr>
              <w:spacing w:before="40" w:after="40"/>
              <w:ind w:left="448"/>
              <w:jc w:val="both"/>
              <w:rPr>
                <w:rFonts w:eastAsia="MS Mincho" w:cs="Arial"/>
                <w:b/>
                <w:color w:val="000000"/>
                <w:sz w:val="20"/>
                <w:szCs w:val="20"/>
                <w:lang w:val="en-GB" w:eastAsia="ja-JP"/>
              </w:rPr>
            </w:pPr>
            <w:r w:rsidRPr="009B2024">
              <w:rPr>
                <w:rFonts w:eastAsia="MS Mincho" w:cs="Arial"/>
                <w:b/>
                <w:color w:val="000000"/>
                <w:sz w:val="20"/>
                <w:szCs w:val="20"/>
                <w:lang w:val="en-GB" w:eastAsia="ja-JP"/>
              </w:rPr>
              <w:t>(vii) Cost-effectiveness</w:t>
            </w:r>
          </w:p>
          <w:p w14:paraId="4E71941D" w14:textId="77777777" w:rsidR="00AA5F21" w:rsidRPr="009B2024" w:rsidRDefault="00AA5F21">
            <w:pPr>
              <w:spacing w:before="40" w:after="40"/>
              <w:ind w:left="448"/>
              <w:jc w:val="both"/>
              <w:rPr>
                <w:rFonts w:eastAsia="MS Mincho" w:cs="Arial"/>
                <w:i/>
                <w:color w:val="000000"/>
                <w:sz w:val="20"/>
                <w:szCs w:val="20"/>
                <w:lang w:val="en-GB" w:eastAsia="ja-JP"/>
              </w:rPr>
            </w:pPr>
            <w:r w:rsidRPr="009B2024">
              <w:rPr>
                <w:rFonts w:eastAsia="MS Mincho" w:cs="Arial"/>
                <w:i/>
                <w:color w:val="000000"/>
                <w:sz w:val="20"/>
                <w:szCs w:val="20"/>
                <w:lang w:val="en-GB" w:eastAsia="ja-JP"/>
              </w:rPr>
              <w:lastRenderedPageBreak/>
              <w:t xml:space="preserve">Proposals should specify the resources they </w:t>
            </w:r>
            <w:proofErr w:type="gramStart"/>
            <w:r w:rsidRPr="009B2024">
              <w:rPr>
                <w:rFonts w:eastAsia="MS Mincho" w:cs="Arial"/>
                <w:i/>
                <w:color w:val="000000"/>
                <w:sz w:val="20"/>
                <w:szCs w:val="20"/>
                <w:lang w:val="en-GB" w:eastAsia="ja-JP"/>
              </w:rPr>
              <w:t>require, but</w:t>
            </w:r>
            <w:proofErr w:type="gramEnd"/>
            <w:r w:rsidRPr="009B2024">
              <w:rPr>
                <w:rFonts w:eastAsia="MS Mincho" w:cs="Arial"/>
                <w:i/>
                <w:color w:val="000000"/>
                <w:sz w:val="20"/>
                <w:szCs w:val="20"/>
                <w:lang w:val="en-GB" w:eastAsia="ja-JP"/>
              </w:rPr>
              <w:t xml:space="preserve"> should also relate these to the scale of impact expected, so that cost-effectiveness can be judged.</w:t>
            </w:r>
          </w:p>
        </w:tc>
        <w:tc>
          <w:tcPr>
            <w:tcW w:w="2750" w:type="dxa"/>
            <w:tcBorders>
              <w:top w:val="single" w:sz="4" w:space="0" w:color="auto"/>
              <w:left w:val="single" w:sz="4" w:space="0" w:color="auto"/>
              <w:bottom w:val="single" w:sz="4" w:space="0" w:color="auto"/>
              <w:right w:val="single" w:sz="4" w:space="0" w:color="auto"/>
            </w:tcBorders>
            <w:hideMark/>
          </w:tcPr>
          <w:p w14:paraId="764C0D99" w14:textId="77777777" w:rsidR="00AA5F21" w:rsidRPr="009B2024" w:rsidRDefault="00AA5F21">
            <w:pPr>
              <w:tabs>
                <w:tab w:val="left" w:pos="1570"/>
              </w:tabs>
              <w:spacing w:before="40" w:afterLines="40" w:after="96"/>
              <w:rPr>
                <w:rFonts w:eastAsia="MS Mincho" w:cs="Arial"/>
                <w:color w:val="000000"/>
                <w:sz w:val="20"/>
                <w:szCs w:val="20"/>
                <w:lang w:val="en-GB" w:eastAsia="ja-JP"/>
              </w:rPr>
            </w:pPr>
            <w:r w:rsidRPr="009B2024">
              <w:rPr>
                <w:rFonts w:eastAsia="MS Mincho" w:cs="Arial"/>
                <w:color w:val="000000"/>
                <w:sz w:val="20"/>
                <w:szCs w:val="20"/>
                <w:lang w:val="en-GB" w:eastAsia="ja-JP"/>
              </w:rPr>
              <w:lastRenderedPageBreak/>
              <w:t>Retain</w:t>
            </w:r>
            <w:r>
              <w:rPr>
                <w:rFonts w:eastAsia="MS Mincho" w:cs="Arial"/>
                <w:color w:val="000000"/>
                <w:sz w:val="20"/>
                <w:szCs w:val="20"/>
                <w:lang w:val="en-GB" w:eastAsia="ja-JP"/>
              </w:rPr>
              <w:t>.</w:t>
            </w:r>
          </w:p>
        </w:tc>
      </w:tr>
      <w:tr w:rsidR="00AA5F21" w:rsidRPr="00654292" w14:paraId="473DDF76" w14:textId="77777777">
        <w:tc>
          <w:tcPr>
            <w:tcW w:w="6658" w:type="dxa"/>
            <w:tcBorders>
              <w:top w:val="single" w:sz="4" w:space="0" w:color="auto"/>
              <w:left w:val="single" w:sz="4" w:space="0" w:color="auto"/>
              <w:bottom w:val="single" w:sz="4" w:space="0" w:color="auto"/>
              <w:right w:val="single" w:sz="4" w:space="0" w:color="auto"/>
            </w:tcBorders>
            <w:hideMark/>
          </w:tcPr>
          <w:p w14:paraId="0742185C" w14:textId="77777777" w:rsidR="00AA5F21" w:rsidRPr="009B2024" w:rsidRDefault="00AA5F21" w:rsidP="00AA5F21">
            <w:pPr>
              <w:pStyle w:val="ListParagraph"/>
              <w:numPr>
                <w:ilvl w:val="0"/>
                <w:numId w:val="17"/>
              </w:numPr>
              <w:snapToGrid w:val="0"/>
              <w:spacing w:before="40" w:afterLines="40" w:after="96"/>
              <w:ind w:left="447" w:hanging="447"/>
              <w:jc w:val="both"/>
              <w:rPr>
                <w:rFonts w:eastAsia="MS Mincho" w:cs="Arial"/>
                <w:sz w:val="20"/>
                <w:lang w:eastAsia="en-GB"/>
              </w:rPr>
            </w:pPr>
            <w:r w:rsidRPr="009B2024">
              <w:rPr>
                <w:rFonts w:eastAsia="MS Mincho" w:cs="Arial"/>
                <w:sz w:val="20"/>
                <w:lang w:eastAsia="en-GB"/>
              </w:rPr>
              <w:t xml:space="preserve">If the Scientific Council considers it beneficial, it may recommend extending or reducing the number of species covered by the proposal or </w:t>
            </w:r>
            <w:r w:rsidRPr="009B2024">
              <w:rPr>
                <w:rFonts w:eastAsia="MS Mincho" w:cs="Arial"/>
                <w:sz w:val="20"/>
                <w:u w:val="single"/>
                <w:lang w:eastAsia="en-GB"/>
              </w:rPr>
              <w:t xml:space="preserve">suggest </w:t>
            </w:r>
            <w:r w:rsidRPr="009B2024">
              <w:rPr>
                <w:rFonts w:eastAsia="MS Mincho" w:cs="Arial"/>
                <w:sz w:val="20"/>
                <w:lang w:eastAsia="en-GB"/>
              </w:rPr>
              <w:t>amend</w:t>
            </w:r>
            <w:r w:rsidRPr="009B2024">
              <w:rPr>
                <w:rFonts w:eastAsia="MS Mincho" w:cs="Arial"/>
                <w:sz w:val="20"/>
                <w:u w:val="single"/>
                <w:lang w:eastAsia="en-GB"/>
              </w:rPr>
              <w:t>ments to</w:t>
            </w:r>
            <w:r w:rsidRPr="009B2024">
              <w:rPr>
                <w:rFonts w:eastAsia="MS Mincho" w:cs="Arial"/>
                <w:sz w:val="20"/>
                <w:lang w:eastAsia="en-GB"/>
              </w:rPr>
              <w:t xml:space="preserve"> the proposed conservation measures</w:t>
            </w:r>
            <w:r w:rsidRPr="009B2024">
              <w:rPr>
                <w:rFonts w:eastAsia="MS Mincho" w:cs="Arial"/>
                <w:sz w:val="20"/>
                <w:u w:val="single"/>
                <w:lang w:eastAsia="en-GB"/>
              </w:rPr>
              <w:t>, including any further actions, as necessary</w:t>
            </w:r>
            <w:r w:rsidRPr="009B2024">
              <w:rPr>
                <w:rFonts w:eastAsia="MS Mincho" w:cs="Arial"/>
                <w:sz w:val="20"/>
                <w:lang w:eastAsia="en-GB"/>
              </w:rPr>
              <w:t>.</w:t>
            </w:r>
          </w:p>
        </w:tc>
        <w:tc>
          <w:tcPr>
            <w:tcW w:w="2750" w:type="dxa"/>
            <w:tcBorders>
              <w:top w:val="single" w:sz="4" w:space="0" w:color="auto"/>
              <w:left w:val="single" w:sz="4" w:space="0" w:color="auto"/>
              <w:bottom w:val="single" w:sz="4" w:space="0" w:color="auto"/>
              <w:right w:val="single" w:sz="4" w:space="0" w:color="auto"/>
            </w:tcBorders>
            <w:hideMark/>
          </w:tcPr>
          <w:p w14:paraId="0DAD2A56" w14:textId="77777777" w:rsidR="00AA5F21" w:rsidRPr="009B2024" w:rsidRDefault="00AA5F21">
            <w:pPr>
              <w:tabs>
                <w:tab w:val="left" w:pos="1570"/>
              </w:tabs>
              <w:spacing w:before="40" w:afterLines="40" w:after="96"/>
              <w:rPr>
                <w:rFonts w:eastAsia="MS Mincho" w:cs="Arial"/>
                <w:color w:val="000000"/>
                <w:sz w:val="20"/>
                <w:szCs w:val="20"/>
                <w:u w:val="single"/>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tc>
      </w:tr>
      <w:tr w:rsidR="00AA5F21" w:rsidRPr="00654292" w14:paraId="7C6CC780"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2BB290E1" w14:textId="1464E77F" w:rsidR="00AA5F21" w:rsidRPr="009B2024" w:rsidRDefault="00AA5F21">
            <w:pPr>
              <w:spacing w:before="120" w:after="120"/>
              <w:rPr>
                <w:rFonts w:eastAsia="Calibri" w:cs="Arial"/>
                <w:b/>
                <w:sz w:val="20"/>
                <w:szCs w:val="20"/>
                <w:lang w:val="en-GB"/>
              </w:rPr>
            </w:pPr>
            <w:r w:rsidRPr="009B2024">
              <w:rPr>
                <w:rFonts w:eastAsia="Calibri" w:cs="Arial"/>
                <w:b/>
                <w:sz w:val="20"/>
                <w:szCs w:val="20"/>
                <w:lang w:val="en-GB"/>
              </w:rPr>
              <w:t xml:space="preserve">Step 3: Recommendation to the Conference of Parties </w:t>
            </w:r>
            <w:r w:rsidRPr="009B2024">
              <w:rPr>
                <w:rFonts w:eastAsia="Calibri" w:cs="Arial"/>
                <w:b/>
                <w:strike/>
                <w:sz w:val="20"/>
                <w:szCs w:val="20"/>
                <w:lang w:val="en-GB"/>
              </w:rPr>
              <w:t>species</w:t>
            </w:r>
            <w:r w:rsidRPr="009B2024">
              <w:rPr>
                <w:rFonts w:eastAsia="Calibri" w:cs="Arial"/>
                <w:b/>
                <w:sz w:val="20"/>
                <w:szCs w:val="20"/>
                <w:lang w:val="en-GB"/>
              </w:rPr>
              <w:t xml:space="preserve"> </w:t>
            </w:r>
            <w:r w:rsidRPr="009B2024">
              <w:rPr>
                <w:rFonts w:eastAsia="Calibri" w:cs="Arial"/>
                <w:b/>
                <w:sz w:val="20"/>
                <w:szCs w:val="20"/>
                <w:u w:val="single"/>
                <w:lang w:val="en-GB"/>
              </w:rPr>
              <w:t>on the acceptance of proposals</w:t>
            </w:r>
            <w:r w:rsidRPr="009B2024">
              <w:rPr>
                <w:rFonts w:eastAsia="Calibri" w:cs="Arial"/>
                <w:b/>
                <w:sz w:val="20"/>
                <w:szCs w:val="20"/>
                <w:lang w:val="en-GB"/>
              </w:rPr>
              <w:t xml:space="preserve"> for Concerted Actions</w:t>
            </w:r>
          </w:p>
        </w:tc>
      </w:tr>
      <w:tr w:rsidR="00AA5F21" w:rsidRPr="00654292" w14:paraId="744591DF" w14:textId="77777777">
        <w:tc>
          <w:tcPr>
            <w:tcW w:w="6658" w:type="dxa"/>
            <w:tcBorders>
              <w:top w:val="single" w:sz="4" w:space="0" w:color="auto"/>
              <w:left w:val="single" w:sz="4" w:space="0" w:color="auto"/>
              <w:bottom w:val="single" w:sz="4" w:space="0" w:color="auto"/>
              <w:right w:val="single" w:sz="4" w:space="0" w:color="auto"/>
            </w:tcBorders>
            <w:hideMark/>
          </w:tcPr>
          <w:p w14:paraId="742E6971" w14:textId="25315050" w:rsidR="00AA5F21" w:rsidRPr="009B2024" w:rsidRDefault="00AA5F21" w:rsidP="00AA5F21">
            <w:pPr>
              <w:pStyle w:val="ListParagraph"/>
              <w:numPr>
                <w:ilvl w:val="0"/>
                <w:numId w:val="18"/>
              </w:numPr>
              <w:snapToGrid w:val="0"/>
              <w:spacing w:before="40" w:afterLines="40" w:after="96"/>
              <w:ind w:left="447" w:hanging="447"/>
              <w:jc w:val="both"/>
              <w:rPr>
                <w:rFonts w:eastAsia="Calibri" w:cs="Arial"/>
                <w:sz w:val="20"/>
              </w:rPr>
            </w:pPr>
            <w:r w:rsidRPr="009B2024">
              <w:rPr>
                <w:rFonts w:eastAsia="Calibri" w:cs="Arial"/>
                <w:sz w:val="20"/>
                <w:u w:val="single"/>
              </w:rPr>
              <w:t>Based on its assessment of the merits of a proposal</w:t>
            </w:r>
            <w:r w:rsidRPr="009B2024">
              <w:rPr>
                <w:rFonts w:eastAsia="Calibri" w:cs="Arial"/>
                <w:sz w:val="20"/>
              </w:rPr>
              <w:t xml:space="preserve">, </w:t>
            </w:r>
            <w:r w:rsidRPr="009B2024">
              <w:rPr>
                <w:rFonts w:eastAsia="Calibri" w:cs="Arial"/>
                <w:strike/>
                <w:sz w:val="20"/>
              </w:rPr>
              <w:t>the Scientific Council concludes that there are merits to add a species to the list for Concerted Actions,</w:t>
            </w:r>
            <w:r w:rsidRPr="009B2024">
              <w:rPr>
                <w:rFonts w:eastAsia="Calibri" w:cs="Arial"/>
                <w:sz w:val="20"/>
              </w:rPr>
              <w:t xml:space="preserve"> the Scientific Council will </w:t>
            </w:r>
            <w:r w:rsidRPr="009B2024">
              <w:rPr>
                <w:rFonts w:eastAsia="Calibri" w:cs="Arial"/>
                <w:strike/>
                <w:sz w:val="20"/>
              </w:rPr>
              <w:t>recommend</w:t>
            </w:r>
            <w:r w:rsidRPr="009B2024">
              <w:rPr>
                <w:rFonts w:eastAsia="Calibri" w:cs="Arial"/>
                <w:sz w:val="20"/>
              </w:rPr>
              <w:t xml:space="preserve"> </w:t>
            </w:r>
            <w:r w:rsidRPr="009B2024">
              <w:rPr>
                <w:rFonts w:eastAsia="Calibri" w:cs="Arial"/>
                <w:sz w:val="20"/>
                <w:u w:val="single"/>
              </w:rPr>
              <w:t>make its recommendations</w:t>
            </w:r>
            <w:r w:rsidRPr="009B2024">
              <w:rPr>
                <w:rFonts w:eastAsia="Calibri" w:cs="Arial"/>
                <w:sz w:val="20"/>
              </w:rPr>
              <w:t xml:space="preserve"> to the Conference of the Parties </w:t>
            </w:r>
            <w:r w:rsidRPr="009B2024">
              <w:rPr>
                <w:rFonts w:eastAsia="Calibri" w:cs="Arial"/>
                <w:sz w:val="20"/>
                <w:u w:val="single"/>
              </w:rPr>
              <w:t>regarding the acceptance or rejection of the proposal</w:t>
            </w:r>
            <w:r w:rsidR="00F13673">
              <w:rPr>
                <w:rFonts w:eastAsia="Calibri" w:cs="Arial"/>
                <w:sz w:val="20"/>
                <w:u w:val="single"/>
              </w:rPr>
              <w:t>,</w:t>
            </w:r>
            <w:r w:rsidRPr="009B2024">
              <w:rPr>
                <w:rFonts w:eastAsia="Calibri" w:cs="Arial"/>
                <w:sz w:val="20"/>
                <w:u w:val="single"/>
              </w:rPr>
              <w:t xml:space="preserve"> including any recommendations for amendments or further actions</w:t>
            </w:r>
            <w:r w:rsidRPr="009B2024">
              <w:rPr>
                <w:rFonts w:eastAsia="Calibri" w:cs="Arial"/>
                <w:strike/>
                <w:sz w:val="20"/>
              </w:rPr>
              <w:t xml:space="preserve"> at its next meeting to designate the species for Concerted Actions</w:t>
            </w:r>
            <w:r w:rsidRPr="009B2024">
              <w:rPr>
                <w:rFonts w:eastAsia="Calibri" w:cs="Arial"/>
                <w:sz w:val="20"/>
              </w:rPr>
              <w:t>.</w:t>
            </w:r>
          </w:p>
        </w:tc>
        <w:tc>
          <w:tcPr>
            <w:tcW w:w="2750" w:type="dxa"/>
            <w:tcBorders>
              <w:top w:val="single" w:sz="4" w:space="0" w:color="auto"/>
              <w:left w:val="single" w:sz="4" w:space="0" w:color="auto"/>
              <w:bottom w:val="single" w:sz="4" w:space="0" w:color="auto"/>
              <w:right w:val="single" w:sz="4" w:space="0" w:color="auto"/>
            </w:tcBorders>
            <w:hideMark/>
          </w:tcPr>
          <w:p w14:paraId="338FFC47"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35CDFCBF" w14:textId="77777777" w:rsidR="00AA5F21"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The proposed amendment reflects the fact that the recommendation does not concern the designation of the species, but the acceptance of the full proposal</w:t>
            </w:r>
            <w:r>
              <w:rPr>
                <w:rFonts w:eastAsia="MS Mincho" w:cs="Arial"/>
                <w:color w:val="000000"/>
                <w:sz w:val="20"/>
                <w:szCs w:val="20"/>
                <w:lang w:val="en-GB" w:eastAsia="ja-JP"/>
              </w:rPr>
              <w:t>.</w:t>
            </w:r>
          </w:p>
          <w:p w14:paraId="3A65F3C5"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654292" w14:paraId="2D47C6EC" w14:textId="77777777">
        <w:tc>
          <w:tcPr>
            <w:tcW w:w="6658" w:type="dxa"/>
            <w:tcBorders>
              <w:top w:val="single" w:sz="4" w:space="0" w:color="auto"/>
              <w:left w:val="single" w:sz="4" w:space="0" w:color="auto"/>
              <w:bottom w:val="single" w:sz="4" w:space="0" w:color="auto"/>
              <w:right w:val="single" w:sz="4" w:space="0" w:color="auto"/>
            </w:tcBorders>
            <w:hideMark/>
          </w:tcPr>
          <w:p w14:paraId="2BFA18E4" w14:textId="789571A6" w:rsidR="00AA5F21" w:rsidRPr="009B2024" w:rsidRDefault="00AA5F21" w:rsidP="00AA5F21">
            <w:pPr>
              <w:pStyle w:val="ListParagraph"/>
              <w:numPr>
                <w:ilvl w:val="0"/>
                <w:numId w:val="18"/>
              </w:numPr>
              <w:snapToGrid w:val="0"/>
              <w:spacing w:before="40" w:afterLines="40" w:after="96"/>
              <w:ind w:left="447" w:hanging="425"/>
              <w:jc w:val="both"/>
              <w:rPr>
                <w:rFonts w:eastAsia="Calibri" w:cs="Arial"/>
                <w:sz w:val="20"/>
              </w:rPr>
            </w:pPr>
            <w:r w:rsidRPr="009B2024">
              <w:rPr>
                <w:rFonts w:eastAsia="Calibri" w:cs="Arial"/>
                <w:sz w:val="20"/>
              </w:rPr>
              <w:t xml:space="preserve">The recommendation of the Scientific Council to the Conference of the Parties </w:t>
            </w:r>
            <w:r w:rsidRPr="009B2024">
              <w:rPr>
                <w:rFonts w:eastAsia="Calibri" w:cs="Arial"/>
                <w:sz w:val="20"/>
                <w:u w:val="single"/>
              </w:rPr>
              <w:t xml:space="preserve">regarding the acceptance of the proposal may be conditional to the acceptance by the </w:t>
            </w:r>
            <w:r w:rsidR="0015547F">
              <w:rPr>
                <w:rFonts w:eastAsia="Calibri" w:cs="Arial"/>
                <w:sz w:val="20"/>
                <w:u w:val="single"/>
              </w:rPr>
              <w:t>p</w:t>
            </w:r>
            <w:r w:rsidRPr="009B2024">
              <w:rPr>
                <w:rFonts w:eastAsia="Calibri" w:cs="Arial"/>
                <w:sz w:val="20"/>
                <w:u w:val="single"/>
              </w:rPr>
              <w:t>roponent of any amendment of the proposal recommended by the Scientific Council</w:t>
            </w:r>
            <w:r w:rsidRPr="009B2024">
              <w:rPr>
                <w:rFonts w:eastAsia="Calibri" w:cs="Arial"/>
                <w:sz w:val="20"/>
              </w:rPr>
              <w:t xml:space="preserve"> </w:t>
            </w:r>
            <w:r w:rsidRPr="009B2024">
              <w:rPr>
                <w:rFonts w:eastAsia="Calibri" w:cs="Arial"/>
                <w:strike/>
                <w:sz w:val="20"/>
              </w:rPr>
              <w:t>will also include the conservation measures proposed to be undertaken under the Concerted Actions, as well as a list of Range State Parties of the species, where it is recommended measures are to be implemented</w:t>
            </w:r>
            <w:r w:rsidRPr="009B2024">
              <w:rPr>
                <w:rFonts w:eastAsia="Calibri" w:cs="Arial"/>
                <w:sz w:val="20"/>
              </w:rPr>
              <w:t>.</w:t>
            </w:r>
          </w:p>
        </w:tc>
        <w:tc>
          <w:tcPr>
            <w:tcW w:w="2750" w:type="dxa"/>
            <w:tcBorders>
              <w:top w:val="single" w:sz="4" w:space="0" w:color="auto"/>
              <w:left w:val="single" w:sz="4" w:space="0" w:color="auto"/>
              <w:bottom w:val="single" w:sz="4" w:space="0" w:color="auto"/>
              <w:right w:val="single" w:sz="4" w:space="0" w:color="auto"/>
            </w:tcBorders>
            <w:hideMark/>
          </w:tcPr>
          <w:p w14:paraId="3499A67D"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0594E414" w14:textId="77777777" w:rsidR="00AA5F21"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As the proposal is submitted to the COP by one or more proponents, the ScC does not have the authority to modify it. It can however make its recommendation for acceptance conditional to a revision of the proposal by the proponent before its consideration by the COP.</w:t>
            </w:r>
          </w:p>
          <w:p w14:paraId="3BFE7E80"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654292" w14:paraId="6739D701"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35A71E15" w14:textId="77777777" w:rsidR="00AA5F21" w:rsidRPr="009B2024" w:rsidRDefault="00AA5F21">
            <w:pPr>
              <w:spacing w:before="120" w:after="120"/>
              <w:jc w:val="both"/>
              <w:rPr>
                <w:rFonts w:eastAsia="Calibri" w:cs="Arial"/>
                <w:b/>
                <w:sz w:val="20"/>
                <w:szCs w:val="20"/>
                <w:lang w:val="en-GB"/>
              </w:rPr>
            </w:pPr>
            <w:r w:rsidRPr="009B2024">
              <w:rPr>
                <w:rFonts w:eastAsia="Calibri" w:cs="Arial"/>
                <w:b/>
                <w:sz w:val="20"/>
                <w:szCs w:val="20"/>
                <w:lang w:val="en-GB"/>
              </w:rPr>
              <w:t xml:space="preserve">Step 4: Decision of the COP to </w:t>
            </w:r>
            <w:r w:rsidRPr="009B2024">
              <w:rPr>
                <w:rFonts w:eastAsia="Calibri" w:cs="Arial"/>
                <w:b/>
                <w:strike/>
                <w:sz w:val="20"/>
                <w:szCs w:val="20"/>
                <w:lang w:val="en-GB"/>
              </w:rPr>
              <w:t>include species into the list</w:t>
            </w:r>
            <w:r w:rsidRPr="009B2024">
              <w:rPr>
                <w:rFonts w:eastAsia="Calibri" w:cs="Arial"/>
                <w:b/>
                <w:sz w:val="20"/>
                <w:szCs w:val="20"/>
                <w:lang w:val="en-GB"/>
              </w:rPr>
              <w:t xml:space="preserve"> </w:t>
            </w:r>
            <w:r w:rsidRPr="009B2024">
              <w:rPr>
                <w:rFonts w:eastAsia="Calibri" w:cs="Arial"/>
                <w:b/>
                <w:sz w:val="20"/>
                <w:szCs w:val="20"/>
                <w:u w:val="single"/>
                <w:lang w:val="en-GB"/>
              </w:rPr>
              <w:t>accept proposals</w:t>
            </w:r>
            <w:r w:rsidRPr="009B2024">
              <w:rPr>
                <w:rFonts w:eastAsia="Calibri" w:cs="Arial"/>
                <w:b/>
                <w:sz w:val="20"/>
                <w:szCs w:val="20"/>
                <w:lang w:val="en-GB"/>
              </w:rPr>
              <w:t xml:space="preserve"> for Concerted Actions</w:t>
            </w:r>
          </w:p>
        </w:tc>
      </w:tr>
      <w:tr w:rsidR="00AA5F21" w:rsidRPr="00654292" w14:paraId="5DA98F73" w14:textId="77777777">
        <w:tc>
          <w:tcPr>
            <w:tcW w:w="6658" w:type="dxa"/>
            <w:tcBorders>
              <w:top w:val="single" w:sz="4" w:space="0" w:color="auto"/>
              <w:left w:val="single" w:sz="4" w:space="0" w:color="auto"/>
              <w:bottom w:val="single" w:sz="4" w:space="0" w:color="auto"/>
              <w:right w:val="single" w:sz="4" w:space="0" w:color="auto"/>
            </w:tcBorders>
            <w:hideMark/>
          </w:tcPr>
          <w:p w14:paraId="30FA373A" w14:textId="77777777" w:rsidR="00AA5F21" w:rsidRDefault="00AA5F21" w:rsidP="00AA5F21">
            <w:pPr>
              <w:pStyle w:val="ListParagraph"/>
              <w:numPr>
                <w:ilvl w:val="0"/>
                <w:numId w:val="19"/>
              </w:numPr>
              <w:snapToGrid w:val="0"/>
              <w:spacing w:before="40" w:afterLines="40" w:after="96"/>
              <w:ind w:left="447" w:hanging="447"/>
              <w:jc w:val="both"/>
              <w:rPr>
                <w:rFonts w:eastAsia="Calibri" w:cs="Arial"/>
                <w:sz w:val="20"/>
              </w:rPr>
            </w:pPr>
            <w:r w:rsidRPr="009B2024">
              <w:rPr>
                <w:rFonts w:eastAsia="Calibri" w:cs="Arial"/>
                <w:sz w:val="20"/>
              </w:rPr>
              <w:t xml:space="preserve">The Conference of the Parties will consider the recommendations of the Scientific Council and decide </w:t>
            </w:r>
            <w:proofErr w:type="gramStart"/>
            <w:r w:rsidRPr="009B2024">
              <w:rPr>
                <w:rFonts w:eastAsia="Calibri" w:cs="Arial"/>
                <w:sz w:val="20"/>
              </w:rPr>
              <w:t>whether or not</w:t>
            </w:r>
            <w:proofErr w:type="gramEnd"/>
            <w:r w:rsidRPr="009B2024">
              <w:rPr>
                <w:rFonts w:eastAsia="Calibri" w:cs="Arial"/>
                <w:sz w:val="20"/>
              </w:rPr>
              <w:t xml:space="preserve"> to accept the proposal for Concerted Actions, including the conservation measures proposed and the list of range States concerned.</w:t>
            </w:r>
          </w:p>
          <w:p w14:paraId="0A257B33" w14:textId="77777777" w:rsidR="00AA5F21" w:rsidRPr="009B2024" w:rsidRDefault="00AA5F21" w:rsidP="00AA5F21">
            <w:pPr>
              <w:pStyle w:val="ListParagraph"/>
              <w:numPr>
                <w:ilvl w:val="0"/>
                <w:numId w:val="19"/>
              </w:numPr>
              <w:snapToGrid w:val="0"/>
              <w:spacing w:before="40" w:afterLines="40" w:after="96"/>
              <w:ind w:left="447" w:hanging="447"/>
              <w:jc w:val="both"/>
              <w:rPr>
                <w:rFonts w:eastAsia="Calibri" w:cs="Arial"/>
                <w:sz w:val="20"/>
              </w:rPr>
            </w:pPr>
          </w:p>
        </w:tc>
        <w:tc>
          <w:tcPr>
            <w:tcW w:w="2750" w:type="dxa"/>
            <w:tcBorders>
              <w:top w:val="single" w:sz="4" w:space="0" w:color="auto"/>
              <w:left w:val="single" w:sz="4" w:space="0" w:color="auto"/>
              <w:bottom w:val="single" w:sz="4" w:space="0" w:color="auto"/>
              <w:right w:val="single" w:sz="4" w:space="0" w:color="auto"/>
            </w:tcBorders>
            <w:hideMark/>
          </w:tcPr>
          <w:p w14:paraId="5AF3FFCF" w14:textId="77777777" w:rsidR="00AA5F21" w:rsidRPr="009B2024" w:rsidRDefault="00AA5F21">
            <w:pPr>
              <w:tabs>
                <w:tab w:val="left" w:pos="1570"/>
              </w:tabs>
              <w:spacing w:before="40" w:afterLines="40" w:after="96"/>
              <w:rPr>
                <w:rFonts w:eastAsia="MS Mincho" w:cs="Arial"/>
                <w:color w:val="000000"/>
                <w:sz w:val="20"/>
                <w:szCs w:val="20"/>
                <w:lang w:val="en-GB" w:eastAsia="ja-JP"/>
              </w:rPr>
            </w:pPr>
            <w:r w:rsidRPr="009B2024">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54292" w14:paraId="21BD36DF" w14:textId="77777777">
        <w:tc>
          <w:tcPr>
            <w:tcW w:w="6658" w:type="dxa"/>
            <w:tcBorders>
              <w:top w:val="single" w:sz="4" w:space="0" w:color="auto"/>
              <w:left w:val="single" w:sz="4" w:space="0" w:color="auto"/>
              <w:bottom w:val="single" w:sz="4" w:space="0" w:color="auto"/>
              <w:right w:val="single" w:sz="4" w:space="0" w:color="auto"/>
            </w:tcBorders>
            <w:hideMark/>
          </w:tcPr>
          <w:p w14:paraId="4CF11428" w14:textId="77777777" w:rsidR="00AA5F21" w:rsidRPr="009B2024" w:rsidRDefault="00AA5F21" w:rsidP="00AA5F21">
            <w:pPr>
              <w:pStyle w:val="ListParagraph"/>
              <w:numPr>
                <w:ilvl w:val="0"/>
                <w:numId w:val="19"/>
              </w:numPr>
              <w:snapToGrid w:val="0"/>
              <w:spacing w:before="40" w:afterLines="40" w:after="96"/>
              <w:ind w:left="447" w:hanging="447"/>
              <w:jc w:val="both"/>
              <w:rPr>
                <w:rFonts w:eastAsia="Calibri" w:cs="Arial"/>
                <w:strike/>
                <w:sz w:val="20"/>
              </w:rPr>
            </w:pPr>
            <w:r w:rsidRPr="009B2024">
              <w:rPr>
                <w:rFonts w:eastAsia="Calibri" w:cs="Arial"/>
                <w:strike/>
                <w:sz w:val="20"/>
              </w:rPr>
              <w:t>If the Conference of the Parties accepts the proposal, it will include the species in the list for Concerted Actions.</w:t>
            </w:r>
          </w:p>
        </w:tc>
        <w:tc>
          <w:tcPr>
            <w:tcW w:w="2750" w:type="dxa"/>
            <w:tcBorders>
              <w:top w:val="single" w:sz="4" w:space="0" w:color="auto"/>
              <w:left w:val="single" w:sz="4" w:space="0" w:color="auto"/>
              <w:bottom w:val="single" w:sz="4" w:space="0" w:color="auto"/>
              <w:right w:val="single" w:sz="4" w:space="0" w:color="auto"/>
            </w:tcBorders>
            <w:hideMark/>
          </w:tcPr>
          <w:p w14:paraId="579F1327" w14:textId="77777777" w:rsidR="00AA5F21" w:rsidRPr="009B2024" w:rsidRDefault="00AA5F21">
            <w:pPr>
              <w:tabs>
                <w:tab w:val="left" w:pos="1570"/>
              </w:tabs>
              <w:spacing w:before="40" w:after="80"/>
              <w:jc w:val="both"/>
              <w:rPr>
                <w:rFonts w:eastAsia="MS Mincho" w:cs="Arial"/>
                <w:color w:val="000000"/>
                <w:sz w:val="20"/>
                <w:szCs w:val="20"/>
                <w:lang w:val="en-GB" w:eastAsia="ja-JP"/>
              </w:rPr>
            </w:pPr>
            <w:r w:rsidRPr="009B2024">
              <w:rPr>
                <w:rFonts w:eastAsia="MS Mincho" w:cs="Arial"/>
                <w:color w:val="000000"/>
                <w:sz w:val="20"/>
                <w:szCs w:val="20"/>
                <w:lang w:val="en-GB" w:eastAsia="ja-JP"/>
              </w:rPr>
              <w:t>Proposed to be deleted</w:t>
            </w:r>
            <w:r>
              <w:rPr>
                <w:rFonts w:eastAsia="MS Mincho" w:cs="Arial"/>
                <w:color w:val="000000"/>
                <w:sz w:val="20"/>
                <w:szCs w:val="20"/>
                <w:lang w:val="en-GB" w:eastAsia="ja-JP"/>
              </w:rPr>
              <w:t>.</w:t>
            </w:r>
          </w:p>
          <w:p w14:paraId="0CAEAA18" w14:textId="77777777" w:rsidR="00AA5F21" w:rsidRPr="009B2024" w:rsidRDefault="00AA5F21">
            <w:pPr>
              <w:tabs>
                <w:tab w:val="left" w:pos="1570"/>
              </w:tabs>
              <w:spacing w:before="40" w:after="80"/>
              <w:jc w:val="both"/>
              <w:rPr>
                <w:rFonts w:eastAsia="MS Mincho" w:cs="Arial"/>
                <w:color w:val="000000"/>
                <w:sz w:val="20"/>
                <w:szCs w:val="20"/>
                <w:lang w:val="en-GB" w:eastAsia="ja-JP"/>
              </w:rPr>
            </w:pPr>
            <w:r w:rsidRPr="009B2024">
              <w:rPr>
                <w:rFonts w:eastAsia="MS Mincho" w:cs="Arial"/>
                <w:color w:val="000000"/>
                <w:sz w:val="20"/>
                <w:szCs w:val="20"/>
                <w:lang w:val="en-GB" w:eastAsia="ja-JP"/>
              </w:rPr>
              <w:t>See notes on the proposed amendment of operative paragraph 7 of the Resolution for the rationale</w:t>
            </w:r>
            <w:r>
              <w:rPr>
                <w:rFonts w:eastAsia="MS Mincho" w:cs="Arial"/>
                <w:color w:val="000000"/>
                <w:sz w:val="20"/>
                <w:szCs w:val="20"/>
                <w:lang w:val="en-GB" w:eastAsia="ja-JP"/>
              </w:rPr>
              <w:t>.</w:t>
            </w:r>
          </w:p>
          <w:p w14:paraId="23C015EA" w14:textId="7E11A8EF" w:rsidR="00AA5F21"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 xml:space="preserve">Any provisions for the establishment of registers of Concerted Action proposals could </w:t>
            </w:r>
            <w:r w:rsidR="00F13673">
              <w:rPr>
                <w:rFonts w:eastAsia="MS Mincho" w:cs="Arial"/>
                <w:color w:val="000000"/>
                <w:sz w:val="20"/>
                <w:szCs w:val="20"/>
                <w:lang w:val="en-GB" w:eastAsia="ja-JP"/>
              </w:rPr>
              <w:t xml:space="preserve">also </w:t>
            </w:r>
            <w:r w:rsidRPr="009B2024">
              <w:rPr>
                <w:rFonts w:eastAsia="MS Mincho" w:cs="Arial"/>
                <w:color w:val="000000"/>
                <w:sz w:val="20"/>
                <w:szCs w:val="20"/>
                <w:lang w:val="en-GB" w:eastAsia="ja-JP"/>
              </w:rPr>
              <w:t>be reflected at this point of the guidelines</w:t>
            </w:r>
            <w:r>
              <w:rPr>
                <w:rFonts w:eastAsia="MS Mincho" w:cs="Arial"/>
                <w:color w:val="000000"/>
                <w:sz w:val="20"/>
                <w:szCs w:val="20"/>
                <w:lang w:val="en-GB" w:eastAsia="ja-JP"/>
              </w:rPr>
              <w:t>.</w:t>
            </w:r>
          </w:p>
          <w:p w14:paraId="1B157885"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654292" w14:paraId="4FCCAA86"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72EED775" w14:textId="77777777" w:rsidR="00AA5F21" w:rsidRPr="009B2024" w:rsidRDefault="00AA5F21">
            <w:pPr>
              <w:spacing w:before="120" w:after="120"/>
              <w:rPr>
                <w:rFonts w:eastAsia="Calibri" w:cs="Arial"/>
                <w:b/>
                <w:sz w:val="20"/>
                <w:szCs w:val="20"/>
                <w:lang w:val="en-GB"/>
              </w:rPr>
            </w:pPr>
            <w:r w:rsidRPr="009B2024">
              <w:rPr>
                <w:rFonts w:eastAsia="Calibri" w:cs="Arial"/>
                <w:b/>
                <w:sz w:val="20"/>
                <w:szCs w:val="20"/>
                <w:lang w:val="en-GB"/>
              </w:rPr>
              <w:lastRenderedPageBreak/>
              <w:t xml:space="preserve">Step 5: Reporting and monitoring of implementation of Concerted Actions </w:t>
            </w:r>
          </w:p>
        </w:tc>
      </w:tr>
      <w:tr w:rsidR="00AA5F21" w:rsidRPr="00654292" w14:paraId="4AE6F316" w14:textId="77777777">
        <w:tc>
          <w:tcPr>
            <w:tcW w:w="6658" w:type="dxa"/>
            <w:tcBorders>
              <w:top w:val="single" w:sz="4" w:space="0" w:color="auto"/>
              <w:left w:val="single" w:sz="4" w:space="0" w:color="auto"/>
              <w:bottom w:val="single" w:sz="4" w:space="0" w:color="auto"/>
              <w:right w:val="single" w:sz="4" w:space="0" w:color="auto"/>
            </w:tcBorders>
          </w:tcPr>
          <w:p w14:paraId="79B6BCCE" w14:textId="77777777" w:rsidR="00AA5F21" w:rsidRPr="009B2024" w:rsidRDefault="00AA5F21" w:rsidP="00AA5F21">
            <w:pPr>
              <w:pStyle w:val="ListParagraph"/>
              <w:numPr>
                <w:ilvl w:val="0"/>
                <w:numId w:val="20"/>
              </w:numPr>
              <w:snapToGrid w:val="0"/>
              <w:spacing w:before="40" w:afterLines="40" w:after="96"/>
              <w:ind w:left="447" w:hanging="425"/>
              <w:jc w:val="both"/>
              <w:rPr>
                <w:rFonts w:eastAsia="Calibri" w:cs="Arial"/>
                <w:sz w:val="20"/>
              </w:rPr>
            </w:pPr>
            <w:r w:rsidRPr="009B2024">
              <w:rPr>
                <w:rFonts w:eastAsia="Calibri" w:cs="Arial"/>
                <w:sz w:val="20"/>
                <w:u w:val="single"/>
              </w:rPr>
              <w:t xml:space="preserve">Proponents </w:t>
            </w:r>
            <w:r w:rsidRPr="009B2024">
              <w:rPr>
                <w:rFonts w:eastAsia="Calibri" w:cs="Arial"/>
                <w:strike/>
                <w:sz w:val="20"/>
              </w:rPr>
              <w:t>Members of the Council or alternative experts nominated by the Scientific Council</w:t>
            </w:r>
            <w:r w:rsidRPr="009B2024">
              <w:rPr>
                <w:rFonts w:eastAsia="Calibri" w:cs="Arial"/>
                <w:sz w:val="20"/>
              </w:rPr>
              <w:t xml:space="preserve"> will provide a concise written report to </w:t>
            </w:r>
            <w:r w:rsidRPr="009B2024">
              <w:rPr>
                <w:rFonts w:eastAsia="Calibri" w:cs="Arial"/>
                <w:strike/>
                <w:sz w:val="20"/>
              </w:rPr>
              <w:t>each</w:t>
            </w:r>
            <w:r w:rsidRPr="009B2024">
              <w:rPr>
                <w:rFonts w:eastAsia="Calibri" w:cs="Arial"/>
                <w:sz w:val="20"/>
              </w:rPr>
              <w:t xml:space="preserve"> </w:t>
            </w:r>
            <w:r w:rsidRPr="009B2024">
              <w:rPr>
                <w:rFonts w:eastAsia="Calibri" w:cs="Arial"/>
                <w:sz w:val="20"/>
                <w:u w:val="single"/>
              </w:rPr>
              <w:t xml:space="preserve">the </w:t>
            </w:r>
            <w:r w:rsidRPr="009B2024">
              <w:rPr>
                <w:rFonts w:eastAsia="Calibri" w:cs="Arial"/>
                <w:sz w:val="20"/>
              </w:rPr>
              <w:t xml:space="preserve">meeting of the Scientific Council </w:t>
            </w:r>
            <w:r w:rsidRPr="009B2024">
              <w:rPr>
                <w:rFonts w:eastAsia="Calibri" w:cs="Arial"/>
                <w:sz w:val="20"/>
                <w:u w:val="single"/>
              </w:rPr>
              <w:t xml:space="preserve">preceding the Conference of the Parties </w:t>
            </w:r>
            <w:r w:rsidRPr="009B2024">
              <w:rPr>
                <w:rFonts w:eastAsia="Calibri" w:cs="Arial"/>
                <w:sz w:val="20"/>
              </w:rPr>
              <w:t xml:space="preserve">on progress in the implementation of actions for the species or taxonomic group concerned. </w:t>
            </w:r>
            <w:proofErr w:type="gramStart"/>
            <w:r w:rsidRPr="009B2024">
              <w:rPr>
                <w:rFonts w:cs="Arial"/>
                <w:color w:val="000000"/>
                <w:sz w:val="20"/>
                <w:u w:val="single"/>
              </w:rPr>
              <w:t>In particular circumstances</w:t>
            </w:r>
            <w:proofErr w:type="gramEnd"/>
            <w:r w:rsidRPr="009B2024">
              <w:rPr>
                <w:rFonts w:cs="Arial"/>
                <w:color w:val="000000"/>
                <w:sz w:val="20"/>
                <w:u w:val="single"/>
              </w:rPr>
              <w:t>, such as drastic changes in the conservation status of the species covered by the Concerted Action and/or a significant increase of threats (actual or potential) to the species, more frequent reports may be submitted to the Scientific Council.</w:t>
            </w:r>
          </w:p>
          <w:p w14:paraId="72761AC7" w14:textId="77777777" w:rsidR="00AA5F21" w:rsidRDefault="00AA5F21">
            <w:pPr>
              <w:jc w:val="both"/>
              <w:rPr>
                <w:rFonts w:eastAsia="Calibri" w:cs="Arial"/>
                <w:sz w:val="20"/>
                <w:szCs w:val="20"/>
                <w:u w:val="single"/>
                <w:lang w:val="en-GB"/>
              </w:rPr>
            </w:pPr>
          </w:p>
          <w:p w14:paraId="37EE2C85" w14:textId="77777777" w:rsidR="00AA5F21" w:rsidRPr="009B2024" w:rsidRDefault="00AA5F21">
            <w:pPr>
              <w:jc w:val="both"/>
              <w:rPr>
                <w:rFonts w:eastAsia="Calibri" w:cs="Arial"/>
                <w:sz w:val="20"/>
                <w:szCs w:val="20"/>
                <w:u w:val="single"/>
                <w:lang w:val="en-GB"/>
              </w:rPr>
            </w:pPr>
          </w:p>
        </w:tc>
        <w:tc>
          <w:tcPr>
            <w:tcW w:w="2750" w:type="dxa"/>
            <w:tcBorders>
              <w:top w:val="single" w:sz="4" w:space="0" w:color="auto"/>
              <w:left w:val="single" w:sz="4" w:space="0" w:color="auto"/>
              <w:bottom w:val="single" w:sz="4" w:space="0" w:color="auto"/>
              <w:right w:val="single" w:sz="4" w:space="0" w:color="auto"/>
            </w:tcBorders>
          </w:tcPr>
          <w:p w14:paraId="472EB745" w14:textId="77777777" w:rsidR="00AA5F21" w:rsidRPr="009B2024" w:rsidRDefault="00AA5F21">
            <w:pPr>
              <w:pStyle w:val="CommentText"/>
              <w:spacing w:before="40" w:after="40"/>
              <w:rPr>
                <w:rFonts w:eastAsia="MS Mincho" w:cs="Arial"/>
                <w:color w:val="000000"/>
                <w:lang w:val="en-GB" w:eastAsia="ja-JP"/>
              </w:rPr>
            </w:pPr>
            <w:r w:rsidRPr="009B2024">
              <w:rPr>
                <w:rFonts w:eastAsia="MS Mincho" w:cs="Arial"/>
                <w:color w:val="000000"/>
                <w:lang w:eastAsia="ja-JP"/>
              </w:rPr>
              <w:t xml:space="preserve">Retain as modified. </w:t>
            </w:r>
          </w:p>
          <w:p w14:paraId="66399A72" w14:textId="77777777" w:rsidR="00AA5F21" w:rsidRPr="009B2024" w:rsidRDefault="00AA5F21">
            <w:pPr>
              <w:tabs>
                <w:tab w:val="left" w:pos="1570"/>
              </w:tabs>
              <w:spacing w:before="40" w:after="40"/>
              <w:rPr>
                <w:rFonts w:eastAsia="MS Mincho" w:cs="Arial"/>
                <w:color w:val="000000"/>
                <w:sz w:val="20"/>
                <w:szCs w:val="20"/>
                <w:lang w:val="en-GB" w:eastAsia="ja-JP"/>
              </w:rPr>
            </w:pPr>
          </w:p>
        </w:tc>
      </w:tr>
      <w:tr w:rsidR="00AA5F21" w:rsidRPr="00654292" w14:paraId="30033002" w14:textId="77777777">
        <w:tc>
          <w:tcPr>
            <w:tcW w:w="6658" w:type="dxa"/>
            <w:tcBorders>
              <w:top w:val="single" w:sz="4" w:space="0" w:color="auto"/>
              <w:left w:val="single" w:sz="4" w:space="0" w:color="auto"/>
              <w:bottom w:val="single" w:sz="4" w:space="0" w:color="auto"/>
              <w:right w:val="single" w:sz="4" w:space="0" w:color="auto"/>
            </w:tcBorders>
            <w:hideMark/>
          </w:tcPr>
          <w:p w14:paraId="19086D82" w14:textId="6661575B" w:rsidR="00AA5F21" w:rsidRPr="009B2024" w:rsidRDefault="00AA5F21" w:rsidP="00AA5F21">
            <w:pPr>
              <w:pStyle w:val="ListParagraph"/>
              <w:numPr>
                <w:ilvl w:val="0"/>
                <w:numId w:val="20"/>
              </w:numPr>
              <w:snapToGrid w:val="0"/>
              <w:spacing w:before="40" w:afterLines="40" w:after="96"/>
              <w:ind w:left="447" w:hanging="425"/>
              <w:jc w:val="both"/>
              <w:rPr>
                <w:rFonts w:eastAsia="Calibri" w:cs="Arial"/>
                <w:sz w:val="20"/>
              </w:rPr>
            </w:pPr>
            <w:r w:rsidRPr="00B906C6">
              <w:rPr>
                <w:rFonts w:eastAsia="Calibri" w:cs="Arial"/>
                <w:sz w:val="20"/>
                <w:u w:val="single"/>
              </w:rPr>
              <w:t>Requests</w:t>
            </w:r>
            <w:r w:rsidRPr="009B2024">
              <w:rPr>
                <w:rFonts w:eastAsia="Calibri" w:cs="Arial"/>
                <w:sz w:val="20"/>
              </w:rPr>
              <w:t xml:space="preserve"> Parties </w:t>
            </w:r>
            <w:r w:rsidRPr="00B906C6">
              <w:rPr>
                <w:rFonts w:eastAsia="Calibri" w:cs="Arial"/>
                <w:sz w:val="20"/>
                <w:u w:val="single"/>
              </w:rPr>
              <w:t>and invites non-Parties</w:t>
            </w:r>
            <w:r w:rsidRPr="009B2024">
              <w:rPr>
                <w:rFonts w:eastAsia="Calibri" w:cs="Arial"/>
                <w:sz w:val="20"/>
              </w:rPr>
              <w:t xml:space="preserve"> that are Range States of species </w:t>
            </w:r>
            <w:r w:rsidRPr="009B2024">
              <w:rPr>
                <w:rFonts w:eastAsia="Calibri" w:cs="Arial"/>
                <w:sz w:val="20"/>
                <w:u w:val="single"/>
              </w:rPr>
              <w:t>covered by accepted proposals</w:t>
            </w:r>
            <w:r w:rsidRPr="004A5E4C">
              <w:rPr>
                <w:rFonts w:eastAsia="Calibri" w:cs="Arial"/>
                <w:strike/>
                <w:sz w:val="20"/>
              </w:rPr>
              <w:t xml:space="preserve"> listed</w:t>
            </w:r>
            <w:r w:rsidRPr="009B2024">
              <w:rPr>
                <w:rFonts w:eastAsia="Calibri" w:cs="Arial"/>
                <w:sz w:val="20"/>
              </w:rPr>
              <w:t xml:space="preserve"> for Concerted Actions </w:t>
            </w:r>
            <w:r w:rsidRPr="00DD349D">
              <w:rPr>
                <w:rFonts w:eastAsia="Calibri" w:cs="Arial"/>
                <w:strike/>
                <w:sz w:val="20"/>
              </w:rPr>
              <w:t>are urged</w:t>
            </w:r>
            <w:r>
              <w:rPr>
                <w:rFonts w:eastAsia="Calibri" w:cs="Arial"/>
                <w:sz w:val="20"/>
              </w:rPr>
              <w:t xml:space="preserve"> </w:t>
            </w:r>
            <w:r w:rsidRPr="009B2024">
              <w:rPr>
                <w:rFonts w:eastAsia="Calibri" w:cs="Arial"/>
                <w:sz w:val="20"/>
              </w:rPr>
              <w:t xml:space="preserve">to </w:t>
            </w:r>
            <w:r w:rsidRPr="009B2024">
              <w:rPr>
                <w:rFonts w:eastAsia="Calibri" w:cs="Arial"/>
                <w:strike/>
                <w:sz w:val="20"/>
              </w:rPr>
              <w:t>fully</w:t>
            </w:r>
            <w:r w:rsidRPr="009B2024">
              <w:rPr>
                <w:rFonts w:eastAsia="Calibri" w:cs="Arial"/>
                <w:sz w:val="20"/>
              </w:rPr>
              <w:t xml:space="preserve"> cooperate in providing information to the </w:t>
            </w:r>
            <w:r w:rsidRPr="009B2024">
              <w:rPr>
                <w:rFonts w:eastAsia="Calibri" w:cs="Arial"/>
                <w:strike/>
                <w:sz w:val="20"/>
              </w:rPr>
              <w:t>nominated members of the Council or alternative experts</w:t>
            </w:r>
            <w:r w:rsidRPr="009B2024">
              <w:rPr>
                <w:rFonts w:eastAsia="Calibri" w:cs="Arial"/>
                <w:sz w:val="20"/>
              </w:rPr>
              <w:t xml:space="preserve"> </w:t>
            </w:r>
            <w:r w:rsidR="0015547F" w:rsidRPr="007110CA">
              <w:rPr>
                <w:sz w:val="20"/>
              </w:rPr>
              <w:t>p</w:t>
            </w:r>
            <w:r w:rsidRPr="009B2024">
              <w:rPr>
                <w:rFonts w:eastAsia="Calibri" w:cs="Arial"/>
                <w:sz w:val="20"/>
                <w:u w:val="single"/>
              </w:rPr>
              <w:t>roponents.</w:t>
            </w:r>
          </w:p>
        </w:tc>
        <w:tc>
          <w:tcPr>
            <w:tcW w:w="2750" w:type="dxa"/>
            <w:tcBorders>
              <w:top w:val="single" w:sz="4" w:space="0" w:color="auto"/>
              <w:left w:val="single" w:sz="4" w:space="0" w:color="auto"/>
              <w:bottom w:val="single" w:sz="4" w:space="0" w:color="auto"/>
              <w:right w:val="single" w:sz="4" w:space="0" w:color="auto"/>
            </w:tcBorders>
            <w:hideMark/>
          </w:tcPr>
          <w:p w14:paraId="735DD7E2" w14:textId="77777777" w:rsidR="00AA5F21" w:rsidRPr="009B2024" w:rsidRDefault="00AA5F21">
            <w:pPr>
              <w:pStyle w:val="CommentText"/>
              <w:spacing w:after="40"/>
              <w:jc w:val="both"/>
              <w:rPr>
                <w:rFonts w:eastAsia="MS Mincho" w:cs="Arial"/>
                <w:color w:val="000000"/>
                <w:lang w:eastAsia="ja-JP"/>
              </w:rPr>
            </w:pPr>
            <w:r w:rsidRPr="009B2024">
              <w:rPr>
                <w:rFonts w:eastAsia="MS Mincho" w:cs="Arial"/>
                <w:color w:val="000000"/>
                <w:lang w:eastAsia="ja-JP"/>
              </w:rPr>
              <w:t>Retain as modified.</w:t>
            </w:r>
          </w:p>
          <w:p w14:paraId="722FFA20" w14:textId="77777777" w:rsidR="00AA5F21" w:rsidRPr="009B2024" w:rsidRDefault="00AA5F21">
            <w:pPr>
              <w:tabs>
                <w:tab w:val="left" w:pos="1570"/>
              </w:tabs>
              <w:spacing w:after="40"/>
              <w:jc w:val="both"/>
              <w:rPr>
                <w:rFonts w:eastAsia="MS Mincho" w:cs="Arial"/>
                <w:color w:val="000000"/>
                <w:sz w:val="20"/>
                <w:szCs w:val="20"/>
                <w:lang w:val="en-GB" w:eastAsia="ja-JP"/>
              </w:rPr>
            </w:pPr>
            <w:r w:rsidRPr="009B2024">
              <w:rPr>
                <w:rFonts w:eastAsia="MS Mincho" w:cs="Arial"/>
                <w:color w:val="000000"/>
                <w:sz w:val="20"/>
                <w:szCs w:val="20"/>
                <w:lang w:val="en-GB" w:eastAsia="ja-JP"/>
              </w:rPr>
              <w:t>This paragraph should reflect any revision of responsibility concerning reporting and monitoring of the implementation of Concerted Actions.</w:t>
            </w:r>
          </w:p>
          <w:p w14:paraId="359B95BC" w14:textId="145C19D5" w:rsidR="00AA5F21" w:rsidRPr="009B2024" w:rsidRDefault="00AA5F21">
            <w:pPr>
              <w:tabs>
                <w:tab w:val="left" w:pos="1570"/>
              </w:tabs>
              <w:jc w:val="both"/>
              <w:rPr>
                <w:rFonts w:eastAsia="MS Mincho" w:cs="Arial"/>
                <w:color w:val="000000"/>
                <w:sz w:val="20"/>
                <w:szCs w:val="20"/>
                <w:lang w:val="en-GB" w:eastAsia="ja-JP"/>
              </w:rPr>
            </w:pPr>
            <w:r w:rsidRPr="009B2024">
              <w:rPr>
                <w:rFonts w:eastAsia="MS Mincho" w:cs="Arial"/>
                <w:color w:val="000000"/>
                <w:sz w:val="20"/>
                <w:szCs w:val="20"/>
                <w:lang w:val="en-GB" w:eastAsia="ja-JP"/>
              </w:rPr>
              <w:t xml:space="preserve">It </w:t>
            </w:r>
            <w:r w:rsidR="00F13673">
              <w:rPr>
                <w:rFonts w:eastAsia="MS Mincho" w:cs="Arial"/>
                <w:color w:val="000000"/>
                <w:sz w:val="20"/>
                <w:szCs w:val="20"/>
                <w:lang w:val="en-GB" w:eastAsia="ja-JP"/>
              </w:rPr>
              <w:t xml:space="preserve">also </w:t>
            </w:r>
            <w:r w:rsidRPr="009B2024">
              <w:rPr>
                <w:rFonts w:eastAsia="MS Mincho" w:cs="Arial"/>
                <w:color w:val="000000"/>
                <w:sz w:val="20"/>
                <w:szCs w:val="20"/>
                <w:lang w:val="en-GB" w:eastAsia="ja-JP"/>
              </w:rPr>
              <w:t xml:space="preserve">has implications </w:t>
            </w:r>
            <w:r w:rsidR="00F13673">
              <w:rPr>
                <w:rFonts w:eastAsia="MS Mincho" w:cs="Arial"/>
                <w:color w:val="000000"/>
                <w:sz w:val="20"/>
                <w:szCs w:val="20"/>
                <w:lang w:val="en-GB" w:eastAsia="ja-JP"/>
              </w:rPr>
              <w:t>for</w:t>
            </w:r>
            <w:r w:rsidRPr="009B2024">
              <w:rPr>
                <w:rFonts w:eastAsia="MS Mincho" w:cs="Arial"/>
                <w:color w:val="000000"/>
                <w:sz w:val="20"/>
                <w:szCs w:val="20"/>
                <w:lang w:val="en-GB" w:eastAsia="ja-JP"/>
              </w:rPr>
              <w:t xml:space="preserve"> the responsibility of Range States in the implementation of Concerted Actions, notably when they are not a proponent. </w:t>
            </w:r>
          </w:p>
          <w:p w14:paraId="2CCC2DBB" w14:textId="77777777" w:rsidR="00AA5F21" w:rsidRPr="009B2024" w:rsidRDefault="00AA5F21">
            <w:pPr>
              <w:tabs>
                <w:tab w:val="left" w:pos="1570"/>
              </w:tabs>
              <w:jc w:val="both"/>
              <w:rPr>
                <w:rFonts w:eastAsia="MS Mincho" w:cs="Arial"/>
                <w:color w:val="000000"/>
                <w:sz w:val="20"/>
                <w:szCs w:val="20"/>
                <w:lang w:val="en-GB" w:eastAsia="ja-JP"/>
              </w:rPr>
            </w:pPr>
            <w:r w:rsidRPr="009B2024">
              <w:rPr>
                <w:rFonts w:eastAsia="MS Mincho" w:cs="Arial"/>
                <w:color w:val="000000"/>
                <w:sz w:val="20"/>
                <w:szCs w:val="20"/>
                <w:lang w:val="en-GB" w:eastAsia="ja-JP"/>
              </w:rPr>
              <w:t>The proposed revision also aims at ensuring consistency with the proposed removal of the List of Species designated for Concerted Actions included in Annex 3.</w:t>
            </w:r>
          </w:p>
        </w:tc>
      </w:tr>
      <w:tr w:rsidR="00C10A15" w:rsidRPr="00654292" w14:paraId="7DDA2046" w14:textId="77777777">
        <w:trPr>
          <w:ins w:id="20" w:author="Melanie Virtue" w:date="2023-07-20T19:26:00Z"/>
        </w:trPr>
        <w:tc>
          <w:tcPr>
            <w:tcW w:w="6658" w:type="dxa"/>
            <w:tcBorders>
              <w:top w:val="single" w:sz="4" w:space="0" w:color="auto"/>
              <w:left w:val="single" w:sz="4" w:space="0" w:color="auto"/>
              <w:bottom w:val="single" w:sz="4" w:space="0" w:color="auto"/>
              <w:right w:val="single" w:sz="4" w:space="0" w:color="auto"/>
            </w:tcBorders>
          </w:tcPr>
          <w:p w14:paraId="12429865" w14:textId="0D4CF93D" w:rsidR="00C10A15" w:rsidRPr="00B906C6" w:rsidRDefault="00F5006C" w:rsidP="00AA5F21">
            <w:pPr>
              <w:pStyle w:val="ListParagraph"/>
              <w:numPr>
                <w:ilvl w:val="0"/>
                <w:numId w:val="20"/>
              </w:numPr>
              <w:snapToGrid w:val="0"/>
              <w:spacing w:before="40" w:afterLines="40" w:after="96"/>
              <w:ind w:left="447" w:hanging="425"/>
              <w:jc w:val="both"/>
              <w:rPr>
                <w:ins w:id="21" w:author="Melanie Virtue" w:date="2023-07-20T19:26:00Z"/>
                <w:rFonts w:eastAsia="Calibri" w:cs="Arial"/>
                <w:sz w:val="20"/>
                <w:u w:val="single"/>
              </w:rPr>
            </w:pPr>
            <w:ins w:id="22" w:author="Melanie Virtue" w:date="2023-07-20T19:26:00Z">
              <w:r>
                <w:rPr>
                  <w:rFonts w:eastAsia="Calibri" w:cs="Arial"/>
                  <w:sz w:val="20"/>
                  <w:u w:val="single"/>
                </w:rPr>
                <w:t xml:space="preserve">Proponents </w:t>
              </w:r>
              <w:r w:rsidR="00C71249">
                <w:rPr>
                  <w:rFonts w:eastAsia="Calibri" w:cs="Arial"/>
                  <w:sz w:val="20"/>
                  <w:u w:val="single"/>
                </w:rPr>
                <w:t xml:space="preserve">should submit a report on </w:t>
              </w:r>
            </w:ins>
            <w:ins w:id="23" w:author="Melanie Virtue" w:date="2023-07-20T19:27:00Z">
              <w:r w:rsidR="00C71249">
                <w:rPr>
                  <w:rFonts w:eastAsia="Calibri" w:cs="Arial"/>
                  <w:sz w:val="20"/>
                  <w:u w:val="single"/>
                </w:rPr>
                <w:t xml:space="preserve">the implementation of the Concerted Action </w:t>
              </w:r>
              <w:r w:rsidR="00953031">
                <w:rPr>
                  <w:rFonts w:eastAsia="Calibri" w:cs="Arial"/>
                  <w:sz w:val="20"/>
                  <w:u w:val="single"/>
                </w:rPr>
                <w:t xml:space="preserve">to the </w:t>
              </w:r>
            </w:ins>
            <w:ins w:id="24" w:author="Melanie Virtue" w:date="2023-07-20T19:28:00Z">
              <w:r w:rsidR="00C47182" w:rsidRPr="00C47182">
                <w:rPr>
                  <w:rFonts w:eastAsia="Calibri" w:cs="Arial"/>
                  <w:sz w:val="20"/>
                  <w:u w:val="single"/>
                </w:rPr>
                <w:t>Conference of the Parties by the same deadline applicable to listing proposals</w:t>
              </w:r>
              <w:r w:rsidR="00490723">
                <w:rPr>
                  <w:rFonts w:eastAsia="Calibri" w:cs="Arial"/>
                  <w:sz w:val="20"/>
                  <w:u w:val="single"/>
                </w:rPr>
                <w:t>.</w:t>
              </w:r>
            </w:ins>
          </w:p>
        </w:tc>
        <w:tc>
          <w:tcPr>
            <w:tcW w:w="2750" w:type="dxa"/>
            <w:tcBorders>
              <w:top w:val="single" w:sz="4" w:space="0" w:color="auto"/>
              <w:left w:val="single" w:sz="4" w:space="0" w:color="auto"/>
              <w:bottom w:val="single" w:sz="4" w:space="0" w:color="auto"/>
              <w:right w:val="single" w:sz="4" w:space="0" w:color="auto"/>
            </w:tcBorders>
          </w:tcPr>
          <w:p w14:paraId="1FDD0A20" w14:textId="386AF7CD" w:rsidR="00C10A15" w:rsidRPr="009B2024" w:rsidRDefault="00983968">
            <w:pPr>
              <w:pStyle w:val="CommentText"/>
              <w:spacing w:after="40"/>
              <w:jc w:val="both"/>
              <w:rPr>
                <w:ins w:id="25" w:author="Melanie Virtue" w:date="2023-07-20T19:26:00Z"/>
                <w:rFonts w:eastAsia="MS Mincho" w:cs="Arial"/>
                <w:color w:val="000000"/>
                <w:lang w:eastAsia="ja-JP"/>
              </w:rPr>
            </w:pPr>
            <w:ins w:id="26" w:author="Melanie Virtue" w:date="2023-07-20T19:29:00Z">
              <w:r>
                <w:rPr>
                  <w:rFonts w:eastAsia="MS Mincho" w:cs="Arial"/>
                  <w:color w:val="000000"/>
                  <w:lang w:eastAsia="ja-JP"/>
                </w:rPr>
                <w:t>New text.</w:t>
              </w:r>
            </w:ins>
          </w:p>
        </w:tc>
      </w:tr>
      <w:tr w:rsidR="00AA5F21" w:rsidRPr="00654292" w14:paraId="230AE42D" w14:textId="77777777">
        <w:tc>
          <w:tcPr>
            <w:tcW w:w="6658" w:type="dxa"/>
            <w:tcBorders>
              <w:top w:val="single" w:sz="4" w:space="0" w:color="auto"/>
              <w:left w:val="single" w:sz="4" w:space="0" w:color="auto"/>
              <w:bottom w:val="single" w:sz="4" w:space="0" w:color="auto"/>
              <w:right w:val="single" w:sz="4" w:space="0" w:color="auto"/>
            </w:tcBorders>
            <w:hideMark/>
          </w:tcPr>
          <w:p w14:paraId="055584BD" w14:textId="77777777" w:rsidR="00AA5F21" w:rsidRPr="009B2024" w:rsidRDefault="00AA5F21" w:rsidP="00AA5F21">
            <w:pPr>
              <w:pStyle w:val="ListParagraph"/>
              <w:numPr>
                <w:ilvl w:val="0"/>
                <w:numId w:val="20"/>
              </w:numPr>
              <w:snapToGrid w:val="0"/>
              <w:spacing w:before="40" w:afterLines="40" w:after="96"/>
              <w:ind w:left="447" w:hanging="447"/>
              <w:jc w:val="both"/>
              <w:rPr>
                <w:rFonts w:eastAsia="Calibri" w:cs="Arial"/>
                <w:sz w:val="20"/>
              </w:rPr>
            </w:pPr>
            <w:r w:rsidRPr="009B2024">
              <w:rPr>
                <w:rFonts w:eastAsia="Calibri" w:cs="Arial"/>
                <w:sz w:val="20"/>
              </w:rPr>
              <w:t xml:space="preserve">The Scientific Council will evaluate the progress made in implementation </w:t>
            </w:r>
            <w:r w:rsidRPr="009B2024">
              <w:rPr>
                <w:rFonts w:eastAsia="Calibri" w:cs="Arial"/>
                <w:strike/>
                <w:sz w:val="20"/>
              </w:rPr>
              <w:t xml:space="preserve">by </w:t>
            </w:r>
            <w:r w:rsidRPr="009B2024">
              <w:rPr>
                <w:rFonts w:eastAsia="Calibri" w:cs="Arial"/>
                <w:strike/>
                <w:sz w:val="20"/>
                <w:u w:val="single"/>
              </w:rPr>
              <w:t>the proponents and other relevant stakeholders of</w:t>
            </w:r>
            <w:r w:rsidRPr="009B2024">
              <w:rPr>
                <w:rFonts w:eastAsia="Calibri" w:cs="Arial"/>
                <w:strike/>
                <w:sz w:val="20"/>
              </w:rPr>
              <w:t xml:space="preserve"> Range State Parties of species listed for</w:t>
            </w:r>
            <w:r w:rsidRPr="009B2024">
              <w:rPr>
                <w:rFonts w:eastAsia="Calibri" w:cs="Arial"/>
                <w:sz w:val="20"/>
              </w:rPr>
              <w:t xml:space="preserve"> </w:t>
            </w:r>
            <w:r w:rsidRPr="009B2024">
              <w:rPr>
                <w:rFonts w:eastAsia="Calibri" w:cs="Arial"/>
                <w:sz w:val="20"/>
                <w:u w:val="single"/>
              </w:rPr>
              <w:t xml:space="preserve">of </w:t>
            </w:r>
            <w:r w:rsidRPr="009B2024">
              <w:rPr>
                <w:rFonts w:eastAsia="Calibri" w:cs="Arial"/>
                <w:sz w:val="20"/>
              </w:rPr>
              <w:t>Concerted Actions and make appropriate recommendations for further actions, as necessary.</w:t>
            </w:r>
          </w:p>
        </w:tc>
        <w:tc>
          <w:tcPr>
            <w:tcW w:w="2750" w:type="dxa"/>
            <w:tcBorders>
              <w:top w:val="single" w:sz="4" w:space="0" w:color="auto"/>
              <w:left w:val="single" w:sz="4" w:space="0" w:color="auto"/>
              <w:bottom w:val="single" w:sz="4" w:space="0" w:color="auto"/>
              <w:right w:val="single" w:sz="4" w:space="0" w:color="auto"/>
            </w:tcBorders>
            <w:hideMark/>
          </w:tcPr>
          <w:p w14:paraId="3CD1E921"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5BE95FBE" w14:textId="6D72EAA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 xml:space="preserve">The proposed amendment reflects the fact that proponents are not only Range State Parties, as well as the proposed </w:t>
            </w:r>
            <w:r w:rsidR="00F13673">
              <w:rPr>
                <w:rFonts w:eastAsia="MS Mincho" w:cs="Arial"/>
                <w:color w:val="000000"/>
                <w:sz w:val="20"/>
                <w:szCs w:val="20"/>
                <w:lang w:val="en-GB" w:eastAsia="ja-JP"/>
              </w:rPr>
              <w:t>removal</w:t>
            </w:r>
            <w:r w:rsidRPr="009B2024">
              <w:rPr>
                <w:rFonts w:eastAsia="MS Mincho" w:cs="Arial"/>
                <w:color w:val="000000"/>
                <w:sz w:val="20"/>
                <w:szCs w:val="20"/>
                <w:lang w:val="en-GB" w:eastAsia="ja-JP"/>
              </w:rPr>
              <w:t xml:space="preserve"> of the </w:t>
            </w:r>
            <w:r w:rsidR="00F13673">
              <w:rPr>
                <w:rFonts w:eastAsia="MS Mincho" w:cs="Arial"/>
                <w:color w:val="000000"/>
                <w:sz w:val="20"/>
                <w:szCs w:val="20"/>
                <w:lang w:val="en-GB" w:eastAsia="ja-JP"/>
              </w:rPr>
              <w:t>L</w:t>
            </w:r>
            <w:r w:rsidRPr="009B2024">
              <w:rPr>
                <w:rFonts w:eastAsia="MS Mincho" w:cs="Arial"/>
                <w:color w:val="000000"/>
                <w:sz w:val="20"/>
                <w:szCs w:val="20"/>
                <w:lang w:val="en-GB" w:eastAsia="ja-JP"/>
              </w:rPr>
              <w:t xml:space="preserve">ist of </w:t>
            </w:r>
            <w:r w:rsidR="00F13673">
              <w:rPr>
                <w:rFonts w:eastAsia="MS Mincho" w:cs="Arial"/>
                <w:color w:val="000000"/>
                <w:sz w:val="20"/>
                <w:szCs w:val="20"/>
                <w:lang w:val="en-GB" w:eastAsia="ja-JP"/>
              </w:rPr>
              <w:t>S</w:t>
            </w:r>
            <w:r w:rsidRPr="009B2024">
              <w:rPr>
                <w:rFonts w:eastAsia="MS Mincho" w:cs="Arial"/>
                <w:color w:val="000000"/>
                <w:sz w:val="20"/>
                <w:szCs w:val="20"/>
                <w:lang w:val="en-GB" w:eastAsia="ja-JP"/>
              </w:rPr>
              <w:t>pecies designated for Concerted Actions</w:t>
            </w:r>
            <w:r>
              <w:rPr>
                <w:rFonts w:eastAsia="MS Mincho" w:cs="Arial"/>
                <w:color w:val="000000"/>
                <w:sz w:val="20"/>
                <w:szCs w:val="20"/>
                <w:lang w:val="en-GB" w:eastAsia="ja-JP"/>
              </w:rPr>
              <w:t>.</w:t>
            </w:r>
          </w:p>
        </w:tc>
      </w:tr>
      <w:tr w:rsidR="00AA5F21" w:rsidRPr="00654292" w14:paraId="6C59829A" w14:textId="77777777">
        <w:tc>
          <w:tcPr>
            <w:tcW w:w="6658" w:type="dxa"/>
            <w:tcBorders>
              <w:top w:val="single" w:sz="4" w:space="0" w:color="auto"/>
              <w:left w:val="single" w:sz="4" w:space="0" w:color="auto"/>
              <w:bottom w:val="single" w:sz="4" w:space="0" w:color="auto"/>
              <w:right w:val="single" w:sz="4" w:space="0" w:color="auto"/>
            </w:tcBorders>
            <w:hideMark/>
          </w:tcPr>
          <w:p w14:paraId="73E05841" w14:textId="77777777" w:rsidR="00AA5F21" w:rsidRPr="009B2024" w:rsidRDefault="00AA5F21" w:rsidP="00AA5F21">
            <w:pPr>
              <w:numPr>
                <w:ilvl w:val="0"/>
                <w:numId w:val="21"/>
              </w:numPr>
              <w:ind w:left="447" w:hanging="447"/>
              <w:contextualSpacing/>
              <w:jc w:val="both"/>
              <w:rPr>
                <w:rFonts w:eastAsia="Calibri" w:cs="Arial"/>
                <w:sz w:val="20"/>
                <w:szCs w:val="20"/>
                <w:lang w:val="en-GB"/>
              </w:rPr>
            </w:pPr>
            <w:r w:rsidRPr="009B2024">
              <w:rPr>
                <w:rFonts w:eastAsia="Calibri" w:cs="Arial"/>
                <w:sz w:val="20"/>
                <w:szCs w:val="20"/>
                <w:lang w:val="en-GB"/>
              </w:rPr>
              <w:t xml:space="preserve">Parties that are Range States of species </w:t>
            </w:r>
            <w:r w:rsidRPr="009B2024">
              <w:rPr>
                <w:rFonts w:eastAsia="Calibri" w:cs="Arial"/>
                <w:sz w:val="20"/>
                <w:szCs w:val="20"/>
                <w:u w:val="single"/>
                <w:lang w:val="en-GB"/>
              </w:rPr>
              <w:t>covered by accepted proposals</w:t>
            </w:r>
            <w:r w:rsidRPr="009B2024">
              <w:rPr>
                <w:rFonts w:eastAsia="Calibri" w:cs="Arial"/>
                <w:strike/>
                <w:sz w:val="20"/>
                <w:szCs w:val="20"/>
                <w:lang w:val="en-GB"/>
              </w:rPr>
              <w:t xml:space="preserve"> listed</w:t>
            </w:r>
            <w:r w:rsidRPr="009B2024">
              <w:rPr>
                <w:rFonts w:eastAsia="Calibri" w:cs="Arial"/>
                <w:sz w:val="20"/>
                <w:szCs w:val="20"/>
                <w:lang w:val="en-GB"/>
              </w:rPr>
              <w:t xml:space="preserve"> for Concerted Actions should report </w:t>
            </w:r>
            <w:r w:rsidRPr="009B2024">
              <w:rPr>
                <w:rFonts w:eastAsia="Calibri" w:cs="Arial"/>
                <w:sz w:val="20"/>
                <w:szCs w:val="20"/>
                <w:u w:val="single"/>
                <w:lang w:val="en-GB"/>
              </w:rPr>
              <w:t xml:space="preserve">as part of their National Reports </w:t>
            </w:r>
            <w:r w:rsidRPr="009B2024">
              <w:rPr>
                <w:rFonts w:eastAsia="Calibri" w:cs="Arial"/>
                <w:strike/>
                <w:sz w:val="20"/>
                <w:szCs w:val="20"/>
                <w:lang w:val="en-GB"/>
              </w:rPr>
              <w:t>180 days prior to each meeting of the Conference of the Parties</w:t>
            </w:r>
            <w:r w:rsidRPr="009B2024">
              <w:rPr>
                <w:rFonts w:eastAsia="Calibri" w:cs="Arial"/>
                <w:sz w:val="20"/>
                <w:szCs w:val="20"/>
                <w:lang w:val="en-GB"/>
              </w:rPr>
              <w:t xml:space="preserve"> on </w:t>
            </w:r>
            <w:r w:rsidRPr="009B2024">
              <w:rPr>
                <w:rFonts w:eastAsia="Calibri" w:cs="Arial"/>
                <w:strike/>
                <w:sz w:val="20"/>
                <w:szCs w:val="20"/>
                <w:lang w:val="en-GB"/>
              </w:rPr>
              <w:t>their</w:t>
            </w:r>
            <w:r w:rsidRPr="009B2024">
              <w:rPr>
                <w:rFonts w:eastAsia="Calibri" w:cs="Arial"/>
                <w:sz w:val="20"/>
                <w:szCs w:val="20"/>
                <w:lang w:val="en-GB"/>
              </w:rPr>
              <w:t xml:space="preserve"> progress in implementation of Concerted Actions</w:t>
            </w:r>
            <w:r w:rsidRPr="009B2024">
              <w:rPr>
                <w:rFonts w:eastAsia="Calibri" w:cs="Arial"/>
                <w:strike/>
                <w:sz w:val="20"/>
                <w:szCs w:val="20"/>
                <w:lang w:val="en-GB"/>
              </w:rPr>
              <w:t>, as part of their National Reports</w:t>
            </w:r>
            <w:r w:rsidRPr="009B2024">
              <w:rPr>
                <w:rFonts w:eastAsia="Calibri" w:cs="Arial"/>
                <w:sz w:val="20"/>
                <w:szCs w:val="20"/>
                <w:lang w:val="en-GB"/>
              </w:rPr>
              <w:t xml:space="preserve">. </w:t>
            </w:r>
          </w:p>
        </w:tc>
        <w:tc>
          <w:tcPr>
            <w:tcW w:w="2750" w:type="dxa"/>
            <w:tcBorders>
              <w:top w:val="single" w:sz="4" w:space="0" w:color="auto"/>
              <w:left w:val="single" w:sz="4" w:space="0" w:color="auto"/>
              <w:bottom w:val="single" w:sz="4" w:space="0" w:color="auto"/>
              <w:right w:val="single" w:sz="4" w:space="0" w:color="auto"/>
            </w:tcBorders>
            <w:hideMark/>
          </w:tcPr>
          <w:p w14:paraId="00A6A184"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p>
          <w:p w14:paraId="138EE7A6"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The proposed revision aims at ensuring consistency with the proposed removal of the List of Species designated for Concerted Actions included in Annex 3.</w:t>
            </w:r>
          </w:p>
        </w:tc>
      </w:tr>
      <w:tr w:rsidR="00AA5F21" w:rsidRPr="00654292" w14:paraId="0541BDE0" w14:textId="77777777">
        <w:trPr>
          <w:cantSplit/>
        </w:trPr>
        <w:tc>
          <w:tcPr>
            <w:tcW w:w="6658" w:type="dxa"/>
            <w:tcBorders>
              <w:top w:val="single" w:sz="4" w:space="0" w:color="auto"/>
              <w:left w:val="single" w:sz="4" w:space="0" w:color="auto"/>
              <w:bottom w:val="single" w:sz="4" w:space="0" w:color="auto"/>
              <w:right w:val="single" w:sz="4" w:space="0" w:color="auto"/>
            </w:tcBorders>
            <w:hideMark/>
          </w:tcPr>
          <w:p w14:paraId="40F4353C" w14:textId="77777777" w:rsidR="00AA5F21" w:rsidRPr="009B2024" w:rsidRDefault="00AA5F21" w:rsidP="00AA5F21">
            <w:pPr>
              <w:numPr>
                <w:ilvl w:val="0"/>
                <w:numId w:val="22"/>
              </w:numPr>
              <w:ind w:left="447" w:hanging="447"/>
              <w:contextualSpacing/>
              <w:jc w:val="both"/>
              <w:rPr>
                <w:rFonts w:eastAsia="Calibri" w:cs="Arial"/>
                <w:sz w:val="20"/>
                <w:szCs w:val="20"/>
                <w:lang w:val="en-GB"/>
              </w:rPr>
            </w:pPr>
            <w:r w:rsidRPr="009B2024">
              <w:rPr>
                <w:rFonts w:eastAsia="Calibri" w:cs="Arial"/>
                <w:sz w:val="20"/>
                <w:szCs w:val="20"/>
                <w:lang w:val="en-GB"/>
              </w:rPr>
              <w:lastRenderedPageBreak/>
              <w:t xml:space="preserve">The Conference of the Parties will review the progress made in implementing Concerted Actions in order to measure the effectiveness of the instrument. </w:t>
            </w:r>
          </w:p>
        </w:tc>
        <w:tc>
          <w:tcPr>
            <w:tcW w:w="2750" w:type="dxa"/>
            <w:tcBorders>
              <w:top w:val="single" w:sz="4" w:space="0" w:color="auto"/>
              <w:left w:val="single" w:sz="4" w:space="0" w:color="auto"/>
              <w:bottom w:val="single" w:sz="4" w:space="0" w:color="auto"/>
              <w:right w:val="single" w:sz="4" w:space="0" w:color="auto"/>
            </w:tcBorders>
            <w:hideMark/>
          </w:tcPr>
          <w:p w14:paraId="73AB1496" w14:textId="77777777" w:rsidR="00AA5F21" w:rsidRPr="009B2024" w:rsidRDefault="00AA5F21">
            <w:pPr>
              <w:tabs>
                <w:tab w:val="left" w:pos="1570"/>
              </w:tabs>
              <w:spacing w:before="40" w:afterLines="40" w:after="96"/>
              <w:rPr>
                <w:rFonts w:eastAsia="MS Mincho" w:cs="Arial"/>
                <w:color w:val="000000"/>
                <w:sz w:val="20"/>
                <w:szCs w:val="20"/>
                <w:lang w:val="en-GB" w:eastAsia="ja-JP"/>
              </w:rPr>
            </w:pPr>
            <w:r w:rsidRPr="009B2024">
              <w:rPr>
                <w:rFonts w:eastAsia="MS Mincho" w:cs="Arial"/>
                <w:color w:val="000000"/>
                <w:sz w:val="20"/>
                <w:szCs w:val="20"/>
                <w:lang w:val="en-GB" w:eastAsia="ja-JP"/>
              </w:rPr>
              <w:t>Retain</w:t>
            </w:r>
            <w:r>
              <w:rPr>
                <w:rFonts w:eastAsia="MS Mincho" w:cs="Arial"/>
                <w:color w:val="000000"/>
                <w:sz w:val="20"/>
                <w:szCs w:val="20"/>
                <w:lang w:val="en-GB" w:eastAsia="ja-JP"/>
              </w:rPr>
              <w:t>.</w:t>
            </w:r>
          </w:p>
        </w:tc>
      </w:tr>
      <w:tr w:rsidR="00AA5F21" w:rsidRPr="00654292" w14:paraId="040423D7"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461DE5C2" w14:textId="7CB8953A" w:rsidR="00AA5F21" w:rsidRPr="009B2024" w:rsidRDefault="00AA5F21">
            <w:pPr>
              <w:spacing w:before="120" w:after="120"/>
              <w:rPr>
                <w:rFonts w:eastAsia="Calibri" w:cs="Arial"/>
                <w:b/>
                <w:sz w:val="20"/>
                <w:szCs w:val="20"/>
                <w:lang w:val="en-GB"/>
              </w:rPr>
            </w:pPr>
            <w:r w:rsidRPr="009B2024">
              <w:rPr>
                <w:rFonts w:eastAsia="Calibri" w:cs="Arial"/>
                <w:b/>
                <w:sz w:val="20"/>
                <w:szCs w:val="20"/>
                <w:lang w:val="en-GB"/>
              </w:rPr>
              <w:t xml:space="preserve">Step 6: </w:t>
            </w:r>
            <w:r w:rsidRPr="009B2024">
              <w:rPr>
                <w:rFonts w:eastAsia="Calibri" w:cs="Arial"/>
                <w:b/>
                <w:strike/>
                <w:sz w:val="20"/>
                <w:szCs w:val="20"/>
                <w:lang w:val="en-GB"/>
              </w:rPr>
              <w:t xml:space="preserve">Removing a species from the list for </w:t>
            </w:r>
            <w:r w:rsidRPr="009B2024">
              <w:rPr>
                <w:rFonts w:eastAsia="Calibri" w:cs="Arial"/>
                <w:b/>
                <w:sz w:val="20"/>
                <w:szCs w:val="20"/>
                <w:u w:val="single"/>
                <w:lang w:val="en-GB"/>
              </w:rPr>
              <w:t xml:space="preserve">Continuation and </w:t>
            </w:r>
            <w:del w:id="27" w:author="Melanie Virtue" w:date="2023-07-20T19:14:00Z">
              <w:r w:rsidRPr="009B2024" w:rsidDel="006B33B7">
                <w:rPr>
                  <w:rFonts w:eastAsia="Calibri" w:cs="Arial"/>
                  <w:b/>
                  <w:sz w:val="20"/>
                  <w:szCs w:val="20"/>
                  <w:u w:val="single"/>
                  <w:lang w:val="en-GB"/>
                </w:rPr>
                <w:delText xml:space="preserve">termination </w:delText>
              </w:r>
            </w:del>
            <w:ins w:id="28" w:author="Melanie Virtue" w:date="2023-07-20T19:14:00Z">
              <w:r w:rsidR="006B33B7">
                <w:rPr>
                  <w:rFonts w:eastAsia="Calibri" w:cs="Arial"/>
                  <w:b/>
                  <w:sz w:val="20"/>
                  <w:szCs w:val="20"/>
                  <w:u w:val="single"/>
                  <w:lang w:val="en-GB"/>
                </w:rPr>
                <w:t>closure</w:t>
              </w:r>
              <w:r w:rsidR="006B33B7" w:rsidRPr="009B2024">
                <w:rPr>
                  <w:rFonts w:eastAsia="Calibri" w:cs="Arial"/>
                  <w:b/>
                  <w:sz w:val="20"/>
                  <w:szCs w:val="20"/>
                  <w:u w:val="single"/>
                  <w:lang w:val="en-GB"/>
                </w:rPr>
                <w:t xml:space="preserve"> </w:t>
              </w:r>
            </w:ins>
            <w:r w:rsidRPr="009B2024">
              <w:rPr>
                <w:rFonts w:eastAsia="Calibri" w:cs="Arial"/>
                <w:b/>
                <w:sz w:val="20"/>
                <w:szCs w:val="20"/>
                <w:u w:val="single"/>
                <w:lang w:val="en-GB"/>
              </w:rPr>
              <w:t>of</w:t>
            </w:r>
            <w:r w:rsidRPr="009B2024">
              <w:rPr>
                <w:rFonts w:eastAsia="Calibri" w:cs="Arial"/>
                <w:b/>
                <w:strike/>
                <w:sz w:val="20"/>
                <w:szCs w:val="20"/>
                <w:lang w:val="en-GB"/>
              </w:rPr>
              <w:t xml:space="preserve"> </w:t>
            </w:r>
            <w:r w:rsidRPr="009B2024">
              <w:rPr>
                <w:rFonts w:eastAsia="Calibri" w:cs="Arial"/>
                <w:b/>
                <w:sz w:val="20"/>
                <w:szCs w:val="20"/>
                <w:lang w:val="en-GB"/>
              </w:rPr>
              <w:t>Concerted Actions</w:t>
            </w:r>
          </w:p>
        </w:tc>
      </w:tr>
      <w:tr w:rsidR="00AA5F21" w:rsidRPr="00654292" w14:paraId="35DB57D3" w14:textId="77777777">
        <w:tc>
          <w:tcPr>
            <w:tcW w:w="6658" w:type="dxa"/>
            <w:tcBorders>
              <w:top w:val="single" w:sz="4" w:space="0" w:color="auto"/>
              <w:left w:val="single" w:sz="4" w:space="0" w:color="auto"/>
              <w:bottom w:val="single" w:sz="4" w:space="0" w:color="auto"/>
              <w:right w:val="single" w:sz="4" w:space="0" w:color="auto"/>
            </w:tcBorders>
            <w:hideMark/>
          </w:tcPr>
          <w:p w14:paraId="2DDF92D9" w14:textId="3005725E" w:rsidR="00064DA8" w:rsidRPr="00D4302D" w:rsidRDefault="00AA5F21" w:rsidP="00D4302D">
            <w:pPr>
              <w:numPr>
                <w:ilvl w:val="0"/>
                <w:numId w:val="23"/>
              </w:numPr>
              <w:ind w:left="447" w:hanging="425"/>
              <w:contextualSpacing/>
              <w:jc w:val="both"/>
              <w:rPr>
                <w:rFonts w:eastAsia="MS Mincho" w:cs="Arial"/>
                <w:sz w:val="20"/>
                <w:szCs w:val="20"/>
                <w:u w:val="single"/>
                <w:lang w:val="en-GB" w:eastAsia="en-GB"/>
              </w:rPr>
            </w:pPr>
            <w:r w:rsidRPr="009B2024">
              <w:rPr>
                <w:rFonts w:eastAsia="MS Mincho" w:cs="Arial"/>
                <w:sz w:val="20"/>
                <w:szCs w:val="20"/>
                <w:u w:val="single"/>
                <w:lang w:val="en-GB" w:eastAsia="en-GB"/>
              </w:rPr>
              <w:t xml:space="preserve">Proponents of an accepted Concerted Action will, </w:t>
            </w:r>
            <w:del w:id="29" w:author="Melanie Virtue" w:date="2023-07-20T16:55:00Z">
              <w:r w:rsidRPr="009B2024" w:rsidDel="00D21AFE">
                <w:rPr>
                  <w:rFonts w:eastAsia="MS Mincho" w:cs="Arial"/>
                  <w:sz w:val="20"/>
                  <w:szCs w:val="20"/>
                  <w:u w:val="single"/>
                  <w:lang w:val="en-GB" w:eastAsia="en-GB"/>
                </w:rPr>
                <w:delText>at each meeting of the Conference of the Parties,</w:delText>
              </w:r>
            </w:del>
            <w:ins w:id="30" w:author="Melanie Virtue" w:date="2023-07-20T16:55:00Z">
              <w:r w:rsidR="001F5A65">
                <w:rPr>
                  <w:rFonts w:eastAsia="MS Mincho" w:cs="Arial"/>
                  <w:sz w:val="20"/>
                  <w:szCs w:val="20"/>
                  <w:u w:val="single"/>
                  <w:lang w:val="en-GB" w:eastAsia="en-GB"/>
                </w:rPr>
                <w:t>through the submission of a progress report</w:t>
              </w:r>
            </w:ins>
            <w:ins w:id="31" w:author="Melanie Virtue" w:date="2023-07-20T16:56:00Z">
              <w:r w:rsidR="000700CB">
                <w:rPr>
                  <w:rFonts w:eastAsia="MS Mincho" w:cs="Arial"/>
                  <w:sz w:val="20"/>
                  <w:szCs w:val="20"/>
                  <w:u w:val="single"/>
                  <w:lang w:val="en-GB" w:eastAsia="en-GB"/>
                </w:rPr>
                <w:t xml:space="preserve"> by the deadline for COP documents with a scientific component, </w:t>
              </w:r>
            </w:ins>
            <w:del w:id="32" w:author="Melanie Virtue" w:date="2023-07-20T16:55:00Z">
              <w:r w:rsidRPr="009B2024" w:rsidDel="00D21AFE">
                <w:rPr>
                  <w:rFonts w:eastAsia="MS Mincho" w:cs="Arial"/>
                  <w:sz w:val="20"/>
                  <w:szCs w:val="20"/>
                  <w:u w:val="single"/>
                  <w:lang w:val="en-GB" w:eastAsia="en-GB"/>
                </w:rPr>
                <w:delText xml:space="preserve"> </w:delText>
              </w:r>
            </w:del>
            <w:r w:rsidRPr="009B2024">
              <w:rPr>
                <w:rFonts w:eastAsia="MS Mincho" w:cs="Arial"/>
                <w:sz w:val="20"/>
                <w:szCs w:val="20"/>
                <w:u w:val="single"/>
                <w:lang w:val="en-GB" w:eastAsia="en-GB"/>
              </w:rPr>
              <w:t xml:space="preserve">indicate whether the Concerted Action </w:t>
            </w:r>
            <w:del w:id="33" w:author="Melanie Virtue" w:date="2023-07-20T19:02:00Z">
              <w:r w:rsidRPr="009B2024" w:rsidDel="00D91DD6">
                <w:rPr>
                  <w:rFonts w:eastAsia="MS Mincho" w:cs="Arial"/>
                  <w:sz w:val="20"/>
                  <w:szCs w:val="20"/>
                  <w:u w:val="single"/>
                  <w:lang w:val="en-GB" w:eastAsia="en-GB"/>
                </w:rPr>
                <w:delText>should be continued</w:delText>
              </w:r>
            </w:del>
            <w:ins w:id="34" w:author="Melanie Virtue" w:date="2023-07-20T19:02:00Z">
              <w:r w:rsidR="00D91DD6">
                <w:rPr>
                  <w:rFonts w:eastAsia="MS Mincho" w:cs="Arial"/>
                  <w:sz w:val="20"/>
                  <w:szCs w:val="20"/>
                  <w:u w:val="single"/>
                  <w:lang w:val="en-GB" w:eastAsia="en-GB"/>
                </w:rPr>
                <w:t xml:space="preserve">is proposed for </w:t>
              </w:r>
              <w:r w:rsidR="00152D70">
                <w:rPr>
                  <w:rFonts w:eastAsia="MS Mincho" w:cs="Arial"/>
                  <w:sz w:val="20"/>
                  <w:szCs w:val="20"/>
                  <w:u w:val="single"/>
                  <w:lang w:val="en-GB" w:eastAsia="en-GB"/>
                </w:rPr>
                <w:t>c</w:t>
              </w:r>
              <w:r w:rsidR="00D91DD6">
                <w:rPr>
                  <w:rFonts w:eastAsia="MS Mincho" w:cs="Arial"/>
                  <w:sz w:val="20"/>
                  <w:szCs w:val="20"/>
                  <w:u w:val="single"/>
                  <w:lang w:val="en-GB" w:eastAsia="en-GB"/>
                </w:rPr>
                <w:t>ontinuation</w:t>
              </w:r>
            </w:ins>
            <w:r w:rsidRPr="009B2024">
              <w:rPr>
                <w:rFonts w:eastAsia="MS Mincho" w:cs="Arial"/>
                <w:sz w:val="20"/>
                <w:szCs w:val="20"/>
                <w:u w:val="single"/>
                <w:lang w:val="en-GB" w:eastAsia="en-GB"/>
              </w:rPr>
              <w:t xml:space="preserve"> in the subsequent intersessional period, be considered complete or be </w:t>
            </w:r>
            <w:del w:id="35" w:author="Melanie Virtue" w:date="2023-07-20T19:14:00Z">
              <w:r w:rsidRPr="009B2024" w:rsidDel="006B33B7">
                <w:rPr>
                  <w:rFonts w:eastAsia="MS Mincho" w:cs="Arial"/>
                  <w:sz w:val="20"/>
                  <w:szCs w:val="20"/>
                  <w:u w:val="single"/>
                  <w:lang w:val="en-GB" w:eastAsia="en-GB"/>
                </w:rPr>
                <w:delText xml:space="preserve">terminated </w:delText>
              </w:r>
            </w:del>
            <w:ins w:id="36" w:author="Melanie Virtue" w:date="2023-07-20T19:14:00Z">
              <w:r w:rsidR="006B33B7">
                <w:rPr>
                  <w:rFonts w:eastAsia="MS Mincho" w:cs="Arial"/>
                  <w:sz w:val="20"/>
                  <w:szCs w:val="20"/>
                  <w:u w:val="single"/>
                  <w:lang w:val="en-GB" w:eastAsia="en-GB"/>
                </w:rPr>
                <w:t>closed</w:t>
              </w:r>
              <w:r w:rsidR="006B33B7" w:rsidRPr="009B2024">
                <w:rPr>
                  <w:rFonts w:eastAsia="MS Mincho" w:cs="Arial"/>
                  <w:sz w:val="20"/>
                  <w:szCs w:val="20"/>
                  <w:u w:val="single"/>
                  <w:lang w:val="en-GB" w:eastAsia="en-GB"/>
                </w:rPr>
                <w:t xml:space="preserve"> </w:t>
              </w:r>
            </w:ins>
            <w:r w:rsidRPr="009B2024">
              <w:rPr>
                <w:rFonts w:eastAsia="MS Mincho" w:cs="Arial"/>
                <w:sz w:val="20"/>
                <w:szCs w:val="20"/>
                <w:u w:val="single"/>
                <w:lang w:val="en-GB" w:eastAsia="en-GB"/>
              </w:rPr>
              <w:t>for other specified reasons.</w:t>
            </w:r>
          </w:p>
        </w:tc>
        <w:tc>
          <w:tcPr>
            <w:tcW w:w="2750" w:type="dxa"/>
            <w:tcBorders>
              <w:top w:val="single" w:sz="4" w:space="0" w:color="auto"/>
              <w:left w:val="single" w:sz="4" w:space="0" w:color="auto"/>
              <w:bottom w:val="single" w:sz="4" w:space="0" w:color="auto"/>
              <w:right w:val="single" w:sz="4" w:space="0" w:color="auto"/>
            </w:tcBorders>
            <w:hideMark/>
          </w:tcPr>
          <w:p w14:paraId="75115AF5"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New text, reflecting the current practice</w:t>
            </w:r>
            <w:r>
              <w:rPr>
                <w:rFonts w:eastAsia="MS Mincho" w:cs="Arial"/>
                <w:color w:val="000000"/>
                <w:sz w:val="20"/>
                <w:szCs w:val="20"/>
                <w:lang w:val="en-GB" w:eastAsia="ja-JP"/>
              </w:rPr>
              <w:t>.</w:t>
            </w:r>
          </w:p>
        </w:tc>
      </w:tr>
      <w:tr w:rsidR="00D4302D" w:rsidRPr="00654292" w14:paraId="7A3483E9" w14:textId="77777777">
        <w:trPr>
          <w:ins w:id="37" w:author="Melanie Virtue" w:date="2023-07-20T19:00:00Z"/>
        </w:trPr>
        <w:tc>
          <w:tcPr>
            <w:tcW w:w="6658" w:type="dxa"/>
            <w:tcBorders>
              <w:top w:val="single" w:sz="4" w:space="0" w:color="auto"/>
              <w:left w:val="single" w:sz="4" w:space="0" w:color="auto"/>
              <w:bottom w:val="single" w:sz="4" w:space="0" w:color="auto"/>
              <w:right w:val="single" w:sz="4" w:space="0" w:color="auto"/>
            </w:tcBorders>
          </w:tcPr>
          <w:p w14:paraId="02F38073" w14:textId="21E4742F" w:rsidR="00D4302D" w:rsidRPr="009B2024" w:rsidRDefault="00D4302D" w:rsidP="00AA5F21">
            <w:pPr>
              <w:numPr>
                <w:ilvl w:val="0"/>
                <w:numId w:val="23"/>
              </w:numPr>
              <w:ind w:left="447" w:hanging="425"/>
              <w:contextualSpacing/>
              <w:jc w:val="both"/>
              <w:rPr>
                <w:ins w:id="38" w:author="Melanie Virtue" w:date="2023-07-20T19:00:00Z"/>
                <w:rFonts w:eastAsia="MS Mincho" w:cs="Arial"/>
                <w:sz w:val="20"/>
                <w:szCs w:val="20"/>
                <w:u w:val="single"/>
                <w:lang w:val="en-GB" w:eastAsia="en-GB"/>
              </w:rPr>
            </w:pPr>
            <w:ins w:id="39" w:author="Melanie Virtue" w:date="2023-07-20T19:00:00Z">
              <w:r>
                <w:rPr>
                  <w:rFonts w:eastAsia="MS Mincho" w:cs="Arial"/>
                  <w:sz w:val="20"/>
                  <w:szCs w:val="20"/>
                  <w:u w:val="single"/>
                  <w:lang w:val="en-GB" w:eastAsia="en-GB"/>
                </w:rPr>
                <w:t xml:space="preserve">If the proponent wishes to continue and extend the </w:t>
              </w:r>
            </w:ins>
            <w:ins w:id="40" w:author="Melanie Virtue" w:date="2023-07-20T19:03:00Z">
              <w:r w:rsidR="009B2677">
                <w:rPr>
                  <w:rFonts w:eastAsia="MS Mincho" w:cs="Arial"/>
                  <w:sz w:val="20"/>
                  <w:szCs w:val="20"/>
                  <w:u w:val="single"/>
                  <w:lang w:val="en-GB" w:eastAsia="en-GB"/>
                </w:rPr>
                <w:t>Concerted Action</w:t>
              </w:r>
            </w:ins>
            <w:ins w:id="41" w:author="Melanie Virtue" w:date="2023-07-20T19:00:00Z">
              <w:r>
                <w:rPr>
                  <w:rFonts w:eastAsia="MS Mincho" w:cs="Arial"/>
                  <w:sz w:val="20"/>
                  <w:szCs w:val="20"/>
                  <w:u w:val="single"/>
                  <w:lang w:val="en-GB" w:eastAsia="en-GB"/>
                </w:rPr>
                <w:t>,</w:t>
              </w:r>
            </w:ins>
            <w:ins w:id="42" w:author="Melanie Virtue" w:date="2023-07-20T19:01:00Z">
              <w:r w:rsidR="00BF5733">
                <w:rPr>
                  <w:rFonts w:eastAsia="MS Mincho" w:cs="Arial"/>
                  <w:sz w:val="20"/>
                  <w:szCs w:val="20"/>
                  <w:u w:val="single"/>
                  <w:lang w:val="en-GB" w:eastAsia="en-GB"/>
                </w:rPr>
                <w:t xml:space="preserve"> </w:t>
              </w:r>
            </w:ins>
            <w:ins w:id="43" w:author="Melanie Virtue" w:date="2023-07-20T19:00:00Z">
              <w:r>
                <w:rPr>
                  <w:rFonts w:eastAsia="MS Mincho" w:cs="Arial"/>
                  <w:sz w:val="20"/>
                  <w:szCs w:val="20"/>
                  <w:u w:val="single"/>
                  <w:lang w:val="en-GB" w:eastAsia="en-GB"/>
                </w:rPr>
                <w:t>a proposal should be submitted along with the above report.</w:t>
              </w:r>
            </w:ins>
          </w:p>
        </w:tc>
        <w:tc>
          <w:tcPr>
            <w:tcW w:w="2750" w:type="dxa"/>
            <w:tcBorders>
              <w:top w:val="single" w:sz="4" w:space="0" w:color="auto"/>
              <w:left w:val="single" w:sz="4" w:space="0" w:color="auto"/>
              <w:bottom w:val="single" w:sz="4" w:space="0" w:color="auto"/>
              <w:right w:val="single" w:sz="4" w:space="0" w:color="auto"/>
            </w:tcBorders>
          </w:tcPr>
          <w:p w14:paraId="52935BC5" w14:textId="222C423E" w:rsidR="00D4302D" w:rsidRPr="009B2024" w:rsidRDefault="00C93ECA">
            <w:pPr>
              <w:tabs>
                <w:tab w:val="left" w:pos="1570"/>
              </w:tabs>
              <w:spacing w:before="40" w:afterLines="40" w:after="96"/>
              <w:jc w:val="both"/>
              <w:rPr>
                <w:ins w:id="44" w:author="Melanie Virtue" w:date="2023-07-20T19:00:00Z"/>
                <w:rFonts w:eastAsia="MS Mincho" w:cs="Arial"/>
                <w:color w:val="000000"/>
                <w:sz w:val="20"/>
                <w:szCs w:val="20"/>
                <w:lang w:val="en-GB" w:eastAsia="ja-JP"/>
              </w:rPr>
            </w:pPr>
            <w:ins w:id="45" w:author="Melanie Virtue" w:date="2023-07-20T19:07:00Z">
              <w:r>
                <w:rPr>
                  <w:rFonts w:eastAsia="MS Mincho" w:cs="Arial"/>
                  <w:color w:val="000000"/>
                  <w:sz w:val="20"/>
                  <w:szCs w:val="20"/>
                  <w:lang w:val="en-GB" w:eastAsia="ja-JP"/>
                </w:rPr>
                <w:t>N</w:t>
              </w:r>
              <w:r w:rsidR="00B32CCB">
                <w:rPr>
                  <w:rFonts w:eastAsia="MS Mincho" w:cs="Arial"/>
                  <w:color w:val="000000"/>
                  <w:sz w:val="20"/>
                  <w:szCs w:val="20"/>
                  <w:lang w:val="en-GB" w:eastAsia="ja-JP"/>
                </w:rPr>
                <w:t>ew text</w:t>
              </w:r>
            </w:ins>
            <w:ins w:id="46" w:author="Melanie Virtue" w:date="2023-07-20T19:17:00Z">
              <w:r w:rsidR="004907E5">
                <w:rPr>
                  <w:rFonts w:eastAsia="MS Mincho" w:cs="Arial"/>
                  <w:color w:val="000000"/>
                  <w:sz w:val="20"/>
                  <w:szCs w:val="20"/>
                  <w:lang w:val="en-GB" w:eastAsia="ja-JP"/>
                </w:rPr>
                <w:t>.</w:t>
              </w:r>
            </w:ins>
          </w:p>
        </w:tc>
      </w:tr>
      <w:tr w:rsidR="00AA5F21" w:rsidRPr="00654292" w14:paraId="3BB97C25" w14:textId="77777777">
        <w:tc>
          <w:tcPr>
            <w:tcW w:w="6658" w:type="dxa"/>
            <w:tcBorders>
              <w:top w:val="single" w:sz="4" w:space="0" w:color="auto"/>
              <w:left w:val="single" w:sz="4" w:space="0" w:color="auto"/>
              <w:bottom w:val="single" w:sz="4" w:space="0" w:color="auto"/>
              <w:right w:val="single" w:sz="4" w:space="0" w:color="auto"/>
            </w:tcBorders>
          </w:tcPr>
          <w:p w14:paraId="338431BA" w14:textId="33C48970" w:rsidR="00AA5F21" w:rsidRPr="00074987" w:rsidRDefault="00AA5F21" w:rsidP="002B380E">
            <w:pPr>
              <w:numPr>
                <w:ilvl w:val="0"/>
                <w:numId w:val="23"/>
              </w:numPr>
              <w:ind w:left="447" w:hanging="425"/>
              <w:contextualSpacing/>
              <w:jc w:val="both"/>
              <w:rPr>
                <w:rFonts w:eastAsia="MS Mincho" w:cs="Arial"/>
                <w:sz w:val="20"/>
                <w:szCs w:val="20"/>
                <w:lang w:eastAsia="en-GB"/>
              </w:rPr>
            </w:pPr>
            <w:r w:rsidRPr="009B2024">
              <w:rPr>
                <w:rFonts w:eastAsia="MS Mincho" w:cs="Arial"/>
                <w:sz w:val="20"/>
                <w:szCs w:val="20"/>
                <w:u w:val="single"/>
                <w:lang w:val="en-GB" w:eastAsia="en-GB"/>
              </w:rPr>
              <w:t>For Concerted Actions proposed to be continued</w:t>
            </w:r>
            <w:r w:rsidRPr="009B2024">
              <w:rPr>
                <w:rFonts w:eastAsia="MS Mincho" w:cs="Arial"/>
                <w:sz w:val="20"/>
                <w:szCs w:val="20"/>
                <w:lang w:val="en-GB" w:eastAsia="en-GB"/>
              </w:rPr>
              <w:t xml:space="preserve">, </w:t>
            </w:r>
            <w:proofErr w:type="spellStart"/>
            <w:r w:rsidRPr="009B2024">
              <w:rPr>
                <w:rFonts w:eastAsia="MS Mincho" w:cs="Arial"/>
                <w:strike/>
                <w:sz w:val="20"/>
                <w:szCs w:val="20"/>
                <w:lang w:val="en-GB" w:eastAsia="en-GB"/>
              </w:rPr>
              <w:t>T</w:t>
            </w:r>
            <w:r w:rsidRPr="009B2024">
              <w:rPr>
                <w:rFonts w:eastAsia="MS Mincho" w:cs="Arial"/>
                <w:sz w:val="20"/>
                <w:szCs w:val="20"/>
                <w:u w:val="single"/>
                <w:lang w:val="en-GB" w:eastAsia="en-GB"/>
              </w:rPr>
              <w:t>t</w:t>
            </w:r>
            <w:r w:rsidRPr="009B2024">
              <w:rPr>
                <w:rFonts w:eastAsia="MS Mincho" w:cs="Arial"/>
                <w:sz w:val="20"/>
                <w:szCs w:val="20"/>
                <w:lang w:val="en-GB" w:eastAsia="en-GB"/>
              </w:rPr>
              <w:t>he</w:t>
            </w:r>
            <w:proofErr w:type="spellEnd"/>
            <w:r w:rsidRPr="009B2024">
              <w:rPr>
                <w:rFonts w:eastAsia="MS Mincho" w:cs="Arial"/>
                <w:sz w:val="20"/>
                <w:szCs w:val="20"/>
                <w:lang w:val="en-GB" w:eastAsia="en-GB"/>
              </w:rPr>
              <w:t xml:space="preserve"> Scientific Council, having assessed progress in </w:t>
            </w:r>
            <w:r w:rsidRPr="009B2024">
              <w:rPr>
                <w:rFonts w:eastAsia="MS Mincho" w:cs="Arial"/>
                <w:sz w:val="20"/>
                <w:szCs w:val="20"/>
                <w:u w:val="single"/>
                <w:lang w:val="en-GB" w:eastAsia="en-GB"/>
              </w:rPr>
              <w:t>their</w:t>
            </w:r>
            <w:r w:rsidRPr="009B2024">
              <w:rPr>
                <w:rFonts w:eastAsia="MS Mincho" w:cs="Arial"/>
                <w:sz w:val="20"/>
                <w:szCs w:val="20"/>
                <w:lang w:val="en-GB" w:eastAsia="en-GB"/>
              </w:rPr>
              <w:t xml:space="preserve"> implementation </w:t>
            </w:r>
            <w:r w:rsidRPr="009B2024">
              <w:rPr>
                <w:rFonts w:eastAsia="MS Mincho" w:cs="Arial"/>
                <w:strike/>
                <w:sz w:val="20"/>
                <w:szCs w:val="20"/>
                <w:lang w:val="en-GB" w:eastAsia="en-GB"/>
              </w:rPr>
              <w:t>of the Concerted Actions</w:t>
            </w:r>
            <w:r w:rsidRPr="009B2024">
              <w:rPr>
                <w:rFonts w:eastAsia="MS Mincho" w:cs="Arial"/>
                <w:sz w:val="20"/>
                <w:szCs w:val="20"/>
                <w:lang w:val="en-GB" w:eastAsia="en-GB"/>
              </w:rPr>
              <w:t xml:space="preserve">, will recommend to the Conference of Parties </w:t>
            </w:r>
            <w:r w:rsidRPr="009B2024">
              <w:rPr>
                <w:rFonts w:eastAsia="MS Mincho" w:cs="Arial"/>
                <w:strike/>
                <w:sz w:val="20"/>
                <w:szCs w:val="20"/>
                <w:lang w:val="en-GB" w:eastAsia="en-GB"/>
              </w:rPr>
              <w:t>at each of its meetings</w:t>
            </w:r>
            <w:r w:rsidRPr="009B2024">
              <w:rPr>
                <w:rFonts w:eastAsia="MS Mincho" w:cs="Arial"/>
                <w:sz w:val="20"/>
                <w:szCs w:val="20"/>
                <w:lang w:val="en-GB" w:eastAsia="en-GB"/>
              </w:rPr>
              <w:t xml:space="preserve"> whether </w:t>
            </w:r>
            <w:r w:rsidRPr="009B2024">
              <w:rPr>
                <w:rFonts w:eastAsia="MS Mincho" w:cs="Arial"/>
                <w:strike/>
                <w:sz w:val="20"/>
                <w:szCs w:val="20"/>
                <w:lang w:val="en-GB" w:eastAsia="en-GB"/>
              </w:rPr>
              <w:t>a species listed for Concerted Actions</w:t>
            </w:r>
            <w:r w:rsidRPr="009B2024">
              <w:rPr>
                <w:rFonts w:eastAsia="MS Mincho" w:cs="Arial"/>
                <w:sz w:val="20"/>
                <w:szCs w:val="20"/>
                <w:lang w:val="en-GB" w:eastAsia="en-GB"/>
              </w:rPr>
              <w:t xml:space="preserve"> </w:t>
            </w:r>
            <w:r w:rsidRPr="009B2024">
              <w:rPr>
                <w:rFonts w:eastAsia="MS Mincho" w:cs="Arial"/>
                <w:sz w:val="20"/>
                <w:szCs w:val="20"/>
                <w:u w:val="single"/>
                <w:lang w:val="en-GB" w:eastAsia="en-GB"/>
              </w:rPr>
              <w:t>they</w:t>
            </w:r>
            <w:r w:rsidRPr="009B2024">
              <w:rPr>
                <w:rFonts w:eastAsia="MS Mincho" w:cs="Arial"/>
                <w:sz w:val="20"/>
                <w:szCs w:val="20"/>
                <w:lang w:val="en-GB" w:eastAsia="en-GB"/>
              </w:rPr>
              <w:t xml:space="preserve"> should be continued or </w:t>
            </w:r>
            <w:del w:id="47" w:author="Melanie Virtue" w:date="2023-07-20T19:15:00Z">
              <w:r w:rsidRPr="009B2024" w:rsidDel="0002491D">
                <w:rPr>
                  <w:rFonts w:eastAsia="MS Mincho" w:cs="Arial"/>
                  <w:sz w:val="20"/>
                  <w:szCs w:val="20"/>
                  <w:lang w:val="en-GB" w:eastAsia="en-GB"/>
                </w:rPr>
                <w:delText xml:space="preserve">terminated </w:delText>
              </w:r>
            </w:del>
            <w:ins w:id="48" w:author="Melanie Virtue" w:date="2023-07-20T19:15:00Z">
              <w:r w:rsidR="0002491D">
                <w:rPr>
                  <w:rFonts w:eastAsia="MS Mincho" w:cs="Arial"/>
                  <w:sz w:val="20"/>
                  <w:szCs w:val="20"/>
                  <w:lang w:val="en-GB" w:eastAsia="en-GB"/>
                </w:rPr>
                <w:t>closed</w:t>
              </w:r>
              <w:r w:rsidR="0002491D" w:rsidRPr="009B2024">
                <w:rPr>
                  <w:rFonts w:eastAsia="MS Mincho" w:cs="Arial"/>
                  <w:sz w:val="20"/>
                  <w:szCs w:val="20"/>
                  <w:lang w:val="en-GB" w:eastAsia="en-GB"/>
                </w:rPr>
                <w:t xml:space="preserve"> </w:t>
              </w:r>
            </w:ins>
            <w:r w:rsidRPr="009B2024">
              <w:rPr>
                <w:rFonts w:eastAsia="MS Mincho" w:cs="Arial"/>
                <w:strike/>
                <w:sz w:val="20"/>
                <w:szCs w:val="20"/>
                <w:lang w:val="en-GB" w:eastAsia="en-GB"/>
              </w:rPr>
              <w:t>removed from the list</w:t>
            </w:r>
            <w:r w:rsidRPr="009B2024">
              <w:rPr>
                <w:rFonts w:eastAsia="MS Mincho" w:cs="Arial"/>
                <w:sz w:val="20"/>
                <w:szCs w:val="20"/>
                <w:lang w:val="en-GB" w:eastAsia="en-GB"/>
              </w:rPr>
              <w:t xml:space="preserve">. </w:t>
            </w:r>
          </w:p>
        </w:tc>
        <w:tc>
          <w:tcPr>
            <w:tcW w:w="2750" w:type="dxa"/>
            <w:tcBorders>
              <w:top w:val="single" w:sz="4" w:space="0" w:color="auto"/>
              <w:left w:val="single" w:sz="4" w:space="0" w:color="auto"/>
              <w:bottom w:val="single" w:sz="4" w:space="0" w:color="auto"/>
              <w:right w:val="single" w:sz="4" w:space="0" w:color="auto"/>
            </w:tcBorders>
          </w:tcPr>
          <w:p w14:paraId="71746C7B"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p w14:paraId="1A72A891"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p>
        </w:tc>
      </w:tr>
      <w:tr w:rsidR="002E3C36" w:rsidRPr="00654292" w14:paraId="29A4B2F5" w14:textId="77777777">
        <w:trPr>
          <w:ins w:id="49" w:author="Melanie Virtue" w:date="2023-07-20T19:33:00Z"/>
        </w:trPr>
        <w:tc>
          <w:tcPr>
            <w:tcW w:w="6658" w:type="dxa"/>
            <w:tcBorders>
              <w:top w:val="single" w:sz="4" w:space="0" w:color="auto"/>
              <w:left w:val="single" w:sz="4" w:space="0" w:color="auto"/>
              <w:bottom w:val="single" w:sz="4" w:space="0" w:color="auto"/>
              <w:right w:val="single" w:sz="4" w:space="0" w:color="auto"/>
            </w:tcBorders>
          </w:tcPr>
          <w:p w14:paraId="0B754A18" w14:textId="17DD09B1" w:rsidR="002E3C36" w:rsidRPr="009B2024" w:rsidRDefault="002E3C36" w:rsidP="00AB04FE">
            <w:pPr>
              <w:numPr>
                <w:ilvl w:val="0"/>
                <w:numId w:val="23"/>
              </w:numPr>
              <w:ind w:left="447" w:hanging="425"/>
              <w:contextualSpacing/>
              <w:jc w:val="both"/>
              <w:rPr>
                <w:ins w:id="50" w:author="Melanie Virtue" w:date="2023-07-20T19:33:00Z"/>
                <w:rFonts w:eastAsia="MS Mincho" w:cs="Arial"/>
                <w:sz w:val="20"/>
                <w:szCs w:val="20"/>
                <w:u w:val="single"/>
                <w:lang w:val="en-GB" w:eastAsia="en-GB"/>
              </w:rPr>
            </w:pPr>
            <w:proofErr w:type="gramStart"/>
            <w:ins w:id="51" w:author="Melanie Virtue" w:date="2023-07-20T19:33:00Z">
              <w:r>
                <w:rPr>
                  <w:rFonts w:eastAsia="MS Mincho" w:cs="Arial"/>
                  <w:sz w:val="20"/>
                  <w:szCs w:val="20"/>
                  <w:u w:val="single"/>
                  <w:lang w:val="en-GB" w:eastAsia="en-GB"/>
                </w:rPr>
                <w:t>In the event that</w:t>
              </w:r>
              <w:proofErr w:type="gramEnd"/>
              <w:r>
                <w:rPr>
                  <w:rFonts w:eastAsia="MS Mincho" w:cs="Arial"/>
                  <w:sz w:val="20"/>
                  <w:szCs w:val="20"/>
                  <w:u w:val="single"/>
                  <w:lang w:val="en-GB" w:eastAsia="en-GB"/>
                </w:rPr>
                <w:t xml:space="preserve"> no </w:t>
              </w:r>
              <w:r w:rsidR="009777C8">
                <w:rPr>
                  <w:rFonts w:eastAsia="MS Mincho" w:cs="Arial"/>
                  <w:sz w:val="20"/>
                  <w:szCs w:val="20"/>
                  <w:u w:val="single"/>
                  <w:lang w:val="en-GB" w:eastAsia="en-GB"/>
                </w:rPr>
                <w:t xml:space="preserve">report is received, but informal communication </w:t>
              </w:r>
            </w:ins>
            <w:ins w:id="52" w:author="Melanie Virtue" w:date="2023-07-20T19:36:00Z">
              <w:r w:rsidR="00B07D7F">
                <w:rPr>
                  <w:rFonts w:eastAsia="MS Mincho" w:cs="Arial"/>
                  <w:sz w:val="20"/>
                  <w:szCs w:val="20"/>
                  <w:u w:val="single"/>
                  <w:lang w:val="en-GB" w:eastAsia="en-GB"/>
                </w:rPr>
                <w:t xml:space="preserve">to the Secretariat </w:t>
              </w:r>
            </w:ins>
            <w:ins w:id="53" w:author="Melanie Virtue" w:date="2023-07-20T19:33:00Z">
              <w:r w:rsidR="009777C8">
                <w:rPr>
                  <w:rFonts w:eastAsia="MS Mincho" w:cs="Arial"/>
                  <w:sz w:val="20"/>
                  <w:szCs w:val="20"/>
                  <w:u w:val="single"/>
                  <w:lang w:val="en-GB" w:eastAsia="en-GB"/>
                </w:rPr>
                <w:t xml:space="preserve">indicates a desire to continue </w:t>
              </w:r>
              <w:r w:rsidR="00C43DFB">
                <w:rPr>
                  <w:rFonts w:eastAsia="MS Mincho" w:cs="Arial"/>
                  <w:sz w:val="20"/>
                  <w:szCs w:val="20"/>
                  <w:u w:val="single"/>
                  <w:lang w:val="en-GB" w:eastAsia="en-GB"/>
                </w:rPr>
                <w:t>the Conce</w:t>
              </w:r>
            </w:ins>
            <w:ins w:id="54" w:author="Melanie Virtue" w:date="2023-07-20T19:34:00Z">
              <w:r w:rsidR="00C43DFB">
                <w:rPr>
                  <w:rFonts w:eastAsia="MS Mincho" w:cs="Arial"/>
                  <w:sz w:val="20"/>
                  <w:szCs w:val="20"/>
                  <w:u w:val="single"/>
                  <w:lang w:val="en-GB" w:eastAsia="en-GB"/>
                </w:rPr>
                <w:t xml:space="preserve">rted Action, the </w:t>
              </w:r>
            </w:ins>
            <w:ins w:id="55" w:author="Melanie Virtue" w:date="2023-07-20T19:35:00Z">
              <w:r w:rsidR="0083717E">
                <w:rPr>
                  <w:rFonts w:eastAsia="MS Mincho" w:cs="Arial"/>
                  <w:sz w:val="20"/>
                  <w:szCs w:val="20"/>
                  <w:u w:val="single"/>
                  <w:lang w:val="en-GB" w:eastAsia="en-GB"/>
                </w:rPr>
                <w:t xml:space="preserve">Scientific Council may consider </w:t>
              </w:r>
            </w:ins>
            <w:ins w:id="56" w:author="Melanie Virtue" w:date="2023-07-20T19:36:00Z">
              <w:r w:rsidR="00B07D7F">
                <w:rPr>
                  <w:rFonts w:eastAsia="MS Mincho" w:cs="Arial"/>
                  <w:sz w:val="20"/>
                  <w:szCs w:val="20"/>
                  <w:u w:val="single"/>
                  <w:lang w:val="en-GB" w:eastAsia="en-GB"/>
                </w:rPr>
                <w:t xml:space="preserve">recommending </w:t>
              </w:r>
            </w:ins>
            <w:ins w:id="57" w:author="Melanie Virtue" w:date="2023-07-20T19:35:00Z">
              <w:r w:rsidR="0083717E">
                <w:rPr>
                  <w:rFonts w:eastAsia="MS Mincho" w:cs="Arial"/>
                  <w:sz w:val="20"/>
                  <w:szCs w:val="20"/>
                  <w:u w:val="single"/>
                  <w:lang w:val="en-GB" w:eastAsia="en-GB"/>
                </w:rPr>
                <w:t xml:space="preserve">the extension of the Concerted Action for </w:t>
              </w:r>
            </w:ins>
            <w:ins w:id="58" w:author="Melanie Virtue" w:date="2023-07-20T19:36:00Z">
              <w:r w:rsidR="00DC5B13">
                <w:rPr>
                  <w:rFonts w:eastAsia="MS Mincho" w:cs="Arial"/>
                  <w:sz w:val="20"/>
                  <w:szCs w:val="20"/>
                  <w:u w:val="single"/>
                  <w:lang w:val="en-GB" w:eastAsia="en-GB"/>
                </w:rPr>
                <w:t>one</w:t>
              </w:r>
            </w:ins>
            <w:ins w:id="59" w:author="Melanie Virtue" w:date="2023-07-20T19:35:00Z">
              <w:r w:rsidR="0083717E">
                <w:rPr>
                  <w:rFonts w:eastAsia="MS Mincho" w:cs="Arial"/>
                  <w:sz w:val="20"/>
                  <w:szCs w:val="20"/>
                  <w:u w:val="single"/>
                  <w:lang w:val="en-GB" w:eastAsia="en-GB"/>
                </w:rPr>
                <w:t xml:space="preserve"> triennium.</w:t>
              </w:r>
            </w:ins>
          </w:p>
        </w:tc>
        <w:tc>
          <w:tcPr>
            <w:tcW w:w="2750" w:type="dxa"/>
            <w:tcBorders>
              <w:top w:val="single" w:sz="4" w:space="0" w:color="auto"/>
              <w:left w:val="single" w:sz="4" w:space="0" w:color="auto"/>
              <w:bottom w:val="single" w:sz="4" w:space="0" w:color="auto"/>
              <w:right w:val="single" w:sz="4" w:space="0" w:color="auto"/>
            </w:tcBorders>
          </w:tcPr>
          <w:p w14:paraId="2DA83923" w14:textId="3EE89A32" w:rsidR="002E3C36" w:rsidRPr="009B2024" w:rsidRDefault="0083717E">
            <w:pPr>
              <w:tabs>
                <w:tab w:val="left" w:pos="1570"/>
              </w:tabs>
              <w:spacing w:before="40" w:afterLines="40" w:after="96"/>
              <w:jc w:val="both"/>
              <w:rPr>
                <w:ins w:id="60" w:author="Melanie Virtue" w:date="2023-07-20T19:33:00Z"/>
                <w:rFonts w:eastAsia="MS Mincho" w:cs="Arial"/>
                <w:color w:val="000000"/>
                <w:sz w:val="20"/>
                <w:szCs w:val="20"/>
                <w:lang w:val="en-GB" w:eastAsia="ja-JP"/>
              </w:rPr>
            </w:pPr>
            <w:ins w:id="61" w:author="Melanie Virtue" w:date="2023-07-20T19:35:00Z">
              <w:r>
                <w:rPr>
                  <w:rFonts w:eastAsia="MS Mincho" w:cs="Arial"/>
                  <w:color w:val="000000"/>
                  <w:sz w:val="20"/>
                  <w:szCs w:val="20"/>
                  <w:lang w:val="en-GB" w:eastAsia="ja-JP"/>
                </w:rPr>
                <w:t>New text.</w:t>
              </w:r>
            </w:ins>
          </w:p>
        </w:tc>
      </w:tr>
      <w:tr w:rsidR="00384D47" w:rsidRPr="00654292" w14:paraId="3C4F60B6" w14:textId="77777777">
        <w:trPr>
          <w:ins w:id="62" w:author="Melanie Virtue" w:date="2023-07-20T19:08:00Z"/>
        </w:trPr>
        <w:tc>
          <w:tcPr>
            <w:tcW w:w="6658" w:type="dxa"/>
            <w:tcBorders>
              <w:top w:val="single" w:sz="4" w:space="0" w:color="auto"/>
              <w:left w:val="single" w:sz="4" w:space="0" w:color="auto"/>
              <w:bottom w:val="single" w:sz="4" w:space="0" w:color="auto"/>
              <w:right w:val="single" w:sz="4" w:space="0" w:color="auto"/>
            </w:tcBorders>
          </w:tcPr>
          <w:p w14:paraId="69F73332" w14:textId="032820A4" w:rsidR="00384D47" w:rsidRPr="009B2024" w:rsidRDefault="00B425C1" w:rsidP="00AA5F21">
            <w:pPr>
              <w:numPr>
                <w:ilvl w:val="0"/>
                <w:numId w:val="23"/>
              </w:numPr>
              <w:ind w:left="447" w:hanging="425"/>
              <w:contextualSpacing/>
              <w:jc w:val="both"/>
              <w:rPr>
                <w:ins w:id="63" w:author="Melanie Virtue" w:date="2023-07-20T19:08:00Z"/>
                <w:rFonts w:eastAsia="MS Mincho" w:cs="Arial"/>
                <w:sz w:val="20"/>
                <w:szCs w:val="20"/>
                <w:u w:val="single"/>
                <w:lang w:val="en-GB" w:eastAsia="en-GB"/>
              </w:rPr>
            </w:pPr>
            <w:ins w:id="64" w:author="Melanie Virtue" w:date="2023-07-20T19:08:00Z">
              <w:r>
                <w:rPr>
                  <w:rFonts w:eastAsia="MS Mincho" w:cs="Arial"/>
                  <w:sz w:val="20"/>
                  <w:szCs w:val="20"/>
                  <w:u w:val="single"/>
                  <w:lang w:val="en-GB" w:eastAsia="en-GB"/>
                </w:rPr>
                <w:t xml:space="preserve">For Concerted Actions proposed for </w:t>
              </w:r>
            </w:ins>
            <w:ins w:id="65" w:author="Melanie Virtue" w:date="2023-07-20T19:15:00Z">
              <w:r w:rsidR="00DA4477">
                <w:rPr>
                  <w:rFonts w:eastAsia="MS Mincho" w:cs="Arial"/>
                  <w:sz w:val="20"/>
                  <w:szCs w:val="20"/>
                  <w:u w:val="single"/>
                  <w:lang w:val="en-GB" w:eastAsia="en-GB"/>
                </w:rPr>
                <w:t xml:space="preserve">closure, the </w:t>
              </w:r>
            </w:ins>
            <w:ins w:id="66" w:author="Melanie Virtue" w:date="2023-07-20T19:55:00Z">
              <w:r w:rsidR="00236C6B">
                <w:rPr>
                  <w:rFonts w:eastAsia="MS Mincho" w:cs="Arial"/>
                  <w:sz w:val="20"/>
                  <w:szCs w:val="20"/>
                  <w:u w:val="single"/>
                  <w:lang w:val="en-GB" w:eastAsia="en-GB"/>
                </w:rPr>
                <w:t xml:space="preserve">proponent </w:t>
              </w:r>
            </w:ins>
            <w:ins w:id="67" w:author="Melanie Virtue" w:date="2023-07-20T19:16:00Z">
              <w:r w:rsidR="00D164FA">
                <w:rPr>
                  <w:rFonts w:eastAsia="MS Mincho" w:cs="Arial"/>
                  <w:sz w:val="20"/>
                  <w:szCs w:val="20"/>
                  <w:u w:val="single"/>
                  <w:lang w:val="en-GB" w:eastAsia="en-GB"/>
                </w:rPr>
                <w:t xml:space="preserve">should </w:t>
              </w:r>
            </w:ins>
            <w:ins w:id="68" w:author="Melanie Virtue" w:date="2023-07-20T19:56:00Z">
              <w:r w:rsidR="000E1A54">
                <w:rPr>
                  <w:rFonts w:eastAsia="MS Mincho" w:cs="Arial"/>
                  <w:sz w:val="20"/>
                  <w:szCs w:val="20"/>
                  <w:u w:val="single"/>
                  <w:lang w:val="en-GB" w:eastAsia="en-GB"/>
                </w:rPr>
                <w:t>report</w:t>
              </w:r>
            </w:ins>
            <w:ins w:id="69" w:author="Melanie Virtue" w:date="2023-07-20T19:17:00Z">
              <w:r w:rsidR="00F21F1B">
                <w:rPr>
                  <w:rFonts w:eastAsia="MS Mincho" w:cs="Arial"/>
                  <w:sz w:val="20"/>
                  <w:szCs w:val="20"/>
                  <w:u w:val="single"/>
                  <w:lang w:val="en-GB" w:eastAsia="en-GB"/>
                </w:rPr>
                <w:t xml:space="preserve"> lessons learn</w:t>
              </w:r>
              <w:r w:rsidR="00DF4334">
                <w:rPr>
                  <w:rFonts w:eastAsia="MS Mincho" w:cs="Arial"/>
                  <w:sz w:val="20"/>
                  <w:szCs w:val="20"/>
                  <w:u w:val="single"/>
                  <w:lang w:val="en-GB" w:eastAsia="en-GB"/>
                </w:rPr>
                <w:t>t</w:t>
              </w:r>
              <w:r w:rsidR="00C37A3E">
                <w:rPr>
                  <w:rFonts w:eastAsia="MS Mincho" w:cs="Arial"/>
                  <w:sz w:val="20"/>
                  <w:szCs w:val="20"/>
                  <w:u w:val="single"/>
                  <w:lang w:val="en-GB" w:eastAsia="en-GB"/>
                </w:rPr>
                <w:t xml:space="preserve"> from undertaking the Concerted Action</w:t>
              </w:r>
            </w:ins>
            <w:ins w:id="70" w:author="Melanie Virtue" w:date="2023-07-20T19:55:00Z">
              <w:r w:rsidR="00883840">
                <w:rPr>
                  <w:rFonts w:eastAsia="MS Mincho" w:cs="Arial"/>
                  <w:sz w:val="20"/>
                  <w:szCs w:val="20"/>
                  <w:u w:val="single"/>
                  <w:lang w:val="en-GB" w:eastAsia="en-GB"/>
                </w:rPr>
                <w:t xml:space="preserve"> for review by the Scientific Council</w:t>
              </w:r>
            </w:ins>
            <w:ins w:id="71" w:author="Melanie Virtue" w:date="2023-07-20T19:17:00Z">
              <w:r w:rsidR="00C37A3E">
                <w:rPr>
                  <w:rFonts w:eastAsia="MS Mincho" w:cs="Arial"/>
                  <w:sz w:val="20"/>
                  <w:szCs w:val="20"/>
                  <w:u w:val="single"/>
                  <w:lang w:val="en-GB" w:eastAsia="en-GB"/>
                </w:rPr>
                <w:t>.</w:t>
              </w:r>
            </w:ins>
          </w:p>
        </w:tc>
        <w:tc>
          <w:tcPr>
            <w:tcW w:w="2750" w:type="dxa"/>
            <w:tcBorders>
              <w:top w:val="single" w:sz="4" w:space="0" w:color="auto"/>
              <w:left w:val="single" w:sz="4" w:space="0" w:color="auto"/>
              <w:bottom w:val="single" w:sz="4" w:space="0" w:color="auto"/>
              <w:right w:val="single" w:sz="4" w:space="0" w:color="auto"/>
            </w:tcBorders>
          </w:tcPr>
          <w:p w14:paraId="4B7400CC" w14:textId="1C99CD46" w:rsidR="00384D47" w:rsidRPr="009B2024" w:rsidRDefault="00C37A3E">
            <w:pPr>
              <w:tabs>
                <w:tab w:val="left" w:pos="1570"/>
              </w:tabs>
              <w:spacing w:before="40" w:afterLines="40" w:after="96"/>
              <w:jc w:val="both"/>
              <w:rPr>
                <w:ins w:id="72" w:author="Melanie Virtue" w:date="2023-07-20T19:08:00Z"/>
                <w:rFonts w:eastAsia="MS Mincho" w:cs="Arial"/>
                <w:color w:val="000000"/>
                <w:sz w:val="20"/>
                <w:szCs w:val="20"/>
                <w:lang w:val="en-GB" w:eastAsia="ja-JP"/>
              </w:rPr>
            </w:pPr>
            <w:ins w:id="73" w:author="Melanie Virtue" w:date="2023-07-20T19:17:00Z">
              <w:r>
                <w:rPr>
                  <w:rFonts w:eastAsia="MS Mincho" w:cs="Arial"/>
                  <w:color w:val="000000"/>
                  <w:sz w:val="20"/>
                  <w:szCs w:val="20"/>
                  <w:lang w:val="en-GB" w:eastAsia="ja-JP"/>
                </w:rPr>
                <w:t>New text</w:t>
              </w:r>
              <w:r w:rsidR="004907E5">
                <w:rPr>
                  <w:rFonts w:eastAsia="MS Mincho" w:cs="Arial"/>
                  <w:color w:val="000000"/>
                  <w:sz w:val="20"/>
                  <w:szCs w:val="20"/>
                  <w:lang w:val="en-GB" w:eastAsia="ja-JP"/>
                </w:rPr>
                <w:t>.</w:t>
              </w:r>
            </w:ins>
          </w:p>
        </w:tc>
      </w:tr>
      <w:tr w:rsidR="00AA5F21" w:rsidRPr="00654292" w14:paraId="23191296" w14:textId="77777777">
        <w:tc>
          <w:tcPr>
            <w:tcW w:w="6658" w:type="dxa"/>
            <w:tcBorders>
              <w:top w:val="single" w:sz="4" w:space="0" w:color="auto"/>
              <w:left w:val="single" w:sz="4" w:space="0" w:color="auto"/>
              <w:bottom w:val="single" w:sz="4" w:space="0" w:color="auto"/>
              <w:right w:val="single" w:sz="4" w:space="0" w:color="auto"/>
            </w:tcBorders>
            <w:hideMark/>
          </w:tcPr>
          <w:p w14:paraId="55DC7D7E" w14:textId="78B899E0" w:rsidR="00AA5F21" w:rsidRPr="009B2024" w:rsidRDefault="00AA5F21" w:rsidP="00AA5F21">
            <w:pPr>
              <w:pStyle w:val="ListParagraph"/>
              <w:numPr>
                <w:ilvl w:val="0"/>
                <w:numId w:val="23"/>
              </w:numPr>
              <w:snapToGrid w:val="0"/>
              <w:spacing w:before="40" w:afterLines="40" w:after="96"/>
              <w:ind w:left="447" w:hanging="425"/>
              <w:jc w:val="both"/>
              <w:rPr>
                <w:rFonts w:eastAsia="MS Mincho" w:cs="Arial"/>
                <w:sz w:val="20"/>
                <w:lang w:eastAsia="en-GB"/>
              </w:rPr>
            </w:pPr>
            <w:r w:rsidRPr="009B2024">
              <w:rPr>
                <w:rFonts w:eastAsia="MS Mincho" w:cs="Arial"/>
                <w:sz w:val="20"/>
                <w:lang w:eastAsia="en-GB"/>
              </w:rPr>
              <w:t xml:space="preserve">The Conference of Parties, taking into consideration the recommendation of the Scientific Council will, at each of its meetings, decide whether a </w:t>
            </w:r>
            <w:r w:rsidRPr="009B2024">
              <w:rPr>
                <w:rFonts w:eastAsia="MS Mincho" w:cs="Arial"/>
                <w:strike/>
                <w:sz w:val="20"/>
                <w:lang w:eastAsia="en-GB"/>
              </w:rPr>
              <w:t>species should be taken off the list</w:t>
            </w:r>
            <w:r w:rsidRPr="009B2024">
              <w:rPr>
                <w:rFonts w:eastAsia="MS Mincho" w:cs="Arial"/>
                <w:sz w:val="20"/>
                <w:lang w:eastAsia="en-GB"/>
              </w:rPr>
              <w:t xml:space="preserve"> </w:t>
            </w:r>
            <w:r w:rsidRPr="009B2024">
              <w:rPr>
                <w:rFonts w:eastAsia="MS Mincho" w:cs="Arial"/>
                <w:sz w:val="20"/>
                <w:u w:val="single"/>
                <w:lang w:eastAsia="en-GB"/>
              </w:rPr>
              <w:t xml:space="preserve">Concerted Action should be continued in the subsequent intersessional period or </w:t>
            </w:r>
            <w:del w:id="74" w:author="Melanie Virtue" w:date="2023-07-20T19:15:00Z">
              <w:r w:rsidRPr="009B2024" w:rsidDel="0002491D">
                <w:rPr>
                  <w:rFonts w:eastAsia="MS Mincho" w:cs="Arial"/>
                  <w:sz w:val="20"/>
                  <w:u w:val="single"/>
                  <w:lang w:eastAsia="en-GB"/>
                </w:rPr>
                <w:delText>terminated</w:delText>
              </w:r>
            </w:del>
            <w:ins w:id="75" w:author="Melanie Virtue" w:date="2023-07-20T19:15:00Z">
              <w:r w:rsidR="0002491D">
                <w:rPr>
                  <w:rFonts w:eastAsia="MS Mincho" w:cs="Arial"/>
                  <w:sz w:val="20"/>
                  <w:u w:val="single"/>
                  <w:lang w:eastAsia="en-GB"/>
                </w:rPr>
                <w:t>closed</w:t>
              </w:r>
            </w:ins>
            <w:r w:rsidRPr="009B2024">
              <w:rPr>
                <w:rFonts w:eastAsia="MS Mincho" w:cs="Arial"/>
                <w:sz w:val="20"/>
                <w:lang w:eastAsia="en-GB"/>
              </w:rPr>
              <w:t xml:space="preserve">. </w:t>
            </w:r>
          </w:p>
        </w:tc>
        <w:tc>
          <w:tcPr>
            <w:tcW w:w="2750" w:type="dxa"/>
            <w:tcBorders>
              <w:top w:val="single" w:sz="4" w:space="0" w:color="auto"/>
              <w:left w:val="single" w:sz="4" w:space="0" w:color="auto"/>
              <w:bottom w:val="single" w:sz="4" w:space="0" w:color="auto"/>
              <w:right w:val="single" w:sz="4" w:space="0" w:color="auto"/>
            </w:tcBorders>
            <w:hideMark/>
          </w:tcPr>
          <w:p w14:paraId="06C733C0" w14:textId="77777777" w:rsidR="00AA5F21" w:rsidRPr="009B2024" w:rsidRDefault="00AA5F21">
            <w:pPr>
              <w:tabs>
                <w:tab w:val="left" w:pos="1570"/>
              </w:tabs>
              <w:spacing w:before="40" w:afterLines="40" w:after="96"/>
              <w:jc w:val="both"/>
              <w:rPr>
                <w:rFonts w:eastAsia="MS Mincho" w:cs="Arial"/>
                <w:color w:val="000000"/>
                <w:sz w:val="20"/>
                <w:szCs w:val="20"/>
                <w:lang w:val="en-GB" w:eastAsia="ja-JP"/>
              </w:rPr>
            </w:pPr>
            <w:r w:rsidRPr="009B2024">
              <w:rPr>
                <w:rFonts w:eastAsia="MS Mincho" w:cs="Arial"/>
                <w:color w:val="000000"/>
                <w:sz w:val="20"/>
                <w:szCs w:val="20"/>
                <w:lang w:val="en-GB" w:eastAsia="ja-JP"/>
              </w:rPr>
              <w:t>Retain as modified</w:t>
            </w:r>
            <w:r>
              <w:rPr>
                <w:rFonts w:eastAsia="MS Mincho" w:cs="Arial"/>
                <w:color w:val="000000"/>
                <w:sz w:val="20"/>
                <w:szCs w:val="20"/>
                <w:lang w:val="en-GB" w:eastAsia="ja-JP"/>
              </w:rPr>
              <w:t>.</w:t>
            </w:r>
          </w:p>
        </w:tc>
      </w:tr>
    </w:tbl>
    <w:p w14:paraId="13EAC30F" w14:textId="77777777" w:rsidR="00AA5F21" w:rsidRPr="00654292" w:rsidRDefault="00AA5F21" w:rsidP="00AA5F21">
      <w:pPr>
        <w:rPr>
          <w:rFonts w:eastAsia="MS Mincho" w:cs="Arial"/>
          <w:lang w:val="en-GB" w:eastAsia="en-GB"/>
        </w:rPr>
      </w:pPr>
      <w:r>
        <w:rPr>
          <w:rFonts w:eastAsia="MS Mincho" w:cs="Arial"/>
          <w:lang w:val="en-GB" w:eastAsia="en-GB"/>
        </w:rPr>
        <w:br w:type="textWrapping" w:clear="all"/>
      </w:r>
    </w:p>
    <w:p w14:paraId="3049E3A0" w14:textId="77777777" w:rsidR="00AA5F21" w:rsidRPr="00654292" w:rsidRDefault="00AA5F21" w:rsidP="00AA5F21">
      <w:pPr>
        <w:rPr>
          <w:rFonts w:eastAsia="MS Mincho" w:cs="Arial"/>
          <w:lang w:val="en-GB" w:eastAsia="en-GB"/>
        </w:rPr>
      </w:pPr>
      <w:r w:rsidRPr="00654292">
        <w:rPr>
          <w:rFonts w:eastAsia="MS Mincho" w:cs="Arial"/>
          <w:lang w:val="en-GB" w:eastAsia="en-GB"/>
        </w:rPr>
        <w:br w:type="page"/>
      </w:r>
    </w:p>
    <w:p w14:paraId="1DAE4E6A" w14:textId="77777777" w:rsidR="00AA5F21" w:rsidRDefault="00AA5F21" w:rsidP="00D10B14">
      <w:pPr>
        <w:spacing w:after="0" w:line="240" w:lineRule="auto"/>
        <w:rPr>
          <w:rFonts w:eastAsia="MS Mincho" w:cs="Arial"/>
          <w:lang w:val="en-GB" w:eastAsia="en-GB"/>
        </w:rPr>
      </w:pPr>
    </w:p>
    <w:p w14:paraId="481CB105" w14:textId="77777777" w:rsidR="00D10B14" w:rsidRPr="00654292" w:rsidRDefault="00D10B14" w:rsidP="00D10B14">
      <w:pPr>
        <w:spacing w:after="0" w:line="240" w:lineRule="auto"/>
        <w:rPr>
          <w:rFonts w:eastAsia="MS Mincho" w:cs="Arial"/>
          <w:lang w:val="en-GB" w:eastAsia="en-GB"/>
        </w:rPr>
      </w:pPr>
    </w:p>
    <w:p w14:paraId="4302F174" w14:textId="77777777" w:rsidR="00AA5F21" w:rsidRPr="00F231C1" w:rsidRDefault="00AA5F21" w:rsidP="00D10B14">
      <w:pPr>
        <w:spacing w:after="0" w:line="240" w:lineRule="auto"/>
        <w:jc w:val="center"/>
        <w:rPr>
          <w:rFonts w:eastAsia="MS Mincho" w:cs="Arial"/>
          <w:b/>
          <w:color w:val="000000"/>
          <w:lang w:val="en-GB" w:eastAsia="ja-JP"/>
        </w:rPr>
      </w:pPr>
      <w:r w:rsidRPr="00F231C1">
        <w:rPr>
          <w:rFonts w:eastAsia="MS Mincho" w:cs="Arial"/>
          <w:b/>
          <w:color w:val="000000"/>
          <w:lang w:eastAsia="ja-JP"/>
        </w:rPr>
        <w:t>Annex 2 to Resolution</w:t>
      </w:r>
      <w:r w:rsidRPr="00F231C1">
        <w:rPr>
          <w:rFonts w:eastAsia="MS Mincho" w:cs="Arial"/>
          <w:b/>
          <w:color w:val="000000"/>
          <w:u w:val="single"/>
          <w:lang w:eastAsia="ja-JP"/>
        </w:rPr>
        <w:t xml:space="preserve"> </w:t>
      </w:r>
      <w:r w:rsidRPr="00F231C1">
        <w:rPr>
          <w:rFonts w:eastAsia="MS Mincho" w:cs="Arial"/>
          <w:b/>
          <w:color w:val="000000"/>
          <w:lang w:val="en-GB" w:eastAsia="ja-JP"/>
        </w:rPr>
        <w:t>12.28 (Rev.COP13)</w:t>
      </w:r>
    </w:p>
    <w:p w14:paraId="62F5CAC7" w14:textId="77777777" w:rsidR="00AA5F21" w:rsidRPr="00F231C1" w:rsidRDefault="00AA5F21" w:rsidP="00D10B14">
      <w:pPr>
        <w:spacing w:after="0" w:line="240" w:lineRule="auto"/>
        <w:jc w:val="center"/>
        <w:rPr>
          <w:rFonts w:eastAsia="MS Mincho" w:cs="Arial"/>
          <w:b/>
          <w:color w:val="000000"/>
          <w:u w:val="single"/>
          <w:lang w:eastAsia="ja-JP"/>
        </w:rPr>
      </w:pPr>
    </w:p>
    <w:p w14:paraId="0A7113C1" w14:textId="77777777" w:rsidR="00AA5F21" w:rsidRPr="00F231C1" w:rsidRDefault="00AA5F21" w:rsidP="00D10B14">
      <w:pPr>
        <w:spacing w:after="0" w:line="240" w:lineRule="auto"/>
        <w:jc w:val="center"/>
        <w:rPr>
          <w:rFonts w:eastAsia="MS Mincho" w:cs="Arial"/>
          <w:b/>
          <w:color w:val="000000"/>
          <w:lang w:eastAsia="ja-JP"/>
        </w:rPr>
      </w:pPr>
      <w:r w:rsidRPr="00F231C1">
        <w:rPr>
          <w:rFonts w:eastAsia="MS Mincho" w:cs="Arial"/>
          <w:b/>
          <w:color w:val="000000"/>
          <w:lang w:eastAsia="ja-JP"/>
        </w:rPr>
        <w:t>TEMPLATE FOR PROPOSING CONCERTED ACTIONS</w:t>
      </w:r>
    </w:p>
    <w:p w14:paraId="2F0F9653" w14:textId="77777777" w:rsidR="00AA5F21" w:rsidRDefault="00AA5F21" w:rsidP="00D10B14">
      <w:pPr>
        <w:spacing w:after="0" w:line="240" w:lineRule="auto"/>
        <w:rPr>
          <w:rFonts w:eastAsia="MS Mincho" w:cs="Arial"/>
          <w:b/>
          <w:color w:val="000000"/>
          <w:lang w:eastAsia="ja-JP"/>
        </w:rPr>
      </w:pPr>
    </w:p>
    <w:p w14:paraId="5028CAE4" w14:textId="77777777" w:rsidR="00D10B14" w:rsidRPr="00654292" w:rsidRDefault="00D10B14" w:rsidP="00D10B14">
      <w:pPr>
        <w:spacing w:after="0" w:line="240" w:lineRule="auto"/>
        <w:rPr>
          <w:rFonts w:eastAsia="MS Mincho" w:cs="Arial"/>
          <w:b/>
          <w:color w:val="000000"/>
          <w:lang w:eastAsia="ja-JP"/>
        </w:rPr>
      </w:pPr>
    </w:p>
    <w:tbl>
      <w:tblPr>
        <w:tblStyle w:val="TableGrid"/>
        <w:tblW w:w="9781" w:type="dxa"/>
        <w:tblInd w:w="-5" w:type="dxa"/>
        <w:tblLook w:val="04A0" w:firstRow="1" w:lastRow="0" w:firstColumn="1" w:lastColumn="0" w:noHBand="0" w:noVBand="1"/>
      </w:tblPr>
      <w:tblGrid>
        <w:gridCol w:w="6521"/>
        <w:gridCol w:w="3260"/>
      </w:tblGrid>
      <w:tr w:rsidR="00AA5F21" w:rsidRPr="00654292" w14:paraId="19AF9F22" w14:textId="77777777" w:rsidTr="00F92E9B">
        <w:trPr>
          <w:tblHeader/>
        </w:trPr>
        <w:tc>
          <w:tcPr>
            <w:tcW w:w="6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6C55F" w14:textId="77777777" w:rsidR="00AA5F21" w:rsidRPr="005F6F0E" w:rsidRDefault="00AA5F21">
            <w:pPr>
              <w:spacing w:before="40" w:after="40"/>
              <w:jc w:val="center"/>
              <w:rPr>
                <w:rFonts w:eastAsia="MS Mincho" w:cs="Arial"/>
                <w:b/>
                <w:sz w:val="20"/>
                <w:szCs w:val="20"/>
                <w:lang w:val="en-GB" w:eastAsia="en-GB"/>
              </w:rPr>
            </w:pPr>
            <w:r w:rsidRPr="005F6F0E">
              <w:rPr>
                <w:rFonts w:eastAsia="MS Mincho" w:cs="Arial"/>
                <w:b/>
                <w:color w:val="000000"/>
                <w:sz w:val="20"/>
                <w:szCs w:val="20"/>
                <w:lang w:val="en-GB" w:eastAsia="ja-JP"/>
              </w:rPr>
              <w:t>Text from existing Resolution</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CE917A" w14:textId="77777777" w:rsidR="00AA5F21" w:rsidRPr="005F6F0E" w:rsidRDefault="00AA5F21">
            <w:pPr>
              <w:spacing w:before="40" w:after="40"/>
              <w:jc w:val="center"/>
              <w:rPr>
                <w:rFonts w:eastAsia="MS Mincho" w:cs="Arial"/>
                <w:b/>
                <w:sz w:val="20"/>
                <w:szCs w:val="20"/>
                <w:lang w:val="en-GB" w:eastAsia="en-GB"/>
              </w:rPr>
            </w:pPr>
            <w:r w:rsidRPr="005F6F0E">
              <w:rPr>
                <w:rFonts w:eastAsia="MS Mincho" w:cs="Arial"/>
                <w:b/>
                <w:sz w:val="20"/>
                <w:szCs w:val="20"/>
                <w:lang w:val="en-GB" w:eastAsia="en-GB"/>
              </w:rPr>
              <w:t>Comment</w:t>
            </w:r>
          </w:p>
        </w:tc>
      </w:tr>
      <w:tr w:rsidR="00AA5F21" w:rsidRPr="00654292" w14:paraId="22716509" w14:textId="77777777" w:rsidTr="00F92E9B">
        <w:tc>
          <w:tcPr>
            <w:tcW w:w="6521" w:type="dxa"/>
            <w:tcBorders>
              <w:top w:val="single" w:sz="4" w:space="0" w:color="auto"/>
              <w:left w:val="single" w:sz="4" w:space="0" w:color="auto"/>
              <w:bottom w:val="single" w:sz="4" w:space="0" w:color="auto"/>
              <w:right w:val="single" w:sz="4" w:space="0" w:color="auto"/>
            </w:tcBorders>
          </w:tcPr>
          <w:p w14:paraId="01789C78" w14:textId="0431D3A4" w:rsidR="00AA5F21" w:rsidRPr="005F6F0E" w:rsidRDefault="00AA5F21">
            <w:pPr>
              <w:spacing w:before="40" w:after="40"/>
              <w:jc w:val="both"/>
              <w:rPr>
                <w:rFonts w:eastAsia="MS Mincho" w:cs="Arial"/>
                <w:color w:val="0000FF"/>
                <w:sz w:val="20"/>
                <w:szCs w:val="20"/>
                <w:lang w:eastAsia="en-GB"/>
              </w:rPr>
            </w:pPr>
            <w:r w:rsidRPr="005F6F0E">
              <w:rPr>
                <w:rFonts w:eastAsia="MS Mincho" w:cs="Arial"/>
                <w:color w:val="0000FF"/>
                <w:sz w:val="20"/>
                <w:szCs w:val="20"/>
                <w:lang w:val="en-GB" w:eastAsia="en-GB"/>
              </w:rPr>
              <w:t xml:space="preserve">Proponents of proposals for Concerted Actions are requested to fill in the template below. </w:t>
            </w:r>
            <w:r w:rsidRPr="005F6F0E">
              <w:rPr>
                <w:rFonts w:eastAsia="MS Mincho" w:cs="Arial"/>
                <w:color w:val="0000FF"/>
                <w:sz w:val="20"/>
                <w:szCs w:val="20"/>
                <w:lang w:eastAsia="en-GB"/>
              </w:rPr>
              <w:t xml:space="preserve">The information required in the template is derived from Resolution </w:t>
            </w:r>
            <w:r w:rsidRPr="005F6F0E">
              <w:rPr>
                <w:rFonts w:eastAsia="MS Mincho" w:cs="Arial"/>
                <w:strike/>
                <w:color w:val="0000FF"/>
                <w:sz w:val="20"/>
                <w:szCs w:val="20"/>
                <w:lang w:eastAsia="en-GB"/>
              </w:rPr>
              <w:t>11.13</w:t>
            </w:r>
            <w:r w:rsidRPr="005F6F0E">
              <w:rPr>
                <w:rFonts w:eastAsia="MS Mincho" w:cs="Arial"/>
                <w:color w:val="0000FF"/>
                <w:sz w:val="20"/>
                <w:szCs w:val="20"/>
                <w:lang w:eastAsia="en-GB"/>
              </w:rPr>
              <w:t xml:space="preserve"> </w:t>
            </w:r>
            <w:r w:rsidRPr="005F6F0E">
              <w:rPr>
                <w:rFonts w:eastAsia="MS Mincho" w:cs="Arial"/>
                <w:color w:val="0000FF"/>
                <w:sz w:val="20"/>
                <w:szCs w:val="20"/>
                <w:u w:val="single"/>
                <w:lang w:eastAsia="en-GB"/>
              </w:rPr>
              <w:t>12.28</w:t>
            </w:r>
            <w:ins w:id="76" w:author="Melanie Virtue" w:date="2023-07-20T19:58:00Z">
              <w:r w:rsidR="00D72BFF">
                <w:rPr>
                  <w:rFonts w:eastAsia="MS Mincho" w:cs="Arial"/>
                  <w:color w:val="0000FF"/>
                  <w:sz w:val="20"/>
                  <w:szCs w:val="20"/>
                  <w:u w:val="single"/>
                  <w:lang w:eastAsia="en-GB"/>
                </w:rPr>
                <w:t xml:space="preserve"> [Rev.COP14]</w:t>
              </w:r>
            </w:ins>
            <w:del w:id="77" w:author="Melanie Virtue" w:date="2023-07-20T19:58:00Z">
              <w:r w:rsidRPr="005F6F0E" w:rsidDel="00C11E97">
                <w:rPr>
                  <w:rFonts w:eastAsia="MS Mincho" w:cs="Arial"/>
                  <w:color w:val="0000FF"/>
                  <w:sz w:val="20"/>
                  <w:szCs w:val="20"/>
                  <w:lang w:eastAsia="en-GB"/>
                </w:rPr>
                <w:delText xml:space="preserve"> and document UNEP/CMS/COP11/Doc.22.4/ANNEX I on </w:delText>
              </w:r>
              <w:r w:rsidRPr="005F6F0E" w:rsidDel="00C11E97">
                <w:rPr>
                  <w:rFonts w:eastAsia="MS Mincho" w:cs="Arial"/>
                  <w:i/>
                  <w:color w:val="0000FF"/>
                  <w:sz w:val="20"/>
                  <w:szCs w:val="20"/>
                  <w:lang w:eastAsia="en-GB"/>
                </w:rPr>
                <w:delText>Improving the process for Concerted and Cooperative Actions</w:delText>
              </w:r>
              <w:r w:rsidRPr="005F6F0E" w:rsidDel="00C11E97">
                <w:rPr>
                  <w:rFonts w:eastAsia="MS Mincho" w:cs="Arial"/>
                  <w:color w:val="0000FF"/>
                  <w:sz w:val="20"/>
                  <w:szCs w:val="20"/>
                  <w:lang w:eastAsia="en-GB"/>
                </w:rPr>
                <w:delText xml:space="preserve"> submitted to the Conference of Parties at its 11</w:delText>
              </w:r>
              <w:r w:rsidRPr="005F6F0E" w:rsidDel="00C11E97">
                <w:rPr>
                  <w:rFonts w:eastAsia="MS Mincho" w:cs="Arial"/>
                  <w:color w:val="0000FF"/>
                  <w:sz w:val="20"/>
                  <w:szCs w:val="20"/>
                  <w:vertAlign w:val="superscript"/>
                  <w:lang w:eastAsia="en-GB"/>
                </w:rPr>
                <w:delText>th</w:delText>
              </w:r>
              <w:r w:rsidRPr="005F6F0E" w:rsidDel="00C11E97">
                <w:rPr>
                  <w:rFonts w:eastAsia="MS Mincho" w:cs="Arial"/>
                  <w:color w:val="0000FF"/>
                  <w:sz w:val="20"/>
                  <w:szCs w:val="20"/>
                  <w:lang w:eastAsia="en-GB"/>
                </w:rPr>
                <w:delText xml:space="preserve"> meeting</w:delText>
              </w:r>
            </w:del>
            <w:r w:rsidRPr="005F6F0E">
              <w:rPr>
                <w:rFonts w:eastAsia="MS Mincho" w:cs="Arial"/>
                <w:color w:val="0000FF"/>
                <w:sz w:val="20"/>
                <w:szCs w:val="20"/>
                <w:lang w:eastAsia="en-GB"/>
              </w:rPr>
              <w:t xml:space="preserve">. The information compiled should as far as </w:t>
            </w:r>
            <w:proofErr w:type="gramStart"/>
            <w:r w:rsidRPr="005F6F0E">
              <w:rPr>
                <w:rFonts w:eastAsia="MS Mincho" w:cs="Arial"/>
                <w:color w:val="0000FF"/>
                <w:sz w:val="20"/>
                <w:szCs w:val="20"/>
                <w:lang w:eastAsia="en-GB"/>
              </w:rPr>
              <w:t>possible</w:t>
            </w:r>
            <w:proofErr w:type="gramEnd"/>
            <w:r w:rsidRPr="005F6F0E">
              <w:rPr>
                <w:rFonts w:eastAsia="MS Mincho" w:cs="Arial"/>
                <w:color w:val="0000FF"/>
                <w:sz w:val="20"/>
                <w:szCs w:val="20"/>
                <w:lang w:eastAsia="en-GB"/>
              </w:rPr>
              <w:t xml:space="preserve"> provide a balanced assessment of the advantages and risks associated with each issue, rather than being seen solely as a tool for persuasion </w:t>
            </w:r>
            <w:r w:rsidRPr="005F6F0E">
              <w:rPr>
                <w:rFonts w:eastAsia="MS Mincho" w:cs="Arial"/>
                <w:strike/>
                <w:color w:val="0000FF"/>
                <w:sz w:val="20"/>
                <w:szCs w:val="20"/>
                <w:lang w:eastAsia="en-GB"/>
              </w:rPr>
              <w:t>(paragraph 5, Annex 3 to Resolution 11.13)</w:t>
            </w:r>
            <w:r w:rsidRPr="005F6F0E">
              <w:rPr>
                <w:rFonts w:eastAsia="MS Mincho" w:cs="Arial"/>
                <w:color w:val="0000FF"/>
                <w:sz w:val="20"/>
                <w:szCs w:val="20"/>
                <w:lang w:eastAsia="en-GB"/>
              </w:rPr>
              <w:t xml:space="preserve">. </w:t>
            </w:r>
          </w:p>
          <w:p w14:paraId="0B175527" w14:textId="77777777" w:rsidR="00AA5F21" w:rsidRPr="005F6F0E" w:rsidRDefault="00AA5F21">
            <w:pPr>
              <w:spacing w:before="40" w:after="40"/>
              <w:jc w:val="both"/>
              <w:rPr>
                <w:rFonts w:eastAsia="MS Mincho" w:cs="Arial"/>
                <w:color w:val="0000FF"/>
                <w:sz w:val="20"/>
                <w:szCs w:val="20"/>
                <w:lang w:val="en-GB" w:eastAsia="en-GB"/>
              </w:rPr>
            </w:pPr>
          </w:p>
          <w:p w14:paraId="192A7D6E" w14:textId="77777777" w:rsidR="00AA5F21" w:rsidRPr="005F6F0E" w:rsidRDefault="00AA5F21">
            <w:pPr>
              <w:spacing w:before="40" w:after="40"/>
              <w:jc w:val="both"/>
              <w:rPr>
                <w:rFonts w:eastAsia="MS Mincho" w:cs="Arial"/>
                <w:color w:val="0000FF"/>
                <w:sz w:val="20"/>
                <w:szCs w:val="20"/>
                <w:u w:val="single"/>
                <w:lang w:eastAsia="en-GB"/>
              </w:rPr>
            </w:pPr>
            <w:r w:rsidRPr="005F6F0E">
              <w:rPr>
                <w:rFonts w:eastAsia="MS Mincho" w:cs="Arial"/>
                <w:color w:val="0000FF"/>
                <w:sz w:val="20"/>
                <w:szCs w:val="20"/>
                <w:lang w:eastAsia="en-GB"/>
              </w:rPr>
              <w:t xml:space="preserve">Proposals </w:t>
            </w:r>
            <w:proofErr w:type="gramStart"/>
            <w:r w:rsidRPr="005F6F0E">
              <w:rPr>
                <w:rFonts w:eastAsia="MS Mincho" w:cs="Arial"/>
                <w:strike/>
                <w:color w:val="0000FF"/>
                <w:sz w:val="20"/>
                <w:szCs w:val="20"/>
                <w:lang w:eastAsia="en-GB"/>
              </w:rPr>
              <w:t>should</w:t>
            </w:r>
            <w:r w:rsidRPr="005F6F0E">
              <w:rPr>
                <w:rFonts w:eastAsia="MS Mincho" w:cs="Arial"/>
                <w:color w:val="0000FF"/>
                <w:sz w:val="20"/>
                <w:szCs w:val="20"/>
                <w:lang w:eastAsia="en-GB"/>
              </w:rPr>
              <w:t xml:space="preserve"> </w:t>
            </w:r>
            <w:r w:rsidRPr="005F6F0E">
              <w:rPr>
                <w:rFonts w:eastAsia="MS Mincho" w:cs="Arial"/>
                <w:color w:val="0000FF"/>
                <w:sz w:val="20"/>
                <w:szCs w:val="20"/>
                <w:u w:val="single"/>
                <w:lang w:eastAsia="en-GB"/>
              </w:rPr>
              <w:t>can</w:t>
            </w:r>
            <w:proofErr w:type="gramEnd"/>
            <w:r w:rsidRPr="005F6F0E">
              <w:rPr>
                <w:rFonts w:eastAsia="MS Mincho" w:cs="Arial"/>
                <w:color w:val="0000FF"/>
                <w:sz w:val="20"/>
                <w:szCs w:val="20"/>
                <w:u w:val="single"/>
                <w:lang w:eastAsia="en-GB"/>
              </w:rPr>
              <w:t xml:space="preserve"> </w:t>
            </w:r>
            <w:r w:rsidRPr="005F6F0E">
              <w:rPr>
                <w:rFonts w:eastAsia="MS Mincho" w:cs="Arial"/>
                <w:color w:val="0000FF"/>
                <w:sz w:val="20"/>
                <w:szCs w:val="20"/>
                <w:lang w:eastAsia="en-GB"/>
              </w:rPr>
              <w:t xml:space="preserve">be submitted to the </w:t>
            </w:r>
            <w:r w:rsidRPr="005F6F0E">
              <w:rPr>
                <w:rFonts w:eastAsia="MS Mincho" w:cs="Arial"/>
                <w:strike/>
                <w:color w:val="0000FF"/>
                <w:sz w:val="20"/>
                <w:szCs w:val="20"/>
                <w:lang w:eastAsia="en-GB"/>
              </w:rPr>
              <w:t>Scientific Council</w:t>
            </w:r>
            <w:r w:rsidRPr="005F6F0E">
              <w:rPr>
                <w:rFonts w:eastAsia="MS Mincho" w:cs="Arial"/>
                <w:color w:val="0000FF"/>
                <w:sz w:val="20"/>
                <w:szCs w:val="20"/>
                <w:lang w:eastAsia="en-GB"/>
              </w:rPr>
              <w:t xml:space="preserve"> </w:t>
            </w:r>
            <w:r w:rsidRPr="005F6F0E">
              <w:rPr>
                <w:rFonts w:eastAsia="MS Mincho" w:cs="Arial"/>
                <w:color w:val="0000FF"/>
                <w:sz w:val="20"/>
                <w:szCs w:val="20"/>
                <w:u w:val="single"/>
                <w:lang w:eastAsia="en-GB"/>
              </w:rPr>
              <w:t>Conference of the Parties</w:t>
            </w:r>
            <w:r w:rsidRPr="005F6F0E">
              <w:rPr>
                <w:rFonts w:eastAsia="MS Mincho" w:cs="Arial"/>
                <w:color w:val="0000FF"/>
                <w:sz w:val="20"/>
                <w:szCs w:val="20"/>
                <w:lang w:eastAsia="en-GB"/>
              </w:rPr>
              <w:t xml:space="preserve"> </w:t>
            </w:r>
            <w:r w:rsidRPr="005F6F0E">
              <w:rPr>
                <w:rFonts w:eastAsia="MS Mincho" w:cs="Arial"/>
                <w:strike/>
                <w:color w:val="0000FF"/>
                <w:sz w:val="20"/>
                <w:szCs w:val="20"/>
                <w:lang w:eastAsia="en-GB"/>
              </w:rPr>
              <w:t xml:space="preserve">through the Secretariat at </w:t>
            </w:r>
            <w:hyperlink r:id="rId26" w:history="1">
              <w:r w:rsidRPr="005F6F0E">
                <w:rPr>
                  <w:rStyle w:val="Hyperlink"/>
                  <w:rFonts w:eastAsia="MS Mincho" w:cs="Arial"/>
                  <w:strike/>
                  <w:lang w:eastAsia="en-GB"/>
                </w:rPr>
                <w:t>cms.secretariat@cms.int</w:t>
              </w:r>
            </w:hyperlink>
            <w:r w:rsidRPr="005F6F0E">
              <w:rPr>
                <w:rFonts w:eastAsia="MS Mincho" w:cs="Arial"/>
                <w:strike/>
                <w:color w:val="0000FF"/>
                <w:sz w:val="20"/>
                <w:szCs w:val="20"/>
                <w:lang w:eastAsia="en-GB"/>
              </w:rPr>
              <w:t xml:space="preserve"> prior to</w:t>
            </w:r>
            <w:r w:rsidRPr="005F6F0E">
              <w:rPr>
                <w:rFonts w:eastAsia="MS Mincho" w:cs="Arial"/>
                <w:color w:val="0000FF"/>
                <w:sz w:val="20"/>
                <w:szCs w:val="20"/>
                <w:lang w:eastAsia="en-GB"/>
              </w:rPr>
              <w:t xml:space="preserve"> </w:t>
            </w:r>
            <w:r w:rsidRPr="005F6F0E">
              <w:rPr>
                <w:rFonts w:eastAsia="MS Mincho" w:cs="Arial"/>
                <w:color w:val="0000FF"/>
                <w:sz w:val="20"/>
                <w:szCs w:val="20"/>
                <w:u w:val="single"/>
                <w:lang w:eastAsia="en-GB"/>
              </w:rPr>
              <w:t xml:space="preserve">by </w:t>
            </w:r>
            <w:r w:rsidRPr="005F6F0E">
              <w:rPr>
                <w:rFonts w:eastAsia="MS Mincho" w:cs="Arial"/>
                <w:color w:val="0000FF"/>
                <w:sz w:val="20"/>
                <w:szCs w:val="20"/>
                <w:lang w:eastAsia="en-GB"/>
              </w:rPr>
              <w:t xml:space="preserve">the </w:t>
            </w:r>
            <w:r w:rsidRPr="005F6F0E">
              <w:rPr>
                <w:rFonts w:eastAsia="MS Mincho" w:cs="Arial"/>
                <w:color w:val="0000FF"/>
                <w:sz w:val="20"/>
                <w:szCs w:val="20"/>
                <w:u w:val="single"/>
                <w:lang w:eastAsia="en-GB"/>
              </w:rPr>
              <w:t xml:space="preserve">same </w:t>
            </w:r>
            <w:r w:rsidRPr="005F6F0E">
              <w:rPr>
                <w:rFonts w:eastAsia="MS Mincho" w:cs="Arial"/>
                <w:color w:val="0000FF"/>
                <w:sz w:val="20"/>
                <w:szCs w:val="20"/>
                <w:lang w:eastAsia="en-GB"/>
              </w:rPr>
              <w:t xml:space="preserve">deadline </w:t>
            </w:r>
            <w:r w:rsidRPr="005F6F0E">
              <w:rPr>
                <w:rFonts w:eastAsia="MS Mincho" w:cs="Arial"/>
                <w:color w:val="0000FF"/>
                <w:sz w:val="20"/>
                <w:szCs w:val="20"/>
                <w:u w:val="single"/>
                <w:lang w:eastAsia="en-GB"/>
              </w:rPr>
              <w:t>applicable to listing proposals</w:t>
            </w:r>
            <w:r w:rsidRPr="005F6F0E">
              <w:rPr>
                <w:rFonts w:eastAsia="MS Mincho" w:cs="Arial"/>
                <w:color w:val="0000FF"/>
                <w:sz w:val="20"/>
                <w:szCs w:val="20"/>
                <w:lang w:eastAsia="en-GB"/>
              </w:rPr>
              <w:t xml:space="preserve"> </w:t>
            </w:r>
            <w:r w:rsidRPr="005F6F0E">
              <w:rPr>
                <w:rFonts w:eastAsia="MS Mincho" w:cs="Arial"/>
                <w:strike/>
                <w:color w:val="0000FF"/>
                <w:sz w:val="20"/>
                <w:szCs w:val="20"/>
                <w:lang w:eastAsia="en-GB"/>
              </w:rPr>
              <w:t>for submission of</w:t>
            </w:r>
            <w:r w:rsidRPr="005F6F0E">
              <w:rPr>
                <w:rFonts w:eastAsia="MS Mincho" w:cs="Arial"/>
                <w:color w:val="0000FF"/>
                <w:sz w:val="20"/>
                <w:szCs w:val="20"/>
                <w:lang w:eastAsia="en-GB"/>
              </w:rPr>
              <w:t xml:space="preserve"> </w:t>
            </w:r>
            <w:r w:rsidRPr="005F6F0E">
              <w:rPr>
                <w:rFonts w:eastAsia="MS Mincho" w:cs="Arial"/>
                <w:strike/>
                <w:color w:val="0000FF"/>
                <w:sz w:val="20"/>
                <w:szCs w:val="20"/>
                <w:lang w:eastAsia="en-GB"/>
              </w:rPr>
              <w:t>documents to the Scientific Council at its meetings.</w:t>
            </w:r>
            <w:r w:rsidRPr="005F6F0E">
              <w:rPr>
                <w:rFonts w:eastAsia="MS Mincho" w:cs="Arial"/>
                <w:color w:val="0000FF"/>
                <w:sz w:val="20"/>
                <w:szCs w:val="20"/>
                <w:lang w:eastAsia="en-GB"/>
              </w:rPr>
              <w:t xml:space="preserve"> </w:t>
            </w:r>
          </w:p>
          <w:p w14:paraId="0E1AB626" w14:textId="77777777" w:rsidR="00AA5F21" w:rsidRPr="005F6F0E" w:rsidRDefault="00AA5F21">
            <w:pPr>
              <w:pStyle w:val="ListParagraph"/>
              <w:spacing w:before="40" w:after="40"/>
              <w:jc w:val="both"/>
              <w:rPr>
                <w:rFonts w:eastAsia="MS Mincho" w:cs="Arial"/>
                <w:color w:val="0000FF"/>
                <w:sz w:val="20"/>
                <w:u w:val="single"/>
                <w:lang w:eastAsia="en-GB"/>
              </w:rPr>
            </w:pPr>
          </w:p>
          <w:p w14:paraId="31CA8F15" w14:textId="77777777" w:rsidR="00AA5F21" w:rsidRPr="005F6F0E" w:rsidRDefault="00AA5F21">
            <w:pPr>
              <w:spacing w:before="40" w:after="40"/>
              <w:jc w:val="both"/>
              <w:rPr>
                <w:rFonts w:eastAsia="MS Mincho" w:cs="Arial"/>
                <w:color w:val="0000FF"/>
                <w:sz w:val="20"/>
                <w:szCs w:val="20"/>
                <w:u w:val="single"/>
                <w:lang w:val="en-GB" w:eastAsia="en-GB"/>
              </w:rPr>
            </w:pPr>
            <w:r w:rsidRPr="005F6F0E">
              <w:rPr>
                <w:rFonts w:eastAsia="MS Mincho" w:cs="Arial"/>
                <w:color w:val="0000FF"/>
                <w:sz w:val="20"/>
                <w:szCs w:val="20"/>
                <w:lang w:val="en-GB" w:eastAsia="en-GB"/>
              </w:rPr>
              <w:t>All text in blue should be removed when submitting the proposal.</w:t>
            </w:r>
          </w:p>
        </w:tc>
        <w:tc>
          <w:tcPr>
            <w:tcW w:w="3260" w:type="dxa"/>
            <w:tcBorders>
              <w:top w:val="single" w:sz="4" w:space="0" w:color="auto"/>
              <w:left w:val="single" w:sz="4" w:space="0" w:color="auto"/>
              <w:bottom w:val="single" w:sz="4" w:space="0" w:color="auto"/>
              <w:right w:val="single" w:sz="4" w:space="0" w:color="auto"/>
            </w:tcBorders>
            <w:hideMark/>
          </w:tcPr>
          <w:p w14:paraId="42DFEE76" w14:textId="77777777" w:rsidR="00AA5F21" w:rsidRPr="005F6F0E" w:rsidRDefault="00AA5F21">
            <w:pPr>
              <w:spacing w:before="40" w:after="40"/>
              <w:jc w:val="both"/>
              <w:rPr>
                <w:rFonts w:eastAsia="MS Mincho" w:cs="Arial"/>
                <w:sz w:val="20"/>
                <w:szCs w:val="20"/>
                <w:lang w:val="en-GB" w:eastAsia="en-GB"/>
              </w:rPr>
            </w:pPr>
            <w:r w:rsidRPr="005F6F0E">
              <w:rPr>
                <w:rFonts w:eastAsia="MS Mincho" w:cs="Arial"/>
                <w:sz w:val="20"/>
                <w:szCs w:val="20"/>
                <w:lang w:val="en-GB" w:eastAsia="en-GB"/>
              </w:rPr>
              <w:t>Retain as modified</w:t>
            </w:r>
            <w:r>
              <w:rPr>
                <w:rFonts w:eastAsia="MS Mincho" w:cs="Arial"/>
                <w:sz w:val="20"/>
                <w:szCs w:val="20"/>
                <w:lang w:val="en-GB" w:eastAsia="en-GB"/>
              </w:rPr>
              <w:t>.</w:t>
            </w:r>
          </w:p>
          <w:p w14:paraId="23CBEE30" w14:textId="77777777" w:rsidR="00AA5F21" w:rsidRPr="005F6F0E" w:rsidRDefault="00AA5F21">
            <w:pPr>
              <w:spacing w:before="40" w:after="40"/>
              <w:jc w:val="both"/>
              <w:rPr>
                <w:rFonts w:eastAsia="MS Mincho" w:cs="Arial"/>
                <w:sz w:val="20"/>
                <w:szCs w:val="20"/>
                <w:lang w:val="en-GB" w:eastAsia="en-GB"/>
              </w:rPr>
            </w:pPr>
            <w:r w:rsidRPr="005F6F0E">
              <w:rPr>
                <w:rFonts w:eastAsia="MS Mincho" w:cs="Arial"/>
                <w:sz w:val="20"/>
                <w:szCs w:val="20"/>
                <w:lang w:val="en-GB" w:eastAsia="en-GB"/>
              </w:rPr>
              <w:t>Proposed amendments reflect the current practice</w:t>
            </w:r>
            <w:r>
              <w:rPr>
                <w:rFonts w:eastAsia="MS Mincho" w:cs="Arial"/>
                <w:sz w:val="20"/>
                <w:szCs w:val="20"/>
                <w:lang w:val="en-GB" w:eastAsia="en-GB"/>
              </w:rPr>
              <w:t>.</w:t>
            </w:r>
          </w:p>
          <w:p w14:paraId="617D63FA" w14:textId="77777777" w:rsidR="00AA5F21" w:rsidRPr="005F6F0E" w:rsidRDefault="00AA5F21">
            <w:pPr>
              <w:pStyle w:val="ListParagraph"/>
              <w:spacing w:before="40" w:after="40"/>
              <w:ind w:left="0"/>
              <w:rPr>
                <w:rFonts w:eastAsia="MS Mincho" w:cs="Arial"/>
                <w:sz w:val="20"/>
                <w:lang w:eastAsia="en-GB"/>
              </w:rPr>
            </w:pPr>
          </w:p>
        </w:tc>
      </w:tr>
      <w:tr w:rsidR="00AA5F21" w:rsidRPr="00654292" w14:paraId="1A917731"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733DBD5E"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Proponent</w:t>
            </w:r>
            <w:r w:rsidRPr="005F6F0E">
              <w:rPr>
                <w:rFonts w:eastAsia="MS Mincho" w:cs="Arial"/>
                <w:b/>
                <w:sz w:val="20"/>
                <w:szCs w:val="20"/>
                <w:u w:val="single"/>
                <w:lang w:val="en-GB" w:eastAsia="en-GB"/>
              </w:rPr>
              <w:t>(s)</w:t>
            </w:r>
          </w:p>
          <w:p w14:paraId="2296BAB5" w14:textId="77777777" w:rsidR="00AA5F21" w:rsidRPr="005F6F0E" w:rsidRDefault="00AA5F21">
            <w:pPr>
              <w:spacing w:before="40" w:after="40"/>
              <w:jc w:val="both"/>
              <w:rPr>
                <w:rFonts w:eastAsia="MS Mincho" w:cs="Arial"/>
                <w:iCs/>
                <w:color w:val="0000FF"/>
                <w:sz w:val="20"/>
                <w:szCs w:val="20"/>
                <w:lang w:val="en-GB" w:eastAsia="en-GB"/>
              </w:rPr>
            </w:pPr>
            <w:r w:rsidRPr="005F6F0E">
              <w:rPr>
                <w:rFonts w:eastAsia="MS Mincho" w:cs="Arial"/>
                <w:iCs/>
                <w:color w:val="0000FF"/>
                <w:sz w:val="20"/>
                <w:szCs w:val="20"/>
                <w:lang w:val="en-GB" w:eastAsia="en-GB"/>
              </w:rPr>
              <w:t>Provide the name of the proponent</w:t>
            </w:r>
            <w:r w:rsidRPr="005F6F0E">
              <w:rPr>
                <w:rFonts w:eastAsia="MS Mincho" w:cs="Arial"/>
                <w:iCs/>
                <w:color w:val="0000FF"/>
                <w:sz w:val="20"/>
                <w:szCs w:val="20"/>
                <w:u w:val="single"/>
                <w:lang w:val="en-GB" w:eastAsia="en-GB"/>
              </w:rPr>
              <w:t>(s)</w:t>
            </w:r>
            <w:r w:rsidRPr="005F6F0E">
              <w:rPr>
                <w:rFonts w:eastAsia="MS Mincho" w:cs="Arial"/>
                <w:iCs/>
                <w:color w:val="0000FF"/>
                <w:sz w:val="20"/>
                <w:szCs w:val="20"/>
                <w:lang w:val="en-GB" w:eastAsia="en-GB"/>
              </w:rPr>
              <w:t xml:space="preserve"> and in the case of a stakeholder demonstrate your relevance to the species and CMS.</w:t>
            </w:r>
          </w:p>
        </w:tc>
        <w:tc>
          <w:tcPr>
            <w:tcW w:w="3260" w:type="dxa"/>
            <w:tcBorders>
              <w:top w:val="single" w:sz="4" w:space="0" w:color="auto"/>
              <w:left w:val="single" w:sz="4" w:space="0" w:color="auto"/>
              <w:bottom w:val="single" w:sz="4" w:space="0" w:color="auto"/>
              <w:right w:val="single" w:sz="4" w:space="0" w:color="auto"/>
            </w:tcBorders>
            <w:hideMark/>
          </w:tcPr>
          <w:p w14:paraId="0B857977"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 as modified</w:t>
            </w:r>
            <w:r>
              <w:rPr>
                <w:rFonts w:eastAsia="MS Mincho" w:cs="Arial"/>
                <w:sz w:val="20"/>
                <w:szCs w:val="20"/>
                <w:lang w:val="en-GB" w:eastAsia="en-GB"/>
              </w:rPr>
              <w:t>.</w:t>
            </w:r>
          </w:p>
        </w:tc>
      </w:tr>
      <w:tr w:rsidR="00AA5F21" w:rsidRPr="00654292" w14:paraId="19A664A9"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599645AD"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Target species, lower taxon or population, or group of taxa with needs in common</w:t>
            </w:r>
          </w:p>
          <w:p w14:paraId="74FBE47F" w14:textId="77777777" w:rsidR="00AA5F21" w:rsidRPr="005F6F0E" w:rsidRDefault="00AA5F21">
            <w:pPr>
              <w:spacing w:before="40" w:after="40"/>
              <w:jc w:val="both"/>
              <w:rPr>
                <w:rFonts w:eastAsia="MS Mincho" w:cs="Arial"/>
                <w:color w:val="0000FF"/>
                <w:sz w:val="20"/>
                <w:szCs w:val="20"/>
                <w:lang w:eastAsia="en-GB"/>
              </w:rPr>
            </w:pPr>
            <w:r w:rsidRPr="005F6F0E">
              <w:rPr>
                <w:rFonts w:eastAsia="MS Mincho" w:cs="Arial"/>
                <w:color w:val="0000FF"/>
                <w:sz w:val="20"/>
                <w:szCs w:val="20"/>
                <w:lang w:eastAsia="en-GB"/>
              </w:rPr>
              <w:t xml:space="preserve">List the species, lower taxon or population, or </w:t>
            </w:r>
            <w:r w:rsidRPr="005F6F0E">
              <w:rPr>
                <w:rFonts w:eastAsia="MS Mincho" w:cs="Arial"/>
                <w:strike/>
                <w:color w:val="0000FF"/>
                <w:sz w:val="20"/>
                <w:szCs w:val="20"/>
                <w:lang w:eastAsia="en-GB"/>
              </w:rPr>
              <w:t>group</w:t>
            </w:r>
            <w:r w:rsidRPr="005F6F0E">
              <w:rPr>
                <w:rFonts w:eastAsia="MS Mincho" w:cs="Arial"/>
                <w:color w:val="0000FF"/>
                <w:sz w:val="20"/>
                <w:szCs w:val="20"/>
                <w:lang w:eastAsia="en-GB"/>
              </w:rPr>
              <w:t xml:space="preserve"> </w:t>
            </w:r>
            <w:r w:rsidRPr="005F6F0E">
              <w:rPr>
                <w:rFonts w:eastAsia="MS Mincho" w:cs="Arial"/>
                <w:color w:val="0000FF"/>
                <w:sz w:val="20"/>
                <w:szCs w:val="20"/>
                <w:u w:val="single"/>
                <w:lang w:eastAsia="en-GB"/>
              </w:rPr>
              <w:t xml:space="preserve">list </w:t>
            </w:r>
            <w:r w:rsidRPr="005F6F0E">
              <w:rPr>
                <w:rFonts w:eastAsia="MS Mincho" w:cs="Arial"/>
                <w:color w:val="0000FF"/>
                <w:sz w:val="20"/>
                <w:szCs w:val="20"/>
                <w:lang w:eastAsia="en-GB"/>
              </w:rPr>
              <w:t xml:space="preserve">of taxa with needs in common concerned </w:t>
            </w:r>
            <w:r w:rsidRPr="005F6F0E">
              <w:rPr>
                <w:rFonts w:eastAsia="MS Mincho" w:cs="Arial"/>
                <w:color w:val="0000FF"/>
                <w:sz w:val="20"/>
                <w:szCs w:val="20"/>
                <w:u w:val="single"/>
                <w:lang w:eastAsia="en-GB"/>
              </w:rPr>
              <w:t>by the proposed Concerted Actions</w:t>
            </w:r>
            <w:r w:rsidRPr="005F6F0E">
              <w:rPr>
                <w:rFonts w:eastAsia="MS Mincho" w:cs="Arial"/>
                <w:color w:val="0000FF"/>
                <w:sz w:val="20"/>
                <w:szCs w:val="20"/>
                <w:lang w:eastAsia="en-GB"/>
              </w:rPr>
              <w:t xml:space="preserve"> in accordance with the names used within the CMS Appendices.</w:t>
            </w:r>
          </w:p>
          <w:p w14:paraId="7E79D67E" w14:textId="77777777" w:rsidR="00AA5F21" w:rsidRPr="005F6F0E" w:rsidRDefault="00AA5F21">
            <w:pPr>
              <w:spacing w:before="40" w:after="40"/>
              <w:jc w:val="both"/>
              <w:rPr>
                <w:rFonts w:eastAsia="MS Mincho" w:cs="Arial"/>
                <w:color w:val="0000FF"/>
                <w:sz w:val="20"/>
                <w:szCs w:val="20"/>
                <w:u w:val="single"/>
                <w:lang w:eastAsia="en-GB"/>
              </w:rPr>
            </w:pPr>
            <w:r w:rsidRPr="005F6F0E">
              <w:rPr>
                <w:rFonts w:eastAsia="MS Mincho" w:cs="Arial"/>
                <w:color w:val="0000FF"/>
                <w:sz w:val="20"/>
                <w:szCs w:val="20"/>
                <w:u w:val="single"/>
                <w:lang w:eastAsia="en-GB"/>
              </w:rPr>
              <w:t>Provide Scientific names, plus common names in all three languages of the Convention.</w:t>
            </w:r>
          </w:p>
        </w:tc>
        <w:tc>
          <w:tcPr>
            <w:tcW w:w="3260" w:type="dxa"/>
            <w:tcBorders>
              <w:top w:val="single" w:sz="4" w:space="0" w:color="auto"/>
              <w:left w:val="single" w:sz="4" w:space="0" w:color="auto"/>
              <w:bottom w:val="single" w:sz="4" w:space="0" w:color="auto"/>
              <w:right w:val="single" w:sz="4" w:space="0" w:color="auto"/>
            </w:tcBorders>
            <w:hideMark/>
          </w:tcPr>
          <w:p w14:paraId="23269171"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 as modified</w:t>
            </w:r>
            <w:r>
              <w:rPr>
                <w:rFonts w:eastAsia="MS Mincho" w:cs="Arial"/>
                <w:sz w:val="20"/>
                <w:szCs w:val="20"/>
                <w:lang w:val="en-GB" w:eastAsia="en-GB"/>
              </w:rPr>
              <w:t>.</w:t>
            </w:r>
          </w:p>
        </w:tc>
      </w:tr>
      <w:tr w:rsidR="00AA5F21" w:rsidRPr="00654292" w14:paraId="24A7CAF9"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1F705B3F"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Geographical range</w:t>
            </w:r>
          </w:p>
          <w:p w14:paraId="34694E0A" w14:textId="77777777" w:rsidR="00AA5F21" w:rsidRPr="005F6F0E" w:rsidRDefault="00AA5F21">
            <w:pPr>
              <w:spacing w:before="40" w:after="40"/>
              <w:jc w:val="both"/>
              <w:rPr>
                <w:rFonts w:eastAsia="MS Mincho" w:cs="Arial"/>
                <w:i/>
                <w:color w:val="0000FF"/>
                <w:sz w:val="20"/>
                <w:szCs w:val="20"/>
                <w:u w:val="single"/>
                <w:lang w:val="en-GB" w:eastAsia="en-GB"/>
              </w:rPr>
            </w:pPr>
            <w:r w:rsidRPr="005F6F0E">
              <w:rPr>
                <w:rFonts w:eastAsia="MS Mincho" w:cs="Arial"/>
                <w:color w:val="0000FF"/>
                <w:sz w:val="20"/>
                <w:szCs w:val="20"/>
                <w:lang w:eastAsia="en-GB"/>
              </w:rPr>
              <w:t>Define the geographical range of the target species.</w:t>
            </w:r>
          </w:p>
        </w:tc>
        <w:tc>
          <w:tcPr>
            <w:tcW w:w="3260" w:type="dxa"/>
            <w:tcBorders>
              <w:top w:val="single" w:sz="4" w:space="0" w:color="auto"/>
              <w:left w:val="single" w:sz="4" w:space="0" w:color="auto"/>
              <w:bottom w:val="single" w:sz="4" w:space="0" w:color="auto"/>
              <w:right w:val="single" w:sz="4" w:space="0" w:color="auto"/>
            </w:tcBorders>
            <w:hideMark/>
          </w:tcPr>
          <w:p w14:paraId="46E39A6B"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3800D351"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54226C9A" w14:textId="6CA0F9BB" w:rsidR="00AA5F21" w:rsidRPr="005F6F0E" w:rsidRDefault="00AA5F21">
            <w:pPr>
              <w:spacing w:before="40" w:after="40"/>
              <w:jc w:val="both"/>
              <w:rPr>
                <w:rFonts w:eastAsia="MS Mincho" w:cs="Arial"/>
                <w:b/>
                <w:bCs/>
                <w:sz w:val="20"/>
                <w:szCs w:val="20"/>
                <w:lang w:eastAsia="en-GB"/>
              </w:rPr>
            </w:pPr>
            <w:r w:rsidRPr="005F6F0E">
              <w:rPr>
                <w:rFonts w:eastAsia="MS Mincho" w:cs="Arial"/>
                <w:b/>
                <w:bCs/>
                <w:sz w:val="20"/>
                <w:szCs w:val="20"/>
                <w:lang w:eastAsia="en-GB"/>
              </w:rPr>
              <w:t xml:space="preserve">Summary of </w:t>
            </w:r>
            <w:r w:rsidR="006B4164">
              <w:rPr>
                <w:rFonts w:eastAsia="MS Mincho" w:cs="Arial"/>
                <w:b/>
                <w:bCs/>
                <w:sz w:val="20"/>
                <w:szCs w:val="20"/>
                <w:lang w:eastAsia="en-GB"/>
              </w:rPr>
              <w:t>a</w:t>
            </w:r>
            <w:r w:rsidRPr="005F6F0E">
              <w:rPr>
                <w:rFonts w:eastAsia="MS Mincho" w:cs="Arial"/>
                <w:b/>
                <w:bCs/>
                <w:sz w:val="20"/>
                <w:szCs w:val="20"/>
                <w:lang w:eastAsia="en-GB"/>
              </w:rPr>
              <w:t>ctivities</w:t>
            </w:r>
          </w:p>
          <w:p w14:paraId="47AD27FC"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color w:val="0000FF"/>
                <w:sz w:val="20"/>
                <w:szCs w:val="20"/>
                <w:lang w:eastAsia="en-GB"/>
              </w:rPr>
              <w:t>Summarize the activities proposed (</w:t>
            </w:r>
            <w:r w:rsidRPr="005F6F0E">
              <w:rPr>
                <w:rFonts w:eastAsia="MS Mincho" w:cs="Arial"/>
                <w:strike/>
                <w:color w:val="0000FF"/>
                <w:sz w:val="20"/>
                <w:szCs w:val="20"/>
                <w:lang w:eastAsia="en-GB"/>
              </w:rPr>
              <w:t>100-</w:t>
            </w:r>
            <w:r w:rsidRPr="005F6F0E">
              <w:rPr>
                <w:rFonts w:eastAsia="MS Mincho" w:cs="Arial"/>
                <w:color w:val="0000FF"/>
                <w:sz w:val="20"/>
                <w:szCs w:val="20"/>
                <w:u w:val="single"/>
                <w:lang w:eastAsia="en-GB"/>
              </w:rPr>
              <w:t xml:space="preserve">approx. </w:t>
            </w:r>
            <w:r w:rsidRPr="005F6F0E">
              <w:rPr>
                <w:rFonts w:eastAsia="MS Mincho" w:cs="Arial"/>
                <w:color w:val="0000FF"/>
                <w:sz w:val="20"/>
                <w:szCs w:val="20"/>
                <w:lang w:eastAsia="en-GB"/>
              </w:rPr>
              <w:t>200 words)</w:t>
            </w:r>
            <w:r>
              <w:rPr>
                <w:rFonts w:eastAsia="MS Mincho" w:cs="Arial"/>
                <w:color w:val="0000FF"/>
                <w:sz w:val="20"/>
                <w:szCs w:val="20"/>
                <w:lang w:eastAsia="en-GB"/>
              </w:rPr>
              <w:t>.</w:t>
            </w:r>
          </w:p>
        </w:tc>
        <w:tc>
          <w:tcPr>
            <w:tcW w:w="3260" w:type="dxa"/>
            <w:tcBorders>
              <w:top w:val="single" w:sz="4" w:space="0" w:color="auto"/>
              <w:left w:val="single" w:sz="4" w:space="0" w:color="auto"/>
              <w:bottom w:val="single" w:sz="4" w:space="0" w:color="auto"/>
              <w:right w:val="single" w:sz="4" w:space="0" w:color="auto"/>
            </w:tcBorders>
            <w:hideMark/>
          </w:tcPr>
          <w:p w14:paraId="58E3D8CB" w14:textId="7230D7B8"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sidR="00500A2A">
              <w:rPr>
                <w:rFonts w:eastAsia="MS Mincho" w:cs="Arial"/>
                <w:sz w:val="20"/>
                <w:szCs w:val="20"/>
                <w:lang w:val="en-GB" w:eastAsia="en-GB"/>
              </w:rPr>
              <w:t xml:space="preserve"> as modified</w:t>
            </w:r>
            <w:r>
              <w:rPr>
                <w:rFonts w:eastAsia="MS Mincho" w:cs="Arial"/>
                <w:sz w:val="20"/>
                <w:szCs w:val="20"/>
                <w:lang w:val="en-GB" w:eastAsia="en-GB"/>
              </w:rPr>
              <w:t>.</w:t>
            </w:r>
          </w:p>
        </w:tc>
      </w:tr>
      <w:tr w:rsidR="00AA5F21" w:rsidRPr="00654292" w14:paraId="0542E86A"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12B78FAA"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Activities and expected outcomes</w:t>
            </w:r>
          </w:p>
          <w:p w14:paraId="270F19F1" w14:textId="77777777" w:rsidR="00AA5F21" w:rsidRDefault="00AA5F21">
            <w:pPr>
              <w:spacing w:before="40" w:after="40"/>
              <w:jc w:val="both"/>
              <w:rPr>
                <w:rFonts w:cs="Arial"/>
                <w:color w:val="0000FF"/>
                <w:sz w:val="20"/>
                <w:szCs w:val="20"/>
              </w:rPr>
            </w:pPr>
            <w:r w:rsidRPr="005F6F0E">
              <w:rPr>
                <w:rFonts w:eastAsia="MS Mincho" w:cs="Arial"/>
                <w:color w:val="0000FF"/>
                <w:sz w:val="20"/>
                <w:szCs w:val="20"/>
                <w:lang w:eastAsia="ja-JP"/>
              </w:rPr>
              <w:t xml:space="preserve">Specify each activity to be </w:t>
            </w:r>
            <w:proofErr w:type="gramStart"/>
            <w:r w:rsidRPr="005F6F0E">
              <w:rPr>
                <w:rFonts w:eastAsia="MS Mincho" w:cs="Arial"/>
                <w:color w:val="0000FF"/>
                <w:sz w:val="20"/>
                <w:szCs w:val="20"/>
                <w:lang w:eastAsia="ja-JP"/>
              </w:rPr>
              <w:t>undertaken, and</w:t>
            </w:r>
            <w:proofErr w:type="gramEnd"/>
            <w:r w:rsidRPr="005F6F0E">
              <w:rPr>
                <w:rFonts w:eastAsia="MS Mincho" w:cs="Arial"/>
                <w:color w:val="0000FF"/>
                <w:sz w:val="20"/>
                <w:szCs w:val="20"/>
                <w:lang w:eastAsia="ja-JP"/>
              </w:rPr>
              <w:t xml:space="preserve"> define their expected outcomes. This should address both institutional aspects (</w:t>
            </w:r>
            <w:proofErr w:type="gramStart"/>
            <w:r w:rsidRPr="005F6F0E">
              <w:rPr>
                <w:rFonts w:eastAsia="MS Mincho" w:cs="Arial"/>
                <w:color w:val="0000FF"/>
                <w:sz w:val="20"/>
                <w:szCs w:val="20"/>
                <w:lang w:eastAsia="ja-JP"/>
              </w:rPr>
              <w:t>e.g.</w:t>
            </w:r>
            <w:proofErr w:type="gramEnd"/>
            <w:r w:rsidRPr="005F6F0E">
              <w:rPr>
                <w:rFonts w:eastAsia="MS Mincho" w:cs="Arial"/>
                <w:color w:val="0000FF"/>
                <w:sz w:val="20"/>
                <w:szCs w:val="20"/>
                <w:lang w:eastAsia="ja-JP"/>
              </w:rPr>
              <w:t xml:space="preserve"> development of an Action Plan) and ecological aspects (e.g. targets for improved conservation status). Following the SMART standard (Specific, Measurable, Achievable, Relevant, Time-bound) will help; and the intended process for monitoring and evaluation should also be described. </w:t>
            </w:r>
            <w:r w:rsidRPr="005F6F0E">
              <w:rPr>
                <w:rFonts w:cs="Arial"/>
                <w:color w:val="0000FF"/>
                <w:sz w:val="20"/>
                <w:szCs w:val="20"/>
              </w:rPr>
              <w:t>When a complex set of activities are proposed, it would be useful to add a table that outlines for each activity: outputs/ outcomes, timeframe, responsibility and funding. Such a table enables Parties and stakeholders to quickly and clearly understand what is being proposed, when it will occur, who will be responsible, and if (and how much) additional resources may be needed for implementation.</w:t>
            </w:r>
          </w:p>
          <w:p w14:paraId="0962FA56" w14:textId="77777777" w:rsidR="00AA5F21" w:rsidRPr="005F6F0E" w:rsidRDefault="00AA5F21">
            <w:pPr>
              <w:spacing w:before="40" w:after="40"/>
              <w:jc w:val="both"/>
              <w:rPr>
                <w:rFonts w:eastAsia="MS Mincho" w:cs="Arial"/>
                <w:color w:val="0000FF"/>
                <w:sz w:val="20"/>
                <w:szCs w:val="20"/>
                <w:lang w:val="en-GB" w:eastAsia="en-GB"/>
              </w:rPr>
            </w:pPr>
          </w:p>
        </w:tc>
        <w:tc>
          <w:tcPr>
            <w:tcW w:w="3260" w:type="dxa"/>
            <w:tcBorders>
              <w:top w:val="single" w:sz="4" w:space="0" w:color="auto"/>
              <w:left w:val="single" w:sz="4" w:space="0" w:color="auto"/>
              <w:bottom w:val="single" w:sz="4" w:space="0" w:color="auto"/>
              <w:right w:val="single" w:sz="4" w:space="0" w:color="auto"/>
            </w:tcBorders>
          </w:tcPr>
          <w:p w14:paraId="352A692B" w14:textId="77777777" w:rsidR="00AA5F21" w:rsidRPr="005F6F0E" w:rsidRDefault="00AA5F21">
            <w:pPr>
              <w:spacing w:before="40" w:after="40"/>
              <w:rPr>
                <w:rFonts w:eastAsia="MS Mincho" w:cs="Arial"/>
                <w:sz w:val="20"/>
                <w:szCs w:val="20"/>
                <w:lang w:val="en-GB" w:eastAsia="ja-JP"/>
              </w:rPr>
            </w:pPr>
            <w:r w:rsidRPr="005F6F0E">
              <w:rPr>
                <w:rFonts w:eastAsia="MS Mincho" w:cs="Arial"/>
                <w:sz w:val="20"/>
                <w:szCs w:val="20"/>
                <w:lang w:val="en-GB" w:eastAsia="ja-JP"/>
              </w:rPr>
              <w:t>Retain</w:t>
            </w:r>
            <w:r>
              <w:rPr>
                <w:rFonts w:eastAsia="MS Mincho" w:cs="Arial"/>
                <w:sz w:val="20"/>
                <w:szCs w:val="20"/>
                <w:lang w:val="en-GB" w:eastAsia="ja-JP"/>
              </w:rPr>
              <w:t>.</w:t>
            </w:r>
          </w:p>
          <w:p w14:paraId="37116BBE" w14:textId="77777777" w:rsidR="00AA5F21" w:rsidRPr="005F6F0E" w:rsidRDefault="00AA5F21">
            <w:pPr>
              <w:spacing w:before="40" w:after="40"/>
              <w:rPr>
                <w:rFonts w:eastAsia="MS Mincho" w:cs="Arial"/>
                <w:sz w:val="20"/>
                <w:szCs w:val="20"/>
                <w:lang w:val="en-GB" w:eastAsia="ja-JP"/>
              </w:rPr>
            </w:pPr>
          </w:p>
          <w:p w14:paraId="325F18B0" w14:textId="77777777" w:rsidR="00AA5F21" w:rsidRPr="005F6F0E" w:rsidRDefault="00AA5F21">
            <w:pPr>
              <w:spacing w:before="40" w:after="40"/>
              <w:rPr>
                <w:rFonts w:eastAsia="MS Mincho" w:cs="Arial"/>
                <w:sz w:val="20"/>
                <w:szCs w:val="20"/>
                <w:lang w:val="en-GB" w:eastAsia="ja-JP"/>
              </w:rPr>
            </w:pPr>
          </w:p>
        </w:tc>
      </w:tr>
      <w:tr w:rsidR="00AA5F21" w:rsidRPr="00654292" w14:paraId="683742EE"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72DAE121"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Associated benefits</w:t>
            </w:r>
          </w:p>
          <w:p w14:paraId="3C214324" w14:textId="3ADADF8E" w:rsidR="00AA5F21" w:rsidRPr="00EA53B1" w:rsidRDefault="00AA5F21">
            <w:pPr>
              <w:spacing w:before="40" w:after="40"/>
              <w:jc w:val="both"/>
              <w:rPr>
                <w:rFonts w:eastAsia="MS Mincho" w:cs="Arial"/>
                <w:color w:val="0000FF"/>
                <w:sz w:val="20"/>
                <w:szCs w:val="20"/>
                <w:lang w:eastAsia="en-GB"/>
              </w:rPr>
            </w:pPr>
            <w:r w:rsidRPr="005F6F0E">
              <w:rPr>
                <w:rFonts w:eastAsia="MS Mincho" w:cs="Arial"/>
                <w:color w:val="0000FF"/>
                <w:sz w:val="20"/>
                <w:szCs w:val="20"/>
                <w:lang w:eastAsia="en-GB"/>
              </w:rPr>
              <w:t xml:space="preserve">Identify opportunities to maximize added value, for example where actions targeting certain migratory animals may incidentally benefit other </w:t>
            </w:r>
            <w:r w:rsidRPr="005F6F0E">
              <w:rPr>
                <w:rFonts w:eastAsia="MS Mincho" w:cs="Arial"/>
                <w:color w:val="0000FF"/>
                <w:sz w:val="20"/>
                <w:szCs w:val="20"/>
                <w:lang w:eastAsia="en-GB"/>
              </w:rPr>
              <w:lastRenderedPageBreak/>
              <w:t>migratory species/taxa/populations, or where there is good scope for awareness-raising, capacity-</w:t>
            </w:r>
            <w:proofErr w:type="gramStart"/>
            <w:r w:rsidRPr="005F6F0E">
              <w:rPr>
                <w:rFonts w:eastAsia="MS Mincho" w:cs="Arial"/>
                <w:color w:val="0000FF"/>
                <w:sz w:val="20"/>
                <w:szCs w:val="20"/>
                <w:lang w:eastAsia="en-GB"/>
              </w:rPr>
              <w:t>building</w:t>
            </w:r>
            <w:proofErr w:type="gramEnd"/>
            <w:r w:rsidRPr="005F6F0E">
              <w:rPr>
                <w:rFonts w:eastAsia="MS Mincho" w:cs="Arial"/>
                <w:color w:val="0000FF"/>
                <w:sz w:val="20"/>
                <w:szCs w:val="20"/>
                <w:lang w:eastAsia="en-GB"/>
              </w:rPr>
              <w:t xml:space="preserve"> or encouraging new Party accessions.</w:t>
            </w:r>
          </w:p>
        </w:tc>
        <w:tc>
          <w:tcPr>
            <w:tcW w:w="3260" w:type="dxa"/>
            <w:tcBorders>
              <w:top w:val="single" w:sz="4" w:space="0" w:color="auto"/>
              <w:left w:val="single" w:sz="4" w:space="0" w:color="auto"/>
              <w:bottom w:val="single" w:sz="4" w:space="0" w:color="auto"/>
              <w:right w:val="single" w:sz="4" w:space="0" w:color="auto"/>
            </w:tcBorders>
            <w:hideMark/>
          </w:tcPr>
          <w:p w14:paraId="63199A09"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lastRenderedPageBreak/>
              <w:t>Retain</w:t>
            </w:r>
            <w:r>
              <w:rPr>
                <w:rFonts w:eastAsia="MS Mincho" w:cs="Arial"/>
                <w:sz w:val="20"/>
                <w:szCs w:val="20"/>
                <w:lang w:val="en-GB" w:eastAsia="en-GB"/>
              </w:rPr>
              <w:t>.</w:t>
            </w:r>
          </w:p>
        </w:tc>
      </w:tr>
      <w:tr w:rsidR="00AA5F21" w:rsidRPr="00654292" w14:paraId="04D6B36C" w14:textId="77777777" w:rsidTr="00F92E9B">
        <w:tc>
          <w:tcPr>
            <w:tcW w:w="6521" w:type="dxa"/>
            <w:tcBorders>
              <w:top w:val="nil"/>
              <w:left w:val="single" w:sz="4" w:space="0" w:color="auto"/>
              <w:bottom w:val="single" w:sz="4" w:space="0" w:color="auto"/>
              <w:right w:val="single" w:sz="4" w:space="0" w:color="auto"/>
            </w:tcBorders>
            <w:hideMark/>
          </w:tcPr>
          <w:p w14:paraId="2B0F8160"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Timeframe</w:t>
            </w:r>
          </w:p>
          <w:p w14:paraId="0CE2FC58" w14:textId="77777777" w:rsidR="00AA5F21" w:rsidRPr="005F6F0E" w:rsidRDefault="00AA5F21">
            <w:pPr>
              <w:spacing w:before="40" w:after="40"/>
              <w:jc w:val="both"/>
              <w:rPr>
                <w:rFonts w:eastAsia="MS Mincho" w:cs="Arial"/>
                <w:i/>
                <w:color w:val="0000FF"/>
                <w:sz w:val="20"/>
                <w:szCs w:val="20"/>
                <w:u w:val="single"/>
                <w:lang w:val="en-GB" w:eastAsia="ja-JP"/>
              </w:rPr>
            </w:pPr>
            <w:r w:rsidRPr="005F6F0E">
              <w:rPr>
                <w:rFonts w:eastAsia="MS Mincho" w:cs="Arial"/>
                <w:color w:val="0000FF"/>
                <w:sz w:val="20"/>
                <w:szCs w:val="20"/>
                <w:lang w:eastAsia="en-GB"/>
              </w:rPr>
              <w:t>Specify completion timeframes (and progress milestones where possible) and identify any elements of the action that are intended to be open-ended (</w:t>
            </w:r>
            <w:proofErr w:type="gramStart"/>
            <w:r w:rsidRPr="005F6F0E">
              <w:rPr>
                <w:rFonts w:eastAsia="MS Mincho" w:cs="Arial"/>
                <w:color w:val="0000FF"/>
                <w:sz w:val="20"/>
                <w:szCs w:val="20"/>
                <w:lang w:eastAsia="en-GB"/>
              </w:rPr>
              <w:t>e.g.</w:t>
            </w:r>
            <w:proofErr w:type="gramEnd"/>
            <w:r w:rsidRPr="005F6F0E">
              <w:rPr>
                <w:rFonts w:eastAsia="MS Mincho" w:cs="Arial"/>
                <w:color w:val="0000FF"/>
                <w:sz w:val="20"/>
                <w:szCs w:val="20"/>
                <w:lang w:eastAsia="en-GB"/>
              </w:rPr>
              <w:t xml:space="preserve"> measures to maintain conservation status).</w:t>
            </w:r>
          </w:p>
        </w:tc>
        <w:tc>
          <w:tcPr>
            <w:tcW w:w="3260" w:type="dxa"/>
            <w:tcBorders>
              <w:top w:val="nil"/>
              <w:left w:val="single" w:sz="4" w:space="0" w:color="auto"/>
              <w:bottom w:val="single" w:sz="4" w:space="0" w:color="auto"/>
              <w:right w:val="single" w:sz="4" w:space="0" w:color="auto"/>
            </w:tcBorders>
            <w:hideMark/>
          </w:tcPr>
          <w:p w14:paraId="7AF785D8"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2E7E4EC6"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3BADE4C4"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Relationship to other CMS actions</w:t>
            </w:r>
          </w:p>
          <w:p w14:paraId="192E0554" w14:textId="77777777" w:rsidR="00AA5F21" w:rsidRPr="005F6F0E" w:rsidRDefault="00AA5F21">
            <w:pPr>
              <w:spacing w:before="40" w:after="40"/>
              <w:jc w:val="both"/>
              <w:rPr>
                <w:rFonts w:eastAsia="MS Mincho" w:cs="Arial"/>
                <w:i/>
                <w:color w:val="0000FF"/>
                <w:sz w:val="20"/>
                <w:szCs w:val="20"/>
                <w:lang w:val="en-GB" w:eastAsia="en-GB"/>
              </w:rPr>
            </w:pPr>
            <w:r w:rsidRPr="005F6F0E">
              <w:rPr>
                <w:rFonts w:eastAsia="MS Mincho" w:cs="Arial"/>
                <w:color w:val="0000FF"/>
                <w:sz w:val="20"/>
                <w:szCs w:val="20"/>
                <w:lang w:eastAsia="en-GB"/>
              </w:rPr>
              <w:t>Explain how the action’s implementation will relate to other areas of CMS activity.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c>
          <w:tcPr>
            <w:tcW w:w="3260" w:type="dxa"/>
            <w:tcBorders>
              <w:top w:val="single" w:sz="4" w:space="0" w:color="auto"/>
              <w:left w:val="single" w:sz="4" w:space="0" w:color="auto"/>
              <w:bottom w:val="single" w:sz="4" w:space="0" w:color="auto"/>
              <w:right w:val="single" w:sz="4" w:space="0" w:color="auto"/>
            </w:tcBorders>
            <w:hideMark/>
          </w:tcPr>
          <w:p w14:paraId="158F1DFE"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1148EE6A"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3EA0CFEE" w14:textId="77777777" w:rsidR="00AA5F21" w:rsidRPr="005F6F0E" w:rsidRDefault="00AA5F21">
            <w:pPr>
              <w:spacing w:before="40" w:after="40"/>
              <w:jc w:val="both"/>
              <w:rPr>
                <w:rFonts w:eastAsia="MS Mincho" w:cs="Arial"/>
                <w:b/>
                <w:color w:val="000000"/>
                <w:sz w:val="20"/>
                <w:szCs w:val="20"/>
                <w:lang w:val="en-GB" w:eastAsia="ja-JP"/>
              </w:rPr>
            </w:pPr>
            <w:r w:rsidRPr="005F6F0E">
              <w:rPr>
                <w:rFonts w:eastAsia="MS Mincho" w:cs="Arial"/>
                <w:b/>
                <w:color w:val="000000"/>
                <w:sz w:val="20"/>
                <w:szCs w:val="20"/>
                <w:lang w:val="en-GB" w:eastAsia="ja-JP"/>
              </w:rPr>
              <w:t>Conservation priority</w:t>
            </w:r>
          </w:p>
          <w:p w14:paraId="3A55BAAC" w14:textId="77777777" w:rsidR="00AA5F21" w:rsidRPr="005F6F0E" w:rsidRDefault="00AA5F21">
            <w:pPr>
              <w:spacing w:before="40" w:after="40"/>
              <w:jc w:val="both"/>
              <w:rPr>
                <w:rFonts w:eastAsia="MS Mincho" w:cs="Arial"/>
                <w:color w:val="0000FF"/>
                <w:sz w:val="20"/>
                <w:szCs w:val="20"/>
                <w:lang w:val="en-GB" w:eastAsia="en-GB"/>
              </w:rPr>
            </w:pPr>
            <w:r w:rsidRPr="005F6F0E">
              <w:rPr>
                <w:rFonts w:eastAsia="MS Mincho" w:cs="Arial"/>
                <w:color w:val="0000FF"/>
                <w:sz w:val="20"/>
                <w:szCs w:val="20"/>
                <w:lang w:eastAsia="ja-JP"/>
              </w:rPr>
              <w:t xml:space="preserve">Explain why this action is a conservation priority. This may relate to the degree of endangerment or </w:t>
            </w:r>
            <w:proofErr w:type="spellStart"/>
            <w:r w:rsidRPr="005F6F0E">
              <w:rPr>
                <w:rFonts w:eastAsia="MS Mincho" w:cs="Arial"/>
                <w:color w:val="0000FF"/>
                <w:sz w:val="20"/>
                <w:szCs w:val="20"/>
                <w:lang w:eastAsia="ja-JP"/>
              </w:rPr>
              <w:t>unfavourable</w:t>
            </w:r>
            <w:proofErr w:type="spellEnd"/>
            <w:r w:rsidRPr="005F6F0E">
              <w:rPr>
                <w:rFonts w:eastAsia="MS Mincho" w:cs="Arial"/>
                <w:color w:val="0000FF"/>
                <w:sz w:val="20"/>
                <w:szCs w:val="20"/>
                <w:lang w:eastAsia="ja-JP"/>
              </w:rPr>
              <w:t xml:space="preserve"> conservation status as defined under the Convention; the urgency with which a particular kind of action is required; and other priorities expressed in CMS resolutions and decisions.</w:t>
            </w:r>
          </w:p>
        </w:tc>
        <w:tc>
          <w:tcPr>
            <w:tcW w:w="3260" w:type="dxa"/>
            <w:tcBorders>
              <w:top w:val="single" w:sz="4" w:space="0" w:color="auto"/>
              <w:left w:val="single" w:sz="4" w:space="0" w:color="auto"/>
              <w:bottom w:val="single" w:sz="4" w:space="0" w:color="auto"/>
              <w:right w:val="single" w:sz="4" w:space="0" w:color="auto"/>
            </w:tcBorders>
            <w:hideMark/>
          </w:tcPr>
          <w:p w14:paraId="05E730D4" w14:textId="77777777" w:rsidR="00AA5F21" w:rsidRPr="005F6F0E" w:rsidRDefault="00AA5F21">
            <w:pPr>
              <w:spacing w:before="40" w:after="40"/>
              <w:rPr>
                <w:rFonts w:eastAsia="MS Mincho" w:cs="Arial"/>
                <w:sz w:val="20"/>
                <w:szCs w:val="20"/>
                <w:lang w:val="en-GB" w:eastAsia="ja-JP"/>
              </w:rPr>
            </w:pPr>
            <w:r w:rsidRPr="005F6F0E">
              <w:rPr>
                <w:rFonts w:eastAsia="MS Mincho" w:cs="Arial"/>
                <w:sz w:val="20"/>
                <w:szCs w:val="20"/>
                <w:lang w:val="en-GB" w:eastAsia="ja-JP"/>
              </w:rPr>
              <w:t>Retain</w:t>
            </w:r>
            <w:r>
              <w:rPr>
                <w:rFonts w:eastAsia="MS Mincho" w:cs="Arial"/>
                <w:sz w:val="20"/>
                <w:szCs w:val="20"/>
                <w:lang w:val="en-GB" w:eastAsia="ja-JP"/>
              </w:rPr>
              <w:t>.</w:t>
            </w:r>
          </w:p>
        </w:tc>
      </w:tr>
      <w:tr w:rsidR="00AA5F21" w:rsidRPr="00654292" w14:paraId="3CC745B7"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35EF113B" w14:textId="77777777" w:rsidR="00AA5F21" w:rsidRPr="005F6F0E" w:rsidRDefault="00AA5F21">
            <w:pPr>
              <w:spacing w:before="40" w:after="40"/>
              <w:jc w:val="both"/>
              <w:rPr>
                <w:rFonts w:eastAsia="MS Mincho" w:cs="Arial"/>
                <w:b/>
                <w:color w:val="000000"/>
                <w:sz w:val="20"/>
                <w:szCs w:val="20"/>
                <w:lang w:val="en-GB" w:eastAsia="ja-JP"/>
              </w:rPr>
            </w:pPr>
            <w:r w:rsidRPr="005F6F0E">
              <w:rPr>
                <w:rFonts w:eastAsia="MS Mincho" w:cs="Arial"/>
                <w:b/>
                <w:color w:val="000000"/>
                <w:sz w:val="20"/>
                <w:szCs w:val="20"/>
                <w:lang w:val="en-GB" w:eastAsia="ja-JP"/>
              </w:rPr>
              <w:t>Relevance</w:t>
            </w:r>
          </w:p>
          <w:p w14:paraId="2F74CB2B" w14:textId="77777777" w:rsidR="00AA5F21" w:rsidRPr="005F6F0E" w:rsidRDefault="00AA5F21">
            <w:pPr>
              <w:spacing w:before="40" w:after="40"/>
              <w:jc w:val="both"/>
              <w:rPr>
                <w:rFonts w:eastAsia="MS Mincho" w:cs="Arial"/>
                <w:color w:val="0000FF"/>
                <w:sz w:val="20"/>
                <w:szCs w:val="20"/>
                <w:lang w:val="en-GB" w:eastAsia="en-GB"/>
              </w:rPr>
            </w:pPr>
            <w:r w:rsidRPr="005F6F0E">
              <w:rPr>
                <w:rFonts w:eastAsia="MS Mincho" w:cs="Arial"/>
                <w:color w:val="0000FF"/>
                <w:sz w:val="20"/>
                <w:szCs w:val="20"/>
                <w:lang w:eastAsia="ja-JP"/>
              </w:rPr>
              <w:t xml:space="preserve">Explain, for example, the degree to which the </w:t>
            </w:r>
            <w:proofErr w:type="gramStart"/>
            <w:r w:rsidRPr="005F6F0E">
              <w:rPr>
                <w:rFonts w:eastAsia="MS Mincho" w:cs="Arial"/>
                <w:color w:val="0000FF"/>
                <w:sz w:val="20"/>
                <w:szCs w:val="20"/>
                <w:lang w:eastAsia="ja-JP"/>
              </w:rPr>
              <w:t>particular conservation</w:t>
            </w:r>
            <w:proofErr w:type="gramEnd"/>
            <w:r w:rsidRPr="005F6F0E">
              <w:rPr>
                <w:rFonts w:eastAsia="MS Mincho" w:cs="Arial"/>
                <w:color w:val="0000FF"/>
                <w:sz w:val="20"/>
                <w:szCs w:val="20"/>
                <w:lang w:eastAsia="ja-JP"/>
              </w:rPr>
              <w:t xml:space="preserve"> problem is linked to migration and requires collective multilateral action; and the degree to which the proposed action will fulfil specific CMS mandates.</w:t>
            </w:r>
          </w:p>
        </w:tc>
        <w:tc>
          <w:tcPr>
            <w:tcW w:w="3260" w:type="dxa"/>
            <w:tcBorders>
              <w:top w:val="single" w:sz="4" w:space="0" w:color="auto"/>
              <w:left w:val="single" w:sz="4" w:space="0" w:color="auto"/>
              <w:bottom w:val="single" w:sz="4" w:space="0" w:color="auto"/>
              <w:right w:val="single" w:sz="4" w:space="0" w:color="auto"/>
            </w:tcBorders>
            <w:hideMark/>
          </w:tcPr>
          <w:p w14:paraId="2EA2F615" w14:textId="77777777" w:rsidR="00AA5F21" w:rsidRPr="005F6F0E" w:rsidRDefault="00AA5F21">
            <w:pPr>
              <w:spacing w:before="40" w:after="40"/>
              <w:rPr>
                <w:rFonts w:eastAsia="MS Mincho" w:cs="Arial"/>
                <w:sz w:val="20"/>
                <w:szCs w:val="20"/>
                <w:lang w:val="en-GB" w:eastAsia="ja-JP"/>
              </w:rPr>
            </w:pPr>
            <w:r w:rsidRPr="005F6F0E">
              <w:rPr>
                <w:rFonts w:eastAsia="MS Mincho" w:cs="Arial"/>
                <w:sz w:val="20"/>
                <w:szCs w:val="20"/>
                <w:lang w:val="en-GB" w:eastAsia="ja-JP"/>
              </w:rPr>
              <w:t>Retain</w:t>
            </w:r>
            <w:r>
              <w:rPr>
                <w:rFonts w:eastAsia="MS Mincho" w:cs="Arial"/>
                <w:sz w:val="20"/>
                <w:szCs w:val="20"/>
                <w:lang w:val="en-GB" w:eastAsia="ja-JP"/>
              </w:rPr>
              <w:t>.</w:t>
            </w:r>
          </w:p>
        </w:tc>
      </w:tr>
      <w:tr w:rsidR="00AA5F21" w:rsidRPr="00654292" w14:paraId="6B8835B1"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43CA5F43" w14:textId="77777777" w:rsidR="00AA5F21" w:rsidRPr="005F6F0E" w:rsidRDefault="00AA5F21">
            <w:pPr>
              <w:spacing w:before="40" w:after="40"/>
              <w:jc w:val="both"/>
              <w:rPr>
                <w:rFonts w:eastAsia="MS Mincho" w:cs="Arial"/>
                <w:b/>
                <w:color w:val="000000"/>
                <w:sz w:val="20"/>
                <w:szCs w:val="20"/>
                <w:lang w:val="en-GB" w:eastAsia="ja-JP"/>
              </w:rPr>
            </w:pPr>
            <w:r w:rsidRPr="005F6F0E">
              <w:rPr>
                <w:rFonts w:eastAsia="MS Mincho" w:cs="Arial"/>
                <w:b/>
                <w:color w:val="000000"/>
                <w:sz w:val="20"/>
                <w:szCs w:val="20"/>
                <w:lang w:val="en-GB" w:eastAsia="ja-JP"/>
              </w:rPr>
              <w:t>Absence of better remedies</w:t>
            </w:r>
          </w:p>
          <w:p w14:paraId="45B568C1" w14:textId="76997EE1" w:rsidR="00AA5F21" w:rsidRPr="005F6F0E" w:rsidRDefault="00AA5F21">
            <w:pPr>
              <w:spacing w:before="40" w:after="40"/>
              <w:jc w:val="both"/>
              <w:rPr>
                <w:rFonts w:eastAsia="MS Mincho" w:cs="Arial"/>
                <w:color w:val="0000FF"/>
                <w:sz w:val="20"/>
                <w:szCs w:val="20"/>
                <w:lang w:val="en-GB" w:eastAsia="en-GB"/>
              </w:rPr>
            </w:pPr>
            <w:r w:rsidRPr="005F6F0E">
              <w:rPr>
                <w:rFonts w:eastAsia="MS Mincho" w:cs="Arial"/>
                <w:color w:val="0000FF"/>
                <w:sz w:val="20"/>
                <w:szCs w:val="20"/>
                <w:lang w:eastAsia="ja-JP"/>
              </w:rPr>
              <w:t xml:space="preserve">Provide a brief options analysis to test whether (and why) a CMS Concerted Action is the best method of meeting the defined conservation need. </w:t>
            </w:r>
            <w:r w:rsidRPr="005F6F0E">
              <w:rPr>
                <w:rFonts w:eastAsia="MS Mincho" w:cs="Arial"/>
                <w:iCs/>
                <w:color w:val="0000FF"/>
                <w:sz w:val="20"/>
                <w:szCs w:val="20"/>
                <w:lang w:eastAsia="ja-JP"/>
              </w:rPr>
              <w:t xml:space="preserve">Alternatives both within and outside the mechanisms of the CMS should be considered. (For cases where it appears that proceeding directly to the development of an Agreement or other instrument under Article IV of the Convention would be a better remedy, equivalent guidance and criteria for judging such proposals is provided in Resolution </w:t>
            </w:r>
            <w:r w:rsidRPr="005F6F0E">
              <w:rPr>
                <w:rFonts w:eastAsia="MS Mincho" w:cs="Arial"/>
                <w:iCs/>
                <w:strike/>
                <w:color w:val="0000FF"/>
                <w:sz w:val="20"/>
                <w:szCs w:val="20"/>
                <w:lang w:eastAsia="ja-JP"/>
              </w:rPr>
              <w:t>11.12</w:t>
            </w:r>
            <w:r w:rsidRPr="005F6F0E">
              <w:rPr>
                <w:rFonts w:eastAsia="MS Mincho" w:cs="Arial"/>
                <w:iCs/>
                <w:color w:val="0000FF"/>
                <w:sz w:val="20"/>
                <w:szCs w:val="20"/>
                <w:lang w:eastAsia="ja-JP"/>
              </w:rPr>
              <w:t xml:space="preserve"> </w:t>
            </w:r>
            <w:r w:rsidRPr="005F6F0E">
              <w:rPr>
                <w:rFonts w:eastAsia="MS Mincho" w:cs="Arial"/>
                <w:iCs/>
                <w:color w:val="0000FF"/>
                <w:sz w:val="20"/>
                <w:szCs w:val="20"/>
                <w:u w:val="single"/>
                <w:lang w:eastAsia="ja-JP"/>
              </w:rPr>
              <w:t>12.8</w:t>
            </w:r>
            <w:r w:rsidRPr="005F6F0E">
              <w:rPr>
                <w:rFonts w:eastAsia="MS Mincho" w:cs="Arial"/>
                <w:iCs/>
                <w:color w:val="0000FF"/>
                <w:sz w:val="20"/>
                <w:szCs w:val="20"/>
                <w:lang w:eastAsia="ja-JP"/>
              </w:rPr>
              <w:t xml:space="preserve"> and document UNEP/CMS/COP11/ Doc.22.2/Annex 1)</w:t>
            </w:r>
            <w:r>
              <w:rPr>
                <w:rFonts w:eastAsia="MS Mincho" w:cs="Arial"/>
                <w:iCs/>
                <w:color w:val="0000FF"/>
                <w:sz w:val="20"/>
                <w:szCs w:val="20"/>
                <w:lang w:eastAsia="ja-JP"/>
              </w:rPr>
              <w:t>.</w:t>
            </w:r>
            <w:r w:rsidRPr="005F6F0E">
              <w:rPr>
                <w:rFonts w:eastAsia="MS Mincho" w:cs="Arial"/>
                <w:iCs/>
                <w:color w:val="0000FF"/>
                <w:sz w:val="20"/>
                <w:szCs w:val="20"/>
                <w:lang w:eastAsia="ja-JP"/>
              </w:rPr>
              <w:t xml:space="preserve"> </w:t>
            </w:r>
          </w:p>
        </w:tc>
        <w:tc>
          <w:tcPr>
            <w:tcW w:w="3260" w:type="dxa"/>
            <w:tcBorders>
              <w:top w:val="single" w:sz="4" w:space="0" w:color="auto"/>
              <w:left w:val="single" w:sz="4" w:space="0" w:color="auto"/>
              <w:bottom w:val="single" w:sz="4" w:space="0" w:color="auto"/>
              <w:right w:val="single" w:sz="4" w:space="0" w:color="auto"/>
            </w:tcBorders>
            <w:hideMark/>
          </w:tcPr>
          <w:p w14:paraId="5B807EAA" w14:textId="77777777" w:rsidR="00AA5F21" w:rsidRPr="005F6F0E" w:rsidRDefault="00AA5F21">
            <w:pPr>
              <w:spacing w:before="40" w:after="40"/>
              <w:rPr>
                <w:rFonts w:eastAsia="MS Mincho" w:cs="Arial"/>
                <w:sz w:val="20"/>
                <w:szCs w:val="20"/>
                <w:lang w:val="en-GB" w:eastAsia="ja-JP"/>
              </w:rPr>
            </w:pPr>
            <w:r w:rsidRPr="005F6F0E">
              <w:rPr>
                <w:rFonts w:eastAsia="MS Mincho" w:cs="Arial"/>
                <w:sz w:val="20"/>
                <w:szCs w:val="20"/>
                <w:lang w:val="en-GB" w:eastAsia="ja-JP"/>
              </w:rPr>
              <w:t>Retain as modified</w:t>
            </w:r>
            <w:r>
              <w:rPr>
                <w:rFonts w:eastAsia="MS Mincho" w:cs="Arial"/>
                <w:sz w:val="20"/>
                <w:szCs w:val="20"/>
                <w:lang w:val="en-GB" w:eastAsia="ja-JP"/>
              </w:rPr>
              <w:t>.</w:t>
            </w:r>
          </w:p>
        </w:tc>
      </w:tr>
      <w:tr w:rsidR="00AA5F21" w:rsidRPr="00654292" w14:paraId="283FA8E0"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6380C3C1"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Readiness and feasibility</w:t>
            </w:r>
          </w:p>
          <w:p w14:paraId="5DE2B813" w14:textId="77777777" w:rsidR="00AA5F21" w:rsidRPr="005F6F0E" w:rsidRDefault="00AA5F21">
            <w:pPr>
              <w:spacing w:before="40" w:after="40"/>
              <w:jc w:val="both"/>
              <w:rPr>
                <w:rFonts w:eastAsia="MS Mincho" w:cs="Arial"/>
                <w:color w:val="0000FF"/>
                <w:sz w:val="20"/>
                <w:szCs w:val="20"/>
                <w:u w:val="single"/>
                <w:lang w:val="en-GB" w:eastAsia="en-GB"/>
              </w:rPr>
            </w:pPr>
            <w:r w:rsidRPr="005F6F0E">
              <w:rPr>
                <w:rFonts w:eastAsia="MS Mincho" w:cs="Arial"/>
                <w:color w:val="0000FF"/>
                <w:sz w:val="20"/>
                <w:szCs w:val="20"/>
                <w:lang w:eastAsia="en-GB"/>
              </w:rPr>
              <w:t xml:space="preserve">Demonstrate meaningful prospects for funding and </w:t>
            </w:r>
            <w:proofErr w:type="gramStart"/>
            <w:r w:rsidRPr="005F6F0E">
              <w:rPr>
                <w:rFonts w:eastAsia="MS Mincho" w:cs="Arial"/>
                <w:color w:val="0000FF"/>
                <w:sz w:val="20"/>
                <w:szCs w:val="20"/>
                <w:lang w:eastAsia="en-GB"/>
              </w:rPr>
              <w:t>leadership, and</w:t>
            </w:r>
            <w:proofErr w:type="gramEnd"/>
            <w:r w:rsidRPr="005F6F0E">
              <w:rPr>
                <w:rFonts w:eastAsia="MS Mincho" w:cs="Arial"/>
                <w:color w:val="0000FF"/>
                <w:sz w:val="20"/>
                <w:szCs w:val="20"/>
                <w:lang w:eastAsia="en-GB"/>
              </w:rPr>
              <w:t xml:space="preserve"> address all significant issues of practical feasibility for undertaking the action.</w:t>
            </w:r>
          </w:p>
        </w:tc>
        <w:tc>
          <w:tcPr>
            <w:tcW w:w="3260" w:type="dxa"/>
            <w:tcBorders>
              <w:top w:val="single" w:sz="4" w:space="0" w:color="auto"/>
              <w:left w:val="single" w:sz="4" w:space="0" w:color="auto"/>
              <w:bottom w:val="single" w:sz="4" w:space="0" w:color="auto"/>
              <w:right w:val="single" w:sz="4" w:space="0" w:color="auto"/>
            </w:tcBorders>
            <w:hideMark/>
          </w:tcPr>
          <w:p w14:paraId="5DBC9F7F"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7C9653FC"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2D3E55C5"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Likelihood of success</w:t>
            </w:r>
          </w:p>
          <w:p w14:paraId="4B6D297A" w14:textId="77777777" w:rsidR="00AA5F21" w:rsidRPr="005F6F0E" w:rsidRDefault="00AA5F21">
            <w:pPr>
              <w:spacing w:before="40" w:after="40"/>
              <w:jc w:val="both"/>
              <w:rPr>
                <w:rFonts w:eastAsia="MS Mincho" w:cs="Arial"/>
                <w:color w:val="0000FF"/>
                <w:sz w:val="20"/>
                <w:szCs w:val="20"/>
                <w:lang w:val="en-GB" w:eastAsia="en-GB"/>
              </w:rPr>
            </w:pPr>
            <w:r w:rsidRPr="005F6F0E">
              <w:rPr>
                <w:rFonts w:eastAsia="MS Mincho" w:cs="Arial"/>
                <w:color w:val="0000FF"/>
                <w:sz w:val="20"/>
                <w:szCs w:val="20"/>
                <w:lang w:eastAsia="en-GB"/>
              </w:rPr>
              <w:t xml:space="preserve">Explain how implementation is likely to lead to the intended outcome. Risk factors to consider </w:t>
            </w:r>
            <w:proofErr w:type="gramStart"/>
            <w:r w:rsidRPr="005F6F0E">
              <w:rPr>
                <w:rFonts w:eastAsia="MS Mincho" w:cs="Arial"/>
                <w:color w:val="0000FF"/>
                <w:sz w:val="20"/>
                <w:szCs w:val="20"/>
                <w:lang w:eastAsia="en-GB"/>
              </w:rPr>
              <w:t>include:</w:t>
            </w:r>
            <w:proofErr w:type="gramEnd"/>
            <w:r w:rsidRPr="005F6F0E">
              <w:rPr>
                <w:rFonts w:eastAsia="MS Mincho" w:cs="Arial"/>
                <w:color w:val="0000FF"/>
                <w:sz w:val="20"/>
                <w:szCs w:val="20"/>
                <w:lang w:eastAsia="en-GB"/>
              </w:rPr>
              <w:t xml:space="preserve"> uncertainty about the ecological effects; weakness in the underpinning science; lack of a “legacy mechanism” by which results can be sustained; and activities by others that may undermine or negate the results of the action.</w:t>
            </w:r>
          </w:p>
        </w:tc>
        <w:tc>
          <w:tcPr>
            <w:tcW w:w="3260" w:type="dxa"/>
            <w:tcBorders>
              <w:top w:val="single" w:sz="4" w:space="0" w:color="auto"/>
              <w:left w:val="single" w:sz="4" w:space="0" w:color="auto"/>
              <w:bottom w:val="single" w:sz="4" w:space="0" w:color="auto"/>
              <w:right w:val="single" w:sz="4" w:space="0" w:color="auto"/>
            </w:tcBorders>
            <w:hideMark/>
          </w:tcPr>
          <w:p w14:paraId="35DD0F07"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6199F6EB"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2E20DF96"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Magnitude of likely impact</w:t>
            </w:r>
          </w:p>
          <w:p w14:paraId="3E2E4CD7" w14:textId="77777777" w:rsidR="00AA5F21" w:rsidRPr="005F6F0E" w:rsidRDefault="00AA5F21">
            <w:pPr>
              <w:spacing w:before="40" w:after="40"/>
              <w:jc w:val="both"/>
              <w:rPr>
                <w:rFonts w:eastAsia="MS Mincho" w:cs="Arial"/>
                <w:color w:val="0000FF"/>
                <w:sz w:val="20"/>
                <w:szCs w:val="20"/>
                <w:lang w:val="en-GB" w:eastAsia="en-GB"/>
              </w:rPr>
            </w:pPr>
            <w:r w:rsidRPr="005F6F0E">
              <w:rPr>
                <w:rFonts w:eastAsia="MS Mincho" w:cs="Arial"/>
                <w:color w:val="0000FF"/>
                <w:sz w:val="20"/>
                <w:szCs w:val="20"/>
                <w:lang w:eastAsia="en-GB"/>
              </w:rPr>
              <w:t>Explain the number of species, number of countries or extent of area that will benefit from the action; the scope for catalytic or “multiplier” effects, contribution to synergies or potential for acting as “flagship” cases for broadening outreach.</w:t>
            </w:r>
          </w:p>
        </w:tc>
        <w:tc>
          <w:tcPr>
            <w:tcW w:w="3260" w:type="dxa"/>
            <w:tcBorders>
              <w:top w:val="single" w:sz="4" w:space="0" w:color="auto"/>
              <w:left w:val="single" w:sz="4" w:space="0" w:color="auto"/>
              <w:bottom w:val="single" w:sz="4" w:space="0" w:color="auto"/>
              <w:right w:val="single" w:sz="4" w:space="0" w:color="auto"/>
            </w:tcBorders>
            <w:hideMark/>
          </w:tcPr>
          <w:p w14:paraId="1146BBA9"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311E8A13"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6AA27BDF" w14:textId="77777777" w:rsidR="00AA5F21" w:rsidRPr="005F6F0E" w:rsidRDefault="00AA5F21">
            <w:pPr>
              <w:spacing w:before="40" w:after="40"/>
              <w:jc w:val="both"/>
              <w:rPr>
                <w:rFonts w:eastAsia="MS Mincho" w:cs="Arial"/>
                <w:b/>
                <w:sz w:val="20"/>
                <w:szCs w:val="20"/>
                <w:lang w:val="en-GB" w:eastAsia="en-GB"/>
              </w:rPr>
            </w:pPr>
            <w:r w:rsidRPr="005F6F0E">
              <w:rPr>
                <w:rFonts w:eastAsia="MS Mincho" w:cs="Arial"/>
                <w:b/>
                <w:sz w:val="20"/>
                <w:szCs w:val="20"/>
                <w:lang w:val="en-GB" w:eastAsia="en-GB"/>
              </w:rPr>
              <w:t>Cost-effectiveness</w:t>
            </w:r>
          </w:p>
          <w:p w14:paraId="7677066E" w14:textId="77777777" w:rsidR="00AA5F21" w:rsidRPr="005F6F0E" w:rsidRDefault="00AA5F21">
            <w:pPr>
              <w:spacing w:before="40" w:after="40"/>
              <w:jc w:val="both"/>
              <w:rPr>
                <w:rFonts w:eastAsia="MS Mincho" w:cs="Arial"/>
                <w:color w:val="0000FF"/>
                <w:sz w:val="20"/>
                <w:szCs w:val="20"/>
                <w:u w:val="single"/>
                <w:lang w:val="en-GB" w:eastAsia="en-GB"/>
              </w:rPr>
            </w:pPr>
            <w:r w:rsidRPr="005F6F0E">
              <w:rPr>
                <w:rFonts w:eastAsia="MS Mincho" w:cs="Arial"/>
                <w:color w:val="0000FF"/>
                <w:sz w:val="20"/>
                <w:szCs w:val="20"/>
                <w:lang w:eastAsia="en-GB"/>
              </w:rPr>
              <w:t>Specify the resources required and relate these to the scale of impact expected, so that cost-effectiveness can be judged.</w:t>
            </w:r>
          </w:p>
        </w:tc>
        <w:tc>
          <w:tcPr>
            <w:tcW w:w="3260" w:type="dxa"/>
            <w:tcBorders>
              <w:top w:val="single" w:sz="4" w:space="0" w:color="auto"/>
              <w:left w:val="single" w:sz="4" w:space="0" w:color="auto"/>
              <w:bottom w:val="single" w:sz="4" w:space="0" w:color="auto"/>
              <w:right w:val="single" w:sz="4" w:space="0" w:color="auto"/>
            </w:tcBorders>
            <w:hideMark/>
          </w:tcPr>
          <w:p w14:paraId="4F3EA3CB" w14:textId="77777777" w:rsidR="00AA5F21" w:rsidRPr="005F6F0E" w:rsidRDefault="00AA5F21">
            <w:pPr>
              <w:spacing w:before="40" w:after="40"/>
              <w:rPr>
                <w:rFonts w:eastAsia="MS Mincho" w:cs="Arial"/>
                <w:sz w:val="20"/>
                <w:szCs w:val="20"/>
                <w:lang w:val="en-GB" w:eastAsia="en-GB"/>
              </w:rPr>
            </w:pPr>
            <w:r w:rsidRPr="005F6F0E">
              <w:rPr>
                <w:rFonts w:eastAsia="MS Mincho" w:cs="Arial"/>
                <w:sz w:val="20"/>
                <w:szCs w:val="20"/>
                <w:lang w:val="en-GB" w:eastAsia="en-GB"/>
              </w:rPr>
              <w:t>Retain</w:t>
            </w:r>
            <w:r>
              <w:rPr>
                <w:rFonts w:eastAsia="MS Mincho" w:cs="Arial"/>
                <w:sz w:val="20"/>
                <w:szCs w:val="20"/>
                <w:lang w:val="en-GB" w:eastAsia="en-GB"/>
              </w:rPr>
              <w:t>.</w:t>
            </w:r>
          </w:p>
        </w:tc>
      </w:tr>
      <w:tr w:rsidR="00AA5F21" w:rsidRPr="00654292" w14:paraId="5434E8EC"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7BA3C0E2" w14:textId="79A578FE" w:rsidR="00AA5F21" w:rsidRPr="005F6F0E" w:rsidRDefault="00AA5F21">
            <w:pPr>
              <w:spacing w:before="40" w:after="40"/>
              <w:jc w:val="both"/>
              <w:rPr>
                <w:rFonts w:eastAsia="MS Mincho" w:cs="Arial"/>
                <w:b/>
                <w:sz w:val="20"/>
                <w:szCs w:val="20"/>
                <w:lang w:eastAsia="en-GB"/>
              </w:rPr>
            </w:pPr>
            <w:r w:rsidRPr="005F6F0E">
              <w:rPr>
                <w:rFonts w:eastAsia="MS Mincho" w:cs="Arial"/>
                <w:b/>
                <w:sz w:val="20"/>
                <w:szCs w:val="20"/>
                <w:lang w:eastAsia="en-GB"/>
              </w:rPr>
              <w:lastRenderedPageBreak/>
              <w:t xml:space="preserve">Consultations </w:t>
            </w:r>
            <w:r w:rsidR="006B4164">
              <w:rPr>
                <w:rFonts w:eastAsia="MS Mincho" w:cs="Arial"/>
                <w:b/>
                <w:sz w:val="20"/>
                <w:szCs w:val="20"/>
                <w:lang w:eastAsia="en-GB"/>
              </w:rPr>
              <w:t>p</w:t>
            </w:r>
            <w:r w:rsidRPr="005F6F0E">
              <w:rPr>
                <w:rFonts w:eastAsia="MS Mincho" w:cs="Arial"/>
                <w:b/>
                <w:sz w:val="20"/>
                <w:szCs w:val="20"/>
                <w:lang w:eastAsia="en-GB"/>
              </w:rPr>
              <w:t xml:space="preserve">lanned / </w:t>
            </w:r>
            <w:proofErr w:type="gramStart"/>
            <w:r w:rsidR="006B4164">
              <w:rPr>
                <w:rFonts w:eastAsia="MS Mincho" w:cs="Arial"/>
                <w:b/>
                <w:sz w:val="20"/>
                <w:szCs w:val="20"/>
                <w:lang w:eastAsia="en-GB"/>
              </w:rPr>
              <w:t>u</w:t>
            </w:r>
            <w:r w:rsidRPr="005F6F0E">
              <w:rPr>
                <w:rFonts w:eastAsia="MS Mincho" w:cs="Arial"/>
                <w:b/>
                <w:sz w:val="20"/>
                <w:szCs w:val="20"/>
                <w:lang w:eastAsia="en-GB"/>
              </w:rPr>
              <w:t>ndertaken</w:t>
            </w:r>
            <w:proofErr w:type="gramEnd"/>
          </w:p>
          <w:p w14:paraId="542B90F7" w14:textId="0C9E07C1" w:rsidR="006D2397" w:rsidRPr="001018C4" w:rsidRDefault="009A789C">
            <w:pPr>
              <w:spacing w:before="40" w:after="40"/>
              <w:jc w:val="both"/>
              <w:rPr>
                <w:rFonts w:cs="Arial"/>
                <w:color w:val="0000FF"/>
                <w:sz w:val="20"/>
                <w:szCs w:val="20"/>
              </w:rPr>
            </w:pPr>
            <w:ins w:id="78" w:author="Melanie Virtue" w:date="2023-07-20T19:49:00Z">
              <w:r>
                <w:rPr>
                  <w:rFonts w:cs="Arial"/>
                  <w:bCs/>
                  <w:color w:val="0000FF"/>
                  <w:sz w:val="20"/>
                  <w:szCs w:val="20"/>
                </w:rPr>
                <w:t>Consult</w:t>
              </w:r>
            </w:ins>
            <w:ins w:id="79" w:author="Melanie Virtue" w:date="2023-07-20T19:50:00Z">
              <w:r>
                <w:rPr>
                  <w:rFonts w:cs="Arial"/>
                  <w:bCs/>
                  <w:color w:val="0000FF"/>
                  <w:sz w:val="20"/>
                  <w:szCs w:val="20"/>
                </w:rPr>
                <w:t xml:space="preserve"> </w:t>
              </w:r>
              <w:r w:rsidR="00A95009">
                <w:rPr>
                  <w:rFonts w:cs="Arial"/>
                  <w:bCs/>
                  <w:color w:val="0000FF"/>
                  <w:sz w:val="20"/>
                  <w:szCs w:val="20"/>
                </w:rPr>
                <w:t>with any</w:t>
              </w:r>
            </w:ins>
            <w:ins w:id="80" w:author="Melanie Virtue" w:date="2023-07-20T19:48:00Z">
              <w:r w:rsidR="00C703B8" w:rsidRPr="00C703B8">
                <w:rPr>
                  <w:rFonts w:cs="Arial"/>
                  <w:bCs/>
                  <w:color w:val="0000FF"/>
                  <w:sz w:val="20"/>
                  <w:szCs w:val="20"/>
                </w:rPr>
                <w:t xml:space="preserve"> other entities, including Range States or the Secretariat, </w:t>
              </w:r>
            </w:ins>
            <w:ins w:id="81" w:author="Melanie Virtue" w:date="2023-07-20T19:50:00Z">
              <w:r w:rsidR="00992F0B">
                <w:rPr>
                  <w:rFonts w:cs="Arial"/>
                  <w:bCs/>
                  <w:color w:val="0000FF"/>
                  <w:sz w:val="20"/>
                  <w:szCs w:val="20"/>
                </w:rPr>
                <w:t xml:space="preserve">that the proposal </w:t>
              </w:r>
              <w:r w:rsidR="006D719E">
                <w:rPr>
                  <w:rFonts w:cs="Arial"/>
                  <w:bCs/>
                  <w:color w:val="0000FF"/>
                  <w:sz w:val="20"/>
                  <w:szCs w:val="20"/>
                </w:rPr>
                <w:t xml:space="preserve">commits </w:t>
              </w:r>
            </w:ins>
            <w:ins w:id="82" w:author="Melanie Virtue" w:date="2023-07-20T19:48:00Z">
              <w:r w:rsidR="00C703B8" w:rsidRPr="00C703B8">
                <w:rPr>
                  <w:rFonts w:cs="Arial"/>
                  <w:bCs/>
                  <w:color w:val="0000FF"/>
                  <w:sz w:val="20"/>
                  <w:szCs w:val="20"/>
                </w:rPr>
                <w:t xml:space="preserve">to specific activities in advance of submission to ensure their agreement with the proposed activities. </w:t>
              </w:r>
            </w:ins>
            <w:ins w:id="83" w:author="Melanie Virtue" w:date="2023-07-20T19:51:00Z">
              <w:r w:rsidR="00AA3206">
                <w:rPr>
                  <w:rFonts w:cs="Arial"/>
                  <w:bCs/>
                  <w:color w:val="0000FF"/>
                  <w:sz w:val="20"/>
                  <w:szCs w:val="20"/>
                </w:rPr>
                <w:t xml:space="preserve">Specify the results </w:t>
              </w:r>
            </w:ins>
            <w:ins w:id="84" w:author="Melanie Virtue" w:date="2023-07-20T19:52:00Z">
              <w:r w:rsidR="00AA3206">
                <w:rPr>
                  <w:rFonts w:cs="Arial"/>
                  <w:bCs/>
                  <w:color w:val="0000FF"/>
                  <w:sz w:val="20"/>
                  <w:szCs w:val="20"/>
                </w:rPr>
                <w:t xml:space="preserve">of </w:t>
              </w:r>
              <w:r w:rsidR="00014E35">
                <w:rPr>
                  <w:rFonts w:cs="Arial"/>
                  <w:bCs/>
                  <w:color w:val="0000FF"/>
                  <w:sz w:val="20"/>
                  <w:szCs w:val="20"/>
                </w:rPr>
                <w:t>the consultat</w:t>
              </w:r>
              <w:r w:rsidR="00CB3955">
                <w:rPr>
                  <w:rFonts w:cs="Arial"/>
                  <w:bCs/>
                  <w:color w:val="0000FF"/>
                  <w:sz w:val="20"/>
                  <w:szCs w:val="20"/>
                </w:rPr>
                <w:t>ions.</w:t>
              </w:r>
            </w:ins>
            <w:del w:id="85" w:author="Melanie Virtue" w:date="2023-07-20T19:48:00Z">
              <w:r w:rsidR="00AA5F21" w:rsidRPr="005F6F0E" w:rsidDel="00C703B8">
                <w:rPr>
                  <w:rFonts w:cs="Arial"/>
                  <w:color w:val="0000FF"/>
                  <w:sz w:val="20"/>
                  <w:szCs w:val="20"/>
                </w:rPr>
                <w:delText>If work is targeted in Range States, outline what consultations</w:delText>
              </w:r>
              <w:r w:rsidR="00AA5F21" w:rsidRPr="005F6F0E" w:rsidDel="00C703B8">
                <w:rPr>
                  <w:rFonts w:cs="Arial"/>
                  <w:strike/>
                  <w:color w:val="0000FF"/>
                  <w:sz w:val="20"/>
                  <w:szCs w:val="20"/>
                </w:rPr>
                <w:delText>, if any,</w:delText>
              </w:r>
              <w:r w:rsidR="00AA5F21" w:rsidRPr="005F6F0E" w:rsidDel="00C703B8">
                <w:rPr>
                  <w:rFonts w:cs="Arial"/>
                  <w:color w:val="0000FF"/>
                  <w:sz w:val="20"/>
                  <w:szCs w:val="20"/>
                </w:rPr>
                <w:delText xml:space="preserve"> are planned or have been undertaken </w:delText>
              </w:r>
              <w:r w:rsidR="00AA5F21" w:rsidRPr="005F6F0E" w:rsidDel="00C703B8">
                <w:rPr>
                  <w:rFonts w:cs="Arial"/>
                  <w:color w:val="0000FF"/>
                  <w:sz w:val="20"/>
                  <w:szCs w:val="20"/>
                  <w:u w:val="single"/>
                </w:rPr>
                <w:delText>with relevant authorities, including any permit requested or obtained</w:delText>
              </w:r>
              <w:r w:rsidR="00AA5F21" w:rsidRPr="005F6F0E" w:rsidDel="00C703B8">
                <w:rPr>
                  <w:rFonts w:cs="Arial"/>
                  <w:color w:val="0000FF"/>
                  <w:sz w:val="20"/>
                  <w:szCs w:val="20"/>
                </w:rPr>
                <w:delText>. Outline any consultations with other relevant stakeholders.</w:delText>
              </w:r>
            </w:del>
          </w:p>
        </w:tc>
        <w:tc>
          <w:tcPr>
            <w:tcW w:w="3260" w:type="dxa"/>
            <w:tcBorders>
              <w:top w:val="single" w:sz="4" w:space="0" w:color="auto"/>
              <w:left w:val="single" w:sz="4" w:space="0" w:color="auto"/>
              <w:bottom w:val="single" w:sz="4" w:space="0" w:color="auto"/>
              <w:right w:val="single" w:sz="4" w:space="0" w:color="auto"/>
            </w:tcBorders>
            <w:hideMark/>
          </w:tcPr>
          <w:p w14:paraId="26653F1B" w14:textId="11DB54E1" w:rsidR="00AA5F21" w:rsidRPr="005F6F0E" w:rsidRDefault="00AA5F21">
            <w:pPr>
              <w:spacing w:before="40" w:after="40"/>
              <w:jc w:val="both"/>
              <w:rPr>
                <w:rFonts w:eastAsia="MS Mincho" w:cs="Arial"/>
                <w:sz w:val="20"/>
                <w:szCs w:val="20"/>
                <w:lang w:val="en-GB" w:eastAsia="en-GB"/>
              </w:rPr>
            </w:pPr>
            <w:r w:rsidRPr="005F6F0E">
              <w:rPr>
                <w:rFonts w:eastAsia="MS Mincho" w:cs="Arial"/>
                <w:sz w:val="20"/>
                <w:szCs w:val="20"/>
                <w:lang w:val="en-GB" w:eastAsia="en-GB"/>
              </w:rPr>
              <w:t>Retain as modified</w:t>
            </w:r>
            <w:r>
              <w:rPr>
                <w:rFonts w:eastAsia="MS Mincho" w:cs="Arial"/>
                <w:sz w:val="20"/>
                <w:szCs w:val="20"/>
                <w:lang w:val="en-GB" w:eastAsia="en-GB"/>
              </w:rPr>
              <w:t>.</w:t>
            </w:r>
          </w:p>
          <w:p w14:paraId="1532AD74" w14:textId="37BD6B93" w:rsidR="00AA5F21" w:rsidRPr="005F6F0E" w:rsidRDefault="00AA5F21">
            <w:pPr>
              <w:spacing w:before="40" w:after="40"/>
              <w:jc w:val="both"/>
              <w:rPr>
                <w:rFonts w:eastAsia="MS Mincho" w:cs="Arial"/>
                <w:sz w:val="20"/>
                <w:szCs w:val="20"/>
                <w:lang w:val="en-GB" w:eastAsia="en-GB"/>
              </w:rPr>
            </w:pPr>
            <w:r w:rsidRPr="005F6F0E">
              <w:rPr>
                <w:rFonts w:eastAsia="MS Mincho" w:cs="Arial"/>
                <w:sz w:val="20"/>
                <w:szCs w:val="20"/>
                <w:lang w:val="en-GB" w:eastAsia="en-GB"/>
              </w:rPr>
              <w:t xml:space="preserve">Proposed amendments stress the need to undertake activities with the knowledge and consent of </w:t>
            </w:r>
            <w:del w:id="86" w:author="Melanie Virtue" w:date="2023-07-20T19:53:00Z">
              <w:r w:rsidRPr="005F6F0E" w:rsidDel="003C0C9F">
                <w:rPr>
                  <w:rFonts w:eastAsia="MS Mincho" w:cs="Arial"/>
                  <w:sz w:val="20"/>
                  <w:szCs w:val="20"/>
                  <w:lang w:val="en-GB" w:eastAsia="en-GB"/>
                </w:rPr>
                <w:delText>Range States</w:delText>
              </w:r>
            </w:del>
            <w:ins w:id="87" w:author="Melanie Virtue" w:date="2023-07-20T19:53:00Z">
              <w:r w:rsidR="003C0C9F">
                <w:rPr>
                  <w:rFonts w:eastAsia="MS Mincho" w:cs="Arial"/>
                  <w:sz w:val="20"/>
                  <w:szCs w:val="20"/>
                  <w:lang w:val="en-GB" w:eastAsia="en-GB"/>
                </w:rPr>
                <w:t>o</w:t>
              </w:r>
            </w:ins>
            <w:ins w:id="88" w:author="Melanie Virtue" w:date="2023-07-20T19:54:00Z">
              <w:r w:rsidR="003C0C9F">
                <w:rPr>
                  <w:rFonts w:eastAsia="MS Mincho" w:cs="Arial"/>
                  <w:sz w:val="20"/>
                  <w:szCs w:val="20"/>
                  <w:lang w:val="en-GB" w:eastAsia="en-GB"/>
                </w:rPr>
                <w:t>ther implicated entities</w:t>
              </w:r>
            </w:ins>
            <w:r>
              <w:rPr>
                <w:rFonts w:eastAsia="MS Mincho" w:cs="Arial"/>
                <w:sz w:val="20"/>
                <w:szCs w:val="20"/>
                <w:lang w:val="en-GB" w:eastAsia="en-GB"/>
              </w:rPr>
              <w:t>.</w:t>
            </w:r>
          </w:p>
        </w:tc>
      </w:tr>
    </w:tbl>
    <w:p w14:paraId="0CD87EE7" w14:textId="77777777" w:rsidR="00AA5F21" w:rsidRDefault="00AA5F21" w:rsidP="00D10B14">
      <w:pPr>
        <w:spacing w:after="0" w:line="240" w:lineRule="auto"/>
        <w:jc w:val="right"/>
        <w:rPr>
          <w:rFonts w:cs="Arial"/>
          <w:b/>
          <w:szCs w:val="20"/>
          <w:lang w:val="en-GB"/>
        </w:rPr>
      </w:pPr>
    </w:p>
    <w:p w14:paraId="7C94DB4F" w14:textId="77777777" w:rsidR="00B45693" w:rsidRDefault="00B45693" w:rsidP="00D10B14">
      <w:pPr>
        <w:spacing w:after="0" w:line="240" w:lineRule="auto"/>
        <w:jc w:val="right"/>
        <w:rPr>
          <w:rFonts w:cs="Arial"/>
          <w:b/>
          <w:szCs w:val="20"/>
          <w:lang w:val="en-GB"/>
        </w:rPr>
      </w:pPr>
    </w:p>
    <w:p w14:paraId="3B94229A" w14:textId="77777777" w:rsidR="00B45693" w:rsidRPr="00654292" w:rsidRDefault="00B45693" w:rsidP="00D10B14">
      <w:pPr>
        <w:spacing w:after="0" w:line="240" w:lineRule="auto"/>
        <w:jc w:val="right"/>
        <w:rPr>
          <w:rFonts w:cs="Arial"/>
          <w:b/>
          <w:szCs w:val="20"/>
          <w:lang w:val="en-GB"/>
        </w:rPr>
      </w:pPr>
    </w:p>
    <w:p w14:paraId="68891D3C" w14:textId="77777777" w:rsidR="00AA5F21" w:rsidRPr="00654292" w:rsidRDefault="00AA5F21" w:rsidP="00D10B14">
      <w:pPr>
        <w:spacing w:after="0" w:line="240" w:lineRule="auto"/>
        <w:jc w:val="center"/>
        <w:rPr>
          <w:rFonts w:eastAsia="MS Mincho" w:cs="Arial"/>
          <w:b/>
          <w:strike/>
          <w:color w:val="000000"/>
          <w:szCs w:val="20"/>
          <w:lang w:val="en-GB" w:eastAsia="ja-JP"/>
        </w:rPr>
      </w:pPr>
      <w:r w:rsidRPr="00654292">
        <w:rPr>
          <w:rFonts w:eastAsia="MS Mincho" w:cs="Arial"/>
          <w:b/>
          <w:strike/>
          <w:color w:val="000000"/>
          <w:szCs w:val="20"/>
          <w:lang w:val="en-GB" w:eastAsia="ja-JP"/>
        </w:rPr>
        <w:t>Annex 3 to Resolution 12.28 (Rev. COP13)</w:t>
      </w:r>
    </w:p>
    <w:p w14:paraId="6F338546" w14:textId="77777777" w:rsidR="00AA5F21" w:rsidRPr="00654292" w:rsidRDefault="00AA5F21" w:rsidP="00D10B14">
      <w:pPr>
        <w:spacing w:after="0" w:line="240" w:lineRule="auto"/>
        <w:jc w:val="right"/>
        <w:rPr>
          <w:rFonts w:eastAsia="MS Mincho" w:cs="Arial"/>
          <w:b/>
          <w:strike/>
          <w:color w:val="000000"/>
          <w:szCs w:val="20"/>
          <w:lang w:val="en-GB" w:eastAsia="ja-JP"/>
        </w:rPr>
      </w:pPr>
    </w:p>
    <w:p w14:paraId="268CBFA6" w14:textId="77777777" w:rsidR="00AA5F21" w:rsidRPr="00654292" w:rsidRDefault="00AA5F21" w:rsidP="00D10B14">
      <w:pPr>
        <w:spacing w:after="0" w:line="240" w:lineRule="auto"/>
        <w:ind w:left="720" w:hanging="720"/>
        <w:jc w:val="center"/>
        <w:rPr>
          <w:rFonts w:eastAsia="MS Mincho" w:cs="Arial"/>
          <w:color w:val="000000"/>
          <w:lang w:val="en-GB" w:eastAsia="ja-JP"/>
        </w:rPr>
      </w:pPr>
      <w:r w:rsidRPr="00654292">
        <w:rPr>
          <w:rFonts w:eastAsia="MS Mincho" w:cs="Arial"/>
          <w:b/>
          <w:strike/>
          <w:color w:val="000000"/>
          <w:lang w:val="en-GB" w:eastAsia="ja-JP"/>
        </w:rPr>
        <w:t>SPECIES DESIGNATED FOR CONCERTED ACTIONS</w:t>
      </w:r>
    </w:p>
    <w:p w14:paraId="00A10878" w14:textId="77777777" w:rsidR="00AA5F21" w:rsidRPr="00654292" w:rsidRDefault="00AA5F21" w:rsidP="00D10B14">
      <w:pPr>
        <w:spacing w:after="0" w:line="240" w:lineRule="auto"/>
        <w:ind w:left="720" w:hanging="720"/>
        <w:rPr>
          <w:rFonts w:eastAsia="MS Mincho" w:cs="Arial"/>
          <w:color w:val="000000"/>
          <w:lang w:val="en-GB" w:eastAsia="ja-JP"/>
        </w:rPr>
      </w:pPr>
    </w:p>
    <w:p w14:paraId="516DDEEF" w14:textId="6751C4F2" w:rsidR="00137609" w:rsidRPr="00B45693" w:rsidRDefault="00AA5F21" w:rsidP="00D10B14">
      <w:pPr>
        <w:spacing w:after="0" w:line="240" w:lineRule="auto"/>
        <w:ind w:left="720" w:hanging="720"/>
        <w:jc w:val="center"/>
        <w:rPr>
          <w:rFonts w:eastAsia="MS Mincho" w:cs="Arial"/>
          <w:lang w:val="en-GB" w:eastAsia="en-GB"/>
        </w:rPr>
      </w:pPr>
      <w:del w:id="89" w:author="Melanie Virtue" w:date="2023-07-20T20:01:00Z">
        <w:r w:rsidRPr="00654292" w:rsidDel="00F832B8">
          <w:rPr>
            <w:rFonts w:eastAsia="MS Mincho" w:cs="Arial"/>
            <w:lang w:val="en-GB" w:eastAsia="en-GB"/>
          </w:rPr>
          <w:delText>Proposed to be repealed</w:delText>
        </w:r>
      </w:del>
    </w:p>
    <w:sectPr w:rsidR="00137609" w:rsidRPr="00B45693" w:rsidSect="004D4F38">
      <w:headerReference w:type="even" r:id="rId27"/>
      <w:headerReference w:type="default" r:id="rId28"/>
      <w:headerReference w:type="first" r:id="rId29"/>
      <w:pgSz w:w="11906" w:h="16838" w:code="9"/>
      <w:pgMar w:top="1171"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F0F91" w14:textId="77777777" w:rsidR="00813F8B" w:rsidRDefault="00813F8B" w:rsidP="002E0DE9">
      <w:pPr>
        <w:spacing w:after="0" w:line="240" w:lineRule="auto"/>
      </w:pPr>
      <w:r>
        <w:separator/>
      </w:r>
    </w:p>
  </w:endnote>
  <w:endnote w:type="continuationSeparator" w:id="0">
    <w:p w14:paraId="05C906A0" w14:textId="77777777" w:rsidR="00813F8B" w:rsidRDefault="00813F8B" w:rsidP="002E0DE9">
      <w:pPr>
        <w:spacing w:after="0" w:line="240" w:lineRule="auto"/>
      </w:pPr>
      <w:r>
        <w:continuationSeparator/>
      </w:r>
    </w:p>
  </w:endnote>
  <w:endnote w:type="continuationNotice" w:id="1">
    <w:p w14:paraId="57CFEFF6" w14:textId="77777777" w:rsidR="00813F8B" w:rsidRDefault="00813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460563"/>
      <w:docPartObj>
        <w:docPartGallery w:val="Page Numbers (Bottom of Page)"/>
        <w:docPartUnique/>
      </w:docPartObj>
    </w:sdtPr>
    <w:sdtEndPr>
      <w:rPr>
        <w:noProof/>
      </w:rPr>
    </w:sdtEndPr>
    <w:sdtContent>
      <w:p w14:paraId="6ACD2381" w14:textId="31A4FF32" w:rsidR="00DF622C" w:rsidRDefault="00DF62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9836C" w14:textId="77777777" w:rsidR="00813F8B" w:rsidRDefault="00813F8B" w:rsidP="002E0DE9">
      <w:pPr>
        <w:spacing w:after="0" w:line="240" w:lineRule="auto"/>
      </w:pPr>
      <w:r>
        <w:separator/>
      </w:r>
    </w:p>
  </w:footnote>
  <w:footnote w:type="continuationSeparator" w:id="0">
    <w:p w14:paraId="2FEECEA8" w14:textId="77777777" w:rsidR="00813F8B" w:rsidRDefault="00813F8B" w:rsidP="002E0DE9">
      <w:pPr>
        <w:spacing w:after="0" w:line="240" w:lineRule="auto"/>
      </w:pPr>
      <w:r>
        <w:continuationSeparator/>
      </w:r>
    </w:p>
  </w:footnote>
  <w:footnote w:type="continuationNotice" w:id="1">
    <w:p w14:paraId="3F3BCB66" w14:textId="77777777" w:rsidR="00813F8B" w:rsidRDefault="00813F8B">
      <w:pPr>
        <w:spacing w:after="0" w:line="240" w:lineRule="auto"/>
      </w:pPr>
    </w:p>
  </w:footnote>
  <w:footnote w:id="2">
    <w:p w14:paraId="3857692B" w14:textId="77777777" w:rsidR="00F512AF" w:rsidRPr="008945D2" w:rsidRDefault="00F512AF" w:rsidP="005005CC">
      <w:pPr>
        <w:pStyle w:val="FootnoteText"/>
        <w:jc w:val="both"/>
        <w:rPr>
          <w:rFonts w:ascii="Arial" w:hAnsi="Arial" w:cs="Arial"/>
          <w:sz w:val="16"/>
          <w:szCs w:val="16"/>
        </w:rPr>
      </w:pPr>
      <w:r w:rsidRPr="008945D2">
        <w:rPr>
          <w:rStyle w:val="FootnoteReference"/>
          <w:rFonts w:ascii="Arial" w:hAnsi="Arial" w:cs="Arial"/>
          <w:sz w:val="16"/>
          <w:szCs w:val="16"/>
        </w:rPr>
        <w:footnoteRef/>
      </w:r>
      <w:r w:rsidRPr="008945D2">
        <w:rPr>
          <w:rFonts w:ascii="Arial" w:hAnsi="Arial" w:cs="Arial"/>
          <w:sz w:val="16"/>
          <w:szCs w:val="16"/>
        </w:rPr>
        <w:t xml:space="preserve"> In line with Resolution 12.8, the term “Agreement” is used to refer to AGREEMENTS, agreements and Memoranda of Understanding.</w:t>
      </w:r>
    </w:p>
  </w:footnote>
  <w:footnote w:id="3">
    <w:p w14:paraId="0C6A6885" w14:textId="77777777" w:rsidR="00F512AF" w:rsidRPr="008945D2" w:rsidRDefault="00F512AF" w:rsidP="005005CC">
      <w:pPr>
        <w:pStyle w:val="FootnoteText"/>
        <w:jc w:val="both"/>
        <w:rPr>
          <w:rFonts w:ascii="Arial" w:hAnsi="Arial" w:cs="Arial"/>
          <w:sz w:val="16"/>
          <w:szCs w:val="16"/>
        </w:rPr>
      </w:pPr>
      <w:r w:rsidRPr="008945D2">
        <w:rPr>
          <w:rStyle w:val="FootnoteReference"/>
          <w:rFonts w:ascii="Arial" w:hAnsi="Arial" w:cs="Arial"/>
          <w:sz w:val="16"/>
          <w:szCs w:val="16"/>
        </w:rPr>
        <w:footnoteRef/>
      </w:r>
      <w:r w:rsidRPr="008945D2">
        <w:rPr>
          <w:rFonts w:ascii="Arial" w:hAnsi="Arial" w:cs="Arial"/>
          <w:sz w:val="16"/>
          <w:szCs w:val="16"/>
        </w:rPr>
        <w:t xml:space="preserve"> Now consolidated in Resolution 12.28 </w:t>
      </w:r>
      <w:r w:rsidRPr="008945D2">
        <w:rPr>
          <w:rFonts w:ascii="Arial" w:hAnsi="Arial" w:cs="Arial"/>
          <w:i/>
          <w:sz w:val="16"/>
          <w:szCs w:val="16"/>
        </w:rPr>
        <w:t>Concerted Actions</w:t>
      </w:r>
    </w:p>
  </w:footnote>
  <w:footnote w:id="4">
    <w:p w14:paraId="5F5C6A7B" w14:textId="77777777" w:rsidR="00AA5F21" w:rsidRPr="00D10B14" w:rsidRDefault="00AA5F21" w:rsidP="00D10B14">
      <w:pPr>
        <w:pStyle w:val="FootnoteText"/>
        <w:ind w:left="90" w:hanging="90"/>
        <w:jc w:val="both"/>
        <w:rPr>
          <w:rFonts w:ascii="Arial" w:hAnsi="Arial" w:cs="Arial"/>
          <w:sz w:val="16"/>
          <w:szCs w:val="16"/>
        </w:rPr>
      </w:pPr>
      <w:r w:rsidRPr="00D10B14">
        <w:rPr>
          <w:rStyle w:val="FootnoteReference"/>
          <w:rFonts w:ascii="Arial" w:hAnsi="Arial" w:cs="Arial"/>
          <w:sz w:val="16"/>
          <w:szCs w:val="16"/>
        </w:rPr>
        <w:t>1</w:t>
      </w:r>
      <w:r w:rsidRPr="00D10B14">
        <w:rPr>
          <w:rFonts w:ascii="Arial" w:hAnsi="Arial" w:cs="Arial"/>
          <w:sz w:val="16"/>
          <w:szCs w:val="16"/>
          <w:vertAlign w:val="superscript"/>
        </w:rPr>
        <w:t xml:space="preserve"> </w:t>
      </w:r>
      <w:r w:rsidRPr="00D10B14">
        <w:rPr>
          <w:rFonts w:ascii="Arial" w:hAnsi="Arial" w:cs="Arial"/>
          <w:sz w:val="16"/>
          <w:szCs w:val="16"/>
        </w:rPr>
        <w:t xml:space="preserve">For cases where it appears that proceeding directly to the development of an Agreement or other instrument under Article IV of the Convention would be a better remedy, equivalent guidance and criteria for judging such proposals is provided in Resolution 11.12, </w:t>
      </w:r>
      <w:r w:rsidRPr="00D10B14">
        <w:rPr>
          <w:rFonts w:ascii="Arial" w:hAnsi="Arial" w:cs="Arial"/>
          <w:i/>
          <w:sz w:val="16"/>
          <w:szCs w:val="16"/>
        </w:rPr>
        <w:t>Criteria for Assessing Proposals for New Agreements</w:t>
      </w:r>
      <w:r w:rsidRPr="00D10B14">
        <w:rPr>
          <w:rFonts w:ascii="Arial" w:eastAsia="MS Mincho" w:hAnsi="Arial" w:cs="Arial"/>
          <w:color w:val="000000"/>
          <w:sz w:val="16"/>
          <w:szCs w:val="16"/>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57558C2"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A20E05">
      <w:rPr>
        <w:rFonts w:eastAsia="Times New Roman" w:cs="Arial"/>
        <w:i/>
        <w:sz w:val="18"/>
        <w:szCs w:val="18"/>
        <w:lang w:val="en-GB"/>
      </w:rPr>
      <w:t>32.1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3F81335B" w:rsidR="002E0DE9" w:rsidRPr="002E0DE9" w:rsidRDefault="002E0DE9" w:rsidP="00842B75">
    <w:pPr>
      <w:pStyle w:val="Header"/>
      <w:pBdr>
        <w:bottom w:val="single" w:sz="4" w:space="1" w:color="auto"/>
      </w:pBdr>
      <w:jc w:val="right"/>
      <w:rPr>
        <w:i/>
        <w:sz w:val="18"/>
        <w:szCs w:val="18"/>
      </w:rPr>
    </w:pPr>
    <w:bookmarkStart w:id="0" w:name="_Hlk138414336"/>
    <w:bookmarkStart w:id="1" w:name="_Hlk138414337"/>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A20E05">
      <w:rPr>
        <w:rFonts w:eastAsia="Times New Roman" w:cs="Arial"/>
        <w:i/>
        <w:sz w:val="18"/>
        <w:szCs w:val="18"/>
        <w:lang w:val="en-GB"/>
      </w:rPr>
      <w:t>32.1</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11549" w14:textId="77777777" w:rsidR="005005CC" w:rsidRDefault="005005CC" w:rsidP="005005CC">
    <w:pPr>
      <w:tabs>
        <w:tab w:val="center" w:pos="4680"/>
        <w:tab w:val="right" w:pos="9360"/>
      </w:tabs>
      <w:suppressAutoHyphens/>
      <w:autoSpaceDN w:val="0"/>
      <w:spacing w:after="0" w:line="240" w:lineRule="auto"/>
      <w:ind w:right="-547"/>
      <w:jc w:val="right"/>
      <w:textAlignment w:val="baseline"/>
    </w:pPr>
    <w:r>
      <w:rPr>
        <w:noProof/>
      </w:rPr>
      <w:drawing>
        <wp:anchor distT="0" distB="0" distL="114300" distR="114300" simplePos="0" relativeHeight="251658242" behindDoc="0" locked="0" layoutInCell="1" allowOverlap="1" wp14:anchorId="32DA672A" wp14:editId="7FB48155">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8241" behindDoc="0" locked="0" layoutInCell="1" allowOverlap="1" wp14:anchorId="4AD29A3B" wp14:editId="0C73A91F">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C2BBC04" wp14:editId="44D8B04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6D1F" w14:textId="7101C77A" w:rsidR="00D10B14" w:rsidRPr="002E0DE9" w:rsidRDefault="00D10B14"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Doc.32.1/ Annex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7F76" w14:textId="28B13D21" w:rsidR="00D10B14" w:rsidRPr="002E0DE9" w:rsidRDefault="00D10B14"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Doc.32.1/Annex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85A5" w14:textId="022CC63C" w:rsidR="00292575" w:rsidRPr="002E0DE9" w:rsidRDefault="00292575" w:rsidP="00292575">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Doc.32.1</w:t>
    </w:r>
    <w:r w:rsidR="0048617B">
      <w:rPr>
        <w:rFonts w:eastAsia="Times New Roman" w:cs="Arial"/>
        <w:i/>
        <w:sz w:val="18"/>
        <w:szCs w:val="18"/>
        <w:lang w:val="en-GB"/>
      </w:rPr>
      <w:t>/Annex</w:t>
    </w:r>
  </w:p>
  <w:p w14:paraId="04775EAE" w14:textId="77777777" w:rsidR="00292575" w:rsidRDefault="002925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7E4084"/>
    <w:multiLevelType w:val="hybridMultilevel"/>
    <w:tmpl w:val="F3D26846"/>
    <w:lvl w:ilvl="0" w:tplc="08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205B06A6"/>
    <w:multiLevelType w:val="hybridMultilevel"/>
    <w:tmpl w:val="BD96C540"/>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 w15:restartNumberingAfterBreak="0">
    <w:nsid w:val="22E563EB"/>
    <w:multiLevelType w:val="hybridMultilevel"/>
    <w:tmpl w:val="1464AA1E"/>
    <w:lvl w:ilvl="0" w:tplc="C95C4D68">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D7818D7"/>
    <w:multiLevelType w:val="hybridMultilevel"/>
    <w:tmpl w:val="F788E506"/>
    <w:lvl w:ilvl="0" w:tplc="B0984878">
      <w:start w:val="1"/>
      <w:numFmt w:val="lowerLetter"/>
      <w:lvlText w:val="%1)"/>
      <w:lvlJc w:val="left"/>
      <w:pPr>
        <w:ind w:left="720" w:hanging="360"/>
      </w:pPr>
      <w:rPr>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07B2238"/>
    <w:multiLevelType w:val="hybridMultilevel"/>
    <w:tmpl w:val="D07CA646"/>
    <w:lvl w:ilvl="0" w:tplc="1F9E77C6">
      <w:start w:val="5"/>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467806"/>
    <w:multiLevelType w:val="hybridMultilevel"/>
    <w:tmpl w:val="271E1F8A"/>
    <w:lvl w:ilvl="0" w:tplc="C20833D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40287174"/>
    <w:multiLevelType w:val="hybridMultilevel"/>
    <w:tmpl w:val="7D4C524A"/>
    <w:lvl w:ilvl="0" w:tplc="08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6F573A8"/>
    <w:multiLevelType w:val="hybridMultilevel"/>
    <w:tmpl w:val="0E7C3168"/>
    <w:lvl w:ilvl="0" w:tplc="A224D40A">
      <w:start w:val="1"/>
      <w:numFmt w:val="decimal"/>
      <w:lvlText w:val="%1."/>
      <w:lvlJc w:val="left"/>
      <w:pPr>
        <w:ind w:left="502"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569A6"/>
    <w:multiLevelType w:val="hybridMultilevel"/>
    <w:tmpl w:val="BFDC088A"/>
    <w:lvl w:ilvl="0" w:tplc="E6B67270">
      <w:start w:val="4"/>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5" w15:restartNumberingAfterBreak="0">
    <w:nsid w:val="5CDF29BC"/>
    <w:multiLevelType w:val="hybridMultilevel"/>
    <w:tmpl w:val="4C024620"/>
    <w:lvl w:ilvl="0" w:tplc="A0A696BE">
      <w:start w:val="1"/>
      <w:numFmt w:val="decimal"/>
      <w:pStyle w:val="Firstnumbering"/>
      <w:lvlText w:val="%1."/>
      <w:lvlJc w:val="left"/>
      <w:pPr>
        <w:ind w:left="504" w:hanging="50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FB30392"/>
    <w:multiLevelType w:val="hybridMultilevel"/>
    <w:tmpl w:val="1826EF0A"/>
    <w:lvl w:ilvl="0" w:tplc="208CE28E">
      <w:start w:val="5"/>
      <w:numFmt w:val="decimal"/>
      <w:lvlText w:val="%1."/>
      <w:lvlJc w:val="left"/>
      <w:pPr>
        <w:ind w:left="720" w:hanging="72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60031B0"/>
    <w:multiLevelType w:val="hybridMultilevel"/>
    <w:tmpl w:val="2A2644F2"/>
    <w:lvl w:ilvl="0" w:tplc="08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85D6A37"/>
    <w:multiLevelType w:val="hybridMultilevel"/>
    <w:tmpl w:val="A04ACEB2"/>
    <w:lvl w:ilvl="0" w:tplc="0C64D7EE">
      <w:start w:val="1"/>
      <w:numFmt w:val="lowerLetter"/>
      <w:lvlText w:val="%1)"/>
      <w:lvlJc w:val="left"/>
      <w:pPr>
        <w:ind w:left="720" w:hanging="360"/>
      </w:pPr>
      <w:rPr>
        <w:rFonts w:ascii="Arial" w:hAnsi="Arial" w:cs="Arial"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3"/>
  </w:num>
  <w:num w:numId="2" w16cid:durableId="1342467551">
    <w:abstractNumId w:val="18"/>
  </w:num>
  <w:num w:numId="3" w16cid:durableId="1569996155">
    <w:abstractNumId w:val="0"/>
  </w:num>
  <w:num w:numId="4" w16cid:durableId="503712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8"/>
  </w:num>
  <w:num w:numId="8" w16cid:durableId="657730385">
    <w:abstractNumId w:val="22"/>
  </w:num>
  <w:num w:numId="9" w16cid:durableId="1016730264">
    <w:abstractNumId w:val="20"/>
  </w:num>
  <w:num w:numId="10" w16cid:durableId="16458119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70127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020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2436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97809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133375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5256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23010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4013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50965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6428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85846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598846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2298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57B7"/>
    <w:rsid w:val="00006E6E"/>
    <w:rsid w:val="00014E35"/>
    <w:rsid w:val="00020A5F"/>
    <w:rsid w:val="00023EDC"/>
    <w:rsid w:val="0002491D"/>
    <w:rsid w:val="00036C3C"/>
    <w:rsid w:val="00036D9E"/>
    <w:rsid w:val="00042F8E"/>
    <w:rsid w:val="000539AB"/>
    <w:rsid w:val="00061E5E"/>
    <w:rsid w:val="00063C40"/>
    <w:rsid w:val="00064DA8"/>
    <w:rsid w:val="000661B2"/>
    <w:rsid w:val="000700CB"/>
    <w:rsid w:val="0007119B"/>
    <w:rsid w:val="00072A48"/>
    <w:rsid w:val="00074987"/>
    <w:rsid w:val="00075717"/>
    <w:rsid w:val="00081045"/>
    <w:rsid w:val="00086E27"/>
    <w:rsid w:val="00090290"/>
    <w:rsid w:val="000975A7"/>
    <w:rsid w:val="00097721"/>
    <w:rsid w:val="000A3628"/>
    <w:rsid w:val="000C03C5"/>
    <w:rsid w:val="000C49EB"/>
    <w:rsid w:val="000C6C2C"/>
    <w:rsid w:val="000C78CD"/>
    <w:rsid w:val="000E0443"/>
    <w:rsid w:val="000E07E4"/>
    <w:rsid w:val="000E13C0"/>
    <w:rsid w:val="000E1A54"/>
    <w:rsid w:val="001018C4"/>
    <w:rsid w:val="00102ECF"/>
    <w:rsid w:val="00103C7C"/>
    <w:rsid w:val="0010419C"/>
    <w:rsid w:val="00104CBD"/>
    <w:rsid w:val="00112143"/>
    <w:rsid w:val="0011275C"/>
    <w:rsid w:val="0011548D"/>
    <w:rsid w:val="00123B73"/>
    <w:rsid w:val="00125B72"/>
    <w:rsid w:val="00137609"/>
    <w:rsid w:val="00144715"/>
    <w:rsid w:val="00152D70"/>
    <w:rsid w:val="0015547F"/>
    <w:rsid w:val="00171621"/>
    <w:rsid w:val="0017325A"/>
    <w:rsid w:val="00177179"/>
    <w:rsid w:val="00180967"/>
    <w:rsid w:val="001823F8"/>
    <w:rsid w:val="00184004"/>
    <w:rsid w:val="00184287"/>
    <w:rsid w:val="00190ADA"/>
    <w:rsid w:val="001A0DD1"/>
    <w:rsid w:val="001A19B4"/>
    <w:rsid w:val="001A4BC1"/>
    <w:rsid w:val="001B697F"/>
    <w:rsid w:val="001B6B27"/>
    <w:rsid w:val="001B6C2F"/>
    <w:rsid w:val="001D1DFA"/>
    <w:rsid w:val="001D2733"/>
    <w:rsid w:val="001E0B72"/>
    <w:rsid w:val="001E6F61"/>
    <w:rsid w:val="001F128B"/>
    <w:rsid w:val="001F5A65"/>
    <w:rsid w:val="00207632"/>
    <w:rsid w:val="00207F91"/>
    <w:rsid w:val="0023184C"/>
    <w:rsid w:val="002318AB"/>
    <w:rsid w:val="002326AB"/>
    <w:rsid w:val="00235010"/>
    <w:rsid w:val="00236C6B"/>
    <w:rsid w:val="002448FC"/>
    <w:rsid w:val="00265EB3"/>
    <w:rsid w:val="002737E0"/>
    <w:rsid w:val="00273916"/>
    <w:rsid w:val="00284272"/>
    <w:rsid w:val="002918DD"/>
    <w:rsid w:val="00292575"/>
    <w:rsid w:val="002A01B5"/>
    <w:rsid w:val="002A443D"/>
    <w:rsid w:val="002A6978"/>
    <w:rsid w:val="002B2806"/>
    <w:rsid w:val="002B380E"/>
    <w:rsid w:val="002C6928"/>
    <w:rsid w:val="002D66F1"/>
    <w:rsid w:val="002E0DE9"/>
    <w:rsid w:val="002E3C36"/>
    <w:rsid w:val="002E6A7D"/>
    <w:rsid w:val="0032490C"/>
    <w:rsid w:val="00326323"/>
    <w:rsid w:val="00326ADB"/>
    <w:rsid w:val="00331D38"/>
    <w:rsid w:val="00332D66"/>
    <w:rsid w:val="0033560C"/>
    <w:rsid w:val="0035024E"/>
    <w:rsid w:val="00350816"/>
    <w:rsid w:val="00366826"/>
    <w:rsid w:val="003669FF"/>
    <w:rsid w:val="00371F9A"/>
    <w:rsid w:val="00377D49"/>
    <w:rsid w:val="00377E52"/>
    <w:rsid w:val="00384D47"/>
    <w:rsid w:val="00394E39"/>
    <w:rsid w:val="00396230"/>
    <w:rsid w:val="003A0020"/>
    <w:rsid w:val="003B0781"/>
    <w:rsid w:val="003B5CBC"/>
    <w:rsid w:val="003B79FE"/>
    <w:rsid w:val="003C0C9F"/>
    <w:rsid w:val="003C569E"/>
    <w:rsid w:val="003D29A9"/>
    <w:rsid w:val="003E503D"/>
    <w:rsid w:val="003E78F2"/>
    <w:rsid w:val="003F4F5D"/>
    <w:rsid w:val="0040197E"/>
    <w:rsid w:val="004139F5"/>
    <w:rsid w:val="00431FE3"/>
    <w:rsid w:val="00443325"/>
    <w:rsid w:val="004531F1"/>
    <w:rsid w:val="00453C5D"/>
    <w:rsid w:val="00457A20"/>
    <w:rsid w:val="004603E8"/>
    <w:rsid w:val="004714F5"/>
    <w:rsid w:val="00472BCE"/>
    <w:rsid w:val="0048161D"/>
    <w:rsid w:val="00482B93"/>
    <w:rsid w:val="004841DF"/>
    <w:rsid w:val="00485DBF"/>
    <w:rsid w:val="0048617B"/>
    <w:rsid w:val="00490723"/>
    <w:rsid w:val="004907E5"/>
    <w:rsid w:val="00492A68"/>
    <w:rsid w:val="00495B71"/>
    <w:rsid w:val="004A3D7F"/>
    <w:rsid w:val="004B0770"/>
    <w:rsid w:val="004B261E"/>
    <w:rsid w:val="004C015B"/>
    <w:rsid w:val="004C0850"/>
    <w:rsid w:val="004C1FDD"/>
    <w:rsid w:val="004C2B7D"/>
    <w:rsid w:val="004D4F38"/>
    <w:rsid w:val="004D6EB4"/>
    <w:rsid w:val="004E12B7"/>
    <w:rsid w:val="005005CC"/>
    <w:rsid w:val="00500A2A"/>
    <w:rsid w:val="00500B1B"/>
    <w:rsid w:val="00511346"/>
    <w:rsid w:val="00516A25"/>
    <w:rsid w:val="00517FF3"/>
    <w:rsid w:val="0052054C"/>
    <w:rsid w:val="00525C97"/>
    <w:rsid w:val="00526641"/>
    <w:rsid w:val="0052711E"/>
    <w:rsid w:val="00531BD1"/>
    <w:rsid w:val="005330F7"/>
    <w:rsid w:val="0054108E"/>
    <w:rsid w:val="00560359"/>
    <w:rsid w:val="00563598"/>
    <w:rsid w:val="005636EF"/>
    <w:rsid w:val="0059075E"/>
    <w:rsid w:val="00597EB1"/>
    <w:rsid w:val="005A1D75"/>
    <w:rsid w:val="005A2A3E"/>
    <w:rsid w:val="005B23A6"/>
    <w:rsid w:val="005B7D5C"/>
    <w:rsid w:val="005B7EF8"/>
    <w:rsid w:val="005C28E8"/>
    <w:rsid w:val="005C5625"/>
    <w:rsid w:val="005C5C48"/>
    <w:rsid w:val="005D7E90"/>
    <w:rsid w:val="005E6D3C"/>
    <w:rsid w:val="005F20E9"/>
    <w:rsid w:val="005F260E"/>
    <w:rsid w:val="005F738C"/>
    <w:rsid w:val="00610891"/>
    <w:rsid w:val="00610AEF"/>
    <w:rsid w:val="00625308"/>
    <w:rsid w:val="00627AA3"/>
    <w:rsid w:val="006453CE"/>
    <w:rsid w:val="00646CEB"/>
    <w:rsid w:val="0065073E"/>
    <w:rsid w:val="006646E9"/>
    <w:rsid w:val="00664F4F"/>
    <w:rsid w:val="0066638C"/>
    <w:rsid w:val="0067027B"/>
    <w:rsid w:val="006704FB"/>
    <w:rsid w:val="00673B13"/>
    <w:rsid w:val="006867A3"/>
    <w:rsid w:val="006A12D0"/>
    <w:rsid w:val="006A2B79"/>
    <w:rsid w:val="006A76F2"/>
    <w:rsid w:val="006A7DC4"/>
    <w:rsid w:val="006B33B7"/>
    <w:rsid w:val="006B4164"/>
    <w:rsid w:val="006C0316"/>
    <w:rsid w:val="006C3004"/>
    <w:rsid w:val="006C347B"/>
    <w:rsid w:val="006D2054"/>
    <w:rsid w:val="006D2397"/>
    <w:rsid w:val="006D3AF3"/>
    <w:rsid w:val="006D719E"/>
    <w:rsid w:val="006E4157"/>
    <w:rsid w:val="006F0AF9"/>
    <w:rsid w:val="00703F03"/>
    <w:rsid w:val="00704E4A"/>
    <w:rsid w:val="007101FD"/>
    <w:rsid w:val="007110CA"/>
    <w:rsid w:val="00715C71"/>
    <w:rsid w:val="007259EC"/>
    <w:rsid w:val="007512D5"/>
    <w:rsid w:val="00754435"/>
    <w:rsid w:val="007560D4"/>
    <w:rsid w:val="00757D62"/>
    <w:rsid w:val="007819A5"/>
    <w:rsid w:val="00784AAB"/>
    <w:rsid w:val="00785071"/>
    <w:rsid w:val="00786961"/>
    <w:rsid w:val="007A06F2"/>
    <w:rsid w:val="007A4ADC"/>
    <w:rsid w:val="007A58D2"/>
    <w:rsid w:val="007A63A5"/>
    <w:rsid w:val="007A6763"/>
    <w:rsid w:val="007A70EF"/>
    <w:rsid w:val="007B249E"/>
    <w:rsid w:val="007B24C9"/>
    <w:rsid w:val="007B728B"/>
    <w:rsid w:val="007C326B"/>
    <w:rsid w:val="007E0579"/>
    <w:rsid w:val="007E07FB"/>
    <w:rsid w:val="007E50D8"/>
    <w:rsid w:val="007E6D02"/>
    <w:rsid w:val="007F146F"/>
    <w:rsid w:val="00813F8B"/>
    <w:rsid w:val="00816618"/>
    <w:rsid w:val="00820572"/>
    <w:rsid w:val="00827348"/>
    <w:rsid w:val="00835997"/>
    <w:rsid w:val="0083717E"/>
    <w:rsid w:val="00837BC1"/>
    <w:rsid w:val="00842B75"/>
    <w:rsid w:val="00846FA4"/>
    <w:rsid w:val="00851368"/>
    <w:rsid w:val="008537E2"/>
    <w:rsid w:val="00871567"/>
    <w:rsid w:val="00871E2C"/>
    <w:rsid w:val="00872FF8"/>
    <w:rsid w:val="00883840"/>
    <w:rsid w:val="008852CE"/>
    <w:rsid w:val="008940E0"/>
    <w:rsid w:val="00894A5F"/>
    <w:rsid w:val="008A3D94"/>
    <w:rsid w:val="008B0AC3"/>
    <w:rsid w:val="008C3A4A"/>
    <w:rsid w:val="008D7F9C"/>
    <w:rsid w:val="008E0838"/>
    <w:rsid w:val="008E399F"/>
    <w:rsid w:val="008E608A"/>
    <w:rsid w:val="008F6B24"/>
    <w:rsid w:val="00903266"/>
    <w:rsid w:val="0092141A"/>
    <w:rsid w:val="00931AE7"/>
    <w:rsid w:val="00933B90"/>
    <w:rsid w:val="00936D95"/>
    <w:rsid w:val="0093713A"/>
    <w:rsid w:val="00944161"/>
    <w:rsid w:val="00945855"/>
    <w:rsid w:val="00946D2C"/>
    <w:rsid w:val="00947A55"/>
    <w:rsid w:val="00951BDD"/>
    <w:rsid w:val="00953031"/>
    <w:rsid w:val="00954287"/>
    <w:rsid w:val="009777C8"/>
    <w:rsid w:val="009820C1"/>
    <w:rsid w:val="00983968"/>
    <w:rsid w:val="00990D1F"/>
    <w:rsid w:val="00992F0B"/>
    <w:rsid w:val="009942E4"/>
    <w:rsid w:val="00997F57"/>
    <w:rsid w:val="009A08AE"/>
    <w:rsid w:val="009A098A"/>
    <w:rsid w:val="009A2337"/>
    <w:rsid w:val="009A789C"/>
    <w:rsid w:val="009B2677"/>
    <w:rsid w:val="009B28A1"/>
    <w:rsid w:val="009B3CF3"/>
    <w:rsid w:val="009C4348"/>
    <w:rsid w:val="009D001F"/>
    <w:rsid w:val="009F657D"/>
    <w:rsid w:val="009F6C60"/>
    <w:rsid w:val="00A01337"/>
    <w:rsid w:val="00A03AED"/>
    <w:rsid w:val="00A14138"/>
    <w:rsid w:val="00A17B83"/>
    <w:rsid w:val="00A20CD3"/>
    <w:rsid w:val="00A20E05"/>
    <w:rsid w:val="00A32C41"/>
    <w:rsid w:val="00A44ED2"/>
    <w:rsid w:val="00A45996"/>
    <w:rsid w:val="00A5442D"/>
    <w:rsid w:val="00A57BE2"/>
    <w:rsid w:val="00A72569"/>
    <w:rsid w:val="00A774DC"/>
    <w:rsid w:val="00A93363"/>
    <w:rsid w:val="00A95009"/>
    <w:rsid w:val="00AA3206"/>
    <w:rsid w:val="00AA5F21"/>
    <w:rsid w:val="00AB04FE"/>
    <w:rsid w:val="00AB21CD"/>
    <w:rsid w:val="00AB5C77"/>
    <w:rsid w:val="00AC17D7"/>
    <w:rsid w:val="00AC5A9B"/>
    <w:rsid w:val="00AD4F4C"/>
    <w:rsid w:val="00AF63ED"/>
    <w:rsid w:val="00B01207"/>
    <w:rsid w:val="00B040C4"/>
    <w:rsid w:val="00B07654"/>
    <w:rsid w:val="00B07D7F"/>
    <w:rsid w:val="00B142E8"/>
    <w:rsid w:val="00B15788"/>
    <w:rsid w:val="00B2055E"/>
    <w:rsid w:val="00B20F8F"/>
    <w:rsid w:val="00B23096"/>
    <w:rsid w:val="00B323D4"/>
    <w:rsid w:val="00B32CCB"/>
    <w:rsid w:val="00B33183"/>
    <w:rsid w:val="00B42438"/>
    <w:rsid w:val="00B425C1"/>
    <w:rsid w:val="00B45693"/>
    <w:rsid w:val="00B47BE0"/>
    <w:rsid w:val="00B51A11"/>
    <w:rsid w:val="00B609A5"/>
    <w:rsid w:val="00B61D4C"/>
    <w:rsid w:val="00B665AB"/>
    <w:rsid w:val="00B70306"/>
    <w:rsid w:val="00B716CD"/>
    <w:rsid w:val="00B72465"/>
    <w:rsid w:val="00B7551B"/>
    <w:rsid w:val="00B81CB2"/>
    <w:rsid w:val="00B86FD6"/>
    <w:rsid w:val="00B93B28"/>
    <w:rsid w:val="00BB7FAE"/>
    <w:rsid w:val="00BC60DB"/>
    <w:rsid w:val="00BC60EE"/>
    <w:rsid w:val="00BE54DD"/>
    <w:rsid w:val="00BE5F5F"/>
    <w:rsid w:val="00BF4B28"/>
    <w:rsid w:val="00BF5193"/>
    <w:rsid w:val="00BF5733"/>
    <w:rsid w:val="00C01857"/>
    <w:rsid w:val="00C01ED7"/>
    <w:rsid w:val="00C108C1"/>
    <w:rsid w:val="00C10A15"/>
    <w:rsid w:val="00C11E97"/>
    <w:rsid w:val="00C151E3"/>
    <w:rsid w:val="00C20DCD"/>
    <w:rsid w:val="00C22028"/>
    <w:rsid w:val="00C235F9"/>
    <w:rsid w:val="00C23F44"/>
    <w:rsid w:val="00C3102F"/>
    <w:rsid w:val="00C32E9F"/>
    <w:rsid w:val="00C34F42"/>
    <w:rsid w:val="00C37A3E"/>
    <w:rsid w:val="00C43DFB"/>
    <w:rsid w:val="00C47182"/>
    <w:rsid w:val="00C63C5C"/>
    <w:rsid w:val="00C703B8"/>
    <w:rsid w:val="00C71249"/>
    <w:rsid w:val="00C71671"/>
    <w:rsid w:val="00C7409D"/>
    <w:rsid w:val="00C80BE9"/>
    <w:rsid w:val="00C93ECA"/>
    <w:rsid w:val="00C96DFB"/>
    <w:rsid w:val="00C974A1"/>
    <w:rsid w:val="00CB2C48"/>
    <w:rsid w:val="00CB3955"/>
    <w:rsid w:val="00CC19C2"/>
    <w:rsid w:val="00CC20D1"/>
    <w:rsid w:val="00CD3F13"/>
    <w:rsid w:val="00CD6912"/>
    <w:rsid w:val="00CF5D3B"/>
    <w:rsid w:val="00D10B14"/>
    <w:rsid w:val="00D11E3C"/>
    <w:rsid w:val="00D14248"/>
    <w:rsid w:val="00D164FA"/>
    <w:rsid w:val="00D21AFE"/>
    <w:rsid w:val="00D40160"/>
    <w:rsid w:val="00D418E6"/>
    <w:rsid w:val="00D4302D"/>
    <w:rsid w:val="00D4691A"/>
    <w:rsid w:val="00D54606"/>
    <w:rsid w:val="00D6203F"/>
    <w:rsid w:val="00D620B1"/>
    <w:rsid w:val="00D70B43"/>
    <w:rsid w:val="00D72BFF"/>
    <w:rsid w:val="00D8210B"/>
    <w:rsid w:val="00D84BA1"/>
    <w:rsid w:val="00D91DD6"/>
    <w:rsid w:val="00D9257D"/>
    <w:rsid w:val="00D93628"/>
    <w:rsid w:val="00D94F8D"/>
    <w:rsid w:val="00D95565"/>
    <w:rsid w:val="00D962B5"/>
    <w:rsid w:val="00DA2D7F"/>
    <w:rsid w:val="00DA4477"/>
    <w:rsid w:val="00DB7AD9"/>
    <w:rsid w:val="00DC5B13"/>
    <w:rsid w:val="00DD136E"/>
    <w:rsid w:val="00DD4314"/>
    <w:rsid w:val="00DD57DD"/>
    <w:rsid w:val="00DE481B"/>
    <w:rsid w:val="00DE71C8"/>
    <w:rsid w:val="00DF4334"/>
    <w:rsid w:val="00DF622C"/>
    <w:rsid w:val="00E0644E"/>
    <w:rsid w:val="00E25076"/>
    <w:rsid w:val="00E302F9"/>
    <w:rsid w:val="00E3374E"/>
    <w:rsid w:val="00E34A6B"/>
    <w:rsid w:val="00E4182C"/>
    <w:rsid w:val="00E466CE"/>
    <w:rsid w:val="00E47463"/>
    <w:rsid w:val="00E51C54"/>
    <w:rsid w:val="00E536A8"/>
    <w:rsid w:val="00E56C45"/>
    <w:rsid w:val="00E66531"/>
    <w:rsid w:val="00E669AF"/>
    <w:rsid w:val="00E67F00"/>
    <w:rsid w:val="00E73463"/>
    <w:rsid w:val="00E76879"/>
    <w:rsid w:val="00E77D51"/>
    <w:rsid w:val="00E871C2"/>
    <w:rsid w:val="00E9554A"/>
    <w:rsid w:val="00EA53B1"/>
    <w:rsid w:val="00EA611A"/>
    <w:rsid w:val="00EA63BD"/>
    <w:rsid w:val="00EB0E44"/>
    <w:rsid w:val="00EB1305"/>
    <w:rsid w:val="00EB3205"/>
    <w:rsid w:val="00EB670B"/>
    <w:rsid w:val="00ED4065"/>
    <w:rsid w:val="00EE06DF"/>
    <w:rsid w:val="00EE6B04"/>
    <w:rsid w:val="00EF31DC"/>
    <w:rsid w:val="00EF51DE"/>
    <w:rsid w:val="00F071CF"/>
    <w:rsid w:val="00F13673"/>
    <w:rsid w:val="00F13FD7"/>
    <w:rsid w:val="00F166B9"/>
    <w:rsid w:val="00F21F1B"/>
    <w:rsid w:val="00F231E8"/>
    <w:rsid w:val="00F26BA0"/>
    <w:rsid w:val="00F34F70"/>
    <w:rsid w:val="00F5006C"/>
    <w:rsid w:val="00F5100B"/>
    <w:rsid w:val="00F512AF"/>
    <w:rsid w:val="00F5134B"/>
    <w:rsid w:val="00F53636"/>
    <w:rsid w:val="00F70CC6"/>
    <w:rsid w:val="00F7155B"/>
    <w:rsid w:val="00F72C72"/>
    <w:rsid w:val="00F74F81"/>
    <w:rsid w:val="00F75474"/>
    <w:rsid w:val="00F80E3A"/>
    <w:rsid w:val="00F832B8"/>
    <w:rsid w:val="00F86434"/>
    <w:rsid w:val="00F92E9B"/>
    <w:rsid w:val="00F94B24"/>
    <w:rsid w:val="00FA2952"/>
    <w:rsid w:val="00FA29AC"/>
    <w:rsid w:val="00FA5582"/>
    <w:rsid w:val="00FB01F5"/>
    <w:rsid w:val="00FB7A35"/>
    <w:rsid w:val="00FD160B"/>
    <w:rsid w:val="00FD3333"/>
    <w:rsid w:val="00FD5EFD"/>
    <w:rsid w:val="00FE321E"/>
    <w:rsid w:val="00FE5674"/>
    <w:rsid w:val="00FE6B54"/>
    <w:rsid w:val="00FF064A"/>
    <w:rsid w:val="00FF1422"/>
    <w:rsid w:val="00FF154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8870717-C7C8-4862-9A0A-1D072F832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aliases w:val="fn"/>
    <w:basedOn w:val="Normal"/>
    <w:link w:val="FootnoteTextChar"/>
    <w:unhideWhenUsed/>
    <w:qFormat/>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
    <w:basedOn w:val="DefaultParagraphFont"/>
    <w:link w:val="FootnoteText"/>
    <w:rsid w:val="00B2055E"/>
    <w:rPr>
      <w:rFonts w:ascii="Times New Roman" w:eastAsia="Times New Roman" w:hAnsi="Times New Roman" w:cs="Times New Roman"/>
      <w:sz w:val="20"/>
      <w:szCs w:val="20"/>
    </w:rPr>
  </w:style>
  <w:style w:type="character" w:styleId="FootnoteReference">
    <w:name w:val="footnote reference"/>
    <w:unhideWhenUsed/>
    <w:rsid w:val="00B2055E"/>
    <w:rPr>
      <w:rFonts w:ascii="Times New Roman" w:hAnsi="Times New Roman" w:cs="Times New Roman" w:hint="default"/>
    </w:rPr>
  </w:style>
  <w:style w:type="table" w:styleId="TableGrid">
    <w:name w:val="Table Grid"/>
    <w:basedOn w:val="TableNormal"/>
    <w:uiPriority w:val="5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rsid w:val="00F512AF"/>
    <w:rPr>
      <w:color w:val="0000FF"/>
      <w:u w:val="single"/>
    </w:rPr>
  </w:style>
  <w:style w:type="character" w:customStyle="1" w:styleId="ListParagraphChar">
    <w:name w:val="List Paragraph Char"/>
    <w:link w:val="ListParagraph"/>
    <w:uiPriority w:val="34"/>
    <w:locked/>
    <w:rsid w:val="00F512AF"/>
  </w:style>
  <w:style w:type="character" w:styleId="FollowedHyperlink">
    <w:name w:val="FollowedHyperlink"/>
    <w:basedOn w:val="DefaultParagraphFont"/>
    <w:uiPriority w:val="99"/>
    <w:semiHidden/>
    <w:unhideWhenUsed/>
    <w:rsid w:val="00394E39"/>
    <w:rPr>
      <w:color w:val="954F72" w:themeColor="followedHyperlink"/>
      <w:u w:val="single"/>
    </w:rPr>
  </w:style>
  <w:style w:type="character" w:styleId="UnresolvedMention">
    <w:name w:val="Unresolved Mention"/>
    <w:basedOn w:val="DefaultParagraphFont"/>
    <w:uiPriority w:val="99"/>
    <w:semiHidden/>
    <w:unhideWhenUsed/>
    <w:rsid w:val="00FA2952"/>
    <w:rPr>
      <w:color w:val="605E5C"/>
      <w:shd w:val="clear" w:color="auto" w:fill="E1DFDD"/>
    </w:rPr>
  </w:style>
  <w:style w:type="character" w:customStyle="1" w:styleId="FirstnumberingChar">
    <w:name w:val="First numbering Char"/>
    <w:basedOn w:val="ListParagraphChar"/>
    <w:link w:val="Firstnumbering"/>
    <w:locked/>
    <w:rsid w:val="00AA5F21"/>
    <w:rPr>
      <w:rFonts w:ascii="Times New Roman" w:eastAsia="Times New Roman" w:hAnsi="Times New Roman" w:cs="Times New Roman"/>
      <w:sz w:val="24"/>
      <w:szCs w:val="20"/>
      <w:lang w:val="en-GB"/>
    </w:rPr>
  </w:style>
  <w:style w:type="paragraph" w:customStyle="1" w:styleId="Firstnumbering">
    <w:name w:val="First numbering"/>
    <w:basedOn w:val="ListParagraph"/>
    <w:link w:val="FirstnumberingChar"/>
    <w:qFormat/>
    <w:rsid w:val="00AA5F21"/>
    <w:pPr>
      <w:widowControl w:val="0"/>
      <w:numPr>
        <w:numId w:val="10"/>
      </w:numPr>
      <w:snapToGrid w:val="0"/>
      <w:spacing w:after="0" w:line="240" w:lineRule="auto"/>
      <w:ind w:left="720" w:firstLine="0"/>
    </w:pPr>
    <w:rPr>
      <w:rFonts w:ascii="Times New Roman" w:eastAsia="Times New Roman" w:hAnsi="Times New Roman" w:cs="Times New Roman"/>
      <w:sz w:val="24"/>
      <w:szCs w:val="20"/>
      <w:lang w:val="en-GB"/>
    </w:rPr>
  </w:style>
  <w:style w:type="paragraph" w:styleId="EndnoteText">
    <w:name w:val="endnote text"/>
    <w:basedOn w:val="Normal"/>
    <w:link w:val="EndnoteTextChar"/>
    <w:uiPriority w:val="99"/>
    <w:semiHidden/>
    <w:unhideWhenUsed/>
    <w:rsid w:val="00125B72"/>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125B72"/>
    <w:rPr>
      <w:sz w:val="20"/>
      <w:szCs w:val="20"/>
      <w:lang w:val="en-GB"/>
    </w:rPr>
  </w:style>
  <w:style w:type="character" w:styleId="EndnoteReference">
    <w:name w:val="endnote reference"/>
    <w:basedOn w:val="DefaultParagraphFont"/>
    <w:uiPriority w:val="99"/>
    <w:semiHidden/>
    <w:unhideWhenUsed/>
    <w:rsid w:val="00125B72"/>
    <w:rPr>
      <w:vertAlign w:val="superscript"/>
    </w:rPr>
  </w:style>
  <w:style w:type="paragraph" w:styleId="Revision">
    <w:name w:val="Revision"/>
    <w:hidden/>
    <w:uiPriority w:val="99"/>
    <w:semiHidden/>
    <w:rsid w:val="007B24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concerted-and-cooperative-actions-7" TargetMode="External"/><Relationship Id="rId18" Type="http://schemas.openxmlformats.org/officeDocument/2006/relationships/hyperlink" Target="https://www.cms.int/en/document/implementation-concerted-actions-process-0" TargetMode="External"/><Relationship Id="rId26" Type="http://schemas.openxmlformats.org/officeDocument/2006/relationships/hyperlink" Target="mailto:cms.secretariat@cms.in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enhancing-effectiveness-measures-promote-conservation-and-sustainable-management-appendix" TargetMode="External"/><Relationship Id="rId17" Type="http://schemas.openxmlformats.org/officeDocument/2006/relationships/hyperlink" Target="https://www.cms.int/en/document/implementation-concerted-actions-proces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document/concerted-actions-1" TargetMode="External"/><Relationship Id="rId20" Type="http://schemas.openxmlformats.org/officeDocument/2006/relationships/header" Target="head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ms.int/en/document/concerted-and-cooperative-actions-8" TargetMode="External"/><Relationship Id="rId23" Type="http://schemas.openxmlformats.org/officeDocument/2006/relationships/footer" Target="footer2.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en/document/draft-revised-resolution-1228-concerted-actions-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certed-and-cooperative-actions"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72C57F-6BAC-4026-A101-DF61EC235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14</Pages>
  <Words>4900</Words>
  <Characters>27931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32766</CharactersWithSpaces>
  <SharedDoc>false</SharedDoc>
  <HLinks>
    <vt:vector size="54" baseType="variant">
      <vt:variant>
        <vt:i4>7733268</vt:i4>
      </vt:variant>
      <vt:variant>
        <vt:i4>24</vt:i4>
      </vt:variant>
      <vt:variant>
        <vt:i4>0</vt:i4>
      </vt:variant>
      <vt:variant>
        <vt:i4>5</vt:i4>
      </vt:variant>
      <vt:variant>
        <vt:lpwstr>mailto:cms.secretariat@cms.int</vt:lpwstr>
      </vt:variant>
      <vt:variant>
        <vt:lpwstr/>
      </vt:variant>
      <vt:variant>
        <vt:i4>5963854</vt:i4>
      </vt:variant>
      <vt:variant>
        <vt:i4>21</vt:i4>
      </vt:variant>
      <vt:variant>
        <vt:i4>0</vt:i4>
      </vt:variant>
      <vt:variant>
        <vt:i4>5</vt:i4>
      </vt:variant>
      <vt:variant>
        <vt:lpwstr>https://www.cms.int/en/document/draft-revised-resolution-1228-concerted-actions-1</vt:lpwstr>
      </vt:variant>
      <vt:variant>
        <vt:lpwstr/>
      </vt:variant>
      <vt:variant>
        <vt:i4>2293863</vt:i4>
      </vt:variant>
      <vt:variant>
        <vt:i4>18</vt:i4>
      </vt:variant>
      <vt:variant>
        <vt:i4>0</vt:i4>
      </vt:variant>
      <vt:variant>
        <vt:i4>5</vt:i4>
      </vt:variant>
      <vt:variant>
        <vt:lpwstr>https://www.cms.int/en/document/implementation-concerted-actions-process-0</vt:lpwstr>
      </vt:variant>
      <vt:variant>
        <vt:lpwstr/>
      </vt:variant>
      <vt:variant>
        <vt:i4>1245258</vt:i4>
      </vt:variant>
      <vt:variant>
        <vt:i4>15</vt:i4>
      </vt:variant>
      <vt:variant>
        <vt:i4>0</vt:i4>
      </vt:variant>
      <vt:variant>
        <vt:i4>5</vt:i4>
      </vt:variant>
      <vt:variant>
        <vt:lpwstr>https://www.cms.int/en/document/implementation-concerted-actions-process</vt:lpwstr>
      </vt:variant>
      <vt:variant>
        <vt:lpwstr/>
      </vt:variant>
      <vt:variant>
        <vt:i4>7340157</vt:i4>
      </vt:variant>
      <vt:variant>
        <vt:i4>12</vt:i4>
      </vt:variant>
      <vt:variant>
        <vt:i4>0</vt:i4>
      </vt:variant>
      <vt:variant>
        <vt:i4>5</vt:i4>
      </vt:variant>
      <vt:variant>
        <vt:lpwstr>https://www.cms.int/en/document/concerted-actions-1</vt:lpwstr>
      </vt:variant>
      <vt:variant>
        <vt:lpwstr/>
      </vt:variant>
      <vt:variant>
        <vt:i4>7405692</vt:i4>
      </vt:variant>
      <vt:variant>
        <vt:i4>9</vt:i4>
      </vt:variant>
      <vt:variant>
        <vt:i4>0</vt:i4>
      </vt:variant>
      <vt:variant>
        <vt:i4>5</vt:i4>
      </vt:variant>
      <vt:variant>
        <vt:lpwstr>https://www.cms.int/en/document/concerted-and-cooperative-actions-8</vt:lpwstr>
      </vt:variant>
      <vt:variant>
        <vt:lpwstr/>
      </vt:variant>
      <vt:variant>
        <vt:i4>6029327</vt:i4>
      </vt:variant>
      <vt:variant>
        <vt:i4>6</vt:i4>
      </vt:variant>
      <vt:variant>
        <vt:i4>0</vt:i4>
      </vt:variant>
      <vt:variant>
        <vt:i4>5</vt:i4>
      </vt:variant>
      <vt:variant>
        <vt:lpwstr>https://www.cms.int/en/document/concerted-and-cooperative-actions</vt:lpwstr>
      </vt:variant>
      <vt:variant>
        <vt:lpwstr/>
      </vt:variant>
      <vt:variant>
        <vt:i4>7405692</vt:i4>
      </vt:variant>
      <vt:variant>
        <vt:i4>3</vt:i4>
      </vt:variant>
      <vt:variant>
        <vt:i4>0</vt:i4>
      </vt:variant>
      <vt:variant>
        <vt:i4>5</vt:i4>
      </vt:variant>
      <vt:variant>
        <vt:lpwstr>https://www.cms.int/en/document/concerted-and-cooperative-actions-7</vt:lpwstr>
      </vt:variant>
      <vt:variant>
        <vt:lpwstr/>
      </vt:variant>
      <vt:variant>
        <vt:i4>5374034</vt:i4>
      </vt:variant>
      <vt:variant>
        <vt:i4>0</vt:i4>
      </vt:variant>
      <vt:variant>
        <vt:i4>0</vt:i4>
      </vt:variant>
      <vt:variant>
        <vt:i4>5</vt:i4>
      </vt:variant>
      <vt:variant>
        <vt:lpwstr>https://www.cms.int/en/document/enhancing-effectiveness-measures-promote-conservation-and-sustainable-management-appendix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134</cp:revision>
  <dcterms:created xsi:type="dcterms:W3CDTF">2023-06-23T23:47:00Z</dcterms:created>
  <dcterms:modified xsi:type="dcterms:W3CDTF">2023-07-20T19:01:00Z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