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7777777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sidRPr="0962F424">
        <w:rPr>
          <w:rFonts w:cs="Arial"/>
          <w:b w:val="0"/>
          <w:bCs w:val="0"/>
          <w:sz w:val="22"/>
          <w:szCs w:val="22"/>
          <w:lang w:val="en-GB"/>
        </w:rPr>
        <w:t>(</w:t>
      </w:r>
      <w:proofErr w:type="gramStart"/>
      <w:r w:rsidRPr="0962F424">
        <w:rPr>
          <w:rFonts w:cs="Arial"/>
          <w:b w:val="0"/>
          <w:bCs w:val="0"/>
          <w:sz w:val="22"/>
          <w:szCs w:val="22"/>
          <w:lang w:val="en-GB"/>
        </w:rPr>
        <w:t>arising</w:t>
      </w:r>
      <w:proofErr w:type="gramEnd"/>
      <w:r w:rsidRPr="0962F424">
        <w:rPr>
          <w:rFonts w:cs="Arial"/>
          <w:b w:val="0"/>
          <w:bCs w:val="0"/>
          <w:sz w:val="22"/>
          <w:szCs w:val="22"/>
          <w:lang w:val="en-GB"/>
        </w:rPr>
        <w:t xml:space="preserve"> from ScC-SC</w:t>
      </w:r>
      <w:r w:rsidR="009163C0" w:rsidRPr="0962F424">
        <w:rPr>
          <w:rFonts w:cs="Arial"/>
          <w:b w:val="0"/>
          <w:bCs w:val="0"/>
          <w:sz w:val="22"/>
          <w:szCs w:val="22"/>
          <w:lang w:val="en-GB"/>
        </w:rPr>
        <w:t>6</w:t>
      </w:r>
      <w:r w:rsidRPr="0962F424">
        <w:rPr>
          <w:rFonts w:cs="Arial"/>
          <w:b w:val="0"/>
          <w:bCs w:val="0"/>
          <w:sz w:val="22"/>
          <w:szCs w:val="22"/>
          <w:lang w:val="en-GB"/>
        </w:rPr>
        <w:t xml:space="preserve">) </w:t>
      </w:r>
    </w:p>
    <w:p w14:paraId="5EB3F3D1" w14:textId="37734EE9" w:rsidR="4E3E5A78" w:rsidRDefault="4E3E5A78" w:rsidP="4E3E5A78">
      <w:pPr>
        <w:rPr>
          <w:sz w:val="22"/>
          <w:szCs w:val="22"/>
        </w:rPr>
      </w:pPr>
    </w:p>
    <w:p w14:paraId="57CCD408" w14:textId="44BDA0ED" w:rsidR="4E3E5A78" w:rsidRDefault="16AB23F7" w:rsidP="4A3E94E2">
      <w:pPr>
        <w:pStyle w:val="Heading2"/>
        <w:keepNext w:val="0"/>
        <w:jc w:val="center"/>
        <w:rPr>
          <w:sz w:val="22"/>
          <w:szCs w:val="22"/>
        </w:rPr>
      </w:pPr>
      <w:r w:rsidRPr="4A3E94E2">
        <w:rPr>
          <w:sz w:val="22"/>
          <w:szCs w:val="22"/>
        </w:rPr>
        <w:t xml:space="preserve">PROPOSAL FOR THE INCLUSION OF </w:t>
      </w:r>
    </w:p>
    <w:p w14:paraId="57E21339" w14:textId="5295B667" w:rsidR="4E3E5A78" w:rsidRDefault="16AB23F7" w:rsidP="4A3E94E2">
      <w:pPr>
        <w:pStyle w:val="Heading2"/>
        <w:keepNext w:val="0"/>
        <w:jc w:val="center"/>
        <w:rPr>
          <w:sz w:val="22"/>
          <w:szCs w:val="22"/>
        </w:rPr>
      </w:pPr>
      <w:r w:rsidRPr="4A3E94E2">
        <w:rPr>
          <w:sz w:val="22"/>
          <w:szCs w:val="22"/>
        </w:rPr>
        <w:t>THE LUSITANIAN COWNOSE RAY (</w:t>
      </w:r>
      <w:proofErr w:type="spellStart"/>
      <w:r w:rsidRPr="4A3E94E2">
        <w:rPr>
          <w:i/>
          <w:iCs/>
          <w:sz w:val="22"/>
          <w:szCs w:val="22"/>
        </w:rPr>
        <w:t>Rhinoptera</w:t>
      </w:r>
      <w:proofErr w:type="spellEnd"/>
      <w:r w:rsidRPr="4A3E94E2">
        <w:rPr>
          <w:i/>
          <w:iCs/>
          <w:sz w:val="22"/>
          <w:szCs w:val="22"/>
        </w:rPr>
        <w:t xml:space="preserve"> marginata</w:t>
      </w:r>
      <w:r w:rsidRPr="4A3E94E2">
        <w:rPr>
          <w:sz w:val="22"/>
          <w:szCs w:val="22"/>
        </w:rPr>
        <w:t xml:space="preserve">) </w:t>
      </w:r>
    </w:p>
    <w:p w14:paraId="35414AD8" w14:textId="3609724E" w:rsidR="4E3E5A78" w:rsidRDefault="16AB23F7" w:rsidP="4A3E94E2">
      <w:pPr>
        <w:pStyle w:val="Heading2"/>
        <w:keepNext w:val="0"/>
        <w:jc w:val="center"/>
        <w:rPr>
          <w:sz w:val="22"/>
          <w:szCs w:val="22"/>
        </w:rPr>
      </w:pPr>
      <w:r w:rsidRPr="4A3E94E2">
        <w:rPr>
          <w:sz w:val="22"/>
          <w:szCs w:val="22"/>
        </w:rPr>
        <w:t>IN APPENDIX II AND THE MEDITERRANEAN SEA POPULATION OF THIS SPECIES ON APPENDIX I OF THE CONVENTION</w:t>
      </w:r>
    </w:p>
    <w:p w14:paraId="769D17E4" w14:textId="5799BB7C" w:rsidR="4A3E94E2" w:rsidRDefault="4A3E94E2" w:rsidP="4A3E94E2"/>
    <w:p w14:paraId="5F359992" w14:textId="3320560F" w:rsidR="00355BE3" w:rsidRDefault="00355BE3" w:rsidP="00355BE3">
      <w:pPr>
        <w:pStyle w:val="Heading2"/>
        <w:keepNext w:val="0"/>
        <w:ind w:left="-90" w:right="-367"/>
        <w:jc w:val="center"/>
        <w:rPr>
          <w:rFonts w:cs="Arial"/>
          <w:sz w:val="22"/>
          <w:szCs w:val="22"/>
        </w:rPr>
      </w:pPr>
      <w:r w:rsidRPr="4A3E94E2">
        <w:rPr>
          <w:rFonts w:cs="Arial"/>
          <w:sz w:val="22"/>
          <w:szCs w:val="22"/>
        </w:rPr>
        <w:t>UNEP/CMS/COP1</w:t>
      </w:r>
      <w:r w:rsidR="009163C0" w:rsidRPr="4A3E94E2">
        <w:rPr>
          <w:rFonts w:cs="Arial"/>
          <w:sz w:val="22"/>
          <w:szCs w:val="22"/>
        </w:rPr>
        <w:t>4</w:t>
      </w:r>
      <w:r w:rsidRPr="4A3E94E2">
        <w:rPr>
          <w:rFonts w:cs="Arial"/>
          <w:sz w:val="22"/>
          <w:szCs w:val="22"/>
        </w:rPr>
        <w:t>/Doc</w:t>
      </w:r>
      <w:r w:rsidR="00834FB0" w:rsidRPr="4A3E94E2">
        <w:rPr>
          <w:rFonts w:cs="Arial"/>
          <w:sz w:val="22"/>
          <w:szCs w:val="22"/>
        </w:rPr>
        <w:t>.</w:t>
      </w:r>
      <w:r w:rsidR="2B598419" w:rsidRPr="4A3E94E2">
        <w:rPr>
          <w:rFonts w:cs="Arial"/>
          <w:sz w:val="22"/>
          <w:szCs w:val="22"/>
        </w:rPr>
        <w:t>31</w:t>
      </w:r>
      <w:r w:rsidR="434941F1" w:rsidRPr="4A3E94E2">
        <w:rPr>
          <w:rFonts w:cs="Arial"/>
          <w:sz w:val="22"/>
          <w:szCs w:val="22"/>
        </w:rPr>
        <w:t>.</w:t>
      </w:r>
      <w:r w:rsidR="033604D5" w:rsidRPr="4A3E94E2">
        <w:rPr>
          <w:rFonts w:cs="Arial"/>
          <w:sz w:val="22"/>
          <w:szCs w:val="22"/>
        </w:rPr>
        <w:t>4</w:t>
      </w:r>
      <w:r w:rsidR="0397689F" w:rsidRPr="4A3E94E2">
        <w:rPr>
          <w:rFonts w:cs="Arial"/>
          <w:sz w:val="22"/>
          <w:szCs w:val="22"/>
        </w:rPr>
        <w:t>.</w:t>
      </w:r>
      <w:r w:rsidR="0F0AC22B" w:rsidRPr="4A3E94E2">
        <w:rPr>
          <w:rFonts w:cs="Arial"/>
          <w:sz w:val="22"/>
          <w:szCs w:val="22"/>
        </w:rPr>
        <w:t>1</w:t>
      </w:r>
      <w:r w:rsidR="57616906" w:rsidRPr="4A3E94E2">
        <w:rPr>
          <w:rFonts w:cs="Arial"/>
          <w:sz w:val="22"/>
          <w:szCs w:val="22"/>
        </w:rPr>
        <w:t>2</w:t>
      </w:r>
    </w:p>
    <w:p w14:paraId="006B907B" w14:textId="77777777" w:rsidR="003C19E2" w:rsidRPr="003C19E2" w:rsidRDefault="003C19E2" w:rsidP="003C19E2"/>
    <w:p w14:paraId="118E96AC" w14:textId="637BDACC" w:rsidR="003C19E2" w:rsidRDefault="003C19E2" w:rsidP="003C19E2">
      <w:pPr>
        <w:jc w:val="center"/>
        <w:rPr>
          <w:b/>
          <w:bCs/>
          <w:i/>
          <w:iCs/>
          <w:sz w:val="22"/>
          <w:szCs w:val="32"/>
        </w:rPr>
      </w:pPr>
      <w:r>
        <w:rPr>
          <w:b/>
          <w:bCs/>
          <w:i/>
          <w:iCs/>
          <w:sz w:val="22"/>
          <w:szCs w:val="32"/>
        </w:rPr>
        <w:t>(ScC-SC6 Agenda Item 13.4.12)</w:t>
      </w: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5B294CAC">
        <w:rPr>
          <w:rFonts w:cs="Arial"/>
          <w:b/>
          <w:bCs/>
          <w:sz w:val="22"/>
          <w:szCs w:val="22"/>
        </w:rPr>
        <w:t>RECOMMENDATIONS TO COP14</w:t>
      </w:r>
    </w:p>
    <w:p w14:paraId="10F420ED" w14:textId="7069C049" w:rsidR="5B294CAC" w:rsidRDefault="5B294CAC" w:rsidP="5B294CAC">
      <w:pPr>
        <w:tabs>
          <w:tab w:val="left" w:pos="1020"/>
        </w:tabs>
        <w:rPr>
          <w:rFonts w:cs="Arial"/>
          <w:b/>
          <w:bCs/>
          <w:sz w:val="22"/>
          <w:szCs w:val="22"/>
        </w:rPr>
      </w:pPr>
    </w:p>
    <w:p w14:paraId="2F50CB74" w14:textId="2CDD33C8" w:rsidR="00170AB1" w:rsidRDefault="008A05A4" w:rsidP="00892766">
      <w:pPr>
        <w:pStyle w:val="ListParagraph"/>
        <w:numPr>
          <w:ilvl w:val="0"/>
          <w:numId w:val="1"/>
        </w:numPr>
        <w:rPr>
          <w:rFonts w:cs="Arial"/>
          <w:sz w:val="22"/>
          <w:szCs w:val="22"/>
        </w:rPr>
      </w:pPr>
      <w:r w:rsidRPr="008A05A4">
        <w:rPr>
          <w:rFonts w:cs="Arial"/>
          <w:sz w:val="22"/>
          <w:szCs w:val="22"/>
        </w:rPr>
        <w:t xml:space="preserve">ScC-SC6 concluded that the global population of </w:t>
      </w:r>
      <w:proofErr w:type="spellStart"/>
      <w:r w:rsidRPr="008A05A4">
        <w:rPr>
          <w:rFonts w:cs="Arial"/>
          <w:i/>
          <w:iCs/>
          <w:sz w:val="22"/>
          <w:szCs w:val="22"/>
        </w:rPr>
        <w:t>Rhinoptera</w:t>
      </w:r>
      <w:proofErr w:type="spellEnd"/>
      <w:r w:rsidRPr="008A05A4">
        <w:rPr>
          <w:rFonts w:cs="Arial"/>
          <w:i/>
          <w:iCs/>
          <w:sz w:val="22"/>
          <w:szCs w:val="22"/>
        </w:rPr>
        <w:t xml:space="preserve"> marginata</w:t>
      </w:r>
      <w:r w:rsidRPr="008A05A4">
        <w:rPr>
          <w:rFonts w:cs="Arial"/>
          <w:sz w:val="22"/>
          <w:szCs w:val="22"/>
        </w:rPr>
        <w:t xml:space="preserve"> meets the criteria for inclusion in Appendix II and that the Mediterranean population meets the criteria for inclusion in Appendix I of the Convention.</w:t>
      </w:r>
    </w:p>
    <w:p w14:paraId="006134C3" w14:textId="77777777" w:rsidR="000F406B" w:rsidRDefault="000F406B" w:rsidP="000F406B">
      <w:pPr>
        <w:pStyle w:val="ListParagraph"/>
        <w:ind w:left="420"/>
        <w:rPr>
          <w:rFonts w:cs="Arial"/>
          <w:sz w:val="22"/>
          <w:szCs w:val="22"/>
        </w:rPr>
      </w:pPr>
    </w:p>
    <w:p w14:paraId="29A54441" w14:textId="5545DEF5" w:rsidR="00892766" w:rsidRPr="00F945AE" w:rsidRDefault="00F945AE" w:rsidP="00F945AE">
      <w:pPr>
        <w:pStyle w:val="ListParagraph"/>
        <w:numPr>
          <w:ilvl w:val="0"/>
          <w:numId w:val="1"/>
        </w:numPr>
        <w:rPr>
          <w:rFonts w:cs="Arial"/>
          <w:sz w:val="22"/>
          <w:szCs w:val="22"/>
        </w:rPr>
      </w:pPr>
      <w:r w:rsidRPr="00F945AE">
        <w:rPr>
          <w:rFonts w:cs="Arial"/>
          <w:sz w:val="22"/>
          <w:szCs w:val="22"/>
        </w:rPr>
        <w:t>SC6 recommended the listing proposal for adoption.</w:t>
      </w:r>
    </w:p>
    <w:p w14:paraId="42EF0253" w14:textId="2CDD33C8" w:rsidR="00892766" w:rsidRPr="008A05A4" w:rsidRDefault="00892766" w:rsidP="00707012">
      <w:pPr>
        <w:tabs>
          <w:tab w:val="left" w:pos="1020"/>
        </w:tabs>
        <w:jc w:val="both"/>
        <w:rPr>
          <w:rFonts w:cs="Arial"/>
          <w:sz w:val="22"/>
          <w:szCs w:val="22"/>
        </w:rPr>
      </w:pPr>
    </w:p>
    <w:p w14:paraId="4999E447" w14:textId="77777777" w:rsidR="00170AB1" w:rsidRDefault="00170AB1" w:rsidP="00170AB1">
      <w:pPr>
        <w:tabs>
          <w:tab w:val="left" w:pos="1020"/>
        </w:tabs>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6049EE0F" w14:textId="77777777" w:rsidR="009E0056" w:rsidRDefault="009E0056" w:rsidP="00170AB1">
      <w:pPr>
        <w:tabs>
          <w:tab w:val="left" w:pos="1020"/>
        </w:tabs>
        <w:rPr>
          <w:rFonts w:cs="Arial"/>
          <w:b/>
          <w:sz w:val="22"/>
          <w:szCs w:val="22"/>
        </w:rPr>
      </w:pPr>
    </w:p>
    <w:p w14:paraId="0774D9BE" w14:textId="46D0A4D1" w:rsidR="009E0056" w:rsidRDefault="009E0056" w:rsidP="009E0056">
      <w:pPr>
        <w:pStyle w:val="ListParagraph"/>
        <w:numPr>
          <w:ilvl w:val="0"/>
          <w:numId w:val="1"/>
        </w:numPr>
        <w:rPr>
          <w:rFonts w:cs="Arial"/>
          <w:sz w:val="22"/>
          <w:szCs w:val="22"/>
        </w:rPr>
      </w:pPr>
      <w:r w:rsidRPr="5FB19B27">
        <w:rPr>
          <w:rFonts w:cs="Arial"/>
          <w:sz w:val="22"/>
          <w:szCs w:val="22"/>
        </w:rPr>
        <w:t xml:space="preserve">For the review of this listing proposal the ScC-SC6 also took into consideration the analysis of listing proposals provided by the Sharks MOU Advisory Committee (Sharks AC) contained in UNEP/CMS/ScC-SC6/Inf. 13.4 </w:t>
      </w:r>
      <w:ins w:id="0" w:author="Andrea Pauly" w:date="2023-07-20T07:31:00Z">
        <w:r w:rsidR="27A41EE2" w:rsidRPr="5FB19B27">
          <w:rPr>
            <w:rFonts w:cs="Arial"/>
            <w:sz w:val="22"/>
            <w:szCs w:val="22"/>
          </w:rPr>
          <w:t xml:space="preserve">welcomed </w:t>
        </w:r>
      </w:ins>
      <w:del w:id="1" w:author="Andrea Pauly" w:date="2023-07-20T07:31:00Z">
        <w:r w:rsidRPr="5FB19B27" w:rsidDel="009E0056">
          <w:rPr>
            <w:rFonts w:cs="Arial"/>
            <w:sz w:val="22"/>
            <w:szCs w:val="22"/>
          </w:rPr>
          <w:delText>and agreed with</w:delText>
        </w:r>
      </w:del>
      <w:r w:rsidRPr="5FB19B27">
        <w:rPr>
          <w:rFonts w:cs="Arial"/>
          <w:sz w:val="22"/>
          <w:szCs w:val="22"/>
        </w:rPr>
        <w:t xml:space="preserve"> their overall findings and comments provided.</w:t>
      </w:r>
    </w:p>
    <w:p w14:paraId="52B25D91" w14:textId="77777777" w:rsidR="00132AEA" w:rsidRDefault="00132AEA" w:rsidP="00132AEA">
      <w:pPr>
        <w:pStyle w:val="ListParagraph"/>
        <w:ind w:left="420"/>
        <w:rPr>
          <w:rFonts w:cs="Arial"/>
          <w:sz w:val="22"/>
          <w:szCs w:val="22"/>
        </w:rPr>
      </w:pPr>
    </w:p>
    <w:p w14:paraId="0196D12D" w14:textId="11384DE3" w:rsidR="00EB1F47" w:rsidRDefault="00132AEA" w:rsidP="00132AEA">
      <w:pPr>
        <w:pStyle w:val="ListParagraph"/>
        <w:numPr>
          <w:ilvl w:val="0"/>
          <w:numId w:val="1"/>
        </w:numPr>
        <w:jc w:val="both"/>
        <w:rPr>
          <w:rFonts w:cs="Arial"/>
          <w:sz w:val="22"/>
          <w:szCs w:val="22"/>
        </w:rPr>
      </w:pPr>
      <w:r>
        <w:rPr>
          <w:rFonts w:cs="Arial"/>
          <w:sz w:val="22"/>
          <w:szCs w:val="22"/>
        </w:rPr>
        <w:t xml:space="preserve">It was agreed </w:t>
      </w:r>
      <w:r w:rsidRPr="00132AEA">
        <w:rPr>
          <w:rFonts w:cs="Arial"/>
          <w:sz w:val="22"/>
          <w:szCs w:val="22"/>
        </w:rPr>
        <w:t xml:space="preserve">that available evidence indicates that Lusitanian cownose ray is an aggregating species that will exhibit seasonal migrations, moving into shallower waters to give birth. The spatial extent of this migration is, however, highly uncertain. </w:t>
      </w:r>
    </w:p>
    <w:p w14:paraId="11E35769" w14:textId="77777777" w:rsidR="00EB1F47" w:rsidRPr="00EB1F47" w:rsidRDefault="00EB1F47" w:rsidP="00EB1F47">
      <w:pPr>
        <w:pStyle w:val="ListParagraph"/>
        <w:rPr>
          <w:rFonts w:cs="Arial"/>
          <w:sz w:val="22"/>
          <w:szCs w:val="22"/>
        </w:rPr>
      </w:pPr>
    </w:p>
    <w:p w14:paraId="6A1E354D" w14:textId="6F045CA5" w:rsidR="00132AEA" w:rsidRPr="00132AEA" w:rsidRDefault="00970848" w:rsidP="00132AEA">
      <w:pPr>
        <w:pStyle w:val="ListParagraph"/>
        <w:numPr>
          <w:ilvl w:val="0"/>
          <w:numId w:val="1"/>
        </w:numPr>
        <w:jc w:val="both"/>
        <w:rPr>
          <w:rFonts w:cs="Arial"/>
          <w:sz w:val="22"/>
          <w:szCs w:val="22"/>
        </w:rPr>
      </w:pPr>
      <w:r>
        <w:rPr>
          <w:rFonts w:cs="Arial"/>
          <w:sz w:val="22"/>
          <w:szCs w:val="22"/>
        </w:rPr>
        <w:t>It was noted that t</w:t>
      </w:r>
      <w:r w:rsidR="00132AEA" w:rsidRPr="00132AEA">
        <w:rPr>
          <w:rFonts w:cs="Arial"/>
          <w:sz w:val="22"/>
          <w:szCs w:val="22"/>
        </w:rPr>
        <w:t>here is</w:t>
      </w:r>
      <w:r w:rsidR="00EB1F47">
        <w:rPr>
          <w:rFonts w:cs="Arial"/>
          <w:sz w:val="22"/>
          <w:szCs w:val="22"/>
        </w:rPr>
        <w:t xml:space="preserve"> </w:t>
      </w:r>
      <w:r w:rsidR="00132AEA" w:rsidRPr="00132AEA">
        <w:rPr>
          <w:rFonts w:cs="Arial"/>
          <w:sz w:val="22"/>
          <w:szCs w:val="22"/>
        </w:rPr>
        <w:t>no documented evidence that a significant proportion of either the “entire population or any geographically separate part of the population” will “cyclically and predictably cross one or more national jurisdictional boundaries”.</w:t>
      </w:r>
      <w:r w:rsidR="00EB1F47">
        <w:rPr>
          <w:rFonts w:cs="Arial"/>
          <w:sz w:val="22"/>
          <w:szCs w:val="22"/>
        </w:rPr>
        <w:t xml:space="preserve"> However, it was pointed out that at </w:t>
      </w:r>
      <w:r w:rsidR="002E65EA">
        <w:rPr>
          <w:rFonts w:cs="Arial"/>
          <w:sz w:val="22"/>
          <w:szCs w:val="22"/>
        </w:rPr>
        <w:t>genus level some species are migratory</w:t>
      </w:r>
      <w:r>
        <w:rPr>
          <w:rFonts w:cs="Arial"/>
          <w:sz w:val="22"/>
          <w:szCs w:val="22"/>
        </w:rPr>
        <w:t xml:space="preserve"> and perform inshore / offshore migrations.</w:t>
      </w:r>
    </w:p>
    <w:p w14:paraId="6404326B" w14:textId="77777777" w:rsidR="00BF3404" w:rsidRPr="00132AEA" w:rsidRDefault="00BF3404" w:rsidP="00132AEA">
      <w:pPr>
        <w:rPr>
          <w:rFonts w:cs="Arial"/>
          <w:sz w:val="22"/>
          <w:szCs w:val="22"/>
        </w:rPr>
      </w:pPr>
    </w:p>
    <w:p w14:paraId="6F7630B3" w14:textId="15631F54" w:rsidR="00B332F2" w:rsidRDefault="00B332F2" w:rsidP="00B332F2">
      <w:pPr>
        <w:pStyle w:val="ListParagraph"/>
        <w:numPr>
          <w:ilvl w:val="0"/>
          <w:numId w:val="1"/>
        </w:numPr>
        <w:jc w:val="both"/>
        <w:rPr>
          <w:ins w:id="2" w:author="Andrea Pauly" w:date="2023-07-20T12:51:00Z"/>
          <w:rFonts w:cs="Arial"/>
          <w:sz w:val="22"/>
          <w:szCs w:val="22"/>
        </w:rPr>
      </w:pPr>
      <w:r>
        <w:rPr>
          <w:rFonts w:cs="Arial"/>
          <w:sz w:val="22"/>
          <w:szCs w:val="22"/>
        </w:rPr>
        <w:t>It was agreed that t</w:t>
      </w:r>
      <w:r w:rsidRPr="00B332F2">
        <w:rPr>
          <w:rFonts w:cs="Arial"/>
          <w:sz w:val="22"/>
          <w:szCs w:val="22"/>
        </w:rPr>
        <w:t>he available evidence would allow the conservation status of Lusitanian cownose ray to be considered as ‘</w:t>
      </w:r>
      <w:proofErr w:type="spellStart"/>
      <w:r w:rsidRPr="00B332F2">
        <w:rPr>
          <w:rFonts w:cs="Arial"/>
          <w:sz w:val="22"/>
          <w:szCs w:val="22"/>
        </w:rPr>
        <w:t>unfavourable</w:t>
      </w:r>
      <w:proofErr w:type="spellEnd"/>
      <w:r w:rsidRPr="00B332F2">
        <w:rPr>
          <w:rFonts w:cs="Arial"/>
          <w:sz w:val="22"/>
          <w:szCs w:val="22"/>
        </w:rPr>
        <w:t xml:space="preserve">’ throughout its range. Given that the Mediterranean Sea populations appear to occur in a number of discrete areas, such populations could be at an elevated risk of extinction and may be considered endangered in accordance with Article </w:t>
      </w:r>
      <w:proofErr w:type="gramStart"/>
      <w:r w:rsidRPr="00B332F2">
        <w:rPr>
          <w:rFonts w:cs="Arial"/>
          <w:sz w:val="22"/>
          <w:szCs w:val="22"/>
        </w:rPr>
        <w:t>III(</w:t>
      </w:r>
      <w:proofErr w:type="gramEnd"/>
      <w:r w:rsidRPr="00B332F2">
        <w:rPr>
          <w:rFonts w:cs="Arial"/>
          <w:sz w:val="22"/>
          <w:szCs w:val="22"/>
        </w:rPr>
        <w:t>1) of CMS and Resolution 13.7 Guidelines for preparing and assessing proposals for the amendment of CMS Appendices.</w:t>
      </w:r>
    </w:p>
    <w:p w14:paraId="052B934E" w14:textId="77777777" w:rsidR="00C9322B" w:rsidRPr="009F13D6" w:rsidRDefault="00C9322B" w:rsidP="009F13D6">
      <w:pPr>
        <w:pStyle w:val="ListParagraph"/>
        <w:rPr>
          <w:ins w:id="3" w:author="Andrea Pauly" w:date="2023-07-20T12:51:00Z"/>
          <w:rFonts w:cs="Arial"/>
          <w:sz w:val="22"/>
          <w:szCs w:val="22"/>
        </w:rPr>
      </w:pPr>
    </w:p>
    <w:p w14:paraId="60890FAF" w14:textId="1F5DE5D0" w:rsidR="00C9322B" w:rsidRPr="00B332F2" w:rsidRDefault="00C9322B" w:rsidP="00B332F2">
      <w:pPr>
        <w:pStyle w:val="ListParagraph"/>
        <w:numPr>
          <w:ilvl w:val="0"/>
          <w:numId w:val="1"/>
        </w:numPr>
        <w:jc w:val="both"/>
        <w:rPr>
          <w:rFonts w:cs="Arial"/>
          <w:sz w:val="22"/>
          <w:szCs w:val="22"/>
        </w:rPr>
      </w:pPr>
      <w:ins w:id="4" w:author="Andrea Pauly" w:date="2023-07-20T12:51:00Z">
        <w:r w:rsidRPr="00C9322B">
          <w:rPr>
            <w:rFonts w:cs="Arial"/>
            <w:sz w:val="22"/>
            <w:szCs w:val="22"/>
          </w:rPr>
          <w:t xml:space="preserve">The meeting also </w:t>
        </w:r>
      </w:ins>
      <w:ins w:id="5" w:author="Andrea Pauly" w:date="2023-07-20T12:52:00Z">
        <w:r w:rsidR="000F2B9F" w:rsidRPr="00C9322B">
          <w:rPr>
            <w:rFonts w:cs="Arial"/>
            <w:sz w:val="22"/>
            <w:szCs w:val="22"/>
          </w:rPr>
          <w:t>considered</w:t>
        </w:r>
      </w:ins>
      <w:ins w:id="6" w:author="Andrea Pauly" w:date="2023-07-20T12:51:00Z">
        <w:r w:rsidRPr="00C9322B">
          <w:rPr>
            <w:rFonts w:cs="Arial"/>
            <w:sz w:val="22"/>
            <w:szCs w:val="22"/>
          </w:rPr>
          <w:t xml:space="preserve"> information about </w:t>
        </w:r>
        <w:r w:rsidRPr="009F13D6">
          <w:rPr>
            <w:rFonts w:cs="Arial"/>
            <w:i/>
            <w:iCs/>
            <w:sz w:val="22"/>
            <w:szCs w:val="22"/>
          </w:rPr>
          <w:t>R. marginata</w:t>
        </w:r>
        <w:r w:rsidRPr="00C9322B">
          <w:rPr>
            <w:rFonts w:cs="Arial"/>
            <w:sz w:val="22"/>
            <w:szCs w:val="22"/>
          </w:rPr>
          <w:t xml:space="preserve"> from the CMS-commissioned study </w:t>
        </w:r>
        <w:r w:rsidR="0030655F">
          <w:rPr>
            <w:rFonts w:cs="Arial"/>
            <w:sz w:val="22"/>
            <w:szCs w:val="22"/>
          </w:rPr>
          <w:t xml:space="preserve">on </w:t>
        </w:r>
        <w:r w:rsidRPr="00C9322B">
          <w:rPr>
            <w:rFonts w:cs="Arial"/>
            <w:sz w:val="22"/>
            <w:szCs w:val="22"/>
          </w:rPr>
          <w:t xml:space="preserve">migratory sharks and rays (IUCN Species Survival Commission’s Shark Specialist Group, 2007), which was approved by the 14th Meeting of the CMS Scientific Council (Bonn, Germany, 14-17 March 2007). The Scientific Council concluded then that </w:t>
        </w:r>
        <w:r w:rsidRPr="009F13D6">
          <w:rPr>
            <w:rFonts w:cs="Arial"/>
            <w:i/>
            <w:iCs/>
            <w:sz w:val="22"/>
            <w:szCs w:val="22"/>
          </w:rPr>
          <w:t>R. marginata</w:t>
        </w:r>
        <w:r w:rsidRPr="00C9322B">
          <w:rPr>
            <w:rFonts w:cs="Arial"/>
            <w:sz w:val="22"/>
            <w:szCs w:val="22"/>
          </w:rPr>
          <w:t xml:space="preserve"> meets the criteria for listing in the CMS </w:t>
        </w:r>
      </w:ins>
      <w:ins w:id="7" w:author="Andrea Pauly" w:date="2023-07-20T12:52:00Z">
        <w:r w:rsidR="000F2B9F" w:rsidRPr="00C9322B">
          <w:rPr>
            <w:rFonts w:cs="Arial"/>
            <w:sz w:val="22"/>
            <w:szCs w:val="22"/>
          </w:rPr>
          <w:t>Appendices (</w:t>
        </w:r>
      </w:ins>
      <w:ins w:id="8" w:author="Andrea Pauly" w:date="2023-07-20T12:51:00Z">
        <w:r w:rsidRPr="00C9322B">
          <w:rPr>
            <w:rFonts w:cs="Arial"/>
            <w:sz w:val="22"/>
            <w:szCs w:val="22"/>
          </w:rPr>
          <w:t>UNEP/CMS/ScC14/Report, 2007).</w:t>
        </w:r>
      </w:ins>
    </w:p>
    <w:p w14:paraId="0E1D0BFC" w14:textId="77777777" w:rsidR="000F2B9F" w:rsidRDefault="000F2B9F" w:rsidP="00170AB1">
      <w:pPr>
        <w:tabs>
          <w:tab w:val="left" w:pos="1020"/>
        </w:tabs>
        <w:rPr>
          <w:ins w:id="9" w:author="Andrea Pauly" w:date="2023-07-20T12:52:00Z"/>
          <w:rFonts w:cs="Arial"/>
          <w:b/>
          <w:sz w:val="22"/>
          <w:szCs w:val="22"/>
        </w:rPr>
      </w:pPr>
    </w:p>
    <w:p w14:paraId="4A9B2817" w14:textId="40D38834"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1B193748" w14:textId="77777777" w:rsidR="00170AB1" w:rsidRPr="00B332F2" w:rsidRDefault="00170AB1" w:rsidP="00170AB1">
      <w:pPr>
        <w:tabs>
          <w:tab w:val="left" w:pos="1020"/>
        </w:tabs>
        <w:rPr>
          <w:rFonts w:cs="Arial"/>
          <w:sz w:val="22"/>
          <w:szCs w:val="22"/>
        </w:rPr>
      </w:pPr>
    </w:p>
    <w:p w14:paraId="01ED1126" w14:textId="4F42B933" w:rsidR="007117FE" w:rsidRPr="009F13D6" w:rsidRDefault="0022707A" w:rsidP="009F13D6">
      <w:pPr>
        <w:rPr>
          <w:sz w:val="22"/>
          <w:szCs w:val="22"/>
        </w:rPr>
      </w:pPr>
      <w:r>
        <w:rPr>
          <w:sz w:val="22"/>
          <w:szCs w:val="22"/>
        </w:rPr>
        <w:t>No comments.</w:t>
      </w:r>
    </w:p>
    <w:sectPr w:rsidR="007117FE" w:rsidRPr="009F13D6"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21EBE" w14:textId="77777777" w:rsidR="006A7FB6" w:rsidRDefault="006A7FB6" w:rsidP="00355BE3">
      <w:r>
        <w:separator/>
      </w:r>
    </w:p>
  </w:endnote>
  <w:endnote w:type="continuationSeparator" w:id="0">
    <w:p w14:paraId="31CA6F93" w14:textId="77777777" w:rsidR="006A7FB6" w:rsidRDefault="006A7FB6" w:rsidP="00355BE3">
      <w:r>
        <w:continuationSeparator/>
      </w:r>
    </w:p>
  </w:endnote>
  <w:endnote w:type="continuationNotice" w:id="1">
    <w:p w14:paraId="7F48B47F" w14:textId="77777777" w:rsidR="006A7FB6" w:rsidRDefault="006A7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F4E90" w14:textId="77777777" w:rsidR="006A7FB6" w:rsidRDefault="006A7FB6" w:rsidP="00355BE3">
      <w:r>
        <w:separator/>
      </w:r>
    </w:p>
  </w:footnote>
  <w:footnote w:type="continuationSeparator" w:id="0">
    <w:p w14:paraId="03220632" w14:textId="77777777" w:rsidR="006A7FB6" w:rsidRDefault="006A7FB6" w:rsidP="00355BE3">
      <w:r>
        <w:continuationSeparator/>
      </w:r>
    </w:p>
  </w:footnote>
  <w:footnote w:type="continuationNotice" w:id="1">
    <w:p w14:paraId="7C0BC919" w14:textId="77777777" w:rsidR="006A7FB6" w:rsidRDefault="006A7F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34227A58"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r w:rsidR="000F2B9F" w:rsidRPr="000F2B9F">
      <w:rPr>
        <w:rFonts w:cs="Arial"/>
        <w:i/>
        <w:szCs w:val="18"/>
      </w:rPr>
      <w:t xml:space="preserve"> </w:t>
    </w:r>
    <w:r w:rsidR="000F2B9F" w:rsidRPr="00BB21E4">
      <w:rPr>
        <w:rFonts w:cs="Arial"/>
        <w:i/>
        <w:szCs w:val="18"/>
      </w:rPr>
      <w:t>Doc.</w:t>
    </w:r>
    <w:r w:rsidR="000F2B9F" w:rsidRPr="00BB21E4">
      <w:t xml:space="preserve"> </w:t>
    </w:r>
    <w:r w:rsidR="000F2B9F" w:rsidRPr="00BB21E4">
      <w:rPr>
        <w:rFonts w:cs="Arial"/>
        <w:i/>
        <w:szCs w:val="18"/>
      </w:rPr>
      <w:t>31.4.12/Add.1</w:t>
    </w:r>
    <w:r w:rsidR="000F2B9F"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47EF6B45" w:rsidR="00355BE3" w:rsidRPr="008648EB" w:rsidRDefault="00355BE3" w:rsidP="00355BE3">
    <w:pPr>
      <w:pStyle w:val="Header"/>
      <w:pBdr>
        <w:bottom w:val="single" w:sz="4" w:space="1" w:color="auto"/>
      </w:pBdr>
      <w:jc w:val="right"/>
      <w:rPr>
        <w:rFonts w:cs="Arial"/>
        <w:i/>
        <w:szCs w:val="18"/>
      </w:rPr>
    </w:pPr>
    <w:r w:rsidRPr="00BB21E4">
      <w:rPr>
        <w:rFonts w:cs="Arial"/>
        <w:i/>
        <w:szCs w:val="18"/>
      </w:rPr>
      <w:t>UNEP/CMS/COP1</w:t>
    </w:r>
    <w:r w:rsidR="009163C0" w:rsidRPr="00BB21E4">
      <w:rPr>
        <w:rFonts w:cs="Arial"/>
        <w:i/>
        <w:szCs w:val="18"/>
      </w:rPr>
      <w:t>4</w:t>
    </w:r>
    <w:r w:rsidRPr="00BB21E4">
      <w:rPr>
        <w:rFonts w:cs="Arial"/>
        <w:i/>
        <w:szCs w:val="18"/>
      </w:rPr>
      <w:t>/Doc.</w:t>
    </w:r>
    <w:r w:rsidR="00BB21E4" w:rsidRPr="00BB21E4">
      <w:t xml:space="preserve"> </w:t>
    </w:r>
    <w:r w:rsidR="00BB21E4" w:rsidRPr="00BB21E4">
      <w:rPr>
        <w:rFonts w:cs="Arial"/>
        <w:i/>
        <w:szCs w:val="18"/>
      </w:rPr>
      <w:t>31.4.12</w:t>
    </w:r>
    <w:r w:rsidRPr="00BB21E4">
      <w:rPr>
        <w:rFonts w:cs="Arial"/>
        <w:i/>
        <w:szCs w:val="18"/>
      </w:rPr>
      <w:t>/Add.1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0209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a Pauly">
    <w15:presenceInfo w15:providerId="AD" w15:userId="S::andrea.pauly@un.org::23bd970f-be75-432a-b32c-d0f0067ed5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3542E"/>
    <w:rsid w:val="0005278D"/>
    <w:rsid w:val="000F2B9F"/>
    <w:rsid w:val="000F406B"/>
    <w:rsid w:val="00132AEA"/>
    <w:rsid w:val="00167370"/>
    <w:rsid w:val="00170AB1"/>
    <w:rsid w:val="001B56AE"/>
    <w:rsid w:val="0022707A"/>
    <w:rsid w:val="00261FA8"/>
    <w:rsid w:val="00275CED"/>
    <w:rsid w:val="002E65EA"/>
    <w:rsid w:val="0030655F"/>
    <w:rsid w:val="00355BE3"/>
    <w:rsid w:val="003B3D49"/>
    <w:rsid w:val="003C19E2"/>
    <w:rsid w:val="00402509"/>
    <w:rsid w:val="00447843"/>
    <w:rsid w:val="00452814"/>
    <w:rsid w:val="004B4A91"/>
    <w:rsid w:val="004D569B"/>
    <w:rsid w:val="00507BA6"/>
    <w:rsid w:val="00512B49"/>
    <w:rsid w:val="005215CA"/>
    <w:rsid w:val="005330F7"/>
    <w:rsid w:val="005530A2"/>
    <w:rsid w:val="00553719"/>
    <w:rsid w:val="005544A0"/>
    <w:rsid w:val="00563598"/>
    <w:rsid w:val="00564AA9"/>
    <w:rsid w:val="005919F5"/>
    <w:rsid w:val="005B2560"/>
    <w:rsid w:val="005C0306"/>
    <w:rsid w:val="005D0B66"/>
    <w:rsid w:val="006115DD"/>
    <w:rsid w:val="006844AF"/>
    <w:rsid w:val="006A7FB6"/>
    <w:rsid w:val="006D607E"/>
    <w:rsid w:val="00707012"/>
    <w:rsid w:val="007117FE"/>
    <w:rsid w:val="00743376"/>
    <w:rsid w:val="007439D7"/>
    <w:rsid w:val="007C30C0"/>
    <w:rsid w:val="008274BE"/>
    <w:rsid w:val="00834FB0"/>
    <w:rsid w:val="00862D61"/>
    <w:rsid w:val="00892766"/>
    <w:rsid w:val="008A05A4"/>
    <w:rsid w:val="008B2E48"/>
    <w:rsid w:val="008D0A1F"/>
    <w:rsid w:val="008E6E58"/>
    <w:rsid w:val="009163C0"/>
    <w:rsid w:val="00950CDA"/>
    <w:rsid w:val="00970848"/>
    <w:rsid w:val="009C4675"/>
    <w:rsid w:val="009D5C5A"/>
    <w:rsid w:val="009E0056"/>
    <w:rsid w:val="009E5236"/>
    <w:rsid w:val="009F13D6"/>
    <w:rsid w:val="00B3035F"/>
    <w:rsid w:val="00B332F2"/>
    <w:rsid w:val="00B543C9"/>
    <w:rsid w:val="00B66093"/>
    <w:rsid w:val="00BB21E4"/>
    <w:rsid w:val="00BB38B0"/>
    <w:rsid w:val="00BD651D"/>
    <w:rsid w:val="00BF3404"/>
    <w:rsid w:val="00C354CA"/>
    <w:rsid w:val="00C40518"/>
    <w:rsid w:val="00C9322B"/>
    <w:rsid w:val="00CC3ED9"/>
    <w:rsid w:val="00D6106A"/>
    <w:rsid w:val="00DB792C"/>
    <w:rsid w:val="00E61B14"/>
    <w:rsid w:val="00E662C7"/>
    <w:rsid w:val="00EA2DA7"/>
    <w:rsid w:val="00EB1F47"/>
    <w:rsid w:val="00ED5AC6"/>
    <w:rsid w:val="00EE00B3"/>
    <w:rsid w:val="00F11E8B"/>
    <w:rsid w:val="00F945AE"/>
    <w:rsid w:val="00FD1399"/>
    <w:rsid w:val="013220D4"/>
    <w:rsid w:val="015BF8AF"/>
    <w:rsid w:val="033604D5"/>
    <w:rsid w:val="0397689F"/>
    <w:rsid w:val="03CA7620"/>
    <w:rsid w:val="0470AF1E"/>
    <w:rsid w:val="06EACAEE"/>
    <w:rsid w:val="0771E986"/>
    <w:rsid w:val="0962F424"/>
    <w:rsid w:val="0F0AC22B"/>
    <w:rsid w:val="0F32DE88"/>
    <w:rsid w:val="106D93A0"/>
    <w:rsid w:val="10ECABB4"/>
    <w:rsid w:val="123AB561"/>
    <w:rsid w:val="13B02599"/>
    <w:rsid w:val="15910C17"/>
    <w:rsid w:val="16AB23F7"/>
    <w:rsid w:val="17202832"/>
    <w:rsid w:val="1768EB4C"/>
    <w:rsid w:val="18022DDC"/>
    <w:rsid w:val="1D0C56D1"/>
    <w:rsid w:val="1DEE71EE"/>
    <w:rsid w:val="1FAF9191"/>
    <w:rsid w:val="1FF699ED"/>
    <w:rsid w:val="20582619"/>
    <w:rsid w:val="215FA11C"/>
    <w:rsid w:val="22EE5111"/>
    <w:rsid w:val="22FB717D"/>
    <w:rsid w:val="24AA97CE"/>
    <w:rsid w:val="27A41EE2"/>
    <w:rsid w:val="27EB2235"/>
    <w:rsid w:val="28309155"/>
    <w:rsid w:val="2B598419"/>
    <w:rsid w:val="2C2A8CFE"/>
    <w:rsid w:val="2CFAAB3A"/>
    <w:rsid w:val="2DC65D5F"/>
    <w:rsid w:val="2F622DC0"/>
    <w:rsid w:val="30DB2CA5"/>
    <w:rsid w:val="320C977D"/>
    <w:rsid w:val="359F648E"/>
    <w:rsid w:val="35CBF271"/>
    <w:rsid w:val="38D78A90"/>
    <w:rsid w:val="3A2D70BC"/>
    <w:rsid w:val="42FF9391"/>
    <w:rsid w:val="433948B2"/>
    <w:rsid w:val="434941F1"/>
    <w:rsid w:val="43B95206"/>
    <w:rsid w:val="441921FC"/>
    <w:rsid w:val="473EB2D4"/>
    <w:rsid w:val="4A3E94E2"/>
    <w:rsid w:val="4A5941F1"/>
    <w:rsid w:val="4B123B9F"/>
    <w:rsid w:val="4D07BE32"/>
    <w:rsid w:val="4D0C658E"/>
    <w:rsid w:val="4E3E5A78"/>
    <w:rsid w:val="4FC93114"/>
    <w:rsid w:val="4FF4BA48"/>
    <w:rsid w:val="52921FFF"/>
    <w:rsid w:val="5299240E"/>
    <w:rsid w:val="53DC55FE"/>
    <w:rsid w:val="55797797"/>
    <w:rsid w:val="57616906"/>
    <w:rsid w:val="57F6F24E"/>
    <w:rsid w:val="5B294CAC"/>
    <w:rsid w:val="5D38165A"/>
    <w:rsid w:val="5EEED7F2"/>
    <w:rsid w:val="5F205C7F"/>
    <w:rsid w:val="5FB19B27"/>
    <w:rsid w:val="5FE86DBC"/>
    <w:rsid w:val="60A72867"/>
    <w:rsid w:val="61328048"/>
    <w:rsid w:val="62B4EC95"/>
    <w:rsid w:val="62F826AD"/>
    <w:rsid w:val="6750F415"/>
    <w:rsid w:val="6EEDD2C0"/>
    <w:rsid w:val="75270027"/>
    <w:rsid w:val="757DCD98"/>
    <w:rsid w:val="75C38C61"/>
    <w:rsid w:val="79BA40C9"/>
    <w:rsid w:val="7A3D4176"/>
    <w:rsid w:val="7A43E1D1"/>
    <w:rsid w:val="7AF47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69549"/>
  <w15:chartTrackingRefBased/>
  <w15:docId w15:val="{EC697006-4166-4CD2-9CF9-669E3B3A2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customStyle="1" w:styleId="Default">
    <w:name w:val="Default"/>
    <w:basedOn w:val="Normal"/>
    <w:rsid w:val="00C9322B"/>
    <w:pPr>
      <w:widowControl/>
      <w:adjustRightInd/>
    </w:pPr>
    <w:rPr>
      <w:rFonts w:eastAsiaTheme="minorHAnsi" w:cs="Arial"/>
      <w:color w:val="000000"/>
      <w:sz w:val="24"/>
      <w:lang w:val="en-DE" w:eastAsia="en-DE" w:bidi="he-IL"/>
    </w:rPr>
  </w:style>
  <w:style w:type="paragraph" w:styleId="Revision">
    <w:name w:val="Revision"/>
    <w:hidden/>
    <w:uiPriority w:val="99"/>
    <w:semiHidden/>
    <w:rsid w:val="00C9322B"/>
    <w:pPr>
      <w:spacing w:after="0" w:line="240" w:lineRule="auto"/>
    </w:pPr>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8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9D43334C-663B-4F55-B8B7-0D2A049CAA99}">
  <ds:schemaRefs>
    <ds:schemaRef ds:uri="http://purl.org/dc/terms/"/>
    <ds:schemaRef ds:uri="http://schemas.microsoft.com/office/2006/documentManagement/types"/>
    <ds:schemaRef ds:uri="http://www.w3.org/XML/1998/namespace"/>
    <ds:schemaRef ds:uri="c15478a5-0be8-4f5d-8383-b307d5ba8bf6"/>
    <ds:schemaRef ds:uri="985ec44e-1bab-4c0b-9df0-6ba128686fc9"/>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a7b50396-0b06-45c1-b28e-46f86d566a10"/>
    <ds:schemaRef ds:uri="http://purl.org/dc/dcmitype/"/>
  </ds:schemaRefs>
</ds:datastoreItem>
</file>

<file path=customXml/itemProps3.xml><?xml version="1.0" encoding="utf-8"?>
<ds:datastoreItem xmlns:ds="http://schemas.openxmlformats.org/officeDocument/2006/customXml" ds:itemID="{433C05FE-538D-41F7-BE90-395E0C438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Andrea Pauly</cp:lastModifiedBy>
  <cp:revision>2</cp:revision>
  <dcterms:created xsi:type="dcterms:W3CDTF">2023-07-20T11:00:00Z</dcterms:created>
  <dcterms:modified xsi:type="dcterms:W3CDTF">2023-07-20T11:00:00Z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