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2261D" w:rsidRPr="00C51531" w:rsidRDefault="0012261D">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042B53AE" w:rsidR="004641A5" w:rsidRDefault="00DB4110" w:rsidP="004641A5">
      <w:pPr>
        <w:tabs>
          <w:tab w:val="left" w:pos="-1057"/>
          <w:tab w:val="left" w:pos="-720"/>
        </w:tabs>
        <w:jc w:val="center"/>
      </w:pPr>
      <w:r>
        <w:rPr>
          <w:rFonts w:cs="Arial"/>
          <w:b/>
          <w:sz w:val="28"/>
          <w:szCs w:val="28"/>
          <w:lang w:val="en-GB"/>
        </w:rPr>
        <w:t>6</w:t>
      </w:r>
      <w:r w:rsidR="004641A5">
        <w:rPr>
          <w:rFonts w:cs="Arial"/>
          <w:b/>
          <w:sz w:val="28"/>
          <w:szCs w:val="28"/>
          <w:vertAlign w:val="superscript"/>
          <w:lang w:val="en-GB"/>
        </w:rPr>
        <w:t>th</w:t>
      </w:r>
      <w:r w:rsidR="004641A5">
        <w:rPr>
          <w:rFonts w:cs="Arial"/>
          <w:b/>
          <w:sz w:val="28"/>
          <w:szCs w:val="28"/>
          <w:lang w:val="en-GB"/>
        </w:rPr>
        <w:t xml:space="preserve"> Meeting of the Sessional Committee of the </w:t>
      </w:r>
    </w:p>
    <w:p w14:paraId="7B70D4A7" w14:textId="6A9E5714"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w:t>
      </w:r>
      <w:r w:rsidR="00DB4110">
        <w:rPr>
          <w:rFonts w:cs="Arial"/>
          <w:b/>
          <w:sz w:val="28"/>
          <w:szCs w:val="28"/>
          <w:lang w:val="en-GB"/>
        </w:rPr>
        <w:t>6</w:t>
      </w:r>
      <w:r>
        <w:rPr>
          <w:rFonts w:cs="Arial"/>
          <w:b/>
          <w:sz w:val="28"/>
          <w:szCs w:val="28"/>
          <w:lang w:val="en-GB"/>
        </w:rPr>
        <w:t>)</w:t>
      </w:r>
    </w:p>
    <w:p w14:paraId="329B12F7" w14:textId="4FB48060" w:rsidR="004641A5" w:rsidRDefault="00DB4110" w:rsidP="004641A5">
      <w:pPr>
        <w:pBdr>
          <w:bottom w:val="single" w:sz="4" w:space="1" w:color="000000"/>
        </w:pBdr>
        <w:overflowPunct w:val="0"/>
        <w:jc w:val="center"/>
        <w:outlineLvl w:val="0"/>
        <w:rPr>
          <w:rFonts w:cs="Arial"/>
          <w:bCs/>
          <w:i/>
          <w:spacing w:val="-4"/>
          <w:lang w:val="en-GB"/>
        </w:rPr>
      </w:pPr>
      <w:r>
        <w:rPr>
          <w:rFonts w:cs="Arial"/>
          <w:bCs/>
          <w:i/>
          <w:spacing w:val="-4"/>
          <w:lang w:val="en-GB"/>
        </w:rPr>
        <w:t xml:space="preserve">Bonn, Germany, </w:t>
      </w:r>
      <w:r w:rsidR="005872F6">
        <w:rPr>
          <w:rFonts w:cs="Arial"/>
          <w:bCs/>
          <w:i/>
          <w:spacing w:val="-4"/>
          <w:lang w:val="en-GB"/>
        </w:rPr>
        <w:t>18 – 21 July 2023</w:t>
      </w:r>
    </w:p>
    <w:p w14:paraId="05AF4508" w14:textId="27F435B2" w:rsidR="004641A5" w:rsidRDefault="004641A5" w:rsidP="00D6324F">
      <w:pPr>
        <w:spacing w:before="120"/>
        <w:jc w:val="right"/>
        <w:rPr>
          <w:rFonts w:cs="Arial"/>
          <w:lang w:val="en-GB"/>
        </w:rPr>
      </w:pPr>
      <w:r>
        <w:rPr>
          <w:rFonts w:cs="Arial"/>
          <w:lang w:val="en-GB"/>
        </w:rPr>
        <w:t>UNEP/CMS/ScC-SC</w:t>
      </w:r>
      <w:r w:rsidR="005872F6">
        <w:rPr>
          <w:rFonts w:cs="Arial"/>
          <w:lang w:val="en-GB"/>
        </w:rPr>
        <w:t>6</w:t>
      </w:r>
      <w:r>
        <w:rPr>
          <w:rFonts w:cs="Arial"/>
          <w:lang w:val="en-GB"/>
        </w:rPr>
        <w:t>/Doc.</w:t>
      </w:r>
      <w:r w:rsidR="0068220D">
        <w:rPr>
          <w:rFonts w:cs="Arial"/>
          <w:lang w:val="en-GB"/>
        </w:rPr>
        <w:t>13.3</w:t>
      </w:r>
    </w:p>
    <w:p w14:paraId="2519AE1A" w14:textId="77777777" w:rsidR="00EF43F9" w:rsidRDefault="00EF43F9" w:rsidP="00D6324F">
      <w:pPr>
        <w:spacing w:before="120"/>
        <w:jc w:val="right"/>
        <w:rPr>
          <w:rFonts w:cs="Arial"/>
          <w:lang w:val="en-GB"/>
        </w:rPr>
      </w:pPr>
    </w:p>
    <w:p w14:paraId="2FF7E9C0" w14:textId="04EE42E2" w:rsidR="004641A5" w:rsidRDefault="00332451" w:rsidP="00332451">
      <w:pPr>
        <w:jc w:val="right"/>
        <w:rPr>
          <w:rFonts w:cs="Arial"/>
          <w:lang w:val="en-GB"/>
        </w:rPr>
      </w:pPr>
      <w:r w:rsidRPr="00332451">
        <w:rPr>
          <w:rFonts w:eastAsia="Calibri" w:cs="Arial"/>
          <w:b/>
          <w:bCs/>
          <w:color w:val="FF0000"/>
          <w:sz w:val="32"/>
          <w:szCs w:val="32"/>
        </w:rPr>
        <w:t>ScC-SC6 CRP 13.3</w:t>
      </w:r>
      <w:r w:rsidR="00F17945">
        <w:rPr>
          <w:rFonts w:eastAsia="Calibri" w:cs="Arial"/>
          <w:b/>
          <w:bCs/>
          <w:color w:val="FF0000"/>
          <w:sz w:val="32"/>
          <w:szCs w:val="32"/>
        </w:rPr>
        <w:t>/Rev.2</w:t>
      </w:r>
    </w:p>
    <w:p w14:paraId="2AA9F70B" w14:textId="77777777" w:rsidR="004641A5" w:rsidRDefault="004641A5" w:rsidP="004641A5">
      <w:pPr>
        <w:tabs>
          <w:tab w:val="left" w:pos="6285"/>
        </w:tabs>
        <w:jc w:val="both"/>
        <w:rPr>
          <w:rFonts w:cs="Arial"/>
          <w:lang w:val="en-GB"/>
        </w:rPr>
      </w:pPr>
    </w:p>
    <w:p w14:paraId="4995A34E" w14:textId="5D3B5ABB" w:rsidR="00735C2E" w:rsidRDefault="00735C2E" w:rsidP="00735C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rPr>
      </w:pPr>
      <w:r>
        <w:rPr>
          <w:rFonts w:eastAsia="Times New Roman" w:cs="Arial"/>
          <w:b/>
          <w:bCs/>
        </w:rPr>
        <w:t xml:space="preserve">POTENTIAL </w:t>
      </w:r>
      <w:del w:id="0" w:author="Ivan Ramirez" w:date="2023-07-19T17:16:00Z">
        <w:r w:rsidDel="00CA3BAE">
          <w:rPr>
            <w:rFonts w:eastAsia="Times New Roman" w:cs="Arial"/>
            <w:b/>
            <w:bCs/>
          </w:rPr>
          <w:delText xml:space="preserve">AVIAN </w:delText>
        </w:r>
      </w:del>
      <w:ins w:id="1" w:author="Stephen Garnett" w:date="2023-07-20T18:24:00Z">
        <w:r w:rsidR="00F214B3">
          <w:rPr>
            <w:rFonts w:eastAsia="Times New Roman" w:cs="Arial"/>
            <w:b/>
            <w:bCs/>
          </w:rPr>
          <w:t xml:space="preserve">AVIAN </w:t>
        </w:r>
      </w:ins>
      <w:r>
        <w:rPr>
          <w:rFonts w:eastAsia="Times New Roman" w:cs="Arial"/>
          <w:b/>
          <w:bCs/>
        </w:rPr>
        <w:t>TAXA FOR LISTING</w:t>
      </w:r>
    </w:p>
    <w:p w14:paraId="0CA6C393" w14:textId="3A18B460" w:rsidR="00735C2E" w:rsidRDefault="00735C2E" w:rsidP="00735C2E">
      <w:pPr>
        <w:widowControl w:val="0"/>
        <w:suppressAutoHyphens/>
        <w:autoSpaceDE w:val="0"/>
        <w:autoSpaceDN w:val="0"/>
        <w:jc w:val="center"/>
        <w:textAlignment w:val="baseline"/>
        <w:rPr>
          <w:rFonts w:eastAsia="Times New Roman" w:cs="Arial"/>
          <w:i/>
        </w:rPr>
      </w:pPr>
      <w:r>
        <w:rPr>
          <w:rFonts w:eastAsia="Times New Roman" w:cs="Arial"/>
          <w:i/>
        </w:rPr>
        <w:t>(Prepared by Stephen Garnett, COP-</w:t>
      </w:r>
      <w:r w:rsidR="00B21E8F">
        <w:rPr>
          <w:rFonts w:eastAsia="Times New Roman" w:cs="Arial"/>
          <w:i/>
        </w:rPr>
        <w:t>a</w:t>
      </w:r>
      <w:r>
        <w:rPr>
          <w:rFonts w:eastAsia="Times New Roman" w:cs="Arial"/>
          <w:i/>
        </w:rPr>
        <w:t>ppointed Councillor for Birds</w:t>
      </w:r>
      <w:ins w:id="2" w:author="Ivan Ramirez" w:date="2023-07-19T17:15:00Z">
        <w:r w:rsidR="00276C1E">
          <w:rPr>
            <w:rFonts w:eastAsia="Times New Roman" w:cs="Arial"/>
            <w:i/>
          </w:rPr>
          <w:t xml:space="preserve"> &amp; </w:t>
        </w:r>
      </w:ins>
      <w:ins w:id="3" w:author="Ivan Ramirez" w:date="2023-07-20T10:04:00Z">
        <w:r w:rsidR="008C2B25">
          <w:rPr>
            <w:rFonts w:eastAsia="Times New Roman" w:cs="Arial"/>
            <w:i/>
          </w:rPr>
          <w:t>UNEP/</w:t>
        </w:r>
      </w:ins>
      <w:ins w:id="4" w:author="Ivan Ramirez" w:date="2023-07-19T17:15:00Z">
        <w:r w:rsidR="00276C1E">
          <w:rPr>
            <w:rFonts w:eastAsia="Times New Roman" w:cs="Arial"/>
            <w:i/>
          </w:rPr>
          <w:t>WCMC</w:t>
        </w:r>
      </w:ins>
      <w:r>
        <w:rPr>
          <w:rFonts w:eastAsia="Times New Roman" w:cs="Arial"/>
          <w:i/>
        </w:rPr>
        <w:t>)</w:t>
      </w:r>
    </w:p>
    <w:p w14:paraId="0D515E02" w14:textId="75A6C814" w:rsidR="00735C2E" w:rsidRPr="002E0DE9" w:rsidRDefault="00735C2E" w:rsidP="00735C2E">
      <w:pPr>
        <w:widowControl w:val="0"/>
        <w:suppressAutoHyphens/>
        <w:autoSpaceDE w:val="0"/>
        <w:autoSpaceDN w:val="0"/>
        <w:textAlignment w:val="baseline"/>
        <w:rPr>
          <w:rFonts w:eastAsia="Times New Roman" w:cs="Arial"/>
          <w:sz w:val="21"/>
          <w:szCs w:val="21"/>
        </w:rPr>
      </w:pPr>
    </w:p>
    <w:p w14:paraId="0590362A" w14:textId="2C902717" w:rsidR="00735C2E" w:rsidRPr="002E0DE9" w:rsidRDefault="0023345A" w:rsidP="00735C2E">
      <w:pPr>
        <w:widowControl w:val="0"/>
        <w:suppressAutoHyphens/>
        <w:autoSpaceDE w:val="0"/>
        <w:autoSpaceDN w:val="0"/>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4BD984A0" wp14:editId="680FC86E">
                <wp:simplePos x="0" y="0"/>
                <wp:positionH relativeFrom="column">
                  <wp:posOffset>1031240</wp:posOffset>
                </wp:positionH>
                <wp:positionV relativeFrom="paragraph">
                  <wp:posOffset>54610</wp:posOffset>
                </wp:positionV>
                <wp:extent cx="4476750" cy="1473200"/>
                <wp:effectExtent l="0" t="0" r="19050" b="12700"/>
                <wp:wrapNone/>
                <wp:docPr id="12" name="Text Box 12"/>
                <wp:cNvGraphicFramePr/>
                <a:graphic xmlns:a="http://schemas.openxmlformats.org/drawingml/2006/main">
                  <a:graphicData uri="http://schemas.microsoft.com/office/word/2010/wordprocessingShape">
                    <wps:wsp>
                      <wps:cNvSpPr txBox="1"/>
                      <wps:spPr>
                        <a:xfrm>
                          <a:off x="0" y="0"/>
                          <a:ext cx="4476750" cy="1473200"/>
                        </a:xfrm>
                        <a:prstGeom prst="rect">
                          <a:avLst/>
                        </a:prstGeom>
                        <a:solidFill>
                          <a:srgbClr val="FFFFFF"/>
                        </a:solidFill>
                        <a:ln w="3172">
                          <a:solidFill>
                            <a:srgbClr val="000000"/>
                          </a:solidFill>
                          <a:prstDash val="solid"/>
                        </a:ln>
                      </wps:spPr>
                      <wps:txbx>
                        <w:txbxContent>
                          <w:p w14:paraId="23052495" w14:textId="77777777" w:rsidR="00735C2E" w:rsidRDefault="00735C2E" w:rsidP="00735C2E">
                            <w:pPr>
                              <w:rPr>
                                <w:rFonts w:cs="Arial"/>
                              </w:rPr>
                            </w:pPr>
                            <w:r>
                              <w:rPr>
                                <w:rFonts w:cs="Arial"/>
                              </w:rPr>
                              <w:t>Summary:</w:t>
                            </w:r>
                          </w:p>
                          <w:p w14:paraId="17591DB5" w14:textId="77777777" w:rsidR="00735C2E" w:rsidRDefault="00735C2E" w:rsidP="00735C2E">
                            <w:pPr>
                              <w:rPr>
                                <w:rFonts w:cs="Arial"/>
                              </w:rPr>
                            </w:pPr>
                          </w:p>
                          <w:p w14:paraId="50D5575C" w14:textId="4A88C934" w:rsidR="00735C2E" w:rsidRPr="002464B2" w:rsidRDefault="00735C2E" w:rsidP="00735C2E">
                            <w:pPr>
                              <w:jc w:val="both"/>
                              <w:rPr>
                                <w:rFonts w:cs="Arial"/>
                                <w:iCs/>
                              </w:rPr>
                            </w:pPr>
                            <w:del w:id="5" w:author="Ivan Ramirez" w:date="2023-07-19T17:15:00Z">
                              <w:r w:rsidRPr="00F45D52" w:rsidDel="00C3366D">
                                <w:rPr>
                                  <w:rFonts w:cs="Arial"/>
                                  <w:iCs/>
                                </w:rPr>
                                <w:delText xml:space="preserve">During </w:delText>
                              </w:r>
                              <w:r w:rsidR="00F45D52" w:rsidRPr="008A66F2" w:rsidDel="00C3366D">
                                <w:rPr>
                                  <w:rFonts w:cs="Arial"/>
                                  <w:iCs/>
                                </w:rPr>
                                <w:delText>efforts to</w:delText>
                              </w:r>
                              <w:r w:rsidRPr="00F45D52" w:rsidDel="00C3366D">
                                <w:rPr>
                                  <w:rFonts w:cs="Arial"/>
                                  <w:iCs/>
                                </w:rPr>
                                <w:delText xml:space="preserve"> disaggregate </w:delText>
                              </w:r>
                            </w:del>
                            <w:ins w:id="6" w:author="Ivan Ramirez" w:date="2023-07-19T17:15:00Z">
                              <w:r w:rsidR="00C3366D">
                                <w:rPr>
                                  <w:rFonts w:cs="Arial"/>
                                  <w:iCs/>
                                </w:rPr>
                                <w:t>Work has been undertaken</w:t>
                              </w:r>
                            </w:ins>
                            <w:del w:id="7" w:author="Ivan Ramirez" w:date="2023-07-19T17:15:00Z">
                              <w:r w:rsidRPr="00F45D52" w:rsidDel="00C3366D">
                                <w:rPr>
                                  <w:rFonts w:cs="Arial"/>
                                  <w:iCs/>
                                </w:rPr>
                                <w:delText xml:space="preserve">bird families listed </w:delText>
                              </w:r>
                              <w:r w:rsidR="00B21E8F" w:rsidRPr="00F45D52" w:rsidDel="00C3366D">
                                <w:rPr>
                                  <w:rFonts w:cs="Arial"/>
                                  <w:iCs/>
                                </w:rPr>
                                <w:delText>i</w:delText>
                              </w:r>
                              <w:r w:rsidRPr="00F45D52" w:rsidDel="00C3366D">
                                <w:rPr>
                                  <w:rFonts w:cs="Arial"/>
                                  <w:iCs/>
                                </w:rPr>
                                <w:delText>n Appendix II</w:delText>
                              </w:r>
                            </w:del>
                            <w:r w:rsidRPr="00F45D52">
                              <w:rPr>
                                <w:rFonts w:cs="Arial"/>
                                <w:iCs/>
                              </w:rPr>
                              <w:t xml:space="preserve">, </w:t>
                            </w:r>
                            <w:del w:id="8" w:author="Ivan Ramirez" w:date="2023-07-19T17:15:00Z">
                              <w:r w:rsidRPr="00F45D52" w:rsidDel="00C3366D">
                                <w:rPr>
                                  <w:rFonts w:cs="Arial"/>
                                  <w:iCs/>
                                </w:rPr>
                                <w:delText xml:space="preserve">work was also undertaken </w:delText>
                              </w:r>
                            </w:del>
                            <w:r w:rsidRPr="00F45D52">
                              <w:rPr>
                                <w:rFonts w:cs="Arial"/>
                                <w:iCs/>
                              </w:rPr>
                              <w:t xml:space="preserve">to identify the </w:t>
                            </w:r>
                            <w:ins w:id="9" w:author="Stephen Garnett" w:date="2023-07-20T18:50:00Z">
                              <w:r w:rsidR="002E3B61">
                                <w:rPr>
                                  <w:rFonts w:cs="Arial"/>
                                  <w:iCs/>
                                </w:rPr>
                                <w:t>avian</w:t>
                              </w:r>
                            </w:ins>
                            <w:del w:id="10" w:author="Ivan Ramirez" w:date="2023-07-19T17:16:00Z">
                              <w:r w:rsidRPr="00F45D52" w:rsidDel="00CA3BAE">
                                <w:rPr>
                                  <w:rFonts w:cs="Arial"/>
                                  <w:iCs/>
                                </w:rPr>
                                <w:delText xml:space="preserve">avian </w:delText>
                              </w:r>
                            </w:del>
                            <w:r w:rsidRPr="00F45D52">
                              <w:rPr>
                                <w:rFonts w:cs="Arial"/>
                                <w:iCs/>
                              </w:rPr>
                              <w:t>taxa</w:t>
                            </w:r>
                            <w:r w:rsidR="00B21E8F" w:rsidRPr="00F45D52">
                              <w:rPr>
                                <w:rFonts w:cs="Arial"/>
                                <w:iCs/>
                              </w:rPr>
                              <w:t xml:space="preserve"> that</w:t>
                            </w:r>
                            <w:r w:rsidRPr="00F45D52">
                              <w:rPr>
                                <w:rFonts w:cs="Arial"/>
                                <w:iCs/>
                              </w:rPr>
                              <w:t xml:space="preserve"> are not currently listed </w:t>
                            </w:r>
                            <w:r w:rsidR="00B21E8F" w:rsidRPr="00F45D52">
                              <w:rPr>
                                <w:rFonts w:cs="Arial"/>
                                <w:iCs/>
                              </w:rPr>
                              <w:t>i</w:t>
                            </w:r>
                            <w:r w:rsidRPr="00F45D52">
                              <w:rPr>
                                <w:rFonts w:cs="Arial"/>
                                <w:iCs/>
                              </w:rPr>
                              <w:t xml:space="preserve">n either Appendix I or Appendix II </w:t>
                            </w:r>
                            <w:r w:rsidR="00B21E8F" w:rsidRPr="00F45D52">
                              <w:rPr>
                                <w:rFonts w:cs="Arial"/>
                                <w:iCs/>
                              </w:rPr>
                              <w:t xml:space="preserve">but </w:t>
                            </w:r>
                            <w:r w:rsidRPr="00F45D52">
                              <w:rPr>
                                <w:rFonts w:cs="Arial"/>
                                <w:iCs/>
                              </w:rPr>
                              <w:t xml:space="preserve">that might qualify for listing.  This list is provided for the information of Parties which may wish to consider submitting listing proposals for </w:t>
                            </w:r>
                            <w:r w:rsidRPr="002464B2">
                              <w:rPr>
                                <w:rFonts w:cs="Arial"/>
                                <w:iCs/>
                              </w:rPr>
                              <w:t xml:space="preserve">COP15 </w:t>
                            </w:r>
                            <w:r>
                              <w:rPr>
                                <w:rFonts w:cs="Arial"/>
                                <w:iCs/>
                              </w:rPr>
                              <w:t>and</w:t>
                            </w:r>
                            <w:r w:rsidRPr="002464B2">
                              <w:rPr>
                                <w:rFonts w:cs="Arial"/>
                                <w:iCs/>
                              </w:rPr>
                              <w:t xml:space="preserve"> beyond.</w:t>
                            </w:r>
                          </w:p>
                          <w:p w14:paraId="23853D84" w14:textId="77777777" w:rsidR="00735C2E" w:rsidRDefault="00735C2E" w:rsidP="00735C2E">
                            <w:pPr>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4BD984A0" id="_x0000_t202" coordsize="21600,21600" o:spt="202" path="m,l,21600r21600,l21600,xe">
                <v:stroke joinstyle="miter"/>
                <v:path gradientshapeok="t" o:connecttype="rect"/>
              </v:shapetype>
              <v:shape id="Text Box 12" o:spid="_x0000_s1026" type="#_x0000_t202" style="position:absolute;margin-left:81.2pt;margin-top:4.3pt;width:352.5pt;height:1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" strokeweight=".08811mm">
                <v:textbox>
                  <w:txbxContent>
                    <w:p w14:paraId="23052495" w14:textId="77777777" w:rsidR="00735C2E" w:rsidRDefault="00735C2E" w:rsidP="00735C2E">
                      <w:pPr>
                        <w:rPr>
                          <w:rFonts w:cs="Arial"/>
                        </w:rPr>
                      </w:pPr>
                      <w:r>
                        <w:rPr>
                          <w:rFonts w:cs="Arial"/>
                        </w:rPr>
                        <w:t>Summary:</w:t>
                      </w:r>
                    </w:p>
                    <w:p w14:paraId="17591DB5" w14:textId="77777777" w:rsidR="00735C2E" w:rsidRDefault="00735C2E" w:rsidP="00735C2E">
                      <w:pPr>
                        <w:rPr>
                          <w:rFonts w:cs="Arial"/>
                        </w:rPr>
                      </w:pPr>
                    </w:p>
                    <w:p w14:paraId="50D5575C" w14:textId="4A88C934" w:rsidR="00735C2E" w:rsidRPr="002464B2" w:rsidRDefault="00735C2E" w:rsidP="00735C2E">
                      <w:pPr>
                        <w:jc w:val="both"/>
                        <w:rPr>
                          <w:rFonts w:cs="Arial"/>
                          <w:iCs/>
                        </w:rPr>
                      </w:pPr>
                      <w:del w:id="11" w:author="Ivan Ramirez" w:date="2023-07-19T17:15:00Z">
                        <w:r w:rsidRPr="00F45D52" w:rsidDel="00C3366D">
                          <w:rPr>
                            <w:rFonts w:cs="Arial"/>
                            <w:iCs/>
                          </w:rPr>
                          <w:delText xml:space="preserve">During </w:delText>
                        </w:r>
                        <w:r w:rsidR="00F45D52" w:rsidRPr="008A66F2" w:rsidDel="00C3366D">
                          <w:rPr>
                            <w:rFonts w:cs="Arial"/>
                            <w:iCs/>
                          </w:rPr>
                          <w:delText>efforts to</w:delText>
                        </w:r>
                        <w:r w:rsidRPr="00F45D52" w:rsidDel="00C3366D">
                          <w:rPr>
                            <w:rFonts w:cs="Arial"/>
                            <w:iCs/>
                          </w:rPr>
                          <w:delText xml:space="preserve"> disaggregate </w:delText>
                        </w:r>
                      </w:del>
                      <w:ins w:id="12" w:author="Ivan Ramirez" w:date="2023-07-19T17:15:00Z">
                        <w:r w:rsidR="00C3366D">
                          <w:rPr>
                            <w:rFonts w:cs="Arial"/>
                            <w:iCs/>
                          </w:rPr>
                          <w:t>Work has been undertaken</w:t>
                        </w:r>
                      </w:ins>
                      <w:del w:id="13" w:author="Ivan Ramirez" w:date="2023-07-19T17:15:00Z">
                        <w:r w:rsidRPr="00F45D52" w:rsidDel="00C3366D">
                          <w:rPr>
                            <w:rFonts w:cs="Arial"/>
                            <w:iCs/>
                          </w:rPr>
                          <w:delText xml:space="preserve">bird families listed </w:delText>
                        </w:r>
                        <w:r w:rsidR="00B21E8F" w:rsidRPr="00F45D52" w:rsidDel="00C3366D">
                          <w:rPr>
                            <w:rFonts w:cs="Arial"/>
                            <w:iCs/>
                          </w:rPr>
                          <w:delText>i</w:delText>
                        </w:r>
                        <w:r w:rsidRPr="00F45D52" w:rsidDel="00C3366D">
                          <w:rPr>
                            <w:rFonts w:cs="Arial"/>
                            <w:iCs/>
                          </w:rPr>
                          <w:delText>n Appendix II</w:delText>
                        </w:r>
                      </w:del>
                      <w:r w:rsidRPr="00F45D52">
                        <w:rPr>
                          <w:rFonts w:cs="Arial"/>
                          <w:iCs/>
                        </w:rPr>
                        <w:t xml:space="preserve">, </w:t>
                      </w:r>
                      <w:del w:id="14" w:author="Ivan Ramirez" w:date="2023-07-19T17:15:00Z">
                        <w:r w:rsidRPr="00F45D52" w:rsidDel="00C3366D">
                          <w:rPr>
                            <w:rFonts w:cs="Arial"/>
                            <w:iCs/>
                          </w:rPr>
                          <w:delText xml:space="preserve">work was also undertaken </w:delText>
                        </w:r>
                      </w:del>
                      <w:r w:rsidRPr="00F45D52">
                        <w:rPr>
                          <w:rFonts w:cs="Arial"/>
                          <w:iCs/>
                        </w:rPr>
                        <w:t xml:space="preserve">to identify the </w:t>
                      </w:r>
                      <w:proofErr w:type="spellStart"/>
                      <w:ins w:id="15" w:author="Stephen Garnett" w:date="2023-07-20T18:50:00Z">
                        <w:r w:rsidR="002E3B61">
                          <w:rPr>
                            <w:rFonts w:cs="Arial"/>
                            <w:iCs/>
                          </w:rPr>
                          <w:t>avian</w:t>
                        </w:r>
                      </w:ins>
                      <w:del w:id="16" w:author="Ivan Ramirez" w:date="2023-07-19T17:16:00Z">
                        <w:r w:rsidRPr="00F45D52" w:rsidDel="00CA3BAE">
                          <w:rPr>
                            <w:rFonts w:cs="Arial"/>
                            <w:iCs/>
                          </w:rPr>
                          <w:delText xml:space="preserve">avian </w:delText>
                        </w:r>
                      </w:del>
                      <w:r w:rsidRPr="00F45D52">
                        <w:rPr>
                          <w:rFonts w:cs="Arial"/>
                          <w:iCs/>
                        </w:rPr>
                        <w:t>taxa</w:t>
                      </w:r>
                      <w:proofErr w:type="spellEnd"/>
                      <w:r w:rsidR="00B21E8F" w:rsidRPr="00F45D52">
                        <w:rPr>
                          <w:rFonts w:cs="Arial"/>
                          <w:iCs/>
                        </w:rPr>
                        <w:t xml:space="preserve"> that</w:t>
                      </w:r>
                      <w:r w:rsidRPr="00F45D52">
                        <w:rPr>
                          <w:rFonts w:cs="Arial"/>
                          <w:iCs/>
                        </w:rPr>
                        <w:t xml:space="preserve"> are not currently listed </w:t>
                      </w:r>
                      <w:r w:rsidR="00B21E8F" w:rsidRPr="00F45D52">
                        <w:rPr>
                          <w:rFonts w:cs="Arial"/>
                          <w:iCs/>
                        </w:rPr>
                        <w:t>i</w:t>
                      </w:r>
                      <w:r w:rsidRPr="00F45D52">
                        <w:rPr>
                          <w:rFonts w:cs="Arial"/>
                          <w:iCs/>
                        </w:rPr>
                        <w:t xml:space="preserve">n either Appendix I or Appendix II </w:t>
                      </w:r>
                      <w:r w:rsidR="00B21E8F" w:rsidRPr="00F45D52">
                        <w:rPr>
                          <w:rFonts w:cs="Arial"/>
                          <w:iCs/>
                        </w:rPr>
                        <w:t xml:space="preserve">but </w:t>
                      </w:r>
                      <w:r w:rsidRPr="00F45D52">
                        <w:rPr>
                          <w:rFonts w:cs="Arial"/>
                          <w:iCs/>
                        </w:rPr>
                        <w:t xml:space="preserve">that might qualify for listing.  This list is provided for the information of Parties which may wish to consider submitting listing proposals for </w:t>
                      </w:r>
                      <w:r w:rsidRPr="002464B2">
                        <w:rPr>
                          <w:rFonts w:cs="Arial"/>
                          <w:iCs/>
                        </w:rPr>
                        <w:t xml:space="preserve">COP15 </w:t>
                      </w:r>
                      <w:r>
                        <w:rPr>
                          <w:rFonts w:cs="Arial"/>
                          <w:iCs/>
                        </w:rPr>
                        <w:t>and</w:t>
                      </w:r>
                      <w:r w:rsidRPr="002464B2">
                        <w:rPr>
                          <w:rFonts w:cs="Arial"/>
                          <w:iCs/>
                        </w:rPr>
                        <w:t xml:space="preserve"> beyond.</w:t>
                      </w:r>
                    </w:p>
                    <w:p w14:paraId="23853D84" w14:textId="77777777" w:rsidR="00735C2E" w:rsidRDefault="00735C2E" w:rsidP="00735C2E">
                      <w:pPr>
                        <w:rPr>
                          <w:rFonts w:cs="Arial"/>
                        </w:rPr>
                      </w:pPr>
                    </w:p>
                  </w:txbxContent>
                </v:textbox>
              </v:shape>
            </w:pict>
          </mc:Fallback>
        </mc:AlternateContent>
      </w:r>
    </w:p>
    <w:p w14:paraId="087AAF05" w14:textId="2DBF797E" w:rsidR="00735C2E" w:rsidRPr="002E0DE9" w:rsidRDefault="00735C2E" w:rsidP="00735C2E">
      <w:pPr>
        <w:widowControl w:val="0"/>
        <w:suppressAutoHyphens/>
        <w:autoSpaceDE w:val="0"/>
        <w:autoSpaceDN w:val="0"/>
        <w:textAlignment w:val="baseline"/>
        <w:rPr>
          <w:rFonts w:eastAsia="Times New Roman" w:cs="Arial"/>
          <w:sz w:val="21"/>
          <w:szCs w:val="21"/>
        </w:rPr>
      </w:pPr>
    </w:p>
    <w:p w14:paraId="65990A69" w14:textId="6E7A577B" w:rsidR="00735C2E" w:rsidRPr="002E0DE9" w:rsidRDefault="00735C2E" w:rsidP="00735C2E">
      <w:pPr>
        <w:widowControl w:val="0"/>
        <w:suppressAutoHyphens/>
        <w:autoSpaceDE w:val="0"/>
        <w:autoSpaceDN w:val="0"/>
        <w:textAlignment w:val="baseline"/>
        <w:rPr>
          <w:rFonts w:eastAsia="Times New Roman" w:cs="Arial"/>
          <w:sz w:val="21"/>
          <w:szCs w:val="21"/>
        </w:rPr>
      </w:pPr>
    </w:p>
    <w:p w14:paraId="3B3155CE" w14:textId="48A9C9A5" w:rsidR="00735C2E" w:rsidRPr="002E0DE9" w:rsidRDefault="00735C2E" w:rsidP="00735C2E">
      <w:pPr>
        <w:widowControl w:val="0"/>
        <w:suppressAutoHyphens/>
        <w:autoSpaceDE w:val="0"/>
        <w:autoSpaceDN w:val="0"/>
        <w:textAlignment w:val="baseline"/>
        <w:rPr>
          <w:rFonts w:eastAsia="Times New Roman" w:cs="Arial"/>
          <w:sz w:val="21"/>
          <w:szCs w:val="21"/>
        </w:rPr>
      </w:pPr>
    </w:p>
    <w:p w14:paraId="6EB59CBF" w14:textId="52308746" w:rsidR="00735C2E" w:rsidRPr="002E0DE9" w:rsidRDefault="00735C2E" w:rsidP="00735C2E">
      <w:pPr>
        <w:widowControl w:val="0"/>
        <w:suppressAutoHyphens/>
        <w:autoSpaceDE w:val="0"/>
        <w:autoSpaceDN w:val="0"/>
        <w:textAlignment w:val="baseline"/>
        <w:rPr>
          <w:rFonts w:eastAsia="Times New Roman" w:cs="Arial"/>
          <w:sz w:val="21"/>
          <w:szCs w:val="21"/>
        </w:rPr>
      </w:pPr>
    </w:p>
    <w:p w14:paraId="484B2E38"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0738E44D"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2C9B1C2A"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559447F4"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34994D88"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784037D7"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52AB205A"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0A04F03E"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7A81424D" w14:textId="77777777" w:rsidR="00735C2E" w:rsidRPr="002E0DE9" w:rsidRDefault="00735C2E" w:rsidP="00735C2E">
      <w:pPr>
        <w:widowControl w:val="0"/>
        <w:tabs>
          <w:tab w:val="left" w:pos="7245"/>
        </w:tabs>
        <w:suppressAutoHyphens/>
        <w:autoSpaceDE w:val="0"/>
        <w:autoSpaceDN w:val="0"/>
        <w:textAlignment w:val="baseline"/>
        <w:rPr>
          <w:rFonts w:eastAsia="Times New Roman" w:cs="Arial"/>
          <w:sz w:val="21"/>
          <w:szCs w:val="21"/>
        </w:rPr>
      </w:pPr>
    </w:p>
    <w:p w14:paraId="557726D4" w14:textId="0626886D" w:rsidR="004641A5" w:rsidRPr="00735C2E" w:rsidRDefault="004641A5" w:rsidP="004641A5">
      <w:pPr>
        <w:pStyle w:val="Heading2"/>
        <w:keepNext w:val="0"/>
        <w:spacing w:after="120"/>
        <w:ind w:left="-86" w:right="-360"/>
        <w:rPr>
          <w:rFonts w:ascii="Arial" w:hAnsi="Arial" w:cs="Arial"/>
          <w:szCs w:val="22"/>
          <w:lang w:val="en-US"/>
        </w:rPr>
      </w:pPr>
    </w:p>
    <w:p w14:paraId="07494505" w14:textId="77777777" w:rsidR="004B4D93" w:rsidRPr="004B4D93" w:rsidRDefault="004B4D93" w:rsidP="004B4D93">
      <w:pPr>
        <w:rPr>
          <w:lang w:val="en-GB"/>
        </w:rPr>
      </w:pPr>
    </w:p>
    <w:p w14:paraId="071B4C18" w14:textId="4D9C7ECE" w:rsidR="004641A5" w:rsidRDefault="004641A5" w:rsidP="004641A5">
      <w:pPr>
        <w:jc w:val="both"/>
        <w:rPr>
          <w:rFonts w:cs="Arial"/>
          <w:lang w:val="en-GB"/>
        </w:rPr>
      </w:pPr>
    </w:p>
    <w:p w14:paraId="3D42EBA4" w14:textId="37B03BCE" w:rsidR="004641A5" w:rsidRDefault="004641A5" w:rsidP="004641A5">
      <w:pPr>
        <w:jc w:val="both"/>
        <w:rPr>
          <w:rFonts w:cs="Arial"/>
          <w:lang w:val="en-GB"/>
        </w:rPr>
      </w:pPr>
    </w:p>
    <w:p w14:paraId="4B56D1E3" w14:textId="43D4D631" w:rsidR="004641A5" w:rsidRDefault="004641A5" w:rsidP="004641A5">
      <w:pPr>
        <w:jc w:val="both"/>
        <w:rPr>
          <w:rFonts w:cs="Arial"/>
          <w:lang w:val="en-GB"/>
        </w:rPr>
      </w:pPr>
    </w:p>
    <w:p w14:paraId="40D991D3" w14:textId="25C3B14B" w:rsidR="005872F6" w:rsidRDefault="005872F6" w:rsidP="003C1A96">
      <w:pPr>
        <w:suppressAutoHyphens/>
        <w:rPr>
          <w:rFonts w:cs="Arial"/>
          <w:lang w:val="en-GB"/>
        </w:rPr>
      </w:pPr>
    </w:p>
    <w:p w14:paraId="4E23A53C" w14:textId="77777777" w:rsidR="005A0362" w:rsidRDefault="005A0362" w:rsidP="003C1A96">
      <w:pPr>
        <w:suppressAutoHyphens/>
        <w:rPr>
          <w:rFonts w:eastAsia="Times New Roman" w:cs="Arial"/>
          <w:color w:val="000000"/>
          <w:kern w:val="2"/>
          <w:lang w:val="en-GB"/>
        </w:rPr>
        <w:sectPr w:rsidR="005A0362" w:rsidSect="004641A5">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580" w:gutter="0"/>
          <w:cols w:space="720"/>
          <w:titlePg/>
          <w:docGrid w:linePitch="360"/>
        </w:sectPr>
      </w:pPr>
    </w:p>
    <w:p w14:paraId="021B9ECC" w14:textId="607FC14B" w:rsidR="00FA7C16" w:rsidRDefault="00FA7C16" w:rsidP="00CD716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 w:right="-357"/>
        <w:jc w:val="center"/>
        <w:textAlignment w:val="baseline"/>
        <w:outlineLvl w:val="1"/>
        <w:rPr>
          <w:rFonts w:eastAsia="Times New Roman" w:cs="Arial"/>
          <w:b/>
          <w:bCs/>
        </w:rPr>
      </w:pPr>
      <w:r>
        <w:rPr>
          <w:rFonts w:eastAsia="Times New Roman" w:cs="Arial"/>
          <w:b/>
          <w:bCs/>
        </w:rPr>
        <w:lastRenderedPageBreak/>
        <w:t xml:space="preserve">POTENTIAL </w:t>
      </w:r>
      <w:del w:id="11" w:author="Ivan Ramirez" w:date="2023-07-19T17:16:00Z">
        <w:r w:rsidDel="00CA3BAE">
          <w:rPr>
            <w:rFonts w:eastAsia="Times New Roman" w:cs="Arial"/>
            <w:b/>
            <w:bCs/>
          </w:rPr>
          <w:delText xml:space="preserve">AVIAN </w:delText>
        </w:r>
      </w:del>
      <w:ins w:id="12" w:author="Stephen Garnett" w:date="2023-07-20T18:24:00Z">
        <w:r w:rsidR="00F214B3">
          <w:rPr>
            <w:rFonts w:eastAsia="Times New Roman" w:cs="Arial"/>
            <w:b/>
            <w:bCs/>
          </w:rPr>
          <w:t xml:space="preserve">AVIAN </w:t>
        </w:r>
      </w:ins>
      <w:r>
        <w:rPr>
          <w:rFonts w:eastAsia="Times New Roman" w:cs="Arial"/>
          <w:b/>
          <w:bCs/>
        </w:rPr>
        <w:t>TAXA FOR LISTING</w:t>
      </w:r>
    </w:p>
    <w:p w14:paraId="78A79853" w14:textId="77777777" w:rsidR="00FA7C16" w:rsidRDefault="00FA7C16" w:rsidP="00FA7C16">
      <w:pPr>
        <w:suppressAutoHyphens/>
        <w:autoSpaceDN w:val="0"/>
        <w:textAlignment w:val="baseline"/>
        <w:rPr>
          <w:rFonts w:eastAsia="Calibri" w:cs="Arial"/>
        </w:rPr>
      </w:pPr>
    </w:p>
    <w:p w14:paraId="687679FE" w14:textId="77777777" w:rsidR="00CD7166" w:rsidRPr="002E0DE9" w:rsidRDefault="00CD7166" w:rsidP="00FA7C16">
      <w:pPr>
        <w:suppressAutoHyphens/>
        <w:autoSpaceDN w:val="0"/>
        <w:textAlignment w:val="baseline"/>
        <w:rPr>
          <w:rFonts w:eastAsia="Calibri" w:cs="Arial"/>
        </w:rPr>
      </w:pPr>
    </w:p>
    <w:p w14:paraId="508BAC67" w14:textId="77777777" w:rsidR="00FA7C16" w:rsidRPr="002E0DE9" w:rsidRDefault="00FA7C16" w:rsidP="00FA7C16">
      <w:pPr>
        <w:suppressAutoHyphens/>
        <w:autoSpaceDN w:val="0"/>
        <w:textAlignment w:val="baseline"/>
        <w:rPr>
          <w:rFonts w:eastAsia="Calibri" w:cs="Arial"/>
          <w:u w:val="single"/>
        </w:rPr>
      </w:pPr>
      <w:r w:rsidRPr="002E0DE9">
        <w:rPr>
          <w:rFonts w:eastAsia="Calibri" w:cs="Arial"/>
          <w:u w:val="single"/>
        </w:rPr>
        <w:t>Background</w:t>
      </w:r>
    </w:p>
    <w:p w14:paraId="1961CCC1" w14:textId="77777777" w:rsidR="00FA7C16" w:rsidRDefault="00FA7C16" w:rsidP="00FA7C16"/>
    <w:p w14:paraId="57F8B9B7" w14:textId="193F83A0" w:rsidR="00FA7C16" w:rsidRPr="00ED6A0B" w:rsidRDefault="00FA7C16" w:rsidP="00FA7C16">
      <w:pPr>
        <w:widowControl w:val="0"/>
        <w:numPr>
          <w:ilvl w:val="0"/>
          <w:numId w:val="20"/>
        </w:numPr>
        <w:autoSpaceDE w:val="0"/>
        <w:autoSpaceDN w:val="0"/>
        <w:adjustRightInd w:val="0"/>
        <w:ind w:left="567" w:hanging="567"/>
        <w:contextualSpacing/>
        <w:jc w:val="both"/>
        <w:rPr>
          <w:rFonts w:cs="Arial"/>
        </w:rPr>
      </w:pPr>
      <w:bookmarkStart w:id="13" w:name="_Hlk19517251"/>
      <w:r>
        <w:rPr>
          <w:rFonts w:cs="Arial"/>
        </w:rPr>
        <w:t>Parties are invited, a</w:t>
      </w:r>
      <w:r w:rsidRPr="00ED6A0B">
        <w:rPr>
          <w:rFonts w:cs="Arial"/>
        </w:rPr>
        <w:t xml:space="preserve">t each </w:t>
      </w:r>
      <w:r>
        <w:rPr>
          <w:rFonts w:cs="Arial"/>
        </w:rPr>
        <w:t xml:space="preserve">meeting of the </w:t>
      </w:r>
      <w:r w:rsidRPr="00ED6A0B">
        <w:rPr>
          <w:rFonts w:cs="Arial"/>
        </w:rPr>
        <w:t>Conference of the Parties</w:t>
      </w:r>
      <w:r>
        <w:rPr>
          <w:rFonts w:cs="Arial"/>
        </w:rPr>
        <w:t xml:space="preserve">, to make proposals for adding species to the Appendices of the Convention. The process is often aided by </w:t>
      </w:r>
      <w:r w:rsidR="00125883">
        <w:rPr>
          <w:rFonts w:cs="Arial"/>
        </w:rPr>
        <w:t xml:space="preserve">interested entities </w:t>
      </w:r>
      <w:r>
        <w:rPr>
          <w:rFonts w:cs="Arial"/>
        </w:rPr>
        <w:t xml:space="preserve">making suggestions to Parties and </w:t>
      </w:r>
      <w:r w:rsidR="00125883">
        <w:rPr>
          <w:rFonts w:cs="Arial"/>
        </w:rPr>
        <w:t xml:space="preserve">providing inputs to the </w:t>
      </w:r>
      <w:r w:rsidR="00AD59A8">
        <w:rPr>
          <w:rFonts w:cs="Arial"/>
        </w:rPr>
        <w:t xml:space="preserve">drafting of proposals. </w:t>
      </w:r>
    </w:p>
    <w:p w14:paraId="7BF984C2" w14:textId="77777777" w:rsidR="00FA7C16" w:rsidRPr="00D92909" w:rsidRDefault="00FA7C16" w:rsidP="00FA7C16">
      <w:pPr>
        <w:widowControl w:val="0"/>
        <w:autoSpaceDE w:val="0"/>
        <w:autoSpaceDN w:val="0"/>
        <w:adjustRightInd w:val="0"/>
        <w:contextualSpacing/>
        <w:jc w:val="both"/>
        <w:rPr>
          <w:rFonts w:cs="Arial"/>
        </w:rPr>
      </w:pPr>
    </w:p>
    <w:bookmarkEnd w:id="13"/>
    <w:p w14:paraId="2E66FA2B" w14:textId="6662BE65" w:rsidR="00FA7C16" w:rsidRPr="00D92909" w:rsidRDefault="00FA7C16" w:rsidP="00FA7C16">
      <w:pPr>
        <w:widowControl w:val="0"/>
        <w:numPr>
          <w:ilvl w:val="0"/>
          <w:numId w:val="20"/>
        </w:numPr>
        <w:autoSpaceDE w:val="0"/>
        <w:autoSpaceDN w:val="0"/>
        <w:adjustRightInd w:val="0"/>
        <w:ind w:left="567" w:hanging="567"/>
        <w:contextualSpacing/>
        <w:jc w:val="both"/>
        <w:rPr>
          <w:rFonts w:cs="Arial"/>
        </w:rPr>
      </w:pPr>
      <w:r w:rsidRPr="00D92909">
        <w:rPr>
          <w:rFonts w:cs="Arial"/>
        </w:rPr>
        <w:t xml:space="preserve">However, this process relies on individuals making suggestions for species in which they have a particular interest. </w:t>
      </w:r>
      <w:r>
        <w:rPr>
          <w:rFonts w:cs="Arial"/>
        </w:rPr>
        <w:t xml:space="preserve">It could be beneficial if a more strategic approach could be taken, identifying species that would meet the criteria defined in the guidelines for preparing and assessing proposals for the amendment of CMS Appendices in </w:t>
      </w:r>
      <w:hyperlink r:id="rId15" w:history="1">
        <w:r w:rsidRPr="00FE595E">
          <w:rPr>
            <w:rStyle w:val="Hyperlink"/>
            <w:rFonts w:cs="Arial"/>
          </w:rPr>
          <w:t>Resolution 13.7</w:t>
        </w:r>
      </w:hyperlink>
      <w:r w:rsidR="00E84A36">
        <w:rPr>
          <w:rFonts w:cs="Arial"/>
        </w:rPr>
        <w:t>. This would</w:t>
      </w:r>
      <w:r>
        <w:rPr>
          <w:rFonts w:cs="Arial"/>
        </w:rPr>
        <w:t xml:space="preserve"> enable Parties to prioriti</w:t>
      </w:r>
      <w:r w:rsidR="00E84A36">
        <w:rPr>
          <w:rFonts w:cs="Arial"/>
        </w:rPr>
        <w:t>z</w:t>
      </w:r>
      <w:r>
        <w:rPr>
          <w:rFonts w:cs="Arial"/>
        </w:rPr>
        <w:t>e the species that would most benefit from listing and co-operative conservation work under the Convention – for example</w:t>
      </w:r>
      <w:r w:rsidR="00E84A36">
        <w:rPr>
          <w:rFonts w:cs="Arial"/>
        </w:rPr>
        <w:t>,</w:t>
      </w:r>
      <w:r>
        <w:rPr>
          <w:rFonts w:cs="Arial"/>
        </w:rPr>
        <w:t xml:space="preserve"> as part of a Concerted Action. </w:t>
      </w:r>
    </w:p>
    <w:p w14:paraId="3F98087B" w14:textId="77777777" w:rsidR="00FA7C16" w:rsidRPr="00D92909" w:rsidRDefault="00FA7C16" w:rsidP="00FA7C16">
      <w:pPr>
        <w:pStyle w:val="Firstnumbering"/>
        <w:ind w:left="0" w:firstLine="0"/>
      </w:pPr>
    </w:p>
    <w:p w14:paraId="468A2DC0" w14:textId="7F7061ED" w:rsidR="00FA7C16" w:rsidRDefault="00FA7C16" w:rsidP="00FA7C16">
      <w:pPr>
        <w:rPr>
          <w:rFonts w:cs="Arial"/>
          <w:u w:val="single"/>
        </w:rPr>
      </w:pPr>
      <w:r>
        <w:rPr>
          <w:rFonts w:cs="Arial"/>
          <w:u w:val="single"/>
        </w:rPr>
        <w:t xml:space="preserve">A strategic list </w:t>
      </w:r>
      <w:ins w:id="14" w:author="Stephen Garnett" w:date="2023-07-20T18:27:00Z">
        <w:r w:rsidR="00F214B3">
          <w:rPr>
            <w:rFonts w:cs="Arial"/>
            <w:u w:val="single"/>
          </w:rPr>
          <w:t>for bird</w:t>
        </w:r>
      </w:ins>
      <w:ins w:id="15" w:author="Stephen Garnett" w:date="2023-07-20T18:50:00Z">
        <w:r w:rsidR="002E3B61">
          <w:rPr>
            <w:rFonts w:cs="Arial"/>
            <w:u w:val="single"/>
          </w:rPr>
          <w:t xml:space="preserve"> </w:t>
        </w:r>
      </w:ins>
      <w:ins w:id="16" w:author="Stephen Garnett" w:date="2023-07-20T18:27:00Z">
        <w:r w:rsidR="00F214B3">
          <w:rPr>
            <w:rFonts w:cs="Arial"/>
            <w:u w:val="single"/>
          </w:rPr>
          <w:t>s</w:t>
        </w:r>
      </w:ins>
      <w:ins w:id="17" w:author="Stephen Garnett" w:date="2023-07-20T18:50:00Z">
        <w:r w:rsidR="002E3B61">
          <w:rPr>
            <w:rFonts w:cs="Arial"/>
            <w:u w:val="single"/>
          </w:rPr>
          <w:t>pecies</w:t>
        </w:r>
      </w:ins>
      <w:del w:id="18" w:author="Stephen Garnett" w:date="2023-07-20T18:27:00Z">
        <w:r w:rsidDel="00F214B3">
          <w:rPr>
            <w:rFonts w:cs="Arial"/>
            <w:u w:val="single"/>
          </w:rPr>
          <w:delText>for birds</w:delText>
        </w:r>
      </w:del>
      <w:ins w:id="19" w:author="Ivan Ramirez" w:date="2023-07-19T17:16:00Z">
        <w:del w:id="20" w:author="Stephen Garnett" w:date="2023-07-20T18:27:00Z">
          <w:r w:rsidR="00EA59FC" w:rsidDel="00F214B3">
            <w:rPr>
              <w:rFonts w:cs="Arial"/>
              <w:u w:val="single"/>
            </w:rPr>
            <w:delText>of species</w:delText>
          </w:r>
        </w:del>
      </w:ins>
    </w:p>
    <w:p w14:paraId="3E09FB23" w14:textId="77777777" w:rsidR="00FA7C16" w:rsidRPr="00661875" w:rsidRDefault="00FA7C16" w:rsidP="00FA7C16">
      <w:pPr>
        <w:rPr>
          <w:rFonts w:cs="Arial"/>
          <w:u w:val="single"/>
        </w:rPr>
      </w:pPr>
    </w:p>
    <w:p w14:paraId="1FF44622" w14:textId="62AD22F1" w:rsidR="00FA7C16" w:rsidRDefault="00FA7C16" w:rsidP="00F214B3">
      <w:pPr>
        <w:widowControl w:val="0"/>
        <w:numPr>
          <w:ilvl w:val="0"/>
          <w:numId w:val="20"/>
        </w:numPr>
        <w:autoSpaceDE w:val="0"/>
        <w:autoSpaceDN w:val="0"/>
        <w:adjustRightInd w:val="0"/>
        <w:ind w:left="567" w:hanging="567"/>
        <w:contextualSpacing/>
        <w:jc w:val="both"/>
        <w:rPr>
          <w:rFonts w:cs="Arial"/>
        </w:rPr>
      </w:pPr>
      <w:del w:id="21" w:author="Ivan Ramirez" w:date="2023-07-19T17:30:00Z">
        <w:r w:rsidDel="00FD7F1C">
          <w:rPr>
            <w:rFonts w:cs="Arial"/>
          </w:rPr>
          <w:delText xml:space="preserve">As part of the work to understand the implications of disaggregation of higher taxa listed </w:delText>
        </w:r>
        <w:r w:rsidR="00E84A36" w:rsidDel="00FD7F1C">
          <w:rPr>
            <w:rFonts w:cs="Arial"/>
          </w:rPr>
          <w:delText>i</w:delText>
        </w:r>
        <w:r w:rsidDel="00FD7F1C">
          <w:rPr>
            <w:rFonts w:cs="Arial"/>
          </w:rPr>
          <w:delText>n Appendix II, Stephen Garnett, the COP-</w:delText>
        </w:r>
        <w:r w:rsidR="00BC53F4" w:rsidDel="00FD7F1C">
          <w:rPr>
            <w:rFonts w:cs="Arial"/>
          </w:rPr>
          <w:delText>a</w:delText>
        </w:r>
        <w:r w:rsidDel="00FD7F1C">
          <w:rPr>
            <w:rFonts w:cs="Arial"/>
          </w:rPr>
          <w:delText xml:space="preserve">ppointed co-Councillor for Birds, created a table (Annex 1 of the draft Resolution below) which lists </w:delText>
        </w:r>
      </w:del>
      <w:del w:id="22" w:author="Stephen Garnett" w:date="2023-07-20T18:28:00Z">
        <w:r w:rsidDel="00F214B3">
          <w:rPr>
            <w:rFonts w:cs="Arial"/>
          </w:rPr>
          <w:delText>avian</w:delText>
        </w:r>
      </w:del>
      <w:del w:id="23" w:author="Stephen Garnett" w:date="2023-07-20T18:52:00Z">
        <w:r w:rsidDel="002E3B61">
          <w:rPr>
            <w:rFonts w:cs="Arial"/>
          </w:rPr>
          <w:delText xml:space="preserve"> </w:delText>
        </w:r>
      </w:del>
      <w:ins w:id="24" w:author="Stephen Garnett" w:date="2023-07-20T18:52:00Z">
        <w:r w:rsidR="002E3B61">
          <w:rPr>
            <w:rFonts w:cs="Arial"/>
          </w:rPr>
          <w:t>M</w:t>
        </w:r>
      </w:ins>
      <w:ins w:id="25" w:author="Stephen Garnett" w:date="2023-07-20T18:51:00Z">
        <w:r w:rsidR="002E3B61">
          <w:rPr>
            <w:rFonts w:cs="Arial"/>
          </w:rPr>
          <w:t>an</w:t>
        </w:r>
      </w:ins>
      <w:ins w:id="26" w:author="Stephen Garnett" w:date="2023-07-20T18:52:00Z">
        <w:r w:rsidR="002E3B61">
          <w:rPr>
            <w:rFonts w:cs="Arial"/>
          </w:rPr>
          <w:t xml:space="preserve">y avian </w:t>
        </w:r>
      </w:ins>
      <w:r>
        <w:rPr>
          <w:rFonts w:cs="Arial"/>
        </w:rPr>
        <w:t xml:space="preserve">species, </w:t>
      </w:r>
      <w:r w:rsidRPr="00AF7E0A">
        <w:rPr>
          <w:rFonts w:cs="Arial"/>
        </w:rPr>
        <w:t>a significant proportion of whose members cyclically and predictably cross one or more national jurisdictional boundaries and which have an unfavourable conservation status</w:t>
      </w:r>
      <w:ins w:id="27" w:author="Ivan Ramirez" w:date="2023-07-19T17:30:00Z">
        <w:r w:rsidR="00467A46">
          <w:rPr>
            <w:rFonts w:cs="Arial"/>
          </w:rPr>
          <w:t xml:space="preserve">, </w:t>
        </w:r>
      </w:ins>
      <w:del w:id="28" w:author="Ivan Ramirez" w:date="2023-07-19T17:30:00Z">
        <w:r w:rsidDel="00467A46">
          <w:rPr>
            <w:rFonts w:cs="Arial"/>
          </w:rPr>
          <w:delText>, but which</w:delText>
        </w:r>
      </w:del>
      <w:r>
        <w:rPr>
          <w:rFonts w:cs="Arial"/>
        </w:rPr>
        <w:t xml:space="preserve"> are not </w:t>
      </w:r>
      <w:r w:rsidR="00F92E30">
        <w:rPr>
          <w:rFonts w:cs="Arial"/>
        </w:rPr>
        <w:t xml:space="preserve">individually </w:t>
      </w:r>
      <w:r>
        <w:rPr>
          <w:rFonts w:cs="Arial"/>
        </w:rPr>
        <w:t>listed under Appendix I or II and are not a member of an aggregated family or genus under Appendix II. It is suggested that this list may help Parties to prioriti</w:t>
      </w:r>
      <w:r w:rsidR="00E84A36">
        <w:rPr>
          <w:rFonts w:cs="Arial"/>
        </w:rPr>
        <w:t>z</w:t>
      </w:r>
      <w:r>
        <w:rPr>
          <w:rFonts w:cs="Arial"/>
        </w:rPr>
        <w:t xml:space="preserve">e future listing proposals for </w:t>
      </w:r>
      <w:del w:id="29" w:author="Ivan Ramirez" w:date="2023-07-19T17:16:00Z">
        <w:r w:rsidDel="00EA59FC">
          <w:rPr>
            <w:rFonts w:cs="Arial"/>
          </w:rPr>
          <w:delText xml:space="preserve">avian </w:delText>
        </w:r>
      </w:del>
      <w:ins w:id="30" w:author="Stephen Garnett" w:date="2023-07-20T18:24:00Z">
        <w:r w:rsidR="00F214B3">
          <w:rPr>
            <w:rFonts w:cs="Arial"/>
          </w:rPr>
          <w:t xml:space="preserve">avian </w:t>
        </w:r>
      </w:ins>
      <w:r>
        <w:rPr>
          <w:rFonts w:cs="Arial"/>
        </w:rPr>
        <w:t>species.</w:t>
      </w:r>
      <w:r w:rsidRPr="00D92909">
        <w:rPr>
          <w:rFonts w:cs="Arial"/>
        </w:rPr>
        <w:t xml:space="preserve"> </w:t>
      </w:r>
    </w:p>
    <w:p w14:paraId="793346B6" w14:textId="77777777" w:rsidR="00FA7C16" w:rsidRPr="00D92909" w:rsidRDefault="00FA7C16" w:rsidP="00FA7C16">
      <w:pPr>
        <w:widowControl w:val="0"/>
        <w:autoSpaceDE w:val="0"/>
        <w:autoSpaceDN w:val="0"/>
        <w:adjustRightInd w:val="0"/>
        <w:contextualSpacing/>
        <w:jc w:val="both"/>
        <w:rPr>
          <w:rFonts w:cs="Arial"/>
        </w:rPr>
      </w:pPr>
    </w:p>
    <w:p w14:paraId="3F2CB572" w14:textId="5EDEDC8E" w:rsidR="00FA7C16" w:rsidDel="00F214B3" w:rsidRDefault="00FA7C16" w:rsidP="00FA7C16">
      <w:pPr>
        <w:widowControl w:val="0"/>
        <w:numPr>
          <w:ilvl w:val="0"/>
          <w:numId w:val="20"/>
        </w:numPr>
        <w:autoSpaceDE w:val="0"/>
        <w:autoSpaceDN w:val="0"/>
        <w:adjustRightInd w:val="0"/>
        <w:ind w:left="567" w:hanging="567"/>
        <w:jc w:val="both"/>
        <w:rPr>
          <w:del w:id="31" w:author="Ivan Ramirez" w:date="2023-07-19T17:35:00Z"/>
          <w:rFonts w:cs="Arial"/>
        </w:rPr>
      </w:pPr>
      <w:del w:id="32" w:author="Ivan Ramirez" w:date="2023-07-19T17:35:00Z">
        <w:r w:rsidRPr="00E75640" w:rsidDel="00E75640">
          <w:rPr>
            <w:rFonts w:cs="Arial"/>
          </w:rPr>
          <w:delText xml:space="preserve">Similar lists for other taxonomic groups may also be helpful, and the Scientific Council is encouraged to undertake work to help Parties make strategic decisions on future listing proposals across all taxa. </w:delText>
        </w:r>
      </w:del>
    </w:p>
    <w:p w14:paraId="61E26F61" w14:textId="77777777" w:rsidR="00F214B3" w:rsidRDefault="00F214B3" w:rsidP="00F214B3">
      <w:pPr>
        <w:pStyle w:val="ListParagraph"/>
        <w:rPr>
          <w:ins w:id="33" w:author="Stephen Garnett" w:date="2023-07-20T18:29:00Z"/>
          <w:rFonts w:cs="Arial"/>
        </w:rPr>
      </w:pPr>
    </w:p>
    <w:p w14:paraId="73CE8FCB" w14:textId="77777777" w:rsidR="00F214B3" w:rsidRPr="00E75640" w:rsidRDefault="00F214B3" w:rsidP="00F214B3">
      <w:pPr>
        <w:widowControl w:val="0"/>
        <w:numPr>
          <w:ilvl w:val="0"/>
          <w:numId w:val="20"/>
        </w:numPr>
        <w:autoSpaceDE w:val="0"/>
        <w:autoSpaceDN w:val="0"/>
        <w:adjustRightInd w:val="0"/>
        <w:ind w:left="567" w:hanging="567"/>
        <w:jc w:val="both"/>
        <w:rPr>
          <w:ins w:id="34" w:author="Stephen Garnett" w:date="2023-07-20T18:29:00Z"/>
          <w:rFonts w:cs="Arial"/>
        </w:rPr>
      </w:pPr>
      <w:ins w:id="35" w:author="Stephen Garnett" w:date="2023-07-20T18:29:00Z">
        <w:r w:rsidRPr="00E75640">
          <w:rPr>
            <w:rFonts w:cs="Arial"/>
          </w:rPr>
          <w:t xml:space="preserve">Similar lists for other taxonomic groups may also be helpful, and the Scientific Council is encouraged to undertake work to help Parties make strategic decisions on future listing proposals across all taxa. </w:t>
        </w:r>
      </w:ins>
    </w:p>
    <w:p w14:paraId="5B3A2D23" w14:textId="77777777" w:rsidR="00F214B3" w:rsidRPr="00E75640" w:rsidRDefault="00F214B3" w:rsidP="00F214B3">
      <w:pPr>
        <w:widowControl w:val="0"/>
        <w:autoSpaceDE w:val="0"/>
        <w:autoSpaceDN w:val="0"/>
        <w:adjustRightInd w:val="0"/>
        <w:jc w:val="both"/>
        <w:rPr>
          <w:ins w:id="36" w:author="Stephen Garnett" w:date="2023-07-20T18:29:00Z"/>
          <w:rFonts w:cs="Arial"/>
        </w:rPr>
      </w:pPr>
    </w:p>
    <w:p w14:paraId="31399DAC" w14:textId="77777777" w:rsidR="00FA7C16" w:rsidRPr="00CD0FE9" w:rsidRDefault="00FA7C16" w:rsidP="00FA7C16">
      <w:pPr>
        <w:rPr>
          <w:rFonts w:cs="Arial"/>
        </w:rPr>
      </w:pPr>
    </w:p>
    <w:p w14:paraId="04885807" w14:textId="77777777" w:rsidR="00FA7C16" w:rsidRPr="00CD0FE9" w:rsidRDefault="00FA7C16" w:rsidP="00FA7C16">
      <w:pPr>
        <w:rPr>
          <w:rFonts w:cs="Arial"/>
          <w:u w:val="single"/>
        </w:rPr>
      </w:pPr>
      <w:r w:rsidRPr="00CD0FE9">
        <w:rPr>
          <w:rFonts w:cs="Arial"/>
          <w:u w:val="single"/>
        </w:rPr>
        <w:t>Discussion and analysis</w:t>
      </w:r>
    </w:p>
    <w:p w14:paraId="7DA5C295" w14:textId="77777777" w:rsidR="00FA7C16" w:rsidRPr="00CD0FE9" w:rsidRDefault="00FA7C16" w:rsidP="00FA7C16">
      <w:pPr>
        <w:rPr>
          <w:rFonts w:cs="Arial"/>
        </w:rPr>
      </w:pPr>
    </w:p>
    <w:p w14:paraId="5B26B741" w14:textId="17ED3F07" w:rsidR="00FA7C16" w:rsidRPr="0096029F" w:rsidRDefault="00FA7C16" w:rsidP="00DE2983">
      <w:pPr>
        <w:widowControl w:val="0"/>
        <w:numPr>
          <w:ilvl w:val="0"/>
          <w:numId w:val="20"/>
        </w:numPr>
        <w:autoSpaceDE w:val="0"/>
        <w:autoSpaceDN w:val="0"/>
        <w:adjustRightInd w:val="0"/>
        <w:ind w:left="567" w:hanging="567"/>
        <w:jc w:val="both"/>
        <w:rPr>
          <w:rFonts w:cs="Arial"/>
        </w:rPr>
      </w:pPr>
      <w:r w:rsidRPr="0096029F">
        <w:rPr>
          <w:rFonts w:cs="Arial"/>
        </w:rPr>
        <w:t>To date</w:t>
      </w:r>
      <w:r w:rsidR="00E84A36">
        <w:rPr>
          <w:rFonts w:cs="Arial"/>
        </w:rPr>
        <w:t>,</w:t>
      </w:r>
      <w:r w:rsidRPr="0096029F">
        <w:rPr>
          <w:rFonts w:cs="Arial"/>
        </w:rPr>
        <w:t xml:space="preserve"> the process </w:t>
      </w:r>
      <w:r w:rsidR="00AF7C9A">
        <w:rPr>
          <w:rFonts w:cs="Arial"/>
        </w:rPr>
        <w:t xml:space="preserve">to amend the Appendices </w:t>
      </w:r>
      <w:r w:rsidR="00E84A36">
        <w:rPr>
          <w:rFonts w:cs="Arial"/>
        </w:rPr>
        <w:t>of</w:t>
      </w:r>
      <w:r w:rsidRPr="0096029F">
        <w:rPr>
          <w:rFonts w:cs="Arial"/>
        </w:rPr>
        <w:t xml:space="preserve"> the </w:t>
      </w:r>
      <w:r>
        <w:rPr>
          <w:rFonts w:cs="Arial"/>
        </w:rPr>
        <w:t>C</w:t>
      </w:r>
      <w:r w:rsidRPr="0096029F">
        <w:rPr>
          <w:rFonts w:cs="Arial"/>
        </w:rPr>
        <w:t xml:space="preserve">onvention has been fairly </w:t>
      </w:r>
      <w:r w:rsidRPr="006E2FE4">
        <w:t>ad</w:t>
      </w:r>
      <w:r w:rsidR="00E84A36" w:rsidRPr="008A66F2">
        <w:rPr>
          <w:rFonts w:cs="Arial"/>
        </w:rPr>
        <w:t xml:space="preserve"> </w:t>
      </w:r>
      <w:r w:rsidRPr="006E2FE4">
        <w:t>hoc</w:t>
      </w:r>
      <w:r w:rsidRPr="0096029F">
        <w:rPr>
          <w:rFonts w:cs="Arial"/>
        </w:rPr>
        <w:t xml:space="preserve">. In light of the current biodiversity crisis, a </w:t>
      </w:r>
      <w:r>
        <w:rPr>
          <w:rFonts w:cs="Arial"/>
        </w:rPr>
        <w:t>more</w:t>
      </w:r>
      <w:r w:rsidRPr="0096029F">
        <w:rPr>
          <w:rFonts w:cs="Arial"/>
        </w:rPr>
        <w:t xml:space="preserve"> strategic approach is needed to guide the urgent action required to avoid future extinctions and to encourage Parties to work together to achieve improvements</w:t>
      </w:r>
      <w:r>
        <w:rPr>
          <w:rFonts w:cs="Arial"/>
        </w:rPr>
        <w:t xml:space="preserve"> in </w:t>
      </w:r>
      <w:r w:rsidR="005C090C">
        <w:rPr>
          <w:rFonts w:cs="Arial"/>
        </w:rPr>
        <w:t>the</w:t>
      </w:r>
      <w:r>
        <w:rPr>
          <w:rFonts w:cs="Arial"/>
        </w:rPr>
        <w:t xml:space="preserve"> conservation status</w:t>
      </w:r>
      <w:r w:rsidR="005C090C">
        <w:rPr>
          <w:rFonts w:cs="Arial"/>
        </w:rPr>
        <w:t xml:space="preserve"> of </w:t>
      </w:r>
      <w:r w:rsidR="00AC73E8">
        <w:rPr>
          <w:rFonts w:cs="Arial"/>
        </w:rPr>
        <w:t xml:space="preserve">individual </w:t>
      </w:r>
      <w:r w:rsidR="0063282B">
        <w:rPr>
          <w:rFonts w:cs="Arial"/>
        </w:rPr>
        <w:t xml:space="preserve">migratory </w:t>
      </w:r>
      <w:r w:rsidR="005C090C">
        <w:rPr>
          <w:rFonts w:cs="Arial"/>
        </w:rPr>
        <w:t>species</w:t>
      </w:r>
      <w:r>
        <w:rPr>
          <w:rFonts w:cs="Arial"/>
        </w:rPr>
        <w:t xml:space="preserve">. </w:t>
      </w:r>
    </w:p>
    <w:p w14:paraId="77510C74" w14:textId="77777777" w:rsidR="00FA7C16" w:rsidRPr="0096029F" w:rsidRDefault="00FA7C16" w:rsidP="00DE2983">
      <w:pPr>
        <w:widowControl w:val="0"/>
        <w:autoSpaceDE w:val="0"/>
        <w:autoSpaceDN w:val="0"/>
        <w:adjustRightInd w:val="0"/>
        <w:jc w:val="both"/>
        <w:rPr>
          <w:rFonts w:cs="Arial"/>
        </w:rPr>
      </w:pPr>
    </w:p>
    <w:p w14:paraId="7B57C828" w14:textId="6237FC67" w:rsidR="00FA7C16" w:rsidRDefault="00FA7C16" w:rsidP="00DE2983">
      <w:pPr>
        <w:widowControl w:val="0"/>
        <w:numPr>
          <w:ilvl w:val="0"/>
          <w:numId w:val="20"/>
        </w:numPr>
        <w:autoSpaceDE w:val="0"/>
        <w:autoSpaceDN w:val="0"/>
        <w:adjustRightInd w:val="0"/>
        <w:ind w:left="567" w:hanging="567"/>
        <w:jc w:val="both"/>
        <w:rPr>
          <w:rFonts w:cs="Arial"/>
        </w:rPr>
      </w:pPr>
      <w:r>
        <w:rPr>
          <w:rFonts w:cs="Arial"/>
        </w:rPr>
        <w:t>Understanding which species would qualify for listing under the Convention is a first step to deciding which would most benefit from listing. It has become good practice under the Convention that listing proposals are accompanied by Concerted Actions. The benefits of this approach are obvious</w:t>
      </w:r>
      <w:r w:rsidR="00E84A36">
        <w:rPr>
          <w:rFonts w:cs="Arial"/>
        </w:rPr>
        <w:t>:</w:t>
      </w:r>
      <w:r>
        <w:rPr>
          <w:rFonts w:cs="Arial"/>
        </w:rPr>
        <w:t xml:space="preserve"> immediate actions to address the needs of species are put forward at the same time as they are added to the Appendices of the Convention. The </w:t>
      </w:r>
      <w:r w:rsidR="00ED0868">
        <w:rPr>
          <w:rFonts w:cs="Arial"/>
        </w:rPr>
        <w:t xml:space="preserve">missing </w:t>
      </w:r>
      <w:r>
        <w:rPr>
          <w:rFonts w:cs="Arial"/>
        </w:rPr>
        <w:t>piece of th</w:t>
      </w:r>
      <w:r w:rsidR="00ED0868">
        <w:rPr>
          <w:rFonts w:cs="Arial"/>
        </w:rPr>
        <w:t>e</w:t>
      </w:r>
      <w:r>
        <w:rPr>
          <w:rFonts w:cs="Arial"/>
        </w:rPr>
        <w:t xml:space="preserve"> jigsaw is </w:t>
      </w:r>
      <w:r w:rsidR="00ED0868">
        <w:rPr>
          <w:rFonts w:cs="Arial"/>
        </w:rPr>
        <w:t xml:space="preserve">the initial identification of </w:t>
      </w:r>
      <w:r>
        <w:rPr>
          <w:rFonts w:cs="Arial"/>
        </w:rPr>
        <w:t xml:space="preserve">which species would benefit from being included in the Appendices to the Convention. </w:t>
      </w:r>
    </w:p>
    <w:p w14:paraId="71A696D9" w14:textId="77777777" w:rsidR="00FA7C16" w:rsidRPr="006E2FE4" w:rsidRDefault="00FA7C16" w:rsidP="00DE2983">
      <w:pPr>
        <w:pStyle w:val="ListParagraph"/>
        <w:jc w:val="both"/>
        <w:rPr>
          <w:lang w:val="en-US"/>
        </w:rPr>
      </w:pPr>
    </w:p>
    <w:p w14:paraId="1EF5E777" w14:textId="533E4663" w:rsidR="00FA7C16" w:rsidRDefault="00FA7C16" w:rsidP="00DE2983">
      <w:pPr>
        <w:widowControl w:val="0"/>
        <w:numPr>
          <w:ilvl w:val="0"/>
          <w:numId w:val="20"/>
        </w:numPr>
        <w:autoSpaceDE w:val="0"/>
        <w:autoSpaceDN w:val="0"/>
        <w:adjustRightInd w:val="0"/>
        <w:ind w:left="567" w:hanging="567"/>
        <w:jc w:val="both"/>
        <w:rPr>
          <w:rFonts w:cs="Arial"/>
        </w:rPr>
      </w:pPr>
      <w:r>
        <w:rPr>
          <w:rFonts w:cs="Arial"/>
        </w:rPr>
        <w:t xml:space="preserve">Accordingly, the list in Annex </w:t>
      </w:r>
      <w:r w:rsidR="00C801A7">
        <w:rPr>
          <w:rFonts w:cs="Arial"/>
        </w:rPr>
        <w:t>1</w:t>
      </w:r>
      <w:r>
        <w:rPr>
          <w:rFonts w:cs="Arial"/>
        </w:rPr>
        <w:t xml:space="preserve"> of the draft Resolution may help Parties make decisions on which </w:t>
      </w:r>
      <w:del w:id="37" w:author="Ivan Ramirez" w:date="2023-07-19T17:31:00Z">
        <w:r w:rsidR="001D2AD3" w:rsidDel="00467A46">
          <w:rPr>
            <w:rFonts w:cs="Arial"/>
          </w:rPr>
          <w:delText xml:space="preserve">avian </w:delText>
        </w:r>
      </w:del>
      <w:ins w:id="38" w:author="Stephen Garnett" w:date="2023-07-20T18:30:00Z">
        <w:r w:rsidR="00F214B3">
          <w:rPr>
            <w:rFonts w:cs="Arial"/>
          </w:rPr>
          <w:t xml:space="preserve">avian </w:t>
        </w:r>
      </w:ins>
      <w:r>
        <w:rPr>
          <w:rFonts w:cs="Arial"/>
        </w:rPr>
        <w:t xml:space="preserve">species </w:t>
      </w:r>
      <w:r w:rsidR="00AA1B2B">
        <w:rPr>
          <w:rFonts w:cs="Arial"/>
        </w:rPr>
        <w:t>are most in</w:t>
      </w:r>
      <w:r>
        <w:rPr>
          <w:rFonts w:cs="Arial"/>
        </w:rPr>
        <w:t xml:space="preserve"> need </w:t>
      </w:r>
      <w:r w:rsidR="00AA1B2B">
        <w:rPr>
          <w:rFonts w:cs="Arial"/>
        </w:rPr>
        <w:t xml:space="preserve">of </w:t>
      </w:r>
      <w:r>
        <w:rPr>
          <w:rFonts w:cs="Arial"/>
        </w:rPr>
        <w:t xml:space="preserve">urgent action according to their migratory and conservation status. Parties may wish to direct their initial efforts towards those species that are considered by the IUCN as </w:t>
      </w:r>
      <w:ins w:id="39" w:author="Ivan Ramirez" w:date="2023-07-19T16:49:00Z">
        <w:r w:rsidR="00C06BE7">
          <w:rPr>
            <w:rFonts w:cs="Arial"/>
          </w:rPr>
          <w:t>C</w:t>
        </w:r>
      </w:ins>
      <w:del w:id="40" w:author="Ivan Ramirez" w:date="2023-07-19T16:49:00Z">
        <w:r w:rsidR="00C06BE7" w:rsidDel="00C06BE7">
          <w:rPr>
            <w:rFonts w:cs="Arial"/>
          </w:rPr>
          <w:delText>c</w:delText>
        </w:r>
      </w:del>
      <w:r>
        <w:rPr>
          <w:rFonts w:cs="Arial"/>
        </w:rPr>
        <w:t xml:space="preserve">ritically </w:t>
      </w:r>
      <w:ins w:id="41" w:author="Ivan Ramirez" w:date="2023-07-19T16:49:00Z">
        <w:r w:rsidR="00C06BE7">
          <w:rPr>
            <w:rFonts w:cs="Arial"/>
          </w:rPr>
          <w:t>E</w:t>
        </w:r>
      </w:ins>
      <w:del w:id="42" w:author="Ivan Ramirez" w:date="2023-07-19T16:49:00Z">
        <w:r w:rsidR="00C06BE7" w:rsidDel="00C06BE7">
          <w:rPr>
            <w:rFonts w:cs="Arial"/>
          </w:rPr>
          <w:delText>e</w:delText>
        </w:r>
      </w:del>
      <w:r>
        <w:rPr>
          <w:rFonts w:cs="Arial"/>
        </w:rPr>
        <w:t xml:space="preserve">ndangered or </w:t>
      </w:r>
      <w:ins w:id="43" w:author="Ivan Ramirez" w:date="2023-07-19T16:50:00Z">
        <w:r w:rsidR="00C06BE7">
          <w:rPr>
            <w:rFonts w:cs="Arial"/>
          </w:rPr>
          <w:t>E</w:t>
        </w:r>
      </w:ins>
      <w:del w:id="44" w:author="Ivan Ramirez" w:date="2023-07-19T16:50:00Z">
        <w:r w:rsidR="00C06BE7" w:rsidDel="00C06BE7">
          <w:rPr>
            <w:rFonts w:cs="Arial"/>
          </w:rPr>
          <w:delText>e</w:delText>
        </w:r>
      </w:del>
      <w:r>
        <w:rPr>
          <w:rFonts w:cs="Arial"/>
        </w:rPr>
        <w:t xml:space="preserve">ndangered. </w:t>
      </w:r>
    </w:p>
    <w:p w14:paraId="5ABD719B" w14:textId="77777777" w:rsidR="00FA7C16" w:rsidRDefault="00FA7C16" w:rsidP="00DE2983">
      <w:pPr>
        <w:pStyle w:val="ListParagraph"/>
        <w:jc w:val="both"/>
        <w:rPr>
          <w:rFonts w:cs="Arial"/>
        </w:rPr>
      </w:pPr>
    </w:p>
    <w:p w14:paraId="30BC3C0C" w14:textId="07F2EAD5" w:rsidR="00FA7C16" w:rsidRDefault="00FA7C16" w:rsidP="00DE2983">
      <w:pPr>
        <w:widowControl w:val="0"/>
        <w:numPr>
          <w:ilvl w:val="0"/>
          <w:numId w:val="20"/>
        </w:numPr>
        <w:autoSpaceDE w:val="0"/>
        <w:autoSpaceDN w:val="0"/>
        <w:adjustRightInd w:val="0"/>
        <w:ind w:left="567" w:hanging="567"/>
        <w:jc w:val="both"/>
        <w:rPr>
          <w:rFonts w:cs="Arial"/>
        </w:rPr>
      </w:pPr>
      <w:r>
        <w:rPr>
          <w:rFonts w:cs="Arial"/>
        </w:rPr>
        <w:t>Decisions addressed at the Scientific Council, the Secretariat</w:t>
      </w:r>
      <w:r w:rsidR="00E84A36">
        <w:rPr>
          <w:rFonts w:cs="Arial"/>
        </w:rPr>
        <w:t xml:space="preserve"> and</w:t>
      </w:r>
      <w:r>
        <w:rPr>
          <w:rFonts w:cs="Arial"/>
        </w:rPr>
        <w:t xml:space="preserve"> Parties are also proposed.</w:t>
      </w:r>
    </w:p>
    <w:p w14:paraId="4058720D" w14:textId="77777777" w:rsidR="00FA7C16" w:rsidRPr="00295CCA" w:rsidRDefault="00FA7C16" w:rsidP="00DE2983">
      <w:pPr>
        <w:jc w:val="both"/>
        <w:rPr>
          <w:rFonts w:cs="Arial"/>
        </w:rPr>
      </w:pPr>
    </w:p>
    <w:p w14:paraId="1C1C2076" w14:textId="77777777" w:rsidR="00FA7C16" w:rsidRPr="00CD0FE9" w:rsidRDefault="00FA7C16" w:rsidP="00DE2983">
      <w:pPr>
        <w:jc w:val="both"/>
        <w:rPr>
          <w:rFonts w:cs="Arial"/>
        </w:rPr>
      </w:pPr>
    </w:p>
    <w:p w14:paraId="7E160A22" w14:textId="77777777" w:rsidR="00FA7C16" w:rsidRPr="00CD0FE9" w:rsidRDefault="00FA7C16" w:rsidP="00FA7C16">
      <w:pPr>
        <w:keepNext/>
        <w:rPr>
          <w:rFonts w:cs="Arial"/>
        </w:rPr>
      </w:pPr>
      <w:r w:rsidRPr="00CD0FE9">
        <w:rPr>
          <w:rFonts w:cs="Arial"/>
          <w:u w:val="single"/>
        </w:rPr>
        <w:lastRenderedPageBreak/>
        <w:t>Recommended actions</w:t>
      </w:r>
    </w:p>
    <w:p w14:paraId="2E8FAE31" w14:textId="77777777" w:rsidR="00FA7C16" w:rsidRPr="00CD0FE9" w:rsidRDefault="00FA7C16" w:rsidP="00FA7C16">
      <w:pPr>
        <w:keepNext/>
        <w:rPr>
          <w:rFonts w:cs="Arial"/>
        </w:rPr>
      </w:pPr>
    </w:p>
    <w:p w14:paraId="591A60BF" w14:textId="1184B70E" w:rsidR="00FA7C16" w:rsidRPr="00CD0FE9" w:rsidRDefault="00FA7C16" w:rsidP="00FA7C16">
      <w:pPr>
        <w:widowControl w:val="0"/>
        <w:numPr>
          <w:ilvl w:val="0"/>
          <w:numId w:val="20"/>
        </w:numPr>
        <w:autoSpaceDE w:val="0"/>
        <w:autoSpaceDN w:val="0"/>
        <w:adjustRightInd w:val="0"/>
        <w:ind w:left="567" w:hanging="567"/>
        <w:jc w:val="both"/>
        <w:rPr>
          <w:rFonts w:cs="Arial"/>
        </w:rPr>
      </w:pPr>
      <w:r w:rsidRPr="00CD0FE9">
        <w:rPr>
          <w:rFonts w:cs="Arial"/>
          <w:lang w:eastAsia="en-GB"/>
        </w:rPr>
        <w:t xml:space="preserve">The </w:t>
      </w:r>
      <w:r w:rsidR="00C77CE4">
        <w:rPr>
          <w:rFonts w:cs="Arial"/>
          <w:lang w:eastAsia="en-GB"/>
        </w:rPr>
        <w:t>Sessional Committee</w:t>
      </w:r>
      <w:r w:rsidRPr="00CD0FE9">
        <w:rPr>
          <w:rFonts w:cs="Arial"/>
          <w:lang w:eastAsia="en-GB"/>
        </w:rPr>
        <w:t xml:space="preserve"> is recommended to</w:t>
      </w:r>
      <w:r w:rsidRPr="00CD0FE9">
        <w:rPr>
          <w:rFonts w:cs="Arial"/>
        </w:rPr>
        <w:t>:</w:t>
      </w:r>
    </w:p>
    <w:p w14:paraId="63FE5C25" w14:textId="77777777" w:rsidR="00FA7C16" w:rsidRDefault="00FA7C16" w:rsidP="00FA7C16"/>
    <w:p w14:paraId="3021F2B3" w14:textId="0D27AB6C" w:rsidR="00FA7C16" w:rsidRPr="00523B80" w:rsidRDefault="00D33947" w:rsidP="00C2275A">
      <w:pPr>
        <w:pStyle w:val="Secondnumbering"/>
        <w:numPr>
          <w:ilvl w:val="0"/>
          <w:numId w:val="51"/>
        </w:numPr>
        <w:rPr>
          <w:sz w:val="22"/>
          <w:szCs w:val="22"/>
        </w:rPr>
      </w:pPr>
      <w:r w:rsidRPr="00523B80">
        <w:rPr>
          <w:sz w:val="22"/>
          <w:szCs w:val="22"/>
        </w:rPr>
        <w:t xml:space="preserve">Review the </w:t>
      </w:r>
      <w:r w:rsidR="0090208F" w:rsidRPr="00523B80">
        <w:rPr>
          <w:sz w:val="22"/>
          <w:szCs w:val="22"/>
        </w:rPr>
        <w:t xml:space="preserve">draft Resolution </w:t>
      </w:r>
      <w:r w:rsidR="00FA5E44" w:rsidRPr="00523B80">
        <w:rPr>
          <w:sz w:val="22"/>
          <w:szCs w:val="22"/>
        </w:rPr>
        <w:t>contained in Annex 1 of this document</w:t>
      </w:r>
      <w:r w:rsidR="00DF3C03" w:rsidRPr="00523B80">
        <w:rPr>
          <w:sz w:val="22"/>
          <w:szCs w:val="22"/>
        </w:rPr>
        <w:t>, and decide on its submission to COP14 for consideration</w:t>
      </w:r>
      <w:r w:rsidR="00FA7C16" w:rsidRPr="00523B80">
        <w:rPr>
          <w:sz w:val="22"/>
          <w:szCs w:val="22"/>
        </w:rPr>
        <w:t xml:space="preserve">; </w:t>
      </w:r>
    </w:p>
    <w:p w14:paraId="21688F27" w14:textId="77777777" w:rsidR="00FA7C16" w:rsidRPr="00523B80" w:rsidRDefault="00FA7C16" w:rsidP="00FA7C16">
      <w:pPr>
        <w:pStyle w:val="Secondnumbering"/>
        <w:ind w:left="1134" w:firstLine="0"/>
        <w:rPr>
          <w:sz w:val="22"/>
          <w:szCs w:val="22"/>
        </w:rPr>
      </w:pPr>
    </w:p>
    <w:p w14:paraId="434881A4" w14:textId="07ADD96A" w:rsidR="00FA7C16" w:rsidRPr="00523B80" w:rsidRDefault="00DF3C03" w:rsidP="00C2275A">
      <w:pPr>
        <w:pStyle w:val="Secondnumbering"/>
        <w:numPr>
          <w:ilvl w:val="0"/>
          <w:numId w:val="51"/>
        </w:numPr>
        <w:rPr>
          <w:sz w:val="22"/>
          <w:szCs w:val="22"/>
        </w:rPr>
      </w:pPr>
      <w:r w:rsidRPr="00523B80">
        <w:rPr>
          <w:sz w:val="22"/>
          <w:szCs w:val="22"/>
        </w:rPr>
        <w:t>Review</w:t>
      </w:r>
      <w:r w:rsidR="00FA7C16" w:rsidRPr="00523B80">
        <w:rPr>
          <w:sz w:val="22"/>
          <w:szCs w:val="22"/>
        </w:rPr>
        <w:t xml:space="preserve"> the draft Decisions contained in Annex 2 of this document</w:t>
      </w:r>
      <w:r w:rsidR="00EE67A7" w:rsidRPr="00523B80">
        <w:rPr>
          <w:sz w:val="22"/>
          <w:szCs w:val="22"/>
        </w:rPr>
        <w:t>, and decide on their submission to COP14 for consideration</w:t>
      </w:r>
      <w:r w:rsidR="00FA7C16" w:rsidRPr="00523B80">
        <w:rPr>
          <w:sz w:val="22"/>
          <w:szCs w:val="22"/>
        </w:rPr>
        <w:t>.</w:t>
      </w:r>
    </w:p>
    <w:p w14:paraId="2846F3C0" w14:textId="77777777" w:rsidR="001A1120" w:rsidRDefault="001A1120" w:rsidP="003C1A96">
      <w:pPr>
        <w:suppressAutoHyphens/>
        <w:rPr>
          <w:rFonts w:eastAsia="Times New Roman" w:cs="Arial"/>
          <w:color w:val="000000"/>
          <w:kern w:val="2"/>
          <w:lang w:val="en-GB"/>
        </w:rPr>
        <w:sectPr w:rsidR="001A1120" w:rsidSect="004641A5">
          <w:headerReference w:type="first" r:id="rId16"/>
          <w:footerReference w:type="first" r:id="rId17"/>
          <w:pgSz w:w="11906" w:h="16838" w:code="9"/>
          <w:pgMar w:top="1134" w:right="1134" w:bottom="1134" w:left="1134" w:header="720" w:footer="580" w:gutter="0"/>
          <w:cols w:space="720"/>
          <w:titlePg/>
          <w:docGrid w:linePitch="360"/>
        </w:sectPr>
      </w:pPr>
    </w:p>
    <w:p w14:paraId="63E35678" w14:textId="77777777" w:rsidR="00F46AF0" w:rsidRPr="00C15318" w:rsidRDefault="00F46AF0" w:rsidP="00F46AF0">
      <w:pPr>
        <w:pStyle w:val="Secondnumbering"/>
        <w:ind w:left="0" w:firstLine="0"/>
        <w:jc w:val="right"/>
      </w:pPr>
      <w:r w:rsidRPr="00C15318">
        <w:rPr>
          <w:b/>
          <w:caps/>
        </w:rPr>
        <w:lastRenderedPageBreak/>
        <w:t xml:space="preserve">Annex </w:t>
      </w:r>
      <w:r>
        <w:rPr>
          <w:b/>
          <w:caps/>
        </w:rPr>
        <w:t>1</w:t>
      </w:r>
    </w:p>
    <w:p w14:paraId="237915AF" w14:textId="77777777" w:rsidR="00F46AF0" w:rsidRDefault="00F46AF0" w:rsidP="00F46AF0">
      <w:pPr>
        <w:pStyle w:val="Secondnumbering"/>
        <w:ind w:left="0" w:firstLine="0"/>
      </w:pPr>
    </w:p>
    <w:p w14:paraId="322E628E" w14:textId="77777777" w:rsidR="00CD7166" w:rsidRDefault="00CD7166" w:rsidP="00F46AF0">
      <w:pPr>
        <w:pStyle w:val="Secondnumbering"/>
        <w:ind w:left="0" w:firstLine="0"/>
      </w:pPr>
    </w:p>
    <w:p w14:paraId="7741971D" w14:textId="77777777" w:rsidR="00F46AF0" w:rsidRDefault="00F46AF0" w:rsidP="00F46AF0">
      <w:pPr>
        <w:widowControl w:val="0"/>
        <w:autoSpaceDE w:val="0"/>
        <w:autoSpaceDN w:val="0"/>
        <w:adjustRightInd w:val="0"/>
        <w:jc w:val="center"/>
        <w:rPr>
          <w:rFonts w:eastAsia="Times New Roman" w:cs="Arial"/>
        </w:rPr>
      </w:pPr>
      <w:r>
        <w:rPr>
          <w:rFonts w:eastAsia="Times New Roman" w:cs="Arial"/>
        </w:rPr>
        <w:t>[</w:t>
      </w:r>
      <w:r w:rsidRPr="00831DC2">
        <w:rPr>
          <w:rFonts w:eastAsia="Times New Roman" w:cs="Arial"/>
        </w:rPr>
        <w:t>DRAFT RESOLUTION</w:t>
      </w:r>
      <w:r>
        <w:rPr>
          <w:rFonts w:eastAsia="Times New Roman" w:cs="Arial"/>
        </w:rPr>
        <w:t>]</w:t>
      </w:r>
    </w:p>
    <w:p w14:paraId="2A4F2ABF" w14:textId="77777777" w:rsidR="00F46AF0" w:rsidRDefault="00F46AF0" w:rsidP="00F46AF0">
      <w:pPr>
        <w:widowControl w:val="0"/>
        <w:autoSpaceDE w:val="0"/>
        <w:autoSpaceDN w:val="0"/>
        <w:adjustRightInd w:val="0"/>
        <w:jc w:val="center"/>
        <w:rPr>
          <w:rFonts w:eastAsia="Times New Roman" w:cs="Arial"/>
        </w:rPr>
      </w:pPr>
    </w:p>
    <w:p w14:paraId="3A27BAED" w14:textId="60D25AC2" w:rsidR="00F46AF0" w:rsidRDefault="00F46AF0" w:rsidP="00F46AF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rPr>
      </w:pPr>
      <w:r>
        <w:rPr>
          <w:rFonts w:eastAsia="Times New Roman" w:cs="Arial"/>
          <w:b/>
          <w:bCs/>
        </w:rPr>
        <w:t xml:space="preserve">POTENTIAL </w:t>
      </w:r>
      <w:ins w:id="45" w:author="Stephen Garnett" w:date="2023-07-20T18:38:00Z">
        <w:r w:rsidR="00D53B70">
          <w:rPr>
            <w:rFonts w:eastAsia="Times New Roman" w:cs="Arial"/>
            <w:b/>
            <w:bCs/>
          </w:rPr>
          <w:t xml:space="preserve">AVIAN </w:t>
        </w:r>
      </w:ins>
      <w:r>
        <w:rPr>
          <w:rFonts w:eastAsia="Times New Roman" w:cs="Arial"/>
          <w:b/>
          <w:bCs/>
        </w:rPr>
        <w:t>TAXA FOR LISTING</w:t>
      </w:r>
    </w:p>
    <w:p w14:paraId="213AF243" w14:textId="77777777" w:rsidR="00F46AF0" w:rsidRDefault="00F46AF0" w:rsidP="00F46AF0">
      <w:pPr>
        <w:widowControl w:val="0"/>
        <w:autoSpaceDE w:val="0"/>
        <w:autoSpaceDN w:val="0"/>
        <w:adjustRightInd w:val="0"/>
        <w:jc w:val="both"/>
        <w:rPr>
          <w:rFonts w:eastAsia="MS Mincho" w:cs="Arial"/>
        </w:rPr>
      </w:pPr>
    </w:p>
    <w:p w14:paraId="6D6CB7D9" w14:textId="77777777" w:rsidR="00F46AF0" w:rsidRDefault="00F46AF0" w:rsidP="00F46AF0">
      <w:pPr>
        <w:widowControl w:val="0"/>
        <w:autoSpaceDE w:val="0"/>
        <w:autoSpaceDN w:val="0"/>
        <w:adjustRightInd w:val="0"/>
        <w:jc w:val="both"/>
        <w:rPr>
          <w:rFonts w:eastAsia="Times New Roman" w:cs="Arial"/>
          <w:i/>
        </w:rPr>
      </w:pPr>
      <w:r>
        <w:rPr>
          <w:rFonts w:eastAsia="Times New Roman" w:cs="Arial"/>
          <w:i/>
        </w:rPr>
        <w:t xml:space="preserve">Recalling </w:t>
      </w:r>
      <w:r w:rsidRPr="003F6157">
        <w:rPr>
          <w:rFonts w:eastAsia="Times New Roman" w:cs="Arial"/>
          <w:iCs/>
        </w:rPr>
        <w:t xml:space="preserve">the </w:t>
      </w:r>
      <w:r>
        <w:rPr>
          <w:rFonts w:cs="Arial"/>
        </w:rPr>
        <w:t xml:space="preserve">Guidelines for Preparing and Assessing Proposals for the Amendment of CMS Appendices in Resolution 13.7, and the </w:t>
      </w:r>
      <w:r>
        <w:t>Guidelines to the Implementation of the Concerted Actions Process in Resolution 12.28 (Rev.COP13)</w:t>
      </w:r>
      <w:r>
        <w:rPr>
          <w:rFonts w:eastAsia="Times New Roman" w:cs="Arial"/>
          <w:iCs/>
        </w:rPr>
        <w:t>,</w:t>
      </w:r>
    </w:p>
    <w:p w14:paraId="7ED5F2EB" w14:textId="77777777" w:rsidR="00F46AF0" w:rsidRDefault="00F46AF0" w:rsidP="00F46AF0">
      <w:pPr>
        <w:widowControl w:val="0"/>
        <w:autoSpaceDE w:val="0"/>
        <w:autoSpaceDN w:val="0"/>
        <w:adjustRightInd w:val="0"/>
        <w:jc w:val="both"/>
        <w:rPr>
          <w:rFonts w:eastAsia="Times New Roman" w:cs="Arial"/>
          <w:i/>
        </w:rPr>
      </w:pPr>
    </w:p>
    <w:p w14:paraId="70D52192" w14:textId="77777777" w:rsidR="00F46AF0" w:rsidRDefault="00F46AF0" w:rsidP="00F46AF0">
      <w:pPr>
        <w:widowControl w:val="0"/>
        <w:autoSpaceDE w:val="0"/>
        <w:autoSpaceDN w:val="0"/>
        <w:adjustRightInd w:val="0"/>
        <w:jc w:val="both"/>
        <w:rPr>
          <w:rFonts w:eastAsia="Times New Roman" w:cs="Arial"/>
          <w:i/>
        </w:rPr>
      </w:pPr>
      <w:r>
        <w:rPr>
          <w:rFonts w:eastAsia="Times New Roman" w:cs="Arial"/>
          <w:i/>
        </w:rPr>
        <w:t xml:space="preserve">Reaffirming </w:t>
      </w:r>
      <w:r w:rsidRPr="00B764F3">
        <w:rPr>
          <w:rFonts w:eastAsia="Times New Roman" w:cs="Arial"/>
          <w:iCs/>
        </w:rPr>
        <w:t xml:space="preserve">the importance of </w:t>
      </w:r>
      <w:r>
        <w:rPr>
          <w:rFonts w:eastAsia="Times New Roman" w:cs="Arial"/>
          <w:iCs/>
        </w:rPr>
        <w:t xml:space="preserve">collaborative </w:t>
      </w:r>
      <w:r w:rsidRPr="00B764F3">
        <w:rPr>
          <w:rFonts w:eastAsia="Times New Roman" w:cs="Arial"/>
          <w:iCs/>
        </w:rPr>
        <w:t>action to improve the conservation status of migratory species</w:t>
      </w:r>
      <w:r>
        <w:rPr>
          <w:rFonts w:eastAsia="Times New Roman" w:cs="Arial"/>
          <w:iCs/>
        </w:rPr>
        <w:t>,</w:t>
      </w:r>
    </w:p>
    <w:p w14:paraId="3B75D626" w14:textId="77777777" w:rsidR="00F46AF0" w:rsidRDefault="00F46AF0" w:rsidP="00F46AF0">
      <w:pPr>
        <w:widowControl w:val="0"/>
        <w:autoSpaceDE w:val="0"/>
        <w:autoSpaceDN w:val="0"/>
        <w:adjustRightInd w:val="0"/>
        <w:jc w:val="both"/>
        <w:rPr>
          <w:ins w:id="46" w:author="Ivan Ramirez" w:date="2023-07-19T17:23:00Z"/>
          <w:rFonts w:eastAsia="Times New Roman" w:cs="Arial"/>
          <w:i/>
        </w:rPr>
      </w:pPr>
    </w:p>
    <w:p w14:paraId="3BF0175B" w14:textId="1410310B" w:rsidR="00495C2C" w:rsidRPr="00C2275A" w:rsidRDefault="00495C2C" w:rsidP="00F46AF0">
      <w:pPr>
        <w:widowControl w:val="0"/>
        <w:autoSpaceDE w:val="0"/>
        <w:autoSpaceDN w:val="0"/>
        <w:adjustRightInd w:val="0"/>
        <w:jc w:val="both"/>
        <w:rPr>
          <w:rFonts w:eastAsia="Times New Roman" w:cs="Arial"/>
          <w:iCs/>
        </w:rPr>
      </w:pPr>
      <w:ins w:id="47" w:author="Ivan Ramirez" w:date="2023-07-19T17:23:00Z">
        <w:r>
          <w:rPr>
            <w:rFonts w:eastAsia="Times New Roman" w:cs="Arial"/>
            <w:i/>
          </w:rPr>
          <w:t>Noting</w:t>
        </w:r>
      </w:ins>
      <w:ins w:id="48" w:author="Ivan Ramirez" w:date="2023-07-19T17:32:00Z">
        <w:r w:rsidR="00E61771">
          <w:rPr>
            <w:rFonts w:eastAsia="Times New Roman" w:cs="Arial"/>
            <w:i/>
          </w:rPr>
          <w:t xml:space="preserve"> </w:t>
        </w:r>
        <w:r w:rsidR="00E61771" w:rsidRPr="00C2275A">
          <w:rPr>
            <w:rFonts w:eastAsia="Times New Roman" w:cs="Arial"/>
            <w:iCs/>
          </w:rPr>
          <w:t xml:space="preserve">the Convention text as of Article VIII </w:t>
        </w:r>
        <w:r w:rsidR="00EF38EB" w:rsidRPr="00C2275A">
          <w:rPr>
            <w:rFonts w:eastAsia="Times New Roman" w:cs="Arial"/>
            <w:iCs/>
          </w:rPr>
          <w:t>5c</w:t>
        </w:r>
      </w:ins>
      <w:ins w:id="49" w:author="Ivan Ramirez" w:date="2023-07-19T17:34:00Z">
        <w:del w:id="50" w:author="Stephen Garnett" w:date="2023-07-20T18:30:00Z">
          <w:r w:rsidR="009130F2" w:rsidRPr="00C2275A" w:rsidDel="00F214B3">
            <w:rPr>
              <w:rFonts w:eastAsia="Times New Roman" w:cs="Arial"/>
              <w:iCs/>
            </w:rPr>
            <w:delText xml:space="preserve"> </w:delText>
          </w:r>
        </w:del>
        <w:r w:rsidR="003F448D" w:rsidRPr="00C2275A">
          <w:rPr>
            <w:rFonts w:eastAsia="Times New Roman" w:cs="Arial"/>
            <w:iCs/>
          </w:rPr>
          <w:t>, where it is stated that the Scientific Council</w:t>
        </w:r>
        <w:r w:rsidR="00E75640" w:rsidRPr="00C2275A">
          <w:rPr>
            <w:rFonts w:eastAsia="Times New Roman" w:cs="Arial"/>
            <w:iCs/>
          </w:rPr>
          <w:t xml:space="preserve"> should make recommendations to the Conference of the Parties as to the migratory species to be included in Appendices I or II, together with an indication of the range of such migratory species</w:t>
        </w:r>
      </w:ins>
    </w:p>
    <w:p w14:paraId="072E7269" w14:textId="77777777" w:rsidR="00495C2C" w:rsidRDefault="00495C2C" w:rsidP="00F46AF0">
      <w:pPr>
        <w:widowControl w:val="0"/>
        <w:autoSpaceDE w:val="0"/>
        <w:autoSpaceDN w:val="0"/>
        <w:adjustRightInd w:val="0"/>
        <w:jc w:val="both"/>
        <w:rPr>
          <w:ins w:id="51" w:author="Ivan Ramirez" w:date="2023-07-19T17:23:00Z"/>
          <w:rFonts w:eastAsia="Times New Roman" w:cs="Arial"/>
          <w:i/>
        </w:rPr>
      </w:pPr>
    </w:p>
    <w:p w14:paraId="32A5503D" w14:textId="42991E5B" w:rsidR="00F46AF0" w:rsidRDefault="00F46AF0" w:rsidP="00F46AF0">
      <w:pPr>
        <w:widowControl w:val="0"/>
        <w:autoSpaceDE w:val="0"/>
        <w:autoSpaceDN w:val="0"/>
        <w:adjustRightInd w:val="0"/>
        <w:jc w:val="both"/>
        <w:rPr>
          <w:rFonts w:eastAsia="Times New Roman" w:cs="Arial"/>
          <w:i/>
        </w:rPr>
      </w:pPr>
      <w:r>
        <w:rPr>
          <w:rFonts w:eastAsia="Times New Roman" w:cs="Arial"/>
          <w:i/>
        </w:rPr>
        <w:t xml:space="preserve">Noting </w:t>
      </w:r>
      <w:r w:rsidRPr="00B764F3">
        <w:rPr>
          <w:rFonts w:eastAsia="Times New Roman" w:cs="Arial"/>
          <w:iCs/>
        </w:rPr>
        <w:t xml:space="preserve">the importance of taking a strategic approach to </w:t>
      </w:r>
      <w:r>
        <w:rPr>
          <w:rFonts w:eastAsia="Times New Roman" w:cs="Arial"/>
          <w:iCs/>
        </w:rPr>
        <w:t>developing</w:t>
      </w:r>
      <w:r w:rsidRPr="00B764F3">
        <w:rPr>
          <w:rFonts w:eastAsia="Times New Roman" w:cs="Arial"/>
          <w:iCs/>
        </w:rPr>
        <w:t xml:space="preserve"> proposals for listing, in order to focus on those species that would benefit most</w:t>
      </w:r>
      <w:r>
        <w:rPr>
          <w:rFonts w:eastAsia="Times New Roman" w:cs="Arial"/>
          <w:iCs/>
        </w:rPr>
        <w:t>,</w:t>
      </w:r>
      <w:r w:rsidRPr="00B764F3">
        <w:rPr>
          <w:rFonts w:eastAsia="Times New Roman" w:cs="Arial"/>
          <w:iCs/>
        </w:rPr>
        <w:t xml:space="preserve"> </w:t>
      </w:r>
      <w:r>
        <w:rPr>
          <w:rFonts w:eastAsia="Times New Roman" w:cs="Arial"/>
          <w:iCs/>
        </w:rPr>
        <w:t>and</w:t>
      </w:r>
    </w:p>
    <w:p w14:paraId="0B04053C" w14:textId="77777777" w:rsidR="00F46AF0" w:rsidRDefault="00F46AF0" w:rsidP="00F46AF0">
      <w:pPr>
        <w:widowControl w:val="0"/>
        <w:autoSpaceDE w:val="0"/>
        <w:autoSpaceDN w:val="0"/>
        <w:adjustRightInd w:val="0"/>
        <w:jc w:val="both"/>
        <w:rPr>
          <w:rFonts w:eastAsia="Times New Roman" w:cs="Arial"/>
          <w:i/>
        </w:rPr>
      </w:pPr>
    </w:p>
    <w:p w14:paraId="344996CE" w14:textId="4B7A4E40" w:rsidR="00F46AF0" w:rsidRDefault="00F46AF0" w:rsidP="00F46AF0">
      <w:pPr>
        <w:widowControl w:val="0"/>
        <w:autoSpaceDE w:val="0"/>
        <w:autoSpaceDN w:val="0"/>
        <w:adjustRightInd w:val="0"/>
        <w:jc w:val="both"/>
        <w:rPr>
          <w:ins w:id="52" w:author="Ivan Ramirez" w:date="2023-07-20T09:43:00Z"/>
          <w:rFonts w:eastAsia="Times New Roman" w:cs="Arial"/>
          <w:iCs/>
        </w:rPr>
      </w:pPr>
      <w:r>
        <w:rPr>
          <w:rFonts w:eastAsia="Times New Roman" w:cs="Arial"/>
          <w:i/>
        </w:rPr>
        <w:t xml:space="preserve">Welcoming </w:t>
      </w:r>
      <w:r w:rsidRPr="00B764F3">
        <w:rPr>
          <w:rFonts w:eastAsia="Times New Roman" w:cs="Arial"/>
          <w:iCs/>
        </w:rPr>
        <w:t xml:space="preserve">the work of the Sessional Committee </w:t>
      </w:r>
      <w:r>
        <w:t>in the intersessional period between COP13 and COP14 on avian taxa</w:t>
      </w:r>
      <w:ins w:id="53" w:author="Kelly Malsch" w:date="2023-07-19T10:19:00Z">
        <w:r w:rsidR="008A0691">
          <w:rPr>
            <w:rFonts w:eastAsia="Times New Roman" w:cs="Arial"/>
          </w:rPr>
          <w:t>,</w:t>
        </w:r>
        <w:r w:rsidR="008A0691">
          <w:t xml:space="preserve"> as well</w:t>
        </w:r>
      </w:ins>
      <w:ins w:id="54" w:author="Kelly Malsch" w:date="2023-07-19T10:20:00Z">
        <w:r w:rsidR="00AC2B58">
          <w:t xml:space="preserve"> as the wor</w:t>
        </w:r>
        <w:r w:rsidR="005D1E4D">
          <w:t>k undertaken</w:t>
        </w:r>
      </w:ins>
      <w:r w:rsidR="00C1731F">
        <w:t xml:space="preserve"> </w:t>
      </w:r>
      <w:ins w:id="55" w:author="Kelly Malsch" w:date="2023-07-19T10:20:00Z">
        <w:r w:rsidR="00C1731F">
          <w:t>on all taxa</w:t>
        </w:r>
        <w:r w:rsidR="005D1E4D">
          <w:t xml:space="preserve"> as part of the </w:t>
        </w:r>
        <w:r w:rsidR="001D7E06">
          <w:t>development of the State of the World’s Migratory Species</w:t>
        </w:r>
      </w:ins>
      <w:r>
        <w:rPr>
          <w:rFonts w:eastAsia="Times New Roman" w:cs="Arial"/>
          <w:iCs/>
        </w:rPr>
        <w:t>,</w:t>
      </w:r>
    </w:p>
    <w:p w14:paraId="2E18C1C5" w14:textId="6E32DE99" w:rsidR="0013021C" w:rsidRDefault="0013021C" w:rsidP="00F46AF0">
      <w:pPr>
        <w:widowControl w:val="0"/>
        <w:autoSpaceDE w:val="0"/>
        <w:autoSpaceDN w:val="0"/>
        <w:adjustRightInd w:val="0"/>
        <w:jc w:val="both"/>
        <w:rPr>
          <w:ins w:id="56" w:author="Ivan Ramirez" w:date="2023-07-20T09:43:00Z"/>
          <w:rFonts w:eastAsia="Times New Roman" w:cs="Arial"/>
          <w:iCs/>
        </w:rPr>
      </w:pPr>
    </w:p>
    <w:p w14:paraId="309285A0" w14:textId="1F46D9D8" w:rsidR="0013021C" w:rsidRDefault="0013021C" w:rsidP="00F46AF0">
      <w:pPr>
        <w:widowControl w:val="0"/>
        <w:autoSpaceDE w:val="0"/>
        <w:autoSpaceDN w:val="0"/>
        <w:adjustRightInd w:val="0"/>
        <w:jc w:val="both"/>
        <w:rPr>
          <w:rFonts w:eastAsia="Times New Roman" w:cs="Arial"/>
          <w:i/>
        </w:rPr>
      </w:pPr>
      <w:ins w:id="57" w:author="Ivan Ramirez" w:date="2023-07-20T09:43:00Z">
        <w:r w:rsidRPr="0013021C">
          <w:rPr>
            <w:rFonts w:eastAsia="Times New Roman" w:cs="Arial"/>
            <w:i/>
          </w:rPr>
          <w:t>Being aware</w:t>
        </w:r>
        <w:r w:rsidRPr="0013021C">
          <w:rPr>
            <w:rFonts w:eastAsia="Times New Roman" w:cs="Arial"/>
            <w:iCs/>
          </w:rPr>
          <w:t xml:space="preserve"> of the fact that </w:t>
        </w:r>
        <w:del w:id="58" w:author="Stephen Garnett" w:date="2023-07-20T18:39:00Z">
          <w:r w:rsidRPr="0013021C" w:rsidDel="00D53B70">
            <w:rPr>
              <w:rFonts w:eastAsia="Times New Roman" w:cs="Arial"/>
              <w:iCs/>
            </w:rPr>
            <w:delText>many</w:delText>
          </w:r>
        </w:del>
      </w:ins>
      <w:ins w:id="59" w:author="Stephen Garnett" w:date="2023-07-20T18:39:00Z">
        <w:r w:rsidR="00D53B70">
          <w:rPr>
            <w:rFonts w:eastAsia="Times New Roman" w:cs="Arial"/>
            <w:iCs/>
          </w:rPr>
          <w:t>some avian</w:t>
        </w:r>
      </w:ins>
      <w:ins w:id="60" w:author="Ivan Ramirez" w:date="2023-07-20T09:43:00Z">
        <w:r w:rsidRPr="0013021C">
          <w:rPr>
            <w:rFonts w:eastAsia="Times New Roman" w:cs="Arial"/>
            <w:iCs/>
          </w:rPr>
          <w:t xml:space="preserve"> species are </w:t>
        </w:r>
      </w:ins>
      <w:ins w:id="61" w:author="Ivan Ramirez" w:date="2023-07-20T09:46:00Z">
        <w:r>
          <w:rPr>
            <w:rFonts w:eastAsia="Times New Roman" w:cs="Arial"/>
            <w:iCs/>
          </w:rPr>
          <w:t>D</w:t>
        </w:r>
      </w:ins>
      <w:ins w:id="62" w:author="Ivan Ramirez" w:date="2023-07-20T09:43:00Z">
        <w:r w:rsidRPr="0013021C">
          <w:rPr>
            <w:rFonts w:eastAsia="Times New Roman" w:cs="Arial"/>
            <w:iCs/>
          </w:rPr>
          <w:t xml:space="preserve">ata </w:t>
        </w:r>
      </w:ins>
      <w:ins w:id="63" w:author="Ivan Ramirez" w:date="2023-07-20T09:46:00Z">
        <w:r>
          <w:rPr>
            <w:rFonts w:eastAsia="Times New Roman" w:cs="Arial"/>
            <w:iCs/>
          </w:rPr>
          <w:t>D</w:t>
        </w:r>
      </w:ins>
      <w:ins w:id="64" w:author="Ivan Ramirez" w:date="2023-07-20T09:43:00Z">
        <w:r w:rsidRPr="0013021C">
          <w:rPr>
            <w:rFonts w:eastAsia="Times New Roman" w:cs="Arial"/>
            <w:iCs/>
          </w:rPr>
          <w:t xml:space="preserve">eficient and significant efforts are needed to improve the level of knowledge of these taxa in order to avoid the risk of overlooking </w:t>
        </w:r>
      </w:ins>
      <w:ins w:id="65" w:author="Ivan Ramirez" w:date="2023-07-20T09:46:00Z">
        <w:r>
          <w:rPr>
            <w:rFonts w:eastAsia="Times New Roman" w:cs="Arial"/>
            <w:iCs/>
          </w:rPr>
          <w:t>taxa</w:t>
        </w:r>
      </w:ins>
      <w:ins w:id="66" w:author="Ivan Ramirez" w:date="2023-07-20T09:43:00Z">
        <w:r w:rsidRPr="0013021C">
          <w:rPr>
            <w:rFonts w:eastAsia="Times New Roman" w:cs="Arial"/>
            <w:iCs/>
          </w:rPr>
          <w:t xml:space="preserve"> which deserve conservation efforts, the lists proposed here should be considered as taxa which need action based on the present level of knowledge but do not necessarily encompass all taxa in need </w:t>
        </w:r>
      </w:ins>
      <w:ins w:id="67" w:author="Ivan Ramirez" w:date="2023-07-20T09:47:00Z">
        <w:r>
          <w:rPr>
            <w:rFonts w:eastAsia="Times New Roman" w:cs="Arial"/>
            <w:iCs/>
          </w:rPr>
          <w:t>of</w:t>
        </w:r>
      </w:ins>
      <w:ins w:id="68" w:author="Ivan Ramirez" w:date="2023-07-20T09:50:00Z">
        <w:r w:rsidR="00853051">
          <w:rPr>
            <w:rFonts w:eastAsia="Times New Roman" w:cs="Arial"/>
            <w:iCs/>
          </w:rPr>
          <w:t xml:space="preserve"> </w:t>
        </w:r>
      </w:ins>
      <w:ins w:id="69" w:author="Ivan Ramirez" w:date="2023-07-20T09:43:00Z">
        <w:del w:id="70" w:author="Stephen Garnett" w:date="2023-07-20T18:47:00Z">
          <w:r w:rsidRPr="0013021C" w:rsidDel="002E3B61">
            <w:rPr>
              <w:rFonts w:eastAsia="Times New Roman" w:cs="Arial"/>
              <w:iCs/>
            </w:rPr>
            <w:delText xml:space="preserve"> </w:delText>
          </w:r>
        </w:del>
        <w:r w:rsidRPr="0013021C">
          <w:rPr>
            <w:rFonts w:eastAsia="Times New Roman" w:cs="Arial"/>
            <w:iCs/>
          </w:rPr>
          <w:t>conservation initiatives</w:t>
        </w:r>
      </w:ins>
      <w:ins w:id="71" w:author="Ivan Ramirez" w:date="2023-07-20T09:44:00Z">
        <w:r>
          <w:rPr>
            <w:rFonts w:eastAsia="Times New Roman" w:cs="Arial"/>
            <w:iCs/>
          </w:rPr>
          <w:t>,</w:t>
        </w:r>
      </w:ins>
    </w:p>
    <w:p w14:paraId="062B25AC" w14:textId="77777777" w:rsidR="00F46AF0" w:rsidRDefault="00F46AF0" w:rsidP="00F46AF0">
      <w:pPr>
        <w:widowControl w:val="0"/>
        <w:autoSpaceDE w:val="0"/>
        <w:autoSpaceDN w:val="0"/>
        <w:adjustRightInd w:val="0"/>
        <w:jc w:val="both"/>
        <w:rPr>
          <w:rFonts w:eastAsia="Times New Roman" w:cs="Arial"/>
          <w:i/>
        </w:rPr>
      </w:pPr>
    </w:p>
    <w:p w14:paraId="4050D9E0" w14:textId="77777777" w:rsidR="00F46AF0" w:rsidRPr="00831DC2" w:rsidRDefault="00F46AF0" w:rsidP="00F46AF0">
      <w:pPr>
        <w:widowControl w:val="0"/>
        <w:autoSpaceDE w:val="0"/>
        <w:autoSpaceDN w:val="0"/>
        <w:adjustRightInd w:val="0"/>
        <w:jc w:val="both"/>
        <w:rPr>
          <w:rFonts w:eastAsia="Times New Roman" w:cs="Arial"/>
          <w:i/>
        </w:rPr>
      </w:pPr>
    </w:p>
    <w:p w14:paraId="78C34E86" w14:textId="77777777" w:rsidR="00F46AF0" w:rsidRPr="00831DC2" w:rsidRDefault="00F46AF0" w:rsidP="00F46AF0">
      <w:pPr>
        <w:widowControl w:val="0"/>
        <w:autoSpaceDE w:val="0"/>
        <w:autoSpaceDN w:val="0"/>
        <w:adjustRightInd w:val="0"/>
        <w:jc w:val="center"/>
        <w:rPr>
          <w:rFonts w:eastAsia="Times New Roman" w:cs="Arial"/>
          <w:i/>
        </w:rPr>
      </w:pPr>
      <w:r w:rsidRPr="00831DC2">
        <w:rPr>
          <w:rFonts w:eastAsia="Times New Roman" w:cs="Arial"/>
          <w:i/>
        </w:rPr>
        <w:t>The Conference of the Parties to the</w:t>
      </w:r>
    </w:p>
    <w:p w14:paraId="77A856F3" w14:textId="77777777" w:rsidR="00F46AF0" w:rsidRPr="00831DC2" w:rsidRDefault="00F46AF0" w:rsidP="00F46AF0">
      <w:pPr>
        <w:widowControl w:val="0"/>
        <w:autoSpaceDE w:val="0"/>
        <w:autoSpaceDN w:val="0"/>
        <w:adjustRightInd w:val="0"/>
        <w:jc w:val="center"/>
        <w:rPr>
          <w:rFonts w:eastAsia="Times New Roman" w:cs="Arial"/>
          <w:i/>
        </w:rPr>
      </w:pPr>
      <w:r w:rsidRPr="00831DC2">
        <w:rPr>
          <w:rFonts w:eastAsia="Times New Roman" w:cs="Arial"/>
          <w:i/>
        </w:rPr>
        <w:t>Convention on the Conservation of Migratory Species of Wild Animals</w:t>
      </w:r>
    </w:p>
    <w:p w14:paraId="101C9441" w14:textId="77777777" w:rsidR="00F46AF0" w:rsidRPr="00831DC2" w:rsidRDefault="00F46AF0" w:rsidP="00F46AF0">
      <w:pPr>
        <w:widowControl w:val="0"/>
        <w:autoSpaceDE w:val="0"/>
        <w:autoSpaceDN w:val="0"/>
        <w:adjustRightInd w:val="0"/>
        <w:jc w:val="both"/>
        <w:rPr>
          <w:rFonts w:eastAsia="Times New Roman" w:cs="Arial"/>
        </w:rPr>
      </w:pPr>
    </w:p>
    <w:p w14:paraId="33702B59" w14:textId="3942F420" w:rsidR="00F46AF0" w:rsidRPr="00B764F3" w:rsidRDefault="00F46AF0" w:rsidP="00F46AF0">
      <w:pPr>
        <w:widowControl w:val="0"/>
        <w:numPr>
          <w:ilvl w:val="0"/>
          <w:numId w:val="25"/>
        </w:numPr>
        <w:autoSpaceDE w:val="0"/>
        <w:autoSpaceDN w:val="0"/>
        <w:adjustRightInd w:val="0"/>
        <w:ind w:left="567" w:hanging="567"/>
        <w:jc w:val="both"/>
        <w:rPr>
          <w:rFonts w:eastAsia="Times New Roman" w:cs="Arial"/>
        </w:rPr>
      </w:pPr>
      <w:del w:id="72" w:author="James Williams" w:date="2023-07-18T13:42:00Z">
        <w:r w:rsidDel="00361D7C">
          <w:rPr>
            <w:rFonts w:eastAsia="Times New Roman" w:cs="Arial"/>
            <w:i/>
          </w:rPr>
          <w:delText xml:space="preserve">Adopts </w:delText>
        </w:r>
      </w:del>
      <w:ins w:id="73" w:author="James Williams" w:date="2023-07-18T13:42:00Z">
        <w:r w:rsidR="00361D7C">
          <w:rPr>
            <w:rFonts w:eastAsia="Times New Roman" w:cs="Arial"/>
            <w:i/>
          </w:rPr>
          <w:t xml:space="preserve">Endorses </w:t>
        </w:r>
      </w:ins>
      <w:r w:rsidRPr="00B764F3">
        <w:rPr>
          <w:rFonts w:eastAsia="Times New Roman" w:cs="Arial"/>
          <w:iCs/>
        </w:rPr>
        <w:t xml:space="preserve">the list of </w:t>
      </w:r>
      <w:del w:id="74" w:author="James Williams" w:date="2023-07-18T17:22:00Z">
        <w:r w:rsidRPr="00B764F3" w:rsidDel="00AA2DE2">
          <w:rPr>
            <w:rFonts w:eastAsia="Times New Roman" w:cs="Arial"/>
            <w:iCs/>
          </w:rPr>
          <w:delText xml:space="preserve">avian </w:delText>
        </w:r>
      </w:del>
      <w:ins w:id="75" w:author="Stephen Garnett" w:date="2023-07-20T18:30:00Z">
        <w:r w:rsidR="00F214B3">
          <w:rPr>
            <w:rFonts w:eastAsia="Times New Roman" w:cs="Arial"/>
            <w:iCs/>
          </w:rPr>
          <w:t xml:space="preserve">avian </w:t>
        </w:r>
      </w:ins>
      <w:r w:rsidRPr="00B764F3">
        <w:rPr>
          <w:rFonts w:eastAsia="Times New Roman" w:cs="Arial"/>
          <w:iCs/>
        </w:rPr>
        <w:t xml:space="preserve">species </w:t>
      </w:r>
      <w:r w:rsidR="00ED0868">
        <w:rPr>
          <w:rFonts w:eastAsia="Times New Roman" w:cs="Arial"/>
          <w:iCs/>
        </w:rPr>
        <w:t>that</w:t>
      </w:r>
      <w:r w:rsidRPr="00B764F3">
        <w:rPr>
          <w:rFonts w:eastAsia="Times New Roman" w:cs="Arial"/>
          <w:iCs/>
        </w:rPr>
        <w:t xml:space="preserve"> </w:t>
      </w:r>
      <w:del w:id="76" w:author="James Williams" w:date="2023-07-18T13:47:00Z">
        <w:r w:rsidRPr="00B764F3" w:rsidDel="004254E6">
          <w:rPr>
            <w:rFonts w:eastAsia="Times New Roman" w:cs="Arial"/>
            <w:iCs/>
          </w:rPr>
          <w:delText>w</w:delText>
        </w:r>
      </w:del>
      <w:del w:id="77" w:author="James Williams" w:date="2023-07-18T13:50:00Z">
        <w:r w:rsidRPr="00B764F3" w:rsidDel="004254E6">
          <w:rPr>
            <w:rFonts w:eastAsia="Times New Roman" w:cs="Arial"/>
            <w:iCs/>
          </w:rPr>
          <w:delText>ould</w:delText>
        </w:r>
      </w:del>
      <w:r w:rsidRPr="00B764F3">
        <w:rPr>
          <w:rFonts w:eastAsia="Times New Roman" w:cs="Arial"/>
          <w:iCs/>
        </w:rPr>
        <w:t xml:space="preserve"> </w:t>
      </w:r>
      <w:ins w:id="78" w:author="James Williams" w:date="2023-07-18T13:50:00Z">
        <w:del w:id="79" w:author="Kelly Malsch" w:date="2023-07-19T15:10:00Z">
          <w:r w:rsidR="004254E6" w:rsidDel="009842A2">
            <w:rPr>
              <w:rFonts w:eastAsia="Times New Roman" w:cs="Arial"/>
              <w:iCs/>
            </w:rPr>
            <w:delText>may</w:delText>
          </w:r>
        </w:del>
      </w:ins>
      <w:ins w:id="80" w:author="Kelly Malsch" w:date="2023-07-19T15:10:00Z">
        <w:r w:rsidR="009842A2">
          <w:rPr>
            <w:rFonts w:eastAsia="Times New Roman" w:cs="Arial"/>
            <w:iCs/>
          </w:rPr>
          <w:t xml:space="preserve">are likely </w:t>
        </w:r>
      </w:ins>
      <w:ins w:id="81" w:author="Kelly Malsch" w:date="2023-07-19T15:11:00Z">
        <w:r w:rsidR="009842A2">
          <w:rPr>
            <w:rFonts w:eastAsia="Times New Roman" w:cs="Arial"/>
            <w:iCs/>
          </w:rPr>
          <w:t>to</w:t>
        </w:r>
      </w:ins>
      <w:ins w:id="82" w:author="James Williams" w:date="2023-07-18T13:50:00Z">
        <w:r w:rsidR="004254E6">
          <w:rPr>
            <w:rFonts w:eastAsia="Times New Roman" w:cs="Arial"/>
            <w:iCs/>
          </w:rPr>
          <w:t xml:space="preserve"> meet the criteria</w:t>
        </w:r>
      </w:ins>
      <w:del w:id="83" w:author="James Williams" w:date="2023-07-18T13:50:00Z">
        <w:r w:rsidRPr="00B764F3" w:rsidDel="004254E6">
          <w:rPr>
            <w:rFonts w:eastAsia="Times New Roman" w:cs="Arial"/>
            <w:iCs/>
          </w:rPr>
          <w:delText>qualify</w:delText>
        </w:r>
      </w:del>
      <w:r w:rsidRPr="00B764F3">
        <w:rPr>
          <w:rFonts w:eastAsia="Times New Roman" w:cs="Arial"/>
          <w:iCs/>
        </w:rPr>
        <w:t xml:space="preserve"> for listing </w:t>
      </w:r>
      <w:r w:rsidR="00ED0868">
        <w:rPr>
          <w:rFonts w:eastAsia="Times New Roman" w:cs="Arial"/>
          <w:iCs/>
        </w:rPr>
        <w:t>i</w:t>
      </w:r>
      <w:r>
        <w:rPr>
          <w:rFonts w:eastAsia="Times New Roman" w:cs="Arial"/>
          <w:iCs/>
        </w:rPr>
        <w:t>n the Appendices of the Convention</w:t>
      </w:r>
      <w:r w:rsidR="009F2E4A">
        <w:rPr>
          <w:rFonts w:eastAsia="Times New Roman" w:cs="Arial"/>
          <w:iCs/>
        </w:rPr>
        <w:t>, annexed to this resolution</w:t>
      </w:r>
      <w:r w:rsidR="00EF26C6">
        <w:rPr>
          <w:rFonts w:eastAsia="Times New Roman" w:cs="Arial"/>
          <w:iCs/>
        </w:rPr>
        <w:t xml:space="preserve">, </w:t>
      </w:r>
      <w:r w:rsidRPr="00B764F3">
        <w:rPr>
          <w:rFonts w:eastAsia="Times New Roman" w:cs="Arial"/>
          <w:iCs/>
        </w:rPr>
        <w:t xml:space="preserve">as a strategic step towards </w:t>
      </w:r>
      <w:r w:rsidR="00671D2B" w:rsidRPr="00B764F3">
        <w:rPr>
          <w:rFonts w:eastAsia="Times New Roman" w:cs="Arial"/>
          <w:iCs/>
        </w:rPr>
        <w:t>focusing</w:t>
      </w:r>
      <w:r w:rsidRPr="00B764F3">
        <w:rPr>
          <w:rFonts w:eastAsia="Times New Roman" w:cs="Arial"/>
          <w:iCs/>
        </w:rPr>
        <w:t xml:space="preserve"> the attention of the Convention on species </w:t>
      </w:r>
      <w:r w:rsidR="00ED0868">
        <w:rPr>
          <w:rFonts w:eastAsia="Times New Roman" w:cs="Arial"/>
          <w:iCs/>
        </w:rPr>
        <w:t>that</w:t>
      </w:r>
      <w:r w:rsidRPr="00B764F3">
        <w:rPr>
          <w:rFonts w:eastAsia="Times New Roman" w:cs="Arial"/>
          <w:iCs/>
        </w:rPr>
        <w:t xml:space="preserve"> would benefit </w:t>
      </w:r>
      <w:r>
        <w:rPr>
          <w:rFonts w:eastAsia="Times New Roman" w:cs="Arial"/>
          <w:iCs/>
        </w:rPr>
        <w:t xml:space="preserve">most </w:t>
      </w:r>
      <w:r w:rsidRPr="00B764F3">
        <w:rPr>
          <w:rFonts w:eastAsia="Times New Roman" w:cs="Arial"/>
          <w:iCs/>
        </w:rPr>
        <w:t>from conservation action</w:t>
      </w:r>
      <w:r>
        <w:rPr>
          <w:rFonts w:eastAsia="Times New Roman" w:cs="Arial"/>
          <w:iCs/>
        </w:rPr>
        <w:t xml:space="preserve">; </w:t>
      </w:r>
    </w:p>
    <w:p w14:paraId="713BD5D6" w14:textId="77777777" w:rsidR="00F46AF0" w:rsidRPr="00831DC2" w:rsidRDefault="00F46AF0" w:rsidP="00F46AF0">
      <w:pPr>
        <w:widowControl w:val="0"/>
        <w:autoSpaceDE w:val="0"/>
        <w:autoSpaceDN w:val="0"/>
        <w:adjustRightInd w:val="0"/>
        <w:ind w:left="567" w:hanging="567"/>
        <w:jc w:val="both"/>
        <w:rPr>
          <w:rFonts w:eastAsia="Times New Roman" w:cs="Arial"/>
        </w:rPr>
      </w:pPr>
    </w:p>
    <w:p w14:paraId="1F877126" w14:textId="0DE6666F" w:rsidR="00F46AF0" w:rsidRPr="00831DC2" w:rsidRDefault="00F46AF0" w:rsidP="00F46AF0">
      <w:pPr>
        <w:widowControl w:val="0"/>
        <w:numPr>
          <w:ilvl w:val="0"/>
          <w:numId w:val="25"/>
        </w:numPr>
        <w:autoSpaceDE w:val="0"/>
        <w:autoSpaceDN w:val="0"/>
        <w:adjustRightInd w:val="0"/>
        <w:ind w:left="567" w:hanging="567"/>
        <w:jc w:val="both"/>
        <w:rPr>
          <w:rFonts w:eastAsia="Times New Roman" w:cs="Arial"/>
        </w:rPr>
      </w:pPr>
      <w:r>
        <w:rPr>
          <w:rFonts w:eastAsia="Times New Roman" w:cs="Arial"/>
          <w:i/>
        </w:rPr>
        <w:t>Invites</w:t>
      </w:r>
      <w:r w:rsidRPr="00831DC2">
        <w:rPr>
          <w:rFonts w:eastAsia="Times New Roman" w:cs="Arial"/>
          <w:i/>
        </w:rPr>
        <w:t xml:space="preserve"> </w:t>
      </w:r>
      <w:r w:rsidRPr="00831DC2">
        <w:rPr>
          <w:rFonts w:eastAsia="Times New Roman" w:cs="Arial"/>
        </w:rPr>
        <w:t>Parties</w:t>
      </w:r>
      <w:r>
        <w:rPr>
          <w:rFonts w:eastAsia="Times New Roman" w:cs="Arial"/>
        </w:rPr>
        <w:t xml:space="preserve">, </w:t>
      </w:r>
      <w:r w:rsidR="00ED0868">
        <w:rPr>
          <w:rFonts w:eastAsia="Times New Roman" w:cs="Arial"/>
        </w:rPr>
        <w:t xml:space="preserve">non-governmental organizations, intergovernmental organizations </w:t>
      </w:r>
      <w:r>
        <w:rPr>
          <w:rFonts w:eastAsia="Times New Roman" w:cs="Arial"/>
        </w:rPr>
        <w:t xml:space="preserve">and other stakeholders to consider working collaboratively to develop listing proposals </w:t>
      </w:r>
      <w:r w:rsidRPr="00E831D2">
        <w:rPr>
          <w:rFonts w:eastAsia="Times New Roman" w:cs="Arial"/>
          <w:strike/>
        </w:rPr>
        <w:t>and</w:t>
      </w:r>
      <w:r>
        <w:rPr>
          <w:rFonts w:eastAsia="Times New Roman" w:cs="Arial"/>
        </w:rPr>
        <w:t xml:space="preserve"> Concerted Actions</w:t>
      </w:r>
      <w:r w:rsidR="00E649F7">
        <w:rPr>
          <w:rFonts w:eastAsia="Times New Roman" w:cs="Arial"/>
        </w:rPr>
        <w:t xml:space="preserve"> </w:t>
      </w:r>
      <w:ins w:id="84" w:author="Ivan Ramirez" w:date="2023-07-19T16:12:00Z">
        <w:r w:rsidR="00642755" w:rsidRPr="0066269A">
          <w:rPr>
            <w:rFonts w:eastAsia="Times New Roman" w:cs="Arial"/>
            <w:u w:val="single"/>
          </w:rPr>
          <w:t>and other multi-species or wider habitat conservation interventions</w:t>
        </w:r>
        <w:r w:rsidR="00642755">
          <w:rPr>
            <w:rFonts w:eastAsia="Times New Roman" w:cs="Arial"/>
          </w:rPr>
          <w:t xml:space="preserve"> </w:t>
        </w:r>
      </w:ins>
      <w:r>
        <w:rPr>
          <w:rFonts w:eastAsia="Times New Roman" w:cs="Arial"/>
        </w:rPr>
        <w:t xml:space="preserve">for the species </w:t>
      </w:r>
      <w:r w:rsidR="00ED0868">
        <w:rPr>
          <w:rFonts w:eastAsia="Times New Roman" w:cs="Arial"/>
        </w:rPr>
        <w:t>i</w:t>
      </w:r>
      <w:r>
        <w:rPr>
          <w:rFonts w:eastAsia="Times New Roman" w:cs="Arial"/>
        </w:rPr>
        <w:t>n the Annex for consideration at future meetings of the Conference of the Parties</w:t>
      </w:r>
      <w:r w:rsidRPr="00831DC2">
        <w:rPr>
          <w:rFonts w:eastAsia="Times New Roman" w:cs="Arial"/>
        </w:rPr>
        <w:t>;</w:t>
      </w:r>
      <w:r>
        <w:rPr>
          <w:rFonts w:eastAsia="Times New Roman" w:cs="Arial"/>
        </w:rPr>
        <w:t xml:space="preserve"> </w:t>
      </w:r>
    </w:p>
    <w:p w14:paraId="2A0C82C4" w14:textId="27EB4D81" w:rsidR="00F46AF0" w:rsidRPr="00831DC2" w:rsidRDefault="00F46AF0" w:rsidP="00F46AF0">
      <w:pPr>
        <w:widowControl w:val="0"/>
        <w:autoSpaceDE w:val="0"/>
        <w:autoSpaceDN w:val="0"/>
        <w:adjustRightInd w:val="0"/>
        <w:ind w:left="567" w:hanging="567"/>
        <w:rPr>
          <w:rFonts w:eastAsia="Times New Roman" w:cs="Arial"/>
        </w:rPr>
      </w:pPr>
    </w:p>
    <w:p w14:paraId="3D016960" w14:textId="03D6EB90" w:rsidR="00F46AF0" w:rsidRPr="008F4F61" w:rsidRDefault="00F46AF0" w:rsidP="00F46AF0">
      <w:pPr>
        <w:widowControl w:val="0"/>
        <w:numPr>
          <w:ilvl w:val="0"/>
          <w:numId w:val="25"/>
        </w:numPr>
        <w:autoSpaceDE w:val="0"/>
        <w:autoSpaceDN w:val="0"/>
        <w:adjustRightInd w:val="0"/>
        <w:ind w:left="567" w:hanging="567"/>
        <w:jc w:val="both"/>
        <w:rPr>
          <w:rFonts w:eastAsia="Times New Roman" w:cs="Arial"/>
        </w:rPr>
      </w:pPr>
      <w:r>
        <w:rPr>
          <w:rFonts w:eastAsia="Times New Roman" w:cs="Arial"/>
          <w:i/>
        </w:rPr>
        <w:t xml:space="preserve">Requests </w:t>
      </w:r>
      <w:r w:rsidRPr="008F4F61">
        <w:rPr>
          <w:rFonts w:eastAsia="Times New Roman" w:cs="Arial"/>
          <w:iCs/>
        </w:rPr>
        <w:t>the Scientific Council</w:t>
      </w:r>
      <w:ins w:id="85" w:author="Ivan Ramirez" w:date="2023-07-20T09:41:00Z">
        <w:r w:rsidR="0013021C">
          <w:rPr>
            <w:rFonts w:eastAsia="Times New Roman" w:cs="Arial"/>
            <w:iCs/>
          </w:rPr>
          <w:t>, in coordination with the IUCN R</w:t>
        </w:r>
      </w:ins>
      <w:ins w:id="86" w:author="Ivan Ramirez" w:date="2023-07-20T09:42:00Z">
        <w:r w:rsidR="0013021C">
          <w:rPr>
            <w:rFonts w:eastAsia="Times New Roman" w:cs="Arial"/>
            <w:iCs/>
          </w:rPr>
          <w:t>ed List authorities,</w:t>
        </w:r>
      </w:ins>
      <w:r w:rsidRPr="008F4F61">
        <w:rPr>
          <w:rFonts w:eastAsia="Times New Roman" w:cs="Arial"/>
          <w:iCs/>
        </w:rPr>
        <w:t xml:space="preserve"> to </w:t>
      </w:r>
      <w:r>
        <w:rPr>
          <w:rFonts w:eastAsia="Times New Roman" w:cs="Arial"/>
          <w:iCs/>
        </w:rPr>
        <w:t>review</w:t>
      </w:r>
      <w:ins w:id="87" w:author="Ivan Ramirez" w:date="2023-07-20T09:39:00Z">
        <w:r w:rsidR="0013021C">
          <w:rPr>
            <w:rFonts w:eastAsia="Times New Roman" w:cs="Arial"/>
            <w:iCs/>
          </w:rPr>
          <w:t xml:space="preserve">, including the Data Deficient </w:t>
        </w:r>
      </w:ins>
      <w:ins w:id="88" w:author="Ivan Ramirez" w:date="2023-07-20T09:40:00Z">
        <w:del w:id="89" w:author="Stephen Garnett" w:date="2023-07-20T18:48:00Z">
          <w:r w:rsidR="0013021C" w:rsidDel="002E3B61">
            <w:rPr>
              <w:rFonts w:eastAsia="Times New Roman" w:cs="Arial"/>
              <w:iCs/>
            </w:rPr>
            <w:delText xml:space="preserve">and Not Evaluated </w:delText>
          </w:r>
        </w:del>
        <w:r w:rsidR="0013021C">
          <w:rPr>
            <w:rFonts w:eastAsia="Times New Roman" w:cs="Arial"/>
            <w:iCs/>
          </w:rPr>
          <w:t xml:space="preserve">species, </w:t>
        </w:r>
      </w:ins>
      <w:r w:rsidRPr="008F4F61">
        <w:rPr>
          <w:rFonts w:eastAsia="Times New Roman" w:cs="Arial"/>
          <w:iCs/>
        </w:rPr>
        <w:t xml:space="preserve"> </w:t>
      </w:r>
      <w:ins w:id="90" w:author="Kelly Malsch" w:date="2023-07-19T10:22:00Z">
        <w:r w:rsidR="00D15428">
          <w:rPr>
            <w:rFonts w:eastAsia="Times New Roman" w:cs="Arial"/>
            <w:iCs/>
          </w:rPr>
          <w:t xml:space="preserve">and update </w:t>
        </w:r>
      </w:ins>
      <w:r w:rsidRPr="008F4F61">
        <w:rPr>
          <w:rFonts w:eastAsia="Times New Roman" w:cs="Arial"/>
          <w:iCs/>
        </w:rPr>
        <w:t xml:space="preserve">the list in </w:t>
      </w:r>
      <w:r w:rsidR="00C36100">
        <w:rPr>
          <w:rFonts w:eastAsia="Times New Roman" w:cs="Arial"/>
          <w:iCs/>
        </w:rPr>
        <w:t xml:space="preserve">the </w:t>
      </w:r>
      <w:r w:rsidRPr="008F4F61">
        <w:rPr>
          <w:rFonts w:eastAsia="Times New Roman" w:cs="Arial"/>
          <w:iCs/>
        </w:rPr>
        <w:t xml:space="preserve">Annex </w:t>
      </w:r>
      <w:r>
        <w:rPr>
          <w:rFonts w:eastAsia="Times New Roman" w:cs="Arial"/>
          <w:iCs/>
        </w:rPr>
        <w:t>between meetings of the Conferences of the Parties</w:t>
      </w:r>
      <w:del w:id="91" w:author="Kelly Malsch" w:date="2023-07-19T10:22:00Z">
        <w:r w:rsidRPr="008F4F61" w:rsidDel="0027178F">
          <w:rPr>
            <w:rFonts w:eastAsia="Times New Roman" w:cs="Arial"/>
            <w:iCs/>
          </w:rPr>
          <w:delText xml:space="preserve">, and to create similar lists for other taxonomic </w:delText>
        </w:r>
        <w:r w:rsidDel="0027178F">
          <w:rPr>
            <w:rFonts w:eastAsia="Times New Roman" w:cs="Arial"/>
            <w:iCs/>
          </w:rPr>
          <w:delText>g</w:delText>
        </w:r>
        <w:r w:rsidRPr="008F4F61" w:rsidDel="0027178F">
          <w:rPr>
            <w:rFonts w:eastAsia="Times New Roman" w:cs="Arial"/>
            <w:iCs/>
          </w:rPr>
          <w:delText>roups</w:delText>
        </w:r>
      </w:del>
      <w:r>
        <w:rPr>
          <w:rFonts w:eastAsia="Times New Roman" w:cs="Arial"/>
          <w:i/>
        </w:rPr>
        <w:t xml:space="preserve">. </w:t>
      </w:r>
    </w:p>
    <w:p w14:paraId="7A346F59" w14:textId="77777777" w:rsidR="00F46AF0" w:rsidRDefault="00F46AF0" w:rsidP="00F46AF0">
      <w:pPr>
        <w:pStyle w:val="ListParagraph"/>
        <w:rPr>
          <w:rFonts w:cs="Arial"/>
          <w:i/>
        </w:rPr>
      </w:pPr>
    </w:p>
    <w:p w14:paraId="5A94698C" w14:textId="77777777" w:rsidR="00F214B3" w:rsidRPr="008F4F61" w:rsidRDefault="00F214B3" w:rsidP="00F214B3">
      <w:pPr>
        <w:widowControl w:val="0"/>
        <w:numPr>
          <w:ilvl w:val="0"/>
          <w:numId w:val="25"/>
        </w:numPr>
        <w:autoSpaceDE w:val="0"/>
        <w:autoSpaceDN w:val="0"/>
        <w:adjustRightInd w:val="0"/>
        <w:ind w:left="567" w:hanging="567"/>
        <w:jc w:val="both"/>
        <w:rPr>
          <w:rFonts w:eastAsia="Times New Roman" w:cs="Arial"/>
        </w:rPr>
      </w:pPr>
    </w:p>
    <w:p w14:paraId="0AA2193F" w14:textId="77777777" w:rsidR="00F214B3" w:rsidRDefault="00F214B3" w:rsidP="00F214B3">
      <w:pPr>
        <w:pStyle w:val="ListParagraph"/>
        <w:rPr>
          <w:rFonts w:cs="Arial"/>
          <w:i/>
        </w:rPr>
      </w:pPr>
    </w:p>
    <w:p w14:paraId="07AF4342" w14:textId="77777777" w:rsidR="00F214B3" w:rsidRDefault="00F214B3" w:rsidP="00F214B3">
      <w:pPr>
        <w:pStyle w:val="ListParagraph"/>
        <w:rPr>
          <w:rFonts w:cs="Arial"/>
          <w:i/>
        </w:rPr>
        <w:sectPr w:rsidR="00F214B3" w:rsidSect="00EC4F04">
          <w:headerReference w:type="even" r:id="rId18"/>
          <w:headerReference w:type="default" r:id="rId19"/>
          <w:headerReference w:type="first" r:id="rId20"/>
          <w:pgSz w:w="11906" w:h="16838" w:code="9"/>
          <w:pgMar w:top="1138" w:right="1138" w:bottom="1138" w:left="1138" w:header="720" w:footer="720" w:gutter="0"/>
          <w:cols w:space="720"/>
          <w:titlePg/>
          <w:docGrid w:linePitch="360"/>
        </w:sectPr>
      </w:pPr>
    </w:p>
    <w:p w14:paraId="69B3E562" w14:textId="77777777" w:rsidR="00F214B3" w:rsidRDefault="00F214B3" w:rsidP="00F214B3">
      <w:pPr>
        <w:pStyle w:val="ListParagraph"/>
        <w:spacing w:after="120"/>
        <w:ind w:left="0"/>
        <w:jc w:val="both"/>
        <w:rPr>
          <w:rFonts w:ascii="Arial" w:hAnsi="Arial" w:cs="Arial"/>
          <w:sz w:val="22"/>
          <w:szCs w:val="22"/>
        </w:rPr>
      </w:pPr>
      <w:r w:rsidRPr="00C472BC">
        <w:rPr>
          <w:rFonts w:ascii="Arial" w:hAnsi="Arial" w:cs="Arial"/>
          <w:b/>
          <w:bCs/>
          <w:i/>
          <w:sz w:val="22"/>
          <w:szCs w:val="22"/>
        </w:rPr>
        <w:lastRenderedPageBreak/>
        <w:t xml:space="preserve">Annex to Resolution </w:t>
      </w:r>
      <w:r w:rsidRPr="00CD7166">
        <w:rPr>
          <w:rFonts w:ascii="Arial" w:hAnsi="Arial" w:cs="Arial"/>
          <w:b/>
          <w:bCs/>
          <w:i/>
          <w:sz w:val="22"/>
          <w:szCs w:val="22"/>
        </w:rPr>
        <w:t>14.xx</w:t>
      </w:r>
      <w:r w:rsidRPr="00C472BC">
        <w:rPr>
          <w:rFonts w:ascii="Arial" w:hAnsi="Arial" w:cs="Arial"/>
          <w:b/>
          <w:bCs/>
          <w:i/>
          <w:sz w:val="22"/>
          <w:szCs w:val="22"/>
        </w:rPr>
        <w:t xml:space="preserve">. </w:t>
      </w:r>
      <w:r w:rsidRPr="00C472BC">
        <w:rPr>
          <w:rFonts w:ascii="Arial" w:hAnsi="Arial" w:cs="Arial"/>
          <w:sz w:val="22"/>
          <w:szCs w:val="22"/>
        </w:rPr>
        <w:t xml:space="preserve">List of avian species that meet CMS movement criteria and have an unfavourable conservation status that are not included within aggregated families and are not currently included individually </w:t>
      </w:r>
      <w:r>
        <w:rPr>
          <w:rFonts w:ascii="Arial" w:hAnsi="Arial" w:cs="Arial"/>
          <w:sz w:val="22"/>
          <w:szCs w:val="22"/>
        </w:rPr>
        <w:t>i</w:t>
      </w:r>
      <w:r w:rsidRPr="00C472BC">
        <w:rPr>
          <w:rFonts w:ascii="Arial" w:hAnsi="Arial" w:cs="Arial"/>
          <w:sz w:val="22"/>
          <w:szCs w:val="22"/>
        </w:rPr>
        <w:t>n either Appendix I or Appendix II of the CMS. Taxa in bold type are threatened: Critically Endangered (CR, 14 spp.), Endangered (EN, 31 spp.), Vulnerable (VU, 53 spp.) or Data Deficient (DD, 2 spp.). Species in plain type are Near Threatened (NT, 58 spp.). Total 158 species (out of 1,443 species that otherwise meet CMS movement criteria).</w:t>
      </w:r>
    </w:p>
    <w:p w14:paraId="3573D976" w14:textId="77777777" w:rsidR="00F214B3" w:rsidRDefault="00F214B3" w:rsidP="00F214B3">
      <w:pPr>
        <w:pStyle w:val="ListParagraph"/>
        <w:spacing w:after="120"/>
        <w:ind w:left="0"/>
        <w:jc w:val="both"/>
        <w:rPr>
          <w:rFonts w:ascii="Arial" w:hAnsi="Arial" w:cs="Arial"/>
          <w:sz w:val="22"/>
          <w:szCs w:val="22"/>
        </w:rPr>
      </w:pPr>
    </w:p>
    <w:tbl>
      <w:tblPr>
        <w:tblW w:w="14631" w:type="dxa"/>
        <w:tblInd w:w="-30" w:type="dxa"/>
        <w:tblLayout w:type="fixed"/>
        <w:tblLook w:val="0000" w:firstRow="0" w:lastRow="0" w:firstColumn="0" w:lastColumn="0" w:noHBand="0" w:noVBand="0"/>
      </w:tblPr>
      <w:tblGrid>
        <w:gridCol w:w="1610"/>
        <w:gridCol w:w="1964"/>
        <w:gridCol w:w="2126"/>
        <w:gridCol w:w="1413"/>
        <w:gridCol w:w="7518"/>
      </w:tblGrid>
      <w:tr w:rsidR="00F214B3" w:rsidRPr="00CD7166" w14:paraId="27D0FDD8" w14:textId="77777777" w:rsidTr="00FA6056">
        <w:trPr>
          <w:cantSplit/>
          <w:tblHeader/>
        </w:trPr>
        <w:tc>
          <w:tcPr>
            <w:tcW w:w="1610" w:type="dxa"/>
            <w:tcBorders>
              <w:bottom w:val="single" w:sz="4" w:space="0" w:color="auto"/>
            </w:tcBorders>
            <w:shd w:val="clear" w:color="auto" w:fill="auto"/>
            <w:vAlign w:val="center"/>
          </w:tcPr>
          <w:p w14:paraId="386A5D2F"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Family name</w:t>
            </w:r>
          </w:p>
        </w:tc>
        <w:tc>
          <w:tcPr>
            <w:tcW w:w="1964" w:type="dxa"/>
            <w:tcBorders>
              <w:bottom w:val="single" w:sz="4" w:space="0" w:color="auto"/>
            </w:tcBorders>
            <w:shd w:val="clear" w:color="auto" w:fill="auto"/>
            <w:vAlign w:val="center"/>
          </w:tcPr>
          <w:p w14:paraId="63859B5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Common name</w:t>
            </w:r>
          </w:p>
        </w:tc>
        <w:tc>
          <w:tcPr>
            <w:tcW w:w="2126" w:type="dxa"/>
            <w:tcBorders>
              <w:bottom w:val="single" w:sz="4" w:space="0" w:color="auto"/>
            </w:tcBorders>
            <w:shd w:val="clear" w:color="auto" w:fill="auto"/>
            <w:vAlign w:val="center"/>
          </w:tcPr>
          <w:p w14:paraId="17A4DBC1"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Scientific name</w:t>
            </w:r>
          </w:p>
        </w:tc>
        <w:tc>
          <w:tcPr>
            <w:tcW w:w="1413" w:type="dxa"/>
            <w:tcBorders>
              <w:bottom w:val="single" w:sz="4" w:space="0" w:color="auto"/>
            </w:tcBorders>
            <w:shd w:val="clear" w:color="auto" w:fill="auto"/>
            <w:vAlign w:val="center"/>
          </w:tcPr>
          <w:p w14:paraId="2A8F46B8" w14:textId="77777777" w:rsidR="00F214B3" w:rsidRDefault="00F214B3" w:rsidP="00FA6056">
            <w:pPr>
              <w:pStyle w:val="ListParagraph"/>
              <w:ind w:left="0"/>
              <w:contextualSpacing w:val="0"/>
              <w:rPr>
                <w:rFonts w:ascii="Arial" w:hAnsi="Arial" w:cs="Arial"/>
                <w:b/>
                <w:bCs/>
                <w:sz w:val="22"/>
                <w:szCs w:val="22"/>
              </w:rPr>
            </w:pPr>
            <w:r w:rsidRPr="00CD7166">
              <w:rPr>
                <w:rFonts w:ascii="Arial" w:hAnsi="Arial" w:cs="Arial"/>
                <w:b/>
                <w:bCs/>
                <w:sz w:val="22"/>
                <w:szCs w:val="22"/>
              </w:rPr>
              <w:t>2023 IUCN red list</w:t>
            </w:r>
          </w:p>
          <w:p w14:paraId="5598BEE2"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category</w:t>
            </w:r>
          </w:p>
        </w:tc>
        <w:tc>
          <w:tcPr>
            <w:tcW w:w="7518" w:type="dxa"/>
            <w:tcBorders>
              <w:bottom w:val="single" w:sz="4" w:space="0" w:color="auto"/>
            </w:tcBorders>
            <w:shd w:val="clear" w:color="auto" w:fill="auto"/>
            <w:vAlign w:val="center"/>
          </w:tcPr>
          <w:p w14:paraId="5FDFCD39"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Movements summary text</w:t>
            </w:r>
          </w:p>
        </w:tc>
      </w:tr>
      <w:tr w:rsidR="00F214B3" w:rsidRPr="00CD7166" w14:paraId="132C6E76" w14:textId="77777777" w:rsidTr="00FA6056">
        <w:trPr>
          <w:cantSplit/>
        </w:trPr>
        <w:tc>
          <w:tcPr>
            <w:tcW w:w="1610" w:type="dxa"/>
            <w:tcBorders>
              <w:top w:val="single" w:sz="4" w:space="0" w:color="auto"/>
            </w:tcBorders>
            <w:shd w:val="clear" w:color="auto" w:fill="auto"/>
          </w:tcPr>
          <w:p w14:paraId="17A6FDC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Phasianidae</w:t>
            </w:r>
          </w:p>
        </w:tc>
        <w:tc>
          <w:tcPr>
            <w:tcW w:w="1964" w:type="dxa"/>
            <w:tcBorders>
              <w:top w:val="single" w:sz="4" w:space="0" w:color="auto"/>
            </w:tcBorders>
            <w:shd w:val="clear" w:color="auto" w:fill="auto"/>
          </w:tcPr>
          <w:p w14:paraId="7C6322A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Japanese Quail</w:t>
            </w:r>
          </w:p>
        </w:tc>
        <w:tc>
          <w:tcPr>
            <w:tcW w:w="2126" w:type="dxa"/>
            <w:tcBorders>
              <w:top w:val="single" w:sz="4" w:space="0" w:color="auto"/>
            </w:tcBorders>
            <w:shd w:val="clear" w:color="auto" w:fill="auto"/>
          </w:tcPr>
          <w:p w14:paraId="0235F6BB"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Coturnix japonica</w:t>
            </w:r>
          </w:p>
        </w:tc>
        <w:tc>
          <w:tcPr>
            <w:tcW w:w="1413" w:type="dxa"/>
            <w:tcBorders>
              <w:top w:val="single" w:sz="4" w:space="0" w:color="auto"/>
            </w:tcBorders>
            <w:shd w:val="clear" w:color="auto" w:fill="auto"/>
          </w:tcPr>
          <w:p w14:paraId="6B471A1B"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tcBorders>
              <w:top w:val="single" w:sz="4" w:space="0" w:color="auto"/>
            </w:tcBorders>
            <w:shd w:val="clear" w:color="auto" w:fill="auto"/>
          </w:tcPr>
          <w:p w14:paraId="21C1642A"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3E0995C1" w14:textId="77777777" w:rsidTr="00FA6056">
        <w:trPr>
          <w:cantSplit/>
        </w:trPr>
        <w:tc>
          <w:tcPr>
            <w:tcW w:w="1610" w:type="dxa"/>
            <w:shd w:val="clear" w:color="auto" w:fill="auto"/>
          </w:tcPr>
          <w:p w14:paraId="2A96581F" w14:textId="49F4C744" w:rsidR="00F214B3" w:rsidRPr="00CD7166" w:rsidRDefault="00F214B3" w:rsidP="00FA6056">
            <w:pPr>
              <w:autoSpaceDE w:val="0"/>
              <w:autoSpaceDN w:val="0"/>
              <w:adjustRightInd w:val="0"/>
              <w:rPr>
                <w:rFonts w:cs="Arial"/>
                <w:color w:val="000000"/>
                <w:sz w:val="20"/>
                <w:szCs w:val="20"/>
                <w:lang w:val="en-AU"/>
              </w:rPr>
            </w:pPr>
            <w:del w:id="92" w:author="Stephen Garnett" w:date="2023-07-20T18:39:00Z">
              <w:r w:rsidRPr="00CD7166" w:rsidDel="00D53B70">
                <w:rPr>
                  <w:rFonts w:cs="Arial"/>
                  <w:color w:val="000000"/>
                  <w:sz w:val="20"/>
                  <w:szCs w:val="20"/>
                  <w:lang w:val="en-AU"/>
                </w:rPr>
                <w:delText>Podicipedidae</w:delText>
              </w:r>
            </w:del>
          </w:p>
        </w:tc>
        <w:tc>
          <w:tcPr>
            <w:tcW w:w="1964" w:type="dxa"/>
            <w:shd w:val="clear" w:color="auto" w:fill="auto"/>
          </w:tcPr>
          <w:p w14:paraId="64BF5A07" w14:textId="07DD2583" w:rsidR="00F214B3" w:rsidRPr="00CD7166" w:rsidRDefault="00F214B3" w:rsidP="00FA6056">
            <w:pPr>
              <w:autoSpaceDE w:val="0"/>
              <w:autoSpaceDN w:val="0"/>
              <w:adjustRightInd w:val="0"/>
              <w:rPr>
                <w:rFonts w:cs="Arial"/>
                <w:b/>
                <w:bCs/>
                <w:color w:val="000000"/>
                <w:sz w:val="20"/>
                <w:szCs w:val="20"/>
                <w:lang w:val="en-AU"/>
              </w:rPr>
            </w:pPr>
            <w:del w:id="93" w:author="Stephen Garnett" w:date="2023-07-20T18:39:00Z">
              <w:r w:rsidRPr="00CD7166" w:rsidDel="00D53B70">
                <w:rPr>
                  <w:rFonts w:cs="Arial"/>
                  <w:b/>
                  <w:bCs/>
                  <w:color w:val="000000"/>
                  <w:sz w:val="20"/>
                  <w:szCs w:val="20"/>
                  <w:lang w:val="en-AU"/>
                </w:rPr>
                <w:delText>Hooded Grebe</w:delText>
              </w:r>
            </w:del>
          </w:p>
        </w:tc>
        <w:tc>
          <w:tcPr>
            <w:tcW w:w="2126" w:type="dxa"/>
            <w:shd w:val="clear" w:color="auto" w:fill="auto"/>
          </w:tcPr>
          <w:p w14:paraId="1BEDA44C" w14:textId="6F46BD68" w:rsidR="00F214B3" w:rsidRPr="00CD7166" w:rsidRDefault="00F214B3" w:rsidP="00FA6056">
            <w:pPr>
              <w:autoSpaceDE w:val="0"/>
              <w:autoSpaceDN w:val="0"/>
              <w:adjustRightInd w:val="0"/>
              <w:rPr>
                <w:rFonts w:cs="Arial"/>
                <w:b/>
                <w:bCs/>
                <w:i/>
                <w:iCs/>
                <w:color w:val="000000"/>
                <w:sz w:val="20"/>
                <w:szCs w:val="20"/>
                <w:lang w:val="en-AU"/>
              </w:rPr>
            </w:pPr>
            <w:del w:id="94" w:author="Stephen Garnett" w:date="2023-07-20T18:39:00Z">
              <w:r w:rsidRPr="00CD7166" w:rsidDel="00D53B70">
                <w:rPr>
                  <w:rFonts w:cs="Arial"/>
                  <w:b/>
                  <w:bCs/>
                  <w:i/>
                  <w:iCs/>
                  <w:color w:val="000000"/>
                  <w:sz w:val="20"/>
                  <w:szCs w:val="20"/>
                  <w:lang w:val="en-AU"/>
                </w:rPr>
                <w:delText>Podiceps gallardoi</w:delText>
              </w:r>
            </w:del>
          </w:p>
        </w:tc>
        <w:tc>
          <w:tcPr>
            <w:tcW w:w="1413" w:type="dxa"/>
            <w:shd w:val="clear" w:color="auto" w:fill="auto"/>
          </w:tcPr>
          <w:p w14:paraId="06C4C4B7" w14:textId="33556D16" w:rsidR="00F214B3" w:rsidRPr="00CD7166" w:rsidRDefault="00F214B3" w:rsidP="00FA6056">
            <w:pPr>
              <w:autoSpaceDE w:val="0"/>
              <w:autoSpaceDN w:val="0"/>
              <w:adjustRightInd w:val="0"/>
              <w:jc w:val="center"/>
              <w:rPr>
                <w:rFonts w:cs="Arial"/>
                <w:b/>
                <w:bCs/>
                <w:color w:val="000000"/>
                <w:sz w:val="20"/>
                <w:szCs w:val="20"/>
                <w:lang w:val="en-AU"/>
              </w:rPr>
            </w:pPr>
            <w:del w:id="95" w:author="Stephen Garnett" w:date="2023-07-20T18:39:00Z">
              <w:r w:rsidRPr="00CD7166" w:rsidDel="00D53B70">
                <w:rPr>
                  <w:rFonts w:cs="Arial"/>
                  <w:b/>
                  <w:bCs/>
                  <w:color w:val="000000"/>
                  <w:sz w:val="20"/>
                  <w:szCs w:val="20"/>
                  <w:lang w:val="en-AU"/>
                </w:rPr>
                <w:delText>CR</w:delText>
              </w:r>
            </w:del>
          </w:p>
        </w:tc>
        <w:tc>
          <w:tcPr>
            <w:tcW w:w="7518" w:type="dxa"/>
            <w:shd w:val="clear" w:color="auto" w:fill="auto"/>
          </w:tcPr>
          <w:p w14:paraId="45BB506F" w14:textId="18B00250" w:rsidR="00F214B3" w:rsidRPr="00CD7166" w:rsidRDefault="00F214B3" w:rsidP="00FA6056">
            <w:pPr>
              <w:autoSpaceDE w:val="0"/>
              <w:autoSpaceDN w:val="0"/>
              <w:adjustRightInd w:val="0"/>
              <w:jc w:val="both"/>
              <w:rPr>
                <w:rFonts w:cs="Arial"/>
                <w:color w:val="000000"/>
                <w:sz w:val="20"/>
                <w:szCs w:val="20"/>
                <w:lang w:val="en-AU"/>
              </w:rPr>
            </w:pPr>
            <w:del w:id="96" w:author="Stephen Garnett" w:date="2023-07-20T18:39:00Z">
              <w:r w:rsidRPr="00CD7166" w:rsidDel="00D53B70">
                <w:rPr>
                  <w:rFonts w:cs="Arial"/>
                  <w:color w:val="000000"/>
                  <w:sz w:val="20"/>
                  <w:szCs w:val="20"/>
                  <w:lang w:val="en-AU"/>
                </w:rPr>
                <w:delText>Full migrant: both breeding and non-breeding locations reliably occupied every season; individuals commonly travel 100-1,000 km east-west. Meets CMS movement criteria.</w:delText>
              </w:r>
            </w:del>
          </w:p>
        </w:tc>
      </w:tr>
      <w:tr w:rsidR="00F214B3" w:rsidRPr="00CD7166" w14:paraId="50D5EC44" w14:textId="77777777" w:rsidTr="00FA6056">
        <w:trPr>
          <w:cantSplit/>
        </w:trPr>
        <w:tc>
          <w:tcPr>
            <w:tcW w:w="1610" w:type="dxa"/>
            <w:shd w:val="clear" w:color="auto" w:fill="auto"/>
          </w:tcPr>
          <w:p w14:paraId="10C2E86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Columbidae</w:t>
            </w:r>
          </w:p>
        </w:tc>
        <w:tc>
          <w:tcPr>
            <w:tcW w:w="1964" w:type="dxa"/>
            <w:shd w:val="clear" w:color="auto" w:fill="auto"/>
          </w:tcPr>
          <w:p w14:paraId="20598DDC"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Yellow-eyed Pigeon</w:t>
            </w:r>
          </w:p>
        </w:tc>
        <w:tc>
          <w:tcPr>
            <w:tcW w:w="2126" w:type="dxa"/>
            <w:shd w:val="clear" w:color="auto" w:fill="auto"/>
          </w:tcPr>
          <w:p w14:paraId="26A3E260"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Columba eversmanni</w:t>
            </w:r>
          </w:p>
        </w:tc>
        <w:tc>
          <w:tcPr>
            <w:tcW w:w="1413" w:type="dxa"/>
            <w:shd w:val="clear" w:color="auto" w:fill="auto"/>
          </w:tcPr>
          <w:p w14:paraId="7830523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0CF03E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with both breeding and non-breeding locations reliably occupied every season; individuals commonly travel &gt;1,000 km north-south; at least some movements primarily altitudinal; at least one subpopulation separate from the migration pathway considered sedentary. Meets CMS movement criteria.</w:t>
            </w:r>
          </w:p>
        </w:tc>
      </w:tr>
      <w:tr w:rsidR="00F214B3" w:rsidRPr="00CD7166" w14:paraId="25049CDD" w14:textId="77777777" w:rsidTr="00FA6056">
        <w:trPr>
          <w:cantSplit/>
        </w:trPr>
        <w:tc>
          <w:tcPr>
            <w:tcW w:w="1610" w:type="dxa"/>
            <w:shd w:val="clear" w:color="auto" w:fill="auto"/>
          </w:tcPr>
          <w:p w14:paraId="39D5D8D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Columbidae</w:t>
            </w:r>
          </w:p>
        </w:tc>
        <w:tc>
          <w:tcPr>
            <w:tcW w:w="1964" w:type="dxa"/>
            <w:shd w:val="clear" w:color="auto" w:fill="auto"/>
          </w:tcPr>
          <w:p w14:paraId="5BEBF49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Nicobar Pigeon</w:t>
            </w:r>
          </w:p>
        </w:tc>
        <w:tc>
          <w:tcPr>
            <w:tcW w:w="2126" w:type="dxa"/>
            <w:shd w:val="clear" w:color="auto" w:fill="auto"/>
          </w:tcPr>
          <w:p w14:paraId="0613FC56"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Caloenas nicobarica</w:t>
            </w:r>
          </w:p>
        </w:tc>
        <w:tc>
          <w:tcPr>
            <w:tcW w:w="1413" w:type="dxa"/>
            <w:shd w:val="clear" w:color="auto" w:fill="auto"/>
          </w:tcPr>
          <w:p w14:paraId="47C425CA"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AEA993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breeding and non-breeding locations rarely the same between seasons; individuals commonly travel 100-1,000 km but in no consistent direction. Meets CMS movement criteria.</w:t>
            </w:r>
          </w:p>
        </w:tc>
      </w:tr>
      <w:tr w:rsidR="00F214B3" w:rsidRPr="00CD7166" w14:paraId="4E88A7DA" w14:textId="77777777" w:rsidTr="00FA6056">
        <w:trPr>
          <w:cantSplit/>
        </w:trPr>
        <w:tc>
          <w:tcPr>
            <w:tcW w:w="1610" w:type="dxa"/>
            <w:shd w:val="clear" w:color="auto" w:fill="auto"/>
          </w:tcPr>
          <w:p w14:paraId="3D02818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Columbidae</w:t>
            </w:r>
          </w:p>
        </w:tc>
        <w:tc>
          <w:tcPr>
            <w:tcW w:w="1964" w:type="dxa"/>
            <w:shd w:val="clear" w:color="auto" w:fill="auto"/>
          </w:tcPr>
          <w:p w14:paraId="242F2D0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Jambu Fruit-dove</w:t>
            </w:r>
          </w:p>
        </w:tc>
        <w:tc>
          <w:tcPr>
            <w:tcW w:w="2126" w:type="dxa"/>
            <w:shd w:val="clear" w:color="auto" w:fill="auto"/>
          </w:tcPr>
          <w:p w14:paraId="40DFF083"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Ramphiculus jambu</w:t>
            </w:r>
          </w:p>
        </w:tc>
        <w:tc>
          <w:tcPr>
            <w:tcW w:w="1413" w:type="dxa"/>
            <w:shd w:val="clear" w:color="auto" w:fill="auto"/>
          </w:tcPr>
          <w:p w14:paraId="6A1AB28B"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D40805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moderately nomadic in both breeding and non-breeding seasons; individuals commonly travel 100-1,000 km but in no consistent direction. Meets CMS movement criteria.</w:t>
            </w:r>
          </w:p>
        </w:tc>
      </w:tr>
      <w:tr w:rsidR="00F214B3" w:rsidRPr="00CD7166" w14:paraId="25CB0B8C" w14:textId="77777777" w:rsidTr="00FA6056">
        <w:trPr>
          <w:cantSplit/>
        </w:trPr>
        <w:tc>
          <w:tcPr>
            <w:tcW w:w="1610" w:type="dxa"/>
            <w:shd w:val="clear" w:color="auto" w:fill="auto"/>
          </w:tcPr>
          <w:p w14:paraId="6B9C480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Caprimulgidae</w:t>
            </w:r>
          </w:p>
        </w:tc>
        <w:tc>
          <w:tcPr>
            <w:tcW w:w="1964" w:type="dxa"/>
            <w:shd w:val="clear" w:color="auto" w:fill="auto"/>
          </w:tcPr>
          <w:p w14:paraId="6583718E"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Sickle-winged Nightjar</w:t>
            </w:r>
          </w:p>
        </w:tc>
        <w:tc>
          <w:tcPr>
            <w:tcW w:w="2126" w:type="dxa"/>
            <w:shd w:val="clear" w:color="auto" w:fill="auto"/>
          </w:tcPr>
          <w:p w14:paraId="7EA84619"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Eleothreptus anomalus</w:t>
            </w:r>
          </w:p>
        </w:tc>
        <w:tc>
          <w:tcPr>
            <w:tcW w:w="1413" w:type="dxa"/>
            <w:shd w:val="clear" w:color="auto" w:fill="auto"/>
          </w:tcPr>
          <w:p w14:paraId="18963468"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5652F0E"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with both breeding and non-breeding locations reliably occupied every season; individuals commonly travel 100-1,000 km north-south. Meets CMS movement criteria.</w:t>
            </w:r>
          </w:p>
        </w:tc>
      </w:tr>
      <w:tr w:rsidR="00F214B3" w:rsidRPr="00CD7166" w14:paraId="50AC77F9" w14:textId="77777777" w:rsidTr="00FA6056">
        <w:trPr>
          <w:cantSplit/>
        </w:trPr>
        <w:tc>
          <w:tcPr>
            <w:tcW w:w="1610" w:type="dxa"/>
            <w:shd w:val="clear" w:color="auto" w:fill="auto"/>
          </w:tcPr>
          <w:p w14:paraId="7986BD1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Caprimulgidae</w:t>
            </w:r>
          </w:p>
        </w:tc>
        <w:tc>
          <w:tcPr>
            <w:tcW w:w="1964" w:type="dxa"/>
            <w:shd w:val="clear" w:color="auto" w:fill="auto"/>
          </w:tcPr>
          <w:p w14:paraId="411032C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Eastern Whip-poor-will</w:t>
            </w:r>
          </w:p>
        </w:tc>
        <w:tc>
          <w:tcPr>
            <w:tcW w:w="2126" w:type="dxa"/>
            <w:shd w:val="clear" w:color="auto" w:fill="auto"/>
          </w:tcPr>
          <w:p w14:paraId="25780070"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Antrostomus vociferus</w:t>
            </w:r>
          </w:p>
        </w:tc>
        <w:tc>
          <w:tcPr>
            <w:tcW w:w="1413" w:type="dxa"/>
            <w:shd w:val="clear" w:color="auto" w:fill="auto"/>
          </w:tcPr>
          <w:p w14:paraId="07B598DD"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CB61765"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1B87177C" w14:textId="77777777" w:rsidTr="00FA6056">
        <w:trPr>
          <w:cantSplit/>
        </w:trPr>
        <w:tc>
          <w:tcPr>
            <w:tcW w:w="1610" w:type="dxa"/>
            <w:shd w:val="clear" w:color="auto" w:fill="auto"/>
          </w:tcPr>
          <w:p w14:paraId="0383761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Caprimulgidae</w:t>
            </w:r>
          </w:p>
        </w:tc>
        <w:tc>
          <w:tcPr>
            <w:tcW w:w="1964" w:type="dxa"/>
            <w:shd w:val="clear" w:color="auto" w:fill="auto"/>
          </w:tcPr>
          <w:p w14:paraId="6555C94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Chuck-will's-widow</w:t>
            </w:r>
          </w:p>
        </w:tc>
        <w:tc>
          <w:tcPr>
            <w:tcW w:w="2126" w:type="dxa"/>
            <w:shd w:val="clear" w:color="auto" w:fill="auto"/>
          </w:tcPr>
          <w:p w14:paraId="2718D90E"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Antrostomus carolinensis</w:t>
            </w:r>
          </w:p>
        </w:tc>
        <w:tc>
          <w:tcPr>
            <w:tcW w:w="1413" w:type="dxa"/>
            <w:shd w:val="clear" w:color="auto" w:fill="auto"/>
          </w:tcPr>
          <w:p w14:paraId="7F4BC380"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8980867"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with both breeding and non-breeding locations reliably occupied every season; individuals commonly travel &gt;1,000 km north-south; immatures may migrate beyond normal adult range before returning to breed. Meets CMS movement criteria.</w:t>
            </w:r>
          </w:p>
        </w:tc>
      </w:tr>
      <w:tr w:rsidR="00F214B3" w:rsidRPr="00CD7166" w14:paraId="7F74428E" w14:textId="77777777" w:rsidTr="00FA6056">
        <w:trPr>
          <w:cantSplit/>
        </w:trPr>
        <w:tc>
          <w:tcPr>
            <w:tcW w:w="1610" w:type="dxa"/>
            <w:shd w:val="clear" w:color="auto" w:fill="auto"/>
          </w:tcPr>
          <w:p w14:paraId="289CAF2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Caprimulgidae</w:t>
            </w:r>
          </w:p>
        </w:tc>
        <w:tc>
          <w:tcPr>
            <w:tcW w:w="1964" w:type="dxa"/>
            <w:shd w:val="clear" w:color="auto" w:fill="auto"/>
          </w:tcPr>
          <w:p w14:paraId="1DF7A94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Red-necked Nightjar</w:t>
            </w:r>
          </w:p>
        </w:tc>
        <w:tc>
          <w:tcPr>
            <w:tcW w:w="2126" w:type="dxa"/>
            <w:shd w:val="clear" w:color="auto" w:fill="auto"/>
          </w:tcPr>
          <w:p w14:paraId="4126FC23"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Caprimulgus ruficollis</w:t>
            </w:r>
          </w:p>
        </w:tc>
        <w:tc>
          <w:tcPr>
            <w:tcW w:w="1413" w:type="dxa"/>
            <w:shd w:val="clear" w:color="auto" w:fill="auto"/>
          </w:tcPr>
          <w:p w14:paraId="0FA3ACA6"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5231F4B"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055EE3C5" w14:textId="77777777" w:rsidTr="00FA6056">
        <w:trPr>
          <w:cantSplit/>
        </w:trPr>
        <w:tc>
          <w:tcPr>
            <w:tcW w:w="1610" w:type="dxa"/>
            <w:shd w:val="clear" w:color="auto" w:fill="auto"/>
          </w:tcPr>
          <w:p w14:paraId="2A2A384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Apodidae</w:t>
            </w:r>
          </w:p>
        </w:tc>
        <w:tc>
          <w:tcPr>
            <w:tcW w:w="1964" w:type="dxa"/>
            <w:shd w:val="clear" w:color="auto" w:fill="auto"/>
          </w:tcPr>
          <w:p w14:paraId="30BDA47B"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 Swift</w:t>
            </w:r>
          </w:p>
        </w:tc>
        <w:tc>
          <w:tcPr>
            <w:tcW w:w="2126" w:type="dxa"/>
            <w:shd w:val="clear" w:color="auto" w:fill="auto"/>
          </w:tcPr>
          <w:p w14:paraId="765BCE5C"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Cypseloides niger</w:t>
            </w:r>
          </w:p>
        </w:tc>
        <w:tc>
          <w:tcPr>
            <w:tcW w:w="1413" w:type="dxa"/>
            <w:shd w:val="clear" w:color="auto" w:fill="auto"/>
          </w:tcPr>
          <w:p w14:paraId="3B088AC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1C172D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09F44941" w14:textId="77777777" w:rsidTr="00FA6056">
        <w:trPr>
          <w:cantSplit/>
        </w:trPr>
        <w:tc>
          <w:tcPr>
            <w:tcW w:w="1610" w:type="dxa"/>
            <w:shd w:val="clear" w:color="auto" w:fill="auto"/>
          </w:tcPr>
          <w:p w14:paraId="2454AB4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Apodidae</w:t>
            </w:r>
          </w:p>
        </w:tc>
        <w:tc>
          <w:tcPr>
            <w:tcW w:w="1964" w:type="dxa"/>
            <w:shd w:val="clear" w:color="auto" w:fill="auto"/>
          </w:tcPr>
          <w:p w14:paraId="5F3A6FF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Rothschild's Swift</w:t>
            </w:r>
          </w:p>
        </w:tc>
        <w:tc>
          <w:tcPr>
            <w:tcW w:w="2126" w:type="dxa"/>
            <w:shd w:val="clear" w:color="auto" w:fill="auto"/>
          </w:tcPr>
          <w:p w14:paraId="5FE56B82"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Cypseloides rothschildi</w:t>
            </w:r>
          </w:p>
        </w:tc>
        <w:tc>
          <w:tcPr>
            <w:tcW w:w="1413" w:type="dxa"/>
            <w:shd w:val="clear" w:color="auto" w:fill="auto"/>
          </w:tcPr>
          <w:p w14:paraId="7F5A36D6"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2F69D1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north-south. Meets CMS movement criteria.</w:t>
            </w:r>
          </w:p>
        </w:tc>
      </w:tr>
      <w:tr w:rsidR="00F214B3" w:rsidRPr="00CD7166" w14:paraId="4E6B21FE" w14:textId="77777777" w:rsidTr="00FA6056">
        <w:trPr>
          <w:cantSplit/>
        </w:trPr>
        <w:tc>
          <w:tcPr>
            <w:tcW w:w="1610" w:type="dxa"/>
            <w:shd w:val="clear" w:color="auto" w:fill="auto"/>
          </w:tcPr>
          <w:p w14:paraId="7BAAFF4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Apodidae</w:t>
            </w:r>
          </w:p>
        </w:tc>
        <w:tc>
          <w:tcPr>
            <w:tcW w:w="1964" w:type="dxa"/>
            <w:shd w:val="clear" w:color="auto" w:fill="auto"/>
          </w:tcPr>
          <w:p w14:paraId="6A11321E"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Chimney Swift</w:t>
            </w:r>
          </w:p>
        </w:tc>
        <w:tc>
          <w:tcPr>
            <w:tcW w:w="2126" w:type="dxa"/>
            <w:shd w:val="clear" w:color="auto" w:fill="auto"/>
          </w:tcPr>
          <w:p w14:paraId="30BCA08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Chaetura pelagica</w:t>
            </w:r>
          </w:p>
        </w:tc>
        <w:tc>
          <w:tcPr>
            <w:tcW w:w="1413" w:type="dxa"/>
            <w:shd w:val="clear" w:color="auto" w:fill="auto"/>
          </w:tcPr>
          <w:p w14:paraId="4F686ADC"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3D85CC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7FC66E64" w14:textId="77777777" w:rsidTr="00FA6056">
        <w:trPr>
          <w:cantSplit/>
        </w:trPr>
        <w:tc>
          <w:tcPr>
            <w:tcW w:w="1610" w:type="dxa"/>
            <w:shd w:val="clear" w:color="auto" w:fill="auto"/>
          </w:tcPr>
          <w:p w14:paraId="7F03EB0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Apodidae</w:t>
            </w:r>
          </w:p>
        </w:tc>
        <w:tc>
          <w:tcPr>
            <w:tcW w:w="1964" w:type="dxa"/>
            <w:shd w:val="clear" w:color="auto" w:fill="auto"/>
          </w:tcPr>
          <w:p w14:paraId="545B8E7B"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Dark-rumped Swift</w:t>
            </w:r>
          </w:p>
        </w:tc>
        <w:tc>
          <w:tcPr>
            <w:tcW w:w="2126" w:type="dxa"/>
            <w:shd w:val="clear" w:color="auto" w:fill="auto"/>
          </w:tcPr>
          <w:p w14:paraId="5775EE1B"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Apus acuticauda</w:t>
            </w:r>
          </w:p>
        </w:tc>
        <w:tc>
          <w:tcPr>
            <w:tcW w:w="1413" w:type="dxa"/>
            <w:shd w:val="clear" w:color="auto" w:fill="auto"/>
          </w:tcPr>
          <w:p w14:paraId="623C7173"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3D93B58"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at least some movements primarily altitudinal. Meets CMS movement criteria.</w:t>
            </w:r>
          </w:p>
        </w:tc>
      </w:tr>
      <w:tr w:rsidR="00F214B3" w:rsidRPr="00CD7166" w14:paraId="43D74074" w14:textId="77777777" w:rsidTr="00FA6056">
        <w:trPr>
          <w:cantSplit/>
        </w:trPr>
        <w:tc>
          <w:tcPr>
            <w:tcW w:w="1610" w:type="dxa"/>
            <w:shd w:val="clear" w:color="auto" w:fill="auto"/>
          </w:tcPr>
          <w:p w14:paraId="7A85E0D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Trochilidae</w:t>
            </w:r>
          </w:p>
        </w:tc>
        <w:tc>
          <w:tcPr>
            <w:tcW w:w="1964" w:type="dxa"/>
            <w:shd w:val="clear" w:color="auto" w:fill="auto"/>
          </w:tcPr>
          <w:p w14:paraId="7D0FBBA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Rufous Hummingbird</w:t>
            </w:r>
          </w:p>
        </w:tc>
        <w:tc>
          <w:tcPr>
            <w:tcW w:w="2126" w:type="dxa"/>
            <w:shd w:val="clear" w:color="auto" w:fill="auto"/>
          </w:tcPr>
          <w:p w14:paraId="5F9FA367"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Selasphorus rufus</w:t>
            </w:r>
          </w:p>
        </w:tc>
        <w:tc>
          <w:tcPr>
            <w:tcW w:w="1413" w:type="dxa"/>
            <w:shd w:val="clear" w:color="auto" w:fill="auto"/>
          </w:tcPr>
          <w:p w14:paraId="0A4C923E"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693169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60688D69" w14:textId="77777777" w:rsidTr="00FA6056">
        <w:trPr>
          <w:cantSplit/>
        </w:trPr>
        <w:tc>
          <w:tcPr>
            <w:tcW w:w="1610" w:type="dxa"/>
            <w:shd w:val="clear" w:color="auto" w:fill="auto"/>
          </w:tcPr>
          <w:p w14:paraId="33D07D8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Cuculidae</w:t>
            </w:r>
          </w:p>
        </w:tc>
        <w:tc>
          <w:tcPr>
            <w:tcW w:w="1964" w:type="dxa"/>
            <w:shd w:val="clear" w:color="auto" w:fill="auto"/>
          </w:tcPr>
          <w:p w14:paraId="606D7B2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Moustached Hawk-cuckoo</w:t>
            </w:r>
          </w:p>
        </w:tc>
        <w:tc>
          <w:tcPr>
            <w:tcW w:w="2126" w:type="dxa"/>
            <w:shd w:val="clear" w:color="auto" w:fill="auto"/>
          </w:tcPr>
          <w:p w14:paraId="6319E3A6"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Hierococcyx vagans</w:t>
            </w:r>
          </w:p>
        </w:tc>
        <w:tc>
          <w:tcPr>
            <w:tcW w:w="1413" w:type="dxa"/>
            <w:shd w:val="clear" w:color="auto" w:fill="auto"/>
          </w:tcPr>
          <w:p w14:paraId="733F53C2"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F7D2E5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100-1,000 km but in no consistent direction. Meets CMS movement criteria.</w:t>
            </w:r>
          </w:p>
        </w:tc>
      </w:tr>
      <w:tr w:rsidR="00F214B3" w:rsidRPr="00CD7166" w14:paraId="42C67B29" w14:textId="77777777" w:rsidTr="00FA6056">
        <w:trPr>
          <w:cantSplit/>
        </w:trPr>
        <w:tc>
          <w:tcPr>
            <w:tcW w:w="1610" w:type="dxa"/>
            <w:shd w:val="clear" w:color="auto" w:fill="auto"/>
          </w:tcPr>
          <w:p w14:paraId="2605D70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Rallidae</w:t>
            </w:r>
          </w:p>
        </w:tc>
        <w:tc>
          <w:tcPr>
            <w:tcW w:w="1964" w:type="dxa"/>
            <w:shd w:val="clear" w:color="auto" w:fill="auto"/>
          </w:tcPr>
          <w:p w14:paraId="4915FD61"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Swinhoe's Rail</w:t>
            </w:r>
          </w:p>
        </w:tc>
        <w:tc>
          <w:tcPr>
            <w:tcW w:w="2126" w:type="dxa"/>
            <w:shd w:val="clear" w:color="auto" w:fill="auto"/>
          </w:tcPr>
          <w:p w14:paraId="6BA65F08"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Coturnicops exquisitus</w:t>
            </w:r>
          </w:p>
        </w:tc>
        <w:tc>
          <w:tcPr>
            <w:tcW w:w="1413" w:type="dxa"/>
            <w:shd w:val="clear" w:color="auto" w:fill="auto"/>
          </w:tcPr>
          <w:p w14:paraId="6898AC3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413B2F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100-1,000 km north-south. Meets CMS movement criteria.</w:t>
            </w:r>
          </w:p>
        </w:tc>
      </w:tr>
      <w:tr w:rsidR="00F214B3" w:rsidRPr="00CD7166" w14:paraId="00CA02D1" w14:textId="77777777" w:rsidTr="00FA6056">
        <w:trPr>
          <w:cantSplit/>
        </w:trPr>
        <w:tc>
          <w:tcPr>
            <w:tcW w:w="1610" w:type="dxa"/>
            <w:shd w:val="clear" w:color="auto" w:fill="auto"/>
          </w:tcPr>
          <w:p w14:paraId="536FB94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Rallidae</w:t>
            </w:r>
          </w:p>
        </w:tc>
        <w:tc>
          <w:tcPr>
            <w:tcW w:w="1964" w:type="dxa"/>
            <w:shd w:val="clear" w:color="auto" w:fill="auto"/>
          </w:tcPr>
          <w:p w14:paraId="0023830F"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 Rail</w:t>
            </w:r>
          </w:p>
        </w:tc>
        <w:tc>
          <w:tcPr>
            <w:tcW w:w="2126" w:type="dxa"/>
            <w:shd w:val="clear" w:color="auto" w:fill="auto"/>
          </w:tcPr>
          <w:p w14:paraId="6D6774A5"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Laterallus jamaicensis</w:t>
            </w:r>
          </w:p>
        </w:tc>
        <w:tc>
          <w:tcPr>
            <w:tcW w:w="1413" w:type="dxa"/>
            <w:shd w:val="clear" w:color="auto" w:fill="auto"/>
          </w:tcPr>
          <w:p w14:paraId="34F2BF8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5FA96664"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&gt;1,000 km north-south. Meets CMS movement criteria.</w:t>
            </w:r>
          </w:p>
        </w:tc>
      </w:tr>
      <w:tr w:rsidR="00F214B3" w:rsidRPr="00CD7166" w14:paraId="340A0E83" w14:textId="77777777" w:rsidTr="00FA6056">
        <w:trPr>
          <w:cantSplit/>
        </w:trPr>
        <w:tc>
          <w:tcPr>
            <w:tcW w:w="1610" w:type="dxa"/>
            <w:shd w:val="clear" w:color="auto" w:fill="auto"/>
          </w:tcPr>
          <w:p w14:paraId="60DAC26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Rallidae</w:t>
            </w:r>
          </w:p>
        </w:tc>
        <w:tc>
          <w:tcPr>
            <w:tcW w:w="1964" w:type="dxa"/>
            <w:shd w:val="clear" w:color="auto" w:fill="auto"/>
          </w:tcPr>
          <w:p w14:paraId="43609EE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King Rail</w:t>
            </w:r>
          </w:p>
        </w:tc>
        <w:tc>
          <w:tcPr>
            <w:tcW w:w="2126" w:type="dxa"/>
            <w:shd w:val="clear" w:color="auto" w:fill="auto"/>
          </w:tcPr>
          <w:p w14:paraId="6CBD76D5"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Rallus elegans</w:t>
            </w:r>
          </w:p>
        </w:tc>
        <w:tc>
          <w:tcPr>
            <w:tcW w:w="1413" w:type="dxa"/>
            <w:shd w:val="clear" w:color="auto" w:fill="auto"/>
          </w:tcPr>
          <w:p w14:paraId="3B84C4F0"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F83F2E4"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contraction with breeding locations reliably occupied every season but moderately nomadic in non-breeding season; individuals commonly travel &gt;1,000 km north-south. Meets CMS movement criteria.</w:t>
            </w:r>
          </w:p>
        </w:tc>
      </w:tr>
      <w:tr w:rsidR="00F214B3" w:rsidRPr="00CD7166" w14:paraId="06C7BE73" w14:textId="77777777" w:rsidTr="00FA6056">
        <w:trPr>
          <w:cantSplit/>
        </w:trPr>
        <w:tc>
          <w:tcPr>
            <w:tcW w:w="1610" w:type="dxa"/>
            <w:shd w:val="clear" w:color="auto" w:fill="auto"/>
          </w:tcPr>
          <w:p w14:paraId="00DB90D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Rallidae</w:t>
            </w:r>
          </w:p>
        </w:tc>
        <w:tc>
          <w:tcPr>
            <w:tcW w:w="1964" w:type="dxa"/>
            <w:shd w:val="clear" w:color="auto" w:fill="auto"/>
          </w:tcPr>
          <w:p w14:paraId="024FFBAC"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Austral Rail</w:t>
            </w:r>
          </w:p>
        </w:tc>
        <w:tc>
          <w:tcPr>
            <w:tcW w:w="2126" w:type="dxa"/>
            <w:shd w:val="clear" w:color="auto" w:fill="auto"/>
          </w:tcPr>
          <w:p w14:paraId="5176A31E"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Rallus antarcticus</w:t>
            </w:r>
          </w:p>
        </w:tc>
        <w:tc>
          <w:tcPr>
            <w:tcW w:w="1413" w:type="dxa"/>
            <w:shd w:val="clear" w:color="auto" w:fill="auto"/>
          </w:tcPr>
          <w:p w14:paraId="4F5C8CA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C8BB5B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contraction with both breeding and non-breeding locations reliably occupied every season; individuals commonly travel 100-1,000 km north-south. Meets CMS movement criteria.</w:t>
            </w:r>
          </w:p>
        </w:tc>
      </w:tr>
      <w:tr w:rsidR="00F214B3" w:rsidRPr="00CD7166" w14:paraId="3AE9D8BF" w14:textId="77777777" w:rsidTr="00FA6056">
        <w:trPr>
          <w:cantSplit/>
        </w:trPr>
        <w:tc>
          <w:tcPr>
            <w:tcW w:w="1610" w:type="dxa"/>
            <w:shd w:val="clear" w:color="auto" w:fill="auto"/>
          </w:tcPr>
          <w:p w14:paraId="37E1EA6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Rallidae</w:t>
            </w:r>
          </w:p>
        </w:tc>
        <w:tc>
          <w:tcPr>
            <w:tcW w:w="1964" w:type="dxa"/>
            <w:shd w:val="clear" w:color="auto" w:fill="auto"/>
          </w:tcPr>
          <w:p w14:paraId="70E9C309"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Band-bellied Crake</w:t>
            </w:r>
          </w:p>
        </w:tc>
        <w:tc>
          <w:tcPr>
            <w:tcW w:w="2126" w:type="dxa"/>
            <w:shd w:val="clear" w:color="auto" w:fill="auto"/>
          </w:tcPr>
          <w:p w14:paraId="52EC1FC3"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Zapornia paykullii</w:t>
            </w:r>
          </w:p>
        </w:tc>
        <w:tc>
          <w:tcPr>
            <w:tcW w:w="1413" w:type="dxa"/>
            <w:shd w:val="clear" w:color="auto" w:fill="auto"/>
          </w:tcPr>
          <w:p w14:paraId="478B6078"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900B34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0CB5B9BF" w14:textId="77777777" w:rsidTr="00FA6056">
        <w:trPr>
          <w:cantSplit/>
        </w:trPr>
        <w:tc>
          <w:tcPr>
            <w:tcW w:w="1610" w:type="dxa"/>
            <w:shd w:val="clear" w:color="auto" w:fill="auto"/>
          </w:tcPr>
          <w:p w14:paraId="382CF53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Gruidae</w:t>
            </w:r>
          </w:p>
        </w:tc>
        <w:tc>
          <w:tcPr>
            <w:tcW w:w="1964" w:type="dxa"/>
            <w:shd w:val="clear" w:color="auto" w:fill="auto"/>
          </w:tcPr>
          <w:p w14:paraId="2FC768E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 Crowned Crane</w:t>
            </w:r>
          </w:p>
        </w:tc>
        <w:tc>
          <w:tcPr>
            <w:tcW w:w="2126" w:type="dxa"/>
            <w:shd w:val="clear" w:color="auto" w:fill="auto"/>
          </w:tcPr>
          <w:p w14:paraId="100FB19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Balearica pavonina</w:t>
            </w:r>
          </w:p>
        </w:tc>
        <w:tc>
          <w:tcPr>
            <w:tcW w:w="1413" w:type="dxa"/>
            <w:shd w:val="clear" w:color="auto" w:fill="auto"/>
          </w:tcPr>
          <w:p w14:paraId="451DDC7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5A02B9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moderately nomadic in both breeding and non-breeding seasons; individuals commonly travel 100-1,000 km north-south. Meets CMS movement criteria.</w:t>
            </w:r>
          </w:p>
        </w:tc>
      </w:tr>
      <w:tr w:rsidR="00F214B3" w:rsidRPr="00CD7166" w14:paraId="350074B3" w14:textId="77777777" w:rsidTr="00FA6056">
        <w:trPr>
          <w:cantSplit/>
        </w:trPr>
        <w:tc>
          <w:tcPr>
            <w:tcW w:w="1610" w:type="dxa"/>
            <w:shd w:val="clear" w:color="auto" w:fill="auto"/>
          </w:tcPr>
          <w:p w14:paraId="32A37F19"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Otididae</w:t>
            </w:r>
          </w:p>
        </w:tc>
        <w:tc>
          <w:tcPr>
            <w:tcW w:w="1964" w:type="dxa"/>
            <w:shd w:val="clear" w:color="auto" w:fill="auto"/>
          </w:tcPr>
          <w:p w14:paraId="454FAA17"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Ludwig's Bustard</w:t>
            </w:r>
          </w:p>
        </w:tc>
        <w:tc>
          <w:tcPr>
            <w:tcW w:w="2126" w:type="dxa"/>
            <w:shd w:val="clear" w:color="auto" w:fill="auto"/>
          </w:tcPr>
          <w:p w14:paraId="1C3CFD30"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Neotis ludwigii</w:t>
            </w:r>
          </w:p>
        </w:tc>
        <w:tc>
          <w:tcPr>
            <w:tcW w:w="1413" w:type="dxa"/>
            <w:shd w:val="clear" w:color="auto" w:fill="auto"/>
          </w:tcPr>
          <w:p w14:paraId="6AC9E33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5E1DB6F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100-1,000 km north-south. Meets CMS movement criteria.</w:t>
            </w:r>
          </w:p>
        </w:tc>
      </w:tr>
      <w:tr w:rsidR="00F214B3" w:rsidRPr="00CD7166" w14:paraId="499173AF" w14:textId="77777777" w:rsidTr="00FA6056">
        <w:trPr>
          <w:cantSplit/>
        </w:trPr>
        <w:tc>
          <w:tcPr>
            <w:tcW w:w="1610" w:type="dxa"/>
            <w:shd w:val="clear" w:color="auto" w:fill="auto"/>
          </w:tcPr>
          <w:p w14:paraId="6D89CA7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Otididae</w:t>
            </w:r>
          </w:p>
        </w:tc>
        <w:tc>
          <w:tcPr>
            <w:tcW w:w="1964" w:type="dxa"/>
            <w:shd w:val="clear" w:color="auto" w:fill="auto"/>
          </w:tcPr>
          <w:p w14:paraId="5A2A515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Denham's Bustard</w:t>
            </w:r>
          </w:p>
        </w:tc>
        <w:tc>
          <w:tcPr>
            <w:tcW w:w="2126" w:type="dxa"/>
            <w:shd w:val="clear" w:color="auto" w:fill="auto"/>
          </w:tcPr>
          <w:p w14:paraId="247E488D"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Neotis denhami</w:t>
            </w:r>
          </w:p>
        </w:tc>
        <w:tc>
          <w:tcPr>
            <w:tcW w:w="1413" w:type="dxa"/>
            <w:shd w:val="clear" w:color="auto" w:fill="auto"/>
          </w:tcPr>
          <w:p w14:paraId="1BB1FE93"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6800D78"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with both breeding and non-breeding locations reliably occupied every season; individuals commonly travel 100-1,000 km north-south; at least some movements primarily altitudinal. Meets CMS movement criteria.</w:t>
            </w:r>
          </w:p>
        </w:tc>
      </w:tr>
      <w:tr w:rsidR="00F214B3" w:rsidRPr="00CD7166" w14:paraId="6E84E9C2" w14:textId="77777777" w:rsidTr="00FA6056">
        <w:trPr>
          <w:cantSplit/>
        </w:trPr>
        <w:tc>
          <w:tcPr>
            <w:tcW w:w="1610" w:type="dxa"/>
            <w:shd w:val="clear" w:color="auto" w:fill="auto"/>
          </w:tcPr>
          <w:p w14:paraId="6C0FD82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Otididae</w:t>
            </w:r>
          </w:p>
        </w:tc>
        <w:tc>
          <w:tcPr>
            <w:tcW w:w="1964" w:type="dxa"/>
            <w:shd w:val="clear" w:color="auto" w:fill="auto"/>
          </w:tcPr>
          <w:p w14:paraId="36E4AA0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Nubian Bustard</w:t>
            </w:r>
          </w:p>
        </w:tc>
        <w:tc>
          <w:tcPr>
            <w:tcW w:w="2126" w:type="dxa"/>
            <w:shd w:val="clear" w:color="auto" w:fill="auto"/>
          </w:tcPr>
          <w:p w14:paraId="7D5CE361"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Neotis nuba</w:t>
            </w:r>
          </w:p>
        </w:tc>
        <w:tc>
          <w:tcPr>
            <w:tcW w:w="1413" w:type="dxa"/>
            <w:shd w:val="clear" w:color="auto" w:fill="auto"/>
          </w:tcPr>
          <w:p w14:paraId="6F8BE996"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58D085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moderately nomadic in both breeding and non-breeding seasons; individuals commonly travel 100-1,000 km north-south. Meets CMS movement criteria.</w:t>
            </w:r>
          </w:p>
        </w:tc>
      </w:tr>
      <w:tr w:rsidR="00F214B3" w:rsidRPr="00CD7166" w14:paraId="151A1DFD" w14:textId="77777777" w:rsidTr="00FA6056">
        <w:trPr>
          <w:cantSplit/>
        </w:trPr>
        <w:tc>
          <w:tcPr>
            <w:tcW w:w="1610" w:type="dxa"/>
            <w:shd w:val="clear" w:color="auto" w:fill="auto"/>
          </w:tcPr>
          <w:p w14:paraId="7C08AB9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Otididae</w:t>
            </w:r>
          </w:p>
        </w:tc>
        <w:tc>
          <w:tcPr>
            <w:tcW w:w="1964" w:type="dxa"/>
            <w:shd w:val="clear" w:color="auto" w:fill="auto"/>
          </w:tcPr>
          <w:p w14:paraId="73AC94D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Arabian Bustard</w:t>
            </w:r>
          </w:p>
        </w:tc>
        <w:tc>
          <w:tcPr>
            <w:tcW w:w="2126" w:type="dxa"/>
            <w:shd w:val="clear" w:color="auto" w:fill="auto"/>
          </w:tcPr>
          <w:p w14:paraId="3ED761E9"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Ardeotis arabs</w:t>
            </w:r>
          </w:p>
        </w:tc>
        <w:tc>
          <w:tcPr>
            <w:tcW w:w="1413" w:type="dxa"/>
            <w:shd w:val="clear" w:color="auto" w:fill="auto"/>
          </w:tcPr>
          <w:p w14:paraId="67D40514"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BD3BD8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moderately nomadic in both breeding and non-breeding seasons; individuals commonly travel 100-1,000 km north-south. Meets CMS movement criteria.</w:t>
            </w:r>
          </w:p>
        </w:tc>
      </w:tr>
      <w:tr w:rsidR="00F214B3" w:rsidRPr="00CD7166" w14:paraId="11B43D7D" w14:textId="77777777" w:rsidTr="00FA6056">
        <w:trPr>
          <w:cantSplit/>
        </w:trPr>
        <w:tc>
          <w:tcPr>
            <w:tcW w:w="1610" w:type="dxa"/>
            <w:shd w:val="clear" w:color="auto" w:fill="auto"/>
          </w:tcPr>
          <w:p w14:paraId="25FD2CC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Otididae</w:t>
            </w:r>
          </w:p>
        </w:tc>
        <w:tc>
          <w:tcPr>
            <w:tcW w:w="1964" w:type="dxa"/>
            <w:shd w:val="clear" w:color="auto" w:fill="auto"/>
          </w:tcPr>
          <w:p w14:paraId="7CAACAA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Lesser Florican</w:t>
            </w:r>
          </w:p>
        </w:tc>
        <w:tc>
          <w:tcPr>
            <w:tcW w:w="2126" w:type="dxa"/>
            <w:shd w:val="clear" w:color="auto" w:fill="auto"/>
          </w:tcPr>
          <w:p w14:paraId="3F2CF050"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Sypheotides indicus</w:t>
            </w:r>
          </w:p>
        </w:tc>
        <w:tc>
          <w:tcPr>
            <w:tcW w:w="1413" w:type="dxa"/>
            <w:shd w:val="clear" w:color="auto" w:fill="auto"/>
          </w:tcPr>
          <w:p w14:paraId="3A0BF4E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77BFBCA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and moderately nomadic in both breeding and non-breeding seasons; individuals commonly travel 100-1,000 km but in no consistent direction. Meets CMS movement criteria.</w:t>
            </w:r>
          </w:p>
        </w:tc>
      </w:tr>
      <w:tr w:rsidR="00F214B3" w:rsidRPr="00CD7166" w14:paraId="660BD721" w14:textId="77777777" w:rsidTr="00FA6056">
        <w:trPr>
          <w:cantSplit/>
        </w:trPr>
        <w:tc>
          <w:tcPr>
            <w:tcW w:w="1610" w:type="dxa"/>
            <w:shd w:val="clear" w:color="auto" w:fill="auto"/>
          </w:tcPr>
          <w:p w14:paraId="4AA7A58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Spheniscidae</w:t>
            </w:r>
          </w:p>
        </w:tc>
        <w:tc>
          <w:tcPr>
            <w:tcW w:w="1964" w:type="dxa"/>
            <w:shd w:val="clear" w:color="auto" w:fill="auto"/>
          </w:tcPr>
          <w:p w14:paraId="1C85D99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Emperor Penguin</w:t>
            </w:r>
          </w:p>
        </w:tc>
        <w:tc>
          <w:tcPr>
            <w:tcW w:w="2126" w:type="dxa"/>
            <w:shd w:val="clear" w:color="auto" w:fill="auto"/>
          </w:tcPr>
          <w:p w14:paraId="55F9AD34"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Aptenodytes forsteri</w:t>
            </w:r>
          </w:p>
        </w:tc>
        <w:tc>
          <w:tcPr>
            <w:tcW w:w="1413" w:type="dxa"/>
            <w:shd w:val="clear" w:color="auto" w:fill="auto"/>
          </w:tcPr>
          <w:p w14:paraId="66768FEF"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D7CC12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214B3" w:rsidRPr="00CD7166" w14:paraId="5A6F604E" w14:textId="77777777" w:rsidTr="00FA6056">
        <w:trPr>
          <w:cantSplit/>
        </w:trPr>
        <w:tc>
          <w:tcPr>
            <w:tcW w:w="1610" w:type="dxa"/>
            <w:shd w:val="clear" w:color="auto" w:fill="auto"/>
          </w:tcPr>
          <w:p w14:paraId="6F48E98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Spheniscidae</w:t>
            </w:r>
          </w:p>
        </w:tc>
        <w:tc>
          <w:tcPr>
            <w:tcW w:w="1964" w:type="dxa"/>
            <w:shd w:val="clear" w:color="auto" w:fill="auto"/>
          </w:tcPr>
          <w:p w14:paraId="5B33A008"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Macaroni Penguin</w:t>
            </w:r>
          </w:p>
        </w:tc>
        <w:tc>
          <w:tcPr>
            <w:tcW w:w="2126" w:type="dxa"/>
            <w:shd w:val="clear" w:color="auto" w:fill="auto"/>
          </w:tcPr>
          <w:p w14:paraId="668F318A"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Eudyptes chrysolophus</w:t>
            </w:r>
          </w:p>
        </w:tc>
        <w:tc>
          <w:tcPr>
            <w:tcW w:w="1413" w:type="dxa"/>
            <w:shd w:val="clear" w:color="auto" w:fill="auto"/>
          </w:tcPr>
          <w:p w14:paraId="1E6C64C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F632AD7"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214B3" w:rsidRPr="00CD7166" w14:paraId="32DFBEA9" w14:textId="77777777" w:rsidTr="00FA6056">
        <w:trPr>
          <w:cantSplit/>
        </w:trPr>
        <w:tc>
          <w:tcPr>
            <w:tcW w:w="1610" w:type="dxa"/>
            <w:shd w:val="clear" w:color="auto" w:fill="auto"/>
          </w:tcPr>
          <w:p w14:paraId="7DCE873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Spheniscidae</w:t>
            </w:r>
          </w:p>
        </w:tc>
        <w:tc>
          <w:tcPr>
            <w:tcW w:w="1964" w:type="dxa"/>
            <w:shd w:val="clear" w:color="auto" w:fill="auto"/>
          </w:tcPr>
          <w:p w14:paraId="77275FD7"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Northern Rockhopper Penguin</w:t>
            </w:r>
          </w:p>
        </w:tc>
        <w:tc>
          <w:tcPr>
            <w:tcW w:w="2126" w:type="dxa"/>
            <w:shd w:val="clear" w:color="auto" w:fill="auto"/>
          </w:tcPr>
          <w:p w14:paraId="3C94A0E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Eudyptes moseleyi</w:t>
            </w:r>
          </w:p>
        </w:tc>
        <w:tc>
          <w:tcPr>
            <w:tcW w:w="1413" w:type="dxa"/>
            <w:shd w:val="clear" w:color="auto" w:fill="auto"/>
          </w:tcPr>
          <w:p w14:paraId="2CEEC4F8"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5F07374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214B3" w:rsidRPr="00CD7166" w14:paraId="7ABD70B3" w14:textId="77777777" w:rsidTr="00FA6056">
        <w:trPr>
          <w:cantSplit/>
        </w:trPr>
        <w:tc>
          <w:tcPr>
            <w:tcW w:w="1610" w:type="dxa"/>
            <w:shd w:val="clear" w:color="auto" w:fill="auto"/>
          </w:tcPr>
          <w:p w14:paraId="4CA2318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Spheniscidae</w:t>
            </w:r>
          </w:p>
        </w:tc>
        <w:tc>
          <w:tcPr>
            <w:tcW w:w="1964" w:type="dxa"/>
            <w:shd w:val="clear" w:color="auto" w:fill="auto"/>
          </w:tcPr>
          <w:p w14:paraId="05523972"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Southern Rockhopper Penguin</w:t>
            </w:r>
          </w:p>
        </w:tc>
        <w:tc>
          <w:tcPr>
            <w:tcW w:w="2126" w:type="dxa"/>
            <w:shd w:val="clear" w:color="auto" w:fill="auto"/>
          </w:tcPr>
          <w:p w14:paraId="3E728F80"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Eudyptes chrysocome</w:t>
            </w:r>
          </w:p>
        </w:tc>
        <w:tc>
          <w:tcPr>
            <w:tcW w:w="1413" w:type="dxa"/>
            <w:shd w:val="clear" w:color="auto" w:fill="auto"/>
          </w:tcPr>
          <w:p w14:paraId="4BF7E71C"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069ED3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214B3" w:rsidRPr="00CD7166" w14:paraId="21F76793" w14:textId="77777777" w:rsidTr="00FA6056">
        <w:trPr>
          <w:cantSplit/>
        </w:trPr>
        <w:tc>
          <w:tcPr>
            <w:tcW w:w="1610" w:type="dxa"/>
            <w:shd w:val="clear" w:color="auto" w:fill="auto"/>
          </w:tcPr>
          <w:p w14:paraId="5099858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Oceanitidae</w:t>
            </w:r>
          </w:p>
        </w:tc>
        <w:tc>
          <w:tcPr>
            <w:tcW w:w="1964" w:type="dxa"/>
            <w:shd w:val="clear" w:color="auto" w:fill="auto"/>
          </w:tcPr>
          <w:p w14:paraId="2CA56A7C"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White-vented Storm-petrel</w:t>
            </w:r>
          </w:p>
        </w:tc>
        <w:tc>
          <w:tcPr>
            <w:tcW w:w="2126" w:type="dxa"/>
            <w:shd w:val="clear" w:color="auto" w:fill="auto"/>
          </w:tcPr>
          <w:p w14:paraId="60F2DEFA"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Oceanites gracilis</w:t>
            </w:r>
          </w:p>
        </w:tc>
        <w:tc>
          <w:tcPr>
            <w:tcW w:w="1413" w:type="dxa"/>
            <w:shd w:val="clear" w:color="auto" w:fill="auto"/>
          </w:tcPr>
          <w:p w14:paraId="6061050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DD</w:t>
            </w:r>
          </w:p>
        </w:tc>
        <w:tc>
          <w:tcPr>
            <w:tcW w:w="7518" w:type="dxa"/>
            <w:shd w:val="clear" w:color="auto" w:fill="auto"/>
          </w:tcPr>
          <w:p w14:paraId="050B6A3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214B3" w:rsidRPr="00CD7166" w14:paraId="5891D5E4" w14:textId="77777777" w:rsidTr="00FA6056">
        <w:trPr>
          <w:cantSplit/>
        </w:trPr>
        <w:tc>
          <w:tcPr>
            <w:tcW w:w="1610" w:type="dxa"/>
            <w:shd w:val="clear" w:color="auto" w:fill="auto"/>
          </w:tcPr>
          <w:p w14:paraId="2B4D3BD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Oceanitidae</w:t>
            </w:r>
          </w:p>
        </w:tc>
        <w:tc>
          <w:tcPr>
            <w:tcW w:w="1964" w:type="dxa"/>
            <w:shd w:val="clear" w:color="auto" w:fill="auto"/>
          </w:tcPr>
          <w:p w14:paraId="4CFD348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New Zealand Storm-petrel</w:t>
            </w:r>
          </w:p>
        </w:tc>
        <w:tc>
          <w:tcPr>
            <w:tcW w:w="2126" w:type="dxa"/>
            <w:shd w:val="clear" w:color="auto" w:fill="auto"/>
          </w:tcPr>
          <w:p w14:paraId="28D49980"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Fregetta maoriana</w:t>
            </w:r>
          </w:p>
        </w:tc>
        <w:tc>
          <w:tcPr>
            <w:tcW w:w="1413" w:type="dxa"/>
            <w:shd w:val="clear" w:color="auto" w:fill="auto"/>
          </w:tcPr>
          <w:p w14:paraId="7F118C6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5F44418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214B3" w:rsidRPr="00CD7166" w14:paraId="72689208" w14:textId="77777777" w:rsidTr="00FA6056">
        <w:trPr>
          <w:cantSplit/>
        </w:trPr>
        <w:tc>
          <w:tcPr>
            <w:tcW w:w="1610" w:type="dxa"/>
            <w:shd w:val="clear" w:color="auto" w:fill="auto"/>
          </w:tcPr>
          <w:p w14:paraId="6DC77879"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Oceanitidae</w:t>
            </w:r>
          </w:p>
        </w:tc>
        <w:tc>
          <w:tcPr>
            <w:tcW w:w="1964" w:type="dxa"/>
            <w:shd w:val="clear" w:color="auto" w:fill="auto"/>
          </w:tcPr>
          <w:p w14:paraId="1865A256"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Polynesian Storm-petrel</w:t>
            </w:r>
          </w:p>
        </w:tc>
        <w:tc>
          <w:tcPr>
            <w:tcW w:w="2126" w:type="dxa"/>
            <w:shd w:val="clear" w:color="auto" w:fill="auto"/>
          </w:tcPr>
          <w:p w14:paraId="0E1171C5"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Nesofregetta fuliginosa</w:t>
            </w:r>
          </w:p>
        </w:tc>
        <w:tc>
          <w:tcPr>
            <w:tcW w:w="1413" w:type="dxa"/>
            <w:shd w:val="clear" w:color="auto" w:fill="auto"/>
          </w:tcPr>
          <w:p w14:paraId="4E4652B4"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ADFAFC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strongly nomadic in non-breeding season; individuals commonly travel &gt;1,000 km but in no consistent direction. Meets CMS movement criteria.</w:t>
            </w:r>
          </w:p>
        </w:tc>
      </w:tr>
      <w:tr w:rsidR="00F214B3" w:rsidRPr="00CD7166" w14:paraId="2B79DE03" w14:textId="77777777" w:rsidTr="00FA6056">
        <w:trPr>
          <w:cantSplit/>
        </w:trPr>
        <w:tc>
          <w:tcPr>
            <w:tcW w:w="1610" w:type="dxa"/>
            <w:shd w:val="clear" w:color="auto" w:fill="auto"/>
          </w:tcPr>
          <w:p w14:paraId="30B7243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Hydrobatidae</w:t>
            </w:r>
          </w:p>
        </w:tc>
        <w:tc>
          <w:tcPr>
            <w:tcW w:w="1964" w:type="dxa"/>
            <w:shd w:val="clear" w:color="auto" w:fill="auto"/>
          </w:tcPr>
          <w:p w14:paraId="7CF5D7D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Matsudaira's Storm-petrel</w:t>
            </w:r>
          </w:p>
        </w:tc>
        <w:tc>
          <w:tcPr>
            <w:tcW w:w="2126" w:type="dxa"/>
            <w:shd w:val="clear" w:color="auto" w:fill="auto"/>
          </w:tcPr>
          <w:p w14:paraId="7E66C006"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Hydrobates matsudairae</w:t>
            </w:r>
          </w:p>
        </w:tc>
        <w:tc>
          <w:tcPr>
            <w:tcW w:w="1413" w:type="dxa"/>
            <w:shd w:val="clear" w:color="auto" w:fill="auto"/>
          </w:tcPr>
          <w:p w14:paraId="46E1B3DE"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BBE381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08CA5898" w14:textId="77777777" w:rsidTr="00FA6056">
        <w:trPr>
          <w:cantSplit/>
        </w:trPr>
        <w:tc>
          <w:tcPr>
            <w:tcW w:w="1610" w:type="dxa"/>
            <w:shd w:val="clear" w:color="auto" w:fill="auto"/>
          </w:tcPr>
          <w:p w14:paraId="7D46D9E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2222515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Townsend's Storm-petrel</w:t>
            </w:r>
          </w:p>
        </w:tc>
        <w:tc>
          <w:tcPr>
            <w:tcW w:w="2126" w:type="dxa"/>
            <w:shd w:val="clear" w:color="auto" w:fill="auto"/>
          </w:tcPr>
          <w:p w14:paraId="1996D843"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Hydrobates socorroensis</w:t>
            </w:r>
          </w:p>
        </w:tc>
        <w:tc>
          <w:tcPr>
            <w:tcW w:w="1413" w:type="dxa"/>
            <w:shd w:val="clear" w:color="auto" w:fill="auto"/>
          </w:tcPr>
          <w:p w14:paraId="4AF34686"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1E567C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03FD21C9" w14:textId="77777777" w:rsidTr="00FA6056">
        <w:trPr>
          <w:cantSplit/>
        </w:trPr>
        <w:tc>
          <w:tcPr>
            <w:tcW w:w="1610" w:type="dxa"/>
            <w:shd w:val="clear" w:color="auto" w:fill="auto"/>
          </w:tcPr>
          <w:p w14:paraId="55B56DE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2C45F09D"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Ainley's Storm-petrel</w:t>
            </w:r>
          </w:p>
        </w:tc>
        <w:tc>
          <w:tcPr>
            <w:tcW w:w="2126" w:type="dxa"/>
            <w:shd w:val="clear" w:color="auto" w:fill="auto"/>
          </w:tcPr>
          <w:p w14:paraId="122C8BA2"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Hydrobates cheimomnestes</w:t>
            </w:r>
          </w:p>
        </w:tc>
        <w:tc>
          <w:tcPr>
            <w:tcW w:w="1413" w:type="dxa"/>
            <w:shd w:val="clear" w:color="auto" w:fill="auto"/>
          </w:tcPr>
          <w:p w14:paraId="51F57C1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1A6B867"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65B292A9" w14:textId="77777777" w:rsidTr="00FA6056">
        <w:trPr>
          <w:cantSplit/>
        </w:trPr>
        <w:tc>
          <w:tcPr>
            <w:tcW w:w="1610" w:type="dxa"/>
            <w:shd w:val="clear" w:color="auto" w:fill="auto"/>
          </w:tcPr>
          <w:p w14:paraId="2105D1B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774C48ED"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Leach's Storm-petrel</w:t>
            </w:r>
          </w:p>
        </w:tc>
        <w:tc>
          <w:tcPr>
            <w:tcW w:w="2126" w:type="dxa"/>
            <w:shd w:val="clear" w:color="auto" w:fill="auto"/>
          </w:tcPr>
          <w:p w14:paraId="4496A34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Hydrobates leucorhous</w:t>
            </w:r>
          </w:p>
        </w:tc>
        <w:tc>
          <w:tcPr>
            <w:tcW w:w="1413" w:type="dxa"/>
            <w:shd w:val="clear" w:color="auto" w:fill="auto"/>
          </w:tcPr>
          <w:p w14:paraId="6203E73D"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ACAEB5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31623B06" w14:textId="77777777" w:rsidTr="00FA6056">
        <w:trPr>
          <w:cantSplit/>
        </w:trPr>
        <w:tc>
          <w:tcPr>
            <w:tcW w:w="1610" w:type="dxa"/>
            <w:shd w:val="clear" w:color="auto" w:fill="auto"/>
          </w:tcPr>
          <w:p w14:paraId="0EB1507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43697EE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Swinhoe's Storm-petrel</w:t>
            </w:r>
          </w:p>
        </w:tc>
        <w:tc>
          <w:tcPr>
            <w:tcW w:w="2126" w:type="dxa"/>
            <w:shd w:val="clear" w:color="auto" w:fill="auto"/>
          </w:tcPr>
          <w:p w14:paraId="41359C23"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Hydrobates monorhis</w:t>
            </w:r>
          </w:p>
        </w:tc>
        <w:tc>
          <w:tcPr>
            <w:tcW w:w="1413" w:type="dxa"/>
            <w:shd w:val="clear" w:color="auto" w:fill="auto"/>
          </w:tcPr>
          <w:p w14:paraId="40B3C41B"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B770E0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4221CF18" w14:textId="77777777" w:rsidTr="00FA6056">
        <w:trPr>
          <w:cantSplit/>
        </w:trPr>
        <w:tc>
          <w:tcPr>
            <w:tcW w:w="1610" w:type="dxa"/>
            <w:shd w:val="clear" w:color="auto" w:fill="auto"/>
          </w:tcPr>
          <w:p w14:paraId="207F2129"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4827DC6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Guadalupe Storm-petrel</w:t>
            </w:r>
          </w:p>
        </w:tc>
        <w:tc>
          <w:tcPr>
            <w:tcW w:w="2126" w:type="dxa"/>
            <w:shd w:val="clear" w:color="auto" w:fill="auto"/>
          </w:tcPr>
          <w:p w14:paraId="3C3FA307"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Hydrobates macrodactylus</w:t>
            </w:r>
          </w:p>
        </w:tc>
        <w:tc>
          <w:tcPr>
            <w:tcW w:w="1413" w:type="dxa"/>
            <w:shd w:val="clear" w:color="auto" w:fill="auto"/>
          </w:tcPr>
          <w:p w14:paraId="705E192F"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64F91184"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100-1,000 km but in no consistent direction. Meets CMS movement criteria.</w:t>
            </w:r>
          </w:p>
        </w:tc>
      </w:tr>
      <w:tr w:rsidR="00F214B3" w:rsidRPr="00CD7166" w14:paraId="38EF2AB0" w14:textId="77777777" w:rsidTr="00FA6056">
        <w:trPr>
          <w:cantSplit/>
        </w:trPr>
        <w:tc>
          <w:tcPr>
            <w:tcW w:w="1610" w:type="dxa"/>
            <w:shd w:val="clear" w:color="auto" w:fill="auto"/>
          </w:tcPr>
          <w:p w14:paraId="261292E7"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319A70D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Markham's Storm-petrel</w:t>
            </w:r>
          </w:p>
        </w:tc>
        <w:tc>
          <w:tcPr>
            <w:tcW w:w="2126" w:type="dxa"/>
            <w:shd w:val="clear" w:color="auto" w:fill="auto"/>
          </w:tcPr>
          <w:p w14:paraId="0CE71E61"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Hydrobates markhami</w:t>
            </w:r>
          </w:p>
        </w:tc>
        <w:tc>
          <w:tcPr>
            <w:tcW w:w="1413" w:type="dxa"/>
            <w:shd w:val="clear" w:color="auto" w:fill="auto"/>
          </w:tcPr>
          <w:p w14:paraId="19852CE8"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518869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and contraction with breeding locations reliably occupied every season but moderately nomadic in non-breeding season; individuals commonly travel 100-1,000 km north-south. Meets CMS movement criteria.</w:t>
            </w:r>
          </w:p>
        </w:tc>
      </w:tr>
      <w:tr w:rsidR="00F214B3" w:rsidRPr="00CD7166" w14:paraId="7C091604" w14:textId="77777777" w:rsidTr="00FA6056">
        <w:trPr>
          <w:cantSplit/>
        </w:trPr>
        <w:tc>
          <w:tcPr>
            <w:tcW w:w="1610" w:type="dxa"/>
            <w:shd w:val="clear" w:color="auto" w:fill="auto"/>
          </w:tcPr>
          <w:p w14:paraId="4A457CC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66CFB14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Ringed Storm-petrel</w:t>
            </w:r>
          </w:p>
        </w:tc>
        <w:tc>
          <w:tcPr>
            <w:tcW w:w="2126" w:type="dxa"/>
            <w:shd w:val="clear" w:color="auto" w:fill="auto"/>
          </w:tcPr>
          <w:p w14:paraId="48D107B3"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Hydrobates hornbyi</w:t>
            </w:r>
          </w:p>
        </w:tc>
        <w:tc>
          <w:tcPr>
            <w:tcW w:w="1413" w:type="dxa"/>
            <w:shd w:val="clear" w:color="auto" w:fill="auto"/>
          </w:tcPr>
          <w:p w14:paraId="16213120"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2665CF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F214B3" w:rsidRPr="00CD7166" w14:paraId="0765EFC3" w14:textId="77777777" w:rsidTr="00FA6056">
        <w:trPr>
          <w:cantSplit/>
        </w:trPr>
        <w:tc>
          <w:tcPr>
            <w:tcW w:w="1610" w:type="dxa"/>
            <w:shd w:val="clear" w:color="auto" w:fill="auto"/>
          </w:tcPr>
          <w:p w14:paraId="039E90B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52185E1"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MacGillivray's Prion</w:t>
            </w:r>
          </w:p>
        </w:tc>
        <w:tc>
          <w:tcPr>
            <w:tcW w:w="2126" w:type="dxa"/>
            <w:shd w:val="clear" w:color="auto" w:fill="auto"/>
          </w:tcPr>
          <w:p w14:paraId="2219EFB1"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Pachyptila macgillivrayi</w:t>
            </w:r>
          </w:p>
        </w:tc>
        <w:tc>
          <w:tcPr>
            <w:tcW w:w="1413" w:type="dxa"/>
            <w:shd w:val="clear" w:color="auto" w:fill="auto"/>
          </w:tcPr>
          <w:p w14:paraId="580D22F4"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0B02D9B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100-1,000 km east-west. Meets CMS movement criteria.</w:t>
            </w:r>
          </w:p>
        </w:tc>
      </w:tr>
      <w:tr w:rsidR="00F214B3" w:rsidRPr="00CD7166" w14:paraId="09ECB9F1" w14:textId="77777777" w:rsidTr="00FA6056">
        <w:trPr>
          <w:cantSplit/>
        </w:trPr>
        <w:tc>
          <w:tcPr>
            <w:tcW w:w="1610" w:type="dxa"/>
            <w:shd w:val="clear" w:color="auto" w:fill="auto"/>
          </w:tcPr>
          <w:p w14:paraId="6CABAF8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1178D363"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White-winged Petrel</w:t>
            </w:r>
          </w:p>
        </w:tc>
        <w:tc>
          <w:tcPr>
            <w:tcW w:w="2126" w:type="dxa"/>
            <w:shd w:val="clear" w:color="auto" w:fill="auto"/>
          </w:tcPr>
          <w:p w14:paraId="6352499D"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leucoptera</w:t>
            </w:r>
          </w:p>
        </w:tc>
        <w:tc>
          <w:tcPr>
            <w:tcW w:w="1413" w:type="dxa"/>
            <w:shd w:val="clear" w:color="auto" w:fill="auto"/>
          </w:tcPr>
          <w:p w14:paraId="66DF0544"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14D9FDD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214B3" w:rsidRPr="00CD7166" w14:paraId="1D1A7398" w14:textId="77777777" w:rsidTr="00FA6056">
        <w:trPr>
          <w:cantSplit/>
        </w:trPr>
        <w:tc>
          <w:tcPr>
            <w:tcW w:w="1610" w:type="dxa"/>
            <w:shd w:val="clear" w:color="auto" w:fill="auto"/>
          </w:tcPr>
          <w:p w14:paraId="59A5FDE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500B9A2E"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Collared Petrel</w:t>
            </w:r>
          </w:p>
        </w:tc>
        <w:tc>
          <w:tcPr>
            <w:tcW w:w="2126" w:type="dxa"/>
            <w:shd w:val="clear" w:color="auto" w:fill="auto"/>
          </w:tcPr>
          <w:p w14:paraId="6826C72D"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brevipes</w:t>
            </w:r>
          </w:p>
        </w:tc>
        <w:tc>
          <w:tcPr>
            <w:tcW w:w="1413" w:type="dxa"/>
            <w:shd w:val="clear" w:color="auto" w:fill="auto"/>
          </w:tcPr>
          <w:p w14:paraId="32B3FBD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DD12F9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but in no consistent direction. Meets CMS movement criteria.</w:t>
            </w:r>
          </w:p>
        </w:tc>
      </w:tr>
      <w:tr w:rsidR="00F214B3" w:rsidRPr="00CD7166" w14:paraId="33F07919" w14:textId="77777777" w:rsidTr="00FA6056">
        <w:trPr>
          <w:cantSplit/>
        </w:trPr>
        <w:tc>
          <w:tcPr>
            <w:tcW w:w="1610" w:type="dxa"/>
            <w:shd w:val="clear" w:color="auto" w:fill="auto"/>
          </w:tcPr>
          <w:p w14:paraId="1AD13E4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Procellariidae</w:t>
            </w:r>
          </w:p>
        </w:tc>
        <w:tc>
          <w:tcPr>
            <w:tcW w:w="1964" w:type="dxa"/>
            <w:shd w:val="clear" w:color="auto" w:fill="auto"/>
          </w:tcPr>
          <w:p w14:paraId="684DE148"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Masatierra Petrel</w:t>
            </w:r>
          </w:p>
        </w:tc>
        <w:tc>
          <w:tcPr>
            <w:tcW w:w="2126" w:type="dxa"/>
            <w:shd w:val="clear" w:color="auto" w:fill="auto"/>
          </w:tcPr>
          <w:p w14:paraId="0EC884AA"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defilippiana</w:t>
            </w:r>
          </w:p>
        </w:tc>
        <w:tc>
          <w:tcPr>
            <w:tcW w:w="1413" w:type="dxa"/>
            <w:shd w:val="clear" w:color="auto" w:fill="auto"/>
          </w:tcPr>
          <w:p w14:paraId="3D962AC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4F2DC0B"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&gt;1,000 km north-south. Meets CMS movement criteria.</w:t>
            </w:r>
          </w:p>
        </w:tc>
      </w:tr>
      <w:tr w:rsidR="00F214B3" w:rsidRPr="00CD7166" w14:paraId="2BB8B560" w14:textId="77777777" w:rsidTr="00FA6056">
        <w:trPr>
          <w:cantSplit/>
        </w:trPr>
        <w:tc>
          <w:tcPr>
            <w:tcW w:w="1610" w:type="dxa"/>
            <w:shd w:val="clear" w:color="auto" w:fill="auto"/>
          </w:tcPr>
          <w:p w14:paraId="2B628B8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E8F6C8B"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Stejneger's Petrel</w:t>
            </w:r>
          </w:p>
        </w:tc>
        <w:tc>
          <w:tcPr>
            <w:tcW w:w="2126" w:type="dxa"/>
            <w:shd w:val="clear" w:color="auto" w:fill="auto"/>
          </w:tcPr>
          <w:p w14:paraId="5F43FAAB"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longirostris</w:t>
            </w:r>
          </w:p>
        </w:tc>
        <w:tc>
          <w:tcPr>
            <w:tcW w:w="1413" w:type="dxa"/>
            <w:shd w:val="clear" w:color="auto" w:fill="auto"/>
          </w:tcPr>
          <w:p w14:paraId="4DF45ACC"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24C146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1F25D642" w14:textId="77777777" w:rsidTr="00FA6056">
        <w:trPr>
          <w:cantSplit/>
        </w:trPr>
        <w:tc>
          <w:tcPr>
            <w:tcW w:w="1610" w:type="dxa"/>
            <w:shd w:val="clear" w:color="auto" w:fill="auto"/>
          </w:tcPr>
          <w:p w14:paraId="6812EF8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397CDF98"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Cook's Petrel</w:t>
            </w:r>
          </w:p>
        </w:tc>
        <w:tc>
          <w:tcPr>
            <w:tcW w:w="2126" w:type="dxa"/>
            <w:shd w:val="clear" w:color="auto" w:fill="auto"/>
          </w:tcPr>
          <w:p w14:paraId="069AAF3A"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cookii</w:t>
            </w:r>
          </w:p>
        </w:tc>
        <w:tc>
          <w:tcPr>
            <w:tcW w:w="1413" w:type="dxa"/>
            <w:shd w:val="clear" w:color="auto" w:fill="auto"/>
          </w:tcPr>
          <w:p w14:paraId="7740F1D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118B115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north-south. Meets CMS movement criteria.</w:t>
            </w:r>
          </w:p>
        </w:tc>
      </w:tr>
      <w:tr w:rsidR="00F214B3" w:rsidRPr="00CD7166" w14:paraId="7D05DB24" w14:textId="77777777" w:rsidTr="00FA6056">
        <w:trPr>
          <w:cantSplit/>
        </w:trPr>
        <w:tc>
          <w:tcPr>
            <w:tcW w:w="1610" w:type="dxa"/>
            <w:shd w:val="clear" w:color="auto" w:fill="auto"/>
          </w:tcPr>
          <w:p w14:paraId="099961A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5C449FBB"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Pycroft's Petrel</w:t>
            </w:r>
          </w:p>
        </w:tc>
        <w:tc>
          <w:tcPr>
            <w:tcW w:w="2126" w:type="dxa"/>
            <w:shd w:val="clear" w:color="auto" w:fill="auto"/>
          </w:tcPr>
          <w:p w14:paraId="4FB0B521"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pycrofti</w:t>
            </w:r>
          </w:p>
        </w:tc>
        <w:tc>
          <w:tcPr>
            <w:tcW w:w="1413" w:type="dxa"/>
            <w:shd w:val="clear" w:color="auto" w:fill="auto"/>
          </w:tcPr>
          <w:p w14:paraId="492197E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8CDDF8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214B3" w:rsidRPr="00CD7166" w14:paraId="72600FD4" w14:textId="77777777" w:rsidTr="00FA6056">
        <w:trPr>
          <w:cantSplit/>
        </w:trPr>
        <w:tc>
          <w:tcPr>
            <w:tcW w:w="1610" w:type="dxa"/>
            <w:shd w:val="clear" w:color="auto" w:fill="auto"/>
          </w:tcPr>
          <w:p w14:paraId="64B4F9C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0DDE166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Chatham Petrel</w:t>
            </w:r>
          </w:p>
        </w:tc>
        <w:tc>
          <w:tcPr>
            <w:tcW w:w="2126" w:type="dxa"/>
            <w:shd w:val="clear" w:color="auto" w:fill="auto"/>
          </w:tcPr>
          <w:p w14:paraId="1C0DB36D"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axillaris</w:t>
            </w:r>
          </w:p>
        </w:tc>
        <w:tc>
          <w:tcPr>
            <w:tcW w:w="1413" w:type="dxa"/>
            <w:shd w:val="clear" w:color="auto" w:fill="auto"/>
          </w:tcPr>
          <w:p w14:paraId="54A91FCF"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7361F6A"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214B3" w:rsidRPr="00CD7166" w14:paraId="00C76411" w14:textId="77777777" w:rsidTr="00FA6056">
        <w:trPr>
          <w:cantSplit/>
        </w:trPr>
        <w:tc>
          <w:tcPr>
            <w:tcW w:w="1610" w:type="dxa"/>
            <w:shd w:val="clear" w:color="auto" w:fill="auto"/>
          </w:tcPr>
          <w:p w14:paraId="6A4C2EA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07A59EA6"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Trindade Petrel</w:t>
            </w:r>
          </w:p>
        </w:tc>
        <w:tc>
          <w:tcPr>
            <w:tcW w:w="2126" w:type="dxa"/>
            <w:shd w:val="clear" w:color="auto" w:fill="auto"/>
          </w:tcPr>
          <w:p w14:paraId="77C3F6B5"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arminjoniana</w:t>
            </w:r>
          </w:p>
        </w:tc>
        <w:tc>
          <w:tcPr>
            <w:tcW w:w="1413" w:type="dxa"/>
            <w:shd w:val="clear" w:color="auto" w:fill="auto"/>
          </w:tcPr>
          <w:p w14:paraId="33DC64A2"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90D5D77"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&gt;1,000 km north-south. Meets CMS movement criteria.</w:t>
            </w:r>
          </w:p>
        </w:tc>
      </w:tr>
      <w:tr w:rsidR="00F214B3" w:rsidRPr="00CD7166" w14:paraId="277A37FE" w14:textId="77777777" w:rsidTr="00FA6056">
        <w:trPr>
          <w:cantSplit/>
        </w:trPr>
        <w:tc>
          <w:tcPr>
            <w:tcW w:w="1610" w:type="dxa"/>
            <w:shd w:val="clear" w:color="auto" w:fill="auto"/>
          </w:tcPr>
          <w:p w14:paraId="7C569EB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2214AC3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Phoenix Petrel</w:t>
            </w:r>
          </w:p>
        </w:tc>
        <w:tc>
          <w:tcPr>
            <w:tcW w:w="2126" w:type="dxa"/>
            <w:shd w:val="clear" w:color="auto" w:fill="auto"/>
          </w:tcPr>
          <w:p w14:paraId="0E1F095B"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alba</w:t>
            </w:r>
          </w:p>
        </w:tc>
        <w:tc>
          <w:tcPr>
            <w:tcW w:w="1413" w:type="dxa"/>
            <w:shd w:val="clear" w:color="auto" w:fill="auto"/>
          </w:tcPr>
          <w:p w14:paraId="57B69FF4"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142340D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&gt;1,000 km but in no consistent direction. Meets CMS movement criteria.</w:t>
            </w:r>
          </w:p>
        </w:tc>
      </w:tr>
      <w:tr w:rsidR="00F214B3" w:rsidRPr="00CD7166" w14:paraId="722823BB" w14:textId="77777777" w:rsidTr="00FA6056">
        <w:trPr>
          <w:cantSplit/>
        </w:trPr>
        <w:tc>
          <w:tcPr>
            <w:tcW w:w="1610" w:type="dxa"/>
            <w:shd w:val="clear" w:color="auto" w:fill="auto"/>
          </w:tcPr>
          <w:p w14:paraId="16C2C93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9AF0B51"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Barau's Petrel</w:t>
            </w:r>
          </w:p>
        </w:tc>
        <w:tc>
          <w:tcPr>
            <w:tcW w:w="2126" w:type="dxa"/>
            <w:shd w:val="clear" w:color="auto" w:fill="auto"/>
          </w:tcPr>
          <w:p w14:paraId="5B51FA51"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baraui</w:t>
            </w:r>
          </w:p>
        </w:tc>
        <w:tc>
          <w:tcPr>
            <w:tcW w:w="1413" w:type="dxa"/>
            <w:shd w:val="clear" w:color="auto" w:fill="auto"/>
          </w:tcPr>
          <w:p w14:paraId="72FCD1BC"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6807111B"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214B3" w:rsidRPr="00CD7166" w14:paraId="616E4023" w14:textId="77777777" w:rsidTr="00FA6056">
        <w:trPr>
          <w:cantSplit/>
        </w:trPr>
        <w:tc>
          <w:tcPr>
            <w:tcW w:w="1610" w:type="dxa"/>
            <w:shd w:val="clear" w:color="auto" w:fill="auto"/>
          </w:tcPr>
          <w:p w14:paraId="08EF9E7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6BA00E6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Mottled Petrel</w:t>
            </w:r>
          </w:p>
        </w:tc>
        <w:tc>
          <w:tcPr>
            <w:tcW w:w="2126" w:type="dxa"/>
            <w:shd w:val="clear" w:color="auto" w:fill="auto"/>
          </w:tcPr>
          <w:p w14:paraId="765676D0"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Pterodroma inexpectata</w:t>
            </w:r>
          </w:p>
        </w:tc>
        <w:tc>
          <w:tcPr>
            <w:tcW w:w="1413" w:type="dxa"/>
            <w:shd w:val="clear" w:color="auto" w:fill="auto"/>
          </w:tcPr>
          <w:p w14:paraId="6E18F648"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EAD179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74F65254" w14:textId="77777777" w:rsidTr="00FA6056">
        <w:trPr>
          <w:cantSplit/>
        </w:trPr>
        <w:tc>
          <w:tcPr>
            <w:tcW w:w="1610" w:type="dxa"/>
            <w:shd w:val="clear" w:color="auto" w:fill="auto"/>
          </w:tcPr>
          <w:p w14:paraId="5D9F617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66B21DE"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White-necked Petrel</w:t>
            </w:r>
          </w:p>
        </w:tc>
        <w:tc>
          <w:tcPr>
            <w:tcW w:w="2126" w:type="dxa"/>
            <w:shd w:val="clear" w:color="auto" w:fill="auto"/>
          </w:tcPr>
          <w:p w14:paraId="16FF235C"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cervicalis</w:t>
            </w:r>
          </w:p>
        </w:tc>
        <w:tc>
          <w:tcPr>
            <w:tcW w:w="1413" w:type="dxa"/>
            <w:shd w:val="clear" w:color="auto" w:fill="auto"/>
          </w:tcPr>
          <w:p w14:paraId="54FC2E8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990D98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north-south. Meets CMS movement criteria.</w:t>
            </w:r>
          </w:p>
        </w:tc>
      </w:tr>
      <w:tr w:rsidR="00F214B3" w:rsidRPr="00CD7166" w14:paraId="3746D6A2" w14:textId="77777777" w:rsidTr="00FA6056">
        <w:trPr>
          <w:cantSplit/>
        </w:trPr>
        <w:tc>
          <w:tcPr>
            <w:tcW w:w="1610" w:type="dxa"/>
            <w:shd w:val="clear" w:color="auto" w:fill="auto"/>
          </w:tcPr>
          <w:p w14:paraId="28C1607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1D9FA4E8"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Juan Fernandez Petrel</w:t>
            </w:r>
          </w:p>
        </w:tc>
        <w:tc>
          <w:tcPr>
            <w:tcW w:w="2126" w:type="dxa"/>
            <w:shd w:val="clear" w:color="auto" w:fill="auto"/>
          </w:tcPr>
          <w:p w14:paraId="108617AC"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externa</w:t>
            </w:r>
          </w:p>
        </w:tc>
        <w:tc>
          <w:tcPr>
            <w:tcW w:w="1413" w:type="dxa"/>
            <w:shd w:val="clear" w:color="auto" w:fill="auto"/>
          </w:tcPr>
          <w:p w14:paraId="0346EE9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33BC6C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&gt;1,000 km north-south. Meets CMS movement criteria.</w:t>
            </w:r>
          </w:p>
        </w:tc>
      </w:tr>
      <w:tr w:rsidR="00F214B3" w:rsidRPr="00CD7166" w14:paraId="73897E44" w14:textId="77777777" w:rsidTr="00FA6056">
        <w:trPr>
          <w:cantSplit/>
        </w:trPr>
        <w:tc>
          <w:tcPr>
            <w:tcW w:w="1610" w:type="dxa"/>
            <w:shd w:val="clear" w:color="auto" w:fill="auto"/>
          </w:tcPr>
          <w:p w14:paraId="33A4D0C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Procellariidae</w:t>
            </w:r>
          </w:p>
        </w:tc>
        <w:tc>
          <w:tcPr>
            <w:tcW w:w="1964" w:type="dxa"/>
            <w:shd w:val="clear" w:color="auto" w:fill="auto"/>
          </w:tcPr>
          <w:p w14:paraId="54E95607"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Black-capped Petrel</w:t>
            </w:r>
          </w:p>
        </w:tc>
        <w:tc>
          <w:tcPr>
            <w:tcW w:w="2126" w:type="dxa"/>
            <w:shd w:val="clear" w:color="auto" w:fill="auto"/>
          </w:tcPr>
          <w:p w14:paraId="16962330"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hasitata</w:t>
            </w:r>
          </w:p>
        </w:tc>
        <w:tc>
          <w:tcPr>
            <w:tcW w:w="1413" w:type="dxa"/>
            <w:shd w:val="clear" w:color="auto" w:fill="auto"/>
          </w:tcPr>
          <w:p w14:paraId="18D09758"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54AD99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&gt;1,000 km north-south. Meets CMS movement criteria.</w:t>
            </w:r>
          </w:p>
        </w:tc>
      </w:tr>
      <w:tr w:rsidR="00F214B3" w:rsidRPr="00CD7166" w14:paraId="52EEA87E" w14:textId="77777777" w:rsidTr="00FA6056">
        <w:trPr>
          <w:cantSplit/>
        </w:trPr>
        <w:tc>
          <w:tcPr>
            <w:tcW w:w="1610" w:type="dxa"/>
            <w:shd w:val="clear" w:color="auto" w:fill="auto"/>
          </w:tcPr>
          <w:p w14:paraId="7CBDFAC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1F4B6D4E"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Jamaican Petrel</w:t>
            </w:r>
          </w:p>
        </w:tc>
        <w:tc>
          <w:tcPr>
            <w:tcW w:w="2126" w:type="dxa"/>
            <w:shd w:val="clear" w:color="auto" w:fill="auto"/>
          </w:tcPr>
          <w:p w14:paraId="2BAD134B"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caribbaea</w:t>
            </w:r>
          </w:p>
        </w:tc>
        <w:tc>
          <w:tcPr>
            <w:tcW w:w="1413" w:type="dxa"/>
            <w:shd w:val="clear" w:color="auto" w:fill="auto"/>
          </w:tcPr>
          <w:p w14:paraId="29C9E27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4100B36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north-south. Meets CMS movement criteria.</w:t>
            </w:r>
          </w:p>
        </w:tc>
      </w:tr>
      <w:tr w:rsidR="00F214B3" w:rsidRPr="00CD7166" w14:paraId="0634E4F1" w14:textId="77777777" w:rsidTr="00FA6056">
        <w:trPr>
          <w:cantSplit/>
        </w:trPr>
        <w:tc>
          <w:tcPr>
            <w:tcW w:w="1610" w:type="dxa"/>
            <w:shd w:val="clear" w:color="auto" w:fill="auto"/>
          </w:tcPr>
          <w:p w14:paraId="28C2C73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5361298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Cape Verde Petrel</w:t>
            </w:r>
          </w:p>
        </w:tc>
        <w:tc>
          <w:tcPr>
            <w:tcW w:w="2126" w:type="dxa"/>
            <w:shd w:val="clear" w:color="auto" w:fill="auto"/>
          </w:tcPr>
          <w:p w14:paraId="5181E6E5"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Pterodroma feae</w:t>
            </w:r>
          </w:p>
        </w:tc>
        <w:tc>
          <w:tcPr>
            <w:tcW w:w="1413" w:type="dxa"/>
            <w:shd w:val="clear" w:color="auto" w:fill="auto"/>
          </w:tcPr>
          <w:p w14:paraId="7F83BF65"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7C528E95"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&gt;1,000 km north-south. Meets CMS movement criteria.</w:t>
            </w:r>
          </w:p>
        </w:tc>
      </w:tr>
      <w:tr w:rsidR="00F214B3" w:rsidRPr="00CD7166" w14:paraId="6A1C3254" w14:textId="77777777" w:rsidTr="00FA6056">
        <w:trPr>
          <w:cantSplit/>
        </w:trPr>
        <w:tc>
          <w:tcPr>
            <w:tcW w:w="1610" w:type="dxa"/>
            <w:shd w:val="clear" w:color="auto" w:fill="auto"/>
          </w:tcPr>
          <w:p w14:paraId="363F99F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101625B"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Desertas Petrel</w:t>
            </w:r>
          </w:p>
        </w:tc>
        <w:tc>
          <w:tcPr>
            <w:tcW w:w="2126" w:type="dxa"/>
            <w:shd w:val="clear" w:color="auto" w:fill="auto"/>
          </w:tcPr>
          <w:p w14:paraId="6D27128D"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deserta</w:t>
            </w:r>
          </w:p>
        </w:tc>
        <w:tc>
          <w:tcPr>
            <w:tcW w:w="1413" w:type="dxa"/>
            <w:shd w:val="clear" w:color="auto" w:fill="auto"/>
          </w:tcPr>
          <w:p w14:paraId="0EFF8EB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D1357C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north-south. Meets CMS movement criteria.</w:t>
            </w:r>
          </w:p>
        </w:tc>
      </w:tr>
      <w:tr w:rsidR="00F214B3" w:rsidRPr="00CD7166" w14:paraId="7F2F4537" w14:textId="77777777" w:rsidTr="00FA6056">
        <w:trPr>
          <w:cantSplit/>
        </w:trPr>
        <w:tc>
          <w:tcPr>
            <w:tcW w:w="1610" w:type="dxa"/>
            <w:shd w:val="clear" w:color="auto" w:fill="auto"/>
          </w:tcPr>
          <w:p w14:paraId="56C3BF3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2E8BA71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Zino's Petrel</w:t>
            </w:r>
          </w:p>
        </w:tc>
        <w:tc>
          <w:tcPr>
            <w:tcW w:w="2126" w:type="dxa"/>
            <w:shd w:val="clear" w:color="auto" w:fill="auto"/>
          </w:tcPr>
          <w:p w14:paraId="3E966F88"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madeira</w:t>
            </w:r>
          </w:p>
        </w:tc>
        <w:tc>
          <w:tcPr>
            <w:tcW w:w="1413" w:type="dxa"/>
            <w:shd w:val="clear" w:color="auto" w:fill="auto"/>
          </w:tcPr>
          <w:p w14:paraId="2C417B24"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671DD98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6A4952F7" w14:textId="77777777" w:rsidTr="00FA6056">
        <w:trPr>
          <w:cantSplit/>
        </w:trPr>
        <w:tc>
          <w:tcPr>
            <w:tcW w:w="1610" w:type="dxa"/>
            <w:shd w:val="clear" w:color="auto" w:fill="auto"/>
          </w:tcPr>
          <w:p w14:paraId="537F572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573E421D"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Magenta Petrel</w:t>
            </w:r>
          </w:p>
        </w:tc>
        <w:tc>
          <w:tcPr>
            <w:tcW w:w="2126" w:type="dxa"/>
            <w:shd w:val="clear" w:color="auto" w:fill="auto"/>
          </w:tcPr>
          <w:p w14:paraId="0A7B2410"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magentae</w:t>
            </w:r>
          </w:p>
        </w:tc>
        <w:tc>
          <w:tcPr>
            <w:tcW w:w="1413" w:type="dxa"/>
            <w:shd w:val="clear" w:color="auto" w:fill="auto"/>
          </w:tcPr>
          <w:p w14:paraId="31231EE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2B655A6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214B3" w:rsidRPr="00CD7166" w14:paraId="727136A6" w14:textId="77777777" w:rsidTr="00FA6056">
        <w:trPr>
          <w:cantSplit/>
        </w:trPr>
        <w:tc>
          <w:tcPr>
            <w:tcW w:w="1610" w:type="dxa"/>
            <w:shd w:val="clear" w:color="auto" w:fill="auto"/>
          </w:tcPr>
          <w:p w14:paraId="1A00C71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2AE3874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Atlantic Petrel</w:t>
            </w:r>
          </w:p>
        </w:tc>
        <w:tc>
          <w:tcPr>
            <w:tcW w:w="2126" w:type="dxa"/>
            <w:shd w:val="clear" w:color="auto" w:fill="auto"/>
          </w:tcPr>
          <w:p w14:paraId="75C90C79"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incerta</w:t>
            </w:r>
          </w:p>
        </w:tc>
        <w:tc>
          <w:tcPr>
            <w:tcW w:w="1413" w:type="dxa"/>
            <w:shd w:val="clear" w:color="auto" w:fill="auto"/>
          </w:tcPr>
          <w:p w14:paraId="3CF076D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00B095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&gt;1,000 km but in no consistent direction. Meets CMS movement criteria.</w:t>
            </w:r>
          </w:p>
        </w:tc>
      </w:tr>
      <w:tr w:rsidR="00F214B3" w:rsidRPr="00CD7166" w14:paraId="006A9085" w14:textId="77777777" w:rsidTr="00FA6056">
        <w:trPr>
          <w:cantSplit/>
        </w:trPr>
        <w:tc>
          <w:tcPr>
            <w:tcW w:w="1610" w:type="dxa"/>
            <w:shd w:val="clear" w:color="auto" w:fill="auto"/>
          </w:tcPr>
          <w:p w14:paraId="7C4A706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EC7AB49"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Buller's Shearwater</w:t>
            </w:r>
          </w:p>
        </w:tc>
        <w:tc>
          <w:tcPr>
            <w:tcW w:w="2126" w:type="dxa"/>
            <w:shd w:val="clear" w:color="auto" w:fill="auto"/>
          </w:tcPr>
          <w:p w14:paraId="5D02F772"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Ardenna bulleri</w:t>
            </w:r>
          </w:p>
        </w:tc>
        <w:tc>
          <w:tcPr>
            <w:tcW w:w="1413" w:type="dxa"/>
            <w:shd w:val="clear" w:color="auto" w:fill="auto"/>
          </w:tcPr>
          <w:p w14:paraId="55DBA7C8"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6C0758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immatures may migrate beyond normal adult range before returning to breed. Meets CMS movement criteria.</w:t>
            </w:r>
          </w:p>
        </w:tc>
      </w:tr>
      <w:tr w:rsidR="00F214B3" w:rsidRPr="00CD7166" w14:paraId="21DC5C1F" w14:textId="77777777" w:rsidTr="00FA6056">
        <w:trPr>
          <w:cantSplit/>
        </w:trPr>
        <w:tc>
          <w:tcPr>
            <w:tcW w:w="1610" w:type="dxa"/>
            <w:shd w:val="clear" w:color="auto" w:fill="auto"/>
          </w:tcPr>
          <w:p w14:paraId="1337002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00EB197"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Sooty Shearwater</w:t>
            </w:r>
          </w:p>
        </w:tc>
        <w:tc>
          <w:tcPr>
            <w:tcW w:w="2126" w:type="dxa"/>
            <w:shd w:val="clear" w:color="auto" w:fill="auto"/>
          </w:tcPr>
          <w:p w14:paraId="0EBFBAC6"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Ardenna grisea</w:t>
            </w:r>
          </w:p>
        </w:tc>
        <w:tc>
          <w:tcPr>
            <w:tcW w:w="1413" w:type="dxa"/>
            <w:shd w:val="clear" w:color="auto" w:fill="auto"/>
          </w:tcPr>
          <w:p w14:paraId="6C6CEFAE"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A33D76E"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5A2271A2" w14:textId="77777777" w:rsidTr="00FA6056">
        <w:trPr>
          <w:cantSplit/>
        </w:trPr>
        <w:tc>
          <w:tcPr>
            <w:tcW w:w="1610" w:type="dxa"/>
            <w:shd w:val="clear" w:color="auto" w:fill="auto"/>
          </w:tcPr>
          <w:p w14:paraId="1DC6DDD7"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1394D0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Flesh-footed Shearwater</w:t>
            </w:r>
          </w:p>
        </w:tc>
        <w:tc>
          <w:tcPr>
            <w:tcW w:w="2126" w:type="dxa"/>
            <w:shd w:val="clear" w:color="auto" w:fill="auto"/>
          </w:tcPr>
          <w:p w14:paraId="3E4C1FA4"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Ardenna carneipes</w:t>
            </w:r>
          </w:p>
        </w:tc>
        <w:tc>
          <w:tcPr>
            <w:tcW w:w="1413" w:type="dxa"/>
            <w:shd w:val="clear" w:color="auto" w:fill="auto"/>
          </w:tcPr>
          <w:p w14:paraId="0966AF39"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35CCC9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32715D0C" w14:textId="77777777" w:rsidTr="00FA6056">
        <w:trPr>
          <w:cantSplit/>
        </w:trPr>
        <w:tc>
          <w:tcPr>
            <w:tcW w:w="1610" w:type="dxa"/>
            <w:shd w:val="clear" w:color="auto" w:fill="auto"/>
          </w:tcPr>
          <w:p w14:paraId="766E427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EF7ED2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Streaked Shearwater</w:t>
            </w:r>
          </w:p>
        </w:tc>
        <w:tc>
          <w:tcPr>
            <w:tcW w:w="2126" w:type="dxa"/>
            <w:shd w:val="clear" w:color="auto" w:fill="auto"/>
          </w:tcPr>
          <w:p w14:paraId="0851ADA4"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Calonectris leucomelas</w:t>
            </w:r>
          </w:p>
        </w:tc>
        <w:tc>
          <w:tcPr>
            <w:tcW w:w="1413" w:type="dxa"/>
            <w:shd w:val="clear" w:color="auto" w:fill="auto"/>
          </w:tcPr>
          <w:p w14:paraId="407F102B"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59C262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&gt;1,000 km north-south. Meets CMS movement criteria.</w:t>
            </w:r>
          </w:p>
        </w:tc>
      </w:tr>
      <w:tr w:rsidR="00F214B3" w:rsidRPr="00CD7166" w14:paraId="6AF97016" w14:textId="77777777" w:rsidTr="00FA6056">
        <w:trPr>
          <w:cantSplit/>
        </w:trPr>
        <w:tc>
          <w:tcPr>
            <w:tcW w:w="1610" w:type="dxa"/>
            <w:shd w:val="clear" w:color="auto" w:fill="auto"/>
          </w:tcPr>
          <w:p w14:paraId="420B60E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Procellariidae</w:t>
            </w:r>
          </w:p>
        </w:tc>
        <w:tc>
          <w:tcPr>
            <w:tcW w:w="1964" w:type="dxa"/>
            <w:shd w:val="clear" w:color="auto" w:fill="auto"/>
          </w:tcPr>
          <w:p w14:paraId="4990C1E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Cape Verde Shearwater</w:t>
            </w:r>
          </w:p>
        </w:tc>
        <w:tc>
          <w:tcPr>
            <w:tcW w:w="2126" w:type="dxa"/>
            <w:shd w:val="clear" w:color="auto" w:fill="auto"/>
          </w:tcPr>
          <w:p w14:paraId="516B81CD"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Calonectris edwardsii</w:t>
            </w:r>
          </w:p>
        </w:tc>
        <w:tc>
          <w:tcPr>
            <w:tcW w:w="1413" w:type="dxa"/>
            <w:shd w:val="clear" w:color="auto" w:fill="auto"/>
          </w:tcPr>
          <w:p w14:paraId="245F68DF"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7B46ECDA"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59E97DAD" w14:textId="77777777" w:rsidTr="00FA6056">
        <w:trPr>
          <w:cantSplit/>
        </w:trPr>
        <w:tc>
          <w:tcPr>
            <w:tcW w:w="1610" w:type="dxa"/>
            <w:shd w:val="clear" w:color="auto" w:fill="auto"/>
          </w:tcPr>
          <w:p w14:paraId="7E4DF6C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1001E53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Hutton's Shearwater</w:t>
            </w:r>
          </w:p>
        </w:tc>
        <w:tc>
          <w:tcPr>
            <w:tcW w:w="2126" w:type="dxa"/>
            <w:shd w:val="clear" w:color="auto" w:fill="auto"/>
          </w:tcPr>
          <w:p w14:paraId="33C391F3"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Puffinus huttoni</w:t>
            </w:r>
          </w:p>
        </w:tc>
        <w:tc>
          <w:tcPr>
            <w:tcW w:w="1413" w:type="dxa"/>
            <w:shd w:val="clear" w:color="auto" w:fill="auto"/>
          </w:tcPr>
          <w:p w14:paraId="70C2F3BC"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020D790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214B3" w:rsidRPr="00CD7166" w14:paraId="010D33F4" w14:textId="77777777" w:rsidTr="00FA6056">
        <w:trPr>
          <w:cantSplit/>
        </w:trPr>
        <w:tc>
          <w:tcPr>
            <w:tcW w:w="1610" w:type="dxa"/>
            <w:shd w:val="clear" w:color="auto" w:fill="auto"/>
          </w:tcPr>
          <w:p w14:paraId="6D873827"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7822CF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Black-vented Shearwater</w:t>
            </w:r>
          </w:p>
        </w:tc>
        <w:tc>
          <w:tcPr>
            <w:tcW w:w="2126" w:type="dxa"/>
            <w:shd w:val="clear" w:color="auto" w:fill="auto"/>
          </w:tcPr>
          <w:p w14:paraId="58052427"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Puffinus opisthomelas</w:t>
            </w:r>
          </w:p>
        </w:tc>
        <w:tc>
          <w:tcPr>
            <w:tcW w:w="1413" w:type="dxa"/>
            <w:shd w:val="clear" w:color="auto" w:fill="auto"/>
          </w:tcPr>
          <w:p w14:paraId="5848CD33"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7BF4FFFB"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contraction with breeding locations reliably occupied every season but moderately nomadic in non-breeding season; individuals commonly travel 100-1,000 km north-south. Meets CMS movement criteria.</w:t>
            </w:r>
          </w:p>
        </w:tc>
      </w:tr>
      <w:tr w:rsidR="00F214B3" w:rsidRPr="00CD7166" w14:paraId="56B7AA68" w14:textId="77777777" w:rsidTr="00FA6056">
        <w:trPr>
          <w:cantSplit/>
        </w:trPr>
        <w:tc>
          <w:tcPr>
            <w:tcW w:w="1610" w:type="dxa"/>
            <w:shd w:val="clear" w:color="auto" w:fill="auto"/>
          </w:tcPr>
          <w:p w14:paraId="728EBD2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68FC67A0"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Bryan's Shearwater</w:t>
            </w:r>
          </w:p>
        </w:tc>
        <w:tc>
          <w:tcPr>
            <w:tcW w:w="2126" w:type="dxa"/>
            <w:shd w:val="clear" w:color="auto" w:fill="auto"/>
          </w:tcPr>
          <w:p w14:paraId="3620494E"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Puffinus bryani</w:t>
            </w:r>
          </w:p>
        </w:tc>
        <w:tc>
          <w:tcPr>
            <w:tcW w:w="1413" w:type="dxa"/>
            <w:shd w:val="clear" w:color="auto" w:fill="auto"/>
          </w:tcPr>
          <w:p w14:paraId="0FA9098F"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62E06CB8"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100-1,000 km but in no consistent direction. Meets CMS movement criteria.</w:t>
            </w:r>
          </w:p>
        </w:tc>
      </w:tr>
      <w:tr w:rsidR="00F214B3" w:rsidRPr="00CD7166" w14:paraId="0298F4E4" w14:textId="77777777" w:rsidTr="00FA6056">
        <w:trPr>
          <w:cantSplit/>
        </w:trPr>
        <w:tc>
          <w:tcPr>
            <w:tcW w:w="1610" w:type="dxa"/>
            <w:shd w:val="clear" w:color="auto" w:fill="auto"/>
          </w:tcPr>
          <w:p w14:paraId="5F11304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3175B4C3"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Newell's Shearwater</w:t>
            </w:r>
          </w:p>
        </w:tc>
        <w:tc>
          <w:tcPr>
            <w:tcW w:w="2126" w:type="dxa"/>
            <w:shd w:val="clear" w:color="auto" w:fill="auto"/>
          </w:tcPr>
          <w:p w14:paraId="0BA473A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Puffinus newelli</w:t>
            </w:r>
          </w:p>
        </w:tc>
        <w:tc>
          <w:tcPr>
            <w:tcW w:w="1413" w:type="dxa"/>
            <w:shd w:val="clear" w:color="auto" w:fill="auto"/>
          </w:tcPr>
          <w:p w14:paraId="3EF6C80E"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1C65A5DE"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but in no consistent direction. Meets CMS movement criteria.</w:t>
            </w:r>
          </w:p>
        </w:tc>
      </w:tr>
      <w:tr w:rsidR="00F214B3" w:rsidRPr="00CD7166" w14:paraId="3809D2DF" w14:textId="77777777" w:rsidTr="00FA6056">
        <w:trPr>
          <w:cantSplit/>
        </w:trPr>
        <w:tc>
          <w:tcPr>
            <w:tcW w:w="1610" w:type="dxa"/>
            <w:shd w:val="clear" w:color="auto" w:fill="auto"/>
          </w:tcPr>
          <w:p w14:paraId="40F78DF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40F27D5"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Townsend's Shearwater</w:t>
            </w:r>
          </w:p>
        </w:tc>
        <w:tc>
          <w:tcPr>
            <w:tcW w:w="2126" w:type="dxa"/>
            <w:shd w:val="clear" w:color="auto" w:fill="auto"/>
          </w:tcPr>
          <w:p w14:paraId="04781011"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Puffinus auricularis</w:t>
            </w:r>
          </w:p>
        </w:tc>
        <w:tc>
          <w:tcPr>
            <w:tcW w:w="1413" w:type="dxa"/>
            <w:shd w:val="clear" w:color="auto" w:fill="auto"/>
          </w:tcPr>
          <w:p w14:paraId="0D0D0F0E"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49074C6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contraction with breeding locations reliably occupied every season but moderately nomadic in non-breeding season; individuals commonly travel 100-1,000 km but in no consistent direction. Meets CMS movement criteria.</w:t>
            </w:r>
          </w:p>
        </w:tc>
      </w:tr>
      <w:tr w:rsidR="00F214B3" w:rsidRPr="00CD7166" w14:paraId="12EAA65A" w14:textId="77777777" w:rsidTr="00FA6056">
        <w:trPr>
          <w:cantSplit/>
        </w:trPr>
        <w:tc>
          <w:tcPr>
            <w:tcW w:w="1610" w:type="dxa"/>
            <w:shd w:val="clear" w:color="auto" w:fill="auto"/>
          </w:tcPr>
          <w:p w14:paraId="6BEB803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4A38C16"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Yelkouan Shearwater</w:t>
            </w:r>
          </w:p>
        </w:tc>
        <w:tc>
          <w:tcPr>
            <w:tcW w:w="2126" w:type="dxa"/>
            <w:shd w:val="clear" w:color="auto" w:fill="auto"/>
          </w:tcPr>
          <w:p w14:paraId="5141FF6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Puffinus yelkouan</w:t>
            </w:r>
          </w:p>
        </w:tc>
        <w:tc>
          <w:tcPr>
            <w:tcW w:w="1413" w:type="dxa"/>
            <w:shd w:val="clear" w:color="auto" w:fill="auto"/>
          </w:tcPr>
          <w:p w14:paraId="6BF11E3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1C20019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214B3" w:rsidRPr="00CD7166" w14:paraId="6CF1E29E" w14:textId="77777777" w:rsidTr="00FA6056">
        <w:trPr>
          <w:cantSplit/>
        </w:trPr>
        <w:tc>
          <w:tcPr>
            <w:tcW w:w="1610" w:type="dxa"/>
            <w:shd w:val="clear" w:color="auto" w:fill="auto"/>
          </w:tcPr>
          <w:p w14:paraId="4EFC74A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6142015"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Heinroth's Shearwater</w:t>
            </w:r>
          </w:p>
        </w:tc>
        <w:tc>
          <w:tcPr>
            <w:tcW w:w="2126" w:type="dxa"/>
            <w:shd w:val="clear" w:color="auto" w:fill="auto"/>
          </w:tcPr>
          <w:p w14:paraId="0D1F914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Puffinus heinrothi</w:t>
            </w:r>
          </w:p>
        </w:tc>
        <w:tc>
          <w:tcPr>
            <w:tcW w:w="1413" w:type="dxa"/>
            <w:shd w:val="clear" w:color="auto" w:fill="auto"/>
          </w:tcPr>
          <w:p w14:paraId="0F1648B6"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4F02CC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Interseason mobility unknown: breeding locations reliably occupied every season but no information on non-breeding movements; individuals commonly travel 100-1,000 km but in no consistent direction. Meets CMS movement criteria.</w:t>
            </w:r>
          </w:p>
        </w:tc>
      </w:tr>
      <w:tr w:rsidR="00F214B3" w:rsidRPr="00CD7166" w14:paraId="1D622B28" w14:textId="77777777" w:rsidTr="00FA6056">
        <w:trPr>
          <w:cantSplit/>
        </w:trPr>
        <w:tc>
          <w:tcPr>
            <w:tcW w:w="1610" w:type="dxa"/>
            <w:shd w:val="clear" w:color="auto" w:fill="auto"/>
          </w:tcPr>
          <w:p w14:paraId="168FC6E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24CF51EF"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Fiji Petrel</w:t>
            </w:r>
          </w:p>
        </w:tc>
        <w:tc>
          <w:tcPr>
            <w:tcW w:w="2126" w:type="dxa"/>
            <w:shd w:val="clear" w:color="auto" w:fill="auto"/>
          </w:tcPr>
          <w:p w14:paraId="4086FD83"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Pseudobulweria macgillivrayi</w:t>
            </w:r>
          </w:p>
        </w:tc>
        <w:tc>
          <w:tcPr>
            <w:tcW w:w="1413" w:type="dxa"/>
            <w:shd w:val="clear" w:color="auto" w:fill="auto"/>
          </w:tcPr>
          <w:p w14:paraId="15B8739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6036478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Interseason mobility unknown: breeding locations reliably occupied every season but no information on non-breeding movements; individuals commonly travel 100-1,000 km but in no consistent direction. Meets CMS movement criteria.</w:t>
            </w:r>
          </w:p>
        </w:tc>
      </w:tr>
      <w:tr w:rsidR="00F214B3" w:rsidRPr="00CD7166" w14:paraId="214A10C4" w14:textId="77777777" w:rsidTr="00FA6056">
        <w:trPr>
          <w:cantSplit/>
        </w:trPr>
        <w:tc>
          <w:tcPr>
            <w:tcW w:w="1610" w:type="dxa"/>
            <w:shd w:val="clear" w:color="auto" w:fill="auto"/>
          </w:tcPr>
          <w:p w14:paraId="5A1E6AB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5BF07F0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Beck's Petrel</w:t>
            </w:r>
          </w:p>
        </w:tc>
        <w:tc>
          <w:tcPr>
            <w:tcW w:w="2126" w:type="dxa"/>
            <w:shd w:val="clear" w:color="auto" w:fill="auto"/>
          </w:tcPr>
          <w:p w14:paraId="344681F1"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Pseudobulweria becki</w:t>
            </w:r>
          </w:p>
        </w:tc>
        <w:tc>
          <w:tcPr>
            <w:tcW w:w="1413" w:type="dxa"/>
            <w:shd w:val="clear" w:color="auto" w:fill="auto"/>
          </w:tcPr>
          <w:p w14:paraId="0FF3D63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186CCEE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Interseason mobility unknown: breeding locations reliably occupied every season but no information on non-breeding movements; individuals commonly travel 100-1,000 km but in no consistent direction. Meets CMS movement criteria.</w:t>
            </w:r>
          </w:p>
        </w:tc>
      </w:tr>
      <w:tr w:rsidR="00F214B3" w:rsidRPr="00CD7166" w14:paraId="499E163E" w14:textId="77777777" w:rsidTr="00FA6056">
        <w:trPr>
          <w:cantSplit/>
        </w:trPr>
        <w:tc>
          <w:tcPr>
            <w:tcW w:w="1610" w:type="dxa"/>
            <w:shd w:val="clear" w:color="auto" w:fill="auto"/>
          </w:tcPr>
          <w:p w14:paraId="3172066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E6D213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Tahiti Petrel</w:t>
            </w:r>
          </w:p>
        </w:tc>
        <w:tc>
          <w:tcPr>
            <w:tcW w:w="2126" w:type="dxa"/>
            <w:shd w:val="clear" w:color="auto" w:fill="auto"/>
          </w:tcPr>
          <w:p w14:paraId="3B9F4B57"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Pseudobulweria rostrata</w:t>
            </w:r>
          </w:p>
        </w:tc>
        <w:tc>
          <w:tcPr>
            <w:tcW w:w="1413" w:type="dxa"/>
            <w:shd w:val="clear" w:color="auto" w:fill="auto"/>
          </w:tcPr>
          <w:p w14:paraId="691A09DE"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6F96B8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&gt;1,000 km east-west. Meets CMS movement criteria.</w:t>
            </w:r>
          </w:p>
        </w:tc>
      </w:tr>
      <w:tr w:rsidR="00F214B3" w:rsidRPr="00CD7166" w14:paraId="2529104E" w14:textId="77777777" w:rsidTr="00FA6056">
        <w:trPr>
          <w:cantSplit/>
        </w:trPr>
        <w:tc>
          <w:tcPr>
            <w:tcW w:w="1610" w:type="dxa"/>
            <w:shd w:val="clear" w:color="auto" w:fill="auto"/>
          </w:tcPr>
          <w:p w14:paraId="50C8355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Procellariidae</w:t>
            </w:r>
          </w:p>
        </w:tc>
        <w:tc>
          <w:tcPr>
            <w:tcW w:w="1964" w:type="dxa"/>
            <w:shd w:val="clear" w:color="auto" w:fill="auto"/>
          </w:tcPr>
          <w:p w14:paraId="2BB25AB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Jouanin's Petrel</w:t>
            </w:r>
          </w:p>
        </w:tc>
        <w:tc>
          <w:tcPr>
            <w:tcW w:w="2126" w:type="dxa"/>
            <w:shd w:val="clear" w:color="auto" w:fill="auto"/>
          </w:tcPr>
          <w:p w14:paraId="744FD73A"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Bulweria fallax</w:t>
            </w:r>
          </w:p>
        </w:tc>
        <w:tc>
          <w:tcPr>
            <w:tcW w:w="1413" w:type="dxa"/>
            <w:shd w:val="clear" w:color="auto" w:fill="auto"/>
          </w:tcPr>
          <w:p w14:paraId="3600D2B8"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8A0A00E"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214B3" w:rsidRPr="00CD7166" w14:paraId="0CF3A449" w14:textId="77777777" w:rsidTr="00FA6056">
        <w:trPr>
          <w:cantSplit/>
        </w:trPr>
        <w:tc>
          <w:tcPr>
            <w:tcW w:w="1610" w:type="dxa"/>
            <w:shd w:val="clear" w:color="auto" w:fill="auto"/>
          </w:tcPr>
          <w:p w14:paraId="3363444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023FE7C9"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Whenua Hou Diving-petrel</w:t>
            </w:r>
          </w:p>
        </w:tc>
        <w:tc>
          <w:tcPr>
            <w:tcW w:w="2126" w:type="dxa"/>
            <w:shd w:val="clear" w:color="auto" w:fill="auto"/>
          </w:tcPr>
          <w:p w14:paraId="68ABCB21"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Pelecanoides whenuahouensis</w:t>
            </w:r>
          </w:p>
        </w:tc>
        <w:tc>
          <w:tcPr>
            <w:tcW w:w="1413" w:type="dxa"/>
            <w:shd w:val="clear" w:color="auto" w:fill="auto"/>
          </w:tcPr>
          <w:p w14:paraId="219CAB4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126377B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214B3" w:rsidRPr="00CD7166" w14:paraId="528E51CF" w14:textId="77777777" w:rsidTr="00FA6056">
        <w:trPr>
          <w:cantSplit/>
        </w:trPr>
        <w:tc>
          <w:tcPr>
            <w:tcW w:w="1610" w:type="dxa"/>
            <w:shd w:val="clear" w:color="auto" w:fill="auto"/>
          </w:tcPr>
          <w:p w14:paraId="79F235F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5C0D66CD"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Greater Adjutant</w:t>
            </w:r>
          </w:p>
        </w:tc>
        <w:tc>
          <w:tcPr>
            <w:tcW w:w="2126" w:type="dxa"/>
            <w:shd w:val="clear" w:color="auto" w:fill="auto"/>
          </w:tcPr>
          <w:p w14:paraId="092D9C1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Leptoptilos dubius</w:t>
            </w:r>
          </w:p>
        </w:tc>
        <w:tc>
          <w:tcPr>
            <w:tcW w:w="1413" w:type="dxa"/>
            <w:shd w:val="clear" w:color="auto" w:fill="auto"/>
          </w:tcPr>
          <w:p w14:paraId="35CAF5FA"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464B51C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strongly nomadic in non-breeding season; individuals commonly travel 100-1,000 km but in no consistent direction. Meets CMS movement criteria.</w:t>
            </w:r>
          </w:p>
        </w:tc>
      </w:tr>
      <w:tr w:rsidR="00F214B3" w:rsidRPr="00CD7166" w14:paraId="57F0611D" w14:textId="77777777" w:rsidTr="00FA6056">
        <w:trPr>
          <w:cantSplit/>
        </w:trPr>
        <w:tc>
          <w:tcPr>
            <w:tcW w:w="1610" w:type="dxa"/>
            <w:shd w:val="clear" w:color="auto" w:fill="auto"/>
          </w:tcPr>
          <w:p w14:paraId="38E54359"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4E557C4E"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Lesser Adjutant</w:t>
            </w:r>
          </w:p>
        </w:tc>
        <w:tc>
          <w:tcPr>
            <w:tcW w:w="2126" w:type="dxa"/>
            <w:shd w:val="clear" w:color="auto" w:fill="auto"/>
          </w:tcPr>
          <w:p w14:paraId="408EA769"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Leptoptilos javanicus</w:t>
            </w:r>
          </w:p>
        </w:tc>
        <w:tc>
          <w:tcPr>
            <w:tcW w:w="1413" w:type="dxa"/>
            <w:shd w:val="clear" w:color="auto" w:fill="auto"/>
          </w:tcPr>
          <w:p w14:paraId="3BB93046"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A7DD20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F214B3" w:rsidRPr="00CD7166" w14:paraId="2F1115FF" w14:textId="77777777" w:rsidTr="00FA6056">
        <w:trPr>
          <w:cantSplit/>
        </w:trPr>
        <w:tc>
          <w:tcPr>
            <w:tcW w:w="1610" w:type="dxa"/>
            <w:shd w:val="clear" w:color="auto" w:fill="auto"/>
          </w:tcPr>
          <w:p w14:paraId="3BCA834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631C252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Painted Stork</w:t>
            </w:r>
          </w:p>
        </w:tc>
        <w:tc>
          <w:tcPr>
            <w:tcW w:w="2126" w:type="dxa"/>
            <w:shd w:val="clear" w:color="auto" w:fill="auto"/>
          </w:tcPr>
          <w:p w14:paraId="49C9E62A"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Mycteria leucocephala</w:t>
            </w:r>
          </w:p>
        </w:tc>
        <w:tc>
          <w:tcPr>
            <w:tcW w:w="1413" w:type="dxa"/>
            <w:shd w:val="clear" w:color="auto" w:fill="auto"/>
          </w:tcPr>
          <w:p w14:paraId="618FBE69"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288A43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expansion with breeding locations reliably occupied every season but strongly nomadic in non-breeding season; individuals commonly travel 100-1,000 km but in no consistent direction. Meets CMS movement criteria.</w:t>
            </w:r>
          </w:p>
        </w:tc>
      </w:tr>
      <w:tr w:rsidR="00F214B3" w:rsidRPr="00CD7166" w14:paraId="32040A9F" w14:textId="77777777" w:rsidTr="00FA6056">
        <w:trPr>
          <w:cantSplit/>
        </w:trPr>
        <w:tc>
          <w:tcPr>
            <w:tcW w:w="1610" w:type="dxa"/>
            <w:shd w:val="clear" w:color="auto" w:fill="auto"/>
          </w:tcPr>
          <w:p w14:paraId="3D8591B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48339DD3"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Milky Stork</w:t>
            </w:r>
          </w:p>
        </w:tc>
        <w:tc>
          <w:tcPr>
            <w:tcW w:w="2126" w:type="dxa"/>
            <w:shd w:val="clear" w:color="auto" w:fill="auto"/>
          </w:tcPr>
          <w:p w14:paraId="7F3A9605"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Mycteria cinerea</w:t>
            </w:r>
          </w:p>
        </w:tc>
        <w:tc>
          <w:tcPr>
            <w:tcW w:w="1413" w:type="dxa"/>
            <w:shd w:val="clear" w:color="auto" w:fill="auto"/>
          </w:tcPr>
          <w:p w14:paraId="059A2D04"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06BD94D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F214B3" w:rsidRPr="00CD7166" w14:paraId="28BD3977" w14:textId="77777777" w:rsidTr="00FA6056">
        <w:trPr>
          <w:cantSplit/>
        </w:trPr>
        <w:tc>
          <w:tcPr>
            <w:tcW w:w="1610" w:type="dxa"/>
            <w:shd w:val="clear" w:color="auto" w:fill="auto"/>
          </w:tcPr>
          <w:p w14:paraId="60183BA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1CB5FB0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Black-necked Stork</w:t>
            </w:r>
          </w:p>
        </w:tc>
        <w:tc>
          <w:tcPr>
            <w:tcW w:w="2126" w:type="dxa"/>
            <w:shd w:val="clear" w:color="auto" w:fill="auto"/>
          </w:tcPr>
          <w:p w14:paraId="0C6BB7E0"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Ephippiorhynchus asiaticus</w:t>
            </w:r>
          </w:p>
        </w:tc>
        <w:tc>
          <w:tcPr>
            <w:tcW w:w="1413" w:type="dxa"/>
            <w:shd w:val="clear" w:color="auto" w:fill="auto"/>
          </w:tcPr>
          <w:p w14:paraId="1B79C3AD"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954794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F214B3" w:rsidRPr="00CD7166" w14:paraId="6960C49E" w14:textId="77777777" w:rsidTr="00FA6056">
        <w:trPr>
          <w:cantSplit/>
        </w:trPr>
        <w:tc>
          <w:tcPr>
            <w:tcW w:w="1610" w:type="dxa"/>
            <w:shd w:val="clear" w:color="auto" w:fill="auto"/>
          </w:tcPr>
          <w:p w14:paraId="7E52453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Threskiornithidae</w:t>
            </w:r>
          </w:p>
        </w:tc>
        <w:tc>
          <w:tcPr>
            <w:tcW w:w="1964" w:type="dxa"/>
            <w:shd w:val="clear" w:color="auto" w:fill="auto"/>
          </w:tcPr>
          <w:p w14:paraId="35358D7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Black-headed Ibis</w:t>
            </w:r>
          </w:p>
        </w:tc>
        <w:tc>
          <w:tcPr>
            <w:tcW w:w="2126" w:type="dxa"/>
            <w:shd w:val="clear" w:color="auto" w:fill="auto"/>
          </w:tcPr>
          <w:p w14:paraId="6281FE34"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Threskiornis melanocephalus</w:t>
            </w:r>
          </w:p>
        </w:tc>
        <w:tc>
          <w:tcPr>
            <w:tcW w:w="1413" w:type="dxa"/>
            <w:shd w:val="clear" w:color="auto" w:fill="auto"/>
          </w:tcPr>
          <w:p w14:paraId="3001EC28"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4CD772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214B3" w:rsidRPr="00CD7166" w14:paraId="4C353A30" w14:textId="77777777" w:rsidTr="00FA6056">
        <w:trPr>
          <w:cantSplit/>
        </w:trPr>
        <w:tc>
          <w:tcPr>
            <w:tcW w:w="1610" w:type="dxa"/>
            <w:shd w:val="clear" w:color="auto" w:fill="auto"/>
          </w:tcPr>
          <w:p w14:paraId="4063DD1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Ardeidae</w:t>
            </w:r>
          </w:p>
        </w:tc>
        <w:tc>
          <w:tcPr>
            <w:tcW w:w="1964" w:type="dxa"/>
            <w:shd w:val="clear" w:color="auto" w:fill="auto"/>
          </w:tcPr>
          <w:p w14:paraId="52262A60"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Agami Heron</w:t>
            </w:r>
          </w:p>
        </w:tc>
        <w:tc>
          <w:tcPr>
            <w:tcW w:w="2126" w:type="dxa"/>
            <w:shd w:val="clear" w:color="auto" w:fill="auto"/>
          </w:tcPr>
          <w:p w14:paraId="1D348F5A"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Agamia agami</w:t>
            </w:r>
          </w:p>
        </w:tc>
        <w:tc>
          <w:tcPr>
            <w:tcW w:w="1413" w:type="dxa"/>
            <w:shd w:val="clear" w:color="auto" w:fill="auto"/>
          </w:tcPr>
          <w:p w14:paraId="046C2772"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431F94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contraction with breeding locations reliably occupied every season but moderately nomadic in non-breeding season; individuals commonly travel 100-1,000 km but in no consistent direction. Meets CMS movement criteria.</w:t>
            </w:r>
          </w:p>
        </w:tc>
      </w:tr>
      <w:tr w:rsidR="00F214B3" w:rsidRPr="00CD7166" w14:paraId="6EB52D92" w14:textId="77777777" w:rsidTr="00FA6056">
        <w:trPr>
          <w:cantSplit/>
        </w:trPr>
        <w:tc>
          <w:tcPr>
            <w:tcW w:w="1610" w:type="dxa"/>
            <w:shd w:val="clear" w:color="auto" w:fill="auto"/>
          </w:tcPr>
          <w:p w14:paraId="3106270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Ardeidae</w:t>
            </w:r>
          </w:p>
        </w:tc>
        <w:tc>
          <w:tcPr>
            <w:tcW w:w="1964" w:type="dxa"/>
            <w:shd w:val="clear" w:color="auto" w:fill="auto"/>
          </w:tcPr>
          <w:p w14:paraId="5413ADA7"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White-eared Night-heron</w:t>
            </w:r>
          </w:p>
        </w:tc>
        <w:tc>
          <w:tcPr>
            <w:tcW w:w="2126" w:type="dxa"/>
            <w:shd w:val="clear" w:color="auto" w:fill="auto"/>
          </w:tcPr>
          <w:p w14:paraId="11F9BA69"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Oroanassa magnifica</w:t>
            </w:r>
          </w:p>
        </w:tc>
        <w:tc>
          <w:tcPr>
            <w:tcW w:w="1413" w:type="dxa"/>
            <w:shd w:val="clear" w:color="auto" w:fill="auto"/>
          </w:tcPr>
          <w:p w14:paraId="3471005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6E2724A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contraction with breeding locations reliably occupied every season but moderately nomadic in non-breeding season; individuals commonly travel 100-1,000 km north-south; at least some movements primarily altitudinal. Meets CMS movement criteria.</w:t>
            </w:r>
          </w:p>
        </w:tc>
      </w:tr>
      <w:tr w:rsidR="00F214B3" w:rsidRPr="00CD7166" w14:paraId="7C378639" w14:textId="77777777" w:rsidTr="00FA6056">
        <w:trPr>
          <w:cantSplit/>
        </w:trPr>
        <w:tc>
          <w:tcPr>
            <w:tcW w:w="1610" w:type="dxa"/>
            <w:shd w:val="clear" w:color="auto" w:fill="auto"/>
          </w:tcPr>
          <w:p w14:paraId="37A2284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Ardeidae</w:t>
            </w:r>
          </w:p>
        </w:tc>
        <w:tc>
          <w:tcPr>
            <w:tcW w:w="1964" w:type="dxa"/>
            <w:shd w:val="clear" w:color="auto" w:fill="auto"/>
          </w:tcPr>
          <w:p w14:paraId="62EF4D4E"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Great White Heron</w:t>
            </w:r>
          </w:p>
        </w:tc>
        <w:tc>
          <w:tcPr>
            <w:tcW w:w="2126" w:type="dxa"/>
            <w:shd w:val="clear" w:color="auto" w:fill="auto"/>
          </w:tcPr>
          <w:p w14:paraId="1175A7AB"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Ardea occidentalis</w:t>
            </w:r>
          </w:p>
        </w:tc>
        <w:tc>
          <w:tcPr>
            <w:tcW w:w="1413" w:type="dxa"/>
            <w:shd w:val="clear" w:color="auto" w:fill="auto"/>
          </w:tcPr>
          <w:p w14:paraId="69AE080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547734F5"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both breeding and non-breeding locations reliably occupied every season. Meets CMS movement criteria.</w:t>
            </w:r>
          </w:p>
        </w:tc>
      </w:tr>
      <w:tr w:rsidR="00F214B3" w:rsidRPr="00CD7166" w14:paraId="4BC12B1E" w14:textId="77777777" w:rsidTr="00FA6056">
        <w:trPr>
          <w:cantSplit/>
        </w:trPr>
        <w:tc>
          <w:tcPr>
            <w:tcW w:w="1610" w:type="dxa"/>
            <w:shd w:val="clear" w:color="auto" w:fill="auto"/>
          </w:tcPr>
          <w:p w14:paraId="7925362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Ardeidae</w:t>
            </w:r>
          </w:p>
        </w:tc>
        <w:tc>
          <w:tcPr>
            <w:tcW w:w="1964" w:type="dxa"/>
            <w:shd w:val="clear" w:color="auto" w:fill="auto"/>
          </w:tcPr>
          <w:p w14:paraId="239AB94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Reddish Egret</w:t>
            </w:r>
          </w:p>
        </w:tc>
        <w:tc>
          <w:tcPr>
            <w:tcW w:w="2126" w:type="dxa"/>
            <w:shd w:val="clear" w:color="auto" w:fill="auto"/>
          </w:tcPr>
          <w:p w14:paraId="01C1B2AE"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Egretta rufescens</w:t>
            </w:r>
          </w:p>
        </w:tc>
        <w:tc>
          <w:tcPr>
            <w:tcW w:w="1413" w:type="dxa"/>
            <w:shd w:val="clear" w:color="auto" w:fill="auto"/>
          </w:tcPr>
          <w:p w14:paraId="7EF07C4C"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ADD6D9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contraction with breeding locations reliably occupied every season but moderately nomadic in non-breeding season; individuals commonly travel &gt;1,000 km north-south. Meets CMS movement criteria.</w:t>
            </w:r>
          </w:p>
        </w:tc>
      </w:tr>
      <w:tr w:rsidR="00F214B3" w:rsidRPr="00CD7166" w14:paraId="420DF81A" w14:textId="77777777" w:rsidTr="00FA6056">
        <w:trPr>
          <w:cantSplit/>
        </w:trPr>
        <w:tc>
          <w:tcPr>
            <w:tcW w:w="1610" w:type="dxa"/>
            <w:shd w:val="clear" w:color="auto" w:fill="auto"/>
          </w:tcPr>
          <w:p w14:paraId="4C9FF6D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Pelecanidae</w:t>
            </w:r>
          </w:p>
        </w:tc>
        <w:tc>
          <w:tcPr>
            <w:tcW w:w="1964" w:type="dxa"/>
            <w:shd w:val="clear" w:color="auto" w:fill="auto"/>
          </w:tcPr>
          <w:p w14:paraId="2FCD60E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Spot-billed Pelican</w:t>
            </w:r>
          </w:p>
        </w:tc>
        <w:tc>
          <w:tcPr>
            <w:tcW w:w="2126" w:type="dxa"/>
            <w:shd w:val="clear" w:color="auto" w:fill="auto"/>
          </w:tcPr>
          <w:p w14:paraId="750AA294"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Pelecanus philippensis</w:t>
            </w:r>
          </w:p>
        </w:tc>
        <w:tc>
          <w:tcPr>
            <w:tcW w:w="1413" w:type="dxa"/>
            <w:shd w:val="clear" w:color="auto" w:fill="auto"/>
          </w:tcPr>
          <w:p w14:paraId="340BF7DC"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A30829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214B3" w:rsidRPr="00CD7166" w14:paraId="278DC8AE" w14:textId="77777777" w:rsidTr="00FA6056">
        <w:trPr>
          <w:cantSplit/>
        </w:trPr>
        <w:tc>
          <w:tcPr>
            <w:tcW w:w="1610" w:type="dxa"/>
            <w:shd w:val="clear" w:color="auto" w:fill="auto"/>
          </w:tcPr>
          <w:p w14:paraId="2CF3C7D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Sulidae</w:t>
            </w:r>
          </w:p>
        </w:tc>
        <w:tc>
          <w:tcPr>
            <w:tcW w:w="1964" w:type="dxa"/>
            <w:shd w:val="clear" w:color="auto" w:fill="auto"/>
          </w:tcPr>
          <w:p w14:paraId="1F46B7D6"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Abbott's Booby</w:t>
            </w:r>
          </w:p>
        </w:tc>
        <w:tc>
          <w:tcPr>
            <w:tcW w:w="2126" w:type="dxa"/>
            <w:shd w:val="clear" w:color="auto" w:fill="auto"/>
          </w:tcPr>
          <w:p w14:paraId="770744B6"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Papasula abbotti</w:t>
            </w:r>
          </w:p>
        </w:tc>
        <w:tc>
          <w:tcPr>
            <w:tcW w:w="1413" w:type="dxa"/>
            <w:shd w:val="clear" w:color="auto" w:fill="auto"/>
          </w:tcPr>
          <w:p w14:paraId="6CE3EE4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F38226E"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&gt;1,000 km but in no consistent direction. Meets CMS movement criteria.</w:t>
            </w:r>
          </w:p>
        </w:tc>
      </w:tr>
      <w:tr w:rsidR="00F214B3" w:rsidRPr="00CD7166" w14:paraId="40503974" w14:textId="77777777" w:rsidTr="00FA6056">
        <w:trPr>
          <w:cantSplit/>
        </w:trPr>
        <w:tc>
          <w:tcPr>
            <w:tcW w:w="1610" w:type="dxa"/>
            <w:shd w:val="clear" w:color="auto" w:fill="auto"/>
          </w:tcPr>
          <w:p w14:paraId="0558724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Sulidae</w:t>
            </w:r>
          </w:p>
        </w:tc>
        <w:tc>
          <w:tcPr>
            <w:tcW w:w="1964" w:type="dxa"/>
            <w:shd w:val="clear" w:color="auto" w:fill="auto"/>
          </w:tcPr>
          <w:p w14:paraId="2D252167"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Cape Gannet</w:t>
            </w:r>
          </w:p>
        </w:tc>
        <w:tc>
          <w:tcPr>
            <w:tcW w:w="2126" w:type="dxa"/>
            <w:shd w:val="clear" w:color="auto" w:fill="auto"/>
          </w:tcPr>
          <w:p w14:paraId="047F3FD1"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Morus capensis</w:t>
            </w:r>
          </w:p>
        </w:tc>
        <w:tc>
          <w:tcPr>
            <w:tcW w:w="1413" w:type="dxa"/>
            <w:shd w:val="clear" w:color="auto" w:fill="auto"/>
          </w:tcPr>
          <w:p w14:paraId="20BFEEC6"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E37DE18"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contraction with both breeding and non-breeding locations reliably occupied every season; individuals commonly travel 100-1,000 km north-south; immatures may migrate beyond normal adult range before returning to breed. Meets CMS movement criteria.</w:t>
            </w:r>
          </w:p>
        </w:tc>
      </w:tr>
      <w:tr w:rsidR="00F214B3" w:rsidRPr="00CD7166" w14:paraId="5F46A7D4" w14:textId="77777777" w:rsidTr="00FA6056">
        <w:trPr>
          <w:cantSplit/>
        </w:trPr>
        <w:tc>
          <w:tcPr>
            <w:tcW w:w="1610" w:type="dxa"/>
            <w:shd w:val="clear" w:color="auto" w:fill="auto"/>
          </w:tcPr>
          <w:p w14:paraId="60B8DEF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Phalacrocoracidae</w:t>
            </w:r>
          </w:p>
        </w:tc>
        <w:tc>
          <w:tcPr>
            <w:tcW w:w="1964" w:type="dxa"/>
            <w:shd w:val="clear" w:color="auto" w:fill="auto"/>
          </w:tcPr>
          <w:p w14:paraId="2F4FBDE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Guanay Cormorant</w:t>
            </w:r>
          </w:p>
        </w:tc>
        <w:tc>
          <w:tcPr>
            <w:tcW w:w="2126" w:type="dxa"/>
            <w:shd w:val="clear" w:color="auto" w:fill="auto"/>
          </w:tcPr>
          <w:p w14:paraId="2134CB31"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Leucocarbo bougainvilliorum</w:t>
            </w:r>
          </w:p>
        </w:tc>
        <w:tc>
          <w:tcPr>
            <w:tcW w:w="1413" w:type="dxa"/>
            <w:shd w:val="clear" w:color="auto" w:fill="auto"/>
          </w:tcPr>
          <w:p w14:paraId="0163D7D8"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E5C200E"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north-south; sometimes irrupts beyond normal range in significant numbers. Meets CMS movement criteria.</w:t>
            </w:r>
          </w:p>
        </w:tc>
      </w:tr>
      <w:tr w:rsidR="00F214B3" w:rsidRPr="00CD7166" w14:paraId="335A9C14" w14:textId="77777777" w:rsidTr="00FA6056">
        <w:trPr>
          <w:cantSplit/>
        </w:trPr>
        <w:tc>
          <w:tcPr>
            <w:tcW w:w="1610" w:type="dxa"/>
            <w:shd w:val="clear" w:color="auto" w:fill="auto"/>
          </w:tcPr>
          <w:p w14:paraId="34A1673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Phalacrocoracidae</w:t>
            </w:r>
          </w:p>
        </w:tc>
        <w:tc>
          <w:tcPr>
            <w:tcW w:w="1964" w:type="dxa"/>
            <w:shd w:val="clear" w:color="auto" w:fill="auto"/>
          </w:tcPr>
          <w:p w14:paraId="2F01F589"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Cape Cormorant</w:t>
            </w:r>
          </w:p>
        </w:tc>
        <w:tc>
          <w:tcPr>
            <w:tcW w:w="2126" w:type="dxa"/>
            <w:shd w:val="clear" w:color="auto" w:fill="auto"/>
          </w:tcPr>
          <w:p w14:paraId="79355DF6"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Phalacrocorax capensis</w:t>
            </w:r>
          </w:p>
        </w:tc>
        <w:tc>
          <w:tcPr>
            <w:tcW w:w="1413" w:type="dxa"/>
            <w:shd w:val="clear" w:color="auto" w:fill="auto"/>
          </w:tcPr>
          <w:p w14:paraId="0F62945D"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53E2802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expansion with breeding locations reliably occupied every season but moderately nomadic in non-breeding season; individuals commonly travel 100-1,000 km north-south. Meets CMS movement criteria.</w:t>
            </w:r>
          </w:p>
        </w:tc>
      </w:tr>
      <w:tr w:rsidR="00F214B3" w:rsidRPr="00CD7166" w14:paraId="4E34955F" w14:textId="77777777" w:rsidTr="00FA6056">
        <w:trPr>
          <w:cantSplit/>
        </w:trPr>
        <w:tc>
          <w:tcPr>
            <w:tcW w:w="1610" w:type="dxa"/>
            <w:shd w:val="clear" w:color="auto" w:fill="auto"/>
          </w:tcPr>
          <w:p w14:paraId="36226B2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Phalacrocoracidae</w:t>
            </w:r>
          </w:p>
        </w:tc>
        <w:tc>
          <w:tcPr>
            <w:tcW w:w="1964" w:type="dxa"/>
            <w:shd w:val="clear" w:color="auto" w:fill="auto"/>
          </w:tcPr>
          <w:p w14:paraId="61769B3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Bank Cormorant</w:t>
            </w:r>
          </w:p>
        </w:tc>
        <w:tc>
          <w:tcPr>
            <w:tcW w:w="2126" w:type="dxa"/>
            <w:shd w:val="clear" w:color="auto" w:fill="auto"/>
          </w:tcPr>
          <w:p w14:paraId="1E2DDFE8"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Phalacrocorax neglectus</w:t>
            </w:r>
          </w:p>
        </w:tc>
        <w:tc>
          <w:tcPr>
            <w:tcW w:w="1413" w:type="dxa"/>
            <w:shd w:val="clear" w:color="auto" w:fill="auto"/>
          </w:tcPr>
          <w:p w14:paraId="60F386F8"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98DC11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breeding locations reliably occupied every season but moderately nomadic in non-breeding season; individuals commonly travel &lt;100 km north-south; immatures may migrate beyond normal adult range before returning to breed. Meets CMS movement criteria.</w:t>
            </w:r>
          </w:p>
        </w:tc>
      </w:tr>
      <w:tr w:rsidR="00F214B3" w:rsidRPr="00CD7166" w14:paraId="0556F97B" w14:textId="77777777" w:rsidTr="00FA6056">
        <w:trPr>
          <w:cantSplit/>
        </w:trPr>
        <w:tc>
          <w:tcPr>
            <w:tcW w:w="1610" w:type="dxa"/>
            <w:shd w:val="clear" w:color="auto" w:fill="auto"/>
          </w:tcPr>
          <w:p w14:paraId="5253427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Glareolidae</w:t>
            </w:r>
          </w:p>
        </w:tc>
        <w:tc>
          <w:tcPr>
            <w:tcW w:w="1964" w:type="dxa"/>
            <w:shd w:val="clear" w:color="auto" w:fill="auto"/>
          </w:tcPr>
          <w:p w14:paraId="5F28B63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Madagascar Pratincole</w:t>
            </w:r>
          </w:p>
        </w:tc>
        <w:tc>
          <w:tcPr>
            <w:tcW w:w="2126" w:type="dxa"/>
            <w:shd w:val="clear" w:color="auto" w:fill="auto"/>
          </w:tcPr>
          <w:p w14:paraId="37E3AC5B"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Glareola ocularis</w:t>
            </w:r>
          </w:p>
        </w:tc>
        <w:tc>
          <w:tcPr>
            <w:tcW w:w="1413" w:type="dxa"/>
            <w:shd w:val="clear" w:color="auto" w:fill="auto"/>
          </w:tcPr>
          <w:p w14:paraId="3457FE5E"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EC637CA"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100-1,000 km east-west. Meets CMS movement criteria.</w:t>
            </w:r>
          </w:p>
        </w:tc>
      </w:tr>
      <w:tr w:rsidR="00F214B3" w:rsidRPr="00CD7166" w14:paraId="67D3E463" w14:textId="77777777" w:rsidTr="00FA6056">
        <w:trPr>
          <w:cantSplit/>
        </w:trPr>
        <w:tc>
          <w:tcPr>
            <w:tcW w:w="1610" w:type="dxa"/>
            <w:shd w:val="clear" w:color="auto" w:fill="auto"/>
          </w:tcPr>
          <w:p w14:paraId="74ADA6E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Laridae</w:t>
            </w:r>
          </w:p>
        </w:tc>
        <w:tc>
          <w:tcPr>
            <w:tcW w:w="1964" w:type="dxa"/>
            <w:shd w:val="clear" w:color="auto" w:fill="auto"/>
          </w:tcPr>
          <w:p w14:paraId="44E87668"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Indian Skimmer</w:t>
            </w:r>
          </w:p>
        </w:tc>
        <w:tc>
          <w:tcPr>
            <w:tcW w:w="2126" w:type="dxa"/>
            <w:shd w:val="clear" w:color="auto" w:fill="auto"/>
          </w:tcPr>
          <w:p w14:paraId="25135E1B"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Rynchops albicollis</w:t>
            </w:r>
          </w:p>
        </w:tc>
        <w:tc>
          <w:tcPr>
            <w:tcW w:w="1413" w:type="dxa"/>
            <w:shd w:val="clear" w:color="auto" w:fill="auto"/>
          </w:tcPr>
          <w:p w14:paraId="730E01F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B6EE1A8"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F214B3" w:rsidRPr="00CD7166" w14:paraId="47155EF7" w14:textId="77777777" w:rsidTr="00FA6056">
        <w:trPr>
          <w:cantSplit/>
        </w:trPr>
        <w:tc>
          <w:tcPr>
            <w:tcW w:w="1610" w:type="dxa"/>
            <w:shd w:val="clear" w:color="auto" w:fill="auto"/>
          </w:tcPr>
          <w:p w14:paraId="46ED9BA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24785E6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Ivory Gull</w:t>
            </w:r>
          </w:p>
        </w:tc>
        <w:tc>
          <w:tcPr>
            <w:tcW w:w="2126" w:type="dxa"/>
            <w:shd w:val="clear" w:color="auto" w:fill="auto"/>
          </w:tcPr>
          <w:p w14:paraId="38C9A8D9"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Pagophila eburnea</w:t>
            </w:r>
          </w:p>
        </w:tc>
        <w:tc>
          <w:tcPr>
            <w:tcW w:w="1413" w:type="dxa"/>
            <w:shd w:val="clear" w:color="auto" w:fill="auto"/>
          </w:tcPr>
          <w:p w14:paraId="2B5F5F1B"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4D0533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214B3" w:rsidRPr="00CD7166" w14:paraId="1CD0CD05" w14:textId="77777777" w:rsidTr="00FA6056">
        <w:trPr>
          <w:cantSplit/>
        </w:trPr>
        <w:tc>
          <w:tcPr>
            <w:tcW w:w="1610" w:type="dxa"/>
            <w:shd w:val="clear" w:color="auto" w:fill="auto"/>
          </w:tcPr>
          <w:p w14:paraId="19E8F87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19915CDB"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Red-legged Kittiwake</w:t>
            </w:r>
          </w:p>
        </w:tc>
        <w:tc>
          <w:tcPr>
            <w:tcW w:w="2126" w:type="dxa"/>
            <w:shd w:val="clear" w:color="auto" w:fill="auto"/>
          </w:tcPr>
          <w:p w14:paraId="78A3ECA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Rissa brevirostris</w:t>
            </w:r>
          </w:p>
        </w:tc>
        <w:tc>
          <w:tcPr>
            <w:tcW w:w="1413" w:type="dxa"/>
            <w:shd w:val="clear" w:color="auto" w:fill="auto"/>
          </w:tcPr>
          <w:p w14:paraId="43BBFF7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1E43744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100-1,000 km but in no consistent direction. Meets CMS movement criteria.</w:t>
            </w:r>
          </w:p>
        </w:tc>
      </w:tr>
      <w:tr w:rsidR="00F214B3" w:rsidRPr="00CD7166" w14:paraId="709F0A7E" w14:textId="77777777" w:rsidTr="00FA6056">
        <w:trPr>
          <w:cantSplit/>
        </w:trPr>
        <w:tc>
          <w:tcPr>
            <w:tcW w:w="1610" w:type="dxa"/>
            <w:shd w:val="clear" w:color="auto" w:fill="auto"/>
          </w:tcPr>
          <w:p w14:paraId="1155EAA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28178DC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Black-legged Kittiwake</w:t>
            </w:r>
          </w:p>
        </w:tc>
        <w:tc>
          <w:tcPr>
            <w:tcW w:w="2126" w:type="dxa"/>
            <w:shd w:val="clear" w:color="auto" w:fill="auto"/>
          </w:tcPr>
          <w:p w14:paraId="2AA6592B"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Rissa tridactyla</w:t>
            </w:r>
          </w:p>
        </w:tc>
        <w:tc>
          <w:tcPr>
            <w:tcW w:w="1413" w:type="dxa"/>
            <w:shd w:val="clear" w:color="auto" w:fill="auto"/>
          </w:tcPr>
          <w:p w14:paraId="4AB78C9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E99E2C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214B3" w:rsidRPr="00CD7166" w14:paraId="18F6E93C" w14:textId="77777777" w:rsidTr="00FA6056">
        <w:trPr>
          <w:cantSplit/>
        </w:trPr>
        <w:tc>
          <w:tcPr>
            <w:tcW w:w="1610" w:type="dxa"/>
            <w:shd w:val="clear" w:color="auto" w:fill="auto"/>
          </w:tcPr>
          <w:p w14:paraId="2062882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7F0ED85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Heermann's Gull</w:t>
            </w:r>
          </w:p>
        </w:tc>
        <w:tc>
          <w:tcPr>
            <w:tcW w:w="2126" w:type="dxa"/>
            <w:shd w:val="clear" w:color="auto" w:fill="auto"/>
          </w:tcPr>
          <w:p w14:paraId="778DC7E8"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Larus heermanni</w:t>
            </w:r>
          </w:p>
        </w:tc>
        <w:tc>
          <w:tcPr>
            <w:tcW w:w="1413" w:type="dxa"/>
            <w:shd w:val="clear" w:color="auto" w:fill="auto"/>
          </w:tcPr>
          <w:p w14:paraId="153B14E2"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69CD07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100-1,000 km north-south. Meets CMS movement criteria.</w:t>
            </w:r>
          </w:p>
        </w:tc>
      </w:tr>
      <w:tr w:rsidR="00F214B3" w:rsidRPr="00CD7166" w14:paraId="288C6FDA" w14:textId="77777777" w:rsidTr="00FA6056">
        <w:trPr>
          <w:cantSplit/>
        </w:trPr>
        <w:tc>
          <w:tcPr>
            <w:tcW w:w="1610" w:type="dxa"/>
            <w:shd w:val="clear" w:color="auto" w:fill="auto"/>
          </w:tcPr>
          <w:p w14:paraId="535E618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66CFB9B3"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Aleutian Tern</w:t>
            </w:r>
          </w:p>
        </w:tc>
        <w:tc>
          <w:tcPr>
            <w:tcW w:w="2126" w:type="dxa"/>
            <w:shd w:val="clear" w:color="auto" w:fill="auto"/>
          </w:tcPr>
          <w:p w14:paraId="4A14036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Onychoprion aleuticus</w:t>
            </w:r>
          </w:p>
        </w:tc>
        <w:tc>
          <w:tcPr>
            <w:tcW w:w="1413" w:type="dxa"/>
            <w:shd w:val="clear" w:color="auto" w:fill="auto"/>
          </w:tcPr>
          <w:p w14:paraId="7CD4996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30D193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5F96497E" w14:textId="77777777" w:rsidTr="00FA6056">
        <w:trPr>
          <w:cantSplit/>
        </w:trPr>
        <w:tc>
          <w:tcPr>
            <w:tcW w:w="1610" w:type="dxa"/>
            <w:shd w:val="clear" w:color="auto" w:fill="auto"/>
          </w:tcPr>
          <w:p w14:paraId="2EABCC2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0FC2AE8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White-fronted Tern</w:t>
            </w:r>
          </w:p>
        </w:tc>
        <w:tc>
          <w:tcPr>
            <w:tcW w:w="2126" w:type="dxa"/>
            <w:shd w:val="clear" w:color="auto" w:fill="auto"/>
          </w:tcPr>
          <w:p w14:paraId="3AAD849F"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Sterna striata</w:t>
            </w:r>
          </w:p>
        </w:tc>
        <w:tc>
          <w:tcPr>
            <w:tcW w:w="1413" w:type="dxa"/>
            <w:shd w:val="clear" w:color="auto" w:fill="auto"/>
          </w:tcPr>
          <w:p w14:paraId="2DC5A7F9"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2C9B7A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&gt;1,000 km east-west. Meets CMS movement criteria.</w:t>
            </w:r>
          </w:p>
        </w:tc>
      </w:tr>
      <w:tr w:rsidR="00F214B3" w:rsidRPr="00CD7166" w14:paraId="6311A317" w14:textId="77777777" w:rsidTr="00FA6056">
        <w:trPr>
          <w:cantSplit/>
        </w:trPr>
        <w:tc>
          <w:tcPr>
            <w:tcW w:w="1610" w:type="dxa"/>
            <w:shd w:val="clear" w:color="auto" w:fill="auto"/>
          </w:tcPr>
          <w:p w14:paraId="238E54D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2659B5C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Elegant Tern</w:t>
            </w:r>
          </w:p>
        </w:tc>
        <w:tc>
          <w:tcPr>
            <w:tcW w:w="2126" w:type="dxa"/>
            <w:shd w:val="clear" w:color="auto" w:fill="auto"/>
          </w:tcPr>
          <w:p w14:paraId="5A9FDF9F"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Thalasseus elegans</w:t>
            </w:r>
          </w:p>
        </w:tc>
        <w:tc>
          <w:tcPr>
            <w:tcW w:w="1413" w:type="dxa"/>
            <w:shd w:val="clear" w:color="auto" w:fill="auto"/>
          </w:tcPr>
          <w:p w14:paraId="4252BD6A"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7B395F8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3AA544B5" w14:textId="77777777" w:rsidTr="00FA6056">
        <w:trPr>
          <w:cantSplit/>
        </w:trPr>
        <w:tc>
          <w:tcPr>
            <w:tcW w:w="1610" w:type="dxa"/>
            <w:shd w:val="clear" w:color="auto" w:fill="auto"/>
          </w:tcPr>
          <w:p w14:paraId="36AA914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48944E86"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Atlantic Puffin</w:t>
            </w:r>
          </w:p>
        </w:tc>
        <w:tc>
          <w:tcPr>
            <w:tcW w:w="2126" w:type="dxa"/>
            <w:shd w:val="clear" w:color="auto" w:fill="auto"/>
          </w:tcPr>
          <w:p w14:paraId="7C953C93"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Fratercula arctica</w:t>
            </w:r>
          </w:p>
        </w:tc>
        <w:tc>
          <w:tcPr>
            <w:tcW w:w="1413" w:type="dxa"/>
            <w:shd w:val="clear" w:color="auto" w:fill="auto"/>
          </w:tcPr>
          <w:p w14:paraId="0441C1B3"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9B0B1E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and moderately nomadic in both breeding and non-breeding seasons; individuals commonly travel &gt;1,000 km north-south. Meets CMS movement criteria.</w:t>
            </w:r>
          </w:p>
        </w:tc>
      </w:tr>
      <w:tr w:rsidR="00F214B3" w:rsidRPr="00CD7166" w14:paraId="3D241739" w14:textId="77777777" w:rsidTr="00FA6056">
        <w:trPr>
          <w:cantSplit/>
        </w:trPr>
        <w:tc>
          <w:tcPr>
            <w:tcW w:w="1610" w:type="dxa"/>
            <w:shd w:val="clear" w:color="auto" w:fill="auto"/>
          </w:tcPr>
          <w:p w14:paraId="7149952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2EEC5C0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Cassin's Auklet</w:t>
            </w:r>
          </w:p>
        </w:tc>
        <w:tc>
          <w:tcPr>
            <w:tcW w:w="2126" w:type="dxa"/>
            <w:shd w:val="clear" w:color="auto" w:fill="auto"/>
          </w:tcPr>
          <w:p w14:paraId="3C9438DD"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Ptychoramphus aleuticus</w:t>
            </w:r>
          </w:p>
        </w:tc>
        <w:tc>
          <w:tcPr>
            <w:tcW w:w="1413" w:type="dxa"/>
            <w:shd w:val="clear" w:color="auto" w:fill="auto"/>
          </w:tcPr>
          <w:p w14:paraId="1D563D78"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080ED8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north-south; at least one subpopulation separate from the migration pathway considered sedentary. Meets CMS movement criteria.</w:t>
            </w:r>
          </w:p>
        </w:tc>
      </w:tr>
      <w:tr w:rsidR="00F214B3" w:rsidRPr="00CD7166" w14:paraId="2BF90EC8" w14:textId="77777777" w:rsidTr="00FA6056">
        <w:trPr>
          <w:cantSplit/>
        </w:trPr>
        <w:tc>
          <w:tcPr>
            <w:tcW w:w="1610" w:type="dxa"/>
            <w:shd w:val="clear" w:color="auto" w:fill="auto"/>
          </w:tcPr>
          <w:p w14:paraId="2C9BC9B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6F971DF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Long-billed Murrelet</w:t>
            </w:r>
          </w:p>
        </w:tc>
        <w:tc>
          <w:tcPr>
            <w:tcW w:w="2126" w:type="dxa"/>
            <w:shd w:val="clear" w:color="auto" w:fill="auto"/>
          </w:tcPr>
          <w:p w14:paraId="13648EEE"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Brachyramphus perdix</w:t>
            </w:r>
          </w:p>
        </w:tc>
        <w:tc>
          <w:tcPr>
            <w:tcW w:w="1413" w:type="dxa"/>
            <w:shd w:val="clear" w:color="auto" w:fill="auto"/>
          </w:tcPr>
          <w:p w14:paraId="13CBF4FD"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2824E0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2AA63F88" w14:textId="77777777" w:rsidTr="00FA6056">
        <w:trPr>
          <w:cantSplit/>
        </w:trPr>
        <w:tc>
          <w:tcPr>
            <w:tcW w:w="1610" w:type="dxa"/>
            <w:shd w:val="clear" w:color="auto" w:fill="auto"/>
          </w:tcPr>
          <w:p w14:paraId="0CB8E22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Alcidae</w:t>
            </w:r>
          </w:p>
        </w:tc>
        <w:tc>
          <w:tcPr>
            <w:tcW w:w="1964" w:type="dxa"/>
            <w:shd w:val="clear" w:color="auto" w:fill="auto"/>
          </w:tcPr>
          <w:p w14:paraId="2BC7CCCE"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Marbled Murrelet</w:t>
            </w:r>
          </w:p>
        </w:tc>
        <w:tc>
          <w:tcPr>
            <w:tcW w:w="2126" w:type="dxa"/>
            <w:shd w:val="clear" w:color="auto" w:fill="auto"/>
          </w:tcPr>
          <w:p w14:paraId="2B08B2E2"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Brachyramphus marmoratus</w:t>
            </w:r>
          </w:p>
        </w:tc>
        <w:tc>
          <w:tcPr>
            <w:tcW w:w="1413" w:type="dxa"/>
            <w:shd w:val="clear" w:color="auto" w:fill="auto"/>
          </w:tcPr>
          <w:p w14:paraId="07C35CD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6CCDB504"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F214B3" w:rsidRPr="00CD7166" w14:paraId="3616AD76" w14:textId="77777777" w:rsidTr="00FA6056">
        <w:trPr>
          <w:cantSplit/>
        </w:trPr>
        <w:tc>
          <w:tcPr>
            <w:tcW w:w="1610" w:type="dxa"/>
            <w:shd w:val="clear" w:color="auto" w:fill="auto"/>
          </w:tcPr>
          <w:p w14:paraId="46E01F9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1F28E63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Kittlitz's Murrelet</w:t>
            </w:r>
          </w:p>
        </w:tc>
        <w:tc>
          <w:tcPr>
            <w:tcW w:w="2126" w:type="dxa"/>
            <w:shd w:val="clear" w:color="auto" w:fill="auto"/>
          </w:tcPr>
          <w:p w14:paraId="7F15415E"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Brachyramphus brevirostris</w:t>
            </w:r>
          </w:p>
        </w:tc>
        <w:tc>
          <w:tcPr>
            <w:tcW w:w="1413" w:type="dxa"/>
            <w:shd w:val="clear" w:color="auto" w:fill="auto"/>
          </w:tcPr>
          <w:p w14:paraId="6D79AE7A"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70277DE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100-1,000 km north-south. Meets CMS movement criteria.</w:t>
            </w:r>
          </w:p>
        </w:tc>
      </w:tr>
      <w:tr w:rsidR="00F214B3" w:rsidRPr="00CD7166" w14:paraId="61368426" w14:textId="77777777" w:rsidTr="00FA6056">
        <w:trPr>
          <w:cantSplit/>
        </w:trPr>
        <w:tc>
          <w:tcPr>
            <w:tcW w:w="1610" w:type="dxa"/>
            <w:shd w:val="clear" w:color="auto" w:fill="auto"/>
          </w:tcPr>
          <w:p w14:paraId="1F0962E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46242C5B"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Scripps's Murrelet</w:t>
            </w:r>
          </w:p>
        </w:tc>
        <w:tc>
          <w:tcPr>
            <w:tcW w:w="2126" w:type="dxa"/>
            <w:shd w:val="clear" w:color="auto" w:fill="auto"/>
          </w:tcPr>
          <w:p w14:paraId="74C6833C"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Synthliboramphus scrippsi</w:t>
            </w:r>
          </w:p>
        </w:tc>
        <w:tc>
          <w:tcPr>
            <w:tcW w:w="1413" w:type="dxa"/>
            <w:shd w:val="clear" w:color="auto" w:fill="auto"/>
          </w:tcPr>
          <w:p w14:paraId="7EA58F6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07A5C5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100-1,000 km north-south. Meets CMS movement criteria.</w:t>
            </w:r>
          </w:p>
        </w:tc>
      </w:tr>
      <w:tr w:rsidR="00F214B3" w:rsidRPr="00CD7166" w14:paraId="6EC2E6E4" w14:textId="77777777" w:rsidTr="00FA6056">
        <w:trPr>
          <w:cantSplit/>
        </w:trPr>
        <w:tc>
          <w:tcPr>
            <w:tcW w:w="1610" w:type="dxa"/>
            <w:shd w:val="clear" w:color="auto" w:fill="auto"/>
          </w:tcPr>
          <w:p w14:paraId="0378854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419D44E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Guadalupe Murrelet</w:t>
            </w:r>
          </w:p>
        </w:tc>
        <w:tc>
          <w:tcPr>
            <w:tcW w:w="2126" w:type="dxa"/>
            <w:shd w:val="clear" w:color="auto" w:fill="auto"/>
          </w:tcPr>
          <w:p w14:paraId="49699C39"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Synthliboramphus hypoleucus</w:t>
            </w:r>
          </w:p>
        </w:tc>
        <w:tc>
          <w:tcPr>
            <w:tcW w:w="1413" w:type="dxa"/>
            <w:shd w:val="clear" w:color="auto" w:fill="auto"/>
          </w:tcPr>
          <w:p w14:paraId="739B210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214F0015"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7CFFCAD1" w14:textId="77777777" w:rsidTr="00FA6056">
        <w:trPr>
          <w:cantSplit/>
        </w:trPr>
        <w:tc>
          <w:tcPr>
            <w:tcW w:w="1610" w:type="dxa"/>
            <w:shd w:val="clear" w:color="auto" w:fill="auto"/>
          </w:tcPr>
          <w:p w14:paraId="46209AA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6BDB0E1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Craveri's Murrelet</w:t>
            </w:r>
          </w:p>
        </w:tc>
        <w:tc>
          <w:tcPr>
            <w:tcW w:w="2126" w:type="dxa"/>
            <w:shd w:val="clear" w:color="auto" w:fill="auto"/>
          </w:tcPr>
          <w:p w14:paraId="4DB8F62D"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Synthliboramphus craveri</w:t>
            </w:r>
          </w:p>
        </w:tc>
        <w:tc>
          <w:tcPr>
            <w:tcW w:w="1413" w:type="dxa"/>
            <w:shd w:val="clear" w:color="auto" w:fill="auto"/>
          </w:tcPr>
          <w:p w14:paraId="4BC90A9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AA73DEE"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both breeding and non-breeding locations reliably occupied every season; individuals commonly travel &gt;1,000 km north-south. Meets CMS movement criteria.</w:t>
            </w:r>
          </w:p>
        </w:tc>
      </w:tr>
      <w:tr w:rsidR="00F214B3" w:rsidRPr="00CD7166" w14:paraId="42DDAC19" w14:textId="77777777" w:rsidTr="00FA6056">
        <w:trPr>
          <w:cantSplit/>
        </w:trPr>
        <w:tc>
          <w:tcPr>
            <w:tcW w:w="1610" w:type="dxa"/>
            <w:shd w:val="clear" w:color="auto" w:fill="auto"/>
          </w:tcPr>
          <w:p w14:paraId="7C14C1C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Strigidae</w:t>
            </w:r>
          </w:p>
        </w:tc>
        <w:tc>
          <w:tcPr>
            <w:tcW w:w="1964" w:type="dxa"/>
            <w:shd w:val="clear" w:color="auto" w:fill="auto"/>
          </w:tcPr>
          <w:p w14:paraId="435A5033"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Snowy Owl</w:t>
            </w:r>
          </w:p>
        </w:tc>
        <w:tc>
          <w:tcPr>
            <w:tcW w:w="2126" w:type="dxa"/>
            <w:shd w:val="clear" w:color="auto" w:fill="auto"/>
          </w:tcPr>
          <w:p w14:paraId="7AC37FD4"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Bubo scandiacus</w:t>
            </w:r>
          </w:p>
        </w:tc>
        <w:tc>
          <w:tcPr>
            <w:tcW w:w="1413" w:type="dxa"/>
            <w:shd w:val="clear" w:color="auto" w:fill="auto"/>
          </w:tcPr>
          <w:p w14:paraId="390BD6E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16407BE5"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strongly nomadic in both breeding and non-breeding seasons; individuals commonly travel &gt;1,000 km north-south; sometimes irrupts beyond normal range in significant numbers; immatures may migrate beyond normal adult range before returning to breed. Meets CMS movement criteria.</w:t>
            </w:r>
          </w:p>
        </w:tc>
      </w:tr>
      <w:tr w:rsidR="00F214B3" w:rsidRPr="00CD7166" w14:paraId="621BB458" w14:textId="77777777" w:rsidTr="00FA6056">
        <w:trPr>
          <w:cantSplit/>
        </w:trPr>
        <w:tc>
          <w:tcPr>
            <w:tcW w:w="1610" w:type="dxa"/>
            <w:shd w:val="clear" w:color="auto" w:fill="auto"/>
          </w:tcPr>
          <w:p w14:paraId="4D2025D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Bucerotidae</w:t>
            </w:r>
          </w:p>
        </w:tc>
        <w:tc>
          <w:tcPr>
            <w:tcW w:w="1964" w:type="dxa"/>
            <w:shd w:val="clear" w:color="auto" w:fill="auto"/>
          </w:tcPr>
          <w:p w14:paraId="6559162D"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Yellow-casqued Hornbill</w:t>
            </w:r>
          </w:p>
        </w:tc>
        <w:tc>
          <w:tcPr>
            <w:tcW w:w="2126" w:type="dxa"/>
            <w:shd w:val="clear" w:color="auto" w:fill="auto"/>
          </w:tcPr>
          <w:p w14:paraId="25B4B176"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Ceratogymna elata</w:t>
            </w:r>
          </w:p>
        </w:tc>
        <w:tc>
          <w:tcPr>
            <w:tcW w:w="1413" w:type="dxa"/>
            <w:shd w:val="clear" w:color="auto" w:fill="auto"/>
          </w:tcPr>
          <w:p w14:paraId="2008D20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D6E78C4"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moderately nomadic in breeding season and strongly so in non-breeding season; individuals commonly travel 100-1,000 km but in no consistent direction. Meets CMS movement criteria.</w:t>
            </w:r>
          </w:p>
        </w:tc>
      </w:tr>
      <w:tr w:rsidR="00F214B3" w:rsidRPr="00CD7166" w14:paraId="150EE72A" w14:textId="77777777" w:rsidTr="00FA6056">
        <w:trPr>
          <w:cantSplit/>
        </w:trPr>
        <w:tc>
          <w:tcPr>
            <w:tcW w:w="1610" w:type="dxa"/>
            <w:shd w:val="clear" w:color="auto" w:fill="auto"/>
          </w:tcPr>
          <w:p w14:paraId="5BE2763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Bucerotidae</w:t>
            </w:r>
          </w:p>
        </w:tc>
        <w:tc>
          <w:tcPr>
            <w:tcW w:w="1964" w:type="dxa"/>
            <w:shd w:val="clear" w:color="auto" w:fill="auto"/>
          </w:tcPr>
          <w:p w14:paraId="19DD616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Brown-cheeked Hornbill</w:t>
            </w:r>
          </w:p>
        </w:tc>
        <w:tc>
          <w:tcPr>
            <w:tcW w:w="2126" w:type="dxa"/>
            <w:shd w:val="clear" w:color="auto" w:fill="auto"/>
          </w:tcPr>
          <w:p w14:paraId="5CEDEB27"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Bycanistes cylindricus</w:t>
            </w:r>
          </w:p>
        </w:tc>
        <w:tc>
          <w:tcPr>
            <w:tcW w:w="1413" w:type="dxa"/>
            <w:shd w:val="clear" w:color="auto" w:fill="auto"/>
          </w:tcPr>
          <w:p w14:paraId="2E632F5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E1C770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breeding locations reliably occupied every season but moderately nomadic in non-breeding season; individuals commonly travel &lt;100 km but in no consistent direction. Meets CMS movement criteria.</w:t>
            </w:r>
          </w:p>
        </w:tc>
      </w:tr>
      <w:tr w:rsidR="00F214B3" w:rsidRPr="00CD7166" w14:paraId="635BB2CD" w14:textId="77777777" w:rsidTr="00FA6056">
        <w:trPr>
          <w:cantSplit/>
        </w:trPr>
        <w:tc>
          <w:tcPr>
            <w:tcW w:w="1610" w:type="dxa"/>
            <w:shd w:val="clear" w:color="auto" w:fill="auto"/>
          </w:tcPr>
          <w:p w14:paraId="77C702C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Alcedinidae</w:t>
            </w:r>
          </w:p>
        </w:tc>
        <w:tc>
          <w:tcPr>
            <w:tcW w:w="1964" w:type="dxa"/>
            <w:shd w:val="clear" w:color="auto" w:fill="auto"/>
          </w:tcPr>
          <w:p w14:paraId="28C1B7C7"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Black-capped Kingfisher</w:t>
            </w:r>
          </w:p>
        </w:tc>
        <w:tc>
          <w:tcPr>
            <w:tcW w:w="2126" w:type="dxa"/>
            <w:shd w:val="clear" w:color="auto" w:fill="auto"/>
          </w:tcPr>
          <w:p w14:paraId="2AB404F7"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Halcyon pileata</w:t>
            </w:r>
          </w:p>
        </w:tc>
        <w:tc>
          <w:tcPr>
            <w:tcW w:w="1413" w:type="dxa"/>
            <w:shd w:val="clear" w:color="auto" w:fill="auto"/>
          </w:tcPr>
          <w:p w14:paraId="572F4FFF"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D1CC26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with both breeding and non-breeding locations reliably occupied every season; individuals commonly travel &gt;1,000 km north-south. Meets CMS movement criteria.</w:t>
            </w:r>
          </w:p>
        </w:tc>
      </w:tr>
      <w:tr w:rsidR="00F214B3" w:rsidRPr="00CD7166" w14:paraId="2809D162" w14:textId="77777777" w:rsidTr="00FA6056">
        <w:trPr>
          <w:cantSplit/>
        </w:trPr>
        <w:tc>
          <w:tcPr>
            <w:tcW w:w="1610" w:type="dxa"/>
            <w:shd w:val="clear" w:color="auto" w:fill="auto"/>
          </w:tcPr>
          <w:p w14:paraId="4FE74F3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77D5FA2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Timneh Parrot</w:t>
            </w:r>
          </w:p>
        </w:tc>
        <w:tc>
          <w:tcPr>
            <w:tcW w:w="2126" w:type="dxa"/>
            <w:shd w:val="clear" w:color="auto" w:fill="auto"/>
          </w:tcPr>
          <w:p w14:paraId="66EA3422"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Psittacus timneh</w:t>
            </w:r>
          </w:p>
        </w:tc>
        <w:tc>
          <w:tcPr>
            <w:tcW w:w="1413" w:type="dxa"/>
            <w:shd w:val="clear" w:color="auto" w:fill="auto"/>
          </w:tcPr>
          <w:p w14:paraId="41DEDC56"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DB79CD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100-1,000 km but in no consistent direction. Meets CMS movement criteria.</w:t>
            </w:r>
          </w:p>
        </w:tc>
      </w:tr>
      <w:tr w:rsidR="00F214B3" w:rsidRPr="00CD7166" w14:paraId="13B36CAA" w14:textId="77777777" w:rsidTr="00FA6056">
        <w:trPr>
          <w:cantSplit/>
        </w:trPr>
        <w:tc>
          <w:tcPr>
            <w:tcW w:w="1610" w:type="dxa"/>
            <w:shd w:val="clear" w:color="auto" w:fill="auto"/>
          </w:tcPr>
          <w:p w14:paraId="1BB2633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2593DFF6"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Vinaceous-breasted Amazon</w:t>
            </w:r>
          </w:p>
        </w:tc>
        <w:tc>
          <w:tcPr>
            <w:tcW w:w="2126" w:type="dxa"/>
            <w:shd w:val="clear" w:color="auto" w:fill="auto"/>
          </w:tcPr>
          <w:p w14:paraId="3503AAB2"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Amazona vinacea</w:t>
            </w:r>
          </w:p>
        </w:tc>
        <w:tc>
          <w:tcPr>
            <w:tcW w:w="1413" w:type="dxa"/>
            <w:shd w:val="clear" w:color="auto" w:fill="auto"/>
          </w:tcPr>
          <w:p w14:paraId="68B84FB2"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01D6422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214B3" w:rsidRPr="00CD7166" w14:paraId="30AEA881" w14:textId="77777777" w:rsidTr="00FA6056">
        <w:trPr>
          <w:cantSplit/>
        </w:trPr>
        <w:tc>
          <w:tcPr>
            <w:tcW w:w="1610" w:type="dxa"/>
            <w:shd w:val="clear" w:color="auto" w:fill="auto"/>
          </w:tcPr>
          <w:p w14:paraId="655C819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Psittacidae</w:t>
            </w:r>
          </w:p>
        </w:tc>
        <w:tc>
          <w:tcPr>
            <w:tcW w:w="1964" w:type="dxa"/>
            <w:shd w:val="clear" w:color="auto" w:fill="auto"/>
          </w:tcPr>
          <w:p w14:paraId="28E4417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Turquoise-fronted Amazon</w:t>
            </w:r>
          </w:p>
        </w:tc>
        <w:tc>
          <w:tcPr>
            <w:tcW w:w="2126" w:type="dxa"/>
            <w:shd w:val="clear" w:color="auto" w:fill="auto"/>
          </w:tcPr>
          <w:p w14:paraId="57AF5FBF"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Amazona aestiva</w:t>
            </w:r>
          </w:p>
        </w:tc>
        <w:tc>
          <w:tcPr>
            <w:tcW w:w="1413" w:type="dxa"/>
            <w:shd w:val="clear" w:color="auto" w:fill="auto"/>
          </w:tcPr>
          <w:p w14:paraId="7DF8F81A"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352F5DB"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east-west; at least some movements primarily altitudinal; at least one subpopulation separate from the migration pathway considered sedentary. Meets CMS movement criteria.</w:t>
            </w:r>
          </w:p>
        </w:tc>
      </w:tr>
      <w:tr w:rsidR="00F214B3" w:rsidRPr="00CD7166" w14:paraId="31BE960C" w14:textId="77777777" w:rsidTr="00FA6056">
        <w:trPr>
          <w:cantSplit/>
        </w:trPr>
        <w:tc>
          <w:tcPr>
            <w:tcW w:w="1610" w:type="dxa"/>
            <w:shd w:val="clear" w:color="auto" w:fill="auto"/>
          </w:tcPr>
          <w:p w14:paraId="37831D7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3C0DB4A5"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Thick-billed Parrot</w:t>
            </w:r>
          </w:p>
        </w:tc>
        <w:tc>
          <w:tcPr>
            <w:tcW w:w="2126" w:type="dxa"/>
            <w:shd w:val="clear" w:color="auto" w:fill="auto"/>
          </w:tcPr>
          <w:p w14:paraId="74D7FF0C"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Rhynchopsitta pachyrhyncha</w:t>
            </w:r>
          </w:p>
        </w:tc>
        <w:tc>
          <w:tcPr>
            <w:tcW w:w="1413" w:type="dxa"/>
            <w:shd w:val="clear" w:color="auto" w:fill="auto"/>
          </w:tcPr>
          <w:p w14:paraId="1D6058C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43AE06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breeding and non-breeding locations rarely the same between seasons; individuals commonly travel 100-1,000 km but in no consistent direction; sometimes irrupts beyond normal range in significant numbers. Meets CMS movement criteria.</w:t>
            </w:r>
          </w:p>
        </w:tc>
      </w:tr>
      <w:tr w:rsidR="00F214B3" w:rsidRPr="00CD7166" w14:paraId="5BA1385E" w14:textId="77777777" w:rsidTr="00FA6056">
        <w:trPr>
          <w:cantSplit/>
        </w:trPr>
        <w:tc>
          <w:tcPr>
            <w:tcW w:w="1610" w:type="dxa"/>
            <w:shd w:val="clear" w:color="auto" w:fill="auto"/>
          </w:tcPr>
          <w:p w14:paraId="778F15A9"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473EE34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Red-masked Parakeet</w:t>
            </w:r>
          </w:p>
        </w:tc>
        <w:tc>
          <w:tcPr>
            <w:tcW w:w="2126" w:type="dxa"/>
            <w:shd w:val="clear" w:color="auto" w:fill="auto"/>
          </w:tcPr>
          <w:p w14:paraId="52A26121"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Psittacara erythrogenys</w:t>
            </w:r>
          </w:p>
        </w:tc>
        <w:tc>
          <w:tcPr>
            <w:tcW w:w="1413" w:type="dxa"/>
            <w:shd w:val="clear" w:color="auto" w:fill="auto"/>
          </w:tcPr>
          <w:p w14:paraId="3A750143"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5BE2BC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F214B3" w:rsidRPr="00CD7166" w14:paraId="12258840" w14:textId="77777777" w:rsidTr="00FA6056">
        <w:trPr>
          <w:cantSplit/>
        </w:trPr>
        <w:tc>
          <w:tcPr>
            <w:tcW w:w="1610" w:type="dxa"/>
            <w:shd w:val="clear" w:color="auto" w:fill="auto"/>
          </w:tcPr>
          <w:p w14:paraId="52FC634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3778D78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Lord Derby's Parakeet</w:t>
            </w:r>
          </w:p>
        </w:tc>
        <w:tc>
          <w:tcPr>
            <w:tcW w:w="2126" w:type="dxa"/>
            <w:shd w:val="clear" w:color="auto" w:fill="auto"/>
          </w:tcPr>
          <w:p w14:paraId="31F06BB9"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Psittacula derbiana</w:t>
            </w:r>
          </w:p>
        </w:tc>
        <w:tc>
          <w:tcPr>
            <w:tcW w:w="1413" w:type="dxa"/>
            <w:shd w:val="clear" w:color="auto" w:fill="auto"/>
          </w:tcPr>
          <w:p w14:paraId="6F615559"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414199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both breeding and non-breeding locations reliably occupied every season; individuals commonly travel 100-1,000 km north-south. Meets CMS movement criteria.</w:t>
            </w:r>
          </w:p>
        </w:tc>
      </w:tr>
      <w:tr w:rsidR="00F214B3" w:rsidRPr="00CD7166" w14:paraId="54D291B5" w14:textId="77777777" w:rsidTr="00FA6056">
        <w:trPr>
          <w:cantSplit/>
        </w:trPr>
        <w:tc>
          <w:tcPr>
            <w:tcW w:w="1610" w:type="dxa"/>
            <w:shd w:val="clear" w:color="auto" w:fill="auto"/>
          </w:tcPr>
          <w:p w14:paraId="44E8B80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2EE97210"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Long-tailed Parakeet</w:t>
            </w:r>
          </w:p>
        </w:tc>
        <w:tc>
          <w:tcPr>
            <w:tcW w:w="2126" w:type="dxa"/>
            <w:shd w:val="clear" w:color="auto" w:fill="auto"/>
          </w:tcPr>
          <w:p w14:paraId="4CC99126"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Belocercus longicaudus</w:t>
            </w:r>
          </w:p>
        </w:tc>
        <w:tc>
          <w:tcPr>
            <w:tcW w:w="1413" w:type="dxa"/>
            <w:shd w:val="clear" w:color="auto" w:fill="auto"/>
          </w:tcPr>
          <w:p w14:paraId="6BD247A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D12C9B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strongly nomadic in both breeding and non-breeding seasons; individuals commonly travel 100-1,000 km but in no consistent direction. Meets CMS movement criteria.</w:t>
            </w:r>
          </w:p>
        </w:tc>
      </w:tr>
      <w:tr w:rsidR="00F214B3" w:rsidRPr="00CD7166" w14:paraId="108BE6FA" w14:textId="77777777" w:rsidTr="00FA6056">
        <w:trPr>
          <w:cantSplit/>
        </w:trPr>
        <w:tc>
          <w:tcPr>
            <w:tcW w:w="1610" w:type="dxa"/>
            <w:shd w:val="clear" w:color="auto" w:fill="auto"/>
          </w:tcPr>
          <w:p w14:paraId="2D2CA732"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Pittidae</w:t>
            </w:r>
          </w:p>
        </w:tc>
        <w:tc>
          <w:tcPr>
            <w:tcW w:w="1964" w:type="dxa"/>
            <w:shd w:val="clear" w:color="auto" w:fill="auto"/>
          </w:tcPr>
          <w:p w14:paraId="2516E5DC"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Fairy Pitta</w:t>
            </w:r>
          </w:p>
        </w:tc>
        <w:tc>
          <w:tcPr>
            <w:tcW w:w="2126" w:type="dxa"/>
            <w:shd w:val="clear" w:color="auto" w:fill="auto"/>
          </w:tcPr>
          <w:p w14:paraId="7A7CE157"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Pitta nympha</w:t>
            </w:r>
          </w:p>
        </w:tc>
        <w:tc>
          <w:tcPr>
            <w:tcW w:w="1413" w:type="dxa"/>
            <w:shd w:val="clear" w:color="auto" w:fill="auto"/>
          </w:tcPr>
          <w:p w14:paraId="23DDBE31"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CD633B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597F39DB" w14:textId="77777777" w:rsidTr="00FA6056">
        <w:trPr>
          <w:cantSplit/>
        </w:trPr>
        <w:tc>
          <w:tcPr>
            <w:tcW w:w="1610" w:type="dxa"/>
            <w:shd w:val="clear" w:color="auto" w:fill="auto"/>
          </w:tcPr>
          <w:p w14:paraId="6228CE5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Cotingidae</w:t>
            </w:r>
          </w:p>
        </w:tc>
        <w:tc>
          <w:tcPr>
            <w:tcW w:w="1964" w:type="dxa"/>
            <w:shd w:val="clear" w:color="auto" w:fill="auto"/>
          </w:tcPr>
          <w:p w14:paraId="52802742"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Bare-necked Umbrellabird</w:t>
            </w:r>
          </w:p>
        </w:tc>
        <w:tc>
          <w:tcPr>
            <w:tcW w:w="2126" w:type="dxa"/>
            <w:shd w:val="clear" w:color="auto" w:fill="auto"/>
          </w:tcPr>
          <w:p w14:paraId="196EF867"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Cephalopterus glabricollis</w:t>
            </w:r>
          </w:p>
        </w:tc>
        <w:tc>
          <w:tcPr>
            <w:tcW w:w="1413" w:type="dxa"/>
            <w:shd w:val="clear" w:color="auto" w:fill="auto"/>
          </w:tcPr>
          <w:p w14:paraId="513C50B2"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1F0AF3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100-1,000 km but in no consistent direction; at least some movements primarily altitudinal. Meets CMS movement criteria.</w:t>
            </w:r>
          </w:p>
        </w:tc>
      </w:tr>
      <w:tr w:rsidR="00F214B3" w:rsidRPr="00CD7166" w14:paraId="01755AAB" w14:textId="77777777" w:rsidTr="00FA6056">
        <w:trPr>
          <w:cantSplit/>
        </w:trPr>
        <w:tc>
          <w:tcPr>
            <w:tcW w:w="1610" w:type="dxa"/>
            <w:shd w:val="clear" w:color="auto" w:fill="auto"/>
          </w:tcPr>
          <w:p w14:paraId="00DB751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Cotingidae</w:t>
            </w:r>
          </w:p>
        </w:tc>
        <w:tc>
          <w:tcPr>
            <w:tcW w:w="1964" w:type="dxa"/>
            <w:shd w:val="clear" w:color="auto" w:fill="auto"/>
          </w:tcPr>
          <w:p w14:paraId="7E275707"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Three-wattled Bellbird</w:t>
            </w:r>
          </w:p>
        </w:tc>
        <w:tc>
          <w:tcPr>
            <w:tcW w:w="2126" w:type="dxa"/>
            <w:shd w:val="clear" w:color="auto" w:fill="auto"/>
          </w:tcPr>
          <w:p w14:paraId="4642B4C9"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Procnias tricarunculatus</w:t>
            </w:r>
          </w:p>
        </w:tc>
        <w:tc>
          <w:tcPr>
            <w:tcW w:w="1413" w:type="dxa"/>
            <w:shd w:val="clear" w:color="auto" w:fill="auto"/>
          </w:tcPr>
          <w:p w14:paraId="081E512C"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E1CC9C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100-1,000 km but in no consistent direction; at least some movements primarily altitudinal. Meets CMS movement criteria.</w:t>
            </w:r>
          </w:p>
        </w:tc>
      </w:tr>
      <w:tr w:rsidR="00F214B3" w:rsidRPr="00CD7166" w14:paraId="759ED972" w14:textId="77777777" w:rsidTr="00FA6056">
        <w:trPr>
          <w:cantSplit/>
        </w:trPr>
        <w:tc>
          <w:tcPr>
            <w:tcW w:w="1610" w:type="dxa"/>
            <w:shd w:val="clear" w:color="auto" w:fill="auto"/>
          </w:tcPr>
          <w:p w14:paraId="0E240C4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Cotingidae</w:t>
            </w:r>
          </w:p>
        </w:tc>
        <w:tc>
          <w:tcPr>
            <w:tcW w:w="1964" w:type="dxa"/>
            <w:shd w:val="clear" w:color="auto" w:fill="auto"/>
          </w:tcPr>
          <w:p w14:paraId="17F764B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Bare-throated Bellbird</w:t>
            </w:r>
          </w:p>
        </w:tc>
        <w:tc>
          <w:tcPr>
            <w:tcW w:w="2126" w:type="dxa"/>
            <w:shd w:val="clear" w:color="auto" w:fill="auto"/>
          </w:tcPr>
          <w:p w14:paraId="08E0C2C7"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Procnias nudicollis</w:t>
            </w:r>
          </w:p>
        </w:tc>
        <w:tc>
          <w:tcPr>
            <w:tcW w:w="1413" w:type="dxa"/>
            <w:shd w:val="clear" w:color="auto" w:fill="auto"/>
          </w:tcPr>
          <w:p w14:paraId="319CFDC9"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EC0CDAA"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100-1,000 km north-south; at least some movements primarily altitudinal. Meets CMS movement criteria.</w:t>
            </w:r>
          </w:p>
        </w:tc>
      </w:tr>
      <w:tr w:rsidR="00F214B3" w:rsidRPr="00CD7166" w14:paraId="4DAF4968" w14:textId="77777777" w:rsidTr="00FA6056">
        <w:trPr>
          <w:cantSplit/>
        </w:trPr>
        <w:tc>
          <w:tcPr>
            <w:tcW w:w="1610" w:type="dxa"/>
            <w:shd w:val="clear" w:color="auto" w:fill="auto"/>
          </w:tcPr>
          <w:p w14:paraId="6A08D52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Tyrannidae</w:t>
            </w:r>
          </w:p>
        </w:tc>
        <w:tc>
          <w:tcPr>
            <w:tcW w:w="1964" w:type="dxa"/>
            <w:shd w:val="clear" w:color="auto" w:fill="auto"/>
          </w:tcPr>
          <w:p w14:paraId="6FE7662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Olive-sided Flycatcher</w:t>
            </w:r>
          </w:p>
        </w:tc>
        <w:tc>
          <w:tcPr>
            <w:tcW w:w="2126" w:type="dxa"/>
            <w:shd w:val="clear" w:color="auto" w:fill="auto"/>
          </w:tcPr>
          <w:p w14:paraId="1B45FC12"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Contopus cooperi</w:t>
            </w:r>
          </w:p>
        </w:tc>
        <w:tc>
          <w:tcPr>
            <w:tcW w:w="1413" w:type="dxa"/>
            <w:shd w:val="clear" w:color="auto" w:fill="auto"/>
          </w:tcPr>
          <w:p w14:paraId="66E41095"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65D205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6B0B9674" w14:textId="77777777" w:rsidTr="00FA6056">
        <w:trPr>
          <w:cantSplit/>
        </w:trPr>
        <w:tc>
          <w:tcPr>
            <w:tcW w:w="1610" w:type="dxa"/>
            <w:shd w:val="clear" w:color="auto" w:fill="auto"/>
          </w:tcPr>
          <w:p w14:paraId="589FE86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Laniidae</w:t>
            </w:r>
          </w:p>
        </w:tc>
        <w:tc>
          <w:tcPr>
            <w:tcW w:w="1964" w:type="dxa"/>
            <w:shd w:val="clear" w:color="auto" w:fill="auto"/>
          </w:tcPr>
          <w:p w14:paraId="09A3BE8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Loggerhead Shrike</w:t>
            </w:r>
          </w:p>
        </w:tc>
        <w:tc>
          <w:tcPr>
            <w:tcW w:w="2126" w:type="dxa"/>
            <w:shd w:val="clear" w:color="auto" w:fill="auto"/>
          </w:tcPr>
          <w:p w14:paraId="69D09489"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Lanius ludovicianus</w:t>
            </w:r>
          </w:p>
        </w:tc>
        <w:tc>
          <w:tcPr>
            <w:tcW w:w="1413" w:type="dxa"/>
            <w:shd w:val="clear" w:color="auto" w:fill="auto"/>
          </w:tcPr>
          <w:p w14:paraId="01DF29A9"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94DDC5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&gt;1,000 km north-south. Meets CMS movement criteria.</w:t>
            </w:r>
          </w:p>
        </w:tc>
      </w:tr>
      <w:tr w:rsidR="00F214B3" w:rsidRPr="00CD7166" w14:paraId="57349843" w14:textId="77777777" w:rsidTr="00FA6056">
        <w:trPr>
          <w:cantSplit/>
        </w:trPr>
        <w:tc>
          <w:tcPr>
            <w:tcW w:w="1610" w:type="dxa"/>
            <w:shd w:val="clear" w:color="auto" w:fill="auto"/>
          </w:tcPr>
          <w:p w14:paraId="3697D99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Laniidae</w:t>
            </w:r>
          </w:p>
        </w:tc>
        <w:tc>
          <w:tcPr>
            <w:tcW w:w="1964" w:type="dxa"/>
            <w:shd w:val="clear" w:color="auto" w:fill="auto"/>
          </w:tcPr>
          <w:p w14:paraId="7A83AD5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Iberian Grey Shrike</w:t>
            </w:r>
          </w:p>
        </w:tc>
        <w:tc>
          <w:tcPr>
            <w:tcW w:w="2126" w:type="dxa"/>
            <w:shd w:val="clear" w:color="auto" w:fill="auto"/>
          </w:tcPr>
          <w:p w14:paraId="289E4FAE"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Lanius meridionalis</w:t>
            </w:r>
          </w:p>
        </w:tc>
        <w:tc>
          <w:tcPr>
            <w:tcW w:w="1413" w:type="dxa"/>
            <w:shd w:val="clear" w:color="auto" w:fill="auto"/>
          </w:tcPr>
          <w:p w14:paraId="5C6394F6"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3567788"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both breeding and non-breeding locations reliably occupied every season; individuals commonly travel 100-1,000 km north-south. Meets CMS movement criteria.</w:t>
            </w:r>
          </w:p>
        </w:tc>
      </w:tr>
      <w:tr w:rsidR="00F214B3" w:rsidRPr="00CD7166" w14:paraId="01F3CD6F" w14:textId="77777777" w:rsidTr="00FA6056">
        <w:trPr>
          <w:cantSplit/>
        </w:trPr>
        <w:tc>
          <w:tcPr>
            <w:tcW w:w="1610" w:type="dxa"/>
            <w:shd w:val="clear" w:color="auto" w:fill="auto"/>
          </w:tcPr>
          <w:p w14:paraId="17C225E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Laniidae</w:t>
            </w:r>
          </w:p>
        </w:tc>
        <w:tc>
          <w:tcPr>
            <w:tcW w:w="1964" w:type="dxa"/>
            <w:shd w:val="clear" w:color="auto" w:fill="auto"/>
          </w:tcPr>
          <w:p w14:paraId="0E35919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Woodchat Shrike</w:t>
            </w:r>
          </w:p>
        </w:tc>
        <w:tc>
          <w:tcPr>
            <w:tcW w:w="2126" w:type="dxa"/>
            <w:shd w:val="clear" w:color="auto" w:fill="auto"/>
          </w:tcPr>
          <w:p w14:paraId="381E68C7"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Lanius senator</w:t>
            </w:r>
          </w:p>
        </w:tc>
        <w:tc>
          <w:tcPr>
            <w:tcW w:w="1413" w:type="dxa"/>
            <w:shd w:val="clear" w:color="auto" w:fill="auto"/>
          </w:tcPr>
          <w:p w14:paraId="01A672DD"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9913038"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1E08240B" w14:textId="77777777" w:rsidTr="00FA6056">
        <w:trPr>
          <w:cantSplit/>
        </w:trPr>
        <w:tc>
          <w:tcPr>
            <w:tcW w:w="1610" w:type="dxa"/>
            <w:shd w:val="clear" w:color="auto" w:fill="auto"/>
          </w:tcPr>
          <w:p w14:paraId="011CC849"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Corvidae</w:t>
            </w:r>
          </w:p>
        </w:tc>
        <w:tc>
          <w:tcPr>
            <w:tcW w:w="1964" w:type="dxa"/>
            <w:shd w:val="clear" w:color="auto" w:fill="auto"/>
          </w:tcPr>
          <w:p w14:paraId="483C4B66"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Collared Crow</w:t>
            </w:r>
          </w:p>
        </w:tc>
        <w:tc>
          <w:tcPr>
            <w:tcW w:w="2126" w:type="dxa"/>
            <w:shd w:val="clear" w:color="auto" w:fill="auto"/>
          </w:tcPr>
          <w:p w14:paraId="4C255F57"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Corvus pectoralis</w:t>
            </w:r>
          </w:p>
        </w:tc>
        <w:tc>
          <w:tcPr>
            <w:tcW w:w="1413" w:type="dxa"/>
            <w:shd w:val="clear" w:color="auto" w:fill="auto"/>
          </w:tcPr>
          <w:p w14:paraId="50C76ACA"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D58AD97"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both breeding and non-breeding locations reliably occupied every season; individuals commonly travel 100-1,000 km north-south. Meets CMS movement criteria.</w:t>
            </w:r>
          </w:p>
        </w:tc>
      </w:tr>
      <w:tr w:rsidR="00F214B3" w:rsidRPr="00CD7166" w14:paraId="6A907264" w14:textId="77777777" w:rsidTr="00FA6056">
        <w:trPr>
          <w:cantSplit/>
        </w:trPr>
        <w:tc>
          <w:tcPr>
            <w:tcW w:w="1610" w:type="dxa"/>
            <w:shd w:val="clear" w:color="auto" w:fill="auto"/>
          </w:tcPr>
          <w:p w14:paraId="395B779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Alaudidae</w:t>
            </w:r>
          </w:p>
        </w:tc>
        <w:tc>
          <w:tcPr>
            <w:tcW w:w="1964" w:type="dxa"/>
            <w:shd w:val="clear" w:color="auto" w:fill="auto"/>
          </w:tcPr>
          <w:p w14:paraId="05079B2C"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Dupont's Lark</w:t>
            </w:r>
          </w:p>
        </w:tc>
        <w:tc>
          <w:tcPr>
            <w:tcW w:w="2126" w:type="dxa"/>
            <w:shd w:val="clear" w:color="auto" w:fill="auto"/>
          </w:tcPr>
          <w:p w14:paraId="0FD8AD1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Chersophilus duponti</w:t>
            </w:r>
          </w:p>
        </w:tc>
        <w:tc>
          <w:tcPr>
            <w:tcW w:w="1413" w:type="dxa"/>
            <w:shd w:val="clear" w:color="auto" w:fill="auto"/>
          </w:tcPr>
          <w:p w14:paraId="0676325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F75F04B"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F214B3" w:rsidRPr="00CD7166" w14:paraId="5FA05F77" w14:textId="77777777" w:rsidTr="00FA6056">
        <w:trPr>
          <w:cantSplit/>
        </w:trPr>
        <w:tc>
          <w:tcPr>
            <w:tcW w:w="1610" w:type="dxa"/>
            <w:shd w:val="clear" w:color="auto" w:fill="auto"/>
          </w:tcPr>
          <w:p w14:paraId="42815DF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Hirundinidae</w:t>
            </w:r>
          </w:p>
        </w:tc>
        <w:tc>
          <w:tcPr>
            <w:tcW w:w="1964" w:type="dxa"/>
            <w:shd w:val="clear" w:color="auto" w:fill="auto"/>
          </w:tcPr>
          <w:p w14:paraId="77FF8FD1"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African River Martin</w:t>
            </w:r>
          </w:p>
        </w:tc>
        <w:tc>
          <w:tcPr>
            <w:tcW w:w="2126" w:type="dxa"/>
            <w:shd w:val="clear" w:color="auto" w:fill="auto"/>
          </w:tcPr>
          <w:p w14:paraId="223D4E1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Pseudochelidon eurystomina</w:t>
            </w:r>
          </w:p>
        </w:tc>
        <w:tc>
          <w:tcPr>
            <w:tcW w:w="1413" w:type="dxa"/>
            <w:shd w:val="clear" w:color="auto" w:fill="auto"/>
          </w:tcPr>
          <w:p w14:paraId="24EAC538"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DD</w:t>
            </w:r>
          </w:p>
        </w:tc>
        <w:tc>
          <w:tcPr>
            <w:tcW w:w="7518" w:type="dxa"/>
            <w:shd w:val="clear" w:color="auto" w:fill="auto"/>
          </w:tcPr>
          <w:p w14:paraId="5D9CB388"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expansion and moderately nomadic in both breeding and non-breeding seasons; individuals commonly travel 100-1,000 km east-west. Meets CMS movement criteria.</w:t>
            </w:r>
          </w:p>
        </w:tc>
      </w:tr>
      <w:tr w:rsidR="00F214B3" w:rsidRPr="00CD7166" w14:paraId="58A74C81" w14:textId="77777777" w:rsidTr="00FA6056">
        <w:trPr>
          <w:cantSplit/>
        </w:trPr>
        <w:tc>
          <w:tcPr>
            <w:tcW w:w="1610" w:type="dxa"/>
            <w:shd w:val="clear" w:color="auto" w:fill="auto"/>
          </w:tcPr>
          <w:p w14:paraId="267B4A2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Hirundinidae</w:t>
            </w:r>
          </w:p>
        </w:tc>
        <w:tc>
          <w:tcPr>
            <w:tcW w:w="1964" w:type="dxa"/>
            <w:shd w:val="clear" w:color="auto" w:fill="auto"/>
          </w:tcPr>
          <w:p w14:paraId="62D764B2"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Bahama Swallow</w:t>
            </w:r>
          </w:p>
        </w:tc>
        <w:tc>
          <w:tcPr>
            <w:tcW w:w="2126" w:type="dxa"/>
            <w:shd w:val="clear" w:color="auto" w:fill="auto"/>
          </w:tcPr>
          <w:p w14:paraId="7C3EEDE8"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Tachycineta cyaneoviridis</w:t>
            </w:r>
          </w:p>
        </w:tc>
        <w:tc>
          <w:tcPr>
            <w:tcW w:w="1413" w:type="dxa"/>
            <w:shd w:val="clear" w:color="auto" w:fill="auto"/>
          </w:tcPr>
          <w:p w14:paraId="1539D70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66FB7AEA"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expansion with breeding locations reliably occupied every season but moderately nomadic in non-breeding season; individuals commonly travel 100-1,000 km but in no consistent direction. Meets CMS movement criteria.</w:t>
            </w:r>
          </w:p>
        </w:tc>
      </w:tr>
      <w:tr w:rsidR="00F214B3" w:rsidRPr="00CD7166" w14:paraId="3A4629B8" w14:textId="77777777" w:rsidTr="00FA6056">
        <w:trPr>
          <w:cantSplit/>
        </w:trPr>
        <w:tc>
          <w:tcPr>
            <w:tcW w:w="1610" w:type="dxa"/>
            <w:shd w:val="clear" w:color="auto" w:fill="auto"/>
          </w:tcPr>
          <w:p w14:paraId="252EE77A"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Hirundinidae</w:t>
            </w:r>
          </w:p>
        </w:tc>
        <w:tc>
          <w:tcPr>
            <w:tcW w:w="1964" w:type="dxa"/>
            <w:shd w:val="clear" w:color="auto" w:fill="auto"/>
          </w:tcPr>
          <w:p w14:paraId="1372FB68"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Sinaloa Martin</w:t>
            </w:r>
          </w:p>
        </w:tc>
        <w:tc>
          <w:tcPr>
            <w:tcW w:w="2126" w:type="dxa"/>
            <w:shd w:val="clear" w:color="auto" w:fill="auto"/>
          </w:tcPr>
          <w:p w14:paraId="3D236E38"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Progne sinaloae</w:t>
            </w:r>
          </w:p>
        </w:tc>
        <w:tc>
          <w:tcPr>
            <w:tcW w:w="1413" w:type="dxa"/>
            <w:shd w:val="clear" w:color="auto" w:fill="auto"/>
          </w:tcPr>
          <w:p w14:paraId="13481EF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0D94558"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north-south. Meets CMS movement criteria.</w:t>
            </w:r>
          </w:p>
        </w:tc>
      </w:tr>
      <w:tr w:rsidR="00F214B3" w:rsidRPr="00CD7166" w14:paraId="61203532" w14:textId="77777777" w:rsidTr="00FA6056">
        <w:trPr>
          <w:cantSplit/>
        </w:trPr>
        <w:tc>
          <w:tcPr>
            <w:tcW w:w="1610" w:type="dxa"/>
            <w:shd w:val="clear" w:color="auto" w:fill="auto"/>
          </w:tcPr>
          <w:p w14:paraId="30BB4F2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Mimidae</w:t>
            </w:r>
          </w:p>
        </w:tc>
        <w:tc>
          <w:tcPr>
            <w:tcW w:w="1964" w:type="dxa"/>
            <w:shd w:val="clear" w:color="auto" w:fill="auto"/>
          </w:tcPr>
          <w:p w14:paraId="1CD7BCA5"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Bendire's Thrasher</w:t>
            </w:r>
          </w:p>
        </w:tc>
        <w:tc>
          <w:tcPr>
            <w:tcW w:w="2126" w:type="dxa"/>
            <w:shd w:val="clear" w:color="auto" w:fill="auto"/>
          </w:tcPr>
          <w:p w14:paraId="1B6CD1FF"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Toxostoma bendirei</w:t>
            </w:r>
          </w:p>
        </w:tc>
        <w:tc>
          <w:tcPr>
            <w:tcW w:w="1413" w:type="dxa"/>
            <w:shd w:val="clear" w:color="auto" w:fill="auto"/>
          </w:tcPr>
          <w:p w14:paraId="38C0E52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B22CD0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contraction with both breeding and non-breeding locations reliably occupied every season; individuals commonly travel 100-1,000 km north-south. Meets CMS movement criteria.</w:t>
            </w:r>
          </w:p>
        </w:tc>
      </w:tr>
      <w:tr w:rsidR="00F214B3" w:rsidRPr="00CD7166" w14:paraId="6CC361DB" w14:textId="77777777" w:rsidTr="00FA6056">
        <w:trPr>
          <w:cantSplit/>
        </w:trPr>
        <w:tc>
          <w:tcPr>
            <w:tcW w:w="1610" w:type="dxa"/>
            <w:shd w:val="clear" w:color="auto" w:fill="auto"/>
          </w:tcPr>
          <w:p w14:paraId="2BA5AD1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Bombycillidae</w:t>
            </w:r>
          </w:p>
        </w:tc>
        <w:tc>
          <w:tcPr>
            <w:tcW w:w="1964" w:type="dxa"/>
            <w:shd w:val="clear" w:color="auto" w:fill="auto"/>
          </w:tcPr>
          <w:p w14:paraId="0DEDEA6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Japanese Waxwing</w:t>
            </w:r>
          </w:p>
        </w:tc>
        <w:tc>
          <w:tcPr>
            <w:tcW w:w="2126" w:type="dxa"/>
            <w:shd w:val="clear" w:color="auto" w:fill="auto"/>
          </w:tcPr>
          <w:p w14:paraId="7B45465A"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Bombycilla japonica</w:t>
            </w:r>
          </w:p>
        </w:tc>
        <w:tc>
          <w:tcPr>
            <w:tcW w:w="1413" w:type="dxa"/>
            <w:shd w:val="clear" w:color="auto" w:fill="auto"/>
          </w:tcPr>
          <w:p w14:paraId="2BA8F6F6"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C17166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467ECBC3" w14:textId="77777777" w:rsidTr="00FA6056">
        <w:trPr>
          <w:cantSplit/>
        </w:trPr>
        <w:tc>
          <w:tcPr>
            <w:tcW w:w="1610" w:type="dxa"/>
            <w:shd w:val="clear" w:color="auto" w:fill="auto"/>
          </w:tcPr>
          <w:p w14:paraId="1E8DF2BD"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Nectariniidae</w:t>
            </w:r>
          </w:p>
        </w:tc>
        <w:tc>
          <w:tcPr>
            <w:tcW w:w="1964" w:type="dxa"/>
            <w:shd w:val="clear" w:color="auto" w:fill="auto"/>
          </w:tcPr>
          <w:p w14:paraId="46A610F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Neergaard's Sunbird</w:t>
            </w:r>
          </w:p>
        </w:tc>
        <w:tc>
          <w:tcPr>
            <w:tcW w:w="2126" w:type="dxa"/>
            <w:shd w:val="clear" w:color="auto" w:fill="auto"/>
          </w:tcPr>
          <w:p w14:paraId="6BE547BD"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Cinnyris neergaardi</w:t>
            </w:r>
          </w:p>
        </w:tc>
        <w:tc>
          <w:tcPr>
            <w:tcW w:w="1413" w:type="dxa"/>
            <w:shd w:val="clear" w:color="auto" w:fill="auto"/>
          </w:tcPr>
          <w:p w14:paraId="55FE1B77"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0707D2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north-south. Meets CMS movement criteria.</w:t>
            </w:r>
          </w:p>
        </w:tc>
      </w:tr>
      <w:tr w:rsidR="00F214B3" w:rsidRPr="00CD7166" w14:paraId="505BB78C" w14:textId="77777777" w:rsidTr="00FA6056">
        <w:trPr>
          <w:cantSplit/>
        </w:trPr>
        <w:tc>
          <w:tcPr>
            <w:tcW w:w="1610" w:type="dxa"/>
            <w:shd w:val="clear" w:color="auto" w:fill="auto"/>
          </w:tcPr>
          <w:p w14:paraId="095BDC5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Ploceidae</w:t>
            </w:r>
          </w:p>
        </w:tc>
        <w:tc>
          <w:tcPr>
            <w:tcW w:w="1964" w:type="dxa"/>
            <w:shd w:val="clear" w:color="auto" w:fill="auto"/>
          </w:tcPr>
          <w:p w14:paraId="241FFF85"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Finn's Weaver</w:t>
            </w:r>
          </w:p>
        </w:tc>
        <w:tc>
          <w:tcPr>
            <w:tcW w:w="2126" w:type="dxa"/>
            <w:shd w:val="clear" w:color="auto" w:fill="auto"/>
          </w:tcPr>
          <w:p w14:paraId="7A9A60F6"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Ploceus megarhynchus</w:t>
            </w:r>
          </w:p>
        </w:tc>
        <w:tc>
          <w:tcPr>
            <w:tcW w:w="1413" w:type="dxa"/>
            <w:shd w:val="clear" w:color="auto" w:fill="auto"/>
          </w:tcPr>
          <w:p w14:paraId="0F86C0CB"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3F9EF64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contraction and moderately nomadic in both breeding and non-breeding seasons; individuals commonly travel &lt;100 km but in no consistent direction. Meets CMS movement criteria.</w:t>
            </w:r>
          </w:p>
        </w:tc>
      </w:tr>
      <w:tr w:rsidR="00F214B3" w:rsidRPr="00CD7166" w14:paraId="25372066" w14:textId="77777777" w:rsidTr="00FA6056">
        <w:trPr>
          <w:cantSplit/>
        </w:trPr>
        <w:tc>
          <w:tcPr>
            <w:tcW w:w="1610" w:type="dxa"/>
            <w:shd w:val="clear" w:color="auto" w:fill="auto"/>
          </w:tcPr>
          <w:p w14:paraId="699D4BF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Fringillidae</w:t>
            </w:r>
          </w:p>
        </w:tc>
        <w:tc>
          <w:tcPr>
            <w:tcW w:w="1964" w:type="dxa"/>
            <w:shd w:val="clear" w:color="auto" w:fill="auto"/>
          </w:tcPr>
          <w:p w14:paraId="52779E2A"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Evening Grosbeak</w:t>
            </w:r>
          </w:p>
        </w:tc>
        <w:tc>
          <w:tcPr>
            <w:tcW w:w="2126" w:type="dxa"/>
            <w:shd w:val="clear" w:color="auto" w:fill="auto"/>
          </w:tcPr>
          <w:p w14:paraId="51FB98E2"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Hesperiphona vespertina</w:t>
            </w:r>
          </w:p>
        </w:tc>
        <w:tc>
          <w:tcPr>
            <w:tcW w:w="1413" w:type="dxa"/>
            <w:shd w:val="clear" w:color="auto" w:fill="auto"/>
          </w:tcPr>
          <w:p w14:paraId="3C24F7F5"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149546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&gt;1,000 km north-south; at least some movements primarily altitudinal; sometimes irrupts beyond normal range in significant numbers. Meets CMS movement criteria.</w:t>
            </w:r>
          </w:p>
        </w:tc>
      </w:tr>
      <w:tr w:rsidR="00F214B3" w:rsidRPr="00CD7166" w14:paraId="229C7940" w14:textId="77777777" w:rsidTr="00FA6056">
        <w:trPr>
          <w:cantSplit/>
        </w:trPr>
        <w:tc>
          <w:tcPr>
            <w:tcW w:w="1610" w:type="dxa"/>
            <w:shd w:val="clear" w:color="auto" w:fill="auto"/>
          </w:tcPr>
          <w:p w14:paraId="4EE2B901"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Fringillidae</w:t>
            </w:r>
          </w:p>
        </w:tc>
        <w:tc>
          <w:tcPr>
            <w:tcW w:w="1964" w:type="dxa"/>
            <w:shd w:val="clear" w:color="auto" w:fill="auto"/>
          </w:tcPr>
          <w:p w14:paraId="6AE02DE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Arabian Grosbeak</w:t>
            </w:r>
          </w:p>
        </w:tc>
        <w:tc>
          <w:tcPr>
            <w:tcW w:w="2126" w:type="dxa"/>
            <w:shd w:val="clear" w:color="auto" w:fill="auto"/>
          </w:tcPr>
          <w:p w14:paraId="354F0A1C"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Rhynchostruthus percivali</w:t>
            </w:r>
          </w:p>
        </w:tc>
        <w:tc>
          <w:tcPr>
            <w:tcW w:w="1413" w:type="dxa"/>
            <w:shd w:val="clear" w:color="auto" w:fill="auto"/>
          </w:tcPr>
          <w:p w14:paraId="34439762"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01361D2"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breeding locations reliably occupied every season but moderately nomadic in non-breeding season; individuals commonly travel &lt;100 km but in no consistent direction. Meets CMS movement criteria.</w:t>
            </w:r>
          </w:p>
        </w:tc>
      </w:tr>
      <w:tr w:rsidR="00F214B3" w:rsidRPr="00CD7166" w14:paraId="05E1A55F" w14:textId="77777777" w:rsidTr="00FA6056">
        <w:trPr>
          <w:cantSplit/>
        </w:trPr>
        <w:tc>
          <w:tcPr>
            <w:tcW w:w="1610" w:type="dxa"/>
            <w:shd w:val="clear" w:color="auto" w:fill="auto"/>
          </w:tcPr>
          <w:p w14:paraId="67E45C6C"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Calcariidae</w:t>
            </w:r>
          </w:p>
        </w:tc>
        <w:tc>
          <w:tcPr>
            <w:tcW w:w="1964" w:type="dxa"/>
            <w:shd w:val="clear" w:color="auto" w:fill="auto"/>
          </w:tcPr>
          <w:p w14:paraId="3EBA82B6"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Chestnut-collared Longspur</w:t>
            </w:r>
          </w:p>
        </w:tc>
        <w:tc>
          <w:tcPr>
            <w:tcW w:w="2126" w:type="dxa"/>
            <w:shd w:val="clear" w:color="auto" w:fill="auto"/>
          </w:tcPr>
          <w:p w14:paraId="1435540A"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Calcarius ornatus</w:t>
            </w:r>
          </w:p>
        </w:tc>
        <w:tc>
          <w:tcPr>
            <w:tcW w:w="1413" w:type="dxa"/>
            <w:shd w:val="clear" w:color="auto" w:fill="auto"/>
          </w:tcPr>
          <w:p w14:paraId="5CE5C7E4"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63261D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536DE2A7" w14:textId="77777777" w:rsidTr="00FA6056">
        <w:trPr>
          <w:cantSplit/>
        </w:trPr>
        <w:tc>
          <w:tcPr>
            <w:tcW w:w="1610" w:type="dxa"/>
            <w:shd w:val="clear" w:color="auto" w:fill="auto"/>
          </w:tcPr>
          <w:p w14:paraId="3C91DCA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Emberizidae</w:t>
            </w:r>
          </w:p>
        </w:tc>
        <w:tc>
          <w:tcPr>
            <w:tcW w:w="1964" w:type="dxa"/>
            <w:shd w:val="clear" w:color="auto" w:fill="auto"/>
          </w:tcPr>
          <w:p w14:paraId="42CA6315"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Jankowski's Bunting</w:t>
            </w:r>
          </w:p>
        </w:tc>
        <w:tc>
          <w:tcPr>
            <w:tcW w:w="2126" w:type="dxa"/>
            <w:shd w:val="clear" w:color="auto" w:fill="auto"/>
          </w:tcPr>
          <w:p w14:paraId="6947FEDC"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Emberiza jankowskii</w:t>
            </w:r>
          </w:p>
        </w:tc>
        <w:tc>
          <w:tcPr>
            <w:tcW w:w="1413" w:type="dxa"/>
            <w:shd w:val="clear" w:color="auto" w:fill="auto"/>
          </w:tcPr>
          <w:p w14:paraId="0A091CC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AA1FCD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&lt;100 km but in no consistent direction. Meets CMS movement criteria.</w:t>
            </w:r>
          </w:p>
        </w:tc>
      </w:tr>
      <w:tr w:rsidR="00F214B3" w:rsidRPr="00CD7166" w14:paraId="29EA6298" w14:textId="77777777" w:rsidTr="00FA6056">
        <w:trPr>
          <w:cantSplit/>
        </w:trPr>
        <w:tc>
          <w:tcPr>
            <w:tcW w:w="1610" w:type="dxa"/>
            <w:shd w:val="clear" w:color="auto" w:fill="auto"/>
          </w:tcPr>
          <w:p w14:paraId="399D07F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Emberizidae</w:t>
            </w:r>
          </w:p>
        </w:tc>
        <w:tc>
          <w:tcPr>
            <w:tcW w:w="1964" w:type="dxa"/>
            <w:shd w:val="clear" w:color="auto" w:fill="auto"/>
          </w:tcPr>
          <w:p w14:paraId="5848879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Cinereous Bunting</w:t>
            </w:r>
          </w:p>
        </w:tc>
        <w:tc>
          <w:tcPr>
            <w:tcW w:w="2126" w:type="dxa"/>
            <w:shd w:val="clear" w:color="auto" w:fill="auto"/>
          </w:tcPr>
          <w:p w14:paraId="7187AB43"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Emberiza cineracea</w:t>
            </w:r>
          </w:p>
        </w:tc>
        <w:tc>
          <w:tcPr>
            <w:tcW w:w="1413" w:type="dxa"/>
            <w:shd w:val="clear" w:color="auto" w:fill="auto"/>
          </w:tcPr>
          <w:p w14:paraId="7CC214A2"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C9E8F40"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6B5D7B66" w14:textId="77777777" w:rsidTr="00FA6056">
        <w:trPr>
          <w:cantSplit/>
        </w:trPr>
        <w:tc>
          <w:tcPr>
            <w:tcW w:w="1610" w:type="dxa"/>
            <w:shd w:val="clear" w:color="auto" w:fill="auto"/>
          </w:tcPr>
          <w:p w14:paraId="1FD51A9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Emberizidae</w:t>
            </w:r>
          </w:p>
        </w:tc>
        <w:tc>
          <w:tcPr>
            <w:tcW w:w="1964" w:type="dxa"/>
            <w:shd w:val="clear" w:color="auto" w:fill="auto"/>
          </w:tcPr>
          <w:p w14:paraId="4D6AD81E"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Ochre-rumped Bunting</w:t>
            </w:r>
          </w:p>
        </w:tc>
        <w:tc>
          <w:tcPr>
            <w:tcW w:w="2126" w:type="dxa"/>
            <w:shd w:val="clear" w:color="auto" w:fill="auto"/>
          </w:tcPr>
          <w:p w14:paraId="16F1E3FF"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Emberiza yessoensis</w:t>
            </w:r>
          </w:p>
        </w:tc>
        <w:tc>
          <w:tcPr>
            <w:tcW w:w="1413" w:type="dxa"/>
            <w:shd w:val="clear" w:color="auto" w:fill="auto"/>
          </w:tcPr>
          <w:p w14:paraId="58C47318"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380482C"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13F51AD0" w14:textId="77777777" w:rsidTr="00FA6056">
        <w:trPr>
          <w:cantSplit/>
        </w:trPr>
        <w:tc>
          <w:tcPr>
            <w:tcW w:w="1610" w:type="dxa"/>
            <w:shd w:val="clear" w:color="auto" w:fill="auto"/>
          </w:tcPr>
          <w:p w14:paraId="7C53F9D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Emberizidae</w:t>
            </w:r>
          </w:p>
        </w:tc>
        <w:tc>
          <w:tcPr>
            <w:tcW w:w="1964" w:type="dxa"/>
            <w:shd w:val="clear" w:color="auto" w:fill="auto"/>
          </w:tcPr>
          <w:p w14:paraId="3CA42AEF"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Rustic Bunting</w:t>
            </w:r>
          </w:p>
        </w:tc>
        <w:tc>
          <w:tcPr>
            <w:tcW w:w="2126" w:type="dxa"/>
            <w:shd w:val="clear" w:color="auto" w:fill="auto"/>
          </w:tcPr>
          <w:p w14:paraId="010FE27A"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Emberiza rustica</w:t>
            </w:r>
          </w:p>
        </w:tc>
        <w:tc>
          <w:tcPr>
            <w:tcW w:w="1413" w:type="dxa"/>
            <w:shd w:val="clear" w:color="auto" w:fill="auto"/>
          </w:tcPr>
          <w:p w14:paraId="59701904"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C7C9F3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324C8308" w14:textId="77777777" w:rsidTr="00FA6056">
        <w:trPr>
          <w:cantSplit/>
        </w:trPr>
        <w:tc>
          <w:tcPr>
            <w:tcW w:w="1610" w:type="dxa"/>
            <w:shd w:val="clear" w:color="auto" w:fill="auto"/>
          </w:tcPr>
          <w:p w14:paraId="3D124D8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Passerellidae</w:t>
            </w:r>
          </w:p>
        </w:tc>
        <w:tc>
          <w:tcPr>
            <w:tcW w:w="1964" w:type="dxa"/>
            <w:shd w:val="clear" w:color="auto" w:fill="auto"/>
          </w:tcPr>
          <w:p w14:paraId="0234A463"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Harris's Sparrow</w:t>
            </w:r>
          </w:p>
        </w:tc>
        <w:tc>
          <w:tcPr>
            <w:tcW w:w="2126" w:type="dxa"/>
            <w:shd w:val="clear" w:color="auto" w:fill="auto"/>
          </w:tcPr>
          <w:p w14:paraId="38931EDD"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Zonotrichia querula</w:t>
            </w:r>
          </w:p>
        </w:tc>
        <w:tc>
          <w:tcPr>
            <w:tcW w:w="1413" w:type="dxa"/>
            <w:shd w:val="clear" w:color="auto" w:fill="auto"/>
          </w:tcPr>
          <w:p w14:paraId="7F13E744"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99C0A8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513B196E" w14:textId="77777777" w:rsidTr="00FA6056">
        <w:trPr>
          <w:cantSplit/>
        </w:trPr>
        <w:tc>
          <w:tcPr>
            <w:tcW w:w="1610" w:type="dxa"/>
            <w:shd w:val="clear" w:color="auto" w:fill="auto"/>
          </w:tcPr>
          <w:p w14:paraId="3C4BA74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Icteridae</w:t>
            </w:r>
          </w:p>
        </w:tc>
        <w:tc>
          <w:tcPr>
            <w:tcW w:w="1964" w:type="dxa"/>
            <w:shd w:val="clear" w:color="auto" w:fill="auto"/>
          </w:tcPr>
          <w:p w14:paraId="3D5CC1F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Eastern Meadowlark</w:t>
            </w:r>
          </w:p>
        </w:tc>
        <w:tc>
          <w:tcPr>
            <w:tcW w:w="2126" w:type="dxa"/>
            <w:shd w:val="clear" w:color="auto" w:fill="auto"/>
          </w:tcPr>
          <w:p w14:paraId="2A8A91B4"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Sturnella magna</w:t>
            </w:r>
          </w:p>
        </w:tc>
        <w:tc>
          <w:tcPr>
            <w:tcW w:w="1413" w:type="dxa"/>
            <w:shd w:val="clear" w:color="auto" w:fill="auto"/>
          </w:tcPr>
          <w:p w14:paraId="21045FDD"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FDE60F9"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&gt;1,000 km north-south; at least one subpopulation separate from the migration pathway considered sedentary. Meets CMS movement criteria.</w:t>
            </w:r>
          </w:p>
        </w:tc>
      </w:tr>
      <w:tr w:rsidR="00F214B3" w:rsidRPr="00CD7166" w14:paraId="1AD068DF" w14:textId="77777777" w:rsidTr="00FA6056">
        <w:trPr>
          <w:cantSplit/>
        </w:trPr>
        <w:tc>
          <w:tcPr>
            <w:tcW w:w="1610" w:type="dxa"/>
            <w:shd w:val="clear" w:color="auto" w:fill="auto"/>
          </w:tcPr>
          <w:p w14:paraId="634B7D2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Icteridae</w:t>
            </w:r>
          </w:p>
        </w:tc>
        <w:tc>
          <w:tcPr>
            <w:tcW w:w="1964" w:type="dxa"/>
            <w:shd w:val="clear" w:color="auto" w:fill="auto"/>
          </w:tcPr>
          <w:p w14:paraId="620D4C75"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Tricolored Blackbird</w:t>
            </w:r>
          </w:p>
        </w:tc>
        <w:tc>
          <w:tcPr>
            <w:tcW w:w="2126" w:type="dxa"/>
            <w:shd w:val="clear" w:color="auto" w:fill="auto"/>
          </w:tcPr>
          <w:p w14:paraId="333B180B"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Agelaius tricolor</w:t>
            </w:r>
          </w:p>
        </w:tc>
        <w:tc>
          <w:tcPr>
            <w:tcW w:w="1413" w:type="dxa"/>
            <w:shd w:val="clear" w:color="auto" w:fill="auto"/>
          </w:tcPr>
          <w:p w14:paraId="7D163B4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58ED1877"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moderately nomadic in breeding season and strongly so in non-breeding season; individuals commonly travel 100-1,000 km but in no consistent direction. Meets CMS movement criteria.</w:t>
            </w:r>
          </w:p>
        </w:tc>
      </w:tr>
      <w:tr w:rsidR="00F214B3" w:rsidRPr="00CD7166" w14:paraId="0C37BCB7" w14:textId="77777777" w:rsidTr="00FA6056">
        <w:trPr>
          <w:cantSplit/>
        </w:trPr>
        <w:tc>
          <w:tcPr>
            <w:tcW w:w="1610" w:type="dxa"/>
            <w:shd w:val="clear" w:color="auto" w:fill="auto"/>
          </w:tcPr>
          <w:p w14:paraId="4853EC1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Icteridae</w:t>
            </w:r>
          </w:p>
        </w:tc>
        <w:tc>
          <w:tcPr>
            <w:tcW w:w="1964" w:type="dxa"/>
            <w:shd w:val="clear" w:color="auto" w:fill="auto"/>
          </w:tcPr>
          <w:p w14:paraId="5695B162"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Rusty Blackbird</w:t>
            </w:r>
          </w:p>
        </w:tc>
        <w:tc>
          <w:tcPr>
            <w:tcW w:w="2126" w:type="dxa"/>
            <w:shd w:val="clear" w:color="auto" w:fill="auto"/>
          </w:tcPr>
          <w:p w14:paraId="47C2D3D1"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Euphagus carolinus</w:t>
            </w:r>
          </w:p>
        </w:tc>
        <w:tc>
          <w:tcPr>
            <w:tcW w:w="1413" w:type="dxa"/>
            <w:shd w:val="clear" w:color="auto" w:fill="auto"/>
          </w:tcPr>
          <w:p w14:paraId="1844E34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5CEDE6D"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11AF0126" w14:textId="77777777" w:rsidTr="00FA6056">
        <w:trPr>
          <w:cantSplit/>
        </w:trPr>
        <w:tc>
          <w:tcPr>
            <w:tcW w:w="1610" w:type="dxa"/>
            <w:shd w:val="clear" w:color="auto" w:fill="auto"/>
          </w:tcPr>
          <w:p w14:paraId="514F6609"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Icteridae</w:t>
            </w:r>
          </w:p>
        </w:tc>
        <w:tc>
          <w:tcPr>
            <w:tcW w:w="1964" w:type="dxa"/>
            <w:shd w:val="clear" w:color="auto" w:fill="auto"/>
          </w:tcPr>
          <w:p w14:paraId="6E0A51E4"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Common Grackle</w:t>
            </w:r>
          </w:p>
        </w:tc>
        <w:tc>
          <w:tcPr>
            <w:tcW w:w="2126" w:type="dxa"/>
            <w:shd w:val="clear" w:color="auto" w:fill="auto"/>
          </w:tcPr>
          <w:p w14:paraId="1CF483E1"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Quiscalus quiscula</w:t>
            </w:r>
          </w:p>
        </w:tc>
        <w:tc>
          <w:tcPr>
            <w:tcW w:w="1413" w:type="dxa"/>
            <w:shd w:val="clear" w:color="auto" w:fill="auto"/>
          </w:tcPr>
          <w:p w14:paraId="6B73FF84"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C1E4E4F"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both breeding and non-breeding locations reliably occupied every season; individuals commonly travel &gt;1,000 km north-south. Meets CMS movement criteria.</w:t>
            </w:r>
          </w:p>
        </w:tc>
      </w:tr>
      <w:tr w:rsidR="00F214B3" w:rsidRPr="00CD7166" w14:paraId="07CE26EE" w14:textId="77777777" w:rsidTr="00FA6056">
        <w:trPr>
          <w:cantSplit/>
        </w:trPr>
        <w:tc>
          <w:tcPr>
            <w:tcW w:w="1610" w:type="dxa"/>
            <w:shd w:val="clear" w:color="auto" w:fill="auto"/>
          </w:tcPr>
          <w:p w14:paraId="01CBB71F"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Parulidae</w:t>
            </w:r>
          </w:p>
        </w:tc>
        <w:tc>
          <w:tcPr>
            <w:tcW w:w="1964" w:type="dxa"/>
            <w:shd w:val="clear" w:color="auto" w:fill="auto"/>
          </w:tcPr>
          <w:p w14:paraId="7F3CC918"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Bachman's Warbler</w:t>
            </w:r>
          </w:p>
        </w:tc>
        <w:tc>
          <w:tcPr>
            <w:tcW w:w="2126" w:type="dxa"/>
            <w:shd w:val="clear" w:color="auto" w:fill="auto"/>
          </w:tcPr>
          <w:p w14:paraId="59FB9DB3"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Vermivora bachmanii</w:t>
            </w:r>
          </w:p>
        </w:tc>
        <w:tc>
          <w:tcPr>
            <w:tcW w:w="1413" w:type="dxa"/>
            <w:shd w:val="clear" w:color="auto" w:fill="auto"/>
          </w:tcPr>
          <w:p w14:paraId="24DDAFE0"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67B0E1AA"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100-1,000 km north-south. Meets CMS movement criteria.</w:t>
            </w:r>
          </w:p>
        </w:tc>
      </w:tr>
      <w:tr w:rsidR="00F214B3" w:rsidRPr="00CD7166" w14:paraId="2E13A537" w14:textId="77777777" w:rsidTr="00FA6056">
        <w:trPr>
          <w:cantSplit/>
        </w:trPr>
        <w:tc>
          <w:tcPr>
            <w:tcW w:w="1610" w:type="dxa"/>
            <w:shd w:val="clear" w:color="auto" w:fill="auto"/>
          </w:tcPr>
          <w:p w14:paraId="0AB828B8"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Parulidae</w:t>
            </w:r>
          </w:p>
        </w:tc>
        <w:tc>
          <w:tcPr>
            <w:tcW w:w="1964" w:type="dxa"/>
            <w:shd w:val="clear" w:color="auto" w:fill="auto"/>
          </w:tcPr>
          <w:p w14:paraId="55FECD6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Golden-winged Warbler</w:t>
            </w:r>
          </w:p>
        </w:tc>
        <w:tc>
          <w:tcPr>
            <w:tcW w:w="2126" w:type="dxa"/>
            <w:shd w:val="clear" w:color="auto" w:fill="auto"/>
          </w:tcPr>
          <w:p w14:paraId="2B1B7304"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Vermivora chrysoptera</w:t>
            </w:r>
          </w:p>
        </w:tc>
        <w:tc>
          <w:tcPr>
            <w:tcW w:w="1413" w:type="dxa"/>
            <w:shd w:val="clear" w:color="auto" w:fill="auto"/>
          </w:tcPr>
          <w:p w14:paraId="57181E91"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35990C5"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48459465" w14:textId="77777777" w:rsidTr="00FA6056">
        <w:trPr>
          <w:cantSplit/>
        </w:trPr>
        <w:tc>
          <w:tcPr>
            <w:tcW w:w="1610" w:type="dxa"/>
            <w:shd w:val="clear" w:color="auto" w:fill="auto"/>
          </w:tcPr>
          <w:p w14:paraId="42B60C0B"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Parulidae</w:t>
            </w:r>
          </w:p>
        </w:tc>
        <w:tc>
          <w:tcPr>
            <w:tcW w:w="1964" w:type="dxa"/>
            <w:shd w:val="clear" w:color="auto" w:fill="auto"/>
          </w:tcPr>
          <w:p w14:paraId="5CF8CC6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Blackpoll Warbler</w:t>
            </w:r>
          </w:p>
        </w:tc>
        <w:tc>
          <w:tcPr>
            <w:tcW w:w="2126" w:type="dxa"/>
            <w:shd w:val="clear" w:color="auto" w:fill="auto"/>
          </w:tcPr>
          <w:p w14:paraId="4FC64D0E" w14:textId="77777777" w:rsidR="00F214B3" w:rsidRPr="00CD7166" w:rsidRDefault="00F214B3" w:rsidP="00FA6056">
            <w:pPr>
              <w:autoSpaceDE w:val="0"/>
              <w:autoSpaceDN w:val="0"/>
              <w:adjustRightInd w:val="0"/>
              <w:rPr>
                <w:rFonts w:cs="Arial"/>
                <w:i/>
                <w:iCs/>
                <w:color w:val="000000"/>
                <w:sz w:val="20"/>
                <w:szCs w:val="20"/>
                <w:lang w:val="en-AU"/>
              </w:rPr>
            </w:pPr>
            <w:r w:rsidRPr="00CD7166">
              <w:rPr>
                <w:rFonts w:cs="Arial"/>
                <w:i/>
                <w:iCs/>
                <w:color w:val="000000"/>
                <w:sz w:val="20"/>
                <w:szCs w:val="20"/>
                <w:lang w:val="en-AU"/>
              </w:rPr>
              <w:t>Setophaga striata</w:t>
            </w:r>
          </w:p>
        </w:tc>
        <w:tc>
          <w:tcPr>
            <w:tcW w:w="1413" w:type="dxa"/>
            <w:shd w:val="clear" w:color="auto" w:fill="auto"/>
          </w:tcPr>
          <w:p w14:paraId="0586F06D" w14:textId="77777777" w:rsidR="00F214B3" w:rsidRPr="00CD7166" w:rsidRDefault="00F214B3" w:rsidP="00FA6056">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4C22D03"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2D1FF859" w14:textId="77777777" w:rsidTr="00FA6056">
        <w:trPr>
          <w:cantSplit/>
        </w:trPr>
        <w:tc>
          <w:tcPr>
            <w:tcW w:w="1610" w:type="dxa"/>
            <w:shd w:val="clear" w:color="auto" w:fill="auto"/>
          </w:tcPr>
          <w:p w14:paraId="305ACB65"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Parulidae</w:t>
            </w:r>
          </w:p>
        </w:tc>
        <w:tc>
          <w:tcPr>
            <w:tcW w:w="1964" w:type="dxa"/>
            <w:shd w:val="clear" w:color="auto" w:fill="auto"/>
          </w:tcPr>
          <w:p w14:paraId="2639C054"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Golden-cheeked Warbler</w:t>
            </w:r>
          </w:p>
        </w:tc>
        <w:tc>
          <w:tcPr>
            <w:tcW w:w="2126" w:type="dxa"/>
            <w:shd w:val="clear" w:color="auto" w:fill="auto"/>
          </w:tcPr>
          <w:p w14:paraId="109419CE"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Setophaga chrysoparia</w:t>
            </w:r>
          </w:p>
        </w:tc>
        <w:tc>
          <w:tcPr>
            <w:tcW w:w="1413" w:type="dxa"/>
            <w:shd w:val="clear" w:color="auto" w:fill="auto"/>
          </w:tcPr>
          <w:p w14:paraId="1CAEABA9"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3FC323B"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&gt;1,000 km north-south. Meets CMS movement criteria.</w:t>
            </w:r>
          </w:p>
        </w:tc>
      </w:tr>
      <w:tr w:rsidR="00F214B3" w:rsidRPr="00CD7166" w14:paraId="7D4FD0FD" w14:textId="77777777" w:rsidTr="00FA6056">
        <w:trPr>
          <w:cantSplit/>
        </w:trPr>
        <w:tc>
          <w:tcPr>
            <w:tcW w:w="1610" w:type="dxa"/>
            <w:shd w:val="clear" w:color="auto" w:fill="auto"/>
          </w:tcPr>
          <w:p w14:paraId="3E872C00"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Thraupidae</w:t>
            </w:r>
          </w:p>
        </w:tc>
        <w:tc>
          <w:tcPr>
            <w:tcW w:w="1964" w:type="dxa"/>
            <w:shd w:val="clear" w:color="auto" w:fill="auto"/>
          </w:tcPr>
          <w:p w14:paraId="62AFC248"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Black-and-tawny Seedeater</w:t>
            </w:r>
          </w:p>
        </w:tc>
        <w:tc>
          <w:tcPr>
            <w:tcW w:w="2126" w:type="dxa"/>
            <w:shd w:val="clear" w:color="auto" w:fill="auto"/>
          </w:tcPr>
          <w:p w14:paraId="0BBD2C89"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Sporophila nigrorufa</w:t>
            </w:r>
          </w:p>
        </w:tc>
        <w:tc>
          <w:tcPr>
            <w:tcW w:w="1413" w:type="dxa"/>
            <w:shd w:val="clear" w:color="auto" w:fill="auto"/>
          </w:tcPr>
          <w:p w14:paraId="73623837"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1A139BE1"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100-1,000 km but in no consistent direction. Meets CMS movement criteria.</w:t>
            </w:r>
          </w:p>
        </w:tc>
      </w:tr>
      <w:tr w:rsidR="00F214B3" w:rsidRPr="00CD7166" w14:paraId="7BAE1582" w14:textId="77777777" w:rsidTr="00FA6056">
        <w:trPr>
          <w:cantSplit/>
        </w:trPr>
        <w:tc>
          <w:tcPr>
            <w:tcW w:w="1610" w:type="dxa"/>
            <w:tcBorders>
              <w:bottom w:val="single" w:sz="4" w:space="0" w:color="auto"/>
            </w:tcBorders>
            <w:shd w:val="clear" w:color="auto" w:fill="auto"/>
          </w:tcPr>
          <w:p w14:paraId="7A117A56" w14:textId="77777777" w:rsidR="00F214B3" w:rsidRPr="00CD7166" w:rsidRDefault="00F214B3" w:rsidP="00FA6056">
            <w:pPr>
              <w:autoSpaceDE w:val="0"/>
              <w:autoSpaceDN w:val="0"/>
              <w:adjustRightInd w:val="0"/>
              <w:rPr>
                <w:rFonts w:cs="Arial"/>
                <w:color w:val="000000"/>
                <w:sz w:val="20"/>
                <w:szCs w:val="20"/>
                <w:lang w:val="en-AU"/>
              </w:rPr>
            </w:pPr>
            <w:r w:rsidRPr="00CD7166">
              <w:rPr>
                <w:rFonts w:cs="Arial"/>
                <w:color w:val="000000"/>
                <w:sz w:val="20"/>
                <w:szCs w:val="20"/>
                <w:lang w:val="en-AU"/>
              </w:rPr>
              <w:t>Thraupidae</w:t>
            </w:r>
          </w:p>
        </w:tc>
        <w:tc>
          <w:tcPr>
            <w:tcW w:w="1964" w:type="dxa"/>
            <w:tcBorders>
              <w:bottom w:val="single" w:sz="4" w:space="0" w:color="auto"/>
            </w:tcBorders>
            <w:shd w:val="clear" w:color="auto" w:fill="auto"/>
          </w:tcPr>
          <w:p w14:paraId="0B8F1BF9" w14:textId="77777777" w:rsidR="00F214B3" w:rsidRPr="00CD7166" w:rsidRDefault="00F214B3" w:rsidP="00FA6056">
            <w:pPr>
              <w:autoSpaceDE w:val="0"/>
              <w:autoSpaceDN w:val="0"/>
              <w:adjustRightInd w:val="0"/>
              <w:rPr>
                <w:rFonts w:cs="Arial"/>
                <w:b/>
                <w:bCs/>
                <w:color w:val="000000"/>
                <w:sz w:val="20"/>
                <w:szCs w:val="20"/>
                <w:lang w:val="en-AU"/>
              </w:rPr>
            </w:pPr>
            <w:r w:rsidRPr="00CD7166">
              <w:rPr>
                <w:rFonts w:cs="Arial"/>
                <w:b/>
                <w:bCs/>
                <w:color w:val="000000"/>
                <w:sz w:val="20"/>
                <w:szCs w:val="20"/>
                <w:lang w:val="en-AU"/>
              </w:rPr>
              <w:t>Ibera Seedeater</w:t>
            </w:r>
          </w:p>
        </w:tc>
        <w:tc>
          <w:tcPr>
            <w:tcW w:w="2126" w:type="dxa"/>
            <w:tcBorders>
              <w:bottom w:val="single" w:sz="4" w:space="0" w:color="auto"/>
            </w:tcBorders>
            <w:shd w:val="clear" w:color="auto" w:fill="auto"/>
          </w:tcPr>
          <w:p w14:paraId="0C30D423" w14:textId="77777777" w:rsidR="00F214B3" w:rsidRPr="00CD7166" w:rsidRDefault="00F214B3" w:rsidP="00FA6056">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Sporophila iberaensis</w:t>
            </w:r>
          </w:p>
        </w:tc>
        <w:tc>
          <w:tcPr>
            <w:tcW w:w="1413" w:type="dxa"/>
            <w:tcBorders>
              <w:bottom w:val="single" w:sz="4" w:space="0" w:color="auto"/>
            </w:tcBorders>
            <w:shd w:val="clear" w:color="auto" w:fill="auto"/>
          </w:tcPr>
          <w:p w14:paraId="4846EA6D" w14:textId="77777777" w:rsidR="00F214B3" w:rsidRPr="00CD7166" w:rsidRDefault="00F214B3" w:rsidP="00FA6056">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tcBorders>
              <w:bottom w:val="single" w:sz="4" w:space="0" w:color="auto"/>
            </w:tcBorders>
            <w:shd w:val="clear" w:color="auto" w:fill="auto"/>
          </w:tcPr>
          <w:p w14:paraId="639C3BC6" w14:textId="77777777" w:rsidR="00F214B3" w:rsidRPr="00CD7166" w:rsidRDefault="00F214B3" w:rsidP="00FA6056">
            <w:pPr>
              <w:autoSpaceDE w:val="0"/>
              <w:autoSpaceDN w:val="0"/>
              <w:adjustRightInd w:val="0"/>
              <w:jc w:val="both"/>
              <w:rPr>
                <w:rFonts w:cs="Arial"/>
                <w:color w:val="000000"/>
                <w:sz w:val="20"/>
                <w:szCs w:val="20"/>
                <w:lang w:val="en-AU"/>
              </w:rPr>
            </w:pPr>
            <w:r w:rsidRPr="00CD7166">
              <w:rPr>
                <w:rFonts w:cs="Arial"/>
                <w:color w:val="000000"/>
                <w:sz w:val="20"/>
                <w:szCs w:val="20"/>
                <w:lang w:val="en-AU"/>
              </w:rPr>
              <w:t>Mobility patterns unknown and no obvious analogues. Meets CMS movement criteria.</w:t>
            </w:r>
          </w:p>
        </w:tc>
      </w:tr>
    </w:tbl>
    <w:p w14:paraId="607C22B9" w14:textId="77777777" w:rsidR="00F214B3" w:rsidRDefault="00F214B3" w:rsidP="00F214B3">
      <w:pPr>
        <w:suppressAutoHyphens/>
        <w:rPr>
          <w:rFonts w:eastAsia="Times New Roman" w:cs="Arial"/>
          <w:color w:val="000000"/>
          <w:kern w:val="2"/>
          <w:lang w:val="en-GB"/>
        </w:rPr>
      </w:pPr>
    </w:p>
    <w:p w14:paraId="154CEED9" w14:textId="77777777" w:rsidR="00F214B3" w:rsidRDefault="00F214B3" w:rsidP="00F214B3">
      <w:pPr>
        <w:suppressAutoHyphens/>
        <w:rPr>
          <w:rFonts w:eastAsia="Times New Roman" w:cs="Arial"/>
          <w:color w:val="000000"/>
          <w:kern w:val="2"/>
          <w:lang w:val="en-GB"/>
        </w:rPr>
      </w:pPr>
    </w:p>
    <w:p w14:paraId="4373B3ED" w14:textId="77777777" w:rsidR="00F214B3" w:rsidRDefault="00F214B3" w:rsidP="00F214B3">
      <w:pPr>
        <w:suppressAutoHyphens/>
        <w:rPr>
          <w:rFonts w:eastAsia="Times New Roman" w:cs="Arial"/>
          <w:color w:val="000000"/>
          <w:kern w:val="2"/>
          <w:lang w:val="en-GB"/>
        </w:rPr>
      </w:pPr>
    </w:p>
    <w:p w14:paraId="48CA74AC" w14:textId="4E884C13" w:rsidR="00F214B3" w:rsidRDefault="00F214B3" w:rsidP="00F214B3">
      <w:pPr>
        <w:suppressAutoHyphens/>
        <w:rPr>
          <w:rFonts w:eastAsia="Times New Roman" w:cs="Arial"/>
          <w:color w:val="000000"/>
          <w:kern w:val="2"/>
          <w:lang w:val="en-GB"/>
        </w:rPr>
      </w:pPr>
    </w:p>
    <w:p w14:paraId="19EAC1B4" w14:textId="77777777" w:rsidR="00F214B3" w:rsidRDefault="00F214B3" w:rsidP="00F214B3">
      <w:pPr>
        <w:suppressAutoHyphens/>
        <w:rPr>
          <w:rFonts w:eastAsia="Times New Roman" w:cs="Arial"/>
          <w:color w:val="000000"/>
          <w:kern w:val="2"/>
          <w:lang w:val="en-GB"/>
        </w:rPr>
        <w:sectPr w:rsidR="00F214B3" w:rsidSect="0091417E">
          <w:footerReference w:type="even" r:id="rId21"/>
          <w:headerReference w:type="first" r:id="rId22"/>
          <w:pgSz w:w="16838" w:h="11906" w:orient="landscape" w:code="9"/>
          <w:pgMar w:top="1134" w:right="1134" w:bottom="1134" w:left="1134" w:header="720" w:footer="580" w:gutter="0"/>
          <w:cols w:space="720"/>
          <w:titlePg/>
          <w:docGrid w:linePitch="360"/>
        </w:sectPr>
      </w:pPr>
    </w:p>
    <w:p w14:paraId="470952EC" w14:textId="77777777" w:rsidR="00C91BF2" w:rsidRPr="00CD0FE9" w:rsidRDefault="00C91BF2" w:rsidP="00C91BF2">
      <w:pPr>
        <w:jc w:val="right"/>
        <w:rPr>
          <w:rFonts w:cs="Arial"/>
          <w:b/>
          <w:bCs/>
          <w:caps/>
        </w:rPr>
      </w:pPr>
      <w:r w:rsidRPr="00CD0FE9">
        <w:rPr>
          <w:rFonts w:cs="Arial"/>
          <w:b/>
          <w:caps/>
        </w:rPr>
        <w:lastRenderedPageBreak/>
        <w:t xml:space="preserve">Annex </w:t>
      </w:r>
      <w:r>
        <w:rPr>
          <w:rFonts w:cs="Arial"/>
          <w:b/>
          <w:caps/>
        </w:rPr>
        <w:t>2</w:t>
      </w:r>
    </w:p>
    <w:p w14:paraId="4BBEFDAD" w14:textId="77777777" w:rsidR="00C91BF2" w:rsidRPr="00CD0FE9" w:rsidRDefault="00C91BF2" w:rsidP="00C91BF2">
      <w:pPr>
        <w:rPr>
          <w:rFonts w:cs="Arial"/>
        </w:rPr>
      </w:pPr>
    </w:p>
    <w:p w14:paraId="7916BCCC" w14:textId="77777777" w:rsidR="00C91BF2" w:rsidRDefault="00C91BF2" w:rsidP="00C91BF2">
      <w:pPr>
        <w:jc w:val="center"/>
        <w:rPr>
          <w:rFonts w:cs="Arial"/>
        </w:rPr>
      </w:pPr>
      <w:r>
        <w:rPr>
          <w:rFonts w:cs="Arial"/>
        </w:rPr>
        <w:t>DRAFT</w:t>
      </w:r>
      <w:r w:rsidRPr="00CD0FE9">
        <w:rPr>
          <w:rFonts w:cs="Arial"/>
        </w:rPr>
        <w:t xml:space="preserve"> DECISIONS</w:t>
      </w:r>
      <w:r>
        <w:rPr>
          <w:rFonts w:cs="Arial"/>
        </w:rPr>
        <w:t xml:space="preserve"> </w:t>
      </w:r>
    </w:p>
    <w:p w14:paraId="7855CDF9" w14:textId="77777777" w:rsidR="00C91BF2" w:rsidRPr="00CD0FE9" w:rsidRDefault="00C91BF2" w:rsidP="00C91BF2">
      <w:pPr>
        <w:jc w:val="center"/>
        <w:rPr>
          <w:rFonts w:cs="Arial"/>
        </w:rPr>
      </w:pPr>
    </w:p>
    <w:p w14:paraId="0ECBD101" w14:textId="21231C41" w:rsidR="00C91BF2" w:rsidRDefault="00C91BF2" w:rsidP="00C91BF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rPr>
      </w:pPr>
      <w:r>
        <w:rPr>
          <w:rFonts w:eastAsia="Times New Roman" w:cs="Arial"/>
          <w:b/>
          <w:bCs/>
        </w:rPr>
        <w:t xml:space="preserve">POTENTIAL </w:t>
      </w:r>
      <w:ins w:id="97" w:author="Stephen Garnett" w:date="2023-07-20T18:49:00Z">
        <w:r w:rsidR="002E3B61">
          <w:rPr>
            <w:rFonts w:eastAsia="Times New Roman" w:cs="Arial"/>
            <w:b/>
            <w:bCs/>
          </w:rPr>
          <w:t>AVIAN</w:t>
        </w:r>
      </w:ins>
      <w:del w:id="98" w:author="James Williams" w:date="2023-07-18T17:22:00Z">
        <w:r w:rsidDel="00AA2DE2">
          <w:rPr>
            <w:rFonts w:eastAsia="Times New Roman" w:cs="Arial"/>
            <w:b/>
            <w:bCs/>
          </w:rPr>
          <w:delText xml:space="preserve">AVIAN </w:delText>
        </w:r>
      </w:del>
      <w:r>
        <w:rPr>
          <w:rFonts w:eastAsia="Times New Roman" w:cs="Arial"/>
          <w:b/>
          <w:bCs/>
        </w:rPr>
        <w:t>TAXA FOR LISTING</w:t>
      </w:r>
    </w:p>
    <w:p w14:paraId="3C1DDD78" w14:textId="77777777" w:rsidR="00C91BF2" w:rsidRPr="00CD0FE9" w:rsidRDefault="00C91BF2" w:rsidP="00C91BF2">
      <w:pPr>
        <w:jc w:val="both"/>
        <w:rPr>
          <w:rFonts w:cs="Arial"/>
        </w:rPr>
      </w:pPr>
    </w:p>
    <w:p w14:paraId="60C610B8" w14:textId="77777777" w:rsidR="00C91BF2" w:rsidRPr="00CD0FE9" w:rsidRDefault="00C91BF2" w:rsidP="00C91BF2">
      <w:pPr>
        <w:jc w:val="both"/>
        <w:rPr>
          <w:rFonts w:cs="Arial"/>
          <w:b/>
          <w:i/>
        </w:rPr>
      </w:pPr>
      <w:r w:rsidRPr="00CD0FE9">
        <w:rPr>
          <w:rFonts w:cs="Arial"/>
          <w:b/>
          <w:i/>
        </w:rPr>
        <w:t>Directed to Parties, intergovernmen</w:t>
      </w:r>
      <w:r>
        <w:rPr>
          <w:rFonts w:cs="Arial"/>
          <w:b/>
          <w:i/>
        </w:rPr>
        <w:t>tal and non-governmental organiz</w:t>
      </w:r>
      <w:r w:rsidRPr="00CD0FE9">
        <w:rPr>
          <w:rFonts w:cs="Arial"/>
          <w:b/>
          <w:i/>
        </w:rPr>
        <w:t>ations</w:t>
      </w:r>
    </w:p>
    <w:p w14:paraId="297C51AA" w14:textId="77777777" w:rsidR="00C91BF2" w:rsidRPr="00CD0FE9" w:rsidRDefault="00C91BF2" w:rsidP="00C91BF2">
      <w:pPr>
        <w:jc w:val="both"/>
        <w:rPr>
          <w:rFonts w:cs="Arial"/>
        </w:rPr>
      </w:pPr>
    </w:p>
    <w:p w14:paraId="2155B309" w14:textId="77777777" w:rsidR="00C91BF2" w:rsidRDefault="00C91BF2" w:rsidP="00C91BF2">
      <w:pPr>
        <w:ind w:left="851" w:hanging="851"/>
        <w:jc w:val="both"/>
        <w:rPr>
          <w:rFonts w:cs="Arial"/>
        </w:rPr>
      </w:pPr>
      <w:r w:rsidRPr="00CD0FE9">
        <w:rPr>
          <w:rFonts w:cs="Arial"/>
        </w:rPr>
        <w:t>1</w:t>
      </w:r>
      <w:r>
        <w:rPr>
          <w:rFonts w:cs="Arial"/>
        </w:rPr>
        <w:t>4</w:t>
      </w:r>
      <w:r w:rsidRPr="00CD0FE9">
        <w:rPr>
          <w:rFonts w:cs="Arial"/>
        </w:rPr>
        <w:t>.BB</w:t>
      </w:r>
      <w:r w:rsidRPr="00CD0FE9">
        <w:rPr>
          <w:rFonts w:cs="Arial"/>
        </w:rPr>
        <w:tab/>
        <w:t>Parties, intergovernmen</w:t>
      </w:r>
      <w:r>
        <w:rPr>
          <w:rFonts w:cs="Arial"/>
        </w:rPr>
        <w:t>tal and non-governmental organiz</w:t>
      </w:r>
      <w:r w:rsidRPr="00CD0FE9">
        <w:rPr>
          <w:rFonts w:cs="Arial"/>
        </w:rPr>
        <w:t>ations are encouraged to</w:t>
      </w:r>
      <w:r>
        <w:rPr>
          <w:rFonts w:cs="Arial"/>
        </w:rPr>
        <w:t xml:space="preserve"> consider working collaboratively to d</w:t>
      </w:r>
      <w:r w:rsidRPr="009314DF">
        <w:rPr>
          <w:rFonts w:cs="Arial"/>
        </w:rPr>
        <w:t>evelop listing proposals according to the guidance in Resol</w:t>
      </w:r>
      <w:r>
        <w:rPr>
          <w:rFonts w:cs="Arial"/>
        </w:rPr>
        <w:t>u</w:t>
      </w:r>
      <w:r w:rsidRPr="009314DF">
        <w:rPr>
          <w:rFonts w:cs="Arial"/>
        </w:rPr>
        <w:t>tion 13.7</w:t>
      </w:r>
      <w:r>
        <w:rPr>
          <w:rFonts w:cs="Arial"/>
        </w:rPr>
        <w:t xml:space="preserve">, </w:t>
      </w:r>
      <w:r w:rsidRPr="009314DF">
        <w:rPr>
          <w:rFonts w:cs="Arial"/>
        </w:rPr>
        <w:t xml:space="preserve">and Concerted Actions </w:t>
      </w:r>
      <w:r>
        <w:rPr>
          <w:rFonts w:cs="Arial"/>
        </w:rPr>
        <w:t xml:space="preserve">according to the guidance in Resolution 12.28 (Rev. COP13), </w:t>
      </w:r>
      <w:r w:rsidRPr="009314DF">
        <w:rPr>
          <w:rFonts w:cs="Arial"/>
        </w:rPr>
        <w:t xml:space="preserve">for species listed in Annex 1 of Resolution 14.xx, </w:t>
      </w:r>
      <w:r>
        <w:rPr>
          <w:rFonts w:cs="Arial"/>
        </w:rPr>
        <w:t>including by</w:t>
      </w:r>
      <w:r w:rsidRPr="009314DF">
        <w:rPr>
          <w:rFonts w:cs="Arial"/>
        </w:rPr>
        <w:t xml:space="preserve"> undertaking a</w:t>
      </w:r>
      <w:r>
        <w:rPr>
          <w:rFonts w:cs="Arial"/>
        </w:rPr>
        <w:t>l</w:t>
      </w:r>
      <w:r w:rsidRPr="009314DF">
        <w:rPr>
          <w:rFonts w:cs="Arial"/>
        </w:rPr>
        <w:t>l necessary consultation with Range States</w:t>
      </w:r>
      <w:r>
        <w:rPr>
          <w:rFonts w:cs="Arial"/>
        </w:rPr>
        <w:t>, and to submit these listing proposals and proposals for Concerted Actions for the consideration of the 15</w:t>
      </w:r>
      <w:r w:rsidRPr="00867763">
        <w:rPr>
          <w:rFonts w:cs="Arial"/>
          <w:vertAlign w:val="superscript"/>
        </w:rPr>
        <w:t>th</w:t>
      </w:r>
      <w:r>
        <w:rPr>
          <w:rFonts w:cs="Arial"/>
        </w:rPr>
        <w:t xml:space="preserve"> meeting of the Conference of the Parties</w:t>
      </w:r>
      <w:r w:rsidRPr="009314DF">
        <w:rPr>
          <w:rFonts w:cs="Arial"/>
        </w:rPr>
        <w:t xml:space="preserve">. </w:t>
      </w:r>
    </w:p>
    <w:p w14:paraId="6FC236A9" w14:textId="77777777" w:rsidR="00C91BF2" w:rsidRPr="00CD0FE9" w:rsidRDefault="00C91BF2" w:rsidP="00C91BF2">
      <w:pPr>
        <w:jc w:val="both"/>
        <w:rPr>
          <w:rFonts w:cs="Arial"/>
          <w:b/>
          <w:i/>
        </w:rPr>
      </w:pPr>
      <w:r>
        <w:rPr>
          <w:rFonts w:cs="Arial"/>
          <w:b/>
          <w:i/>
        </w:rPr>
        <w:t xml:space="preserve"> </w:t>
      </w:r>
    </w:p>
    <w:p w14:paraId="08B7DBCC" w14:textId="77777777" w:rsidR="00C91BF2" w:rsidRDefault="00C91BF2" w:rsidP="00C91BF2">
      <w:pPr>
        <w:jc w:val="both"/>
        <w:rPr>
          <w:rFonts w:cs="Arial"/>
        </w:rPr>
      </w:pPr>
    </w:p>
    <w:p w14:paraId="1077D1E4" w14:textId="77777777" w:rsidR="00C91BF2" w:rsidRPr="00CD0FE9" w:rsidRDefault="00C91BF2" w:rsidP="00C91BF2">
      <w:pPr>
        <w:jc w:val="both"/>
        <w:rPr>
          <w:rFonts w:cs="Arial"/>
        </w:rPr>
      </w:pPr>
      <w:r w:rsidRPr="00CD0FE9">
        <w:rPr>
          <w:rFonts w:cs="Arial"/>
          <w:b/>
          <w:i/>
        </w:rPr>
        <w:t xml:space="preserve">Directed to the Scientific Council </w:t>
      </w:r>
    </w:p>
    <w:p w14:paraId="5FBBD4D1" w14:textId="77777777" w:rsidR="00C91BF2" w:rsidRPr="00CD0FE9" w:rsidRDefault="00C91BF2" w:rsidP="00C91BF2">
      <w:pPr>
        <w:jc w:val="both"/>
        <w:rPr>
          <w:rFonts w:cs="Arial"/>
        </w:rPr>
      </w:pPr>
    </w:p>
    <w:p w14:paraId="43E05095" w14:textId="77777777" w:rsidR="00C91BF2" w:rsidRPr="00CD0FE9" w:rsidRDefault="00C91BF2" w:rsidP="00C91BF2">
      <w:pPr>
        <w:ind w:left="851" w:hanging="851"/>
        <w:jc w:val="both"/>
        <w:rPr>
          <w:rFonts w:cs="Arial"/>
        </w:rPr>
      </w:pPr>
      <w:r w:rsidRPr="00CD0FE9">
        <w:rPr>
          <w:rFonts w:cs="Arial"/>
        </w:rPr>
        <w:t>1</w:t>
      </w:r>
      <w:r>
        <w:rPr>
          <w:rFonts w:cs="Arial"/>
        </w:rPr>
        <w:t>4</w:t>
      </w:r>
      <w:r w:rsidRPr="00CD0FE9">
        <w:rPr>
          <w:rFonts w:cs="Arial"/>
        </w:rPr>
        <w:t>.DD</w:t>
      </w:r>
      <w:r w:rsidRPr="00CD0FE9">
        <w:rPr>
          <w:rFonts w:cs="Arial"/>
        </w:rPr>
        <w:tab/>
        <w:t xml:space="preserve">The Scientific Council </w:t>
      </w:r>
      <w:r>
        <w:rPr>
          <w:rFonts w:cs="Arial"/>
        </w:rPr>
        <w:t>is requested, subject to the availability of resources, to</w:t>
      </w:r>
      <w:r w:rsidRPr="00CD0FE9">
        <w:rPr>
          <w:rFonts w:cs="Arial"/>
        </w:rPr>
        <w:t>:</w:t>
      </w:r>
    </w:p>
    <w:p w14:paraId="0F804B3C" w14:textId="77777777" w:rsidR="00C91BF2" w:rsidRPr="00CD0FE9" w:rsidRDefault="00C91BF2" w:rsidP="00C91BF2">
      <w:pPr>
        <w:ind w:left="720" w:hanging="720"/>
        <w:jc w:val="both"/>
        <w:rPr>
          <w:rFonts w:cs="Arial"/>
        </w:rPr>
      </w:pPr>
    </w:p>
    <w:p w14:paraId="47D2EDE0" w14:textId="7D217712" w:rsidR="00C91BF2" w:rsidRPr="00CD7166" w:rsidRDefault="00C91BF2" w:rsidP="00C91BF2">
      <w:pPr>
        <w:widowControl w:val="0"/>
        <w:numPr>
          <w:ilvl w:val="0"/>
          <w:numId w:val="32"/>
        </w:numPr>
        <w:autoSpaceDE w:val="0"/>
        <w:autoSpaceDN w:val="0"/>
        <w:adjustRightInd w:val="0"/>
        <w:ind w:left="1418" w:hanging="567"/>
        <w:jc w:val="both"/>
        <w:rPr>
          <w:rFonts w:cs="Arial"/>
        </w:rPr>
      </w:pPr>
      <w:r w:rsidRPr="00CD7166">
        <w:rPr>
          <w:rFonts w:cs="Arial"/>
        </w:rPr>
        <w:t>Review the list of species in Annex 1 of Resolution 14.xx in advance of COP15 and make proposals for any revision;</w:t>
      </w:r>
    </w:p>
    <w:p w14:paraId="01FC833E" w14:textId="77777777" w:rsidR="00C91BF2" w:rsidRPr="00CD7166" w:rsidRDefault="00C91BF2" w:rsidP="00C91BF2">
      <w:pPr>
        <w:widowControl w:val="0"/>
        <w:autoSpaceDE w:val="0"/>
        <w:autoSpaceDN w:val="0"/>
        <w:adjustRightInd w:val="0"/>
        <w:ind w:left="851"/>
        <w:jc w:val="both"/>
        <w:rPr>
          <w:rFonts w:cs="Arial"/>
        </w:rPr>
      </w:pPr>
    </w:p>
    <w:p w14:paraId="4F43A555" w14:textId="64A6DD00" w:rsidR="00C91BF2" w:rsidRPr="00CD7166" w:rsidRDefault="00C91BF2" w:rsidP="008C2B25">
      <w:pPr>
        <w:widowControl w:val="0"/>
        <w:numPr>
          <w:ilvl w:val="0"/>
          <w:numId w:val="32"/>
        </w:numPr>
        <w:autoSpaceDE w:val="0"/>
        <w:autoSpaceDN w:val="0"/>
        <w:adjustRightInd w:val="0"/>
        <w:ind w:left="1418" w:hanging="567"/>
        <w:jc w:val="both"/>
        <w:rPr>
          <w:rFonts w:cs="Arial"/>
        </w:rPr>
      </w:pPr>
      <w:r w:rsidRPr="008C2B25">
        <w:rPr>
          <w:rFonts w:cs="Arial"/>
        </w:rPr>
        <w:t>Develop equivalent lists for other taxonomic groups for adoption at COP15</w:t>
      </w:r>
      <w:del w:id="99" w:author="Stephen Garnett" w:date="2023-07-20T18:37:00Z">
        <w:r w:rsidRPr="008C2B25" w:rsidDel="00D53B70">
          <w:rPr>
            <w:rFonts w:cs="Arial"/>
          </w:rPr>
          <w:delText>, commencing with xxxx</w:delText>
        </w:r>
      </w:del>
      <w:r w:rsidRPr="008C2B25">
        <w:rPr>
          <w:rFonts w:cs="Arial"/>
        </w:rPr>
        <w:t>;</w:t>
      </w:r>
    </w:p>
    <w:p w14:paraId="712A967A" w14:textId="77777777" w:rsidR="00C91BF2" w:rsidRPr="008C2B25" w:rsidDel="008C2B25" w:rsidRDefault="00C91BF2" w:rsidP="008C2B25">
      <w:pPr>
        <w:widowControl w:val="0"/>
        <w:numPr>
          <w:ilvl w:val="0"/>
          <w:numId w:val="32"/>
        </w:numPr>
        <w:autoSpaceDE w:val="0"/>
        <w:autoSpaceDN w:val="0"/>
        <w:adjustRightInd w:val="0"/>
        <w:ind w:left="1418" w:hanging="567"/>
        <w:jc w:val="both"/>
        <w:rPr>
          <w:del w:id="100" w:author="Ivan Ramirez" w:date="2023-07-20T10:03:00Z"/>
          <w:rFonts w:cs="Arial"/>
        </w:rPr>
      </w:pPr>
    </w:p>
    <w:p w14:paraId="17700259" w14:textId="7A043943" w:rsidR="00853051" w:rsidRPr="008C2B25" w:rsidRDefault="00853051" w:rsidP="00C2275A">
      <w:pPr>
        <w:widowControl w:val="0"/>
        <w:autoSpaceDE w:val="0"/>
        <w:autoSpaceDN w:val="0"/>
        <w:adjustRightInd w:val="0"/>
        <w:ind w:left="1418"/>
        <w:jc w:val="both"/>
        <w:rPr>
          <w:ins w:id="101" w:author="Ivan Ramirez" w:date="2023-07-20T09:54:00Z"/>
          <w:rFonts w:cs="Arial"/>
        </w:rPr>
      </w:pPr>
    </w:p>
    <w:p w14:paraId="2FB39536" w14:textId="70D2474A" w:rsidR="00853051" w:rsidRDefault="00853051" w:rsidP="00C91BF2">
      <w:pPr>
        <w:widowControl w:val="0"/>
        <w:numPr>
          <w:ilvl w:val="0"/>
          <w:numId w:val="32"/>
        </w:numPr>
        <w:autoSpaceDE w:val="0"/>
        <w:autoSpaceDN w:val="0"/>
        <w:adjustRightInd w:val="0"/>
        <w:ind w:left="1418" w:hanging="567"/>
        <w:jc w:val="both"/>
        <w:rPr>
          <w:ins w:id="102" w:author="Ivan Ramirez" w:date="2023-07-20T09:51:00Z"/>
          <w:rFonts w:cs="Arial"/>
        </w:rPr>
      </w:pPr>
      <w:ins w:id="103" w:author="Ivan Ramirez" w:date="2023-07-20T09:56:00Z">
        <w:r>
          <w:rPr>
            <w:rFonts w:cs="Arial"/>
          </w:rPr>
          <w:t>Advi</w:t>
        </w:r>
      </w:ins>
      <w:ins w:id="104" w:author="Ivan Ramirez" w:date="2023-07-20T09:57:00Z">
        <w:r>
          <w:rPr>
            <w:rFonts w:cs="Arial"/>
          </w:rPr>
          <w:t>se</w:t>
        </w:r>
      </w:ins>
      <w:ins w:id="105" w:author="Ivan Ramirez" w:date="2023-07-20T09:56:00Z">
        <w:r>
          <w:rPr>
            <w:rFonts w:cs="Arial"/>
          </w:rPr>
          <w:t xml:space="preserve"> with regard to the</w:t>
        </w:r>
      </w:ins>
      <w:ins w:id="106" w:author="Ivan Ramirez" w:date="2023-07-20T09:54:00Z">
        <w:r>
          <w:rPr>
            <w:rFonts w:cs="Arial"/>
          </w:rPr>
          <w:t xml:space="preserve"> priorit</w:t>
        </w:r>
      </w:ins>
      <w:ins w:id="107" w:author="Ivan Ramirez" w:date="2023-07-20T09:57:00Z">
        <w:r>
          <w:rPr>
            <w:rFonts w:cs="Arial"/>
          </w:rPr>
          <w:t>y</w:t>
        </w:r>
      </w:ins>
      <w:ins w:id="108" w:author="Ivan Ramirez" w:date="2023-07-20T09:56:00Z">
        <w:r>
          <w:rPr>
            <w:rFonts w:cs="Arial"/>
          </w:rPr>
          <w:t xml:space="preserve"> </w:t>
        </w:r>
      </w:ins>
      <w:ins w:id="109" w:author="Stephen Garnett" w:date="2023-07-20T18:37:00Z">
        <w:r w:rsidR="00D53B70">
          <w:rPr>
            <w:rFonts w:cs="Arial"/>
          </w:rPr>
          <w:t xml:space="preserve">avian </w:t>
        </w:r>
      </w:ins>
      <w:ins w:id="110" w:author="Ivan Ramirez" w:date="2023-07-20T09:56:00Z">
        <w:r>
          <w:rPr>
            <w:rFonts w:cs="Arial"/>
          </w:rPr>
          <w:t>taxa</w:t>
        </w:r>
      </w:ins>
      <w:ins w:id="111" w:author="Ivan Ramirez" w:date="2023-07-20T09:54:00Z">
        <w:r>
          <w:rPr>
            <w:rFonts w:cs="Arial"/>
          </w:rPr>
          <w:t xml:space="preserve"> for listing</w:t>
        </w:r>
      </w:ins>
      <w:ins w:id="112" w:author="Ivan Ramirez" w:date="2023-07-20T09:55:00Z">
        <w:r>
          <w:rPr>
            <w:rFonts w:cs="Arial"/>
          </w:rPr>
          <w:t xml:space="preserve"> within Appendi</w:t>
        </w:r>
      </w:ins>
      <w:ins w:id="113" w:author="Ivan Ramirez" w:date="2023-07-20T09:56:00Z">
        <w:r>
          <w:rPr>
            <w:rFonts w:cs="Arial"/>
          </w:rPr>
          <w:t>ces</w:t>
        </w:r>
      </w:ins>
      <w:ins w:id="114" w:author="Ivan Ramirez" w:date="2023-07-20T09:55:00Z">
        <w:r>
          <w:rPr>
            <w:rFonts w:cs="Arial"/>
          </w:rPr>
          <w:t xml:space="preserve"> I</w:t>
        </w:r>
      </w:ins>
      <w:ins w:id="115" w:author="Ivan Ramirez" w:date="2023-07-20T09:56:00Z">
        <w:r>
          <w:rPr>
            <w:rFonts w:cs="Arial"/>
          </w:rPr>
          <w:t xml:space="preserve"> and</w:t>
        </w:r>
      </w:ins>
      <w:ins w:id="116" w:author="Ivan Ramirez" w:date="2023-07-20T09:57:00Z">
        <w:r>
          <w:rPr>
            <w:rFonts w:cs="Arial"/>
          </w:rPr>
          <w:t>/or</w:t>
        </w:r>
      </w:ins>
      <w:ins w:id="117" w:author="Ivan Ramirez" w:date="2023-07-20T09:56:00Z">
        <w:r>
          <w:rPr>
            <w:rFonts w:cs="Arial"/>
          </w:rPr>
          <w:t xml:space="preserve"> II</w:t>
        </w:r>
      </w:ins>
      <w:ins w:id="118" w:author="Ivan Ramirez" w:date="2023-07-20T09:55:00Z">
        <w:r>
          <w:rPr>
            <w:rFonts w:cs="Arial"/>
          </w:rPr>
          <w:t xml:space="preserve"> of the CMS;</w:t>
        </w:r>
      </w:ins>
    </w:p>
    <w:p w14:paraId="3053D752" w14:textId="77777777" w:rsidR="00853051" w:rsidRDefault="00853051" w:rsidP="00C2275A">
      <w:pPr>
        <w:pStyle w:val="ListParagraph"/>
        <w:rPr>
          <w:ins w:id="119" w:author="Ivan Ramirez" w:date="2023-07-20T09:51:00Z"/>
          <w:rFonts w:cs="Arial"/>
        </w:rPr>
      </w:pPr>
    </w:p>
    <w:p w14:paraId="6C2A5D8D" w14:textId="7D6B2474" w:rsidR="00853051" w:rsidRPr="00CD7166" w:rsidRDefault="00853051" w:rsidP="00C91BF2">
      <w:pPr>
        <w:widowControl w:val="0"/>
        <w:numPr>
          <w:ilvl w:val="0"/>
          <w:numId w:val="32"/>
        </w:numPr>
        <w:autoSpaceDE w:val="0"/>
        <w:autoSpaceDN w:val="0"/>
        <w:adjustRightInd w:val="0"/>
        <w:ind w:left="1418" w:hanging="567"/>
        <w:jc w:val="both"/>
        <w:rPr>
          <w:rFonts w:cs="Arial"/>
        </w:rPr>
      </w:pPr>
      <w:ins w:id="120" w:author="Ivan Ramirez" w:date="2023-07-20T09:52:00Z">
        <w:r>
          <w:rPr>
            <w:rFonts w:cs="Arial"/>
          </w:rPr>
          <w:t>D</w:t>
        </w:r>
      </w:ins>
      <w:ins w:id="121" w:author="Ivan Ramirez" w:date="2023-07-20T09:51:00Z">
        <w:r>
          <w:rPr>
            <w:rFonts w:cs="Arial"/>
          </w:rPr>
          <w:t xml:space="preserve">evelop advice to Parties on a strategic approach to maximizing conservation of </w:t>
        </w:r>
      </w:ins>
      <w:ins w:id="122" w:author="Ivan Ramirez" w:date="2023-07-20T10:02:00Z">
        <w:r w:rsidR="008C2B25">
          <w:rPr>
            <w:rFonts w:cs="Arial"/>
          </w:rPr>
          <w:t xml:space="preserve">the priority </w:t>
        </w:r>
      </w:ins>
      <w:ins w:id="123" w:author="Stephen Garnett" w:date="2023-07-20T18:35:00Z">
        <w:r w:rsidR="00D53B70">
          <w:rPr>
            <w:rFonts w:cs="Arial"/>
          </w:rPr>
          <w:t xml:space="preserve">avian </w:t>
        </w:r>
      </w:ins>
      <w:ins w:id="124" w:author="Ivan Ramirez" w:date="2023-07-20T09:51:00Z">
        <w:r>
          <w:rPr>
            <w:rFonts w:cs="Arial"/>
          </w:rPr>
          <w:t>taxa</w:t>
        </w:r>
      </w:ins>
      <w:ins w:id="125" w:author="Ivan Ramirez" w:date="2023-07-20T10:00:00Z">
        <w:r w:rsidR="008C2B25">
          <w:rPr>
            <w:rFonts w:cs="Arial"/>
          </w:rPr>
          <w:t>;</w:t>
        </w:r>
      </w:ins>
    </w:p>
    <w:p w14:paraId="5055E940" w14:textId="77777777" w:rsidR="00C91BF2" w:rsidRDefault="00C91BF2" w:rsidP="00C91BF2">
      <w:pPr>
        <w:jc w:val="both"/>
        <w:rPr>
          <w:rFonts w:cs="Arial"/>
          <w:b/>
          <w:i/>
        </w:rPr>
      </w:pPr>
    </w:p>
    <w:p w14:paraId="4D97EFF5" w14:textId="31B77477" w:rsidR="00853051" w:rsidRDefault="00853051" w:rsidP="00853051">
      <w:pPr>
        <w:widowControl w:val="0"/>
        <w:numPr>
          <w:ilvl w:val="0"/>
          <w:numId w:val="32"/>
        </w:numPr>
        <w:autoSpaceDE w:val="0"/>
        <w:autoSpaceDN w:val="0"/>
        <w:adjustRightInd w:val="0"/>
        <w:ind w:left="1418" w:hanging="567"/>
        <w:jc w:val="both"/>
        <w:rPr>
          <w:ins w:id="126" w:author="Ivan Ramirez" w:date="2023-07-20T09:58:00Z"/>
          <w:rFonts w:cs="Arial"/>
        </w:rPr>
      </w:pPr>
      <w:ins w:id="127" w:author="Ivan Ramirez" w:date="2023-07-20T09:58:00Z">
        <w:r w:rsidRPr="00CD7166">
          <w:rPr>
            <w:rFonts w:cs="Arial"/>
          </w:rPr>
          <w:t>Report to the Conference of the Parties at its 15</w:t>
        </w:r>
        <w:r w:rsidRPr="00CD7166">
          <w:rPr>
            <w:rFonts w:cs="Arial"/>
            <w:vertAlign w:val="superscript"/>
          </w:rPr>
          <w:t>th</w:t>
        </w:r>
        <w:r w:rsidRPr="00CD7166">
          <w:rPr>
            <w:rFonts w:cs="Arial"/>
          </w:rPr>
          <w:t xml:space="preserve"> meeting on the progress in implementing this decision</w:t>
        </w:r>
      </w:ins>
      <w:ins w:id="128" w:author="Ivan Ramirez" w:date="2023-07-20T10:00:00Z">
        <w:r w:rsidR="008C2B25">
          <w:rPr>
            <w:rFonts w:cs="Arial"/>
          </w:rPr>
          <w:t>.</w:t>
        </w:r>
      </w:ins>
    </w:p>
    <w:p w14:paraId="0AE21651" w14:textId="77777777" w:rsidR="00C91BF2" w:rsidRPr="008C2B25" w:rsidRDefault="00C91BF2" w:rsidP="00C91BF2">
      <w:pPr>
        <w:pStyle w:val="Secondnumbering"/>
        <w:ind w:left="0" w:firstLine="0"/>
        <w:rPr>
          <w:lang w:val="en-US"/>
        </w:rPr>
      </w:pPr>
    </w:p>
    <w:p w14:paraId="0078423E" w14:textId="77777777" w:rsidR="0023345A" w:rsidRDefault="0023345A" w:rsidP="003C1A96">
      <w:pPr>
        <w:suppressAutoHyphens/>
        <w:rPr>
          <w:rFonts w:eastAsia="Times New Roman" w:cs="Arial"/>
          <w:color w:val="000000"/>
          <w:kern w:val="2"/>
          <w:lang w:val="en-GB"/>
        </w:rPr>
      </w:pPr>
    </w:p>
    <w:p w14:paraId="2CC07AA5" w14:textId="77777777" w:rsidR="007D4327" w:rsidRPr="00523B80" w:rsidRDefault="007D4327" w:rsidP="003C1A96">
      <w:pPr>
        <w:suppressAutoHyphens/>
        <w:rPr>
          <w:rFonts w:eastAsia="Times New Roman" w:cs="Arial"/>
          <w:color w:val="000000"/>
          <w:kern w:val="2"/>
          <w:lang w:val="en-GB"/>
        </w:rPr>
      </w:pPr>
    </w:p>
    <w:sectPr w:rsidR="007D4327" w:rsidRPr="00523B80" w:rsidSect="00C91BF2">
      <w:headerReference w:type="first" r:id="rId23"/>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7C637" w14:textId="77777777" w:rsidR="00F47C21" w:rsidRDefault="00F47C21" w:rsidP="008562CA">
      <w:r>
        <w:separator/>
      </w:r>
    </w:p>
  </w:endnote>
  <w:endnote w:type="continuationSeparator" w:id="0">
    <w:p w14:paraId="2CF83C12" w14:textId="77777777" w:rsidR="00F47C21" w:rsidRDefault="00F47C21" w:rsidP="008562CA">
      <w:r>
        <w:continuationSeparator/>
      </w:r>
    </w:p>
  </w:endnote>
  <w:endnote w:type="continuationNotice" w:id="1">
    <w:p w14:paraId="12CB34CC" w14:textId="77777777" w:rsidR="00F47C21" w:rsidRDefault="00F47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Roboto">
    <w:charset w:val="00"/>
    <w:family w:val="auto"/>
    <w:pitch w:val="variable"/>
    <w:sig w:usb0="E00002FF" w:usb1="5000205B" w:usb2="0000002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p w14:paraId="315B4AE8" w14:textId="77777777" w:rsidR="00B91405" w:rsidRDefault="00B914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74FEB35F" w14:textId="03ABE667" w:rsidR="00B91405" w:rsidRPr="00CD7166" w:rsidRDefault="001F56E8" w:rsidP="00CD7166">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26232345"/>
      <w:docPartObj>
        <w:docPartGallery w:val="Page Numbers (Bottom of Page)"/>
        <w:docPartUnique/>
      </w:docPartObj>
    </w:sdtPr>
    <w:sdtEndPr>
      <w:rPr>
        <w:noProof/>
      </w:rPr>
    </w:sdtEndPr>
    <w:sdtContent>
      <w:p w14:paraId="20AF060F" w14:textId="4C2AFCEF" w:rsidR="00CD7166" w:rsidRPr="00CD7166" w:rsidRDefault="00CD7166" w:rsidP="00CD7166">
        <w:pPr>
          <w:pStyle w:val="Footer"/>
          <w:jc w:val="center"/>
          <w:rPr>
            <w:sz w:val="18"/>
            <w:szCs w:val="18"/>
          </w:rPr>
        </w:pPr>
        <w:r w:rsidRPr="00CD7166">
          <w:rPr>
            <w:sz w:val="18"/>
            <w:szCs w:val="18"/>
          </w:rPr>
          <w:fldChar w:fldCharType="begin"/>
        </w:r>
        <w:r w:rsidRPr="00CD7166">
          <w:rPr>
            <w:sz w:val="18"/>
            <w:szCs w:val="18"/>
          </w:rPr>
          <w:instrText xml:space="preserve"> PAGE   \* MERGEFORMAT </w:instrText>
        </w:r>
        <w:r w:rsidRPr="00CD7166">
          <w:rPr>
            <w:sz w:val="18"/>
            <w:szCs w:val="18"/>
          </w:rPr>
          <w:fldChar w:fldCharType="separate"/>
        </w:r>
        <w:r w:rsidRPr="00CD7166">
          <w:rPr>
            <w:noProof/>
            <w:sz w:val="18"/>
            <w:szCs w:val="18"/>
          </w:rPr>
          <w:t>2</w:t>
        </w:r>
        <w:r w:rsidRPr="00CD7166">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8703008"/>
      <w:docPartObj>
        <w:docPartGallery w:val="Page Numbers (Bottom of Page)"/>
        <w:docPartUnique/>
      </w:docPartObj>
    </w:sdtPr>
    <w:sdtEndPr>
      <w:rPr>
        <w:noProof/>
      </w:rPr>
    </w:sdtEndPr>
    <w:sdtContent>
      <w:p w14:paraId="281028AA" w14:textId="77777777" w:rsidR="00F214B3" w:rsidRPr="00CD7166" w:rsidRDefault="00F214B3" w:rsidP="00CD7166">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Pr="004641A5">
          <w:rPr>
            <w:noProof/>
            <w:sz w:val="18"/>
            <w:szCs w:val="18"/>
          </w:rPr>
          <w:t>2</w:t>
        </w:r>
        <w:r w:rsidRPr="004641A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ED387" w14:textId="77777777" w:rsidR="00F47C21" w:rsidRDefault="00F47C21" w:rsidP="008562CA">
      <w:r>
        <w:separator/>
      </w:r>
    </w:p>
  </w:footnote>
  <w:footnote w:type="continuationSeparator" w:id="0">
    <w:p w14:paraId="57E1AB30" w14:textId="77777777" w:rsidR="00F47C21" w:rsidRDefault="00F47C21" w:rsidP="008562CA">
      <w:r>
        <w:continuationSeparator/>
      </w:r>
    </w:p>
  </w:footnote>
  <w:footnote w:type="continuationNotice" w:id="1">
    <w:p w14:paraId="1D2A638D" w14:textId="77777777" w:rsidR="00F47C21" w:rsidRDefault="00F47C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5ECD994E"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/Doc.XX</w:t>
    </w:r>
  </w:p>
  <w:p w14:paraId="7B68B837" w14:textId="77777777" w:rsidR="004641A5" w:rsidRDefault="004641A5">
    <w:pPr>
      <w:pStyle w:val="Header"/>
    </w:pPr>
  </w:p>
  <w:p w14:paraId="6A4B47CE" w14:textId="77777777" w:rsidR="00B91405" w:rsidRDefault="00B914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BD31" w14:textId="14DA0FC3" w:rsidR="004641A5" w:rsidRPr="004641A5" w:rsidRDefault="004641A5" w:rsidP="004641A5">
    <w:pPr>
      <w:pBdr>
        <w:bottom w:val="single" w:sz="4" w:space="1" w:color="auto"/>
      </w:pBdr>
      <w:jc w:val="right"/>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E724C0">
      <w:rPr>
        <w:rFonts w:cs="Arial"/>
        <w:i/>
        <w:iCs/>
        <w:sz w:val="18"/>
        <w:szCs w:val="18"/>
        <w:lang w:val="en-GB"/>
      </w:rPr>
      <w:t>13.3</w:t>
    </w:r>
  </w:p>
  <w:p w14:paraId="60534E8A" w14:textId="77777777" w:rsidR="004641A5" w:rsidRDefault="004641A5">
    <w:pPr>
      <w:pStyle w:val="Header"/>
    </w:pPr>
  </w:p>
  <w:p w14:paraId="70B15975" w14:textId="77777777" w:rsidR="00B91405" w:rsidRDefault="00B9140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77777777" w:rsidR="00D3197C" w:rsidRDefault="004F08DB" w:rsidP="00D3197C">
    <w:pPr>
      <w:pStyle w:val="Header"/>
    </w:pPr>
    <w:r>
      <w:rPr>
        <w:noProof/>
      </w:rPr>
      <w:drawing>
        <wp:anchor distT="0" distB="0" distL="114300" distR="114300" simplePos="0" relativeHeight="25165824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8240"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5378" w14:textId="4ECE97E7" w:rsidR="00857DC4" w:rsidRPr="00857DC4" w:rsidRDefault="00857DC4" w:rsidP="00857DC4">
    <w:pPr>
      <w:pBdr>
        <w:bottom w:val="single" w:sz="4" w:space="1" w:color="auto"/>
      </w:pBdr>
      <w:spacing w:before="120"/>
      <w:rPr>
        <w:rFonts w:cs="Arial"/>
        <w:i/>
        <w:iCs/>
        <w:sz w:val="18"/>
        <w:szCs w:val="18"/>
        <w:lang w:val="en-GB"/>
      </w:rPr>
    </w:pPr>
    <w:r w:rsidRPr="00857DC4">
      <w:rPr>
        <w:rFonts w:cs="Arial"/>
        <w:i/>
        <w:iCs/>
        <w:sz w:val="18"/>
        <w:szCs w:val="18"/>
        <w:lang w:val="en-GB"/>
      </w:rPr>
      <w:t>UNEP/CMS/ScC-SC6/Doc.</w:t>
    </w:r>
    <w:r w:rsidR="001C4E6D">
      <w:rPr>
        <w:rFonts w:cs="Arial"/>
        <w:i/>
        <w:iCs/>
        <w:sz w:val="18"/>
        <w:szCs w:val="18"/>
        <w:lang w:val="en-GB"/>
      </w:rPr>
      <w:t>13.3</w:t>
    </w:r>
  </w:p>
  <w:p w14:paraId="17B7F0AC" w14:textId="77777777" w:rsidR="00857DC4" w:rsidRDefault="00857DC4" w:rsidP="00857DC4">
    <w:pPr>
      <w:rPr>
        <w:rFonts w:cs="Arial"/>
        <w:lang w:val="en-GB"/>
      </w:rPr>
    </w:pPr>
  </w:p>
  <w:p w14:paraId="35D8672B" w14:textId="77777777" w:rsidR="005A0362" w:rsidRPr="005A0362" w:rsidRDefault="005A0362" w:rsidP="005A036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6E19" w14:textId="77777777" w:rsidR="00F214B3" w:rsidRPr="00661875" w:rsidRDefault="00F214B3" w:rsidP="00371DE1">
    <w:pPr>
      <w:pStyle w:val="Header"/>
      <w:pBdr>
        <w:bottom w:val="single" w:sz="4" w:space="1" w:color="auto"/>
      </w:pBdr>
      <w:rPr>
        <w:rFonts w:cs="Arial"/>
        <w:i/>
        <w:sz w:val="18"/>
        <w:szCs w:val="18"/>
        <w:lang w:val="de-DE"/>
      </w:rPr>
    </w:pPr>
    <w:r w:rsidRPr="00661875">
      <w:rPr>
        <w:rFonts w:cs="Arial"/>
        <w:i/>
        <w:sz w:val="18"/>
        <w:szCs w:val="18"/>
        <w:lang w:val="de-DE"/>
      </w:rPr>
      <w:t>UNEP/CMS/</w:t>
    </w:r>
    <w:r>
      <w:rPr>
        <w:rFonts w:cs="Arial"/>
        <w:i/>
        <w:sz w:val="18"/>
        <w:szCs w:val="18"/>
        <w:lang w:val="de-DE"/>
      </w:rPr>
      <w:t>ScC-SC6</w:t>
    </w:r>
    <w:r w:rsidRPr="00661875">
      <w:rPr>
        <w:rFonts w:cs="Arial"/>
        <w:i/>
        <w:sz w:val="18"/>
        <w:szCs w:val="18"/>
        <w:lang w:val="de-DE"/>
      </w:rPr>
      <w:t>/Doc.</w:t>
    </w:r>
    <w:r>
      <w:rPr>
        <w:rFonts w:cs="Arial"/>
        <w:i/>
        <w:sz w:val="18"/>
        <w:szCs w:val="18"/>
        <w:lang w:val="de-DE"/>
      </w:rPr>
      <w:t>13.3/Annex 1</w:t>
    </w:r>
  </w:p>
  <w:p w14:paraId="56FD72D2" w14:textId="77777777" w:rsidR="00F214B3" w:rsidRPr="00371DE1" w:rsidRDefault="00F214B3" w:rsidP="00371D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E32D" w14:textId="77777777" w:rsidR="00F214B3" w:rsidRPr="00661875" w:rsidRDefault="00F214B3"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w:t>
    </w:r>
    <w:r>
      <w:rPr>
        <w:rFonts w:cs="Arial"/>
        <w:i/>
        <w:sz w:val="18"/>
        <w:szCs w:val="18"/>
        <w:lang w:val="de-DE"/>
      </w:rPr>
      <w:t>ScC-SC6</w:t>
    </w:r>
    <w:r w:rsidRPr="00661875">
      <w:rPr>
        <w:rFonts w:cs="Arial"/>
        <w:i/>
        <w:sz w:val="18"/>
        <w:szCs w:val="18"/>
        <w:lang w:val="de-DE"/>
      </w:rPr>
      <w:t>/Doc.</w:t>
    </w:r>
    <w:r>
      <w:rPr>
        <w:rFonts w:cs="Arial"/>
        <w:i/>
        <w:sz w:val="18"/>
        <w:szCs w:val="18"/>
        <w:lang w:val="de-DE"/>
      </w:rPr>
      <w:t>13.3/Annex 1</w:t>
    </w:r>
  </w:p>
  <w:p w14:paraId="2883EA2D" w14:textId="77777777" w:rsidR="00F214B3" w:rsidRPr="00A836DB" w:rsidRDefault="00F214B3" w:rsidP="00A836D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9393" w14:textId="77777777" w:rsidR="00F214B3" w:rsidRPr="00661875" w:rsidRDefault="00F214B3" w:rsidP="00A836DB">
    <w:pPr>
      <w:pStyle w:val="Header"/>
      <w:pBdr>
        <w:bottom w:val="single" w:sz="4" w:space="1" w:color="auto"/>
      </w:pBdr>
      <w:rPr>
        <w:rFonts w:cs="Arial"/>
        <w:i/>
        <w:sz w:val="18"/>
        <w:szCs w:val="18"/>
        <w:lang w:val="de-DE"/>
      </w:rPr>
    </w:pPr>
    <w:r w:rsidRPr="00661875">
      <w:rPr>
        <w:rFonts w:cs="Arial"/>
        <w:i/>
        <w:sz w:val="18"/>
        <w:szCs w:val="18"/>
        <w:lang w:val="de-DE"/>
      </w:rPr>
      <w:t>UNEP/CMS/</w:t>
    </w:r>
    <w:r>
      <w:rPr>
        <w:rFonts w:cs="Arial"/>
        <w:i/>
        <w:sz w:val="18"/>
        <w:szCs w:val="18"/>
        <w:lang w:val="de-DE"/>
      </w:rPr>
      <w:t>ScC-SC6</w:t>
    </w:r>
    <w:r w:rsidRPr="00661875">
      <w:rPr>
        <w:rFonts w:cs="Arial"/>
        <w:i/>
        <w:sz w:val="18"/>
        <w:szCs w:val="18"/>
        <w:lang w:val="de-DE"/>
      </w:rPr>
      <w:t>/Doc.</w:t>
    </w:r>
    <w:r>
      <w:rPr>
        <w:rFonts w:cs="Arial"/>
        <w:i/>
        <w:sz w:val="18"/>
        <w:szCs w:val="18"/>
        <w:lang w:val="de-DE"/>
      </w:rPr>
      <w:t>13.3/Annex 1</w:t>
    </w:r>
  </w:p>
  <w:p w14:paraId="33EC435F" w14:textId="77777777" w:rsidR="00F214B3" w:rsidRPr="004573E8" w:rsidRDefault="00F214B3" w:rsidP="00661875">
    <w:pPr>
      <w:tabs>
        <w:tab w:val="center" w:pos="4680"/>
        <w:tab w:val="right" w:pos="9360"/>
      </w:tabs>
      <w:suppressAutoHyphens/>
      <w:autoSpaceDN w:val="0"/>
      <w:ind w:right="-547"/>
      <w:textAlignment w:val="baseline"/>
      <w:rPr>
        <w:rFonts w:ascii="Calibri" w:eastAsia="Calibri" w:hAnsi="Calibri" w:cs="Times New Roman"/>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58C54" w14:textId="77777777" w:rsidR="00F214B3" w:rsidRPr="00661875" w:rsidRDefault="00F214B3" w:rsidP="00CD7166">
    <w:pPr>
      <w:pStyle w:val="Header"/>
      <w:pBdr>
        <w:bottom w:val="single" w:sz="4" w:space="1" w:color="auto"/>
      </w:pBdr>
      <w:jc w:val="right"/>
      <w:rPr>
        <w:rFonts w:cs="Arial"/>
        <w:i/>
        <w:sz w:val="18"/>
        <w:szCs w:val="18"/>
        <w:lang w:val="de-DE"/>
      </w:rPr>
    </w:pPr>
    <w:r w:rsidRPr="00661875">
      <w:rPr>
        <w:rFonts w:cs="Arial"/>
        <w:i/>
        <w:sz w:val="18"/>
        <w:szCs w:val="18"/>
        <w:lang w:val="de-DE"/>
      </w:rPr>
      <w:t>UNEP/CMS/</w:t>
    </w:r>
    <w:r>
      <w:rPr>
        <w:rFonts w:cs="Arial"/>
        <w:i/>
        <w:sz w:val="18"/>
        <w:szCs w:val="18"/>
        <w:lang w:val="de-DE"/>
      </w:rPr>
      <w:t>ScC-SC6</w:t>
    </w:r>
    <w:r w:rsidRPr="00661875">
      <w:rPr>
        <w:rFonts w:cs="Arial"/>
        <w:i/>
        <w:sz w:val="18"/>
        <w:szCs w:val="18"/>
        <w:lang w:val="de-DE"/>
      </w:rPr>
      <w:t>/Doc.</w:t>
    </w:r>
    <w:r>
      <w:rPr>
        <w:rFonts w:cs="Arial"/>
        <w:i/>
        <w:sz w:val="18"/>
        <w:szCs w:val="18"/>
        <w:lang w:val="de-DE"/>
      </w:rPr>
      <w:t>13.3/Annex 1</w:t>
    </w:r>
  </w:p>
  <w:p w14:paraId="6A55617B" w14:textId="77777777" w:rsidR="00F214B3" w:rsidRPr="004573E8" w:rsidRDefault="00F214B3" w:rsidP="00661875">
    <w:pPr>
      <w:tabs>
        <w:tab w:val="center" w:pos="4680"/>
        <w:tab w:val="right" w:pos="9360"/>
      </w:tabs>
      <w:suppressAutoHyphens/>
      <w:autoSpaceDN w:val="0"/>
      <w:ind w:right="-547"/>
      <w:textAlignment w:val="baseline"/>
      <w:rPr>
        <w:rFonts w:ascii="Calibri" w:eastAsia="Calibri" w:hAnsi="Calibri" w:cs="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1BA8" w14:textId="0A0F4373" w:rsidR="00CD7166" w:rsidRPr="00661875" w:rsidRDefault="00CD7166" w:rsidP="00CD7166">
    <w:pPr>
      <w:pStyle w:val="Header"/>
      <w:pBdr>
        <w:bottom w:val="single" w:sz="4" w:space="1" w:color="auto"/>
      </w:pBdr>
      <w:jc w:val="right"/>
      <w:rPr>
        <w:rFonts w:cs="Arial"/>
        <w:i/>
        <w:sz w:val="18"/>
        <w:szCs w:val="18"/>
        <w:lang w:val="de-DE"/>
      </w:rPr>
    </w:pPr>
    <w:r w:rsidRPr="00661875">
      <w:rPr>
        <w:rFonts w:cs="Arial"/>
        <w:i/>
        <w:sz w:val="18"/>
        <w:szCs w:val="18"/>
        <w:lang w:val="de-DE"/>
      </w:rPr>
      <w:t>UNEP/CMS/</w:t>
    </w:r>
    <w:r>
      <w:rPr>
        <w:rFonts w:cs="Arial"/>
        <w:i/>
        <w:sz w:val="18"/>
        <w:szCs w:val="18"/>
        <w:lang w:val="de-DE"/>
      </w:rPr>
      <w:t>ScC-SC6</w:t>
    </w:r>
    <w:r w:rsidRPr="00661875">
      <w:rPr>
        <w:rFonts w:cs="Arial"/>
        <w:i/>
        <w:sz w:val="18"/>
        <w:szCs w:val="18"/>
        <w:lang w:val="de-DE"/>
      </w:rPr>
      <w:t>/Doc.</w:t>
    </w:r>
    <w:r>
      <w:rPr>
        <w:rFonts w:cs="Arial"/>
        <w:i/>
        <w:sz w:val="18"/>
        <w:szCs w:val="18"/>
        <w:lang w:val="de-DE"/>
      </w:rPr>
      <w:t>13.3/Annex 2</w:t>
    </w:r>
  </w:p>
  <w:p w14:paraId="1CFEEEE6" w14:textId="77777777" w:rsidR="00CD7166" w:rsidRPr="004573E8" w:rsidRDefault="00CD7166">
    <w:pPr>
      <w:tabs>
        <w:tab w:val="center" w:pos="4680"/>
        <w:tab w:val="right" w:pos="9360"/>
      </w:tabs>
      <w:suppressAutoHyphens/>
      <w:autoSpaceDN w:val="0"/>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1" w15:restartNumberingAfterBreak="0">
    <w:nsid w:val="02B639FB"/>
    <w:multiLevelType w:val="hybridMultilevel"/>
    <w:tmpl w:val="4072B274"/>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B127022"/>
    <w:multiLevelType w:val="hybridMultilevel"/>
    <w:tmpl w:val="45E8522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1C824F48"/>
    <w:multiLevelType w:val="hybridMultilevel"/>
    <w:tmpl w:val="A12A53BE"/>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DF48E4"/>
    <w:multiLevelType w:val="hybridMultilevel"/>
    <w:tmpl w:val="86841666"/>
    <w:lvl w:ilvl="0" w:tplc="93A4A280">
      <w:start w:val="1"/>
      <w:numFmt w:val="lowerLetter"/>
      <w:pStyle w:val="BalloonText"/>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4A9302D"/>
    <w:multiLevelType w:val="hybridMultilevel"/>
    <w:tmpl w:val="DE7A7F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755E3A"/>
    <w:multiLevelType w:val="hybridMultilevel"/>
    <w:tmpl w:val="F5E85492"/>
    <w:lvl w:ilvl="0" w:tplc="70444D6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6" w15:restartNumberingAfterBreak="0">
    <w:nsid w:val="38A25D6D"/>
    <w:multiLevelType w:val="hybridMultilevel"/>
    <w:tmpl w:val="C3B44D24"/>
    <w:lvl w:ilvl="0" w:tplc="C1F2F334">
      <w:start w:val="1"/>
      <w:numFmt w:val="decimal"/>
      <w:lvlText w:val="%1."/>
      <w:lvlJc w:val="left"/>
      <w:pPr>
        <w:ind w:left="360" w:hanging="360"/>
      </w:pPr>
      <w:rPr>
        <w:rFonts w:hint="default"/>
        <w:b w:val="0"/>
        <w:bCs w:val="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DE06BA7"/>
    <w:multiLevelType w:val="hybridMultilevel"/>
    <w:tmpl w:val="E45E7C3A"/>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445A62CD"/>
    <w:multiLevelType w:val="hybridMultilevel"/>
    <w:tmpl w:val="E45E7C3A"/>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E47551"/>
    <w:multiLevelType w:val="hybridMultilevel"/>
    <w:tmpl w:val="050017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30" w15:restartNumberingAfterBreak="0">
    <w:nsid w:val="55352B6F"/>
    <w:multiLevelType w:val="hybridMultilevel"/>
    <w:tmpl w:val="1180B11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33" w15:restartNumberingAfterBreak="0">
    <w:nsid w:val="5CDF29BC"/>
    <w:multiLevelType w:val="hybridMultilevel"/>
    <w:tmpl w:val="4C024620"/>
    <w:lvl w:ilvl="0" w:tplc="A0A696BE">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69B049E3"/>
    <w:multiLevelType w:val="hybridMultilevel"/>
    <w:tmpl w:val="757A2C7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9"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40" w15:restartNumberingAfterBreak="0">
    <w:nsid w:val="6FB30392"/>
    <w:multiLevelType w:val="hybridMultilevel"/>
    <w:tmpl w:val="DB1A317A"/>
    <w:lvl w:ilvl="0" w:tplc="90442228">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583C35"/>
    <w:multiLevelType w:val="hybridMultilevel"/>
    <w:tmpl w:val="E376CC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2"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B09495E"/>
    <w:multiLevelType w:val="hybridMultilevel"/>
    <w:tmpl w:val="ADC4DD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45" w15:restartNumberingAfterBreak="0">
    <w:nsid w:val="7B857BC5"/>
    <w:multiLevelType w:val="hybridMultilevel"/>
    <w:tmpl w:val="FF54018C"/>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C8F5DD4"/>
    <w:multiLevelType w:val="hybridMultilevel"/>
    <w:tmpl w:val="CA9AFE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DBC5E57"/>
    <w:multiLevelType w:val="hybridMultilevel"/>
    <w:tmpl w:val="FC5625F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657921480">
    <w:abstractNumId w:val="29"/>
  </w:num>
  <w:num w:numId="2" w16cid:durableId="1330258007">
    <w:abstractNumId w:val="22"/>
  </w:num>
  <w:num w:numId="3" w16cid:durableId="216629081">
    <w:abstractNumId w:val="42"/>
  </w:num>
  <w:num w:numId="4" w16cid:durableId="2089496676">
    <w:abstractNumId w:val="21"/>
  </w:num>
  <w:num w:numId="5" w16cid:durableId="995305865">
    <w:abstractNumId w:val="14"/>
  </w:num>
  <w:num w:numId="6" w16cid:durableId="1591543126">
    <w:abstractNumId w:val="11"/>
  </w:num>
  <w:num w:numId="7" w16cid:durableId="1509979557">
    <w:abstractNumId w:val="34"/>
  </w:num>
  <w:num w:numId="8" w16cid:durableId="1284387885">
    <w:abstractNumId w:val="26"/>
  </w:num>
  <w:num w:numId="9" w16cid:durableId="1792672819">
    <w:abstractNumId w:val="20"/>
  </w:num>
  <w:num w:numId="10" w16cid:durableId="1602376025">
    <w:abstractNumId w:val="12"/>
  </w:num>
  <w:num w:numId="11" w16cid:durableId="583103219">
    <w:abstractNumId w:val="0"/>
  </w:num>
  <w:num w:numId="12" w16cid:durableId="764500067">
    <w:abstractNumId w:val="6"/>
  </w:num>
  <w:num w:numId="13" w16cid:durableId="241188056">
    <w:abstractNumId w:val="39"/>
  </w:num>
  <w:num w:numId="14" w16cid:durableId="1744138892">
    <w:abstractNumId w:val="24"/>
  </w:num>
  <w:num w:numId="15" w16cid:durableId="512185356">
    <w:abstractNumId w:val="25"/>
  </w:num>
  <w:num w:numId="16" w16cid:durableId="206646908">
    <w:abstractNumId w:val="10"/>
  </w:num>
  <w:num w:numId="17" w16cid:durableId="309864782">
    <w:abstractNumId w:val="33"/>
  </w:num>
  <w:num w:numId="18" w16cid:durableId="30150627">
    <w:abstractNumId w:val="40"/>
  </w:num>
  <w:num w:numId="19" w16cid:durableId="568197785">
    <w:abstractNumId w:val="7"/>
  </w:num>
  <w:num w:numId="20" w16cid:durableId="1535709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38104187">
    <w:abstractNumId w:val="31"/>
  </w:num>
  <w:num w:numId="22" w16cid:durableId="442503461">
    <w:abstractNumId w:val="27"/>
  </w:num>
  <w:num w:numId="23" w16cid:durableId="2127505021">
    <w:abstractNumId w:val="3"/>
  </w:num>
  <w:num w:numId="24" w16cid:durableId="17122669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66196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0608570">
    <w:abstractNumId w:val="32"/>
  </w:num>
  <w:num w:numId="27" w16cid:durableId="1161694273">
    <w:abstractNumId w:val="35"/>
  </w:num>
  <w:num w:numId="28" w16cid:durableId="1364401195">
    <w:abstractNumId w:val="7"/>
    <w:lvlOverride w:ilvl="0">
      <w:startOverride w:val="1"/>
    </w:lvlOverride>
  </w:num>
  <w:num w:numId="29" w16cid:durableId="11282795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714212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222634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27264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5172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19242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8100979">
    <w:abstractNumId w:val="38"/>
  </w:num>
  <w:num w:numId="36" w16cid:durableId="1325818525">
    <w:abstractNumId w:val="16"/>
  </w:num>
  <w:num w:numId="37" w16cid:durableId="1933706697">
    <w:abstractNumId w:val="19"/>
  </w:num>
  <w:num w:numId="38" w16cid:durableId="450518265">
    <w:abstractNumId w:val="23"/>
  </w:num>
  <w:num w:numId="39" w16cid:durableId="86079001">
    <w:abstractNumId w:val="5"/>
  </w:num>
  <w:num w:numId="40" w16cid:durableId="1991396546">
    <w:abstractNumId w:val="45"/>
  </w:num>
  <w:num w:numId="41" w16cid:durableId="1919248639">
    <w:abstractNumId w:val="46"/>
  </w:num>
  <w:num w:numId="42" w16cid:durableId="1115640547">
    <w:abstractNumId w:val="17"/>
  </w:num>
  <w:num w:numId="43" w16cid:durableId="410347950">
    <w:abstractNumId w:val="13"/>
  </w:num>
  <w:num w:numId="44" w16cid:durableId="2002811071">
    <w:abstractNumId w:val="47"/>
  </w:num>
  <w:num w:numId="45" w16cid:durableId="467820552">
    <w:abstractNumId w:val="9"/>
  </w:num>
  <w:num w:numId="46" w16cid:durableId="1333991832">
    <w:abstractNumId w:val="30"/>
  </w:num>
  <w:num w:numId="47" w16cid:durableId="529606282">
    <w:abstractNumId w:val="4"/>
  </w:num>
  <w:num w:numId="48" w16cid:durableId="1031614509">
    <w:abstractNumId w:val="41"/>
  </w:num>
  <w:num w:numId="49" w16cid:durableId="1511989560">
    <w:abstractNumId w:val="43"/>
  </w:num>
  <w:num w:numId="50" w16cid:durableId="191497131">
    <w:abstractNumId w:val="1"/>
  </w:num>
  <w:num w:numId="51" w16cid:durableId="742947810">
    <w:abstractNumId w:val="3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van Ramirez">
    <w15:presenceInfo w15:providerId="AD" w15:userId="S::ivan.ramirez@un.org::9fbfef0c-0808-447e-9ccd-f5600a3100ab"/>
  </w15:person>
  <w15:person w15:author="Stephen Garnett">
    <w15:presenceInfo w15:providerId="AD" w15:userId="S::stephen.garnett@cdu.edu.au::5d77e4e2-2685-4ca3-891b-6f043efd60b5"/>
  </w15:person>
  <w15:person w15:author="Kelly Malsch">
    <w15:presenceInfo w15:providerId="AD" w15:userId="S::Kelly.Malsch@unep-wcmc.org::e2d403ae-49ea-45f5-8285-caf29b550f32"/>
  </w15:person>
  <w15:person w15:author="James Williams">
    <w15:presenceInfo w15:providerId="AD" w15:userId="S::james.williams@jncc.gov.uk::dfe39b46-9cea-4dc7-9de2-5f1b20759a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1B9B"/>
    <w:rsid w:val="00003FD3"/>
    <w:rsid w:val="000042D8"/>
    <w:rsid w:val="00006099"/>
    <w:rsid w:val="00006465"/>
    <w:rsid w:val="00006491"/>
    <w:rsid w:val="00006AA9"/>
    <w:rsid w:val="00007B10"/>
    <w:rsid w:val="00007E28"/>
    <w:rsid w:val="0001089B"/>
    <w:rsid w:val="00013F12"/>
    <w:rsid w:val="000271BD"/>
    <w:rsid w:val="00034F7E"/>
    <w:rsid w:val="00037B5F"/>
    <w:rsid w:val="00042CA0"/>
    <w:rsid w:val="00047F5A"/>
    <w:rsid w:val="00051553"/>
    <w:rsid w:val="00051664"/>
    <w:rsid w:val="000517B3"/>
    <w:rsid w:val="000546A6"/>
    <w:rsid w:val="00054B46"/>
    <w:rsid w:val="000563B3"/>
    <w:rsid w:val="0006188C"/>
    <w:rsid w:val="00062598"/>
    <w:rsid w:val="00063003"/>
    <w:rsid w:val="00064480"/>
    <w:rsid w:val="0007091D"/>
    <w:rsid w:val="000757C2"/>
    <w:rsid w:val="000806F8"/>
    <w:rsid w:val="00092D34"/>
    <w:rsid w:val="00093539"/>
    <w:rsid w:val="00094927"/>
    <w:rsid w:val="00094DC7"/>
    <w:rsid w:val="00096751"/>
    <w:rsid w:val="000A2067"/>
    <w:rsid w:val="000A52F9"/>
    <w:rsid w:val="000B20DE"/>
    <w:rsid w:val="000C154F"/>
    <w:rsid w:val="000C1E28"/>
    <w:rsid w:val="000C2148"/>
    <w:rsid w:val="000C2262"/>
    <w:rsid w:val="000C3126"/>
    <w:rsid w:val="000C5F83"/>
    <w:rsid w:val="000C615D"/>
    <w:rsid w:val="000C74D7"/>
    <w:rsid w:val="000D3F2A"/>
    <w:rsid w:val="000E279A"/>
    <w:rsid w:val="000E42BC"/>
    <w:rsid w:val="000E6F4A"/>
    <w:rsid w:val="000F4744"/>
    <w:rsid w:val="000F58FD"/>
    <w:rsid w:val="00100348"/>
    <w:rsid w:val="00101378"/>
    <w:rsid w:val="00101FA7"/>
    <w:rsid w:val="00103EDA"/>
    <w:rsid w:val="00104F84"/>
    <w:rsid w:val="001060E1"/>
    <w:rsid w:val="00113628"/>
    <w:rsid w:val="0012172C"/>
    <w:rsid w:val="0012261D"/>
    <w:rsid w:val="0012314D"/>
    <w:rsid w:val="00125883"/>
    <w:rsid w:val="0013021C"/>
    <w:rsid w:val="001308CF"/>
    <w:rsid w:val="0013162D"/>
    <w:rsid w:val="00134214"/>
    <w:rsid w:val="00136C2B"/>
    <w:rsid w:val="00142CEE"/>
    <w:rsid w:val="00151861"/>
    <w:rsid w:val="00151E4E"/>
    <w:rsid w:val="001528A4"/>
    <w:rsid w:val="0015384A"/>
    <w:rsid w:val="00166A66"/>
    <w:rsid w:val="00166ABE"/>
    <w:rsid w:val="001702EB"/>
    <w:rsid w:val="00171648"/>
    <w:rsid w:val="0017687C"/>
    <w:rsid w:val="00177DED"/>
    <w:rsid w:val="0019736A"/>
    <w:rsid w:val="00197B64"/>
    <w:rsid w:val="001A1120"/>
    <w:rsid w:val="001A6328"/>
    <w:rsid w:val="001B12B6"/>
    <w:rsid w:val="001B7C41"/>
    <w:rsid w:val="001C231B"/>
    <w:rsid w:val="001C2C40"/>
    <w:rsid w:val="001C4E6D"/>
    <w:rsid w:val="001C5CBE"/>
    <w:rsid w:val="001C6A67"/>
    <w:rsid w:val="001C7FBD"/>
    <w:rsid w:val="001D2AD3"/>
    <w:rsid w:val="001D3D18"/>
    <w:rsid w:val="001D42A5"/>
    <w:rsid w:val="001D4FE4"/>
    <w:rsid w:val="001D7E06"/>
    <w:rsid w:val="001E3D77"/>
    <w:rsid w:val="001E45DA"/>
    <w:rsid w:val="001F0656"/>
    <w:rsid w:val="001F52B4"/>
    <w:rsid w:val="001F56E8"/>
    <w:rsid w:val="001F6D7B"/>
    <w:rsid w:val="00202613"/>
    <w:rsid w:val="00204B12"/>
    <w:rsid w:val="00207F4E"/>
    <w:rsid w:val="00211299"/>
    <w:rsid w:val="002149E1"/>
    <w:rsid w:val="00214F18"/>
    <w:rsid w:val="002150C5"/>
    <w:rsid w:val="0021709A"/>
    <w:rsid w:val="00217BDA"/>
    <w:rsid w:val="00220112"/>
    <w:rsid w:val="00221617"/>
    <w:rsid w:val="00225555"/>
    <w:rsid w:val="00231F53"/>
    <w:rsid w:val="0023345A"/>
    <w:rsid w:val="0023618C"/>
    <w:rsid w:val="00237995"/>
    <w:rsid w:val="00246273"/>
    <w:rsid w:val="00246B5A"/>
    <w:rsid w:val="002508D1"/>
    <w:rsid w:val="00263B46"/>
    <w:rsid w:val="0027178F"/>
    <w:rsid w:val="00272BE4"/>
    <w:rsid w:val="00276C1E"/>
    <w:rsid w:val="00277B8E"/>
    <w:rsid w:val="00291ED8"/>
    <w:rsid w:val="0029486D"/>
    <w:rsid w:val="00295D5A"/>
    <w:rsid w:val="00296720"/>
    <w:rsid w:val="002A439C"/>
    <w:rsid w:val="002A49DC"/>
    <w:rsid w:val="002A4BAA"/>
    <w:rsid w:val="002D0561"/>
    <w:rsid w:val="002D7088"/>
    <w:rsid w:val="002E04A8"/>
    <w:rsid w:val="002E34AE"/>
    <w:rsid w:val="002E3B61"/>
    <w:rsid w:val="002F1F14"/>
    <w:rsid w:val="002F2584"/>
    <w:rsid w:val="002F6AB7"/>
    <w:rsid w:val="003024E7"/>
    <w:rsid w:val="00304A0A"/>
    <w:rsid w:val="00306679"/>
    <w:rsid w:val="003079C0"/>
    <w:rsid w:val="00310F09"/>
    <w:rsid w:val="00312FDD"/>
    <w:rsid w:val="00315B8E"/>
    <w:rsid w:val="00316220"/>
    <w:rsid w:val="003208E8"/>
    <w:rsid w:val="00322889"/>
    <w:rsid w:val="00332451"/>
    <w:rsid w:val="00333712"/>
    <w:rsid w:val="003403FB"/>
    <w:rsid w:val="00356D2D"/>
    <w:rsid w:val="003573B1"/>
    <w:rsid w:val="00361D7C"/>
    <w:rsid w:val="00373105"/>
    <w:rsid w:val="0037473F"/>
    <w:rsid w:val="003779E8"/>
    <w:rsid w:val="0038147E"/>
    <w:rsid w:val="0039073B"/>
    <w:rsid w:val="003936E7"/>
    <w:rsid w:val="003A466F"/>
    <w:rsid w:val="003B08EF"/>
    <w:rsid w:val="003B1260"/>
    <w:rsid w:val="003C1A96"/>
    <w:rsid w:val="003C21EB"/>
    <w:rsid w:val="003C2684"/>
    <w:rsid w:val="003C407B"/>
    <w:rsid w:val="003C4FA0"/>
    <w:rsid w:val="003C7112"/>
    <w:rsid w:val="003D18EC"/>
    <w:rsid w:val="003D7753"/>
    <w:rsid w:val="003E066E"/>
    <w:rsid w:val="003E136A"/>
    <w:rsid w:val="003E2116"/>
    <w:rsid w:val="003E61CF"/>
    <w:rsid w:val="003F448D"/>
    <w:rsid w:val="003F55B3"/>
    <w:rsid w:val="0040040C"/>
    <w:rsid w:val="0040366F"/>
    <w:rsid w:val="004043C2"/>
    <w:rsid w:val="00411C0D"/>
    <w:rsid w:val="00411F65"/>
    <w:rsid w:val="00413EFD"/>
    <w:rsid w:val="004252EC"/>
    <w:rsid w:val="004254E6"/>
    <w:rsid w:val="004269A9"/>
    <w:rsid w:val="004329CE"/>
    <w:rsid w:val="00434B0C"/>
    <w:rsid w:val="00435B60"/>
    <w:rsid w:val="00436690"/>
    <w:rsid w:val="00436DC0"/>
    <w:rsid w:val="00456A25"/>
    <w:rsid w:val="004573E8"/>
    <w:rsid w:val="00460281"/>
    <w:rsid w:val="004612F9"/>
    <w:rsid w:val="004641A5"/>
    <w:rsid w:val="0046511E"/>
    <w:rsid w:val="00465C29"/>
    <w:rsid w:val="00467A46"/>
    <w:rsid w:val="00471F96"/>
    <w:rsid w:val="0048272A"/>
    <w:rsid w:val="00485082"/>
    <w:rsid w:val="00487A61"/>
    <w:rsid w:val="00487B3C"/>
    <w:rsid w:val="00490FF8"/>
    <w:rsid w:val="00495C2C"/>
    <w:rsid w:val="004A3955"/>
    <w:rsid w:val="004A60D2"/>
    <w:rsid w:val="004B4D93"/>
    <w:rsid w:val="004B5B7F"/>
    <w:rsid w:val="004B6101"/>
    <w:rsid w:val="004C2D34"/>
    <w:rsid w:val="004C670C"/>
    <w:rsid w:val="004D00E7"/>
    <w:rsid w:val="004D10E2"/>
    <w:rsid w:val="004D20C2"/>
    <w:rsid w:val="004F0419"/>
    <w:rsid w:val="004F08DB"/>
    <w:rsid w:val="004F0B3C"/>
    <w:rsid w:val="00511000"/>
    <w:rsid w:val="00513A55"/>
    <w:rsid w:val="00523B80"/>
    <w:rsid w:val="005320C6"/>
    <w:rsid w:val="005361BC"/>
    <w:rsid w:val="00542A4C"/>
    <w:rsid w:val="00544EA3"/>
    <w:rsid w:val="00554047"/>
    <w:rsid w:val="005576EE"/>
    <w:rsid w:val="0055782B"/>
    <w:rsid w:val="00561AB0"/>
    <w:rsid w:val="005626DE"/>
    <w:rsid w:val="00567867"/>
    <w:rsid w:val="00567A12"/>
    <w:rsid w:val="00574104"/>
    <w:rsid w:val="00582FBA"/>
    <w:rsid w:val="00585FA8"/>
    <w:rsid w:val="005872F6"/>
    <w:rsid w:val="005947F5"/>
    <w:rsid w:val="00595293"/>
    <w:rsid w:val="00597C4D"/>
    <w:rsid w:val="005A0362"/>
    <w:rsid w:val="005A24FE"/>
    <w:rsid w:val="005B4041"/>
    <w:rsid w:val="005B4A2F"/>
    <w:rsid w:val="005C090C"/>
    <w:rsid w:val="005C1E7E"/>
    <w:rsid w:val="005D00EE"/>
    <w:rsid w:val="005D014C"/>
    <w:rsid w:val="005D1ABB"/>
    <w:rsid w:val="005D1E4D"/>
    <w:rsid w:val="005D4F47"/>
    <w:rsid w:val="005D5D87"/>
    <w:rsid w:val="005D6A62"/>
    <w:rsid w:val="005E1A0D"/>
    <w:rsid w:val="005E37A3"/>
    <w:rsid w:val="005F7B3E"/>
    <w:rsid w:val="006063FD"/>
    <w:rsid w:val="00611D67"/>
    <w:rsid w:val="00612EF3"/>
    <w:rsid w:val="006132AE"/>
    <w:rsid w:val="00613E63"/>
    <w:rsid w:val="00620D13"/>
    <w:rsid w:val="006254F2"/>
    <w:rsid w:val="00625533"/>
    <w:rsid w:val="00627066"/>
    <w:rsid w:val="0063282B"/>
    <w:rsid w:val="006371CA"/>
    <w:rsid w:val="00642755"/>
    <w:rsid w:val="00642C1F"/>
    <w:rsid w:val="00644C4F"/>
    <w:rsid w:val="006559BC"/>
    <w:rsid w:val="006559F4"/>
    <w:rsid w:val="00656F67"/>
    <w:rsid w:val="00665392"/>
    <w:rsid w:val="006659DA"/>
    <w:rsid w:val="00671D2B"/>
    <w:rsid w:val="00676B81"/>
    <w:rsid w:val="006774BD"/>
    <w:rsid w:val="0068220D"/>
    <w:rsid w:val="00687078"/>
    <w:rsid w:val="00687AC9"/>
    <w:rsid w:val="00694EEE"/>
    <w:rsid w:val="0069506C"/>
    <w:rsid w:val="006B0385"/>
    <w:rsid w:val="006B4459"/>
    <w:rsid w:val="006C3F9A"/>
    <w:rsid w:val="006D1265"/>
    <w:rsid w:val="006D3F1C"/>
    <w:rsid w:val="006D41D6"/>
    <w:rsid w:val="006E2FE4"/>
    <w:rsid w:val="006E59E7"/>
    <w:rsid w:val="006F26E4"/>
    <w:rsid w:val="0070029F"/>
    <w:rsid w:val="00701AA8"/>
    <w:rsid w:val="007026FE"/>
    <w:rsid w:val="00702DCA"/>
    <w:rsid w:val="00706B28"/>
    <w:rsid w:val="0071781C"/>
    <w:rsid w:val="00721535"/>
    <w:rsid w:val="00727231"/>
    <w:rsid w:val="00731D01"/>
    <w:rsid w:val="00735C2E"/>
    <w:rsid w:val="00736241"/>
    <w:rsid w:val="007405A7"/>
    <w:rsid w:val="00744A44"/>
    <w:rsid w:val="00753DE2"/>
    <w:rsid w:val="00763277"/>
    <w:rsid w:val="007632B7"/>
    <w:rsid w:val="007755B5"/>
    <w:rsid w:val="007760E8"/>
    <w:rsid w:val="00783EA1"/>
    <w:rsid w:val="00784C54"/>
    <w:rsid w:val="00784F60"/>
    <w:rsid w:val="00791FD0"/>
    <w:rsid w:val="00793756"/>
    <w:rsid w:val="007A1F5E"/>
    <w:rsid w:val="007A2588"/>
    <w:rsid w:val="007A6B06"/>
    <w:rsid w:val="007B6C8E"/>
    <w:rsid w:val="007C0750"/>
    <w:rsid w:val="007C4A24"/>
    <w:rsid w:val="007C69AC"/>
    <w:rsid w:val="007D2F9C"/>
    <w:rsid w:val="007D4327"/>
    <w:rsid w:val="007E238D"/>
    <w:rsid w:val="007E4CF4"/>
    <w:rsid w:val="007E7983"/>
    <w:rsid w:val="007F0060"/>
    <w:rsid w:val="007F6801"/>
    <w:rsid w:val="007F6EBD"/>
    <w:rsid w:val="0080007C"/>
    <w:rsid w:val="0080329E"/>
    <w:rsid w:val="008041BC"/>
    <w:rsid w:val="00806782"/>
    <w:rsid w:val="00811A06"/>
    <w:rsid w:val="0081532E"/>
    <w:rsid w:val="00822E98"/>
    <w:rsid w:val="0082517B"/>
    <w:rsid w:val="00841C98"/>
    <w:rsid w:val="00844F23"/>
    <w:rsid w:val="00846243"/>
    <w:rsid w:val="008476F5"/>
    <w:rsid w:val="00850E3A"/>
    <w:rsid w:val="00851657"/>
    <w:rsid w:val="00853051"/>
    <w:rsid w:val="008562CA"/>
    <w:rsid w:val="00857DC4"/>
    <w:rsid w:val="00863654"/>
    <w:rsid w:val="00873B24"/>
    <w:rsid w:val="0087481A"/>
    <w:rsid w:val="0087709E"/>
    <w:rsid w:val="00882C27"/>
    <w:rsid w:val="008A0691"/>
    <w:rsid w:val="008A1FD4"/>
    <w:rsid w:val="008A26F5"/>
    <w:rsid w:val="008A59CC"/>
    <w:rsid w:val="008A66F2"/>
    <w:rsid w:val="008A7222"/>
    <w:rsid w:val="008A731F"/>
    <w:rsid w:val="008A7C91"/>
    <w:rsid w:val="008B255B"/>
    <w:rsid w:val="008C163A"/>
    <w:rsid w:val="008C21D0"/>
    <w:rsid w:val="008C2B25"/>
    <w:rsid w:val="008C345B"/>
    <w:rsid w:val="008C7937"/>
    <w:rsid w:val="008D2B95"/>
    <w:rsid w:val="008D59B7"/>
    <w:rsid w:val="008D5DEC"/>
    <w:rsid w:val="008D7252"/>
    <w:rsid w:val="008D7B4A"/>
    <w:rsid w:val="008F500F"/>
    <w:rsid w:val="0090208F"/>
    <w:rsid w:val="009130F2"/>
    <w:rsid w:val="0091417E"/>
    <w:rsid w:val="009235BA"/>
    <w:rsid w:val="009244FB"/>
    <w:rsid w:val="009260CE"/>
    <w:rsid w:val="00935A0E"/>
    <w:rsid w:val="00936681"/>
    <w:rsid w:val="0094107B"/>
    <w:rsid w:val="009430D2"/>
    <w:rsid w:val="00943318"/>
    <w:rsid w:val="00950642"/>
    <w:rsid w:val="00951AC4"/>
    <w:rsid w:val="0095259A"/>
    <w:rsid w:val="00956C56"/>
    <w:rsid w:val="00961F3D"/>
    <w:rsid w:val="00966666"/>
    <w:rsid w:val="00966F90"/>
    <w:rsid w:val="00976D94"/>
    <w:rsid w:val="009806E1"/>
    <w:rsid w:val="0098346E"/>
    <w:rsid w:val="009842A2"/>
    <w:rsid w:val="0098795C"/>
    <w:rsid w:val="009A012D"/>
    <w:rsid w:val="009A0DD0"/>
    <w:rsid w:val="009A27BE"/>
    <w:rsid w:val="009A2B9C"/>
    <w:rsid w:val="009A40F8"/>
    <w:rsid w:val="009B2E6A"/>
    <w:rsid w:val="009C17A9"/>
    <w:rsid w:val="009C19C3"/>
    <w:rsid w:val="009C3679"/>
    <w:rsid w:val="009C4643"/>
    <w:rsid w:val="009C6EBA"/>
    <w:rsid w:val="009C7B88"/>
    <w:rsid w:val="009E3C17"/>
    <w:rsid w:val="009E6B9D"/>
    <w:rsid w:val="009F1235"/>
    <w:rsid w:val="009F1C1A"/>
    <w:rsid w:val="009F2C4B"/>
    <w:rsid w:val="009F2E4A"/>
    <w:rsid w:val="009F415B"/>
    <w:rsid w:val="00A17A01"/>
    <w:rsid w:val="00A17CFD"/>
    <w:rsid w:val="00A21B78"/>
    <w:rsid w:val="00A229C1"/>
    <w:rsid w:val="00A25322"/>
    <w:rsid w:val="00A253EC"/>
    <w:rsid w:val="00A258AE"/>
    <w:rsid w:val="00A34764"/>
    <w:rsid w:val="00A40CC0"/>
    <w:rsid w:val="00A45C45"/>
    <w:rsid w:val="00A51306"/>
    <w:rsid w:val="00A51B0B"/>
    <w:rsid w:val="00A5205E"/>
    <w:rsid w:val="00A53202"/>
    <w:rsid w:val="00A565F1"/>
    <w:rsid w:val="00A61F50"/>
    <w:rsid w:val="00A83511"/>
    <w:rsid w:val="00A83A7A"/>
    <w:rsid w:val="00A846E5"/>
    <w:rsid w:val="00A86C8D"/>
    <w:rsid w:val="00A92027"/>
    <w:rsid w:val="00AA1771"/>
    <w:rsid w:val="00AA1B2B"/>
    <w:rsid w:val="00AA2DE2"/>
    <w:rsid w:val="00AA3CFC"/>
    <w:rsid w:val="00AA5A0E"/>
    <w:rsid w:val="00AB197D"/>
    <w:rsid w:val="00AB2A62"/>
    <w:rsid w:val="00AB2B84"/>
    <w:rsid w:val="00AB6DC2"/>
    <w:rsid w:val="00AB7979"/>
    <w:rsid w:val="00AC02E1"/>
    <w:rsid w:val="00AC0500"/>
    <w:rsid w:val="00AC2B58"/>
    <w:rsid w:val="00AC5075"/>
    <w:rsid w:val="00AC73E8"/>
    <w:rsid w:val="00AD1DA3"/>
    <w:rsid w:val="00AD392A"/>
    <w:rsid w:val="00AD59A8"/>
    <w:rsid w:val="00AD6759"/>
    <w:rsid w:val="00AE460F"/>
    <w:rsid w:val="00AE7733"/>
    <w:rsid w:val="00AF01FF"/>
    <w:rsid w:val="00AF112D"/>
    <w:rsid w:val="00AF613B"/>
    <w:rsid w:val="00AF7C9A"/>
    <w:rsid w:val="00B0501D"/>
    <w:rsid w:val="00B16C30"/>
    <w:rsid w:val="00B20BF0"/>
    <w:rsid w:val="00B2152C"/>
    <w:rsid w:val="00B215D7"/>
    <w:rsid w:val="00B21E8F"/>
    <w:rsid w:val="00B236DA"/>
    <w:rsid w:val="00B247ED"/>
    <w:rsid w:val="00B25769"/>
    <w:rsid w:val="00B33191"/>
    <w:rsid w:val="00B343BB"/>
    <w:rsid w:val="00B371F7"/>
    <w:rsid w:val="00B43FA1"/>
    <w:rsid w:val="00B447E5"/>
    <w:rsid w:val="00B45FA7"/>
    <w:rsid w:val="00B462F2"/>
    <w:rsid w:val="00B4696D"/>
    <w:rsid w:val="00B523BE"/>
    <w:rsid w:val="00B53F6E"/>
    <w:rsid w:val="00B57518"/>
    <w:rsid w:val="00B66044"/>
    <w:rsid w:val="00B77309"/>
    <w:rsid w:val="00B8333E"/>
    <w:rsid w:val="00B867DF"/>
    <w:rsid w:val="00B878A6"/>
    <w:rsid w:val="00B87B85"/>
    <w:rsid w:val="00B91405"/>
    <w:rsid w:val="00B92664"/>
    <w:rsid w:val="00B93153"/>
    <w:rsid w:val="00B96849"/>
    <w:rsid w:val="00B96B97"/>
    <w:rsid w:val="00B97F87"/>
    <w:rsid w:val="00BA3DAA"/>
    <w:rsid w:val="00BA4110"/>
    <w:rsid w:val="00BB05BE"/>
    <w:rsid w:val="00BB4004"/>
    <w:rsid w:val="00BB5354"/>
    <w:rsid w:val="00BB666D"/>
    <w:rsid w:val="00BC236B"/>
    <w:rsid w:val="00BC53F4"/>
    <w:rsid w:val="00BC6DC2"/>
    <w:rsid w:val="00BD0184"/>
    <w:rsid w:val="00BD34BC"/>
    <w:rsid w:val="00BE1821"/>
    <w:rsid w:val="00BE2FB1"/>
    <w:rsid w:val="00BE7C6B"/>
    <w:rsid w:val="00BF37F2"/>
    <w:rsid w:val="00BF6218"/>
    <w:rsid w:val="00C007D3"/>
    <w:rsid w:val="00C06BE7"/>
    <w:rsid w:val="00C16544"/>
    <w:rsid w:val="00C1731F"/>
    <w:rsid w:val="00C2275A"/>
    <w:rsid w:val="00C313F7"/>
    <w:rsid w:val="00C3366D"/>
    <w:rsid w:val="00C33F56"/>
    <w:rsid w:val="00C36100"/>
    <w:rsid w:val="00C37847"/>
    <w:rsid w:val="00C37BEF"/>
    <w:rsid w:val="00C45621"/>
    <w:rsid w:val="00C472BC"/>
    <w:rsid w:val="00C51531"/>
    <w:rsid w:val="00C515BD"/>
    <w:rsid w:val="00C548BB"/>
    <w:rsid w:val="00C62B1E"/>
    <w:rsid w:val="00C62F1C"/>
    <w:rsid w:val="00C6402A"/>
    <w:rsid w:val="00C67BE9"/>
    <w:rsid w:val="00C758F5"/>
    <w:rsid w:val="00C77391"/>
    <w:rsid w:val="00C77A62"/>
    <w:rsid w:val="00C77CE4"/>
    <w:rsid w:val="00C801A7"/>
    <w:rsid w:val="00C825FD"/>
    <w:rsid w:val="00C83E5F"/>
    <w:rsid w:val="00C85A4F"/>
    <w:rsid w:val="00C91BF2"/>
    <w:rsid w:val="00CA3BAE"/>
    <w:rsid w:val="00CA4393"/>
    <w:rsid w:val="00CB191D"/>
    <w:rsid w:val="00CB655F"/>
    <w:rsid w:val="00CC1426"/>
    <w:rsid w:val="00CC1924"/>
    <w:rsid w:val="00CC2000"/>
    <w:rsid w:val="00CC43F2"/>
    <w:rsid w:val="00CC47AF"/>
    <w:rsid w:val="00CC4AE4"/>
    <w:rsid w:val="00CD275F"/>
    <w:rsid w:val="00CD5730"/>
    <w:rsid w:val="00CD68A5"/>
    <w:rsid w:val="00CD7166"/>
    <w:rsid w:val="00CE0181"/>
    <w:rsid w:val="00CE070D"/>
    <w:rsid w:val="00CE0B08"/>
    <w:rsid w:val="00CE2A3E"/>
    <w:rsid w:val="00CE34A2"/>
    <w:rsid w:val="00CE7D5D"/>
    <w:rsid w:val="00CF0724"/>
    <w:rsid w:val="00CF5F32"/>
    <w:rsid w:val="00CF7712"/>
    <w:rsid w:val="00D10997"/>
    <w:rsid w:val="00D15371"/>
    <w:rsid w:val="00D15428"/>
    <w:rsid w:val="00D206CE"/>
    <w:rsid w:val="00D210D3"/>
    <w:rsid w:val="00D2678F"/>
    <w:rsid w:val="00D3197C"/>
    <w:rsid w:val="00D319F8"/>
    <w:rsid w:val="00D32444"/>
    <w:rsid w:val="00D3376A"/>
    <w:rsid w:val="00D33947"/>
    <w:rsid w:val="00D362E0"/>
    <w:rsid w:val="00D4392E"/>
    <w:rsid w:val="00D50AA8"/>
    <w:rsid w:val="00D50CBF"/>
    <w:rsid w:val="00D52B2C"/>
    <w:rsid w:val="00D52CC6"/>
    <w:rsid w:val="00D5397B"/>
    <w:rsid w:val="00D53B70"/>
    <w:rsid w:val="00D56E88"/>
    <w:rsid w:val="00D612E5"/>
    <w:rsid w:val="00D6324F"/>
    <w:rsid w:val="00D72243"/>
    <w:rsid w:val="00D74026"/>
    <w:rsid w:val="00D86D81"/>
    <w:rsid w:val="00D90420"/>
    <w:rsid w:val="00D935C3"/>
    <w:rsid w:val="00D93A2B"/>
    <w:rsid w:val="00DA207A"/>
    <w:rsid w:val="00DA3217"/>
    <w:rsid w:val="00DB0F2D"/>
    <w:rsid w:val="00DB4110"/>
    <w:rsid w:val="00DB5F96"/>
    <w:rsid w:val="00DC2AD3"/>
    <w:rsid w:val="00DC2F7B"/>
    <w:rsid w:val="00DC4CD0"/>
    <w:rsid w:val="00DC4CF7"/>
    <w:rsid w:val="00DC7969"/>
    <w:rsid w:val="00DD51CB"/>
    <w:rsid w:val="00DD5B36"/>
    <w:rsid w:val="00DE03B1"/>
    <w:rsid w:val="00DE2671"/>
    <w:rsid w:val="00DE2983"/>
    <w:rsid w:val="00DE5105"/>
    <w:rsid w:val="00DE7624"/>
    <w:rsid w:val="00DF0440"/>
    <w:rsid w:val="00DF240A"/>
    <w:rsid w:val="00DF3C03"/>
    <w:rsid w:val="00E049D1"/>
    <w:rsid w:val="00E0653F"/>
    <w:rsid w:val="00E069BF"/>
    <w:rsid w:val="00E1687D"/>
    <w:rsid w:val="00E20C41"/>
    <w:rsid w:val="00E239D9"/>
    <w:rsid w:val="00E31CB4"/>
    <w:rsid w:val="00E379E8"/>
    <w:rsid w:val="00E42C27"/>
    <w:rsid w:val="00E433E7"/>
    <w:rsid w:val="00E568C4"/>
    <w:rsid w:val="00E56FF5"/>
    <w:rsid w:val="00E61771"/>
    <w:rsid w:val="00E61AB8"/>
    <w:rsid w:val="00E62648"/>
    <w:rsid w:val="00E649F7"/>
    <w:rsid w:val="00E700B8"/>
    <w:rsid w:val="00E713A3"/>
    <w:rsid w:val="00E724C0"/>
    <w:rsid w:val="00E752A2"/>
    <w:rsid w:val="00E75640"/>
    <w:rsid w:val="00E831D2"/>
    <w:rsid w:val="00E843EA"/>
    <w:rsid w:val="00E84A36"/>
    <w:rsid w:val="00E853B8"/>
    <w:rsid w:val="00E87D7A"/>
    <w:rsid w:val="00EA07A6"/>
    <w:rsid w:val="00EA59FC"/>
    <w:rsid w:val="00EA768E"/>
    <w:rsid w:val="00EB1893"/>
    <w:rsid w:val="00EC5A83"/>
    <w:rsid w:val="00ED0868"/>
    <w:rsid w:val="00ED13EB"/>
    <w:rsid w:val="00ED484E"/>
    <w:rsid w:val="00EE67A7"/>
    <w:rsid w:val="00EF26C6"/>
    <w:rsid w:val="00EF38EB"/>
    <w:rsid w:val="00EF43F9"/>
    <w:rsid w:val="00EF46D6"/>
    <w:rsid w:val="00EF594D"/>
    <w:rsid w:val="00F01E83"/>
    <w:rsid w:val="00F06F8B"/>
    <w:rsid w:val="00F13231"/>
    <w:rsid w:val="00F17945"/>
    <w:rsid w:val="00F214B3"/>
    <w:rsid w:val="00F31E6B"/>
    <w:rsid w:val="00F33922"/>
    <w:rsid w:val="00F34558"/>
    <w:rsid w:val="00F4206A"/>
    <w:rsid w:val="00F45D52"/>
    <w:rsid w:val="00F46AD0"/>
    <w:rsid w:val="00F46AF0"/>
    <w:rsid w:val="00F47C21"/>
    <w:rsid w:val="00F50332"/>
    <w:rsid w:val="00F54CE7"/>
    <w:rsid w:val="00F5756A"/>
    <w:rsid w:val="00F631F9"/>
    <w:rsid w:val="00F65114"/>
    <w:rsid w:val="00F67454"/>
    <w:rsid w:val="00F75742"/>
    <w:rsid w:val="00F8056E"/>
    <w:rsid w:val="00F80D5E"/>
    <w:rsid w:val="00F8351B"/>
    <w:rsid w:val="00F92E30"/>
    <w:rsid w:val="00F93A35"/>
    <w:rsid w:val="00FA0D22"/>
    <w:rsid w:val="00FA3912"/>
    <w:rsid w:val="00FA5E44"/>
    <w:rsid w:val="00FA7C16"/>
    <w:rsid w:val="00FB04F0"/>
    <w:rsid w:val="00FB1BF0"/>
    <w:rsid w:val="00FB7D36"/>
    <w:rsid w:val="00FC1849"/>
    <w:rsid w:val="00FC347B"/>
    <w:rsid w:val="00FC38E3"/>
    <w:rsid w:val="00FC641D"/>
    <w:rsid w:val="00FC784E"/>
    <w:rsid w:val="00FD5154"/>
    <w:rsid w:val="00FD7F1C"/>
    <w:rsid w:val="00FE4FB1"/>
    <w:rsid w:val="00FE673A"/>
    <w:rsid w:val="00FF27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4CCD3DEF-F930-482E-9BAB-43394D754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2508D1"/>
    <w:pPr>
      <w:keepNext/>
      <w:keepLines/>
      <w:spacing w:before="240" w:line="259" w:lineRule="auto"/>
      <w:outlineLvl w:val="0"/>
    </w:pPr>
    <w:rPr>
      <w:rFonts w:asciiTheme="majorHAnsi" w:eastAsiaTheme="majorEastAsia" w:hAnsiTheme="majorHAnsi" w:cstheme="majorBidi"/>
      <w:b/>
      <w:bCs/>
      <w:sz w:val="48"/>
      <w:szCs w:val="48"/>
      <w:lang w:val="en-GB"/>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2508D1"/>
    <w:pPr>
      <w:spacing w:after="160" w:line="259" w:lineRule="auto"/>
      <w:outlineLvl w:val="2"/>
    </w:pPr>
    <w:rPr>
      <w:rFonts w:ascii="Lato" w:eastAsia="Roboto" w:hAnsi="Lato" w:cs="Roboto"/>
      <w:b/>
      <w:color w:val="003870"/>
      <w:sz w:val="28"/>
      <w:szCs w:val="32"/>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uiPriority w:val="99"/>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customStyle="1" w:styleId="Secondnumbering">
    <w:name w:val="Second numbering"/>
    <w:basedOn w:val="Firstnumbering"/>
    <w:link w:val="SecondnumberingChar"/>
    <w:qFormat/>
    <w:rsid w:val="00FA7C16"/>
    <w:pPr>
      <w:widowControl/>
      <w:suppressAutoHyphens w:val="0"/>
      <w:autoSpaceDE/>
      <w:autoSpaceDN/>
      <w:ind w:left="504" w:hanging="504"/>
      <w:contextualSpacing w:val="0"/>
      <w:jc w:val="left"/>
      <w:textAlignment w:val="auto"/>
    </w:pPr>
  </w:style>
  <w:style w:type="character" w:customStyle="1" w:styleId="SecondnumberingChar">
    <w:name w:val="Second numbering Char"/>
    <w:basedOn w:val="FirstnumberingChar"/>
    <w:link w:val="Secondnumbering"/>
    <w:rsid w:val="00FA7C16"/>
    <w:rPr>
      <w:rFonts w:ascii="Arial" w:eastAsia="Times New Roman" w:hAnsi="Arial" w:cs="Arial"/>
      <w:snapToGrid/>
      <w:sz w:val="24"/>
      <w:szCs w:val="20"/>
      <w:lang w:val="en-GB"/>
    </w:rPr>
  </w:style>
  <w:style w:type="paragraph" w:styleId="BalloonText">
    <w:name w:val="Balloon Text"/>
    <w:basedOn w:val="Normal"/>
    <w:link w:val="BalloonTextChar"/>
    <w:uiPriority w:val="99"/>
    <w:semiHidden/>
    <w:unhideWhenUsed/>
    <w:rsid w:val="00F46AF0"/>
    <w:pPr>
      <w:numPr>
        <w:numId w:val="34"/>
      </w:numPr>
    </w:pPr>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F46AF0"/>
    <w:rPr>
      <w:rFonts w:ascii="Segoe UI" w:hAnsi="Segoe UI" w:cs="Segoe UI"/>
      <w:sz w:val="18"/>
      <w:szCs w:val="18"/>
      <w:lang w:val="en-GB"/>
    </w:rPr>
  </w:style>
  <w:style w:type="paragraph" w:customStyle="1" w:styleId="Thirdnumberingi">
    <w:name w:val="Third numbering i)"/>
    <w:basedOn w:val="Secondnumbering"/>
    <w:link w:val="ThirdnumberingiChar"/>
    <w:qFormat/>
    <w:rsid w:val="00F46AF0"/>
    <w:pPr>
      <w:numPr>
        <w:numId w:val="22"/>
      </w:numPr>
      <w:ind w:left="1701" w:hanging="283"/>
    </w:pPr>
  </w:style>
  <w:style w:type="paragraph" w:customStyle="1" w:styleId="FourthnumberingA">
    <w:name w:val="Fourth numbering A."/>
    <w:basedOn w:val="Thirdnumberingi"/>
    <w:link w:val="FourthnumberingAChar"/>
    <w:qFormat/>
    <w:rsid w:val="00F46AF0"/>
    <w:pPr>
      <w:numPr>
        <w:numId w:val="23"/>
      </w:numPr>
      <w:ind w:left="2268" w:hanging="283"/>
    </w:pPr>
  </w:style>
  <w:style w:type="character" w:customStyle="1" w:styleId="ThirdnumberingiChar">
    <w:name w:val="Third numbering i) Char"/>
    <w:basedOn w:val="SecondnumberingChar"/>
    <w:link w:val="Thirdnumberingi"/>
    <w:rsid w:val="00F46AF0"/>
    <w:rPr>
      <w:rFonts w:ascii="Arial" w:eastAsia="Times New Roman" w:hAnsi="Arial" w:cs="Arial"/>
      <w:snapToGrid/>
      <w:sz w:val="24"/>
      <w:szCs w:val="20"/>
      <w:lang w:val="en-GB"/>
    </w:rPr>
  </w:style>
  <w:style w:type="paragraph" w:customStyle="1" w:styleId="Title1">
    <w:name w:val="Title1"/>
    <w:basedOn w:val="Normal"/>
    <w:link w:val="TITLEChar"/>
    <w:qFormat/>
    <w:rsid w:val="00F46AF0"/>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FourthnumberingAChar">
    <w:name w:val="Fourth numbering A. Char"/>
    <w:basedOn w:val="ThirdnumberingiChar"/>
    <w:link w:val="FourthnumberingA"/>
    <w:rsid w:val="00F46AF0"/>
    <w:rPr>
      <w:rFonts w:ascii="Arial" w:eastAsia="Times New Roman" w:hAnsi="Arial" w:cs="Arial"/>
      <w:snapToGrid/>
      <w:sz w:val="24"/>
      <w:szCs w:val="20"/>
      <w:lang w:val="en-GB"/>
    </w:rPr>
  </w:style>
  <w:style w:type="character" w:customStyle="1" w:styleId="TITLEChar">
    <w:name w:val="TITLE Char"/>
    <w:basedOn w:val="DefaultParagraphFont"/>
    <w:link w:val="Title1"/>
    <w:rsid w:val="00F46AF0"/>
    <w:rPr>
      <w:rFonts w:ascii="Arial" w:eastAsia="Times New Roman" w:hAnsi="Arial" w:cs="Arial"/>
      <w:b/>
      <w:caps/>
      <w:lang w:val="en-GB"/>
    </w:rPr>
  </w:style>
  <w:style w:type="paragraph" w:styleId="Revision">
    <w:name w:val="Revision"/>
    <w:hidden/>
    <w:uiPriority w:val="99"/>
    <w:semiHidden/>
    <w:rsid w:val="00F46AF0"/>
    <w:rPr>
      <w:rFonts w:ascii="Arial" w:hAnsi="Arial"/>
      <w:lang w:val="en-GB"/>
    </w:rPr>
  </w:style>
  <w:style w:type="paragraph" w:styleId="FootnoteText">
    <w:name w:val="footnote text"/>
    <w:basedOn w:val="Normal"/>
    <w:link w:val="FootnoteTextChar"/>
    <w:uiPriority w:val="99"/>
    <w:unhideWhenUsed/>
    <w:rsid w:val="00F46AF0"/>
    <w:rPr>
      <w:sz w:val="20"/>
      <w:szCs w:val="20"/>
      <w:lang w:val="en-GB"/>
    </w:rPr>
  </w:style>
  <w:style w:type="character" w:customStyle="1" w:styleId="FootnoteTextChar">
    <w:name w:val="Footnote Text Char"/>
    <w:basedOn w:val="DefaultParagraphFont"/>
    <w:link w:val="FootnoteText"/>
    <w:uiPriority w:val="99"/>
    <w:rsid w:val="00F46AF0"/>
    <w:rPr>
      <w:rFonts w:ascii="Arial" w:hAnsi="Arial"/>
      <w:sz w:val="20"/>
      <w:szCs w:val="20"/>
      <w:lang w:val="en-GB"/>
    </w:rPr>
  </w:style>
  <w:style w:type="character" w:styleId="FootnoteReference">
    <w:name w:val="footnote reference"/>
    <w:basedOn w:val="DefaultParagraphFont"/>
    <w:uiPriority w:val="99"/>
    <w:semiHidden/>
    <w:unhideWhenUsed/>
    <w:rsid w:val="00F46AF0"/>
    <w:rPr>
      <w:vertAlign w:val="superscript"/>
    </w:rPr>
  </w:style>
  <w:style w:type="character" w:styleId="FollowedHyperlink">
    <w:name w:val="FollowedHyperlink"/>
    <w:basedOn w:val="DefaultParagraphFont"/>
    <w:uiPriority w:val="99"/>
    <w:semiHidden/>
    <w:unhideWhenUsed/>
    <w:rsid w:val="00F46AF0"/>
    <w:rPr>
      <w:color w:val="954F72" w:themeColor="followedHyperlink"/>
      <w:u w:val="single"/>
    </w:rPr>
  </w:style>
  <w:style w:type="character" w:styleId="CommentReference">
    <w:name w:val="annotation reference"/>
    <w:basedOn w:val="DefaultParagraphFont"/>
    <w:uiPriority w:val="99"/>
    <w:semiHidden/>
    <w:unhideWhenUsed/>
    <w:rsid w:val="00F46AF0"/>
    <w:rPr>
      <w:sz w:val="16"/>
      <w:szCs w:val="16"/>
    </w:rPr>
  </w:style>
  <w:style w:type="paragraph" w:styleId="CommentText">
    <w:name w:val="annotation text"/>
    <w:basedOn w:val="Normal"/>
    <w:link w:val="CommentTextChar"/>
    <w:uiPriority w:val="99"/>
    <w:unhideWhenUsed/>
    <w:rsid w:val="00F46AF0"/>
    <w:rPr>
      <w:sz w:val="20"/>
      <w:szCs w:val="20"/>
    </w:rPr>
  </w:style>
  <w:style w:type="character" w:customStyle="1" w:styleId="CommentTextChar">
    <w:name w:val="Comment Text Char"/>
    <w:basedOn w:val="DefaultParagraphFont"/>
    <w:link w:val="CommentText"/>
    <w:uiPriority w:val="99"/>
    <w:rsid w:val="00F46AF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46AF0"/>
    <w:rPr>
      <w:b/>
      <w:bCs/>
    </w:rPr>
  </w:style>
  <w:style w:type="character" w:customStyle="1" w:styleId="CommentSubjectChar">
    <w:name w:val="Comment Subject Char"/>
    <w:basedOn w:val="CommentTextChar"/>
    <w:link w:val="CommentSubject"/>
    <w:uiPriority w:val="99"/>
    <w:semiHidden/>
    <w:rsid w:val="00F46AF0"/>
    <w:rPr>
      <w:rFonts w:ascii="Arial" w:hAnsi="Arial"/>
      <w:b/>
      <w:bCs/>
      <w:sz w:val="20"/>
      <w:szCs w:val="20"/>
    </w:rPr>
  </w:style>
  <w:style w:type="paragraph" w:customStyle="1" w:styleId="msonormal0">
    <w:name w:val="msonormal"/>
    <w:basedOn w:val="Normal"/>
    <w:rsid w:val="00F46AF0"/>
    <w:pPr>
      <w:spacing w:before="100" w:beforeAutospacing="1" w:after="100" w:afterAutospacing="1"/>
    </w:pPr>
    <w:rPr>
      <w:rFonts w:ascii="Times New Roman" w:eastAsia="Times New Roman" w:hAnsi="Times New Roman" w:cs="Times New Roman"/>
      <w:sz w:val="24"/>
      <w:szCs w:val="24"/>
      <w:lang w:val="en-AU" w:eastAsia="en-AU"/>
    </w:rPr>
  </w:style>
  <w:style w:type="character" w:styleId="Mention">
    <w:name w:val="Mention"/>
    <w:basedOn w:val="DefaultParagraphFont"/>
    <w:uiPriority w:val="99"/>
    <w:unhideWhenUsed/>
    <w:rsid w:val="00310F09"/>
    <w:rPr>
      <w:color w:val="2B579A"/>
      <w:shd w:val="clear" w:color="auto" w:fill="E1DFDD"/>
    </w:rPr>
  </w:style>
  <w:style w:type="character" w:customStyle="1" w:styleId="Heading1Char">
    <w:name w:val="Heading 1 Char"/>
    <w:basedOn w:val="DefaultParagraphFont"/>
    <w:link w:val="Heading1"/>
    <w:uiPriority w:val="9"/>
    <w:rsid w:val="002508D1"/>
    <w:rPr>
      <w:rFonts w:asciiTheme="majorHAnsi" w:eastAsiaTheme="majorEastAsia" w:hAnsiTheme="majorHAnsi" w:cstheme="majorBidi"/>
      <w:b/>
      <w:bCs/>
      <w:sz w:val="48"/>
      <w:szCs w:val="48"/>
      <w:lang w:val="en-GB"/>
    </w:rPr>
  </w:style>
  <w:style w:type="character" w:customStyle="1" w:styleId="Heading3Char">
    <w:name w:val="Heading 3 Char"/>
    <w:basedOn w:val="DefaultParagraphFont"/>
    <w:link w:val="Heading3"/>
    <w:uiPriority w:val="9"/>
    <w:rsid w:val="002508D1"/>
    <w:rPr>
      <w:rFonts w:ascii="Lato" w:eastAsia="Roboto" w:hAnsi="Lato" w:cs="Roboto"/>
      <w:b/>
      <w:color w:val="003870"/>
      <w:sz w:val="28"/>
      <w:szCs w:val="32"/>
      <w:lang w:val="en-GB"/>
    </w:rPr>
  </w:style>
  <w:style w:type="paragraph" w:styleId="Title">
    <w:name w:val="Title"/>
    <w:basedOn w:val="Normal"/>
    <w:next w:val="Normal"/>
    <w:link w:val="TitleChar0"/>
    <w:uiPriority w:val="10"/>
    <w:qFormat/>
    <w:rsid w:val="002508D1"/>
    <w:pPr>
      <w:contextualSpacing/>
    </w:pPr>
    <w:rPr>
      <w:rFonts w:asciiTheme="majorHAnsi" w:eastAsiaTheme="majorEastAsia" w:hAnsiTheme="majorHAnsi" w:cstheme="majorBidi"/>
      <w:spacing w:val="-10"/>
      <w:kern w:val="28"/>
      <w:sz w:val="56"/>
      <w:szCs w:val="56"/>
      <w:lang w:val="en-GB"/>
    </w:rPr>
  </w:style>
  <w:style w:type="character" w:customStyle="1" w:styleId="TitleChar0">
    <w:name w:val="Title Char"/>
    <w:basedOn w:val="DefaultParagraphFont"/>
    <w:link w:val="Title"/>
    <w:uiPriority w:val="10"/>
    <w:rsid w:val="002508D1"/>
    <w:rPr>
      <w:rFonts w:asciiTheme="majorHAnsi" w:eastAsiaTheme="majorEastAsia" w:hAnsiTheme="majorHAnsi" w:cstheme="majorBidi"/>
      <w:spacing w:val="-10"/>
      <w:kern w:val="28"/>
      <w:sz w:val="56"/>
      <w:szCs w:val="56"/>
      <w:lang w:val="en-GB"/>
    </w:rPr>
  </w:style>
  <w:style w:type="paragraph" w:styleId="TOCHeading">
    <w:name w:val="TOC Heading"/>
    <w:basedOn w:val="Heading1"/>
    <w:next w:val="Normal"/>
    <w:uiPriority w:val="39"/>
    <w:unhideWhenUsed/>
    <w:qFormat/>
    <w:rsid w:val="002508D1"/>
    <w:pPr>
      <w:outlineLvl w:val="9"/>
    </w:pPr>
    <w:rPr>
      <w:lang w:val="en-US"/>
    </w:rPr>
  </w:style>
  <w:style w:type="table" w:styleId="TableGrid">
    <w:name w:val="Table Grid"/>
    <w:basedOn w:val="TableNormal"/>
    <w:uiPriority w:val="39"/>
    <w:rsid w:val="002508D1"/>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next w:val="Normal"/>
    <w:autoRedefine/>
    <w:uiPriority w:val="39"/>
    <w:unhideWhenUsed/>
    <w:rsid w:val="002508D1"/>
    <w:pPr>
      <w:spacing w:after="100" w:line="259" w:lineRule="auto"/>
    </w:pPr>
    <w:rPr>
      <w:rFonts w:asciiTheme="minorHAnsi" w:hAnsiTheme="minorHAnsi"/>
      <w:lang w:val="en-GB"/>
    </w:rPr>
  </w:style>
  <w:style w:type="paragraph" w:customStyle="1" w:styleId="paragraph">
    <w:name w:val="paragraph"/>
    <w:basedOn w:val="Normal"/>
    <w:rsid w:val="002508D1"/>
    <w:pPr>
      <w:spacing w:before="100" w:beforeAutospacing="1" w:after="100" w:afterAutospacing="1"/>
    </w:pPr>
    <w:rPr>
      <w:rFonts w:ascii="Times New Roman" w:eastAsia="Times New Roman" w:hAnsi="Times New Roman" w:cs="Times New Roman"/>
      <w:sz w:val="24"/>
      <w:szCs w:val="24"/>
      <w:lang w:val="en-GB" w:eastAsia="en-GB"/>
    </w:rPr>
  </w:style>
  <w:style w:type="paragraph" w:styleId="TOC2">
    <w:name w:val="toc 2"/>
    <w:basedOn w:val="Normal"/>
    <w:next w:val="Normal"/>
    <w:autoRedefine/>
    <w:uiPriority w:val="39"/>
    <w:unhideWhenUsed/>
    <w:rsid w:val="002508D1"/>
    <w:pPr>
      <w:tabs>
        <w:tab w:val="left" w:pos="426"/>
        <w:tab w:val="right" w:leader="dot" w:pos="9016"/>
      </w:tabs>
      <w:spacing w:after="100" w:line="259" w:lineRule="auto"/>
      <w:ind w:left="220"/>
    </w:pPr>
    <w:rPr>
      <w:rFonts w:asciiTheme="minorHAnsi" w:hAnsiTheme="minorHAnsi"/>
      <w:lang w:val="en-GB"/>
    </w:rPr>
  </w:style>
  <w:style w:type="paragraph" w:styleId="Bibliography">
    <w:name w:val="Bibliography"/>
    <w:basedOn w:val="Normal"/>
    <w:next w:val="Normal"/>
    <w:uiPriority w:val="37"/>
    <w:semiHidden/>
    <w:unhideWhenUsed/>
    <w:rsid w:val="002508D1"/>
    <w:pPr>
      <w:spacing w:after="160" w:line="259" w:lineRule="auto"/>
    </w:pPr>
    <w:rPr>
      <w:rFonts w:asciiTheme="minorHAnsi" w:hAnsiTheme="minorHAnsi"/>
    </w:rPr>
  </w:style>
  <w:style w:type="paragraph" w:styleId="BodyText">
    <w:name w:val="Body Text"/>
    <w:basedOn w:val="Normal"/>
    <w:link w:val="BodyTextChar"/>
    <w:uiPriority w:val="1"/>
    <w:qFormat/>
    <w:rsid w:val="002508D1"/>
    <w:pPr>
      <w:widowControl w:val="0"/>
      <w:autoSpaceDE w:val="0"/>
      <w:autoSpaceDN w:val="0"/>
    </w:pPr>
    <w:rPr>
      <w:rFonts w:ascii="Calibri" w:eastAsia="Calibri" w:hAnsi="Calibri" w:cs="Calibri"/>
      <w:lang w:val="en-GB" w:eastAsia="en-GB" w:bidi="en-GB"/>
    </w:rPr>
  </w:style>
  <w:style w:type="character" w:customStyle="1" w:styleId="BodyTextChar">
    <w:name w:val="Body Text Char"/>
    <w:basedOn w:val="DefaultParagraphFont"/>
    <w:link w:val="BodyText"/>
    <w:uiPriority w:val="1"/>
    <w:rsid w:val="002508D1"/>
    <w:rPr>
      <w:rFonts w:ascii="Calibri" w:eastAsia="Calibri" w:hAnsi="Calibri" w:cs="Calibri"/>
      <w:lang w:val="en-GB" w:eastAsia="en-GB" w:bidi="en-GB"/>
    </w:rPr>
  </w:style>
  <w:style w:type="paragraph" w:styleId="EndnoteText">
    <w:name w:val="endnote text"/>
    <w:basedOn w:val="Normal"/>
    <w:link w:val="EndnoteTextChar"/>
    <w:uiPriority w:val="99"/>
    <w:semiHidden/>
    <w:unhideWhenUsed/>
    <w:rsid w:val="002508D1"/>
    <w:rPr>
      <w:rFonts w:asciiTheme="minorHAnsi" w:hAnsiTheme="minorHAnsi"/>
      <w:sz w:val="20"/>
      <w:szCs w:val="20"/>
      <w:lang w:val="en-GB"/>
    </w:rPr>
  </w:style>
  <w:style w:type="character" w:customStyle="1" w:styleId="EndnoteTextChar">
    <w:name w:val="Endnote Text Char"/>
    <w:basedOn w:val="DefaultParagraphFont"/>
    <w:link w:val="EndnoteText"/>
    <w:uiPriority w:val="99"/>
    <w:semiHidden/>
    <w:rsid w:val="002508D1"/>
    <w:rPr>
      <w:sz w:val="20"/>
      <w:szCs w:val="20"/>
      <w:lang w:val="en-GB"/>
    </w:rPr>
  </w:style>
  <w:style w:type="paragraph" w:customStyle="1" w:styleId="Caption1">
    <w:name w:val="Caption1"/>
    <w:basedOn w:val="Normal"/>
    <w:next w:val="Normal"/>
    <w:uiPriority w:val="35"/>
    <w:unhideWhenUsed/>
    <w:qFormat/>
    <w:rsid w:val="002508D1"/>
    <w:pPr>
      <w:spacing w:after="200"/>
    </w:pPr>
    <w:rPr>
      <w:rFonts w:asciiTheme="minorHAnsi" w:hAnsiTheme="minorHAnsi"/>
      <w:i/>
      <w:iCs/>
      <w:color w:val="44546A"/>
      <w:sz w:val="18"/>
      <w:szCs w:val="18"/>
      <w:lang w:val="en-GB"/>
    </w:rPr>
  </w:style>
  <w:style w:type="paragraph" w:styleId="NormalWeb">
    <w:name w:val="Normal (Web)"/>
    <w:basedOn w:val="Normal"/>
    <w:uiPriority w:val="99"/>
    <w:unhideWhenUsed/>
    <w:rsid w:val="002508D1"/>
    <w:pPr>
      <w:spacing w:before="100" w:beforeAutospacing="1" w:after="100" w:afterAutospacing="1"/>
    </w:pPr>
    <w:rPr>
      <w:rFonts w:ascii="Times New Roman" w:eastAsia="Times New Roman" w:hAnsi="Times New Roman" w:cs="Times New Roman"/>
      <w:sz w:val="24"/>
      <w:szCs w:val="24"/>
      <w:lang w:val="en-GB" w:eastAsia="en-GB"/>
    </w:rPr>
  </w:style>
  <w:style w:type="paragraph" w:styleId="TOC3">
    <w:name w:val="toc 3"/>
    <w:basedOn w:val="Normal"/>
    <w:next w:val="Normal"/>
    <w:autoRedefine/>
    <w:uiPriority w:val="39"/>
    <w:unhideWhenUsed/>
    <w:rsid w:val="002508D1"/>
    <w:pPr>
      <w:tabs>
        <w:tab w:val="right" w:leader="dot" w:pos="9016"/>
      </w:tabs>
      <w:spacing w:after="100" w:line="259" w:lineRule="auto"/>
      <w:ind w:left="440"/>
    </w:pPr>
    <w:rPr>
      <w:rFonts w:asciiTheme="minorHAnsi" w:hAnsiTheme="minorHAnsi"/>
      <w:lang w:val="en-GB"/>
    </w:rPr>
  </w:style>
  <w:style w:type="paragraph" w:customStyle="1" w:styleId="nice">
    <w:name w:val="nice"/>
    <w:basedOn w:val="Normal"/>
    <w:rsid w:val="002508D1"/>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xmsonormal">
    <w:name w:val="x_msonormal"/>
    <w:basedOn w:val="Normal"/>
    <w:rsid w:val="002508D1"/>
    <w:rPr>
      <w:rFonts w:ascii="Calibri" w:hAnsi="Calibri" w:cs="Calibri"/>
      <w:sz w:val="20"/>
      <w:szCs w:val="20"/>
      <w:lang w:val="en-GB" w:eastAsia="en-GB"/>
    </w:rPr>
  </w:style>
  <w:style w:type="character" w:customStyle="1" w:styleId="normaltextrun">
    <w:name w:val="normaltextrun"/>
    <w:basedOn w:val="DefaultParagraphFont"/>
    <w:rsid w:val="0019736A"/>
  </w:style>
  <w:style w:type="character" w:customStyle="1" w:styleId="eop">
    <w:name w:val="eop"/>
    <w:basedOn w:val="DefaultParagraphFont"/>
    <w:rsid w:val="0019736A"/>
  </w:style>
  <w:style w:type="character" w:customStyle="1" w:styleId="TitleChar1">
    <w:name w:val="Title Char1"/>
    <w:basedOn w:val="DefaultParagraphFont"/>
    <w:uiPriority w:val="10"/>
    <w:rsid w:val="0019736A"/>
    <w:rPr>
      <w:rFonts w:asciiTheme="majorHAnsi" w:eastAsiaTheme="majorEastAsia" w:hAnsiTheme="majorHAnsi" w:cstheme="majorBidi"/>
      <w:spacing w:val="-10"/>
      <w:kern w:val="28"/>
      <w:sz w:val="56"/>
      <w:szCs w:val="56"/>
    </w:rPr>
  </w:style>
  <w:style w:type="character" w:customStyle="1" w:styleId="personname">
    <w:name w:val="person_name"/>
    <w:basedOn w:val="DefaultParagraphFont"/>
    <w:rsid w:val="0019736A"/>
  </w:style>
  <w:style w:type="character" w:styleId="Emphasis">
    <w:name w:val="Emphasis"/>
    <w:basedOn w:val="DefaultParagraphFont"/>
    <w:uiPriority w:val="20"/>
    <w:qFormat/>
    <w:rsid w:val="0019736A"/>
    <w:rPr>
      <w:i/>
      <w:iCs/>
    </w:rPr>
  </w:style>
  <w:style w:type="character" w:customStyle="1" w:styleId="referencesyear">
    <w:name w:val="references__year"/>
    <w:basedOn w:val="DefaultParagraphFont"/>
    <w:rsid w:val="0019736A"/>
  </w:style>
  <w:style w:type="character" w:customStyle="1" w:styleId="referencesarticle-title">
    <w:name w:val="references__article-title"/>
    <w:basedOn w:val="DefaultParagraphFont"/>
    <w:rsid w:val="0019736A"/>
  </w:style>
  <w:style w:type="character" w:customStyle="1" w:styleId="contentpasted0">
    <w:name w:val="contentpasted0"/>
    <w:basedOn w:val="DefaultParagraphFont"/>
    <w:rsid w:val="0019736A"/>
  </w:style>
  <w:style w:type="character" w:customStyle="1" w:styleId="grey">
    <w:name w:val="grey"/>
    <w:basedOn w:val="DefaultParagraphFont"/>
    <w:rsid w:val="0019736A"/>
  </w:style>
  <w:style w:type="character" w:customStyle="1" w:styleId="articletitle">
    <w:name w:val="articletitle"/>
    <w:basedOn w:val="DefaultParagraphFont"/>
    <w:rsid w:val="0019736A"/>
  </w:style>
  <w:style w:type="character" w:customStyle="1" w:styleId="journaltitle">
    <w:name w:val="journaltitle"/>
    <w:basedOn w:val="DefaultParagraphFont"/>
    <w:rsid w:val="0019736A"/>
  </w:style>
  <w:style w:type="character" w:customStyle="1" w:styleId="vol">
    <w:name w:val="vol"/>
    <w:basedOn w:val="DefaultParagraphFont"/>
    <w:rsid w:val="0019736A"/>
  </w:style>
  <w:style w:type="character" w:customStyle="1" w:styleId="pagefirst">
    <w:name w:val="pagefirst"/>
    <w:basedOn w:val="DefaultParagraphFont"/>
    <w:rsid w:val="0019736A"/>
  </w:style>
  <w:style w:type="character" w:customStyle="1" w:styleId="pagelast">
    <w:name w:val="pagelast"/>
    <w:basedOn w:val="DefaultParagraphFont"/>
    <w:rsid w:val="0019736A"/>
  </w:style>
  <w:style w:type="character" w:customStyle="1" w:styleId="superscript">
    <w:name w:val="superscript"/>
    <w:basedOn w:val="DefaultParagraphFont"/>
    <w:rsid w:val="0019736A"/>
  </w:style>
  <w:style w:type="character" w:customStyle="1" w:styleId="color">
    <w:name w:val="color"/>
    <w:basedOn w:val="DefaultParagraphFont"/>
    <w:rsid w:val="00197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 w:id="1167207331">
      <w:bodyDiv w:val="1"/>
      <w:marLeft w:val="0"/>
      <w:marRight w:val="0"/>
      <w:marTop w:val="0"/>
      <w:marBottom w:val="0"/>
      <w:divBdr>
        <w:top w:val="none" w:sz="0" w:space="0" w:color="auto"/>
        <w:left w:val="none" w:sz="0" w:space="0" w:color="auto"/>
        <w:bottom w:val="none" w:sz="0" w:space="0" w:color="auto"/>
        <w:right w:val="none" w:sz="0" w:space="0" w:color="auto"/>
      </w:divBdr>
    </w:div>
    <w:div w:id="186247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ms.int/en/document/guidelines-preparing-and-assessing-proposals-amendment-cms-appendices-1" TargetMode="Externa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Notes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466929-160B-45B0-8DCA-4CE74A4326EB}">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3.xml><?xml version="1.0" encoding="utf-8"?>
<ds:datastoreItem xmlns:ds="http://schemas.openxmlformats.org/officeDocument/2006/customXml" ds:itemID="{32F9709E-9886-44B2-88F6-9B0956A1F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7740</Words>
  <Characters>44120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51757</CharactersWithSpaces>
  <SharedDoc>false</SharedDoc>
  <HLinks>
    <vt:vector size="6" baseType="variant">
      <vt:variant>
        <vt:i4>2228268</vt:i4>
      </vt:variant>
      <vt:variant>
        <vt:i4>0</vt:i4>
      </vt:variant>
      <vt:variant>
        <vt:i4>0</vt:i4>
      </vt:variant>
      <vt:variant>
        <vt:i4>5</vt:i4>
      </vt:variant>
      <vt:variant>
        <vt:lpwstr>https://www.cms.int/en/document/guidelines-preparing-and-assessing-proposals-amendment-cms-appendices-1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3</cp:revision>
  <cp:lastPrinted>2019-12-07T05:21:00Z</cp:lastPrinted>
  <dcterms:created xsi:type="dcterms:W3CDTF">2023-07-21T07:26:00Z</dcterms:created>
  <dcterms:modified xsi:type="dcterms:W3CDTF">2023-07-21T08:18:00Z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