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906F0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bookmarkStart w:id="0" w:name="_Hlk138698052"/>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44865C34" w:rsidR="00A34291" w:rsidRPr="00D2730E"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947447">
              <w:rPr>
                <w:rFonts w:eastAsia="Times New Roman" w:cs="Arial"/>
              </w:rPr>
              <w:t>UNEP/CMS/COP1</w:t>
            </w:r>
            <w:r w:rsidR="00FE00E5" w:rsidRPr="00947447">
              <w:rPr>
                <w:rFonts w:eastAsia="Times New Roman" w:cs="Arial"/>
              </w:rPr>
              <w:t>4</w:t>
            </w:r>
            <w:r w:rsidRPr="00947447">
              <w:rPr>
                <w:rFonts w:eastAsia="Times New Roman" w:cs="Arial"/>
              </w:rPr>
              <w:t>/Doc</w:t>
            </w:r>
            <w:r w:rsidRPr="00D2730E">
              <w:rPr>
                <w:rFonts w:eastAsia="Times New Roman" w:cs="Arial"/>
              </w:rPr>
              <w:t>.</w:t>
            </w:r>
            <w:r w:rsidR="00D2730E">
              <w:rPr>
                <w:rFonts w:eastAsia="Times New Roman" w:cs="Arial"/>
              </w:rPr>
              <w:t>30.3.</w:t>
            </w:r>
            <w:ins w:id="1" w:author="Ximena Victoria Cancino Ordenes" w:date="2023-07-20T17:19:00Z">
              <w:r w:rsidR="00FF3EF5">
                <w:rPr>
                  <w:rFonts w:eastAsia="Times New Roman" w:cs="Arial"/>
                </w:rPr>
                <w:t>1/</w:t>
              </w:r>
            </w:ins>
            <w:r w:rsidR="00642305">
              <w:rPr>
                <w:rFonts w:eastAsia="Times New Roman" w:cs="Arial"/>
              </w:rPr>
              <w:t>Rev.1</w:t>
            </w:r>
          </w:p>
          <w:p w14:paraId="7470AD45" w14:textId="4C8BE412" w:rsidR="002E0DE9" w:rsidRPr="00A67B5F" w:rsidRDefault="00D2730E" w:rsidP="00661875">
            <w:pPr>
              <w:tabs>
                <w:tab w:val="left" w:pos="5040"/>
                <w:tab w:val="left" w:pos="5760"/>
                <w:tab w:val="left" w:pos="6008"/>
                <w:tab w:val="left" w:pos="6480"/>
                <w:tab w:val="left" w:pos="7200"/>
                <w:tab w:val="left" w:pos="7920"/>
                <w:tab w:val="left" w:pos="8640"/>
              </w:tabs>
              <w:rPr>
                <w:rFonts w:cs="Arial"/>
                <w:i/>
              </w:rPr>
            </w:pPr>
            <w:r>
              <w:rPr>
                <w:rFonts w:eastAsia="Times New Roman" w:cs="Arial"/>
              </w:rPr>
              <w:t>25 June 2023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D4F63FE"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Pr>
          <w:rFonts w:eastAsia="Times New Roman" w:cs="Arial"/>
          <w:bCs/>
          <w:lang w:val="en-US"/>
        </w:rPr>
        <w:t>23</w:t>
      </w:r>
      <w:r w:rsidR="002E0DE9" w:rsidRPr="005A2951">
        <w:rPr>
          <w:rFonts w:eastAsia="Times New Roman" w:cs="Arial"/>
          <w:bCs/>
          <w:lang w:val="en-US"/>
        </w:rPr>
        <w:t xml:space="preserve"> - </w:t>
      </w:r>
      <w:r>
        <w:rPr>
          <w:rFonts w:eastAsia="Times New Roman" w:cs="Arial"/>
          <w:bCs/>
          <w:lang w:val="en-US"/>
        </w:rPr>
        <w:t>28</w:t>
      </w:r>
      <w:r w:rsidR="002E0DE9" w:rsidRPr="005A2951">
        <w:rPr>
          <w:rFonts w:eastAsia="Times New Roman" w:cs="Arial"/>
          <w:bCs/>
          <w:lang w:val="en-US"/>
        </w:rPr>
        <w:t xml:space="preserve"> </w:t>
      </w:r>
      <w:r w:rsidR="00FE00E5" w:rsidRPr="005A2951">
        <w:rPr>
          <w:rFonts w:eastAsia="Times New Roman" w:cs="Arial"/>
          <w:bCs/>
          <w:lang w:val="en-US"/>
        </w:rPr>
        <w:t>October 2023</w:t>
      </w:r>
    </w:p>
    <w:p w14:paraId="3F607F85" w14:textId="545AD9D5" w:rsidR="002E0DE9" w:rsidRPr="00E44D21" w:rsidRDefault="002E0DE9" w:rsidP="008B0065">
      <w:pPr>
        <w:tabs>
          <w:tab w:val="left" w:pos="7020"/>
        </w:tabs>
        <w:spacing w:after="0"/>
        <w:rPr>
          <w:rFonts w:cs="Arial"/>
        </w:rPr>
      </w:pPr>
      <w:r w:rsidRPr="00BE0EA7">
        <w:rPr>
          <w:lang w:val="en-US"/>
        </w:rPr>
        <w:t>Agenda Item</w:t>
      </w:r>
      <w:r w:rsidR="00D2730E">
        <w:rPr>
          <w:lang w:val="en-US"/>
        </w:rPr>
        <w:t xml:space="preserve"> </w:t>
      </w:r>
      <w:r w:rsidR="00E44D21">
        <w:rPr>
          <w:lang w:val="en-US"/>
        </w:rPr>
        <w:t>30.3</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989573B" w14:textId="7D88825D" w:rsidR="00237458" w:rsidRPr="00237458" w:rsidRDefault="00237458" w:rsidP="00237458">
      <w:pPr>
        <w:widowControl w:val="0"/>
        <w:suppressAutoHyphens/>
        <w:autoSpaceDE w:val="0"/>
        <w:autoSpaceDN w:val="0"/>
        <w:spacing w:after="0" w:line="240" w:lineRule="auto"/>
        <w:jc w:val="right"/>
        <w:textAlignment w:val="baseline"/>
        <w:rPr>
          <w:rFonts w:eastAsia="Times New Roman" w:cs="Arial"/>
        </w:rPr>
      </w:pPr>
      <w:r w:rsidRPr="00237458">
        <w:rPr>
          <w:rFonts w:eastAsia="Times New Roman" w:cs="Arial"/>
          <w:b/>
          <w:color w:val="FF0000"/>
          <w:sz w:val="32"/>
          <w:szCs w:val="32"/>
        </w:rPr>
        <w:t>ScC-SC6 CRP 1</w:t>
      </w:r>
      <w:r w:rsidR="0070090B">
        <w:rPr>
          <w:rFonts w:eastAsia="Times New Roman" w:cs="Arial"/>
          <w:b/>
          <w:color w:val="FF0000"/>
          <w:sz w:val="32"/>
          <w:szCs w:val="32"/>
        </w:rPr>
        <w:t>2.3.1</w:t>
      </w:r>
    </w:p>
    <w:p w14:paraId="1554ADA7" w14:textId="4D672E06"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D918E94" w14:textId="77777777" w:rsidR="001240C1" w:rsidRDefault="001240C1" w:rsidP="001240C1">
      <w:pPr>
        <w:jc w:val="center"/>
        <w:rPr>
          <w:rFonts w:eastAsia="Times New Roman" w:cs="Arial"/>
          <w:b/>
          <w:bCs/>
        </w:rPr>
      </w:pPr>
      <w:r w:rsidRPr="001240C1">
        <w:rPr>
          <w:rFonts w:eastAsia="Times New Roman" w:cs="Arial"/>
          <w:b/>
          <w:bCs/>
        </w:rPr>
        <w:t xml:space="preserve">INFRASTRUCTURE DEVELOPMENT AND MIGRATORY SPECIES </w:t>
      </w:r>
    </w:p>
    <w:p w14:paraId="57504EB6" w14:textId="5BE3D8CC"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1240C1">
        <w:rPr>
          <w:rFonts w:eastAsia="Times New Roman" w:cs="Arial"/>
          <w:i/>
        </w:rPr>
        <w:t xml:space="preserve">the </w:t>
      </w:r>
      <w:r w:rsidR="00CD3E7E">
        <w:rPr>
          <w:rFonts w:eastAsia="Times New Roman" w:cs="Arial"/>
          <w:i/>
        </w:rPr>
        <w:t>Scientific Council</w:t>
      </w:r>
      <w:r w:rsidR="004D26ED">
        <w:rPr>
          <w:rFonts w:eastAsia="Times New Roman" w:cs="Arial"/>
          <w:i/>
        </w:rPr>
        <w:t xml:space="preserve"> and the </w:t>
      </w:r>
      <w:r w:rsidR="001240C1">
        <w:rPr>
          <w:rFonts w:eastAsia="Times New Roman" w:cs="Arial"/>
          <w:i/>
        </w:rPr>
        <w:t>Secretariat</w:t>
      </w:r>
      <w:r>
        <w:rPr>
          <w:rFonts w:eastAsia="Times New Roman" w:cs="Arial"/>
          <w:i/>
        </w:rPr>
        <w: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50A85AEF">
                <wp:simplePos x="0" y="0"/>
                <wp:positionH relativeFrom="column">
                  <wp:posOffset>940828</wp:posOffset>
                </wp:positionH>
                <wp:positionV relativeFrom="paragraph">
                  <wp:posOffset>113158</wp:posOffset>
                </wp:positionV>
                <wp:extent cx="4629150" cy="1310817"/>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4629150" cy="1310817"/>
                        </a:xfrm>
                        <a:prstGeom prst="rect">
                          <a:avLst/>
                        </a:prstGeom>
                        <a:solidFill>
                          <a:srgbClr val="FFFFFF"/>
                        </a:solidFill>
                        <a:ln w="3172">
                          <a:solidFill>
                            <a:srgbClr val="000000"/>
                          </a:solidFill>
                          <a:prstDash val="solid"/>
                        </a:ln>
                      </wps:spPr>
                      <wps:txbx>
                        <w:txbxContent>
                          <w:p w14:paraId="69DC25A9" w14:textId="6282DAA3" w:rsidR="002E0DE9" w:rsidRDefault="002E0DE9" w:rsidP="002E0DE9">
                            <w:pPr>
                              <w:spacing w:after="0"/>
                              <w:rPr>
                                <w:rFonts w:cs="Arial"/>
                              </w:rPr>
                            </w:pPr>
                            <w:r>
                              <w:rPr>
                                <w:rFonts w:cs="Arial"/>
                              </w:rPr>
                              <w:t>Summary:</w:t>
                            </w:r>
                          </w:p>
                          <w:p w14:paraId="510A9620" w14:textId="77777777" w:rsidR="0033472E" w:rsidRDefault="0033472E" w:rsidP="0033472E">
                            <w:pPr>
                              <w:spacing w:after="0"/>
                              <w:jc w:val="both"/>
                              <w:rPr>
                                <w:rFonts w:cs="Arial"/>
                              </w:rPr>
                            </w:pPr>
                          </w:p>
                          <w:p w14:paraId="5DDDE32F" w14:textId="617460E9" w:rsidR="009C1079" w:rsidRDefault="0033472E" w:rsidP="007166C6">
                            <w:pPr>
                              <w:spacing w:after="0" w:line="240" w:lineRule="auto"/>
                              <w:jc w:val="both"/>
                              <w:rPr>
                                <w:rFonts w:cs="Arial"/>
                              </w:rPr>
                            </w:pPr>
                            <w:r>
                              <w:t>This document reports on the implementation of Decisions 13.130</w:t>
                            </w:r>
                            <w:r w:rsidR="00EF236E">
                              <w:t>-</w:t>
                            </w:r>
                            <w:r>
                              <w:t xml:space="preserve">13.134 </w:t>
                            </w:r>
                            <w:r w:rsidRPr="00897143">
                              <w:rPr>
                                <w:i/>
                                <w:iCs/>
                              </w:rPr>
                              <w:t>Infrastructure Development and Migratory Species</w:t>
                            </w:r>
                            <w:r>
                              <w:t xml:space="preserve">. It </w:t>
                            </w:r>
                            <w:r w:rsidR="00FC123E">
                              <w:t xml:space="preserve">provides </w:t>
                            </w:r>
                            <w:r w:rsidR="00E56D39">
                              <w:t xml:space="preserve">proposals for </w:t>
                            </w:r>
                            <w:r w:rsidR="00885A9A" w:rsidRPr="00885A9A">
                              <w:t>amendments to Resolution 7.2 (Rev.COP12) and</w:t>
                            </w:r>
                            <w:r w:rsidR="00885A9A">
                              <w:t xml:space="preserve"> </w:t>
                            </w:r>
                            <w:r w:rsidR="00EF236E">
                              <w:t xml:space="preserve">draft </w:t>
                            </w:r>
                            <w:r w:rsidR="00885A9A">
                              <w:t>Decisions</w:t>
                            </w:r>
                            <w:r w:rsidR="00602C1C">
                              <w:t>.</w:t>
                            </w:r>
                            <w:r w:rsidR="00885A9A" w:rsidDel="00602C1C">
                              <w:t xml:space="preserve"> </w:t>
                            </w:r>
                            <w:r w:rsidR="007166C6">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1pt;margin-top:8.9pt;width:364.5pt;height:10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" strokeweight=".08811mm">
                <v:textbox>
                  <w:txbxContent>
                    <w:p w14:paraId="69DC25A9" w14:textId="6282DAA3" w:rsidR="002E0DE9" w:rsidRDefault="002E0DE9" w:rsidP="002E0DE9">
                      <w:pPr>
                        <w:spacing w:after="0"/>
                        <w:rPr>
                          <w:rFonts w:cs="Arial"/>
                        </w:rPr>
                      </w:pPr>
                      <w:r>
                        <w:rPr>
                          <w:rFonts w:cs="Arial"/>
                        </w:rPr>
                        <w:t>Summary:</w:t>
                      </w:r>
                    </w:p>
                    <w:p w14:paraId="510A9620" w14:textId="77777777" w:rsidR="0033472E" w:rsidRDefault="0033472E" w:rsidP="0033472E">
                      <w:pPr>
                        <w:spacing w:after="0"/>
                        <w:jc w:val="both"/>
                        <w:rPr>
                          <w:rFonts w:cs="Arial"/>
                        </w:rPr>
                      </w:pPr>
                    </w:p>
                    <w:p w14:paraId="5DDDE32F" w14:textId="617460E9" w:rsidR="009C1079" w:rsidRDefault="0033472E" w:rsidP="007166C6">
                      <w:pPr>
                        <w:spacing w:after="0" w:line="240" w:lineRule="auto"/>
                        <w:jc w:val="both"/>
                        <w:rPr>
                          <w:rFonts w:cs="Arial"/>
                        </w:rPr>
                      </w:pPr>
                      <w:r>
                        <w:t>This document reports on the implementation of Decisions 13.130</w:t>
                      </w:r>
                      <w:r w:rsidR="00EF236E">
                        <w:t>-</w:t>
                      </w:r>
                      <w:r>
                        <w:t xml:space="preserve">13.134 </w:t>
                      </w:r>
                      <w:r w:rsidRPr="00897143">
                        <w:rPr>
                          <w:i/>
                          <w:iCs/>
                        </w:rPr>
                        <w:t>Infrastructure Development and Migratory Species</w:t>
                      </w:r>
                      <w:r>
                        <w:t xml:space="preserve">. It </w:t>
                      </w:r>
                      <w:r w:rsidR="00FC123E">
                        <w:t xml:space="preserve">provides </w:t>
                      </w:r>
                      <w:r w:rsidR="00E56D39">
                        <w:t xml:space="preserve">proposals for </w:t>
                      </w:r>
                      <w:r w:rsidR="00885A9A" w:rsidRPr="00885A9A">
                        <w:t>amendments to Resolution 7.2 (Rev.COP12) and</w:t>
                      </w:r>
                      <w:r w:rsidR="00885A9A">
                        <w:t xml:space="preserve"> </w:t>
                      </w:r>
                      <w:r w:rsidR="00EF236E">
                        <w:t xml:space="preserve">draft </w:t>
                      </w:r>
                      <w:r w:rsidR="00885A9A">
                        <w:t>Decisions</w:t>
                      </w:r>
                      <w:r w:rsidR="00602C1C">
                        <w:t>.</w:t>
                      </w:r>
                      <w:r w:rsidR="00885A9A" w:rsidDel="00602C1C">
                        <w:t xml:space="preserve"> </w:t>
                      </w:r>
                      <w:r w:rsidR="007166C6">
                        <w:t xml:space="preserve">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45F1AC40" w14:textId="77777777" w:rsidR="0033472E" w:rsidRPr="008B0065" w:rsidRDefault="0033472E" w:rsidP="008B0065">
      <w:pPr>
        <w:spacing w:after="0" w:line="240" w:lineRule="auto"/>
        <w:jc w:val="center"/>
        <w:rPr>
          <w:rFonts w:eastAsia="Times New Roman" w:cs="Arial"/>
          <w:b/>
          <w:bCs/>
        </w:rPr>
      </w:pPr>
      <w:r w:rsidRPr="008B0065">
        <w:rPr>
          <w:rFonts w:eastAsia="Times New Roman" w:cs="Arial"/>
          <w:b/>
          <w:bCs/>
        </w:rPr>
        <w:lastRenderedPageBreak/>
        <w:t xml:space="preserve">INFRASTRUCTURE DEVELOPMENT AND MIGRATORY SPECIES </w:t>
      </w:r>
    </w:p>
    <w:p w14:paraId="775D7EE6" w14:textId="77777777" w:rsidR="008B0065" w:rsidRPr="008B0065" w:rsidRDefault="008B0065" w:rsidP="008B0065">
      <w:pPr>
        <w:spacing w:after="0" w:line="240" w:lineRule="auto"/>
        <w:jc w:val="center"/>
        <w:rPr>
          <w:rFonts w:eastAsia="Times New Roman" w:cs="Arial"/>
          <w:b/>
          <w:bCs/>
        </w:rPr>
      </w:pPr>
    </w:p>
    <w:p w14:paraId="459D22F3" w14:textId="77777777" w:rsidR="008B0065" w:rsidRPr="008B0065" w:rsidRDefault="008B0065" w:rsidP="008B0065">
      <w:pPr>
        <w:spacing w:after="0" w:line="240" w:lineRule="auto"/>
        <w:jc w:val="center"/>
        <w:rPr>
          <w:rFonts w:eastAsia="Times New Roman" w:cs="Arial"/>
          <w:b/>
          <w:bCs/>
        </w:rPr>
      </w:pPr>
    </w:p>
    <w:p w14:paraId="58F50C0B" w14:textId="160389C1" w:rsidR="0061359F" w:rsidRDefault="0061359F" w:rsidP="008B0065">
      <w:pPr>
        <w:suppressAutoHyphens/>
        <w:autoSpaceDN w:val="0"/>
        <w:spacing w:after="0" w:line="240" w:lineRule="auto"/>
        <w:jc w:val="both"/>
        <w:textAlignment w:val="baseline"/>
        <w:rPr>
          <w:rFonts w:eastAsia="Calibri" w:cs="Arial"/>
          <w:u w:val="single"/>
        </w:rPr>
      </w:pPr>
      <w:r w:rsidRPr="008B0065">
        <w:rPr>
          <w:rFonts w:eastAsia="Calibri" w:cs="Arial"/>
          <w:u w:val="single"/>
        </w:rPr>
        <w:t>Background</w:t>
      </w:r>
    </w:p>
    <w:p w14:paraId="75BEFB2B" w14:textId="77777777" w:rsidR="00A67B5F" w:rsidRPr="008B0065" w:rsidRDefault="00A67B5F" w:rsidP="00A67B5F">
      <w:pPr>
        <w:suppressAutoHyphens/>
        <w:autoSpaceDN w:val="0"/>
        <w:spacing w:after="0" w:line="240" w:lineRule="auto"/>
        <w:ind w:left="540" w:hanging="540"/>
        <w:jc w:val="both"/>
        <w:textAlignment w:val="baseline"/>
        <w:rPr>
          <w:rFonts w:eastAsia="Calibri" w:cs="Arial"/>
          <w:u w:val="single"/>
        </w:rPr>
      </w:pPr>
    </w:p>
    <w:p w14:paraId="4BDBEA12" w14:textId="72D5450C" w:rsidR="0061359F" w:rsidRPr="008B0065" w:rsidRDefault="0061359F" w:rsidP="00A67B5F">
      <w:pPr>
        <w:numPr>
          <w:ilvl w:val="3"/>
          <w:numId w:val="5"/>
        </w:numPr>
        <w:spacing w:after="0" w:line="240" w:lineRule="auto"/>
        <w:ind w:left="540" w:hanging="540"/>
        <w:jc w:val="both"/>
        <w:rPr>
          <w:rFonts w:cs="Arial"/>
        </w:rPr>
      </w:pPr>
      <w:r w:rsidRPr="008B0065">
        <w:rPr>
          <w:rFonts w:cs="Arial"/>
        </w:rPr>
        <w:t xml:space="preserve">Infrastructure development has been a </w:t>
      </w:r>
      <w:r w:rsidR="00EF236E" w:rsidRPr="008B0065">
        <w:rPr>
          <w:rFonts w:cs="Arial"/>
        </w:rPr>
        <w:t>long-standing topic of</w:t>
      </w:r>
      <w:r w:rsidRPr="008B0065">
        <w:rPr>
          <w:rFonts w:cs="Arial"/>
        </w:rPr>
        <w:t xml:space="preserve"> discussion </w:t>
      </w:r>
      <w:r w:rsidR="00EF236E" w:rsidRPr="008B0065">
        <w:rPr>
          <w:rFonts w:cs="Arial"/>
        </w:rPr>
        <w:t>for</w:t>
      </w:r>
      <w:r w:rsidRPr="008B0065">
        <w:rPr>
          <w:rFonts w:cs="Arial"/>
        </w:rPr>
        <w:t xml:space="preserve"> the Conference of the Parties </w:t>
      </w:r>
      <w:r w:rsidR="00EF236E" w:rsidRPr="008B0065">
        <w:rPr>
          <w:rFonts w:cs="Arial"/>
        </w:rPr>
        <w:t xml:space="preserve">(COP) </w:t>
      </w:r>
      <w:r w:rsidRPr="008B0065">
        <w:rPr>
          <w:rFonts w:cs="Arial"/>
        </w:rPr>
        <w:t>and its subsidiary bodies. COP7 (</w:t>
      </w:r>
      <w:r w:rsidR="00EF236E" w:rsidRPr="008B0065">
        <w:rPr>
          <w:rFonts w:cs="Arial"/>
        </w:rPr>
        <w:t>2002</w:t>
      </w:r>
      <w:r w:rsidRPr="008B0065">
        <w:rPr>
          <w:rFonts w:cs="Arial"/>
        </w:rPr>
        <w:t xml:space="preserve">) adopted Resolution 7.2 </w:t>
      </w:r>
      <w:r w:rsidRPr="008B0065">
        <w:rPr>
          <w:rFonts w:cs="Arial"/>
          <w:i/>
          <w:iCs/>
        </w:rPr>
        <w:t>Impact Assessment and Migratory Species</w:t>
      </w:r>
      <w:r w:rsidR="00EF236E" w:rsidRPr="008B0065">
        <w:rPr>
          <w:rFonts w:cs="Arial"/>
        </w:rPr>
        <w:t>,</w:t>
      </w:r>
      <w:r w:rsidRPr="008B0065">
        <w:rPr>
          <w:rFonts w:cs="Arial"/>
          <w:vertAlign w:val="superscript"/>
        </w:rPr>
        <w:footnoteReference w:id="2"/>
      </w:r>
      <w:r w:rsidRPr="008B0065">
        <w:rPr>
          <w:rFonts w:cs="Arial"/>
        </w:rPr>
        <w:t xml:space="preserve"> which emphasizes the importance of good quality environmental impact assessment</w:t>
      </w:r>
      <w:r w:rsidR="00EF236E" w:rsidRPr="008B0065">
        <w:rPr>
          <w:rFonts w:cs="Arial"/>
        </w:rPr>
        <w:t>s</w:t>
      </w:r>
      <w:r w:rsidRPr="008B0065">
        <w:rPr>
          <w:rFonts w:cs="Arial"/>
        </w:rPr>
        <w:t xml:space="preserve"> (EIA) and strategic environmental assessment</w:t>
      </w:r>
      <w:r w:rsidR="00EF236E" w:rsidRPr="008B0065">
        <w:rPr>
          <w:rFonts w:cs="Arial"/>
        </w:rPr>
        <w:t>s</w:t>
      </w:r>
      <w:r w:rsidRPr="008B0065">
        <w:rPr>
          <w:rFonts w:cs="Arial"/>
        </w:rPr>
        <w:t xml:space="preserve"> (SEA) as tools for implementing the C</w:t>
      </w:r>
      <w:r w:rsidR="00EF236E" w:rsidRPr="008B0065">
        <w:rPr>
          <w:rFonts w:cs="Arial"/>
        </w:rPr>
        <w:t>onvention</w:t>
      </w:r>
      <w:r w:rsidRPr="008B0065">
        <w:rPr>
          <w:rFonts w:cs="Arial"/>
        </w:rPr>
        <w:t>. COP11 (2014</w:t>
      </w:r>
      <w:r w:rsidR="00EF236E" w:rsidRPr="008B0065">
        <w:rPr>
          <w:rFonts w:cs="Arial"/>
        </w:rPr>
        <w:t>)</w:t>
      </w:r>
      <w:r w:rsidRPr="008B0065">
        <w:rPr>
          <w:rFonts w:cs="Arial"/>
        </w:rPr>
        <w:t xml:space="preserve"> adopted Resolution 11.27 </w:t>
      </w:r>
      <w:r w:rsidRPr="008B0065">
        <w:rPr>
          <w:rFonts w:cs="Arial"/>
          <w:i/>
          <w:iCs/>
        </w:rPr>
        <w:t>Renewable Energy and Migratory Species</w:t>
      </w:r>
      <w:r w:rsidR="00EF236E" w:rsidRPr="008B0065">
        <w:rPr>
          <w:rFonts w:cs="Arial"/>
        </w:rPr>
        <w:t>,</w:t>
      </w:r>
      <w:r w:rsidRPr="008B0065">
        <w:rPr>
          <w:rFonts w:cs="Arial"/>
          <w:vertAlign w:val="superscript"/>
        </w:rPr>
        <w:footnoteReference w:id="3"/>
      </w:r>
      <w:r w:rsidRPr="008B0065">
        <w:rPr>
          <w:rFonts w:cs="Arial"/>
        </w:rPr>
        <w:t xml:space="preserve"> which established the Energy Task Force as a multi-stakeholder platform that works towards reconciling renewable energy developments with </w:t>
      </w:r>
      <w:r w:rsidR="00EF236E" w:rsidRPr="008B0065">
        <w:rPr>
          <w:rFonts w:cs="Arial"/>
        </w:rPr>
        <w:t xml:space="preserve">the </w:t>
      </w:r>
      <w:r w:rsidRPr="008B0065">
        <w:rPr>
          <w:rFonts w:cs="Arial"/>
        </w:rPr>
        <w:t xml:space="preserve">conservation of migratory species. At the same meeting, Parties adopted the </w:t>
      </w:r>
      <w:r w:rsidRPr="008B0065">
        <w:rPr>
          <w:rFonts w:cs="Arial"/>
          <w:i/>
        </w:rPr>
        <w:t>Guidelines for Addressing the Impact of Linear Infrastructure on Large Migratory Mammals in Central Asia</w:t>
      </w:r>
      <w:r w:rsidR="00EF236E" w:rsidRPr="008B0065">
        <w:rPr>
          <w:rFonts w:cs="Arial"/>
        </w:rPr>
        <w:t>,</w:t>
      </w:r>
      <w:r w:rsidRPr="008B0065">
        <w:rPr>
          <w:rFonts w:cs="Arial"/>
        </w:rPr>
        <w:t xml:space="preserve"> </w:t>
      </w:r>
      <w:r w:rsidR="00EF236E" w:rsidRPr="008B0065">
        <w:rPr>
          <w:rFonts w:cs="Arial"/>
        </w:rPr>
        <w:t>outlining</w:t>
      </w:r>
      <w:r w:rsidRPr="008B0065">
        <w:rPr>
          <w:rFonts w:cs="Arial"/>
        </w:rPr>
        <w:t xml:space="preserve"> the application of best practices to address the impacts of linear infrastructure development at the project and national level </w:t>
      </w:r>
      <w:proofErr w:type="gramStart"/>
      <w:r w:rsidRPr="008B0065">
        <w:rPr>
          <w:rFonts w:cs="Arial"/>
        </w:rPr>
        <w:t>in order to</w:t>
      </w:r>
      <w:proofErr w:type="gramEnd"/>
      <w:r w:rsidRPr="008B0065">
        <w:rPr>
          <w:rFonts w:cs="Arial"/>
        </w:rPr>
        <w:t xml:space="preserve"> maintain connectivity for wildlife populations in the face of growing infrastructure development in Central Asia.</w:t>
      </w:r>
    </w:p>
    <w:p w14:paraId="4EAF99D7" w14:textId="77777777" w:rsidR="0061359F" w:rsidRPr="008B0065" w:rsidDel="00482314" w:rsidRDefault="0061359F" w:rsidP="00A67B5F">
      <w:pPr>
        <w:spacing w:after="0" w:line="240" w:lineRule="auto"/>
        <w:ind w:left="540" w:hanging="540"/>
        <w:jc w:val="both"/>
        <w:rPr>
          <w:rFonts w:cs="Arial"/>
        </w:rPr>
      </w:pPr>
    </w:p>
    <w:p w14:paraId="41ADBD20" w14:textId="49160E4A" w:rsidR="0061359F" w:rsidRPr="008B0065" w:rsidRDefault="0061359F" w:rsidP="00A67B5F">
      <w:pPr>
        <w:numPr>
          <w:ilvl w:val="3"/>
          <w:numId w:val="5"/>
        </w:numPr>
        <w:spacing w:after="0" w:line="240" w:lineRule="auto"/>
        <w:ind w:left="540" w:hanging="540"/>
        <w:jc w:val="both"/>
        <w:rPr>
          <w:rFonts w:cs="Arial"/>
        </w:rPr>
      </w:pPr>
      <w:r w:rsidRPr="008B0065">
        <w:rPr>
          <w:rFonts w:cs="Arial"/>
        </w:rPr>
        <w:t>Building on existing work, COP13</w:t>
      </w:r>
      <w:r w:rsidR="00EF236E" w:rsidRPr="008B0065">
        <w:rPr>
          <w:rFonts w:cs="Arial"/>
        </w:rPr>
        <w:t xml:space="preserve"> (2020</w:t>
      </w:r>
      <w:r w:rsidRPr="008B0065">
        <w:rPr>
          <w:rFonts w:cs="Arial"/>
        </w:rPr>
        <w:t>) adopted Decisions 13.130</w:t>
      </w:r>
      <w:r w:rsidR="00EF236E" w:rsidRPr="008B0065">
        <w:rPr>
          <w:rFonts w:cs="Arial"/>
        </w:rPr>
        <w:t>-</w:t>
      </w:r>
      <w:r w:rsidRPr="008B0065">
        <w:rPr>
          <w:rFonts w:cs="Arial"/>
        </w:rPr>
        <w:t xml:space="preserve">13.134 </w:t>
      </w:r>
      <w:r w:rsidRPr="008B0065">
        <w:rPr>
          <w:rFonts w:cs="Arial"/>
          <w:i/>
        </w:rPr>
        <w:t>Infrastructure Development and Migratory Species</w:t>
      </w:r>
      <w:r w:rsidRPr="008B0065">
        <w:rPr>
          <w:rFonts w:cs="Arial"/>
        </w:rPr>
        <w:t xml:space="preserve">. </w:t>
      </w:r>
    </w:p>
    <w:p w14:paraId="413D3D4E" w14:textId="77777777" w:rsidR="0061359F" w:rsidRPr="008B0065" w:rsidRDefault="0061359F" w:rsidP="00A67B5F">
      <w:pPr>
        <w:spacing w:after="0" w:line="240" w:lineRule="auto"/>
        <w:ind w:left="540" w:hanging="540"/>
        <w:jc w:val="both"/>
        <w:rPr>
          <w:rFonts w:cs="Arial"/>
        </w:rPr>
      </w:pPr>
    </w:p>
    <w:p w14:paraId="6565BA84" w14:textId="3402A497" w:rsidR="0061359F" w:rsidRPr="008B0065" w:rsidRDefault="0061359F" w:rsidP="00A67B5F">
      <w:pPr>
        <w:numPr>
          <w:ilvl w:val="3"/>
          <w:numId w:val="5"/>
        </w:numPr>
        <w:spacing w:after="0" w:line="240" w:lineRule="auto"/>
        <w:ind w:left="540" w:hanging="540"/>
        <w:jc w:val="both"/>
        <w:rPr>
          <w:rFonts w:cs="Arial"/>
        </w:rPr>
      </w:pPr>
      <w:r w:rsidRPr="008B0065">
        <w:rPr>
          <w:rFonts w:cs="Arial"/>
        </w:rPr>
        <w:t>Decision 13.130 requested the Parties to provide information, via their National Reports</w:t>
      </w:r>
      <w:r w:rsidR="00B440D2" w:rsidRPr="008B0065">
        <w:rPr>
          <w:rFonts w:cs="Arial"/>
        </w:rPr>
        <w:t>,</w:t>
      </w:r>
      <w:r w:rsidRPr="008B0065">
        <w:rPr>
          <w:rFonts w:cs="Arial"/>
        </w:rPr>
        <w:t xml:space="preserve"> on measures taken to implement </w:t>
      </w:r>
      <w:r w:rsidR="00B440D2" w:rsidRPr="008B0065">
        <w:rPr>
          <w:rFonts w:cs="Arial"/>
        </w:rPr>
        <w:t xml:space="preserve">paragraph 2 of </w:t>
      </w:r>
      <w:r w:rsidRPr="008B0065">
        <w:rPr>
          <w:rFonts w:cs="Arial"/>
        </w:rPr>
        <w:t xml:space="preserve">Resolution 7.2 (Rev.COP12) </w:t>
      </w:r>
      <w:r w:rsidRPr="008B0065">
        <w:rPr>
          <w:rFonts w:cs="Arial"/>
          <w:i/>
          <w:iCs/>
        </w:rPr>
        <w:t>Impact Assessment and Migratory Species</w:t>
      </w:r>
      <w:r w:rsidRPr="008B0065">
        <w:rPr>
          <w:rFonts w:cs="Arial"/>
        </w:rPr>
        <w:t>, and share information on challenges, lessons learn</w:t>
      </w:r>
      <w:r w:rsidR="00B440D2" w:rsidRPr="008B0065">
        <w:rPr>
          <w:rFonts w:cs="Arial"/>
        </w:rPr>
        <w:t xml:space="preserve">ed </w:t>
      </w:r>
      <w:r w:rsidRPr="008B0065">
        <w:rPr>
          <w:rFonts w:cs="Arial"/>
        </w:rPr>
        <w:t>and needs for further capacity development.</w:t>
      </w:r>
    </w:p>
    <w:p w14:paraId="0AB14A59" w14:textId="77777777" w:rsidR="0061359F" w:rsidRPr="008B0065" w:rsidRDefault="0061359F" w:rsidP="00A67B5F">
      <w:pPr>
        <w:spacing w:after="0" w:line="240" w:lineRule="auto"/>
        <w:ind w:left="540" w:hanging="540"/>
        <w:jc w:val="both"/>
        <w:rPr>
          <w:rFonts w:cs="Arial"/>
        </w:rPr>
      </w:pPr>
    </w:p>
    <w:p w14:paraId="290F3748" w14:textId="7E5BCC59" w:rsidR="00B440D2" w:rsidRPr="008B0065" w:rsidRDefault="00B440D2" w:rsidP="00A67B5F">
      <w:pPr>
        <w:numPr>
          <w:ilvl w:val="3"/>
          <w:numId w:val="5"/>
        </w:numPr>
        <w:spacing w:after="0" w:line="240" w:lineRule="auto"/>
        <w:ind w:left="540" w:hanging="540"/>
        <w:jc w:val="both"/>
        <w:rPr>
          <w:rFonts w:cs="Arial"/>
        </w:rPr>
      </w:pPr>
      <w:r w:rsidRPr="008B0065">
        <w:rPr>
          <w:rFonts w:cs="Arial"/>
        </w:rPr>
        <w:t>COP13 also</w:t>
      </w:r>
      <w:r w:rsidR="0061359F" w:rsidRPr="008B0065">
        <w:rPr>
          <w:rFonts w:cs="Arial"/>
        </w:rPr>
        <w:t xml:space="preserve"> requested the Scientific Council to establish a multi-stakeholder Working Group on linear infrastructure</w:t>
      </w:r>
      <w:r w:rsidRPr="008B0065">
        <w:rPr>
          <w:rFonts w:cs="Arial"/>
        </w:rPr>
        <w:t xml:space="preserve">. </w:t>
      </w:r>
    </w:p>
    <w:p w14:paraId="47C87DBA" w14:textId="77777777" w:rsidR="00B440D2" w:rsidRPr="008B0065" w:rsidRDefault="00B440D2" w:rsidP="00A67B5F">
      <w:pPr>
        <w:pStyle w:val="ListParagraph"/>
        <w:spacing w:after="0" w:line="240" w:lineRule="auto"/>
        <w:ind w:left="540" w:hanging="540"/>
        <w:rPr>
          <w:rFonts w:cs="Arial"/>
        </w:rPr>
      </w:pPr>
    </w:p>
    <w:p w14:paraId="4E7DFD7E" w14:textId="325CB16B" w:rsidR="0061359F" w:rsidRPr="008B0065" w:rsidRDefault="00B440D2" w:rsidP="00A67B5F">
      <w:pPr>
        <w:numPr>
          <w:ilvl w:val="3"/>
          <w:numId w:val="5"/>
        </w:numPr>
        <w:spacing w:after="0" w:line="240" w:lineRule="auto"/>
        <w:ind w:left="540" w:hanging="540"/>
        <w:jc w:val="both"/>
        <w:rPr>
          <w:rFonts w:cs="Arial"/>
        </w:rPr>
      </w:pPr>
      <w:r w:rsidRPr="008B0065">
        <w:rPr>
          <w:rFonts w:cs="Arial"/>
        </w:rPr>
        <w:t>Decisions 13.130-13.134 read as follows:</w:t>
      </w:r>
    </w:p>
    <w:p w14:paraId="52729759" w14:textId="77777777" w:rsidR="0061359F" w:rsidRPr="00693D9D" w:rsidRDefault="0061359F" w:rsidP="00A67B5F">
      <w:pPr>
        <w:spacing w:after="0" w:line="240" w:lineRule="auto"/>
        <w:ind w:left="540" w:hanging="540"/>
        <w:rPr>
          <w:rFonts w:cs="Arial"/>
          <w:sz w:val="16"/>
          <w:szCs w:val="16"/>
        </w:rPr>
      </w:pPr>
    </w:p>
    <w:p w14:paraId="58D37E7F" w14:textId="3772998E" w:rsidR="0061359F" w:rsidRPr="00A67B5F" w:rsidRDefault="0061359F" w:rsidP="008B0065">
      <w:pPr>
        <w:spacing w:after="0" w:line="240" w:lineRule="auto"/>
        <w:ind w:left="720"/>
        <w:rPr>
          <w:rFonts w:cs="Arial"/>
          <w:i/>
          <w:sz w:val="20"/>
          <w:szCs w:val="20"/>
        </w:rPr>
      </w:pPr>
      <w:r w:rsidRPr="00A67B5F">
        <w:rPr>
          <w:rFonts w:cs="Arial"/>
          <w:i/>
          <w:sz w:val="20"/>
          <w:szCs w:val="20"/>
        </w:rPr>
        <w:t>Decision 13.131 Directed to the Scientific Council</w:t>
      </w:r>
    </w:p>
    <w:p w14:paraId="2D56F421" w14:textId="77777777" w:rsidR="00A67B5F" w:rsidRPr="00A67B5F" w:rsidRDefault="00A67B5F" w:rsidP="008B0065">
      <w:pPr>
        <w:spacing w:after="0" w:line="240" w:lineRule="auto"/>
        <w:ind w:left="720"/>
        <w:rPr>
          <w:rFonts w:cs="Arial"/>
          <w:sz w:val="20"/>
          <w:szCs w:val="20"/>
        </w:rPr>
      </w:pPr>
    </w:p>
    <w:p w14:paraId="1512F590" w14:textId="4279B3BA" w:rsidR="0061359F" w:rsidRDefault="0061359F" w:rsidP="00A67B5F">
      <w:pPr>
        <w:spacing w:after="0" w:line="240" w:lineRule="auto"/>
        <w:ind w:left="720"/>
        <w:jc w:val="both"/>
        <w:rPr>
          <w:rFonts w:cs="Arial"/>
          <w:i/>
          <w:sz w:val="20"/>
          <w:szCs w:val="20"/>
        </w:rPr>
      </w:pPr>
      <w:r w:rsidRPr="00A67B5F">
        <w:rPr>
          <w:rFonts w:cs="Arial"/>
          <w:i/>
          <w:sz w:val="20"/>
          <w:szCs w:val="20"/>
        </w:rPr>
        <w:t xml:space="preserve">The Scientific Council is requested to, subject to the availability of resources establish a multi-stakeholder Working Group on linear infrastructure composed of stakeholders with experience and knowledge on the impact of linear infrastructure development on migratory species and options for mitigation. The Working Group is asked to: </w:t>
      </w:r>
    </w:p>
    <w:p w14:paraId="16EB8FB6" w14:textId="77777777" w:rsidR="00A67B5F" w:rsidRPr="00A67B5F" w:rsidRDefault="00A67B5F" w:rsidP="00A67B5F">
      <w:pPr>
        <w:spacing w:after="0" w:line="240" w:lineRule="auto"/>
        <w:ind w:left="720"/>
        <w:jc w:val="both"/>
        <w:rPr>
          <w:rFonts w:cs="Arial"/>
          <w:i/>
          <w:sz w:val="20"/>
          <w:szCs w:val="20"/>
        </w:rPr>
      </w:pPr>
    </w:p>
    <w:p w14:paraId="136363EA" w14:textId="77777777" w:rsidR="0061359F"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 xml:space="preserve">review available information relevant to linear infrastructure development and potential impacts on migratory species, the compilation of responses received under Decision 13.130 as compiled by the Secretariat in accordance with Decision 13.133 (a), and other relevant </w:t>
      </w:r>
      <w:proofErr w:type="gramStart"/>
      <w:r w:rsidRPr="00A67B5F">
        <w:rPr>
          <w:rFonts w:cs="Arial"/>
          <w:i/>
          <w:sz w:val="20"/>
          <w:szCs w:val="20"/>
        </w:rPr>
        <w:t>information;</w:t>
      </w:r>
      <w:proofErr w:type="gramEnd"/>
      <w:r w:rsidRPr="00A67B5F">
        <w:rPr>
          <w:rFonts w:cs="Arial"/>
          <w:i/>
          <w:sz w:val="20"/>
          <w:szCs w:val="20"/>
        </w:rPr>
        <w:t xml:space="preserve"> </w:t>
      </w:r>
    </w:p>
    <w:p w14:paraId="66FCD03D" w14:textId="77777777" w:rsidR="0061359F" w:rsidRPr="00A67B5F" w:rsidRDefault="0061359F" w:rsidP="00A67B5F">
      <w:pPr>
        <w:spacing w:after="0" w:line="240" w:lineRule="auto"/>
        <w:ind w:left="1080" w:hanging="360"/>
        <w:jc w:val="both"/>
        <w:rPr>
          <w:rFonts w:cs="Arial"/>
          <w:i/>
          <w:sz w:val="20"/>
          <w:szCs w:val="20"/>
        </w:rPr>
      </w:pPr>
    </w:p>
    <w:p w14:paraId="72ED8DE0" w14:textId="51F0C9ED" w:rsidR="00B440D2"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 xml:space="preserve">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 </w:t>
      </w:r>
    </w:p>
    <w:p w14:paraId="6862E0F2" w14:textId="77777777" w:rsidR="0061359F" w:rsidRPr="00A67B5F" w:rsidRDefault="0061359F" w:rsidP="00A67B5F">
      <w:pPr>
        <w:pStyle w:val="ListParagraph"/>
        <w:widowControl w:val="0"/>
        <w:spacing w:after="0" w:line="240" w:lineRule="auto"/>
        <w:ind w:left="1080" w:hanging="360"/>
        <w:contextualSpacing w:val="0"/>
        <w:jc w:val="both"/>
        <w:rPr>
          <w:rFonts w:cs="Arial"/>
          <w:i/>
          <w:sz w:val="20"/>
          <w:szCs w:val="20"/>
        </w:rPr>
      </w:pPr>
    </w:p>
    <w:p w14:paraId="345C8D30" w14:textId="77777777" w:rsidR="0061359F"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develop a workplan and identify priority tasks for the Working Group based on the existing information, such as standards, guidelines, best practices related to addressing the impact of linear infrastructure development as well as the review of the compilation under paragraph (a</w:t>
      </w:r>
      <w:proofErr w:type="gramStart"/>
      <w:r w:rsidRPr="00A67B5F">
        <w:rPr>
          <w:rFonts w:cs="Arial"/>
          <w:i/>
          <w:sz w:val="20"/>
          <w:szCs w:val="20"/>
        </w:rPr>
        <w:t>);</w:t>
      </w:r>
      <w:proofErr w:type="gramEnd"/>
      <w:r w:rsidRPr="00A67B5F">
        <w:rPr>
          <w:rFonts w:cs="Arial"/>
          <w:i/>
          <w:sz w:val="20"/>
          <w:szCs w:val="20"/>
        </w:rPr>
        <w:t xml:space="preserve"> </w:t>
      </w:r>
    </w:p>
    <w:p w14:paraId="5DA14C24" w14:textId="77777777" w:rsidR="0061359F" w:rsidRPr="00A67B5F" w:rsidRDefault="0061359F" w:rsidP="008B0065">
      <w:pPr>
        <w:pStyle w:val="ListParagraph"/>
        <w:spacing w:after="0" w:line="240" w:lineRule="auto"/>
        <w:ind w:left="1440"/>
        <w:contextualSpacing w:val="0"/>
        <w:jc w:val="both"/>
        <w:rPr>
          <w:rFonts w:cs="Arial"/>
          <w:i/>
          <w:sz w:val="20"/>
          <w:szCs w:val="20"/>
        </w:rPr>
      </w:pPr>
    </w:p>
    <w:p w14:paraId="0AFA089E" w14:textId="1D7F5D65" w:rsidR="00B440D2" w:rsidRPr="00A67B5F" w:rsidRDefault="0061359F" w:rsidP="00A67B5F">
      <w:pPr>
        <w:pStyle w:val="ListParagraph"/>
        <w:widowControl w:val="0"/>
        <w:numPr>
          <w:ilvl w:val="0"/>
          <w:numId w:val="11"/>
        </w:numPr>
        <w:spacing w:after="0" w:line="240" w:lineRule="auto"/>
        <w:ind w:left="1080"/>
        <w:contextualSpacing w:val="0"/>
        <w:jc w:val="both"/>
        <w:rPr>
          <w:rFonts w:cs="Arial"/>
          <w:i/>
          <w:iCs/>
          <w:sz w:val="20"/>
          <w:szCs w:val="20"/>
        </w:rPr>
      </w:pPr>
      <w:r w:rsidRPr="00A67B5F">
        <w:rPr>
          <w:rFonts w:cs="Arial"/>
          <w:i/>
          <w:sz w:val="20"/>
          <w:szCs w:val="20"/>
        </w:rPr>
        <w:t>provide recommendations on the future direction of work under the Convention to support Parties in addressing the impact of linear infrastructure on migratory species.</w:t>
      </w:r>
    </w:p>
    <w:p w14:paraId="7FCDF37B" w14:textId="77777777" w:rsidR="0061359F" w:rsidRPr="00A67B5F" w:rsidRDefault="0061359F" w:rsidP="008B0065">
      <w:pPr>
        <w:pStyle w:val="ListParagraph"/>
        <w:widowControl w:val="0"/>
        <w:spacing w:after="0" w:line="240" w:lineRule="auto"/>
        <w:ind w:left="1440"/>
        <w:contextualSpacing w:val="0"/>
        <w:jc w:val="both"/>
        <w:rPr>
          <w:rFonts w:cs="Arial"/>
          <w:sz w:val="20"/>
          <w:szCs w:val="20"/>
        </w:rPr>
      </w:pPr>
    </w:p>
    <w:p w14:paraId="4EB89D4A" w14:textId="46B67B48" w:rsidR="0061359F" w:rsidRDefault="0061359F" w:rsidP="00A67B5F">
      <w:pPr>
        <w:spacing w:after="0" w:line="240" w:lineRule="auto"/>
        <w:ind w:left="720"/>
        <w:jc w:val="both"/>
        <w:rPr>
          <w:rFonts w:cs="Arial"/>
          <w:i/>
          <w:sz w:val="20"/>
          <w:szCs w:val="20"/>
        </w:rPr>
      </w:pPr>
      <w:r w:rsidRPr="00A67B5F">
        <w:rPr>
          <w:rFonts w:cs="Arial"/>
          <w:i/>
          <w:sz w:val="20"/>
          <w:szCs w:val="20"/>
        </w:rPr>
        <w:t>Decision 13.132 Directed to the Scientific Council</w:t>
      </w:r>
    </w:p>
    <w:p w14:paraId="4B51791B" w14:textId="77777777" w:rsidR="00A67B5F" w:rsidRPr="00A67B5F" w:rsidRDefault="00A67B5F" w:rsidP="008B0065">
      <w:pPr>
        <w:spacing w:after="0" w:line="240" w:lineRule="auto"/>
        <w:ind w:left="360" w:firstLine="360"/>
        <w:jc w:val="both"/>
        <w:rPr>
          <w:rFonts w:cs="Arial"/>
          <w:sz w:val="20"/>
          <w:szCs w:val="20"/>
        </w:rPr>
      </w:pPr>
    </w:p>
    <w:p w14:paraId="1B76ED5C" w14:textId="77777777" w:rsidR="0061359F" w:rsidRPr="00A67B5F" w:rsidRDefault="0061359F" w:rsidP="00A67B5F">
      <w:pPr>
        <w:numPr>
          <w:ilvl w:val="0"/>
          <w:numId w:val="7"/>
        </w:numPr>
        <w:spacing w:after="0" w:line="240" w:lineRule="auto"/>
        <w:ind w:left="1080"/>
        <w:jc w:val="both"/>
        <w:rPr>
          <w:rFonts w:cs="Arial"/>
          <w:i/>
          <w:sz w:val="20"/>
          <w:szCs w:val="20"/>
        </w:rPr>
      </w:pPr>
      <w:r w:rsidRPr="00A67B5F">
        <w:rPr>
          <w:rFonts w:cs="Arial"/>
          <w:i/>
          <w:sz w:val="20"/>
          <w:szCs w:val="20"/>
        </w:rPr>
        <w:t xml:space="preserve">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w:t>
      </w:r>
      <w:proofErr w:type="gramStart"/>
      <w:r w:rsidRPr="00A67B5F">
        <w:rPr>
          <w:rFonts w:cs="Arial"/>
          <w:i/>
          <w:sz w:val="20"/>
          <w:szCs w:val="20"/>
        </w:rPr>
        <w:t>Parties;</w:t>
      </w:r>
      <w:proofErr w:type="gramEnd"/>
    </w:p>
    <w:p w14:paraId="3C7CB538" w14:textId="77777777" w:rsidR="0061359F" w:rsidRPr="00A67B5F" w:rsidRDefault="0061359F" w:rsidP="00A67B5F">
      <w:pPr>
        <w:spacing w:after="0" w:line="240" w:lineRule="auto"/>
        <w:ind w:left="1080" w:hanging="360"/>
        <w:jc w:val="both"/>
        <w:rPr>
          <w:rFonts w:cs="Arial"/>
          <w:i/>
          <w:sz w:val="20"/>
          <w:szCs w:val="20"/>
        </w:rPr>
      </w:pPr>
    </w:p>
    <w:p w14:paraId="1740F42C" w14:textId="77777777" w:rsidR="0061359F" w:rsidRPr="00A67B5F" w:rsidRDefault="0061359F" w:rsidP="00A67B5F">
      <w:pPr>
        <w:numPr>
          <w:ilvl w:val="0"/>
          <w:numId w:val="7"/>
        </w:numPr>
        <w:spacing w:after="0" w:line="240" w:lineRule="auto"/>
        <w:ind w:left="1080"/>
        <w:jc w:val="both"/>
        <w:rPr>
          <w:rFonts w:cs="Arial"/>
          <w:i/>
          <w:sz w:val="20"/>
          <w:szCs w:val="20"/>
        </w:rPr>
      </w:pPr>
      <w:r w:rsidRPr="00A67B5F">
        <w:rPr>
          <w:rFonts w:cs="Arial"/>
          <w:i/>
          <w:sz w:val="20"/>
          <w:szCs w:val="20"/>
        </w:rPr>
        <w:t>consider the outputs of the Working Group on linear infrastructure and make recommendations to the 14th meeting of the Conference of the Parties.</w:t>
      </w:r>
    </w:p>
    <w:p w14:paraId="34B9E1B6" w14:textId="77777777" w:rsidR="0061359F" w:rsidRPr="00A67B5F" w:rsidRDefault="0061359F" w:rsidP="008B0065">
      <w:pPr>
        <w:spacing w:after="0" w:line="240" w:lineRule="auto"/>
        <w:jc w:val="both"/>
        <w:rPr>
          <w:rFonts w:cs="Arial"/>
          <w:sz w:val="20"/>
          <w:szCs w:val="20"/>
        </w:rPr>
      </w:pPr>
    </w:p>
    <w:p w14:paraId="6E284C44" w14:textId="7A83761D" w:rsidR="0061359F" w:rsidRDefault="0061359F" w:rsidP="008B0065">
      <w:pPr>
        <w:spacing w:after="0" w:line="240" w:lineRule="auto"/>
        <w:ind w:firstLine="720"/>
        <w:jc w:val="both"/>
        <w:rPr>
          <w:rFonts w:cs="Arial"/>
          <w:i/>
          <w:sz w:val="20"/>
          <w:szCs w:val="20"/>
        </w:rPr>
      </w:pPr>
      <w:r w:rsidRPr="00A67B5F">
        <w:rPr>
          <w:rFonts w:cs="Arial"/>
          <w:i/>
          <w:sz w:val="20"/>
          <w:szCs w:val="20"/>
        </w:rPr>
        <w:t xml:space="preserve">Decision 13.133 Directed to the Secretariat </w:t>
      </w:r>
    </w:p>
    <w:p w14:paraId="46521E17" w14:textId="77777777" w:rsidR="00A67B5F" w:rsidRPr="00A67B5F" w:rsidRDefault="00A67B5F" w:rsidP="008B0065">
      <w:pPr>
        <w:spacing w:after="0" w:line="240" w:lineRule="auto"/>
        <w:ind w:firstLine="720"/>
        <w:jc w:val="both"/>
        <w:rPr>
          <w:rFonts w:cs="Arial"/>
          <w:i/>
          <w:sz w:val="20"/>
          <w:szCs w:val="20"/>
        </w:rPr>
      </w:pPr>
    </w:p>
    <w:p w14:paraId="1B02CD22" w14:textId="77777777"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 xml:space="preserve">identify information gaps regarding the implementation of Resolution 7.2 (Rev.COP12) Impact Assessment and Migratory Species and, based on any identified gaps, consider improvements to guidance on preparing National Reports to improve collection of information regarding infrastructure development for review by the Standing Committee as part of amendment(s) to the National Report format under Decision </w:t>
      </w:r>
      <w:proofErr w:type="gramStart"/>
      <w:r w:rsidRPr="00A67B5F">
        <w:rPr>
          <w:rFonts w:cs="Arial"/>
          <w:i/>
          <w:sz w:val="20"/>
          <w:szCs w:val="20"/>
        </w:rPr>
        <w:t>13.14;</w:t>
      </w:r>
      <w:proofErr w:type="gramEnd"/>
      <w:r w:rsidRPr="00A67B5F">
        <w:rPr>
          <w:rFonts w:cs="Arial"/>
          <w:i/>
          <w:sz w:val="20"/>
          <w:szCs w:val="20"/>
        </w:rPr>
        <w:t xml:space="preserve"> </w:t>
      </w:r>
    </w:p>
    <w:p w14:paraId="558451B7" w14:textId="77777777" w:rsidR="0061359F" w:rsidRPr="00A67B5F" w:rsidRDefault="0061359F" w:rsidP="000A2050">
      <w:pPr>
        <w:spacing w:after="0" w:line="240" w:lineRule="auto"/>
        <w:ind w:left="1080" w:hanging="360"/>
        <w:jc w:val="both"/>
        <w:rPr>
          <w:rFonts w:cs="Arial"/>
          <w:i/>
          <w:sz w:val="20"/>
          <w:szCs w:val="20"/>
        </w:rPr>
      </w:pPr>
    </w:p>
    <w:p w14:paraId="503FB471" w14:textId="77777777"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 xml:space="preserve">compile existing standards, guidelines, and best practices related to addressing the impact of linear infrastructure development and make them available </w:t>
      </w:r>
      <w:proofErr w:type="gramStart"/>
      <w:r w:rsidRPr="00A67B5F">
        <w:rPr>
          <w:rFonts w:cs="Arial"/>
          <w:i/>
          <w:sz w:val="20"/>
          <w:szCs w:val="20"/>
        </w:rPr>
        <w:t>online;</w:t>
      </w:r>
      <w:proofErr w:type="gramEnd"/>
      <w:r w:rsidRPr="00A67B5F">
        <w:rPr>
          <w:rFonts w:cs="Arial"/>
          <w:i/>
          <w:sz w:val="20"/>
          <w:szCs w:val="20"/>
        </w:rPr>
        <w:t xml:space="preserve"> </w:t>
      </w:r>
    </w:p>
    <w:p w14:paraId="36FA4086" w14:textId="77777777" w:rsidR="0061359F" w:rsidRPr="00A67B5F" w:rsidRDefault="0061359F" w:rsidP="000A2050">
      <w:pPr>
        <w:spacing w:after="0" w:line="240" w:lineRule="auto"/>
        <w:ind w:left="1080" w:hanging="360"/>
        <w:jc w:val="both"/>
        <w:rPr>
          <w:rFonts w:cs="Arial"/>
          <w:i/>
          <w:sz w:val="20"/>
          <w:szCs w:val="20"/>
        </w:rPr>
      </w:pPr>
    </w:p>
    <w:p w14:paraId="398A169E" w14:textId="77777777"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 xml:space="preserve">subject to the availability of funds, convene at least one meeting to assist the Working Group in implementing Decision </w:t>
      </w:r>
      <w:proofErr w:type="gramStart"/>
      <w:r w:rsidRPr="00A67B5F">
        <w:rPr>
          <w:rFonts w:cs="Arial"/>
          <w:i/>
          <w:sz w:val="20"/>
          <w:szCs w:val="20"/>
        </w:rPr>
        <w:t>13.131;</w:t>
      </w:r>
      <w:proofErr w:type="gramEnd"/>
      <w:r w:rsidRPr="00A67B5F">
        <w:rPr>
          <w:rFonts w:cs="Arial"/>
          <w:i/>
          <w:sz w:val="20"/>
          <w:szCs w:val="20"/>
        </w:rPr>
        <w:t xml:space="preserve"> </w:t>
      </w:r>
    </w:p>
    <w:p w14:paraId="01927F3F" w14:textId="77777777" w:rsidR="0061359F" w:rsidRPr="00A67B5F" w:rsidRDefault="0061359F" w:rsidP="000A2050">
      <w:pPr>
        <w:spacing w:after="0" w:line="240" w:lineRule="auto"/>
        <w:ind w:left="1080" w:hanging="360"/>
        <w:jc w:val="both"/>
        <w:rPr>
          <w:rFonts w:cs="Arial"/>
          <w:i/>
          <w:sz w:val="20"/>
          <w:szCs w:val="20"/>
        </w:rPr>
      </w:pPr>
    </w:p>
    <w:p w14:paraId="6C28512D" w14:textId="29780992" w:rsidR="0061359F" w:rsidRPr="00A67B5F" w:rsidRDefault="0061359F" w:rsidP="000A2050">
      <w:pPr>
        <w:numPr>
          <w:ilvl w:val="0"/>
          <w:numId w:val="8"/>
        </w:numPr>
        <w:spacing w:after="0" w:line="240" w:lineRule="auto"/>
        <w:ind w:left="1080"/>
        <w:jc w:val="both"/>
        <w:rPr>
          <w:rFonts w:cs="Arial"/>
          <w:i/>
          <w:sz w:val="20"/>
          <w:szCs w:val="20"/>
        </w:rPr>
      </w:pPr>
      <w:r w:rsidRPr="00A67B5F">
        <w:rPr>
          <w:rFonts w:cs="Arial"/>
          <w:i/>
          <w:sz w:val="20"/>
          <w:szCs w:val="20"/>
        </w:rPr>
        <w:t>liaise with the United Nations Environment Programme, the Convention on Biological Diversity, the International Association for Impact Assessment, the World Bank and other relevant international and regional organizations, multilateral environmental agreements, the private sector, development banks, financial institutions, donors, non-governmental organizations and academic institutions, as appropriate, to support the operation of the Working Group and to assist Parties in addressing the impacts of linear and other infrastructure on migratory species such as through joint capacity development activities.</w:t>
      </w:r>
    </w:p>
    <w:p w14:paraId="61BF1B84" w14:textId="77777777" w:rsidR="0061359F" w:rsidRPr="008B0065" w:rsidRDefault="0061359F" w:rsidP="008B0065">
      <w:pPr>
        <w:spacing w:after="0" w:line="240" w:lineRule="auto"/>
        <w:ind w:left="720"/>
        <w:jc w:val="both"/>
        <w:rPr>
          <w:rFonts w:cs="Arial"/>
          <w:i/>
          <w:iCs/>
        </w:rPr>
      </w:pPr>
    </w:p>
    <w:p w14:paraId="1CFD4F2B" w14:textId="24B26E02" w:rsidR="0061359F" w:rsidRPr="008B0065" w:rsidRDefault="0061359F" w:rsidP="000A2050">
      <w:pPr>
        <w:numPr>
          <w:ilvl w:val="3"/>
          <w:numId w:val="5"/>
        </w:numPr>
        <w:spacing w:after="0" w:line="240" w:lineRule="auto"/>
        <w:ind w:left="540" w:hanging="540"/>
        <w:jc w:val="both"/>
        <w:rPr>
          <w:rFonts w:cs="Arial"/>
          <w:u w:val="single"/>
        </w:rPr>
      </w:pPr>
      <w:r w:rsidRPr="008B0065">
        <w:rPr>
          <w:rFonts w:cs="Arial"/>
        </w:rPr>
        <w:t>At its 5</w:t>
      </w:r>
      <w:r w:rsidRPr="008B0065">
        <w:rPr>
          <w:rFonts w:cs="Arial"/>
          <w:vertAlign w:val="superscript"/>
        </w:rPr>
        <w:t>th</w:t>
      </w:r>
      <w:r w:rsidRPr="008B0065">
        <w:rPr>
          <w:rFonts w:cs="Arial"/>
        </w:rPr>
        <w:t xml:space="preserve"> </w:t>
      </w:r>
      <w:r w:rsidR="00BC0433" w:rsidRPr="008B0065">
        <w:rPr>
          <w:rFonts w:cs="Arial"/>
        </w:rPr>
        <w:t>m</w:t>
      </w:r>
      <w:r w:rsidRPr="008B0065">
        <w:rPr>
          <w:rFonts w:cs="Arial"/>
        </w:rPr>
        <w:t>eeting</w:t>
      </w:r>
      <w:r w:rsidR="00D63EAC" w:rsidRPr="008B0065">
        <w:rPr>
          <w:rFonts w:cs="Arial"/>
        </w:rPr>
        <w:t>,</w:t>
      </w:r>
      <w:r w:rsidRPr="008B0065">
        <w:rPr>
          <w:rFonts w:cs="Arial"/>
        </w:rPr>
        <w:t xml:space="preserve"> the Sessional Committee of the Scientific Council </w:t>
      </w:r>
      <w:r w:rsidR="00D63EAC" w:rsidRPr="008B0065">
        <w:rPr>
          <w:rFonts w:cs="Arial"/>
        </w:rPr>
        <w:t xml:space="preserve">(ScC-SC5, online, 2021) </w:t>
      </w:r>
      <w:r w:rsidRPr="008B0065">
        <w:rPr>
          <w:rFonts w:cs="Arial"/>
        </w:rPr>
        <w:t xml:space="preserve">established an Intersessional Working Group on linear infrastructure and migratory species and </w:t>
      </w:r>
      <w:r w:rsidRPr="008B0065">
        <w:rPr>
          <w:rStyle w:val="ui-provider"/>
          <w:rFonts w:cs="Arial"/>
        </w:rPr>
        <w:t>developed the terms of reference for the Working Group</w:t>
      </w:r>
      <w:r w:rsidR="00D63EAC" w:rsidRPr="008B0065">
        <w:rPr>
          <w:rStyle w:val="ui-provider"/>
          <w:rFonts w:cs="Arial"/>
        </w:rPr>
        <w:t xml:space="preserve"> (contained in</w:t>
      </w:r>
      <w:r w:rsidRPr="008B0065">
        <w:rPr>
          <w:rStyle w:val="ui-provider"/>
          <w:rFonts w:cs="Arial"/>
        </w:rPr>
        <w:t xml:space="preserve"> </w:t>
      </w:r>
      <w:hyperlink r:id="rId18" w:tgtFrame="_blank" w:tooltip="https://www.cms.int/sites/default/files/document/cms_li-iwg_doc.4_scc-sc5-outcome.13_e.pdf" w:history="1">
        <w:r w:rsidRPr="008B0065">
          <w:rPr>
            <w:rStyle w:val="Hyperlink"/>
            <w:rFonts w:cs="Arial"/>
          </w:rPr>
          <w:t>UNEP/CMS/ScC-SC5/Outcome 13</w:t>
        </w:r>
      </w:hyperlink>
      <w:r w:rsidR="00D63EAC" w:rsidRPr="008B0065">
        <w:rPr>
          <w:rStyle w:val="Hyperlink"/>
          <w:rFonts w:cs="Arial"/>
        </w:rPr>
        <w:t>)</w:t>
      </w:r>
      <w:r w:rsidRPr="008B0065">
        <w:rPr>
          <w:rFonts w:cs="Arial"/>
        </w:rPr>
        <w:t>, which mandated the Secretariat to assist with organizing meetings and the administration of the Group (paragraph 4).</w:t>
      </w:r>
    </w:p>
    <w:p w14:paraId="3CD2DE04" w14:textId="77777777" w:rsidR="0061359F" w:rsidRPr="008B0065" w:rsidRDefault="0061359F" w:rsidP="008B0065">
      <w:pPr>
        <w:spacing w:after="0" w:line="240" w:lineRule="auto"/>
        <w:jc w:val="both"/>
        <w:rPr>
          <w:rFonts w:cs="Arial"/>
          <w:u w:val="single"/>
        </w:rPr>
      </w:pPr>
    </w:p>
    <w:p w14:paraId="009C1E8B" w14:textId="6C32F719" w:rsidR="0061359F" w:rsidRDefault="0061359F" w:rsidP="008B0065">
      <w:pPr>
        <w:spacing w:after="0" w:line="240" w:lineRule="auto"/>
        <w:jc w:val="both"/>
        <w:rPr>
          <w:rFonts w:cs="Arial"/>
          <w:u w:val="single"/>
        </w:rPr>
      </w:pPr>
      <w:r w:rsidRPr="008B0065">
        <w:rPr>
          <w:rFonts w:cs="Arial"/>
          <w:u w:val="single"/>
        </w:rPr>
        <w:t>Implementation of Decisions 13.130, 13.131 (a) – (d) and 13.133 (a)</w:t>
      </w:r>
      <w:r w:rsidR="002F11CD" w:rsidRPr="008B0065">
        <w:rPr>
          <w:rFonts w:cs="Arial"/>
          <w:u w:val="single"/>
        </w:rPr>
        <w:t>:</w:t>
      </w:r>
      <w:r w:rsidRPr="008B0065">
        <w:rPr>
          <w:rFonts w:cs="Arial"/>
          <w:u w:val="single"/>
        </w:rPr>
        <w:t xml:space="preserve"> </w:t>
      </w:r>
      <w:r w:rsidR="001F36E5" w:rsidRPr="008B0065">
        <w:rPr>
          <w:rFonts w:cs="Arial"/>
          <w:u w:val="single"/>
        </w:rPr>
        <w:t>a</w:t>
      </w:r>
      <w:r w:rsidRPr="008B0065">
        <w:rPr>
          <w:rFonts w:cs="Arial"/>
          <w:u w:val="single"/>
        </w:rPr>
        <w:t>nalysis of responses in National Reports</w:t>
      </w:r>
    </w:p>
    <w:p w14:paraId="4DFC36D6" w14:textId="77777777" w:rsidR="000A2050" w:rsidRPr="008B0065" w:rsidRDefault="000A2050" w:rsidP="008B0065">
      <w:pPr>
        <w:spacing w:after="0" w:line="240" w:lineRule="auto"/>
        <w:jc w:val="both"/>
        <w:rPr>
          <w:rFonts w:cs="Arial"/>
          <w:u w:val="single"/>
        </w:rPr>
      </w:pPr>
    </w:p>
    <w:p w14:paraId="064E3498" w14:textId="7A3E7902" w:rsidR="00195525" w:rsidRPr="008B0065" w:rsidRDefault="00195525" w:rsidP="000A2050">
      <w:pPr>
        <w:numPr>
          <w:ilvl w:val="3"/>
          <w:numId w:val="5"/>
        </w:numPr>
        <w:spacing w:after="0" w:line="240" w:lineRule="auto"/>
        <w:ind w:left="540" w:hanging="540"/>
        <w:jc w:val="both"/>
        <w:rPr>
          <w:rFonts w:cs="Arial"/>
        </w:rPr>
      </w:pPr>
      <w:r w:rsidRPr="008B0065">
        <w:rPr>
          <w:rFonts w:cs="Arial"/>
        </w:rPr>
        <w:t xml:space="preserve">The Secretariat commissioned an EIA/SEA expert to assist with the implementation of the above Decisions. </w:t>
      </w:r>
      <w:r w:rsidRPr="008B0065">
        <w:rPr>
          <w:rFonts w:cs="Arial"/>
          <w:lang w:val="en"/>
        </w:rPr>
        <w:t xml:space="preserve">The commissioning of the expert and the </w:t>
      </w:r>
      <w:r w:rsidR="00BC0433" w:rsidRPr="008B0065">
        <w:rPr>
          <w:rFonts w:cs="Arial"/>
          <w:lang w:val="en"/>
        </w:rPr>
        <w:t xml:space="preserve">Working Group </w:t>
      </w:r>
      <w:r w:rsidRPr="008B0065">
        <w:rPr>
          <w:rFonts w:cs="Arial"/>
          <w:lang w:val="en"/>
        </w:rPr>
        <w:t>meeting were funded by the Government of Germany</w:t>
      </w:r>
      <w:r w:rsidRPr="008B0065">
        <w:rPr>
          <w:rFonts w:cs="Arial"/>
        </w:rPr>
        <w:t>.</w:t>
      </w:r>
    </w:p>
    <w:p w14:paraId="004C5ADF" w14:textId="77777777" w:rsidR="0061359F" w:rsidRPr="008B0065" w:rsidRDefault="0061359F" w:rsidP="000A2050">
      <w:pPr>
        <w:spacing w:after="0" w:line="240" w:lineRule="auto"/>
        <w:ind w:left="540" w:hanging="540"/>
        <w:jc w:val="both"/>
        <w:rPr>
          <w:rFonts w:cs="Arial"/>
          <w:u w:val="single"/>
        </w:rPr>
      </w:pPr>
    </w:p>
    <w:p w14:paraId="0C46BC1D" w14:textId="49B5368A" w:rsidR="0061359F" w:rsidRPr="008B0065" w:rsidRDefault="0061359F" w:rsidP="000A2050">
      <w:pPr>
        <w:numPr>
          <w:ilvl w:val="3"/>
          <w:numId w:val="5"/>
        </w:numPr>
        <w:spacing w:after="0" w:line="240" w:lineRule="auto"/>
        <w:ind w:left="540" w:hanging="540"/>
        <w:jc w:val="both"/>
        <w:rPr>
          <w:rFonts w:cs="Arial"/>
        </w:rPr>
      </w:pPr>
      <w:r w:rsidRPr="008B0065">
        <w:rPr>
          <w:rFonts w:cs="Arial"/>
        </w:rPr>
        <w:t>The Secretariat, as requested under Decision 13.133 (a)</w:t>
      </w:r>
      <w:r w:rsidR="00D63EAC" w:rsidRPr="008B0065">
        <w:rPr>
          <w:rFonts w:cs="Arial"/>
        </w:rPr>
        <w:t>,</w:t>
      </w:r>
      <w:r w:rsidRPr="008B0065">
        <w:rPr>
          <w:rFonts w:cs="Arial"/>
        </w:rPr>
        <w:t xml:space="preserve"> compiled the responses provided by Parties in their National Reports submitted to COP13. Only five National Reports included specific mention of </w:t>
      </w:r>
      <w:r w:rsidR="00D63EAC" w:rsidRPr="008B0065">
        <w:rPr>
          <w:rFonts w:cs="Arial"/>
        </w:rPr>
        <w:t xml:space="preserve">the </w:t>
      </w:r>
      <w:r w:rsidRPr="008B0065">
        <w:rPr>
          <w:rFonts w:cs="Arial"/>
        </w:rPr>
        <w:t xml:space="preserve">implementation of Resolution 7.2 (Rev. COP12), likely </w:t>
      </w:r>
      <w:proofErr w:type="gramStart"/>
      <w:r w:rsidRPr="008B0065">
        <w:rPr>
          <w:rFonts w:cs="Arial"/>
        </w:rPr>
        <w:t>due to the fact that</w:t>
      </w:r>
      <w:proofErr w:type="gramEnd"/>
      <w:r w:rsidRPr="008B0065">
        <w:rPr>
          <w:rFonts w:cs="Arial"/>
        </w:rPr>
        <w:t xml:space="preserve"> the National Report template did not include such a focus. </w:t>
      </w:r>
    </w:p>
    <w:p w14:paraId="10AB4BC3" w14:textId="77777777" w:rsidR="0061359F" w:rsidRPr="008B0065" w:rsidRDefault="0061359F" w:rsidP="000A2050">
      <w:pPr>
        <w:spacing w:after="0" w:line="240" w:lineRule="auto"/>
        <w:ind w:left="540" w:hanging="540"/>
        <w:jc w:val="both"/>
        <w:rPr>
          <w:rFonts w:cs="Arial"/>
        </w:rPr>
      </w:pPr>
    </w:p>
    <w:p w14:paraId="16862DCB" w14:textId="5A5A4051" w:rsidR="0061359F" w:rsidRPr="008B0065" w:rsidRDefault="002F11CD" w:rsidP="000A2050">
      <w:pPr>
        <w:numPr>
          <w:ilvl w:val="3"/>
          <w:numId w:val="5"/>
        </w:numPr>
        <w:spacing w:after="0" w:line="240" w:lineRule="auto"/>
        <w:ind w:left="540" w:hanging="540"/>
        <w:jc w:val="both"/>
        <w:rPr>
          <w:rFonts w:cs="Arial"/>
        </w:rPr>
      </w:pPr>
      <w:r w:rsidRPr="008B0065">
        <w:rPr>
          <w:rFonts w:cs="Arial"/>
        </w:rPr>
        <w:t xml:space="preserve">This prompted the </w:t>
      </w:r>
      <w:r w:rsidR="0061359F" w:rsidRPr="008B0065">
        <w:rPr>
          <w:rFonts w:cs="Arial"/>
        </w:rPr>
        <w:t xml:space="preserve">Secretariat to consider improvements to guidance on preparing National Reports to </w:t>
      </w:r>
      <w:r w:rsidRPr="008B0065">
        <w:rPr>
          <w:rFonts w:cs="Arial"/>
        </w:rPr>
        <w:t>enhance the</w:t>
      </w:r>
      <w:r w:rsidR="0061359F" w:rsidRPr="008B0065">
        <w:rPr>
          <w:rFonts w:cs="Arial"/>
        </w:rPr>
        <w:t xml:space="preserve"> collection of information regarding infrastructure development, which was reviewed by the Standing Committee as part of amendments </w:t>
      </w:r>
      <w:r w:rsidR="0061359F" w:rsidRPr="008B0065">
        <w:rPr>
          <w:rFonts w:cs="Arial"/>
        </w:rPr>
        <w:lastRenderedPageBreak/>
        <w:t xml:space="preserve">to the National Report format under Decision 13.14. The outcome of this discussion can be found in </w:t>
      </w:r>
      <w:r w:rsidR="0061359F" w:rsidRPr="008B0065">
        <w:rPr>
          <w:rFonts w:cs="Arial"/>
          <w:i/>
          <w:iCs/>
        </w:rPr>
        <w:t>Format and Guidance for 2023 CMS National Report</w:t>
      </w:r>
      <w:r w:rsidR="0061359F" w:rsidRPr="008B0065">
        <w:rPr>
          <w:rFonts w:cs="Arial"/>
        </w:rPr>
        <w:t xml:space="preserve"> contained in </w:t>
      </w:r>
      <w:hyperlink r:id="rId19">
        <w:r w:rsidR="0061359F" w:rsidRPr="008B0065">
          <w:rPr>
            <w:rStyle w:val="Hyperlink"/>
            <w:rFonts w:cs="Arial"/>
          </w:rPr>
          <w:t>UNEP/CMS/StC52/Outcome 1</w:t>
        </w:r>
      </w:hyperlink>
      <w:r w:rsidR="0061359F" w:rsidRPr="008B0065">
        <w:rPr>
          <w:rFonts w:cs="Arial"/>
        </w:rPr>
        <w:t>.</w:t>
      </w:r>
    </w:p>
    <w:p w14:paraId="34976FD5" w14:textId="77777777" w:rsidR="0061359F" w:rsidRPr="008B0065" w:rsidRDefault="0061359F" w:rsidP="008B0065">
      <w:pPr>
        <w:spacing w:after="0" w:line="240" w:lineRule="auto"/>
        <w:jc w:val="both"/>
        <w:rPr>
          <w:rFonts w:cs="Arial"/>
          <w:u w:val="single"/>
        </w:rPr>
      </w:pPr>
    </w:p>
    <w:p w14:paraId="30AA02DD" w14:textId="7E41E3ED" w:rsidR="0061359F" w:rsidRDefault="0061359F" w:rsidP="008B0065">
      <w:pPr>
        <w:spacing w:after="0" w:line="240" w:lineRule="auto"/>
        <w:jc w:val="both"/>
        <w:rPr>
          <w:rFonts w:cs="Arial"/>
        </w:rPr>
      </w:pPr>
      <w:r w:rsidRPr="008B0065">
        <w:rPr>
          <w:rFonts w:cs="Arial"/>
          <w:u w:val="single"/>
        </w:rPr>
        <w:t>Implementation of Decisions 13.131 (a) – (d) and 13.133 (a) – (b)</w:t>
      </w:r>
      <w:r w:rsidR="002F11CD" w:rsidRPr="008B0065">
        <w:rPr>
          <w:rFonts w:cs="Arial"/>
          <w:u w:val="single"/>
        </w:rPr>
        <w:t>:</w:t>
      </w:r>
      <w:r w:rsidRPr="008B0065">
        <w:rPr>
          <w:rFonts w:cs="Arial"/>
          <w:u w:val="single"/>
        </w:rPr>
        <w:t xml:space="preserve"> </w:t>
      </w:r>
      <w:r w:rsidR="001F36E5" w:rsidRPr="008B0065">
        <w:rPr>
          <w:rFonts w:cs="Arial"/>
          <w:u w:val="single"/>
        </w:rPr>
        <w:t>c</w:t>
      </w:r>
      <w:r w:rsidRPr="008B0065">
        <w:rPr>
          <w:rFonts w:cs="Arial"/>
          <w:u w:val="single"/>
        </w:rPr>
        <w:t xml:space="preserve">ompilation of existing standards, </w:t>
      </w:r>
      <w:proofErr w:type="gramStart"/>
      <w:r w:rsidRPr="008B0065">
        <w:rPr>
          <w:rFonts w:cs="Arial"/>
          <w:u w:val="single"/>
        </w:rPr>
        <w:t>guidelines</w:t>
      </w:r>
      <w:proofErr w:type="gramEnd"/>
      <w:r w:rsidRPr="008B0065">
        <w:rPr>
          <w:rFonts w:cs="Arial"/>
          <w:u w:val="single"/>
        </w:rPr>
        <w:t xml:space="preserve"> and best practices</w:t>
      </w:r>
      <w:r w:rsidRPr="008B0065">
        <w:rPr>
          <w:rFonts w:cs="Arial"/>
        </w:rPr>
        <w:t xml:space="preserve"> </w:t>
      </w:r>
    </w:p>
    <w:p w14:paraId="5657193C" w14:textId="77777777" w:rsidR="000A2050" w:rsidRPr="008B0065" w:rsidRDefault="000A2050" w:rsidP="008B0065">
      <w:pPr>
        <w:spacing w:after="0" w:line="240" w:lineRule="auto"/>
        <w:jc w:val="both"/>
        <w:rPr>
          <w:rFonts w:cs="Arial"/>
        </w:rPr>
      </w:pPr>
    </w:p>
    <w:p w14:paraId="04A70602" w14:textId="16CC99AF" w:rsidR="0061359F" w:rsidRPr="008B0065" w:rsidRDefault="0061359F" w:rsidP="000A2050">
      <w:pPr>
        <w:numPr>
          <w:ilvl w:val="3"/>
          <w:numId w:val="5"/>
        </w:numPr>
        <w:spacing w:after="0" w:line="240" w:lineRule="auto"/>
        <w:ind w:left="540" w:hanging="540"/>
        <w:jc w:val="both"/>
        <w:rPr>
          <w:rFonts w:cs="Arial"/>
          <w:u w:val="single"/>
        </w:rPr>
      </w:pPr>
      <w:r w:rsidRPr="008B0065">
        <w:rPr>
          <w:rFonts w:cs="Arial"/>
        </w:rPr>
        <w:t>An analysis by the EIA/SEA expert</w:t>
      </w:r>
      <w:r w:rsidR="00D658F6" w:rsidRPr="008B0065">
        <w:rPr>
          <w:rFonts w:cs="Arial"/>
        </w:rPr>
        <w:t xml:space="preserve"> </w:t>
      </w:r>
      <w:r w:rsidR="00195525" w:rsidRPr="008B0065">
        <w:rPr>
          <w:rFonts w:cs="Arial"/>
        </w:rPr>
        <w:t xml:space="preserve">commissioned </w:t>
      </w:r>
      <w:r w:rsidR="00D658F6" w:rsidRPr="008B0065">
        <w:rPr>
          <w:rFonts w:cs="Arial"/>
        </w:rPr>
        <w:t>by the Secretariat</w:t>
      </w:r>
      <w:r w:rsidR="002F11CD" w:rsidRPr="008B0065">
        <w:rPr>
          <w:rFonts w:cs="Arial"/>
        </w:rPr>
        <w:t xml:space="preserve"> </w:t>
      </w:r>
      <w:r w:rsidRPr="008B0065">
        <w:rPr>
          <w:rFonts w:cs="Arial"/>
        </w:rPr>
        <w:t>compil</w:t>
      </w:r>
      <w:r w:rsidR="002F11CD" w:rsidRPr="008B0065">
        <w:rPr>
          <w:rFonts w:cs="Arial"/>
        </w:rPr>
        <w:t>ed</w:t>
      </w:r>
      <w:r w:rsidRPr="008B0065">
        <w:rPr>
          <w:rFonts w:cs="Arial"/>
        </w:rPr>
        <w:t xml:space="preserve"> existing standards set by multilateral development banks, guidance on EIA, SEA and landscape approaches</w:t>
      </w:r>
      <w:r w:rsidR="002F11CD" w:rsidRPr="008B0065">
        <w:rPr>
          <w:rFonts w:cs="Arial"/>
        </w:rPr>
        <w:t>, and</w:t>
      </w:r>
      <w:r w:rsidRPr="008B0065">
        <w:rPr>
          <w:rFonts w:cs="Arial"/>
        </w:rPr>
        <w:t xml:space="preserve"> best practices </w:t>
      </w:r>
      <w:r w:rsidR="002F11CD" w:rsidRPr="008B0065">
        <w:rPr>
          <w:rFonts w:cs="Arial"/>
        </w:rPr>
        <w:t>employed by</w:t>
      </w:r>
      <w:r w:rsidRPr="008B0065">
        <w:rPr>
          <w:rFonts w:cs="Arial"/>
        </w:rPr>
        <w:t xml:space="preserve"> different stakeholders</w:t>
      </w:r>
      <w:r w:rsidR="002F11CD" w:rsidRPr="008B0065">
        <w:rPr>
          <w:rFonts w:cs="Arial"/>
        </w:rPr>
        <w:t>. The</w:t>
      </w:r>
      <w:r w:rsidRPr="008B0065">
        <w:rPr>
          <w:rFonts w:cs="Arial"/>
        </w:rPr>
        <w:t xml:space="preserve"> report</w:t>
      </w:r>
      <w:r w:rsidR="002F11CD" w:rsidRPr="008B0065">
        <w:rPr>
          <w:rFonts w:cs="Arial"/>
        </w:rPr>
        <w:t>,</w:t>
      </w:r>
      <w:r w:rsidRPr="008B0065">
        <w:rPr>
          <w:rFonts w:cs="Arial"/>
        </w:rPr>
        <w:t xml:space="preserve"> </w:t>
      </w:r>
      <w:r w:rsidRPr="008B0065">
        <w:rPr>
          <w:rFonts w:cs="Arial"/>
          <w:i/>
        </w:rPr>
        <w:t xml:space="preserve">Linear Infrastructure and Migratory Species </w:t>
      </w:r>
      <w:r w:rsidR="00BC0433" w:rsidRPr="008B0065">
        <w:rPr>
          <w:rFonts w:cs="Arial"/>
          <w:i/>
        </w:rPr>
        <w:t>– T</w:t>
      </w:r>
      <w:r w:rsidRPr="008B0065">
        <w:rPr>
          <w:rFonts w:cs="Arial"/>
          <w:i/>
        </w:rPr>
        <w:t xml:space="preserve">he Role of Impact Assessment and Landscape </w:t>
      </w:r>
      <w:r w:rsidRPr="008B0065">
        <w:rPr>
          <w:rFonts w:cs="Arial"/>
          <w:i/>
          <w:iCs/>
        </w:rPr>
        <w:t>Approaches</w:t>
      </w:r>
      <w:r w:rsidRPr="008B0065">
        <w:rPr>
          <w:rFonts w:cs="Arial"/>
        </w:rPr>
        <w:t xml:space="preserve">, </w:t>
      </w:r>
      <w:r w:rsidR="002F11CD" w:rsidRPr="008B0065">
        <w:rPr>
          <w:rFonts w:cs="Arial"/>
        </w:rPr>
        <w:t xml:space="preserve">is </w:t>
      </w:r>
      <w:r w:rsidRPr="008B0065">
        <w:rPr>
          <w:rFonts w:cs="Arial"/>
        </w:rPr>
        <w:t xml:space="preserve">contained in </w:t>
      </w:r>
      <w:hyperlink r:id="rId20">
        <w:r w:rsidRPr="008B0065">
          <w:rPr>
            <w:rStyle w:val="Hyperlink"/>
            <w:rFonts w:cs="Arial"/>
          </w:rPr>
          <w:t>UNEP/CMS/ScC-SC5/Inf.3</w:t>
        </w:r>
      </w:hyperlink>
      <w:r w:rsidRPr="008B0065">
        <w:rPr>
          <w:rFonts w:cs="Arial"/>
        </w:rPr>
        <w:t xml:space="preserve">. The analysis </w:t>
      </w:r>
      <w:r w:rsidR="002F11CD" w:rsidRPr="008B0065">
        <w:rPr>
          <w:rFonts w:cs="Arial"/>
        </w:rPr>
        <w:t>outlines</w:t>
      </w:r>
      <w:r w:rsidRPr="008B0065">
        <w:rPr>
          <w:rFonts w:cs="Arial"/>
        </w:rPr>
        <w:t xml:space="preserve"> a proposed work</w:t>
      </w:r>
      <w:r w:rsidR="001F36E5" w:rsidRPr="008B0065">
        <w:rPr>
          <w:rFonts w:cs="Arial"/>
        </w:rPr>
        <w:t>plan</w:t>
      </w:r>
      <w:r w:rsidRPr="008B0065">
        <w:rPr>
          <w:rFonts w:cs="Arial"/>
        </w:rPr>
        <w:t xml:space="preserve"> and priority tasks for the Working Group based on </w:t>
      </w:r>
      <w:r w:rsidR="002F11CD" w:rsidRPr="008B0065">
        <w:rPr>
          <w:rFonts w:cs="Arial"/>
        </w:rPr>
        <w:t xml:space="preserve">the compilation of </w:t>
      </w:r>
      <w:r w:rsidRPr="008B0065">
        <w:rPr>
          <w:rFonts w:cs="Arial"/>
        </w:rPr>
        <w:t xml:space="preserve">existing standards, </w:t>
      </w:r>
      <w:proofErr w:type="gramStart"/>
      <w:r w:rsidRPr="008B0065">
        <w:rPr>
          <w:rFonts w:cs="Arial"/>
        </w:rPr>
        <w:t>guidelines</w:t>
      </w:r>
      <w:proofErr w:type="gramEnd"/>
      <w:r w:rsidRPr="008B0065">
        <w:rPr>
          <w:rFonts w:cs="Arial"/>
        </w:rPr>
        <w:t xml:space="preserve"> and best practices. </w:t>
      </w:r>
      <w:r w:rsidR="00EE3358" w:rsidRPr="008B0065">
        <w:rPr>
          <w:rFonts w:cs="Arial"/>
        </w:rPr>
        <w:t>It also makes broad suggestions for the composition of the Working Group, and along with the workplan, provided the basis for its discussions.</w:t>
      </w:r>
    </w:p>
    <w:p w14:paraId="169E2AE9" w14:textId="77777777" w:rsidR="0061359F" w:rsidRPr="008B0065" w:rsidRDefault="0061359F" w:rsidP="008B0065">
      <w:pPr>
        <w:spacing w:after="0" w:line="240" w:lineRule="auto"/>
        <w:jc w:val="both"/>
        <w:rPr>
          <w:rFonts w:cs="Arial"/>
          <w:u w:val="single"/>
        </w:rPr>
      </w:pPr>
    </w:p>
    <w:p w14:paraId="4CE0D841" w14:textId="273F0583" w:rsidR="0061359F" w:rsidRDefault="0061359F" w:rsidP="008B0065">
      <w:pPr>
        <w:spacing w:after="0" w:line="240" w:lineRule="auto"/>
        <w:jc w:val="both"/>
        <w:rPr>
          <w:rFonts w:cs="Arial"/>
        </w:rPr>
      </w:pPr>
      <w:r w:rsidRPr="008B0065">
        <w:rPr>
          <w:rFonts w:cs="Arial"/>
          <w:u w:val="single"/>
        </w:rPr>
        <w:t>Implementation of Decisions 13.131, 13.133 (c) – (d) and ScC-SC5 Outcome 13</w:t>
      </w:r>
      <w:r w:rsidR="005F2EED" w:rsidRPr="008B0065">
        <w:rPr>
          <w:rFonts w:cs="Arial"/>
          <w:u w:val="single"/>
        </w:rPr>
        <w:t>:</w:t>
      </w:r>
      <w:r w:rsidRPr="008B0065">
        <w:rPr>
          <w:rFonts w:cs="Arial"/>
          <w:u w:val="single"/>
        </w:rPr>
        <w:t xml:space="preserve"> establishment and meeting of the Working Group</w:t>
      </w:r>
      <w:r w:rsidRPr="008B0065">
        <w:rPr>
          <w:rFonts w:cs="Arial"/>
        </w:rPr>
        <w:t xml:space="preserve"> </w:t>
      </w:r>
    </w:p>
    <w:p w14:paraId="6FAD0C3D" w14:textId="77777777" w:rsidR="000A2050" w:rsidRPr="008B0065" w:rsidRDefault="000A2050" w:rsidP="008B0065">
      <w:pPr>
        <w:spacing w:after="0" w:line="240" w:lineRule="auto"/>
        <w:jc w:val="both"/>
        <w:rPr>
          <w:rFonts w:cs="Arial"/>
        </w:rPr>
      </w:pPr>
    </w:p>
    <w:p w14:paraId="4F1AF9B2" w14:textId="37C3343A" w:rsidR="0061359F" w:rsidRPr="008B0065" w:rsidRDefault="00627A98" w:rsidP="000A2050">
      <w:pPr>
        <w:numPr>
          <w:ilvl w:val="3"/>
          <w:numId w:val="5"/>
        </w:numPr>
        <w:spacing w:after="0" w:line="240" w:lineRule="auto"/>
        <w:ind w:left="540" w:hanging="540"/>
        <w:jc w:val="both"/>
        <w:rPr>
          <w:rFonts w:cs="Arial"/>
          <w:u w:val="single"/>
        </w:rPr>
      </w:pPr>
      <w:r w:rsidRPr="008B0065">
        <w:rPr>
          <w:rFonts w:cs="Arial"/>
        </w:rPr>
        <w:t xml:space="preserve"> A</w:t>
      </w:r>
      <w:r w:rsidR="0061359F" w:rsidRPr="008B0065">
        <w:rPr>
          <w:rFonts w:cs="Arial"/>
        </w:rPr>
        <w:t xml:space="preserve"> meeting </w:t>
      </w:r>
      <w:r w:rsidRPr="008B0065">
        <w:rPr>
          <w:rFonts w:cs="Arial"/>
        </w:rPr>
        <w:t xml:space="preserve">of </w:t>
      </w:r>
      <w:r w:rsidR="0061359F" w:rsidRPr="008B0065" w:rsidDel="00C1570A">
        <w:rPr>
          <w:rFonts w:cs="Arial"/>
        </w:rPr>
        <w:t xml:space="preserve">the </w:t>
      </w:r>
      <w:r w:rsidR="00716386" w:rsidRPr="008B0065">
        <w:rPr>
          <w:rFonts w:cs="Arial"/>
        </w:rPr>
        <w:t>Intersessional</w:t>
      </w:r>
      <w:r w:rsidR="0061359F" w:rsidRPr="008B0065" w:rsidDel="00C1570A">
        <w:rPr>
          <w:rFonts w:cs="Arial"/>
        </w:rPr>
        <w:t xml:space="preserve"> </w:t>
      </w:r>
      <w:r w:rsidR="0061359F" w:rsidRPr="008B0065" w:rsidDel="00C91332">
        <w:rPr>
          <w:rFonts w:cs="Arial"/>
        </w:rPr>
        <w:t xml:space="preserve">Working Group on linear infrastructure </w:t>
      </w:r>
      <w:r w:rsidR="00716386" w:rsidRPr="008B0065">
        <w:rPr>
          <w:rFonts w:cs="Arial"/>
        </w:rPr>
        <w:t>was organized</w:t>
      </w:r>
      <w:r w:rsidRPr="008B0065">
        <w:rPr>
          <w:rFonts w:cs="Arial"/>
        </w:rPr>
        <w:t xml:space="preserve"> in collaboration with the German Federal Agency for Nature Conservation (</w:t>
      </w:r>
      <w:proofErr w:type="spellStart"/>
      <w:r w:rsidRPr="008B0065">
        <w:rPr>
          <w:rFonts w:cs="Arial"/>
        </w:rPr>
        <w:t>BfN</w:t>
      </w:r>
      <w:proofErr w:type="spellEnd"/>
      <w:r w:rsidR="008A2E7C" w:rsidRPr="008B0065">
        <w:rPr>
          <w:rFonts w:cs="Arial"/>
        </w:rPr>
        <w:t>) and</w:t>
      </w:r>
      <w:r w:rsidR="0061359F" w:rsidRPr="008B0065" w:rsidDel="00627A98">
        <w:rPr>
          <w:rFonts w:cs="Arial"/>
        </w:rPr>
        <w:t xml:space="preserve"> held</w:t>
      </w:r>
      <w:r w:rsidR="0061359F" w:rsidRPr="008B0065">
        <w:rPr>
          <w:rFonts w:cs="Arial"/>
        </w:rPr>
        <w:t xml:space="preserve"> in June 2022 at the International Academy for Nature Conservation on the Isle of </w:t>
      </w:r>
      <w:proofErr w:type="spellStart"/>
      <w:r w:rsidR="0061359F" w:rsidRPr="008B0065">
        <w:rPr>
          <w:rFonts w:cs="Arial"/>
        </w:rPr>
        <w:t>Vilm</w:t>
      </w:r>
      <w:proofErr w:type="spellEnd"/>
      <w:r w:rsidR="0061359F" w:rsidRPr="008B0065">
        <w:rPr>
          <w:rFonts w:cs="Arial"/>
        </w:rPr>
        <w:t xml:space="preserve">, Germany. </w:t>
      </w:r>
    </w:p>
    <w:p w14:paraId="58E9EEEA" w14:textId="77777777" w:rsidR="0061359F" w:rsidRPr="008B0065" w:rsidRDefault="0061359F" w:rsidP="000A2050">
      <w:pPr>
        <w:spacing w:after="0" w:line="240" w:lineRule="auto"/>
        <w:ind w:left="540" w:hanging="540"/>
        <w:jc w:val="both"/>
        <w:rPr>
          <w:rFonts w:cs="Arial"/>
        </w:rPr>
      </w:pPr>
    </w:p>
    <w:p w14:paraId="6E6C555B" w14:textId="56B77367" w:rsidR="00716386" w:rsidRPr="008B0065" w:rsidRDefault="00716386" w:rsidP="000A2050">
      <w:pPr>
        <w:numPr>
          <w:ilvl w:val="3"/>
          <w:numId w:val="5"/>
        </w:numPr>
        <w:spacing w:after="0" w:line="240" w:lineRule="auto"/>
        <w:ind w:left="540" w:hanging="540"/>
        <w:jc w:val="both"/>
        <w:rPr>
          <w:rFonts w:cs="Arial"/>
        </w:rPr>
      </w:pPr>
      <w:r w:rsidRPr="008B0065">
        <w:rPr>
          <w:rFonts w:cs="Arial"/>
        </w:rPr>
        <w:t xml:space="preserve">The findings of the Working Group can be found in the Meeting Report contained in </w:t>
      </w:r>
      <w:hyperlink r:id="rId21">
        <w:r w:rsidRPr="008B0065">
          <w:rPr>
            <w:rStyle w:val="Hyperlink"/>
            <w:rFonts w:cs="Arial"/>
          </w:rPr>
          <w:t>UNEP/CMS/LI-IWG/Report</w:t>
        </w:r>
      </w:hyperlink>
      <w:r w:rsidRPr="008B0065">
        <w:rPr>
          <w:rFonts w:cs="Arial"/>
        </w:rPr>
        <w:t xml:space="preserve">, and are </w:t>
      </w:r>
      <w:r w:rsidR="005F2EED" w:rsidRPr="008B0065">
        <w:rPr>
          <w:rFonts w:cs="Arial"/>
        </w:rPr>
        <w:t>categorized under the</w:t>
      </w:r>
      <w:r w:rsidRPr="008B0065">
        <w:rPr>
          <w:rFonts w:cs="Arial"/>
        </w:rPr>
        <w:t xml:space="preserve"> themes of Data and Species’ Needs, Standards and Governance, and Central Asian Mammals Initiative.</w:t>
      </w:r>
    </w:p>
    <w:p w14:paraId="0FB67BC4" w14:textId="77777777" w:rsidR="00716386" w:rsidRPr="008B0065" w:rsidRDefault="00716386" w:rsidP="008B0065">
      <w:pPr>
        <w:spacing w:after="0" w:line="240" w:lineRule="auto"/>
        <w:jc w:val="both"/>
        <w:rPr>
          <w:rFonts w:cs="Arial"/>
        </w:rPr>
      </w:pPr>
    </w:p>
    <w:p w14:paraId="217F6B44" w14:textId="77777777" w:rsidR="0061359F" w:rsidRDefault="0061359F" w:rsidP="008B0065">
      <w:pPr>
        <w:spacing w:after="0" w:line="240" w:lineRule="auto"/>
        <w:jc w:val="both"/>
        <w:rPr>
          <w:rFonts w:cs="Arial"/>
          <w:u w:val="single"/>
        </w:rPr>
      </w:pPr>
      <w:r w:rsidRPr="008B0065">
        <w:rPr>
          <w:rFonts w:cs="Arial"/>
          <w:u w:val="single"/>
        </w:rPr>
        <w:t>Implementation of Decision 13.132 (a)</w:t>
      </w:r>
    </w:p>
    <w:p w14:paraId="4FAD59C6" w14:textId="77777777" w:rsidR="000A2050" w:rsidRPr="008B0065" w:rsidRDefault="000A2050" w:rsidP="008B0065">
      <w:pPr>
        <w:spacing w:after="0" w:line="240" w:lineRule="auto"/>
        <w:jc w:val="both"/>
        <w:rPr>
          <w:rFonts w:cs="Arial"/>
          <w:u w:val="single"/>
        </w:rPr>
      </w:pPr>
    </w:p>
    <w:p w14:paraId="323E9F26" w14:textId="379C383C" w:rsidR="0061359F" w:rsidRPr="008B0065" w:rsidRDefault="0061359F" w:rsidP="00786462">
      <w:pPr>
        <w:widowControl w:val="0"/>
        <w:autoSpaceDE w:val="0"/>
        <w:autoSpaceDN w:val="0"/>
        <w:adjustRightInd w:val="0"/>
        <w:spacing w:after="0" w:line="240" w:lineRule="auto"/>
        <w:ind w:left="720" w:hanging="720"/>
        <w:jc w:val="both"/>
        <w:rPr>
          <w:rFonts w:cs="Arial"/>
          <w:u w:val="single"/>
        </w:rPr>
      </w:pPr>
      <w:del w:id="2" w:author="Marc Attallah" w:date="2023-07-20T16:44:00Z">
        <w:r w:rsidRPr="008B0065" w:rsidDel="005639FC">
          <w:rPr>
            <w:rFonts w:cs="Arial"/>
          </w:rPr>
          <w:delText>In line with Decision 13.132 (a)</w:delText>
        </w:r>
        <w:r w:rsidR="005F2EED" w:rsidRPr="008B0065" w:rsidDel="005639FC">
          <w:rPr>
            <w:rFonts w:cs="Arial"/>
          </w:rPr>
          <w:delText>,</w:delText>
        </w:r>
        <w:r w:rsidRPr="008B0065" w:rsidDel="005639FC">
          <w:rPr>
            <w:rFonts w:cs="Arial"/>
          </w:rPr>
          <w:delText xml:space="preserve"> t</w:delText>
        </w:r>
      </w:del>
      <w:ins w:id="3" w:author="Marc Attallah" w:date="2023-07-20T16:44:00Z">
        <w:r w:rsidR="005639FC">
          <w:rPr>
            <w:rFonts w:cs="Arial"/>
          </w:rPr>
          <w:t>T</w:t>
        </w:r>
      </w:ins>
      <w:r w:rsidRPr="008B0065">
        <w:rPr>
          <w:rFonts w:cs="Arial"/>
        </w:rPr>
        <w:t xml:space="preserve">he Sessional Committee of the Scientific Council at </w:t>
      </w:r>
      <w:r w:rsidR="00412DA0" w:rsidRPr="008B0065">
        <w:rPr>
          <w:rFonts w:cs="Arial"/>
        </w:rPr>
        <w:t>its 6</w:t>
      </w:r>
      <w:r w:rsidR="00412DA0" w:rsidRPr="008B0065">
        <w:rPr>
          <w:rFonts w:cs="Arial"/>
          <w:vertAlign w:val="superscript"/>
        </w:rPr>
        <w:t>th</w:t>
      </w:r>
      <w:r w:rsidR="00412DA0" w:rsidRPr="008B0065">
        <w:rPr>
          <w:rFonts w:cs="Arial"/>
        </w:rPr>
        <w:t xml:space="preserve"> </w:t>
      </w:r>
      <w:r w:rsidRPr="008B0065">
        <w:rPr>
          <w:rFonts w:cs="Arial"/>
        </w:rPr>
        <w:t xml:space="preserve">meeting </w:t>
      </w:r>
      <w:del w:id="4" w:author="Marc Attallah" w:date="2023-07-20T16:42:00Z">
        <w:r w:rsidR="00412DA0" w:rsidRPr="008B0065" w:rsidDel="00D13E21">
          <w:rPr>
            <w:rFonts w:cs="Arial"/>
          </w:rPr>
          <w:delText>was</w:delText>
        </w:r>
        <w:r w:rsidRPr="008B0065" w:rsidDel="00D13E21">
          <w:rPr>
            <w:rFonts w:cs="Arial"/>
          </w:rPr>
          <w:delText xml:space="preserve"> requested to identify</w:delText>
        </w:r>
      </w:del>
      <w:ins w:id="5" w:author="Marc Attallah" w:date="2023-07-20T16:42:00Z">
        <w:r w:rsidR="00D13E21">
          <w:rPr>
            <w:rFonts w:cs="Arial"/>
          </w:rPr>
          <w:t>identified dam</w:t>
        </w:r>
      </w:ins>
      <w:ins w:id="6" w:author="Marc Attallah" w:date="2023-07-20T16:43:00Z">
        <w:r w:rsidR="00D13E21">
          <w:rPr>
            <w:rFonts w:cs="Arial"/>
          </w:rPr>
          <w:t>s</w:t>
        </w:r>
        <w:r w:rsidR="00B62CBD">
          <w:rPr>
            <w:rFonts w:cs="Arial"/>
          </w:rPr>
          <w:t xml:space="preserve"> and</w:t>
        </w:r>
        <w:r w:rsidR="00D13E21">
          <w:rPr>
            <w:rFonts w:cs="Arial"/>
          </w:rPr>
          <w:t xml:space="preserve"> urban sprawl and development</w:t>
        </w:r>
        <w:r w:rsidR="00B62CBD">
          <w:rPr>
            <w:rFonts w:cs="Arial"/>
          </w:rPr>
          <w:t xml:space="preserve"> as</w:t>
        </w:r>
      </w:ins>
      <w:ins w:id="7" w:author="Marc Attallah" w:date="2023-07-20T16:44:00Z">
        <w:r w:rsidR="00B62CBD">
          <w:rPr>
            <w:rFonts w:cs="Arial"/>
          </w:rPr>
          <w:t xml:space="preserve"> </w:t>
        </w:r>
      </w:ins>
      <w:del w:id="8" w:author="Marc Attallah" w:date="2023-07-20T16:43:00Z">
        <w:r w:rsidRPr="008B0065" w:rsidDel="00B62CBD">
          <w:rPr>
            <w:rFonts w:cs="Arial"/>
          </w:rPr>
          <w:delText xml:space="preserve"> </w:delText>
        </w:r>
      </w:del>
      <w:del w:id="9" w:author="Marc Attallah" w:date="2023-07-20T16:44:00Z">
        <w:r w:rsidRPr="008B0065" w:rsidDel="00B62CBD">
          <w:rPr>
            <w:rFonts w:cs="Arial"/>
          </w:rPr>
          <w:delText xml:space="preserve">the </w:delText>
        </w:r>
      </w:del>
      <w:r w:rsidRPr="008B0065">
        <w:rPr>
          <w:rFonts w:cs="Arial"/>
        </w:rPr>
        <w:t xml:space="preserve">types of infrastructure that have not been addressed under CMS and </w:t>
      </w:r>
      <w:r w:rsidR="005F2EED" w:rsidRPr="008B0065">
        <w:rPr>
          <w:rFonts w:cs="Arial"/>
        </w:rPr>
        <w:t xml:space="preserve">that </w:t>
      </w:r>
      <w:r w:rsidRPr="008B0065">
        <w:rPr>
          <w:rFonts w:cs="Arial"/>
        </w:rPr>
        <w:t xml:space="preserve">are of </w:t>
      </w:r>
      <w:proofErr w:type="gramStart"/>
      <w:r w:rsidRPr="008B0065">
        <w:rPr>
          <w:rFonts w:cs="Arial"/>
        </w:rPr>
        <w:t>particular relevance</w:t>
      </w:r>
      <w:proofErr w:type="gramEnd"/>
      <w:r w:rsidRPr="008B0065">
        <w:rPr>
          <w:rFonts w:cs="Arial"/>
        </w:rPr>
        <w:t xml:space="preserve"> to the conservation of CMS-listed species</w:t>
      </w:r>
      <w:ins w:id="10" w:author="Marc Attallah" w:date="2023-07-20T16:44:00Z">
        <w:r w:rsidR="005639FC">
          <w:rPr>
            <w:rFonts w:cs="Arial"/>
          </w:rPr>
          <w:t xml:space="preserve">. </w:t>
        </w:r>
        <w:r w:rsidR="0011599C">
          <w:rPr>
            <w:rFonts w:cs="Arial"/>
          </w:rPr>
          <w:t xml:space="preserve">The Scientific Council </w:t>
        </w:r>
      </w:ins>
      <w:ins w:id="11" w:author="Marc Attallah" w:date="2023-07-20T16:46:00Z">
        <w:r w:rsidR="00DA40EC">
          <w:rPr>
            <w:rFonts w:cs="Arial"/>
          </w:rPr>
          <w:t>recommends</w:t>
        </w:r>
      </w:ins>
      <w:ins w:id="12" w:author="Marc Attallah" w:date="2023-07-20T16:47:00Z">
        <w:r w:rsidR="009F465F">
          <w:rPr>
            <w:rFonts w:cs="Arial"/>
          </w:rPr>
          <w:t xml:space="preserve"> COP14 to adopt</w:t>
        </w:r>
      </w:ins>
      <w:ins w:id="13" w:author="Marc Attallah" w:date="2023-07-20T16:46:00Z">
        <w:r w:rsidR="00DA40EC">
          <w:rPr>
            <w:rFonts w:cs="Arial"/>
          </w:rPr>
          <w:t xml:space="preserve"> </w:t>
        </w:r>
        <w:r w:rsidR="009F465F">
          <w:rPr>
            <w:rFonts w:cs="Arial"/>
          </w:rPr>
          <w:t>D</w:t>
        </w:r>
        <w:r w:rsidR="00DA40EC">
          <w:rPr>
            <w:rFonts w:cs="Arial"/>
          </w:rPr>
          <w:t xml:space="preserve">ecision </w:t>
        </w:r>
      </w:ins>
      <w:ins w:id="14" w:author="Marc Attallah" w:date="2023-07-20T16:47:00Z">
        <w:r w:rsidR="009F465F">
          <w:rPr>
            <w:rFonts w:cs="Arial"/>
          </w:rPr>
          <w:t>14.</w:t>
        </w:r>
      </w:ins>
      <w:ins w:id="15" w:author="Marc Attallah" w:date="2023-07-20T17:06:00Z">
        <w:r w:rsidR="00FC0CBC">
          <w:rPr>
            <w:rFonts w:cs="Arial"/>
          </w:rPr>
          <w:t>BB</w:t>
        </w:r>
      </w:ins>
      <w:ins w:id="16" w:author="Marc Attallah" w:date="2023-07-20T16:47:00Z">
        <w:r w:rsidR="009F465F">
          <w:rPr>
            <w:rFonts w:cs="Arial"/>
          </w:rPr>
          <w:t xml:space="preserve"> contained in Annex 2 to this document</w:t>
        </w:r>
        <w:r w:rsidR="00794DBB">
          <w:rPr>
            <w:rFonts w:cs="Arial"/>
          </w:rPr>
          <w:t xml:space="preserve"> calling for </w:t>
        </w:r>
      </w:ins>
      <w:ins w:id="17" w:author="Marc Attallah" w:date="2023-07-20T16:50:00Z">
        <w:r w:rsidR="00311924">
          <w:rPr>
            <w:rFonts w:cs="Arial"/>
          </w:rPr>
          <w:t xml:space="preserve">the </w:t>
        </w:r>
      </w:ins>
      <w:ins w:id="18" w:author="Marc Attallah" w:date="2023-07-20T17:06:00Z">
        <w:r w:rsidR="00FC0CBC">
          <w:rPr>
            <w:rFonts w:cs="Arial"/>
          </w:rPr>
          <w:t>establishment of a</w:t>
        </w:r>
      </w:ins>
      <w:ins w:id="19" w:author="Marc Attallah" w:date="2023-07-20T17:07:00Z">
        <w:r w:rsidR="00366D80">
          <w:rPr>
            <w:rFonts w:cs="Arial"/>
          </w:rPr>
          <w:t xml:space="preserve"> working group on </w:t>
        </w:r>
        <w:r w:rsidR="00366D80" w:rsidRPr="008B0065">
          <w:rPr>
            <w:rFonts w:cs="Arial"/>
            <w:iCs/>
            <w:lang w:val="en-US"/>
          </w:rPr>
          <w:t xml:space="preserve">infrastructure </w:t>
        </w:r>
        <w:r w:rsidR="00366D80">
          <w:rPr>
            <w:rFonts w:cs="Arial"/>
            <w:iCs/>
            <w:lang w:val="en-US"/>
          </w:rPr>
          <w:t>that would be mandated</w:t>
        </w:r>
      </w:ins>
      <w:ins w:id="20" w:author="Marc Attallah" w:date="2023-07-20T17:11:00Z">
        <w:r w:rsidR="00FD737A">
          <w:rPr>
            <w:rFonts w:cs="Arial"/>
            <w:iCs/>
            <w:lang w:val="en-US"/>
          </w:rPr>
          <w:t>, amongst other things,</w:t>
        </w:r>
      </w:ins>
      <w:del w:id="21" w:author="Marc Attallah" w:date="2023-07-20T16:47:00Z">
        <w:r w:rsidR="005F2EED" w:rsidRPr="008B0065" w:rsidDel="00794DBB">
          <w:rPr>
            <w:rFonts w:cs="Arial"/>
          </w:rPr>
          <w:delText>;</w:delText>
        </w:r>
        <w:r w:rsidRPr="008B0065" w:rsidDel="00794DBB">
          <w:rPr>
            <w:rFonts w:cs="Arial"/>
          </w:rPr>
          <w:delText xml:space="preserve"> </w:delText>
        </w:r>
        <w:r w:rsidR="00E244E6" w:rsidRPr="008B0065" w:rsidDel="00794DBB">
          <w:rPr>
            <w:rFonts w:cs="Arial"/>
          </w:rPr>
          <w:delText>and</w:delText>
        </w:r>
        <w:r w:rsidRPr="008B0065" w:rsidDel="00794DBB">
          <w:rPr>
            <w:rFonts w:cs="Arial"/>
          </w:rPr>
          <w:delText xml:space="preserve"> </w:delText>
        </w:r>
      </w:del>
      <w:ins w:id="22" w:author="Marc Attallah" w:date="2023-07-20T16:47:00Z">
        <w:r w:rsidR="00794DBB">
          <w:rPr>
            <w:rFonts w:cs="Arial"/>
          </w:rPr>
          <w:t xml:space="preserve"> </w:t>
        </w:r>
      </w:ins>
      <w:r w:rsidR="005F2EED" w:rsidRPr="008B0065">
        <w:rPr>
          <w:rFonts w:cs="Arial"/>
        </w:rPr>
        <w:t xml:space="preserve">to </w:t>
      </w:r>
      <w:r w:rsidRPr="008B0065">
        <w:rPr>
          <w:rFonts w:cs="Arial"/>
        </w:rPr>
        <w:t xml:space="preserve">provide advice on possible actions that could be taken to address </w:t>
      </w:r>
      <w:r w:rsidR="005F2EED" w:rsidRPr="008B0065">
        <w:rPr>
          <w:rFonts w:cs="Arial"/>
        </w:rPr>
        <w:t xml:space="preserve">the impact of </w:t>
      </w:r>
      <w:del w:id="23" w:author="Marc Attallah" w:date="2023-07-20T16:47:00Z">
        <w:r w:rsidRPr="008B0065" w:rsidDel="00794DBB">
          <w:rPr>
            <w:rFonts w:cs="Arial"/>
          </w:rPr>
          <w:delText xml:space="preserve">such </w:delText>
        </w:r>
      </w:del>
      <w:ins w:id="24" w:author="Marc Attallah" w:date="2023-07-20T16:47:00Z">
        <w:r w:rsidR="00794DBB">
          <w:rPr>
            <w:rFonts w:cs="Arial"/>
          </w:rPr>
          <w:t>the ide</w:t>
        </w:r>
      </w:ins>
      <w:ins w:id="25" w:author="Marc Attallah" w:date="2023-07-20T16:48:00Z">
        <w:r w:rsidR="00794DBB">
          <w:rPr>
            <w:rFonts w:cs="Arial"/>
          </w:rPr>
          <w:t>ntified</w:t>
        </w:r>
      </w:ins>
      <w:ins w:id="26" w:author="Marc Attallah" w:date="2023-07-20T16:47:00Z">
        <w:r w:rsidR="00794DBB" w:rsidRPr="008B0065">
          <w:rPr>
            <w:rFonts w:cs="Arial"/>
          </w:rPr>
          <w:t xml:space="preserve"> </w:t>
        </w:r>
      </w:ins>
      <w:r w:rsidRPr="008B0065">
        <w:rPr>
          <w:rFonts w:cs="Arial"/>
        </w:rPr>
        <w:t>infrastructure</w:t>
      </w:r>
      <w:ins w:id="27" w:author="Marc Attallah" w:date="2023-07-20T16:48:00Z">
        <w:r w:rsidR="00794DBB">
          <w:rPr>
            <w:rFonts w:cs="Arial"/>
          </w:rPr>
          <w:t>s</w:t>
        </w:r>
      </w:ins>
      <w:r w:rsidR="00B11A23" w:rsidRPr="008B0065">
        <w:rPr>
          <w:rFonts w:cs="Arial"/>
        </w:rPr>
        <w:t>.</w:t>
      </w:r>
    </w:p>
    <w:p w14:paraId="2E1EA481" w14:textId="77777777" w:rsidR="00EA7A53" w:rsidRPr="008B0065" w:rsidRDefault="00EA7A53" w:rsidP="000A2050">
      <w:pPr>
        <w:pStyle w:val="ListParagraph"/>
        <w:spacing w:after="0" w:line="240" w:lineRule="auto"/>
        <w:ind w:left="540" w:hanging="540"/>
        <w:rPr>
          <w:rFonts w:cs="Arial"/>
          <w:u w:val="single"/>
        </w:rPr>
      </w:pPr>
    </w:p>
    <w:p w14:paraId="753FBAE7" w14:textId="7AABB2B6" w:rsidR="00EA7A53" w:rsidRPr="008B0065" w:rsidDel="0011599C" w:rsidRDefault="00EA7A53" w:rsidP="000A2050">
      <w:pPr>
        <w:numPr>
          <w:ilvl w:val="3"/>
          <w:numId w:val="5"/>
        </w:numPr>
        <w:spacing w:after="0" w:line="240" w:lineRule="auto"/>
        <w:ind w:left="540" w:hanging="540"/>
        <w:jc w:val="both"/>
        <w:rPr>
          <w:del w:id="28" w:author="Marc Attallah" w:date="2023-07-20T16:45:00Z"/>
          <w:rFonts w:cs="Arial"/>
          <w:u w:val="single"/>
        </w:rPr>
      </w:pPr>
      <w:del w:id="29" w:author="Marc Attallah" w:date="2023-07-20T16:45:00Z">
        <w:r w:rsidRPr="008B0065" w:rsidDel="0011599C">
          <w:rPr>
            <w:rFonts w:cs="Arial"/>
          </w:rPr>
          <w:delText xml:space="preserve">The </w:delText>
        </w:r>
        <w:r w:rsidR="00C252C8" w:rsidRPr="008B0065" w:rsidDel="0011599C">
          <w:rPr>
            <w:rFonts w:cs="Arial"/>
          </w:rPr>
          <w:delText xml:space="preserve">above-mentioned </w:delText>
        </w:r>
        <w:r w:rsidRPr="008B0065" w:rsidDel="0011599C">
          <w:rPr>
            <w:rFonts w:cs="Arial"/>
          </w:rPr>
          <w:delText xml:space="preserve">EIA/SEA expert’s report identifies </w:delText>
        </w:r>
        <w:r w:rsidR="00C252C8" w:rsidRPr="008B0065" w:rsidDel="0011599C">
          <w:rPr>
            <w:rFonts w:cs="Arial"/>
          </w:rPr>
          <w:delText xml:space="preserve">(on </w:delText>
        </w:r>
        <w:r w:rsidRPr="008B0065" w:rsidDel="0011599C">
          <w:rPr>
            <w:rFonts w:cs="Arial"/>
          </w:rPr>
          <w:delText>page 59</w:delText>
        </w:r>
        <w:r w:rsidR="00C252C8" w:rsidRPr="008B0065" w:rsidDel="0011599C">
          <w:rPr>
            <w:rFonts w:cs="Arial"/>
          </w:rPr>
          <w:delText>)</w:delText>
        </w:r>
        <w:r w:rsidRPr="008B0065" w:rsidDel="0011599C">
          <w:rPr>
            <w:rFonts w:cs="Arial"/>
          </w:rPr>
          <w:delText xml:space="preserve"> dams as a </w:delText>
        </w:r>
        <w:r w:rsidR="00F258E9" w:rsidRPr="008B0065" w:rsidDel="0011599C">
          <w:rPr>
            <w:rFonts w:cs="Arial"/>
          </w:rPr>
          <w:delText xml:space="preserve">particular </w:delText>
        </w:r>
        <w:r w:rsidRPr="008B0065" w:rsidDel="0011599C">
          <w:rPr>
            <w:rFonts w:cs="Arial"/>
          </w:rPr>
          <w:delText xml:space="preserve">type of infrastructure that has </w:delText>
        </w:r>
        <w:r w:rsidR="00C252C8" w:rsidRPr="008B0065" w:rsidDel="0011599C">
          <w:rPr>
            <w:rFonts w:cs="Arial"/>
          </w:rPr>
          <w:delText>received little attention</w:delText>
        </w:r>
        <w:r w:rsidRPr="008B0065" w:rsidDel="0011599C">
          <w:rPr>
            <w:rFonts w:cs="Arial"/>
          </w:rPr>
          <w:delText xml:space="preserve"> under CMS and that is of particular relevance to the conservation of CMS-listed freshwater species. </w:delText>
        </w:r>
      </w:del>
    </w:p>
    <w:p w14:paraId="4C7D9B2A" w14:textId="27F3F38B" w:rsidR="00EA7A53" w:rsidRPr="008B0065" w:rsidDel="0011599C" w:rsidRDefault="00EA7A53" w:rsidP="000A2050">
      <w:pPr>
        <w:spacing w:after="0" w:line="240" w:lineRule="auto"/>
        <w:ind w:left="540" w:hanging="540"/>
        <w:jc w:val="both"/>
        <w:rPr>
          <w:del w:id="30" w:author="Marc Attallah" w:date="2023-07-20T16:45:00Z"/>
          <w:rFonts w:cs="Arial"/>
          <w:u w:val="single"/>
        </w:rPr>
      </w:pPr>
    </w:p>
    <w:p w14:paraId="2C78B759" w14:textId="13E2D0F5" w:rsidR="00EA7A53" w:rsidRPr="00693D9D" w:rsidDel="0011599C" w:rsidRDefault="00C252C8" w:rsidP="000A2050">
      <w:pPr>
        <w:pStyle w:val="ListParagraph"/>
        <w:numPr>
          <w:ilvl w:val="3"/>
          <w:numId w:val="5"/>
        </w:numPr>
        <w:spacing w:after="0" w:line="240" w:lineRule="auto"/>
        <w:ind w:left="540" w:hanging="540"/>
        <w:jc w:val="both"/>
        <w:rPr>
          <w:del w:id="31" w:author="Marc Attallah" w:date="2023-07-20T16:45:00Z"/>
          <w:rFonts w:cs="Arial"/>
          <w:u w:val="single"/>
        </w:rPr>
      </w:pPr>
      <w:del w:id="32" w:author="Marc Attallah" w:date="2023-07-20T16:45:00Z">
        <w:r w:rsidRPr="008B0065" w:rsidDel="0011599C">
          <w:rPr>
            <w:rFonts w:cs="Arial"/>
          </w:rPr>
          <w:delText>The Scientific Council could also consider looking at the impacts of urban development and sprawl on migratory species. T</w:delText>
        </w:r>
        <w:r w:rsidR="00716386" w:rsidRPr="008B0065" w:rsidDel="0011599C">
          <w:rPr>
            <w:rFonts w:cs="Arial"/>
          </w:rPr>
          <w:delText>he World Bank</w:delText>
        </w:r>
        <w:r w:rsidR="00F258E9" w:rsidRPr="008B0065" w:rsidDel="0011599C">
          <w:rPr>
            <w:rFonts w:cs="Arial"/>
          </w:rPr>
          <w:delText>, for example,</w:delText>
        </w:r>
        <w:r w:rsidR="00716386" w:rsidRPr="008B0065" w:rsidDel="0011599C">
          <w:rPr>
            <w:rFonts w:cs="Arial"/>
          </w:rPr>
          <w:delText xml:space="preserve"> estimates that 1.2 million km² of new built-up </w:delText>
        </w:r>
        <w:r w:rsidR="006E6119" w:rsidRPr="008B0065" w:rsidDel="0011599C">
          <w:rPr>
            <w:rFonts w:cs="Arial"/>
          </w:rPr>
          <w:delText xml:space="preserve">urban </w:delText>
        </w:r>
        <w:r w:rsidR="00716386" w:rsidRPr="008B0065" w:rsidDel="0011599C">
          <w:rPr>
            <w:rFonts w:cs="Arial"/>
          </w:rPr>
          <w:delText>area</w:delText>
        </w:r>
        <w:r w:rsidRPr="008B0065" w:rsidDel="0011599C">
          <w:rPr>
            <w:rFonts w:cs="Arial"/>
          </w:rPr>
          <w:delText>s</w:delText>
        </w:r>
        <w:r w:rsidR="00716386" w:rsidRPr="008B0065" w:rsidDel="0011599C">
          <w:rPr>
            <w:rFonts w:cs="Arial"/>
          </w:rPr>
          <w:delText xml:space="preserve"> will be added to the world by 2030. </w:delText>
        </w:r>
      </w:del>
    </w:p>
    <w:p w14:paraId="23D4D4A8" w14:textId="77777777" w:rsidR="00693D9D" w:rsidRPr="00693D9D" w:rsidRDefault="00693D9D" w:rsidP="00693D9D">
      <w:pPr>
        <w:spacing w:after="0" w:line="240" w:lineRule="auto"/>
        <w:jc w:val="both"/>
        <w:rPr>
          <w:rFonts w:cs="Arial"/>
          <w:u w:val="single"/>
        </w:rPr>
      </w:pPr>
    </w:p>
    <w:p w14:paraId="00F522E9" w14:textId="34BDE88B" w:rsidR="0061359F" w:rsidRDefault="0061359F" w:rsidP="008B0065">
      <w:pPr>
        <w:spacing w:after="0" w:line="240" w:lineRule="auto"/>
        <w:rPr>
          <w:rFonts w:cs="Arial"/>
          <w:u w:val="single"/>
        </w:rPr>
      </w:pPr>
      <w:r w:rsidRPr="008B0065">
        <w:rPr>
          <w:rFonts w:cs="Arial"/>
          <w:u w:val="single"/>
        </w:rPr>
        <w:t xml:space="preserve">Additional considerations regarding </w:t>
      </w:r>
      <w:r w:rsidR="001F36E5" w:rsidRPr="008B0065">
        <w:rPr>
          <w:rFonts w:cs="Arial"/>
          <w:u w:val="single"/>
        </w:rPr>
        <w:t>cumulative effects assessments</w:t>
      </w:r>
    </w:p>
    <w:p w14:paraId="0D89F030" w14:textId="77777777" w:rsidR="00693D9D" w:rsidRPr="008B0065" w:rsidRDefault="00693D9D" w:rsidP="008B0065">
      <w:pPr>
        <w:spacing w:after="0" w:line="240" w:lineRule="auto"/>
        <w:rPr>
          <w:rFonts w:cs="Arial"/>
          <w:u w:val="single"/>
        </w:rPr>
      </w:pPr>
    </w:p>
    <w:p w14:paraId="25BF8ACC" w14:textId="43A82520" w:rsidR="0061359F" w:rsidRPr="008B0065" w:rsidRDefault="006E6119" w:rsidP="00693D9D">
      <w:pPr>
        <w:numPr>
          <w:ilvl w:val="3"/>
          <w:numId w:val="5"/>
        </w:numPr>
        <w:spacing w:after="0" w:line="240" w:lineRule="auto"/>
        <w:ind w:left="540" w:hanging="540"/>
        <w:jc w:val="both"/>
        <w:rPr>
          <w:rFonts w:cs="Arial"/>
        </w:rPr>
      </w:pPr>
      <w:r w:rsidRPr="008B0065">
        <w:rPr>
          <w:rFonts w:cs="Arial"/>
        </w:rPr>
        <w:t>T</w:t>
      </w:r>
      <w:r w:rsidR="0061359F" w:rsidRPr="008B0065">
        <w:rPr>
          <w:rFonts w:cs="Arial"/>
        </w:rPr>
        <w:t>he Secretariat</w:t>
      </w:r>
      <w:r w:rsidRPr="008B0065">
        <w:rPr>
          <w:rFonts w:cs="Arial"/>
        </w:rPr>
        <w:t xml:space="preserve"> has</w:t>
      </w:r>
      <w:r w:rsidR="0061359F" w:rsidRPr="008B0065">
        <w:rPr>
          <w:rFonts w:cs="Arial"/>
        </w:rPr>
        <w:t xml:space="preserve"> identified a need, </w:t>
      </w:r>
      <w:r w:rsidR="00C252C8" w:rsidRPr="008B0065">
        <w:rPr>
          <w:rFonts w:cs="Arial"/>
        </w:rPr>
        <w:t>particularly in relation</w:t>
      </w:r>
      <w:r w:rsidR="0061359F" w:rsidRPr="008B0065">
        <w:rPr>
          <w:rFonts w:cs="Arial"/>
        </w:rPr>
        <w:t xml:space="preserve"> to aquatic species, </w:t>
      </w:r>
      <w:r w:rsidR="00C252C8" w:rsidRPr="008B0065">
        <w:rPr>
          <w:rFonts w:cs="Arial"/>
        </w:rPr>
        <w:t>for</w:t>
      </w:r>
      <w:r w:rsidR="0061359F" w:rsidRPr="008B0065">
        <w:rPr>
          <w:rFonts w:cs="Arial"/>
        </w:rPr>
        <w:t xml:space="preserve"> consider</w:t>
      </w:r>
      <w:r w:rsidR="00C252C8" w:rsidRPr="008B0065">
        <w:rPr>
          <w:rFonts w:cs="Arial"/>
        </w:rPr>
        <w:t>ing</w:t>
      </w:r>
      <w:r w:rsidR="0061359F" w:rsidRPr="008B0065">
        <w:rPr>
          <w:rFonts w:cs="Arial"/>
        </w:rPr>
        <w:t xml:space="preserve"> </w:t>
      </w:r>
      <w:r w:rsidR="001F36E5" w:rsidRPr="008B0065">
        <w:rPr>
          <w:rFonts w:cs="Arial"/>
        </w:rPr>
        <w:t xml:space="preserve">cumulative effects assessment </w:t>
      </w:r>
      <w:r w:rsidR="0061359F" w:rsidRPr="008B0065">
        <w:rPr>
          <w:rFonts w:cs="Arial"/>
        </w:rPr>
        <w:t>(CEA)</w:t>
      </w:r>
      <w:r w:rsidR="6C473C36" w:rsidRPr="008B0065">
        <w:rPr>
          <w:rFonts w:cs="Arial"/>
        </w:rPr>
        <w:t xml:space="preserve"> where th</w:t>
      </w:r>
      <w:r w:rsidR="00C252C8" w:rsidRPr="008B0065">
        <w:rPr>
          <w:rFonts w:cs="Arial"/>
        </w:rPr>
        <w:t>is</w:t>
      </w:r>
      <w:r w:rsidR="6C473C36" w:rsidRPr="008B0065">
        <w:rPr>
          <w:rFonts w:cs="Arial"/>
        </w:rPr>
        <w:t xml:space="preserve"> is not currently common practice</w:t>
      </w:r>
      <w:r w:rsidR="0061359F" w:rsidRPr="008B0065">
        <w:rPr>
          <w:rFonts w:cs="Arial"/>
        </w:rPr>
        <w:t xml:space="preserve">. The Convention has given extensive advice on </w:t>
      </w:r>
      <w:r w:rsidR="00F258E9" w:rsidRPr="008B0065">
        <w:rPr>
          <w:rFonts w:cs="Arial"/>
        </w:rPr>
        <w:t xml:space="preserve">environmental impact assessment </w:t>
      </w:r>
      <w:r w:rsidR="0061359F" w:rsidRPr="008B0065">
        <w:rPr>
          <w:rFonts w:cs="Arial"/>
        </w:rPr>
        <w:t xml:space="preserve">(EIA), including specific guidance on what they need to contain </w:t>
      </w:r>
      <w:proofErr w:type="gramStart"/>
      <w:r w:rsidR="0061359F" w:rsidRPr="008B0065">
        <w:rPr>
          <w:rFonts w:cs="Arial"/>
        </w:rPr>
        <w:t>in order to</w:t>
      </w:r>
      <w:proofErr w:type="gramEnd"/>
      <w:r w:rsidR="0061359F" w:rsidRPr="008B0065">
        <w:rPr>
          <w:rFonts w:cs="Arial"/>
        </w:rPr>
        <w:t xml:space="preserve"> assess the possible impacts o</w:t>
      </w:r>
      <w:r w:rsidR="00912B16" w:rsidRPr="008B0065">
        <w:rPr>
          <w:rFonts w:cs="Arial"/>
        </w:rPr>
        <w:t>f</w:t>
      </w:r>
      <w:r w:rsidR="0061359F" w:rsidRPr="008B0065">
        <w:rPr>
          <w:rFonts w:cs="Arial"/>
        </w:rPr>
        <w:t xml:space="preserve"> proposed project</w:t>
      </w:r>
      <w:r w:rsidR="00912B16" w:rsidRPr="008B0065">
        <w:rPr>
          <w:rFonts w:cs="Arial"/>
        </w:rPr>
        <w:t>s on migratory species</w:t>
      </w:r>
      <w:r w:rsidR="0061359F" w:rsidRPr="008B0065">
        <w:rPr>
          <w:rFonts w:cs="Arial"/>
        </w:rPr>
        <w:t xml:space="preserve">. Increasingly, </w:t>
      </w:r>
      <w:r w:rsidR="00912B16" w:rsidRPr="008B0065">
        <w:rPr>
          <w:rFonts w:cs="Arial"/>
        </w:rPr>
        <w:t xml:space="preserve">however, </w:t>
      </w:r>
      <w:r w:rsidR="0061359F" w:rsidRPr="008B0065">
        <w:rPr>
          <w:rFonts w:cs="Arial"/>
        </w:rPr>
        <w:t>it is recognized that these impacts can be cumulative, whereby the impacts of multiple activities have a greater combined impact than th</w:t>
      </w:r>
      <w:r w:rsidR="00912B16" w:rsidRPr="008B0065">
        <w:rPr>
          <w:rFonts w:cs="Arial"/>
        </w:rPr>
        <w:t>ose</w:t>
      </w:r>
      <w:r w:rsidR="0061359F" w:rsidRPr="008B0065">
        <w:rPr>
          <w:rFonts w:cs="Arial"/>
        </w:rPr>
        <w:t xml:space="preserve"> from one activity alone. Hence, CEA</w:t>
      </w:r>
      <w:r w:rsidR="00912B16" w:rsidRPr="008B0065">
        <w:rPr>
          <w:rFonts w:cs="Arial"/>
        </w:rPr>
        <w:t>s</w:t>
      </w:r>
      <w:r w:rsidR="0061359F" w:rsidRPr="008B0065">
        <w:rPr>
          <w:rFonts w:cs="Arial"/>
        </w:rPr>
        <w:t xml:space="preserve"> </w:t>
      </w:r>
      <w:r w:rsidR="00912B16" w:rsidRPr="008B0065">
        <w:rPr>
          <w:rFonts w:cs="Arial"/>
        </w:rPr>
        <w:t>are</w:t>
      </w:r>
      <w:r w:rsidR="0061359F" w:rsidRPr="008B0065">
        <w:rPr>
          <w:rFonts w:cs="Arial"/>
        </w:rPr>
        <w:t xml:space="preserve"> an important </w:t>
      </w:r>
      <w:r w:rsidR="00912B16" w:rsidRPr="008B0065">
        <w:rPr>
          <w:rFonts w:cs="Arial"/>
        </w:rPr>
        <w:t xml:space="preserve">additional </w:t>
      </w:r>
      <w:r w:rsidR="0061359F" w:rsidRPr="008B0065">
        <w:rPr>
          <w:rFonts w:cs="Arial"/>
        </w:rPr>
        <w:t xml:space="preserve">component of EIAs. </w:t>
      </w:r>
    </w:p>
    <w:p w14:paraId="764B8E15" w14:textId="3D860774" w:rsidR="0061359F" w:rsidRPr="008B0065" w:rsidRDefault="0061359F" w:rsidP="008B0065">
      <w:pPr>
        <w:spacing w:after="0" w:line="240" w:lineRule="auto"/>
        <w:rPr>
          <w:rFonts w:cs="Arial"/>
          <w:u w:val="single"/>
        </w:rPr>
      </w:pPr>
    </w:p>
    <w:p w14:paraId="4B96B9BC" w14:textId="77777777" w:rsidR="0061359F" w:rsidRPr="008B0065" w:rsidRDefault="0061359F" w:rsidP="008B0065">
      <w:pPr>
        <w:spacing w:after="0" w:line="240" w:lineRule="auto"/>
        <w:rPr>
          <w:rFonts w:cs="Arial"/>
          <w:u w:val="single"/>
        </w:rPr>
      </w:pPr>
      <w:r w:rsidRPr="008B0065">
        <w:rPr>
          <w:rFonts w:cs="Arial"/>
          <w:u w:val="single"/>
        </w:rPr>
        <w:t>Discussion and analysis</w:t>
      </w:r>
    </w:p>
    <w:p w14:paraId="70602FBF" w14:textId="77777777" w:rsidR="0061359F" w:rsidRPr="008B0065" w:rsidRDefault="0061359F" w:rsidP="008B0065">
      <w:pPr>
        <w:spacing w:after="0" w:line="240" w:lineRule="auto"/>
        <w:jc w:val="both"/>
        <w:rPr>
          <w:rFonts w:cs="Arial"/>
        </w:rPr>
      </w:pPr>
    </w:p>
    <w:p w14:paraId="47F0A9B5" w14:textId="1FA691EF" w:rsidR="0061359F" w:rsidRPr="008B0065" w:rsidRDefault="00940B2A" w:rsidP="00693D9D">
      <w:pPr>
        <w:pStyle w:val="ListParagraph"/>
        <w:numPr>
          <w:ilvl w:val="3"/>
          <w:numId w:val="5"/>
        </w:numPr>
        <w:spacing w:after="0" w:line="240" w:lineRule="auto"/>
        <w:ind w:left="540" w:hanging="540"/>
        <w:jc w:val="both"/>
        <w:rPr>
          <w:rFonts w:cs="Arial"/>
        </w:rPr>
      </w:pPr>
      <w:r w:rsidRPr="008B0065">
        <w:rPr>
          <w:rFonts w:cs="Arial"/>
        </w:rPr>
        <w:lastRenderedPageBreak/>
        <w:t>The Working Group's findings reveal significant gaps in infrastructure development planning regarding migratory species, including a lack of consideration and limited accessibility to relevant data. The Working Group found that decision</w:t>
      </w:r>
      <w:r w:rsidR="00912B16" w:rsidRPr="008B0065">
        <w:rPr>
          <w:rFonts w:cs="Arial"/>
        </w:rPr>
        <w:t xml:space="preserve"> </w:t>
      </w:r>
      <w:r w:rsidRPr="008B0065">
        <w:rPr>
          <w:rFonts w:cs="Arial"/>
        </w:rPr>
        <w:t xml:space="preserve">makers in finance, planning and development sectors demonstrate insufficient awareness of the importance of animal </w:t>
      </w:r>
      <w:r w:rsidR="0092513C" w:rsidRPr="008B0065">
        <w:rPr>
          <w:rFonts w:cs="Arial"/>
        </w:rPr>
        <w:t>movements and</w:t>
      </w:r>
      <w:r w:rsidRPr="008B0065">
        <w:rPr>
          <w:rFonts w:cs="Arial"/>
        </w:rPr>
        <w:t xml:space="preserve"> lack </w:t>
      </w:r>
      <w:r w:rsidR="00912B16" w:rsidRPr="008B0065">
        <w:rPr>
          <w:rFonts w:cs="Arial"/>
        </w:rPr>
        <w:t xml:space="preserve">the </w:t>
      </w:r>
      <w:r w:rsidRPr="008B0065">
        <w:rPr>
          <w:rFonts w:cs="Arial"/>
        </w:rPr>
        <w:t>capacity to implement international policies and guidelines. The ongoing and projected increase in linear infrastructure</w:t>
      </w:r>
      <w:r w:rsidR="00912B16" w:rsidRPr="008B0065">
        <w:rPr>
          <w:rFonts w:cs="Arial"/>
        </w:rPr>
        <w:t>, and the consequent destruction and fragmentation</w:t>
      </w:r>
      <w:r w:rsidRPr="008B0065">
        <w:rPr>
          <w:rFonts w:cs="Arial"/>
        </w:rPr>
        <w:t xml:space="preserve"> </w:t>
      </w:r>
      <w:r w:rsidR="00912B16" w:rsidRPr="008B0065">
        <w:rPr>
          <w:rFonts w:cs="Arial"/>
        </w:rPr>
        <w:t xml:space="preserve">of habitats, </w:t>
      </w:r>
      <w:r w:rsidRPr="008B0065">
        <w:rPr>
          <w:rFonts w:cs="Arial"/>
        </w:rPr>
        <w:t>poses a significant threat to migratory specie</w:t>
      </w:r>
      <w:r w:rsidR="00912B16" w:rsidRPr="008B0065">
        <w:rPr>
          <w:rFonts w:cs="Arial"/>
        </w:rPr>
        <w:t>s</w:t>
      </w:r>
      <w:r w:rsidRPr="008B0065">
        <w:rPr>
          <w:rFonts w:cs="Arial"/>
        </w:rPr>
        <w:t>. Urgent action is needed to address these challenges and ensure the conservation of migratory species in the face of infrastructure development.</w:t>
      </w:r>
    </w:p>
    <w:p w14:paraId="24E33B37" w14:textId="77777777" w:rsidR="0061359F" w:rsidRPr="008B0065" w:rsidRDefault="0061359F" w:rsidP="00693D9D">
      <w:pPr>
        <w:spacing w:after="0" w:line="240" w:lineRule="auto"/>
        <w:ind w:left="540" w:hanging="540"/>
        <w:rPr>
          <w:rFonts w:cs="Arial"/>
        </w:rPr>
      </w:pPr>
    </w:p>
    <w:p w14:paraId="3C63743D" w14:textId="1C1EDC52" w:rsidR="0061359F" w:rsidRPr="008B0065" w:rsidRDefault="0061359F" w:rsidP="00693D9D">
      <w:pPr>
        <w:numPr>
          <w:ilvl w:val="3"/>
          <w:numId w:val="5"/>
        </w:numPr>
        <w:spacing w:after="0" w:line="240" w:lineRule="auto"/>
        <w:ind w:left="540" w:hanging="540"/>
        <w:jc w:val="both"/>
        <w:rPr>
          <w:rFonts w:cs="Arial"/>
          <w:u w:val="single"/>
        </w:rPr>
      </w:pPr>
      <w:r w:rsidRPr="008B0065">
        <w:rPr>
          <w:rFonts w:cs="Arial"/>
        </w:rPr>
        <w:t xml:space="preserve">The Working Group found that additional activities could be undertaken by Parties, the Scientific </w:t>
      </w:r>
      <w:proofErr w:type="gramStart"/>
      <w:r w:rsidRPr="008B0065">
        <w:rPr>
          <w:rFonts w:cs="Arial"/>
        </w:rPr>
        <w:t>Council</w:t>
      </w:r>
      <w:proofErr w:type="gramEnd"/>
      <w:r w:rsidRPr="008B0065">
        <w:rPr>
          <w:rFonts w:cs="Arial"/>
        </w:rPr>
        <w:t xml:space="preserve"> and the Secretariat</w:t>
      </w:r>
      <w:r w:rsidR="00912B16" w:rsidRPr="008B0065">
        <w:rPr>
          <w:rFonts w:cs="Arial"/>
        </w:rPr>
        <w:t>. These</w:t>
      </w:r>
      <w:r w:rsidRPr="008B0065">
        <w:rPr>
          <w:rFonts w:cs="Arial"/>
        </w:rPr>
        <w:t xml:space="preserve"> are </w:t>
      </w:r>
      <w:r w:rsidR="00912B16" w:rsidRPr="008B0065">
        <w:rPr>
          <w:rFonts w:cs="Arial"/>
        </w:rPr>
        <w:t>included</w:t>
      </w:r>
      <w:r w:rsidRPr="008B0065">
        <w:rPr>
          <w:rFonts w:cs="Arial"/>
        </w:rPr>
        <w:t xml:space="preserve"> in the proposed amendments to Resolution 7.2 (Rev.COP12) </w:t>
      </w:r>
      <w:r w:rsidR="00912B16" w:rsidRPr="008B0065">
        <w:rPr>
          <w:rFonts w:cs="Arial"/>
        </w:rPr>
        <w:t xml:space="preserve">contained </w:t>
      </w:r>
      <w:r w:rsidRPr="008B0065">
        <w:rPr>
          <w:rFonts w:cs="Arial"/>
        </w:rPr>
        <w:t xml:space="preserve">in Annex 1 </w:t>
      </w:r>
      <w:r w:rsidR="00912B16" w:rsidRPr="008B0065">
        <w:rPr>
          <w:rFonts w:cs="Arial"/>
        </w:rPr>
        <w:t>of</w:t>
      </w:r>
      <w:r w:rsidRPr="008B0065">
        <w:rPr>
          <w:rFonts w:cs="Arial"/>
        </w:rPr>
        <w:t xml:space="preserve"> this document and in the draft Decisions in Annex 2 </w:t>
      </w:r>
      <w:r w:rsidR="00912B16" w:rsidRPr="008B0065">
        <w:rPr>
          <w:rFonts w:cs="Arial"/>
        </w:rPr>
        <w:t>of</w:t>
      </w:r>
      <w:r w:rsidRPr="008B0065">
        <w:rPr>
          <w:rFonts w:cs="Arial"/>
        </w:rPr>
        <w:t xml:space="preserve"> this document.</w:t>
      </w:r>
    </w:p>
    <w:p w14:paraId="4E6F1808" w14:textId="77777777" w:rsidR="0061359F" w:rsidRPr="008B0065" w:rsidRDefault="0061359F" w:rsidP="00693D9D">
      <w:pPr>
        <w:pStyle w:val="ListParagraph"/>
        <w:spacing w:after="0" w:line="240" w:lineRule="auto"/>
        <w:ind w:left="540" w:hanging="540"/>
        <w:rPr>
          <w:rFonts w:cs="Arial"/>
        </w:rPr>
      </w:pPr>
    </w:p>
    <w:p w14:paraId="6CB276BB" w14:textId="77777777" w:rsidR="00F020C3" w:rsidRPr="008B0065" w:rsidRDefault="0061359F" w:rsidP="00693D9D">
      <w:pPr>
        <w:numPr>
          <w:ilvl w:val="3"/>
          <w:numId w:val="5"/>
        </w:numPr>
        <w:spacing w:after="0" w:line="240" w:lineRule="auto"/>
        <w:ind w:left="540" w:hanging="540"/>
        <w:jc w:val="both"/>
        <w:rPr>
          <w:rFonts w:cs="Arial"/>
        </w:rPr>
      </w:pPr>
      <w:r w:rsidRPr="008B0065">
        <w:rPr>
          <w:rFonts w:cs="Arial"/>
        </w:rPr>
        <w:t xml:space="preserve">Regarding cumulative effects assessments, </w:t>
      </w:r>
      <w:r w:rsidR="1227B83D" w:rsidRPr="008B0065">
        <w:rPr>
          <w:rFonts w:cs="Arial"/>
        </w:rPr>
        <w:t>it is proposed that the Scientific Council considers this topic further, including through a review of current practice and relevant literature</w:t>
      </w:r>
      <w:r w:rsidR="00912B16" w:rsidRPr="008B0065">
        <w:rPr>
          <w:rFonts w:cs="Arial"/>
        </w:rPr>
        <w:t>,</w:t>
      </w:r>
      <w:r w:rsidR="1227B83D" w:rsidRPr="008B0065">
        <w:rPr>
          <w:rFonts w:cs="Arial"/>
        </w:rPr>
        <w:t xml:space="preserve"> and makes recommendations</w:t>
      </w:r>
      <w:r w:rsidR="00270A7F" w:rsidRPr="008B0065">
        <w:rPr>
          <w:rFonts w:cs="Arial"/>
        </w:rPr>
        <w:t xml:space="preserve"> accordingly</w:t>
      </w:r>
      <w:r w:rsidR="1227B83D" w:rsidRPr="008B0065">
        <w:rPr>
          <w:rFonts w:cs="Arial"/>
        </w:rPr>
        <w:t xml:space="preserve">. There may be benefits in developing guidance that considers the specific needs of migratory species. At the initial stage, it is proposed that this work focuses on marine mammals, which are thought to be particularly at risk of cumulative impacts affecting their conservation status. </w:t>
      </w:r>
    </w:p>
    <w:p w14:paraId="1581D8E6" w14:textId="77777777" w:rsidR="00F020C3" w:rsidRPr="008B0065" w:rsidRDefault="00F020C3" w:rsidP="00693D9D">
      <w:pPr>
        <w:pStyle w:val="ListParagraph"/>
        <w:spacing w:after="0" w:line="240" w:lineRule="auto"/>
        <w:ind w:left="540" w:hanging="540"/>
        <w:rPr>
          <w:rFonts w:cs="Arial"/>
        </w:rPr>
      </w:pPr>
    </w:p>
    <w:p w14:paraId="16F9DCE0" w14:textId="1E7E41E3" w:rsidR="0061359F" w:rsidRPr="008B0065" w:rsidRDefault="1227B83D" w:rsidP="00693D9D">
      <w:pPr>
        <w:numPr>
          <w:ilvl w:val="3"/>
          <w:numId w:val="5"/>
        </w:numPr>
        <w:spacing w:after="0" w:line="240" w:lineRule="auto"/>
        <w:ind w:left="540" w:hanging="540"/>
        <w:jc w:val="both"/>
        <w:rPr>
          <w:rFonts w:cs="Arial"/>
        </w:rPr>
      </w:pPr>
      <w:r w:rsidRPr="008B0065">
        <w:rPr>
          <w:rFonts w:cs="Arial"/>
        </w:rPr>
        <w:t>S</w:t>
      </w:r>
      <w:r w:rsidR="0061359F" w:rsidRPr="008B0065">
        <w:rPr>
          <w:rFonts w:cs="Arial"/>
        </w:rPr>
        <w:t xml:space="preserve">ome additions to the draft Resolution and draft Decisions contained in Annexes 1 and 2 have been proposed by the Secretariat. </w:t>
      </w:r>
      <w:proofErr w:type="gramStart"/>
      <w:r w:rsidR="0061359F" w:rsidRPr="008B0065">
        <w:rPr>
          <w:rFonts w:cs="Arial"/>
        </w:rPr>
        <w:t>In order to</w:t>
      </w:r>
      <w:proofErr w:type="gramEnd"/>
      <w:r w:rsidR="0061359F" w:rsidRPr="008B0065">
        <w:rPr>
          <w:rFonts w:cs="Arial"/>
        </w:rPr>
        <w:t xml:space="preserve"> distinguish these from the output of the Working Group on </w:t>
      </w:r>
      <w:r w:rsidR="00F258E9" w:rsidRPr="008B0065">
        <w:rPr>
          <w:rFonts w:cs="Arial"/>
        </w:rPr>
        <w:t>l</w:t>
      </w:r>
      <w:r w:rsidR="0061359F" w:rsidRPr="008B0065">
        <w:rPr>
          <w:rFonts w:cs="Arial"/>
        </w:rPr>
        <w:t xml:space="preserve">inear </w:t>
      </w:r>
      <w:r w:rsidR="00F258E9" w:rsidRPr="008B0065">
        <w:rPr>
          <w:rFonts w:cs="Arial"/>
        </w:rPr>
        <w:t>i</w:t>
      </w:r>
      <w:r w:rsidR="0061359F" w:rsidRPr="008B0065">
        <w:rPr>
          <w:rFonts w:cs="Arial"/>
        </w:rPr>
        <w:t>nfrastructure, they have been added in square brackets in the draft Resolution, and under a separate sub-heading in the draft Decisions.</w:t>
      </w:r>
    </w:p>
    <w:p w14:paraId="0A9B3B6B" w14:textId="77777777" w:rsidR="0061359F" w:rsidRPr="008B0065" w:rsidRDefault="0061359F" w:rsidP="008B0065">
      <w:pPr>
        <w:spacing w:after="0" w:line="240" w:lineRule="auto"/>
        <w:jc w:val="both"/>
        <w:rPr>
          <w:rFonts w:cs="Arial"/>
        </w:rPr>
      </w:pPr>
    </w:p>
    <w:p w14:paraId="25D5D96F" w14:textId="77777777" w:rsidR="00661875" w:rsidRPr="008B0065" w:rsidRDefault="00661875" w:rsidP="008B0065">
      <w:pPr>
        <w:spacing w:after="0" w:line="240" w:lineRule="auto"/>
        <w:rPr>
          <w:rFonts w:cs="Arial"/>
        </w:rPr>
      </w:pPr>
      <w:r w:rsidRPr="008B0065">
        <w:rPr>
          <w:rFonts w:cs="Arial"/>
          <w:u w:val="single"/>
        </w:rPr>
        <w:t>Recommended actions</w:t>
      </w:r>
    </w:p>
    <w:p w14:paraId="180331FF" w14:textId="77777777" w:rsidR="00661875" w:rsidRPr="008B0065" w:rsidRDefault="00661875" w:rsidP="008B0065">
      <w:pPr>
        <w:spacing w:after="0" w:line="240" w:lineRule="auto"/>
        <w:rPr>
          <w:rFonts w:cs="Arial"/>
        </w:rPr>
      </w:pPr>
    </w:p>
    <w:p w14:paraId="4DA1BFBB" w14:textId="77777777" w:rsidR="00661875" w:rsidRPr="008B0065" w:rsidRDefault="00661875" w:rsidP="00693D9D">
      <w:pPr>
        <w:widowControl w:val="0"/>
        <w:numPr>
          <w:ilvl w:val="3"/>
          <w:numId w:val="5"/>
        </w:numPr>
        <w:autoSpaceDE w:val="0"/>
        <w:autoSpaceDN w:val="0"/>
        <w:adjustRightInd w:val="0"/>
        <w:spacing w:after="0" w:line="240" w:lineRule="auto"/>
        <w:ind w:left="540" w:hanging="540"/>
        <w:jc w:val="both"/>
        <w:rPr>
          <w:rFonts w:cs="Arial"/>
        </w:rPr>
      </w:pPr>
      <w:r w:rsidRPr="008B0065">
        <w:rPr>
          <w:rFonts w:cs="Arial"/>
          <w:lang w:eastAsia="en-GB"/>
        </w:rPr>
        <w:t>The Conference of the Parties is recommended to</w:t>
      </w:r>
      <w:r w:rsidRPr="008B0065">
        <w:rPr>
          <w:rFonts w:cs="Arial"/>
        </w:rPr>
        <w:t>:</w:t>
      </w:r>
    </w:p>
    <w:p w14:paraId="75937E7B" w14:textId="77777777" w:rsidR="00661875" w:rsidRPr="008B0065" w:rsidRDefault="00661875" w:rsidP="008B0065">
      <w:pPr>
        <w:spacing w:after="0" w:line="240" w:lineRule="auto"/>
        <w:rPr>
          <w:rFonts w:cs="Arial"/>
        </w:rPr>
      </w:pPr>
    </w:p>
    <w:p w14:paraId="5731D53E" w14:textId="66F6FCE5" w:rsidR="00831DC2" w:rsidRPr="008B0065" w:rsidRDefault="009178FF" w:rsidP="008B0065">
      <w:pPr>
        <w:pStyle w:val="Secondnumbering"/>
        <w:ind w:left="900"/>
        <w:rPr>
          <w:rFonts w:cs="Arial"/>
        </w:rPr>
      </w:pPr>
      <w:r w:rsidRPr="008B0065">
        <w:rPr>
          <w:rFonts w:cs="Arial"/>
        </w:rPr>
        <w:t>a</w:t>
      </w:r>
      <w:r w:rsidR="0033472E" w:rsidRPr="008B0065">
        <w:rPr>
          <w:rFonts w:cs="Arial"/>
        </w:rPr>
        <w:t>dopt the proposed amendments to Resolution 7.2 (Rev.COP12) contained in Annex 1 of this document; and</w:t>
      </w:r>
    </w:p>
    <w:p w14:paraId="1AD02A47" w14:textId="77777777" w:rsidR="003C1205" w:rsidRPr="008B0065" w:rsidRDefault="003C1205" w:rsidP="008B0065">
      <w:pPr>
        <w:pStyle w:val="Secondnumbering"/>
        <w:numPr>
          <w:ilvl w:val="0"/>
          <w:numId w:val="0"/>
        </w:numPr>
        <w:ind w:left="900"/>
        <w:rPr>
          <w:rFonts w:cs="Arial"/>
        </w:rPr>
      </w:pPr>
    </w:p>
    <w:p w14:paraId="67CDA7B9" w14:textId="2C50C57E" w:rsidR="00831DC2" w:rsidRPr="008B0065" w:rsidRDefault="0033472E" w:rsidP="008B0065">
      <w:pPr>
        <w:pStyle w:val="Secondnumbering"/>
        <w:ind w:left="900"/>
        <w:rPr>
          <w:rFonts w:cs="Arial"/>
        </w:rPr>
      </w:pPr>
      <w:r w:rsidRPr="008B0065">
        <w:rPr>
          <w:rFonts w:cs="Arial"/>
        </w:rPr>
        <w:t>adopt the draft Decisions contained in Annex 2 of this document.</w:t>
      </w:r>
    </w:p>
    <w:p w14:paraId="408E8878" w14:textId="77777777" w:rsidR="002C6BD6" w:rsidRPr="008B0065" w:rsidRDefault="002C6BD6" w:rsidP="008B0065">
      <w:pPr>
        <w:spacing w:after="0" w:line="240" w:lineRule="auto"/>
        <w:rPr>
          <w:rFonts w:cs="Arial"/>
          <w:caps/>
          <w:lang w:val="en-US"/>
        </w:rPr>
        <w:sectPr w:rsidR="002C6BD6" w:rsidRPr="008B0065" w:rsidSect="00743E7C">
          <w:headerReference w:type="even" r:id="rId22"/>
          <w:headerReference w:type="default"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371628D4" w14:textId="4DBBD295" w:rsidR="00831DC2" w:rsidRPr="008B0065" w:rsidRDefault="00831DC2" w:rsidP="008B0065">
      <w:pPr>
        <w:pStyle w:val="Secondnumbering"/>
        <w:numPr>
          <w:ilvl w:val="0"/>
          <w:numId w:val="0"/>
        </w:numPr>
        <w:jc w:val="right"/>
        <w:rPr>
          <w:rFonts w:cs="Arial"/>
        </w:rPr>
      </w:pPr>
      <w:r w:rsidRPr="008B0065">
        <w:rPr>
          <w:rFonts w:cs="Arial"/>
          <w:b/>
          <w:caps/>
        </w:rPr>
        <w:lastRenderedPageBreak/>
        <w:t xml:space="preserve">Annex </w:t>
      </w:r>
      <w:r w:rsidR="0033472E" w:rsidRPr="008B0065">
        <w:rPr>
          <w:rFonts w:cs="Arial"/>
          <w:b/>
          <w:caps/>
        </w:rPr>
        <w:t>1</w:t>
      </w:r>
    </w:p>
    <w:p w14:paraId="3ACCC4D9" w14:textId="77777777" w:rsidR="00695AAD" w:rsidRDefault="00695AAD" w:rsidP="008B0065">
      <w:pPr>
        <w:widowControl w:val="0"/>
        <w:autoSpaceDE w:val="0"/>
        <w:autoSpaceDN w:val="0"/>
        <w:adjustRightInd w:val="0"/>
        <w:spacing w:after="0" w:line="240" w:lineRule="auto"/>
        <w:jc w:val="center"/>
        <w:rPr>
          <w:rFonts w:eastAsia="Times New Roman" w:cs="Arial"/>
        </w:rPr>
      </w:pPr>
    </w:p>
    <w:p w14:paraId="49DDAAB7" w14:textId="77777777" w:rsidR="0083497B" w:rsidRPr="008B0065" w:rsidRDefault="0083497B" w:rsidP="008B0065">
      <w:pPr>
        <w:widowControl w:val="0"/>
        <w:autoSpaceDE w:val="0"/>
        <w:autoSpaceDN w:val="0"/>
        <w:adjustRightInd w:val="0"/>
        <w:spacing w:after="0" w:line="240" w:lineRule="auto"/>
        <w:jc w:val="center"/>
        <w:rPr>
          <w:rFonts w:eastAsia="Times New Roman" w:cs="Arial"/>
        </w:rPr>
      </w:pPr>
    </w:p>
    <w:p w14:paraId="48D2FE51" w14:textId="77777777" w:rsidR="00A02FD3" w:rsidRPr="008B0065" w:rsidRDefault="00A02FD3" w:rsidP="008B0065">
      <w:pPr>
        <w:widowControl w:val="0"/>
        <w:autoSpaceDE w:val="0"/>
        <w:autoSpaceDN w:val="0"/>
        <w:adjustRightInd w:val="0"/>
        <w:spacing w:after="0" w:line="240" w:lineRule="auto"/>
        <w:jc w:val="center"/>
        <w:rPr>
          <w:rFonts w:eastAsia="MS Mincho" w:cs="Arial"/>
        </w:rPr>
      </w:pPr>
      <w:r w:rsidRPr="008B0065">
        <w:rPr>
          <w:rFonts w:eastAsia="MS Mincho" w:cs="Arial"/>
        </w:rPr>
        <w:t>PROPOSED AMENDMENTS TO RESOLUTION 7.2 (REV.COP12)</w:t>
      </w:r>
    </w:p>
    <w:p w14:paraId="6CC53951" w14:textId="77777777" w:rsidR="0083497B" w:rsidRDefault="0083497B" w:rsidP="008B0065">
      <w:pPr>
        <w:widowControl w:val="0"/>
        <w:autoSpaceDE w:val="0"/>
        <w:autoSpaceDN w:val="0"/>
        <w:adjustRightInd w:val="0"/>
        <w:spacing w:after="0" w:line="240" w:lineRule="auto"/>
        <w:jc w:val="center"/>
        <w:rPr>
          <w:rFonts w:eastAsia="Times New Roman" w:cs="Arial"/>
          <w:i/>
          <w:iCs/>
        </w:rPr>
      </w:pPr>
    </w:p>
    <w:p w14:paraId="6173430A" w14:textId="57EAFBA8" w:rsidR="00A02FD3" w:rsidRPr="008B0065" w:rsidRDefault="002117BC" w:rsidP="008B0065">
      <w:pPr>
        <w:widowControl w:val="0"/>
        <w:autoSpaceDE w:val="0"/>
        <w:autoSpaceDN w:val="0"/>
        <w:adjustRightInd w:val="0"/>
        <w:spacing w:after="0" w:line="240" w:lineRule="auto"/>
        <w:jc w:val="center"/>
        <w:rPr>
          <w:rFonts w:eastAsia="Times New Roman" w:cs="Arial"/>
        </w:rPr>
      </w:pPr>
      <w:r w:rsidRPr="008B0065">
        <w:rPr>
          <w:rFonts w:eastAsia="Times New Roman" w:cs="Arial"/>
          <w:i/>
          <w:iCs/>
        </w:rPr>
        <w:t xml:space="preserve">NB: Proposed new text is </w:t>
      </w:r>
      <w:r w:rsidRPr="008B0065">
        <w:rPr>
          <w:rFonts w:eastAsia="Times New Roman" w:cs="Arial"/>
          <w:i/>
          <w:iCs/>
          <w:u w:val="single"/>
        </w:rPr>
        <w:t>underlined</w:t>
      </w:r>
      <w:r w:rsidRPr="008B0065">
        <w:rPr>
          <w:rFonts w:eastAsia="Times New Roman" w:cs="Arial"/>
          <w:i/>
          <w:iCs/>
        </w:rPr>
        <w:t>. Text to be deleted is crossed out.</w:t>
      </w:r>
    </w:p>
    <w:p w14:paraId="327982EF" w14:textId="77777777" w:rsidR="0083497B" w:rsidRDefault="0083497B" w:rsidP="008B0065">
      <w:pPr>
        <w:widowControl w:val="0"/>
        <w:autoSpaceDE w:val="0"/>
        <w:autoSpaceDN w:val="0"/>
        <w:adjustRightInd w:val="0"/>
        <w:spacing w:after="0" w:line="240" w:lineRule="auto"/>
        <w:jc w:val="center"/>
        <w:rPr>
          <w:rFonts w:eastAsia="Times New Roman" w:cs="Arial"/>
          <w:b/>
          <w:caps/>
        </w:rPr>
      </w:pPr>
    </w:p>
    <w:p w14:paraId="1DDFB9C4" w14:textId="6534B7BC" w:rsidR="00A02FD3" w:rsidRPr="008B0065" w:rsidRDefault="00A02FD3" w:rsidP="008B0065">
      <w:pPr>
        <w:widowControl w:val="0"/>
        <w:autoSpaceDE w:val="0"/>
        <w:autoSpaceDN w:val="0"/>
        <w:adjustRightInd w:val="0"/>
        <w:spacing w:after="0" w:line="240" w:lineRule="auto"/>
        <w:jc w:val="center"/>
        <w:rPr>
          <w:rFonts w:eastAsia="Times New Roman" w:cs="Arial"/>
        </w:rPr>
      </w:pPr>
      <w:r w:rsidRPr="008B0065">
        <w:rPr>
          <w:rFonts w:eastAsia="Times New Roman" w:cs="Arial"/>
          <w:b/>
          <w:caps/>
        </w:rPr>
        <w:t>IMPACT ASSESSMENT AND MIGRATORY SPECIES</w:t>
      </w:r>
    </w:p>
    <w:p w14:paraId="2AE65398" w14:textId="77777777" w:rsidR="00A02FD3" w:rsidRDefault="00A02FD3" w:rsidP="008B0065">
      <w:pPr>
        <w:widowControl w:val="0"/>
        <w:autoSpaceDE w:val="0"/>
        <w:autoSpaceDN w:val="0"/>
        <w:adjustRightInd w:val="0"/>
        <w:spacing w:after="0" w:line="240" w:lineRule="auto"/>
        <w:jc w:val="both"/>
        <w:rPr>
          <w:rFonts w:eastAsia="Times New Roman" w:cs="Arial"/>
          <w:i/>
          <w:iCs/>
        </w:rPr>
      </w:pPr>
    </w:p>
    <w:p w14:paraId="0A48B5BC" w14:textId="77777777" w:rsidR="0083497B" w:rsidRPr="0083497B" w:rsidRDefault="0083497B" w:rsidP="008B0065">
      <w:pPr>
        <w:widowControl w:val="0"/>
        <w:autoSpaceDE w:val="0"/>
        <w:autoSpaceDN w:val="0"/>
        <w:adjustRightInd w:val="0"/>
        <w:spacing w:after="0" w:line="240" w:lineRule="auto"/>
        <w:jc w:val="both"/>
        <w:rPr>
          <w:rFonts w:eastAsia="Times New Roman" w:cs="Arial"/>
          <w:i/>
          <w:iCs/>
        </w:rPr>
      </w:pPr>
    </w:p>
    <w:p w14:paraId="6121BB51" w14:textId="556185BA" w:rsidR="00A02FD3" w:rsidRPr="008B0065" w:rsidRDefault="00A02FD3" w:rsidP="008B0065">
      <w:pPr>
        <w:spacing w:after="0" w:line="240" w:lineRule="auto"/>
        <w:jc w:val="both"/>
        <w:rPr>
          <w:rFonts w:cs="Arial"/>
        </w:rPr>
      </w:pPr>
      <w:r w:rsidRPr="008B0065">
        <w:rPr>
          <w:rFonts w:cs="Arial"/>
          <w:i/>
          <w:iCs/>
        </w:rPr>
        <w:t>Concerned</w:t>
      </w:r>
      <w:r w:rsidRPr="008B0065">
        <w:rPr>
          <w:rFonts w:cs="Arial"/>
        </w:rPr>
        <w:t xml:space="preserve"> that avoidable detriment to migratory species often occurs through lack of adequate prior assessment of the potential environmental impacts of projects, plans, </w:t>
      </w:r>
      <w:proofErr w:type="gramStart"/>
      <w:r w:rsidRPr="008B0065">
        <w:rPr>
          <w:rFonts w:cs="Arial"/>
        </w:rPr>
        <w:t>programmes</w:t>
      </w:r>
      <w:proofErr w:type="gramEnd"/>
      <w:r w:rsidRPr="008B0065">
        <w:rPr>
          <w:rFonts w:cs="Arial"/>
        </w:rPr>
        <w:t xml:space="preserve"> and policies, carried out in a way that is systematic and formally taken into account in decision</w:t>
      </w:r>
      <w:r w:rsidR="001F36E5" w:rsidRPr="008B0065">
        <w:rPr>
          <w:rFonts w:cs="Arial"/>
        </w:rPr>
        <w:t>-</w:t>
      </w:r>
      <w:r w:rsidRPr="008B0065">
        <w:rPr>
          <w:rFonts w:cs="Arial"/>
        </w:rPr>
        <w:t xml:space="preserve">making, </w:t>
      </w:r>
    </w:p>
    <w:p w14:paraId="661C0F1B" w14:textId="77777777" w:rsidR="00A02FD3" w:rsidRPr="008B0065" w:rsidRDefault="00A02FD3" w:rsidP="008B0065">
      <w:pPr>
        <w:spacing w:after="0" w:line="240" w:lineRule="auto"/>
        <w:jc w:val="both"/>
        <w:rPr>
          <w:rFonts w:cs="Arial"/>
        </w:rPr>
      </w:pPr>
    </w:p>
    <w:p w14:paraId="5D7C623D" w14:textId="77777777" w:rsidR="00A02FD3" w:rsidRPr="008B0065" w:rsidRDefault="00A02FD3" w:rsidP="008B0065">
      <w:pPr>
        <w:spacing w:after="0" w:line="240" w:lineRule="auto"/>
        <w:jc w:val="both"/>
        <w:rPr>
          <w:rFonts w:cs="Arial"/>
        </w:rPr>
      </w:pPr>
      <w:r w:rsidRPr="008B0065">
        <w:rPr>
          <w:rFonts w:cs="Arial"/>
          <w:i/>
          <w:iCs/>
        </w:rPr>
        <w:t>Emphasizing</w:t>
      </w:r>
      <w:r w:rsidRPr="008B0065">
        <w:rPr>
          <w:rFonts w:cs="Arial"/>
        </w:rPr>
        <w:t xml:space="preserve"> that migratory species are especially in need of international cooperation in this respect owing inter alia to their </w:t>
      </w:r>
      <w:proofErr w:type="gramStart"/>
      <w:r w:rsidRPr="008B0065">
        <w:rPr>
          <w:rFonts w:cs="Arial"/>
        </w:rPr>
        <w:t>particular susceptibility</w:t>
      </w:r>
      <w:proofErr w:type="gramEnd"/>
      <w:r w:rsidRPr="008B0065">
        <w:rPr>
          <w:rFonts w:cs="Arial"/>
        </w:rPr>
        <w:t xml:space="preserve"> to impacts which may be manifest far beyond the territory of the country in which they originate, and to cumulative impacts, </w:t>
      </w:r>
    </w:p>
    <w:p w14:paraId="07D1996D" w14:textId="77777777" w:rsidR="00A02FD3" w:rsidRPr="008B0065" w:rsidRDefault="00A02FD3" w:rsidP="008B0065">
      <w:pPr>
        <w:spacing w:after="0" w:line="240" w:lineRule="auto"/>
        <w:jc w:val="both"/>
        <w:rPr>
          <w:rFonts w:cs="Arial"/>
        </w:rPr>
      </w:pPr>
    </w:p>
    <w:p w14:paraId="0EF7A738" w14:textId="70B9627F" w:rsidR="00A02FD3" w:rsidRPr="008B0065" w:rsidRDefault="00A02FD3" w:rsidP="008B0065">
      <w:pPr>
        <w:spacing w:after="0" w:line="240" w:lineRule="auto"/>
        <w:jc w:val="both"/>
        <w:rPr>
          <w:rFonts w:cs="Arial"/>
        </w:rPr>
      </w:pPr>
      <w:r w:rsidRPr="008B0065">
        <w:rPr>
          <w:rFonts w:cs="Arial"/>
          <w:i/>
          <w:iCs/>
        </w:rPr>
        <w:t>Desirous</w:t>
      </w:r>
      <w:r w:rsidRPr="008B0065">
        <w:rPr>
          <w:rFonts w:cs="Arial"/>
        </w:rPr>
        <w:t xml:space="preserve"> that migratory species interests be given improved treatment in biodiversity-related aspects of environmental impact assessment</w:t>
      </w:r>
      <w:r w:rsidR="00CB4F87" w:rsidRPr="008B0065">
        <w:rPr>
          <w:rFonts w:cs="Arial"/>
        </w:rPr>
        <w:t xml:space="preserve"> </w:t>
      </w:r>
      <w:proofErr w:type="gramStart"/>
      <w:r w:rsidR="3D35BF71" w:rsidRPr="008B0065">
        <w:rPr>
          <w:rFonts w:cs="Arial"/>
        </w:rPr>
        <w:t>[</w:t>
      </w:r>
      <w:r w:rsidRPr="008B0065">
        <w:rPr>
          <w:rFonts w:cs="Arial"/>
          <w:u w:val="single"/>
        </w:rPr>
        <w:t>,including</w:t>
      </w:r>
      <w:proofErr w:type="gramEnd"/>
      <w:r w:rsidRPr="008B0065">
        <w:rPr>
          <w:rFonts w:cs="Arial"/>
          <w:u w:val="single"/>
        </w:rPr>
        <w:t xml:space="preserve"> through cumulative effects assessments</w:t>
      </w:r>
      <w:r w:rsidR="07BB3EF1" w:rsidRPr="008B0065">
        <w:rPr>
          <w:rFonts w:cs="Arial"/>
          <w:u w:val="single"/>
        </w:rPr>
        <w:t>]</w:t>
      </w:r>
      <w:r w:rsidRPr="008B0065">
        <w:rPr>
          <w:rFonts w:cs="Arial"/>
          <w:u w:val="single"/>
        </w:rPr>
        <w:t>,</w:t>
      </w:r>
      <w:r w:rsidRPr="008B0065">
        <w:rPr>
          <w:rFonts w:cs="Arial"/>
        </w:rPr>
        <w:t xml:space="preserve"> and strategic environmental assessment, </w:t>
      </w:r>
    </w:p>
    <w:p w14:paraId="4DD6C0CC" w14:textId="77777777" w:rsidR="00A02FD3" w:rsidRPr="008B0065" w:rsidRDefault="00A02FD3" w:rsidP="008B0065">
      <w:pPr>
        <w:spacing w:after="0" w:line="240" w:lineRule="auto"/>
        <w:jc w:val="both"/>
        <w:rPr>
          <w:rFonts w:cs="Arial"/>
        </w:rPr>
      </w:pPr>
    </w:p>
    <w:p w14:paraId="42AF2774" w14:textId="77777777" w:rsidR="00A02FD3" w:rsidRPr="008B0065" w:rsidRDefault="00A02FD3" w:rsidP="008B0065">
      <w:pPr>
        <w:spacing w:after="0" w:line="240" w:lineRule="auto"/>
        <w:jc w:val="both"/>
        <w:rPr>
          <w:rFonts w:cs="Arial"/>
        </w:rPr>
      </w:pPr>
      <w:r w:rsidRPr="008B0065">
        <w:rPr>
          <w:rFonts w:cs="Arial"/>
          <w:i/>
          <w:iCs/>
        </w:rPr>
        <w:t>Conscious</w:t>
      </w:r>
      <w:r w:rsidRPr="008B0065">
        <w:rPr>
          <w:rFonts w:cs="Arial"/>
        </w:rPr>
        <w:t xml:space="preserve"> that Article I (1) (c) of the Convention defining favourable conservation status, Article II (2) regarding avoiding endangerment of species and Article III (4) regarding protection of Appendix I species all imply a need to anticipate and predict effects, </w:t>
      </w:r>
    </w:p>
    <w:p w14:paraId="548962B5" w14:textId="77777777" w:rsidR="00A02FD3" w:rsidRPr="008B0065" w:rsidRDefault="00A02FD3" w:rsidP="008B0065">
      <w:pPr>
        <w:spacing w:after="0" w:line="240" w:lineRule="auto"/>
        <w:jc w:val="both"/>
        <w:rPr>
          <w:rFonts w:cs="Arial"/>
        </w:rPr>
      </w:pPr>
    </w:p>
    <w:p w14:paraId="359CA43A" w14:textId="77777777" w:rsidR="00A02FD3" w:rsidRPr="008B0065" w:rsidRDefault="00A02FD3" w:rsidP="008B0065">
      <w:pPr>
        <w:spacing w:after="0" w:line="240" w:lineRule="auto"/>
        <w:jc w:val="both"/>
        <w:rPr>
          <w:rFonts w:cs="Arial"/>
        </w:rPr>
      </w:pPr>
      <w:r w:rsidRPr="008B0065">
        <w:rPr>
          <w:rFonts w:cs="Arial"/>
          <w:i/>
          <w:iCs/>
        </w:rPr>
        <w:t>Aware</w:t>
      </w:r>
      <w:r w:rsidRPr="008B0065">
        <w:rPr>
          <w:rFonts w:cs="Arial"/>
        </w:rPr>
        <w:t xml:space="preserve"> that many </w:t>
      </w:r>
      <w:r w:rsidRPr="008B0065">
        <w:rPr>
          <w:rFonts w:cs="Arial"/>
          <w:strike/>
        </w:rPr>
        <w:t>Contracting</w:t>
      </w:r>
      <w:r w:rsidRPr="008B0065">
        <w:rPr>
          <w:rFonts w:cs="Arial"/>
        </w:rPr>
        <w:t xml:space="preserve"> Parties already operate legal and institutional systems of environmental assessment in various forms, but that most would benefit from international harmonization of guidance on principles, standards, techniques and procedures, and confirmation of their applicability to migratory species interests, </w:t>
      </w:r>
    </w:p>
    <w:p w14:paraId="5555232E" w14:textId="77777777" w:rsidR="00A02FD3" w:rsidRPr="008B0065" w:rsidRDefault="00A02FD3" w:rsidP="008B0065">
      <w:pPr>
        <w:spacing w:after="0" w:line="240" w:lineRule="auto"/>
        <w:jc w:val="both"/>
        <w:rPr>
          <w:rFonts w:cs="Arial"/>
        </w:rPr>
      </w:pPr>
    </w:p>
    <w:p w14:paraId="3E337AF2" w14:textId="1A83EB6F" w:rsidR="00A02FD3" w:rsidRPr="008B0065" w:rsidDel="001C460C" w:rsidRDefault="00A02FD3" w:rsidP="008B0065">
      <w:pPr>
        <w:spacing w:after="0" w:line="240" w:lineRule="auto"/>
        <w:jc w:val="both"/>
        <w:rPr>
          <w:rFonts w:cs="Arial"/>
        </w:rPr>
      </w:pPr>
      <w:r w:rsidRPr="008B0065">
        <w:rPr>
          <w:rFonts w:cs="Arial"/>
          <w:i/>
          <w:iCs/>
        </w:rPr>
        <w:t>Aware</w:t>
      </w:r>
      <w:r w:rsidRPr="008B0065">
        <w:rPr>
          <w:rFonts w:cs="Arial"/>
        </w:rPr>
        <w:t xml:space="preserve"> that environmental impact assessment is foreseen in other conventions concerned with biodiversity </w:t>
      </w:r>
      <w:r w:rsidRPr="008B0065" w:rsidDel="001C460C">
        <w:rPr>
          <w:rFonts w:cs="Arial"/>
        </w:rPr>
        <w:t xml:space="preserve">conservation, and in CMS Agreements, </w:t>
      </w:r>
    </w:p>
    <w:p w14:paraId="58006A95" w14:textId="51EBD132" w:rsidR="00A02FD3" w:rsidRPr="008B0065" w:rsidDel="001C460C" w:rsidRDefault="00A02FD3" w:rsidP="008B0065">
      <w:pPr>
        <w:spacing w:after="0" w:line="240" w:lineRule="auto"/>
        <w:jc w:val="both"/>
        <w:rPr>
          <w:rFonts w:cs="Arial"/>
        </w:rPr>
      </w:pPr>
    </w:p>
    <w:p w14:paraId="2305B9B6" w14:textId="5FC03DE9" w:rsidR="00A02FD3" w:rsidRPr="008B0065" w:rsidDel="001C460C" w:rsidRDefault="00A02FD3" w:rsidP="008B0065">
      <w:pPr>
        <w:spacing w:after="0" w:line="240" w:lineRule="auto"/>
        <w:jc w:val="both"/>
        <w:rPr>
          <w:rFonts w:cs="Arial"/>
          <w:strike/>
        </w:rPr>
      </w:pPr>
      <w:r w:rsidRPr="008B0065" w:rsidDel="001C460C">
        <w:rPr>
          <w:rFonts w:cs="Arial"/>
          <w:i/>
          <w:strike/>
        </w:rPr>
        <w:t>Further aware</w:t>
      </w:r>
      <w:r w:rsidRPr="008B0065" w:rsidDel="001C460C">
        <w:rPr>
          <w:rFonts w:cs="Arial"/>
          <w:strike/>
        </w:rPr>
        <w:t xml:space="preserve"> that the respective Conferences of the Parties to the Ramsar Convention on Wetlands and the Convention on Biological Diversity (CBD) have in recent years adopted or endorsed decisions and guidelines on environmental impact assessment which have relevance to cooperation between those conventions and the Convention on Migratory Species, </w:t>
      </w:r>
    </w:p>
    <w:p w14:paraId="2DB23DF4" w14:textId="6D13F054" w:rsidR="00A02FD3" w:rsidRPr="008B0065" w:rsidDel="001C460C" w:rsidRDefault="00A02FD3" w:rsidP="008B0065">
      <w:pPr>
        <w:spacing w:after="0" w:line="240" w:lineRule="auto"/>
        <w:jc w:val="both"/>
        <w:rPr>
          <w:rFonts w:cs="Arial"/>
        </w:rPr>
      </w:pPr>
    </w:p>
    <w:p w14:paraId="29FF9461" w14:textId="1954070A" w:rsidR="00A02FD3" w:rsidRPr="008B0065" w:rsidRDefault="00A02FD3" w:rsidP="008B0065">
      <w:pPr>
        <w:spacing w:after="0" w:line="240" w:lineRule="auto"/>
        <w:jc w:val="both"/>
        <w:rPr>
          <w:rFonts w:cs="Arial"/>
          <w:strike/>
        </w:rPr>
      </w:pPr>
      <w:r w:rsidRPr="008B0065" w:rsidDel="001C460C">
        <w:rPr>
          <w:rFonts w:cs="Arial"/>
          <w:i/>
          <w:strike/>
        </w:rPr>
        <w:t xml:space="preserve">Noting </w:t>
      </w:r>
      <w:proofErr w:type="gramStart"/>
      <w:r w:rsidRPr="008B0065" w:rsidDel="001C460C">
        <w:rPr>
          <w:rFonts w:cs="Arial"/>
          <w:i/>
          <w:strike/>
        </w:rPr>
        <w:t>in particular</w:t>
      </w:r>
      <w:r w:rsidRPr="008B0065" w:rsidDel="001C460C">
        <w:rPr>
          <w:rFonts w:cs="Arial"/>
          <w:strike/>
        </w:rPr>
        <w:t xml:space="preserve"> that</w:t>
      </w:r>
      <w:proofErr w:type="gramEnd"/>
      <w:r w:rsidRPr="008B0065" w:rsidDel="001C460C">
        <w:rPr>
          <w:rFonts w:cs="Arial"/>
          <w:strike/>
        </w:rPr>
        <w:t xml:space="preserve"> </w:t>
      </w:r>
      <w:r w:rsidRPr="008B0065" w:rsidDel="001C460C">
        <w:rPr>
          <w:rFonts w:cs="Arial"/>
          <w:strike/>
          <w:u w:val="single"/>
        </w:rPr>
        <w:t xml:space="preserve">the </w:t>
      </w:r>
      <w:r w:rsidRPr="008B0065" w:rsidDel="001C460C">
        <w:rPr>
          <w:rFonts w:cs="Arial"/>
          <w:strike/>
        </w:rPr>
        <w:t xml:space="preserve">CBD’s Decision IV/10c on impact assessment and minimization of adverse effects specifically encouraged collaboration between the CBD, the Ramsar Convention, CMS, the International Association for Impact Assessment and the International Union for the Conservation of Nature on this matter, </w:t>
      </w:r>
    </w:p>
    <w:p w14:paraId="4CEC25CE" w14:textId="77777777" w:rsidR="00A02FD3" w:rsidRPr="008B0065" w:rsidRDefault="00A02FD3" w:rsidP="008B0065">
      <w:pPr>
        <w:spacing w:after="0" w:line="240" w:lineRule="auto"/>
        <w:jc w:val="both"/>
        <w:rPr>
          <w:rFonts w:cs="Arial"/>
        </w:rPr>
      </w:pPr>
    </w:p>
    <w:p w14:paraId="1A731E23" w14:textId="14C6A569" w:rsidR="00A02FD3" w:rsidRPr="008B0065" w:rsidRDefault="00A02FD3" w:rsidP="008B0065">
      <w:pPr>
        <w:spacing w:after="0" w:line="240" w:lineRule="auto"/>
        <w:jc w:val="both"/>
        <w:rPr>
          <w:rFonts w:eastAsia="Times New Roman" w:cs="Arial"/>
        </w:rPr>
      </w:pPr>
      <w:r w:rsidRPr="008B0065">
        <w:rPr>
          <w:rFonts w:cs="Arial"/>
          <w:i/>
          <w:iCs/>
        </w:rPr>
        <w:t xml:space="preserve">Noting </w:t>
      </w:r>
      <w:r w:rsidRPr="008B0065" w:rsidDel="000E004C">
        <w:rPr>
          <w:rFonts w:cs="Arial"/>
          <w:i/>
          <w:strike/>
        </w:rPr>
        <w:t>also</w:t>
      </w:r>
      <w:r w:rsidR="000E004C" w:rsidRPr="008B0065">
        <w:rPr>
          <w:rFonts w:cs="Arial"/>
        </w:rPr>
        <w:t xml:space="preserve"> </w:t>
      </w:r>
      <w:r w:rsidRPr="008B0065">
        <w:rPr>
          <w:rFonts w:cs="Arial"/>
        </w:rPr>
        <w:t>that CBD</w:t>
      </w:r>
      <w:r w:rsidRPr="008B0065">
        <w:rPr>
          <w:rFonts w:cs="Arial"/>
          <w:strike/>
        </w:rPr>
        <w:t>’s</w:t>
      </w:r>
      <w:r w:rsidRPr="008B0065">
        <w:rPr>
          <w:rFonts w:cs="Arial"/>
        </w:rPr>
        <w:t xml:space="preserve"> Decision V/18 on impact assessment, liability and redress specifically encouraged similar cooperation in relation to the development of guidelines for incorporating biodiversity-related issues into legislation and/or processes on strategic environmental assessment, and included the CMS Scientific Council among those with whom cooperation was requested,</w:t>
      </w:r>
    </w:p>
    <w:p w14:paraId="4D57F76F" w14:textId="77777777" w:rsidR="00A02FD3" w:rsidRPr="008B0065" w:rsidRDefault="00A02FD3" w:rsidP="008B0065">
      <w:pPr>
        <w:spacing w:after="0" w:line="240" w:lineRule="auto"/>
        <w:jc w:val="both"/>
        <w:rPr>
          <w:rFonts w:eastAsia="Times New Roman" w:cs="Arial"/>
        </w:rPr>
      </w:pPr>
    </w:p>
    <w:p w14:paraId="42BC4B8B" w14:textId="77777777" w:rsidR="00A02FD3" w:rsidRPr="008B0065" w:rsidRDefault="00A02FD3" w:rsidP="008B0065">
      <w:pPr>
        <w:spacing w:after="0" w:line="240" w:lineRule="auto"/>
        <w:jc w:val="both"/>
        <w:rPr>
          <w:rFonts w:cs="Arial"/>
        </w:rPr>
      </w:pPr>
      <w:r w:rsidRPr="008B0065">
        <w:rPr>
          <w:rFonts w:cs="Arial"/>
          <w:i/>
          <w:iCs/>
        </w:rPr>
        <w:t>Welcoming</w:t>
      </w:r>
      <w:r w:rsidRPr="008B0065">
        <w:rPr>
          <w:rFonts w:cs="Arial"/>
        </w:rPr>
        <w:t xml:space="preserve"> the endorsement by CBD COP6 of the “Guidelines for Incorporating Biodiversity-related Issues into Environmental Impact Assessment Legislation and/or Processes and in Strategic Environmental Assessment” annexed to its Decision VI/7, </w:t>
      </w:r>
      <w:r w:rsidRPr="008B0065">
        <w:rPr>
          <w:rFonts w:cs="Arial"/>
          <w:strike/>
        </w:rPr>
        <w:t>and</w:t>
      </w:r>
      <w:r w:rsidRPr="008B0065">
        <w:rPr>
          <w:rFonts w:cs="Arial"/>
        </w:rPr>
        <w:t xml:space="preserve"> </w:t>
      </w:r>
    </w:p>
    <w:p w14:paraId="4CAAF4C1" w14:textId="77777777" w:rsidR="00A02FD3" w:rsidRPr="008B0065" w:rsidRDefault="00A02FD3" w:rsidP="008B0065">
      <w:pPr>
        <w:spacing w:after="0" w:line="240" w:lineRule="auto"/>
        <w:jc w:val="both"/>
        <w:rPr>
          <w:rFonts w:cs="Arial"/>
        </w:rPr>
      </w:pPr>
    </w:p>
    <w:p w14:paraId="557C611C" w14:textId="62DD8A0F" w:rsidR="00A02FD3" w:rsidRPr="008B0065" w:rsidRDefault="000E004C" w:rsidP="008B0065">
      <w:pPr>
        <w:spacing w:after="0" w:line="240" w:lineRule="auto"/>
        <w:jc w:val="both"/>
        <w:rPr>
          <w:rFonts w:eastAsia="Times New Roman" w:cs="Arial"/>
          <w:u w:val="single"/>
        </w:rPr>
      </w:pPr>
      <w:r w:rsidRPr="008B0065">
        <w:rPr>
          <w:rFonts w:eastAsia="Times New Roman" w:cs="Arial"/>
          <w:i/>
          <w:iCs/>
          <w:u w:val="single"/>
        </w:rPr>
        <w:t xml:space="preserve">Taking note of </w:t>
      </w:r>
      <w:r w:rsidR="00A02FD3" w:rsidRPr="008B0065">
        <w:rPr>
          <w:rFonts w:eastAsia="Times New Roman" w:cs="Arial"/>
          <w:u w:val="single"/>
        </w:rPr>
        <w:t>the</w:t>
      </w:r>
      <w:r w:rsidRPr="008B0065">
        <w:rPr>
          <w:rFonts w:eastAsia="Times New Roman" w:cs="Arial"/>
          <w:u w:val="single"/>
        </w:rPr>
        <w:t xml:space="preserve"> </w:t>
      </w:r>
      <w:r w:rsidR="00A02FD3" w:rsidRPr="008B0065">
        <w:rPr>
          <w:rFonts w:cs="Arial"/>
          <w:u w:val="single"/>
        </w:rPr>
        <w:t>Kunming-Montreal Global Biodiversity Framework</w:t>
      </w:r>
      <w:r w:rsidR="00217976" w:rsidRPr="008B0065">
        <w:rPr>
          <w:rFonts w:cs="Arial"/>
          <w:u w:val="single"/>
        </w:rPr>
        <w:t xml:space="preserve"> </w:t>
      </w:r>
      <w:r w:rsidR="00A02FD3" w:rsidRPr="008B0065">
        <w:rPr>
          <w:rFonts w:cs="Arial"/>
          <w:u w:val="single"/>
        </w:rPr>
        <w:t>and Target 14 requesting governments to ensure the full integration of biodiversity and its multiple values into policies, regulations, planning and development processes, poverty eradication strategies, strategic environmental assessments, environmental impact assessments and, as appropriate, national accounting, within and across all levels of government and across all sectors, in particular those with significant impacts on biodiversity, progressively aligning all relevant public and private activities, and fiscal and financial flows with the goals and targets of this framework, and</w:t>
      </w:r>
    </w:p>
    <w:p w14:paraId="1FA65693" w14:textId="77777777" w:rsidR="00A02FD3" w:rsidRPr="008B0065" w:rsidRDefault="00A02FD3" w:rsidP="008B0065">
      <w:pPr>
        <w:spacing w:after="0" w:line="240" w:lineRule="auto"/>
        <w:jc w:val="both"/>
        <w:rPr>
          <w:rFonts w:cs="Arial"/>
        </w:rPr>
      </w:pPr>
    </w:p>
    <w:p w14:paraId="4B54125A" w14:textId="77777777" w:rsidR="00A02FD3" w:rsidRPr="008B0065" w:rsidRDefault="00A02FD3" w:rsidP="008B0065">
      <w:pPr>
        <w:spacing w:after="0" w:line="240" w:lineRule="auto"/>
        <w:jc w:val="both"/>
        <w:rPr>
          <w:rFonts w:cs="Arial"/>
        </w:rPr>
      </w:pPr>
      <w:r w:rsidRPr="008B0065">
        <w:rPr>
          <w:rFonts w:cs="Arial"/>
          <w:i/>
          <w:iCs/>
        </w:rPr>
        <w:t>Desiring</w:t>
      </w:r>
      <w:r w:rsidRPr="008B0065">
        <w:rPr>
          <w:rFonts w:cs="Arial"/>
        </w:rPr>
        <w:t xml:space="preserve"> </w:t>
      </w:r>
      <w:r w:rsidRPr="008B0065">
        <w:rPr>
          <w:rFonts w:cs="Arial"/>
          <w:i/>
          <w:iCs/>
        </w:rPr>
        <w:t>as always</w:t>
      </w:r>
      <w:r w:rsidRPr="008B0065">
        <w:rPr>
          <w:rFonts w:cs="Arial"/>
        </w:rPr>
        <w:t xml:space="preserve"> to maximize synergy and joint working efficiencies between all biodiversity-related Conventions,</w:t>
      </w:r>
    </w:p>
    <w:p w14:paraId="7350F570" w14:textId="77777777" w:rsidR="00A02FD3" w:rsidRDefault="00A02FD3" w:rsidP="008B0065">
      <w:pPr>
        <w:spacing w:after="0" w:line="240" w:lineRule="auto"/>
        <w:jc w:val="both"/>
        <w:rPr>
          <w:rFonts w:cs="Arial"/>
        </w:rPr>
      </w:pPr>
    </w:p>
    <w:p w14:paraId="5572E1FF" w14:textId="77777777" w:rsidR="0083497B" w:rsidRPr="008B0065" w:rsidRDefault="0083497B" w:rsidP="008B0065">
      <w:pPr>
        <w:spacing w:after="0" w:line="240" w:lineRule="auto"/>
        <w:jc w:val="both"/>
        <w:rPr>
          <w:rFonts w:cs="Arial"/>
        </w:rPr>
      </w:pPr>
    </w:p>
    <w:p w14:paraId="03E4B55D" w14:textId="77777777" w:rsidR="00A02FD3" w:rsidRPr="008B0065" w:rsidRDefault="00A02FD3" w:rsidP="008B0065">
      <w:pPr>
        <w:spacing w:after="0" w:line="240" w:lineRule="auto"/>
        <w:jc w:val="center"/>
        <w:rPr>
          <w:rFonts w:cs="Arial"/>
          <w:i/>
        </w:rPr>
      </w:pPr>
      <w:r w:rsidRPr="008B0065">
        <w:rPr>
          <w:rFonts w:cs="Arial"/>
          <w:i/>
        </w:rPr>
        <w:t>The Conference of the Parties to the</w:t>
      </w:r>
    </w:p>
    <w:p w14:paraId="780E6502" w14:textId="77777777" w:rsidR="00A02FD3" w:rsidRDefault="00A02FD3" w:rsidP="008B0065">
      <w:pPr>
        <w:spacing w:after="0" w:line="240" w:lineRule="auto"/>
        <w:jc w:val="center"/>
        <w:rPr>
          <w:rFonts w:cs="Arial"/>
          <w:i/>
        </w:rPr>
      </w:pPr>
      <w:r w:rsidRPr="008B0065">
        <w:rPr>
          <w:rFonts w:cs="Arial"/>
          <w:i/>
        </w:rPr>
        <w:t>Convention on the Conservation of Migratory Species of Wild Animals</w:t>
      </w:r>
    </w:p>
    <w:p w14:paraId="5B0A6892" w14:textId="77777777" w:rsidR="0083497B" w:rsidRDefault="0083497B" w:rsidP="008B0065">
      <w:pPr>
        <w:spacing w:after="0" w:line="240" w:lineRule="auto"/>
        <w:jc w:val="center"/>
        <w:rPr>
          <w:rFonts w:cs="Arial"/>
          <w:i/>
        </w:rPr>
      </w:pPr>
    </w:p>
    <w:p w14:paraId="64B1517D" w14:textId="77777777" w:rsidR="0083497B" w:rsidRPr="008B0065" w:rsidRDefault="0083497B" w:rsidP="008B0065">
      <w:pPr>
        <w:spacing w:after="0" w:line="240" w:lineRule="auto"/>
        <w:jc w:val="center"/>
        <w:rPr>
          <w:rFonts w:cs="Arial"/>
        </w:rPr>
      </w:pPr>
    </w:p>
    <w:p w14:paraId="5B45EEB8" w14:textId="77777777" w:rsidR="00A02FD3" w:rsidRDefault="00A02FD3" w:rsidP="008B0065">
      <w:pPr>
        <w:numPr>
          <w:ilvl w:val="6"/>
          <w:numId w:val="5"/>
        </w:numPr>
        <w:spacing w:after="0" w:line="240" w:lineRule="auto"/>
        <w:ind w:left="567" w:hanging="567"/>
        <w:jc w:val="both"/>
        <w:rPr>
          <w:rFonts w:cs="Arial"/>
        </w:rPr>
      </w:pPr>
      <w:r w:rsidRPr="008B0065">
        <w:rPr>
          <w:rFonts w:cs="Arial"/>
          <w:i/>
          <w:iCs/>
        </w:rPr>
        <w:t>Emphasizes</w:t>
      </w:r>
      <w:r w:rsidRPr="008B0065">
        <w:rPr>
          <w:rFonts w:cs="Arial"/>
        </w:rPr>
        <w:t xml:space="preserve"> the importance of good quality environmental impact assessment (EIA) </w:t>
      </w:r>
      <w:r w:rsidRPr="008B0065" w:rsidDel="00217976">
        <w:rPr>
          <w:rFonts w:cs="Arial"/>
          <w:u w:val="single"/>
        </w:rPr>
        <w:t>[</w:t>
      </w:r>
      <w:r w:rsidRPr="008B0065">
        <w:rPr>
          <w:rFonts w:cs="Arial"/>
          <w:u w:val="single"/>
        </w:rPr>
        <w:t>, including cumulative effects assessment (CEA)</w:t>
      </w:r>
      <w:r w:rsidRPr="008B0065" w:rsidDel="00217976">
        <w:rPr>
          <w:rFonts w:cs="Arial"/>
          <w:u w:val="single"/>
        </w:rPr>
        <w:t>,]</w:t>
      </w:r>
      <w:r w:rsidRPr="008B0065">
        <w:rPr>
          <w:rFonts w:cs="Arial"/>
        </w:rPr>
        <w:t xml:space="preserve"> and strategic environmental assessment (SEA) as tools for implementing Article II (2) of the Convention on avoiding endangerment of migratory species and Article III (4) of the Convention on protection of Appendix I species, and as important elements to include in AGREEMENTS concluded under Article IV (3) of the Convention in respect of Appendix II species, and in agreements concluded under Article IV (4) of the Convention in respect of Appendix II and other species;</w:t>
      </w:r>
    </w:p>
    <w:p w14:paraId="3B1D9768" w14:textId="77777777" w:rsidR="00882842" w:rsidRPr="008B0065" w:rsidRDefault="00882842" w:rsidP="00882842">
      <w:pPr>
        <w:spacing w:after="0" w:line="240" w:lineRule="auto"/>
        <w:ind w:left="567"/>
        <w:jc w:val="both"/>
        <w:rPr>
          <w:rFonts w:cs="Arial"/>
        </w:rPr>
      </w:pPr>
    </w:p>
    <w:p w14:paraId="24E3DF63" w14:textId="48D650EC" w:rsidR="00A02FD3" w:rsidRPr="00882842" w:rsidRDefault="00A02FD3" w:rsidP="008B0065">
      <w:pPr>
        <w:numPr>
          <w:ilvl w:val="6"/>
          <w:numId w:val="5"/>
        </w:numPr>
        <w:spacing w:after="0" w:line="240" w:lineRule="auto"/>
        <w:ind w:left="567" w:hanging="567"/>
        <w:jc w:val="both"/>
        <w:rPr>
          <w:rFonts w:cs="Arial"/>
        </w:rPr>
      </w:pPr>
      <w:r w:rsidRPr="008B0065">
        <w:rPr>
          <w:rFonts w:cs="Arial"/>
          <w:i/>
          <w:iCs/>
        </w:rPr>
        <w:t>Urges</w:t>
      </w:r>
      <w:r w:rsidRPr="008B0065">
        <w:rPr>
          <w:rFonts w:cs="Arial"/>
        </w:rPr>
        <w:t xml:space="preserve"> Parties to include </w:t>
      </w:r>
      <w:r w:rsidRPr="008B0065">
        <w:rPr>
          <w:rFonts w:cs="Arial"/>
          <w:strike/>
        </w:rPr>
        <w:t>in EIA and SEA, wherever relevant,</w:t>
      </w:r>
      <w:r w:rsidRPr="008B0065">
        <w:rPr>
          <w:rFonts w:cs="Arial"/>
        </w:rPr>
        <w:t xml:space="preserve"> as complete a consideration as possible of effects involving impediments to migration, in furtherance of Article III (4) (b) of the Convention, of transboundary effects on migratory species, and of impacts on migratory patterns or on migratory ranges in EIAs and </w:t>
      </w:r>
      <w:r w:rsidRPr="008B0065">
        <w:rPr>
          <w:rFonts w:cs="Arial"/>
          <w:u w:val="single"/>
        </w:rPr>
        <w:t xml:space="preserve">by applying strategic environmental assessment in the early stages of planning and policy development in sectors linked to infrastructure (e.g. transport, energy, water), and in planning for economic corridors and linear infrastructure programmes (e.g. Trans-European Transport Network (TEN-T), Belt and Road Initiative, etc.); </w:t>
      </w:r>
    </w:p>
    <w:p w14:paraId="3B19E917" w14:textId="77777777" w:rsidR="00882842" w:rsidRPr="008B0065" w:rsidRDefault="00882842" w:rsidP="00882842">
      <w:pPr>
        <w:spacing w:after="0" w:line="240" w:lineRule="auto"/>
        <w:ind w:left="567"/>
        <w:jc w:val="both"/>
        <w:rPr>
          <w:rFonts w:cs="Arial"/>
        </w:rPr>
      </w:pPr>
    </w:p>
    <w:p w14:paraId="54FDAAEF" w14:textId="77777777" w:rsidR="00A02FD3" w:rsidRPr="008B0065" w:rsidRDefault="00A02FD3" w:rsidP="008B0065">
      <w:pPr>
        <w:pStyle w:val="ListParagraph"/>
        <w:widowControl w:val="0"/>
        <w:numPr>
          <w:ilvl w:val="0"/>
          <w:numId w:val="15"/>
        </w:numPr>
        <w:spacing w:after="0" w:line="240" w:lineRule="auto"/>
        <w:ind w:left="567" w:hanging="567"/>
        <w:jc w:val="both"/>
        <w:rPr>
          <w:rFonts w:cs="Arial"/>
        </w:rPr>
      </w:pPr>
      <w:r w:rsidRPr="008B0065">
        <w:rPr>
          <w:rFonts w:cs="Arial"/>
          <w:i/>
          <w:iCs/>
          <w:u w:val="single"/>
        </w:rPr>
        <w:t>Requests</w:t>
      </w:r>
      <w:r w:rsidRPr="008B0065">
        <w:rPr>
          <w:rFonts w:cs="Arial"/>
          <w:u w:val="single"/>
        </w:rPr>
        <w:t xml:space="preserve"> Parties to publicly disclose and share information on linear infrastructure development plans and impact assessments affecting migratory species, taking as an example the 1997 United Nations Economic Commission for Europe Convention on Environmental Impact Assessment in a Transboundary Context (Espoo Convention) and its 2003 Protocol on Strategic Environmental Assessment (Kyiv Protocol</w:t>
      </w:r>
      <w:proofErr w:type="gramStart"/>
      <w:r w:rsidRPr="008B0065">
        <w:rPr>
          <w:rFonts w:cs="Arial"/>
          <w:u w:val="single"/>
        </w:rPr>
        <w:t>);</w:t>
      </w:r>
      <w:proofErr w:type="gramEnd"/>
    </w:p>
    <w:p w14:paraId="22938817" w14:textId="77777777" w:rsidR="00A02FD3" w:rsidRPr="008B0065" w:rsidRDefault="00A02FD3" w:rsidP="008B0065">
      <w:pPr>
        <w:pStyle w:val="Secondnumbering"/>
        <w:numPr>
          <w:ilvl w:val="0"/>
          <w:numId w:val="0"/>
        </w:numPr>
        <w:ind w:left="567"/>
        <w:jc w:val="both"/>
        <w:rPr>
          <w:rFonts w:cs="Arial"/>
        </w:rPr>
      </w:pPr>
    </w:p>
    <w:p w14:paraId="10D89819" w14:textId="77777777" w:rsidR="00A02FD3" w:rsidRPr="008B0065" w:rsidRDefault="00A02FD3" w:rsidP="008B0065">
      <w:pPr>
        <w:pStyle w:val="Secondnumbering"/>
        <w:numPr>
          <w:ilvl w:val="0"/>
          <w:numId w:val="12"/>
        </w:numPr>
        <w:ind w:left="567" w:hanging="567"/>
        <w:jc w:val="both"/>
        <w:rPr>
          <w:rFonts w:cs="Arial"/>
        </w:rPr>
      </w:pPr>
      <w:r w:rsidRPr="008B0065">
        <w:rPr>
          <w:rFonts w:cs="Arial"/>
          <w:i/>
          <w:iCs/>
          <w:u w:val="single"/>
        </w:rPr>
        <w:t>Asks</w:t>
      </w:r>
      <w:r w:rsidRPr="008B0065">
        <w:rPr>
          <w:rFonts w:cs="Arial"/>
          <w:u w:val="single"/>
        </w:rPr>
        <w:t xml:space="preserve"> Parties to include migratory species when revising legal requirements for impact assessment and when generating considerations for screening criteria, including the construction of barriers such as fences and </w:t>
      </w:r>
      <w:proofErr w:type="gramStart"/>
      <w:r w:rsidRPr="008B0065">
        <w:rPr>
          <w:rFonts w:cs="Arial"/>
          <w:u w:val="single"/>
        </w:rPr>
        <w:t>walls;</w:t>
      </w:r>
      <w:proofErr w:type="gramEnd"/>
    </w:p>
    <w:p w14:paraId="604FC455" w14:textId="77777777" w:rsidR="00A02FD3" w:rsidRPr="008B0065" w:rsidRDefault="00A02FD3" w:rsidP="008B0065">
      <w:pPr>
        <w:spacing w:after="0" w:line="240" w:lineRule="auto"/>
        <w:ind w:left="720"/>
        <w:contextualSpacing/>
        <w:jc w:val="both"/>
        <w:rPr>
          <w:rFonts w:cs="Arial"/>
          <w:u w:val="single"/>
        </w:rPr>
      </w:pPr>
    </w:p>
    <w:p w14:paraId="6F2BD521" w14:textId="77777777" w:rsidR="00A02FD3" w:rsidRPr="008B0065" w:rsidRDefault="00A02FD3" w:rsidP="008B0065">
      <w:pPr>
        <w:pStyle w:val="ListParagraph"/>
        <w:widowControl w:val="0"/>
        <w:numPr>
          <w:ilvl w:val="0"/>
          <w:numId w:val="13"/>
        </w:numPr>
        <w:spacing w:after="0" w:line="240" w:lineRule="auto"/>
        <w:ind w:left="567" w:hanging="567"/>
        <w:jc w:val="both"/>
        <w:rPr>
          <w:rFonts w:cs="Arial"/>
          <w:u w:val="single"/>
        </w:rPr>
      </w:pPr>
      <w:r w:rsidRPr="008B0065">
        <w:rPr>
          <w:rFonts w:cs="Arial"/>
          <w:i/>
          <w:iCs/>
          <w:u w:val="single"/>
        </w:rPr>
        <w:t>Requests</w:t>
      </w:r>
      <w:r w:rsidRPr="008B0065">
        <w:rPr>
          <w:rFonts w:cs="Arial"/>
          <w:u w:val="single"/>
        </w:rPr>
        <w:t xml:space="preserve"> Parties to ensure the recovery potential of CMS-listed species is considered when planning new infrastructure or when mitigating for the impacts of existing linear </w:t>
      </w:r>
      <w:proofErr w:type="gramStart"/>
      <w:r w:rsidRPr="008B0065">
        <w:rPr>
          <w:rFonts w:cs="Arial"/>
          <w:u w:val="single"/>
        </w:rPr>
        <w:t>infrastructure;</w:t>
      </w:r>
      <w:proofErr w:type="gramEnd"/>
    </w:p>
    <w:p w14:paraId="7F9C5489" w14:textId="77777777" w:rsidR="00A02FD3" w:rsidRPr="008B0065" w:rsidRDefault="00A02FD3" w:rsidP="008B0065">
      <w:pPr>
        <w:spacing w:after="0" w:line="240" w:lineRule="auto"/>
        <w:ind w:left="720"/>
        <w:contextualSpacing/>
        <w:rPr>
          <w:rFonts w:cs="Arial"/>
          <w:i/>
          <w:iCs/>
          <w:u w:val="single"/>
        </w:rPr>
      </w:pPr>
    </w:p>
    <w:p w14:paraId="2B640E39" w14:textId="77777777" w:rsidR="00A02FD3" w:rsidRPr="008B0065" w:rsidRDefault="00A02FD3" w:rsidP="008B0065">
      <w:pPr>
        <w:pStyle w:val="ListParagraph"/>
        <w:widowControl w:val="0"/>
        <w:numPr>
          <w:ilvl w:val="0"/>
          <w:numId w:val="16"/>
        </w:numPr>
        <w:spacing w:after="0" w:line="240" w:lineRule="auto"/>
        <w:ind w:left="567" w:hanging="567"/>
        <w:jc w:val="both"/>
        <w:rPr>
          <w:rFonts w:cs="Arial"/>
          <w:u w:val="single"/>
        </w:rPr>
      </w:pPr>
      <w:r w:rsidRPr="008B0065">
        <w:rPr>
          <w:rFonts w:cs="Arial"/>
          <w:i/>
          <w:iCs/>
          <w:u w:val="single"/>
        </w:rPr>
        <w:t>Recommends</w:t>
      </w:r>
      <w:r w:rsidRPr="008B0065">
        <w:rPr>
          <w:rFonts w:cs="Arial"/>
          <w:u w:val="single"/>
        </w:rPr>
        <w:t xml:space="preserve"> Parties, when not formally required, to encourage project proponents to prepare and implement biodiversity management plans for linear infrastructure developments that impact CMS-listed </w:t>
      </w:r>
      <w:proofErr w:type="gramStart"/>
      <w:r w:rsidRPr="008B0065">
        <w:rPr>
          <w:rFonts w:cs="Arial"/>
          <w:u w:val="single"/>
        </w:rPr>
        <w:t>species;</w:t>
      </w:r>
      <w:proofErr w:type="gramEnd"/>
    </w:p>
    <w:p w14:paraId="38825D53" w14:textId="77777777" w:rsidR="00A02FD3" w:rsidRPr="008B0065" w:rsidRDefault="00A02FD3" w:rsidP="008B0065">
      <w:pPr>
        <w:spacing w:after="0" w:line="240" w:lineRule="auto"/>
        <w:ind w:left="360"/>
        <w:contextualSpacing/>
        <w:jc w:val="both"/>
        <w:rPr>
          <w:rFonts w:cs="Arial"/>
          <w:u w:val="single"/>
        </w:rPr>
      </w:pPr>
    </w:p>
    <w:p w14:paraId="7C4310F7" w14:textId="77777777" w:rsidR="00A02FD3" w:rsidRPr="008B0065" w:rsidRDefault="00A02FD3" w:rsidP="008B0065">
      <w:pPr>
        <w:numPr>
          <w:ilvl w:val="6"/>
          <w:numId w:val="5"/>
        </w:numPr>
        <w:spacing w:after="0" w:line="240" w:lineRule="auto"/>
        <w:contextualSpacing/>
        <w:jc w:val="both"/>
        <w:rPr>
          <w:rFonts w:cs="Arial"/>
          <w:u w:val="single"/>
        </w:rPr>
      </w:pPr>
      <w:r w:rsidRPr="008B0065">
        <w:rPr>
          <w:rFonts w:cs="Arial"/>
          <w:i/>
          <w:iCs/>
        </w:rPr>
        <w:lastRenderedPageBreak/>
        <w:t>Further urges</w:t>
      </w:r>
      <w:r w:rsidRPr="008B0065">
        <w:rPr>
          <w:rFonts w:cs="Arial"/>
        </w:rPr>
        <w:t xml:space="preserve"> Parties to make use, as appropriate, of the “Impact Assessment: Voluntary Guidelines on Biodiversity-inclusive Impact Assessment” endorsed by Decision VIII/8 of CBD COP </w:t>
      </w:r>
      <w:proofErr w:type="gramStart"/>
      <w:r w:rsidRPr="008B0065">
        <w:rPr>
          <w:rFonts w:cs="Arial"/>
        </w:rPr>
        <w:t>8;</w:t>
      </w:r>
      <w:proofErr w:type="gramEnd"/>
    </w:p>
    <w:p w14:paraId="33EECF70" w14:textId="77777777" w:rsidR="00A02FD3" w:rsidRPr="008B0065" w:rsidRDefault="00A02FD3" w:rsidP="008B0065">
      <w:pPr>
        <w:spacing w:after="0" w:line="240" w:lineRule="auto"/>
        <w:ind w:left="720"/>
        <w:contextualSpacing/>
        <w:rPr>
          <w:rFonts w:cs="Arial"/>
          <w:i/>
          <w:iCs/>
        </w:rPr>
      </w:pPr>
    </w:p>
    <w:p w14:paraId="6B98D154" w14:textId="77777777" w:rsidR="00A02FD3" w:rsidRPr="008B0065" w:rsidRDefault="00A02FD3" w:rsidP="008B0065">
      <w:pPr>
        <w:numPr>
          <w:ilvl w:val="6"/>
          <w:numId w:val="5"/>
        </w:numPr>
        <w:spacing w:after="0" w:line="240" w:lineRule="auto"/>
        <w:contextualSpacing/>
        <w:jc w:val="both"/>
        <w:rPr>
          <w:rFonts w:cs="Arial"/>
          <w:u w:val="single"/>
        </w:rPr>
      </w:pPr>
      <w:r w:rsidRPr="008B0065">
        <w:rPr>
          <w:rFonts w:cs="Arial"/>
          <w:i/>
          <w:iCs/>
          <w:strike/>
        </w:rPr>
        <w:t>Further requests</w:t>
      </w:r>
      <w:r w:rsidRPr="008B0065">
        <w:rPr>
          <w:rFonts w:cs="Arial"/>
        </w:rPr>
        <w:t xml:space="preserve"> </w:t>
      </w:r>
      <w:proofErr w:type="spellStart"/>
      <w:r w:rsidRPr="008B0065">
        <w:rPr>
          <w:rFonts w:cs="Arial"/>
          <w:i/>
          <w:iCs/>
        </w:rPr>
        <w:t>Requests</w:t>
      </w:r>
      <w:proofErr w:type="spellEnd"/>
      <w:r w:rsidRPr="008B0065">
        <w:rPr>
          <w:rFonts w:cs="Arial"/>
        </w:rPr>
        <w:t xml:space="preserve"> the Secretariat to pursue its contacts with secretariats of other multilateral environmental agreements in evaluating with them the potential implications of the decisions of their Conferences of the Parties on the conservation of migratory species; </w:t>
      </w:r>
      <w:r w:rsidRPr="008B0065">
        <w:rPr>
          <w:rFonts w:cs="Arial"/>
          <w:strike/>
        </w:rPr>
        <w:t xml:space="preserve">and </w:t>
      </w:r>
    </w:p>
    <w:p w14:paraId="60A374F5" w14:textId="77777777" w:rsidR="00A02FD3" w:rsidRPr="008B0065" w:rsidRDefault="00A02FD3" w:rsidP="008B0065">
      <w:pPr>
        <w:spacing w:after="0" w:line="240" w:lineRule="auto"/>
        <w:ind w:left="720"/>
        <w:contextualSpacing/>
        <w:rPr>
          <w:rFonts w:cs="Arial"/>
          <w:i/>
          <w:iCs/>
          <w:u w:val="single"/>
        </w:rPr>
      </w:pPr>
    </w:p>
    <w:p w14:paraId="79CAB524" w14:textId="77777777" w:rsidR="00A02FD3" w:rsidRPr="008B0065" w:rsidRDefault="00A02FD3" w:rsidP="008B0065">
      <w:pPr>
        <w:pStyle w:val="ListParagraph"/>
        <w:widowControl w:val="0"/>
        <w:numPr>
          <w:ilvl w:val="0"/>
          <w:numId w:val="14"/>
        </w:numPr>
        <w:spacing w:after="0" w:line="240" w:lineRule="auto"/>
        <w:jc w:val="both"/>
        <w:rPr>
          <w:rFonts w:cs="Arial"/>
          <w:u w:val="single"/>
        </w:rPr>
      </w:pPr>
      <w:r w:rsidRPr="008B0065">
        <w:rPr>
          <w:rFonts w:cs="Arial"/>
          <w:i/>
          <w:iCs/>
          <w:u w:val="single"/>
        </w:rPr>
        <w:t>Further requests</w:t>
      </w:r>
      <w:r w:rsidRPr="008B0065">
        <w:rPr>
          <w:rFonts w:cs="Arial"/>
          <w:u w:val="single"/>
        </w:rPr>
        <w:t xml:space="preserve"> the Secretariat to cooperate with other biodiversity-related conventions and raise the issue of linear infrastructure development impact on migratory species within the Biodiversity Liaison Group to foster synergies and jointly engage with sectors relevant to infrastructure development to contribute to and influence infrastructure planning and </w:t>
      </w:r>
      <w:proofErr w:type="gramStart"/>
      <w:r w:rsidRPr="008B0065">
        <w:rPr>
          <w:rFonts w:cs="Arial"/>
          <w:u w:val="single"/>
        </w:rPr>
        <w:t>design;</w:t>
      </w:r>
      <w:proofErr w:type="gramEnd"/>
    </w:p>
    <w:p w14:paraId="7094139F" w14:textId="77777777" w:rsidR="00A02FD3" w:rsidRPr="008B0065" w:rsidRDefault="00A02FD3" w:rsidP="008B0065">
      <w:pPr>
        <w:spacing w:after="0" w:line="240" w:lineRule="auto"/>
        <w:ind w:left="720"/>
        <w:contextualSpacing/>
        <w:rPr>
          <w:rFonts w:cs="Arial"/>
        </w:rPr>
      </w:pPr>
    </w:p>
    <w:p w14:paraId="7BC1AA2D" w14:textId="69145E86" w:rsidR="00A02FD3" w:rsidRPr="008B0065" w:rsidRDefault="00A02FD3" w:rsidP="008B0065">
      <w:pPr>
        <w:pStyle w:val="ListParagraph"/>
        <w:widowControl w:val="0"/>
        <w:numPr>
          <w:ilvl w:val="0"/>
          <w:numId w:val="17"/>
        </w:numPr>
        <w:spacing w:after="0" w:line="240" w:lineRule="auto"/>
        <w:jc w:val="both"/>
        <w:rPr>
          <w:rFonts w:cs="Arial"/>
          <w:u w:val="single"/>
        </w:rPr>
      </w:pPr>
      <w:r w:rsidRPr="008B0065">
        <w:rPr>
          <w:rFonts w:cs="Arial"/>
          <w:i/>
          <w:iCs/>
          <w:u w:val="single"/>
        </w:rPr>
        <w:t>Instructs</w:t>
      </w:r>
      <w:r w:rsidRPr="008B0065">
        <w:rPr>
          <w:rFonts w:cs="Arial"/>
          <w:u w:val="single"/>
        </w:rPr>
        <w:t xml:space="preserve"> the Secretariat to explore opportunities of engaging with and contributing expertise on migratory species to policies and processes of international and regional for</w:t>
      </w:r>
      <w:r w:rsidR="001F36E5" w:rsidRPr="008B0065">
        <w:rPr>
          <w:rFonts w:cs="Arial"/>
          <w:u w:val="single"/>
        </w:rPr>
        <w:t>ums</w:t>
      </w:r>
      <w:r w:rsidRPr="008B0065">
        <w:rPr>
          <w:rFonts w:cs="Arial"/>
          <w:u w:val="single"/>
        </w:rPr>
        <w:t>, such as multilateral development banks’ safeguards working groups, G20 Quality Infrastructure Investment Principles, the Belt and Road Initiative, the EU Green Deal, Global Gateway and Green Infrastructure, Blue Dot Network, Regional Economic Communities, UN Economic and Social Commissions, International Federation of Consulting Engineers (FIDIC), SOURCE (the Multilateral Platform for Sustainable Infrastructure), infrastructure ecology networks and knowledge</w:t>
      </w:r>
      <w:r w:rsidR="001F36E5" w:rsidRPr="008B0065">
        <w:rPr>
          <w:rFonts w:cs="Arial"/>
          <w:u w:val="single"/>
        </w:rPr>
        <w:t>-</w:t>
      </w:r>
      <w:r w:rsidRPr="008B0065">
        <w:rPr>
          <w:rFonts w:cs="Arial"/>
          <w:u w:val="single"/>
        </w:rPr>
        <w:t>sharing platforms (e.g. IENE, ICOET, www.TransportEcology.info), Task Force for Nature-related Financial Disclosures (TNFD), Intergovernmental Science-Policy Platform on Biodiversity and Ecosystem Services (IPBES), etc.;</w:t>
      </w:r>
    </w:p>
    <w:p w14:paraId="4FAA8472" w14:textId="77777777" w:rsidR="00A02FD3" w:rsidRPr="008B0065" w:rsidRDefault="00A02FD3" w:rsidP="008B0065">
      <w:pPr>
        <w:spacing w:after="0" w:line="240" w:lineRule="auto"/>
        <w:ind w:left="720"/>
        <w:contextualSpacing/>
        <w:rPr>
          <w:rFonts w:cs="Arial"/>
          <w:i/>
          <w:iCs/>
          <w:u w:val="single"/>
        </w:rPr>
      </w:pPr>
    </w:p>
    <w:p w14:paraId="5BA7EC3E" w14:textId="2872EC9A" w:rsidR="00A02FD3" w:rsidRPr="008B0065" w:rsidRDefault="00A02FD3" w:rsidP="008B0065">
      <w:pPr>
        <w:pStyle w:val="ListParagraph"/>
        <w:widowControl w:val="0"/>
        <w:numPr>
          <w:ilvl w:val="0"/>
          <w:numId w:val="18"/>
        </w:numPr>
        <w:spacing w:after="0" w:line="240" w:lineRule="auto"/>
        <w:jc w:val="both"/>
        <w:rPr>
          <w:rFonts w:cs="Arial"/>
          <w:u w:val="single"/>
        </w:rPr>
      </w:pPr>
      <w:r w:rsidRPr="008B0065">
        <w:rPr>
          <w:rFonts w:cs="Arial"/>
          <w:i/>
          <w:iCs/>
          <w:u w:val="single"/>
        </w:rPr>
        <w:t>Instructs</w:t>
      </w:r>
      <w:r w:rsidRPr="008B0065">
        <w:rPr>
          <w:rFonts w:cs="Arial"/>
          <w:u w:val="single"/>
        </w:rPr>
        <w:t xml:space="preserve"> the Secretariat to engage with </w:t>
      </w:r>
      <w:r w:rsidR="00DF7239" w:rsidRPr="008B0065">
        <w:rPr>
          <w:rFonts w:cs="Arial"/>
          <w:u w:val="single"/>
        </w:rPr>
        <w:t xml:space="preserve">the </w:t>
      </w:r>
      <w:r w:rsidR="002765F3" w:rsidRPr="008B0065">
        <w:rPr>
          <w:rFonts w:cs="Arial"/>
          <w:u w:val="single"/>
        </w:rPr>
        <w:t>Global Environment Facility</w:t>
      </w:r>
      <w:r w:rsidR="00DF7239" w:rsidRPr="008B0065">
        <w:rPr>
          <w:rFonts w:cs="Arial"/>
          <w:u w:val="single"/>
        </w:rPr>
        <w:t xml:space="preserve">, </w:t>
      </w:r>
      <w:r w:rsidRPr="008B0065">
        <w:rPr>
          <w:rFonts w:cs="Arial"/>
          <w:u w:val="single"/>
        </w:rPr>
        <w:t xml:space="preserve">development finance institutions, multilateral development banks, bilateral donors, and commercial banks to explore opportunities for including CMS guidelines in, and sourcing relevant expertise in support of, their policies, guidance materials, strategic plans, periodic country strategies, and performance indexes to encourage the consideration of migratory species both at strategic and project </w:t>
      </w:r>
      <w:proofErr w:type="gramStart"/>
      <w:r w:rsidRPr="008B0065">
        <w:rPr>
          <w:rFonts w:cs="Arial"/>
          <w:u w:val="single"/>
        </w:rPr>
        <w:t>levels;</w:t>
      </w:r>
      <w:proofErr w:type="gramEnd"/>
    </w:p>
    <w:p w14:paraId="541EF6C4" w14:textId="77777777" w:rsidR="00A02FD3" w:rsidRPr="008B0065" w:rsidRDefault="00A02FD3" w:rsidP="008B0065">
      <w:pPr>
        <w:spacing w:after="0" w:line="240" w:lineRule="auto"/>
        <w:ind w:left="360"/>
        <w:contextualSpacing/>
        <w:jc w:val="both"/>
        <w:rPr>
          <w:rFonts w:cs="Arial"/>
        </w:rPr>
      </w:pPr>
    </w:p>
    <w:p w14:paraId="42ED9ACA" w14:textId="77777777" w:rsidR="00A02FD3" w:rsidRPr="00882842" w:rsidRDefault="00A02FD3" w:rsidP="008B0065">
      <w:pPr>
        <w:numPr>
          <w:ilvl w:val="6"/>
          <w:numId w:val="5"/>
        </w:numPr>
        <w:spacing w:after="0" w:line="240" w:lineRule="auto"/>
        <w:contextualSpacing/>
        <w:jc w:val="both"/>
        <w:rPr>
          <w:rFonts w:cs="Arial"/>
        </w:rPr>
      </w:pPr>
      <w:r w:rsidRPr="008B0065">
        <w:rPr>
          <w:rFonts w:cs="Arial"/>
          <w:i/>
          <w:iCs/>
        </w:rPr>
        <w:t>Encourages</w:t>
      </w:r>
      <w:r w:rsidRPr="008B0065">
        <w:rPr>
          <w:rFonts w:cs="Arial"/>
        </w:rPr>
        <w:t xml:space="preserve"> Parties to establish contact with relevant national contact points from within the networks of the International Association for Impact Assessment with a view to identifying sources of expertise and advice for assisting with migratory species-related impact assessment as part of impact assessment procedures in general</w:t>
      </w:r>
      <w:r w:rsidRPr="008B0065">
        <w:rPr>
          <w:rFonts w:cs="Arial"/>
          <w:strike/>
        </w:rPr>
        <w:t>.</w:t>
      </w:r>
      <w:r w:rsidRPr="008B0065">
        <w:rPr>
          <w:rFonts w:cs="Arial"/>
          <w:u w:val="single"/>
        </w:rPr>
        <w:t>; and</w:t>
      </w:r>
    </w:p>
    <w:p w14:paraId="29640B33" w14:textId="77777777" w:rsidR="00882842" w:rsidRPr="008B0065" w:rsidRDefault="00882842" w:rsidP="00882842">
      <w:pPr>
        <w:spacing w:after="0" w:line="240" w:lineRule="auto"/>
        <w:ind w:left="360"/>
        <w:contextualSpacing/>
        <w:jc w:val="both"/>
        <w:rPr>
          <w:rFonts w:cs="Arial"/>
        </w:rPr>
      </w:pPr>
    </w:p>
    <w:p w14:paraId="30580C34" w14:textId="77777777" w:rsidR="00A02FD3" w:rsidRPr="008B0065" w:rsidRDefault="00A02FD3" w:rsidP="008B0065">
      <w:pPr>
        <w:pStyle w:val="ListParagraph"/>
        <w:widowControl w:val="0"/>
        <w:numPr>
          <w:ilvl w:val="0"/>
          <w:numId w:val="14"/>
        </w:numPr>
        <w:spacing w:after="0" w:line="240" w:lineRule="auto"/>
        <w:jc w:val="both"/>
        <w:rPr>
          <w:rFonts w:cs="Arial"/>
        </w:rPr>
      </w:pPr>
      <w:r w:rsidRPr="008B0065">
        <w:rPr>
          <w:rFonts w:cs="Arial"/>
          <w:i/>
          <w:iCs/>
          <w:u w:val="single"/>
        </w:rPr>
        <w:t>Encourages</w:t>
      </w:r>
      <w:r w:rsidRPr="008B0065">
        <w:rPr>
          <w:rFonts w:cs="Arial"/>
          <w:u w:val="single"/>
        </w:rPr>
        <w:t xml:space="preserve"> project proponents that are designing mitigation measures for the impacts of linear infrastructure for migratory species, to </w:t>
      </w:r>
      <w:proofErr w:type="gramStart"/>
      <w:r w:rsidRPr="008B0065">
        <w:rPr>
          <w:rFonts w:cs="Arial"/>
          <w:u w:val="single"/>
        </w:rPr>
        <w:t>take into account</w:t>
      </w:r>
      <w:proofErr w:type="gramEnd"/>
      <w:r w:rsidRPr="008B0065">
        <w:rPr>
          <w:rFonts w:cs="Arial"/>
          <w:u w:val="single"/>
        </w:rPr>
        <w:t xml:space="preserve"> benefits for associated species and their habitats. </w:t>
      </w:r>
    </w:p>
    <w:p w14:paraId="683D566A" w14:textId="33890502" w:rsidR="00DD07FD" w:rsidRPr="008B0065" w:rsidRDefault="00DD07FD" w:rsidP="008B0065">
      <w:pPr>
        <w:pStyle w:val="Secondnumbering"/>
        <w:numPr>
          <w:ilvl w:val="0"/>
          <w:numId w:val="0"/>
        </w:numPr>
        <w:ind w:left="360"/>
        <w:jc w:val="both"/>
        <w:rPr>
          <w:rFonts w:cs="Arial"/>
        </w:rPr>
        <w:sectPr w:rsidR="00DD07FD" w:rsidRPr="008B0065" w:rsidSect="00743E7C">
          <w:headerReference w:type="even" r:id="rId27"/>
          <w:headerReference w:type="default" r:id="rId28"/>
          <w:headerReference w:type="first" r:id="rId29"/>
          <w:pgSz w:w="11906" w:h="16838" w:code="9"/>
          <w:pgMar w:top="1440" w:right="1440" w:bottom="1440" w:left="1440" w:header="720" w:footer="720" w:gutter="0"/>
          <w:cols w:space="720"/>
          <w:titlePg/>
          <w:docGrid w:linePitch="360"/>
        </w:sectPr>
      </w:pPr>
    </w:p>
    <w:p w14:paraId="14291FF7" w14:textId="38456E1A" w:rsidR="00DD07FD" w:rsidRPr="008B0065" w:rsidRDefault="00DD07FD" w:rsidP="008B0065">
      <w:pPr>
        <w:spacing w:after="0" w:line="240" w:lineRule="auto"/>
        <w:jc w:val="right"/>
        <w:rPr>
          <w:rFonts w:cs="Arial"/>
          <w:b/>
          <w:bCs/>
          <w:caps/>
        </w:rPr>
      </w:pPr>
      <w:r w:rsidRPr="008B0065">
        <w:rPr>
          <w:rFonts w:cs="Arial"/>
          <w:b/>
          <w:caps/>
        </w:rPr>
        <w:lastRenderedPageBreak/>
        <w:t xml:space="preserve">Annex </w:t>
      </w:r>
      <w:r w:rsidR="00A51143" w:rsidRPr="008B0065">
        <w:rPr>
          <w:rFonts w:cs="Arial"/>
          <w:b/>
          <w:caps/>
        </w:rPr>
        <w:t>2</w:t>
      </w:r>
    </w:p>
    <w:p w14:paraId="2E5D9398" w14:textId="77777777" w:rsidR="0083497B" w:rsidRPr="008B0065" w:rsidRDefault="0083497B" w:rsidP="008B0065">
      <w:pPr>
        <w:spacing w:after="0" w:line="240" w:lineRule="auto"/>
        <w:rPr>
          <w:rFonts w:cs="Arial"/>
        </w:rPr>
      </w:pPr>
    </w:p>
    <w:p w14:paraId="03A44532" w14:textId="77777777" w:rsidR="001A3407" w:rsidRPr="008B0065" w:rsidRDefault="001A3407" w:rsidP="008B0065">
      <w:pPr>
        <w:spacing w:after="0" w:line="240" w:lineRule="auto"/>
        <w:jc w:val="center"/>
        <w:rPr>
          <w:rFonts w:cs="Arial"/>
          <w:lang w:val="en-US"/>
        </w:rPr>
      </w:pPr>
      <w:r w:rsidRPr="008B0065">
        <w:rPr>
          <w:rFonts w:cs="Arial"/>
          <w:lang w:val="en-US"/>
        </w:rPr>
        <w:t>DRAFT DECISIONS</w:t>
      </w:r>
    </w:p>
    <w:p w14:paraId="4FFF537F" w14:textId="77777777" w:rsidR="001A3407" w:rsidRPr="008B0065" w:rsidRDefault="001A3407" w:rsidP="008B0065">
      <w:pPr>
        <w:spacing w:after="0" w:line="240" w:lineRule="auto"/>
        <w:jc w:val="center"/>
        <w:rPr>
          <w:rFonts w:cs="Arial"/>
          <w:lang w:val="en-US"/>
        </w:rPr>
      </w:pPr>
    </w:p>
    <w:p w14:paraId="11332228" w14:textId="77777777" w:rsidR="001A3407" w:rsidRPr="008B0065" w:rsidRDefault="001A3407" w:rsidP="008B0065">
      <w:pPr>
        <w:spacing w:after="0" w:line="240" w:lineRule="auto"/>
        <w:jc w:val="center"/>
        <w:rPr>
          <w:rFonts w:cs="Arial"/>
          <w:b/>
          <w:caps/>
          <w:lang w:val="en-US"/>
        </w:rPr>
      </w:pPr>
      <w:r w:rsidRPr="008B0065">
        <w:rPr>
          <w:rFonts w:cs="Arial"/>
          <w:b/>
          <w:caps/>
          <w:lang w:val="en-US"/>
        </w:rPr>
        <w:t>INFRASTRUCTURE DEVELOPMENT AND MIGRATORY SPECIES</w:t>
      </w:r>
    </w:p>
    <w:p w14:paraId="17A61F17" w14:textId="77777777" w:rsidR="0083497B" w:rsidRPr="0083497B" w:rsidRDefault="0083497B" w:rsidP="008B0065">
      <w:pPr>
        <w:spacing w:after="0" w:line="240" w:lineRule="auto"/>
        <w:jc w:val="both"/>
        <w:rPr>
          <w:rFonts w:cs="Arial"/>
          <w:i/>
          <w:lang w:val="en-US"/>
        </w:rPr>
      </w:pPr>
    </w:p>
    <w:p w14:paraId="5578266D"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Parties </w:t>
      </w:r>
    </w:p>
    <w:p w14:paraId="7D66FCAF" w14:textId="77777777" w:rsidR="001A3407" w:rsidRPr="008B0065" w:rsidRDefault="001A3407" w:rsidP="008B0065">
      <w:pPr>
        <w:spacing w:after="0" w:line="240" w:lineRule="auto"/>
        <w:jc w:val="both"/>
        <w:rPr>
          <w:rFonts w:cs="Arial"/>
          <w:lang w:val="en-US"/>
        </w:rPr>
      </w:pPr>
    </w:p>
    <w:p w14:paraId="72F8C4A6" w14:textId="77777777" w:rsidR="001A3407" w:rsidRPr="008B0065" w:rsidRDefault="001A3407" w:rsidP="0083497B">
      <w:pPr>
        <w:spacing w:after="0" w:line="240" w:lineRule="auto"/>
        <w:ind w:left="720" w:hanging="720"/>
        <w:jc w:val="both"/>
        <w:rPr>
          <w:rFonts w:cs="Arial"/>
          <w:iCs/>
          <w:lang w:val="en-US"/>
        </w:rPr>
      </w:pPr>
      <w:r w:rsidRPr="008B0065">
        <w:rPr>
          <w:rFonts w:cs="Arial"/>
          <w:lang w:val="en-US"/>
        </w:rPr>
        <w:t>14.AA</w:t>
      </w:r>
      <w:r w:rsidRPr="008B0065">
        <w:rPr>
          <w:rFonts w:cs="Arial"/>
          <w:lang w:val="en-US"/>
        </w:rPr>
        <w:tab/>
      </w:r>
      <w:r w:rsidRPr="008B0065">
        <w:rPr>
          <w:rFonts w:cs="Arial"/>
          <w:iCs/>
          <w:lang w:val="en-US"/>
        </w:rPr>
        <w:t>Parties are requested to:</w:t>
      </w:r>
    </w:p>
    <w:p w14:paraId="4C9D16E7" w14:textId="77777777" w:rsidR="001A3407" w:rsidRPr="008B0065" w:rsidRDefault="001A3407" w:rsidP="008B0065">
      <w:pPr>
        <w:spacing w:after="0" w:line="240" w:lineRule="auto"/>
        <w:ind w:left="720" w:hanging="720"/>
        <w:jc w:val="both"/>
        <w:rPr>
          <w:rFonts w:cs="Arial"/>
          <w:iCs/>
          <w:lang w:val="en-US"/>
        </w:rPr>
      </w:pPr>
    </w:p>
    <w:p w14:paraId="41848CD6" w14:textId="6D280F7B" w:rsidR="001A3407" w:rsidRPr="008B0065" w:rsidRDefault="001A3407" w:rsidP="0083497B">
      <w:pPr>
        <w:widowControl w:val="0"/>
        <w:numPr>
          <w:ilvl w:val="0"/>
          <w:numId w:val="6"/>
        </w:numPr>
        <w:autoSpaceDE w:val="0"/>
        <w:autoSpaceDN w:val="0"/>
        <w:adjustRightInd w:val="0"/>
        <w:spacing w:after="0" w:line="240" w:lineRule="auto"/>
        <w:ind w:left="1080"/>
        <w:jc w:val="both"/>
        <w:rPr>
          <w:rFonts w:cs="Arial"/>
          <w:iCs/>
          <w:lang w:val="en-US"/>
        </w:rPr>
      </w:pPr>
      <w:r w:rsidRPr="008B0065">
        <w:rPr>
          <w:rFonts w:cs="Arial"/>
          <w:iCs/>
          <w:lang w:val="en-US"/>
        </w:rPr>
        <w:t>submit tracking and tagging data of CMS-listed species, including data resulting from public and private research and monitoring to publicly accessible databases, as identified by the Scientific Council in line with Decision 14.BB</w:t>
      </w:r>
      <w:r w:rsidR="00853E36" w:rsidRPr="008B0065">
        <w:rPr>
          <w:rFonts w:cs="Arial"/>
          <w:iCs/>
          <w:lang w:val="en-US"/>
        </w:rPr>
        <w:t>(d</w:t>
      </w:r>
      <w:proofErr w:type="gramStart"/>
      <w:r w:rsidR="00853E36" w:rsidRPr="008B0065">
        <w:rPr>
          <w:rFonts w:cs="Arial"/>
          <w:iCs/>
          <w:lang w:val="en-US"/>
        </w:rPr>
        <w:t>)</w:t>
      </w:r>
      <w:r w:rsidRPr="008B0065">
        <w:rPr>
          <w:rFonts w:cs="Arial"/>
          <w:iCs/>
          <w:lang w:val="en-US"/>
        </w:rPr>
        <w:t>;</w:t>
      </w:r>
      <w:proofErr w:type="gramEnd"/>
    </w:p>
    <w:p w14:paraId="151BBD52"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643AA284" w14:textId="34E6DED1" w:rsidR="001A3407" w:rsidRPr="008B0065" w:rsidRDefault="001A3407" w:rsidP="0083497B">
      <w:pPr>
        <w:widowControl w:val="0"/>
        <w:numPr>
          <w:ilvl w:val="0"/>
          <w:numId w:val="6"/>
        </w:numPr>
        <w:autoSpaceDE w:val="0"/>
        <w:autoSpaceDN w:val="0"/>
        <w:adjustRightInd w:val="0"/>
        <w:spacing w:after="0" w:line="240" w:lineRule="auto"/>
        <w:ind w:left="1080"/>
        <w:jc w:val="both"/>
        <w:rPr>
          <w:rFonts w:cs="Arial"/>
          <w:iCs/>
          <w:lang w:val="en-US"/>
        </w:rPr>
      </w:pPr>
      <w:r w:rsidRPr="008B0065">
        <w:rPr>
          <w:rFonts w:cs="Arial"/>
          <w:iCs/>
          <w:lang w:val="en-US"/>
        </w:rPr>
        <w:t xml:space="preserve">submit spatial data on existing, planned and foreseen linear infrastructure, including data held by multilateral development banks, bilateral donors, private investors and development finance institutions to publicly accessible databases identified by the </w:t>
      </w:r>
      <w:proofErr w:type="gramStart"/>
      <w:r w:rsidRPr="008B0065">
        <w:rPr>
          <w:rFonts w:cs="Arial"/>
          <w:iCs/>
          <w:lang w:val="en-US"/>
        </w:rPr>
        <w:t>Secretariat;</w:t>
      </w:r>
      <w:proofErr w:type="gramEnd"/>
    </w:p>
    <w:p w14:paraId="387996D8"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2B9C9DBC" w14:textId="77777777" w:rsidR="001A3407" w:rsidRPr="008B0065" w:rsidRDefault="001A3407" w:rsidP="0083497B">
      <w:pPr>
        <w:widowControl w:val="0"/>
        <w:numPr>
          <w:ilvl w:val="0"/>
          <w:numId w:val="6"/>
        </w:numPr>
        <w:autoSpaceDE w:val="0"/>
        <w:autoSpaceDN w:val="0"/>
        <w:adjustRightInd w:val="0"/>
        <w:spacing w:after="0" w:line="240" w:lineRule="auto"/>
        <w:ind w:left="1080"/>
        <w:jc w:val="both"/>
        <w:rPr>
          <w:rFonts w:cs="Arial"/>
          <w:iCs/>
          <w:lang w:val="en-US"/>
        </w:rPr>
      </w:pPr>
      <w:r w:rsidRPr="008B0065">
        <w:rPr>
          <w:rFonts w:cs="Arial"/>
          <w:iCs/>
          <w:lang w:val="en-US"/>
        </w:rPr>
        <w:t xml:space="preserve">identify opportunities for mitigation of barriers to migration, mortality hotspots and bottlenecks caused by existing linear </w:t>
      </w:r>
      <w:proofErr w:type="gramStart"/>
      <w:r w:rsidRPr="008B0065">
        <w:rPr>
          <w:rFonts w:cs="Arial"/>
          <w:iCs/>
          <w:lang w:val="en-US"/>
        </w:rPr>
        <w:t>infrastructure;</w:t>
      </w:r>
      <w:proofErr w:type="gramEnd"/>
    </w:p>
    <w:p w14:paraId="325BF0CB"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0C3157C4" w14:textId="4B70C428" w:rsidR="001A3407" w:rsidRPr="008B0065" w:rsidRDefault="001A3407" w:rsidP="0083497B">
      <w:pPr>
        <w:widowControl w:val="0"/>
        <w:numPr>
          <w:ilvl w:val="0"/>
          <w:numId w:val="6"/>
        </w:numPr>
        <w:autoSpaceDE w:val="0"/>
        <w:autoSpaceDN w:val="0"/>
        <w:adjustRightInd w:val="0"/>
        <w:spacing w:after="0" w:line="240" w:lineRule="auto"/>
        <w:ind w:left="1080"/>
        <w:jc w:val="both"/>
        <w:rPr>
          <w:rFonts w:cs="Arial"/>
          <w:iCs/>
          <w:lang w:val="en-US"/>
        </w:rPr>
      </w:pPr>
      <w:r w:rsidRPr="008B0065">
        <w:rPr>
          <w:rFonts w:cs="Arial"/>
          <w:iCs/>
          <w:lang w:val="en-US"/>
        </w:rPr>
        <w:t>identify, in collaboration with experts, border fences and walls that pose significant threats to migratory species</w:t>
      </w:r>
      <w:r w:rsidR="00902B1F" w:rsidRPr="008B0065">
        <w:rPr>
          <w:rFonts w:cs="Arial"/>
          <w:iCs/>
          <w:lang w:val="en-US"/>
        </w:rPr>
        <w:t>,</w:t>
      </w:r>
      <w:r w:rsidRPr="008B0065">
        <w:rPr>
          <w:rFonts w:cs="Arial"/>
          <w:iCs/>
          <w:lang w:val="en-US"/>
        </w:rPr>
        <w:t xml:space="preserve"> and facilitate dialogue among Parties, with support of the Secretariat, on mitigating their effects.</w:t>
      </w:r>
    </w:p>
    <w:p w14:paraId="5C00C0A2" w14:textId="77777777" w:rsidR="001A3407" w:rsidRPr="008B0065" w:rsidRDefault="001A3407" w:rsidP="008B0065">
      <w:pPr>
        <w:spacing w:after="0" w:line="240" w:lineRule="auto"/>
        <w:jc w:val="both"/>
        <w:rPr>
          <w:rFonts w:cs="Arial"/>
          <w:lang w:val="en-US"/>
        </w:rPr>
      </w:pPr>
    </w:p>
    <w:p w14:paraId="23EAFD2A"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Scientific Council </w:t>
      </w:r>
    </w:p>
    <w:p w14:paraId="12E829BB" w14:textId="77777777" w:rsidR="001F6112" w:rsidRPr="008B0065" w:rsidRDefault="001F6112" w:rsidP="008B0065">
      <w:pPr>
        <w:spacing w:after="0" w:line="240" w:lineRule="auto"/>
        <w:jc w:val="both"/>
        <w:rPr>
          <w:rFonts w:cs="Arial"/>
          <w:lang w:val="en-US"/>
        </w:rPr>
      </w:pPr>
    </w:p>
    <w:p w14:paraId="62E33831" w14:textId="4EEFF553" w:rsidR="0043667F" w:rsidRPr="008B0065" w:rsidRDefault="001A3407" w:rsidP="0083497B">
      <w:pPr>
        <w:widowControl w:val="0"/>
        <w:autoSpaceDE w:val="0"/>
        <w:autoSpaceDN w:val="0"/>
        <w:adjustRightInd w:val="0"/>
        <w:spacing w:after="0" w:line="240" w:lineRule="auto"/>
        <w:ind w:left="720" w:hanging="720"/>
        <w:jc w:val="both"/>
        <w:rPr>
          <w:rFonts w:cs="Arial"/>
          <w:iCs/>
          <w:lang w:val="en-US"/>
        </w:rPr>
      </w:pPr>
      <w:r w:rsidRPr="008B0065">
        <w:rPr>
          <w:rFonts w:cs="Arial"/>
          <w:lang w:val="en-US"/>
        </w:rPr>
        <w:t>14.BB</w:t>
      </w:r>
      <w:r w:rsidRPr="008B0065">
        <w:rPr>
          <w:rFonts w:cs="Arial"/>
          <w:lang w:val="en-US"/>
        </w:rPr>
        <w:tab/>
      </w:r>
      <w:r w:rsidRPr="008B0065">
        <w:rPr>
          <w:rFonts w:cs="Arial"/>
          <w:iCs/>
          <w:lang w:val="en-US"/>
        </w:rPr>
        <w:t>The Scientific Council shall</w:t>
      </w:r>
      <w:r w:rsidR="00440629" w:rsidRPr="008B0065">
        <w:rPr>
          <w:rFonts w:cs="Arial"/>
          <w:iCs/>
          <w:lang w:val="en-US"/>
        </w:rPr>
        <w:t xml:space="preserve"> </w:t>
      </w:r>
      <w:r w:rsidR="0043667F" w:rsidRPr="008B0065">
        <w:rPr>
          <w:rFonts w:cs="Arial"/>
          <w:iCs/>
          <w:lang w:val="en-US"/>
        </w:rPr>
        <w:t>establish a working group, consisting of experts identified in cooperation with the Secretariat, to advise the Scientific Council and Secretariat on issues of infrastructure and migratory species, including to</w:t>
      </w:r>
      <w:r w:rsidR="00440629" w:rsidRPr="008B0065">
        <w:rPr>
          <w:rFonts w:cs="Arial"/>
          <w:iCs/>
          <w:lang w:val="en-US"/>
        </w:rPr>
        <w:t>:</w:t>
      </w:r>
    </w:p>
    <w:p w14:paraId="241CBE2F" w14:textId="77777777" w:rsidR="0043667F" w:rsidRPr="008B0065" w:rsidRDefault="0043667F" w:rsidP="008B0065">
      <w:pPr>
        <w:widowControl w:val="0"/>
        <w:autoSpaceDE w:val="0"/>
        <w:autoSpaceDN w:val="0"/>
        <w:adjustRightInd w:val="0"/>
        <w:spacing w:after="0" w:line="240" w:lineRule="auto"/>
        <w:ind w:left="1260"/>
        <w:jc w:val="both"/>
        <w:rPr>
          <w:rFonts w:cs="Arial"/>
          <w:iCs/>
          <w:lang w:val="en-US"/>
        </w:rPr>
      </w:pPr>
    </w:p>
    <w:p w14:paraId="09621C57" w14:textId="0081340A" w:rsidR="00671F8E" w:rsidRPr="00671F8E" w:rsidRDefault="00671F8E" w:rsidP="00671F8E">
      <w:pPr>
        <w:pStyle w:val="ListParagraph"/>
        <w:numPr>
          <w:ilvl w:val="0"/>
          <w:numId w:val="9"/>
        </w:numPr>
        <w:spacing w:after="0" w:line="240" w:lineRule="auto"/>
        <w:jc w:val="both"/>
        <w:rPr>
          <w:ins w:id="33" w:author="Marc Attallah" w:date="2023-07-20T17:04:00Z"/>
          <w:rFonts w:cs="Arial"/>
          <w:lang w:val="en-US"/>
        </w:rPr>
      </w:pPr>
      <w:ins w:id="34" w:author="Marc Attallah" w:date="2023-07-20T17:04:00Z">
        <w:r w:rsidRPr="00671F8E">
          <w:rPr>
            <w:rFonts w:cs="Arial"/>
          </w:rPr>
          <w:t>provide advice on possible actions that could be taken to address the impacts of dams and urban sprawl and development</w:t>
        </w:r>
      </w:ins>
      <w:ins w:id="35" w:author="Marc Attallah" w:date="2023-07-20T17:05:00Z">
        <w:r w:rsidR="00FC0CBC">
          <w:rPr>
            <w:rFonts w:cs="Arial"/>
          </w:rPr>
          <w:t xml:space="preserve"> on CMS-listed </w:t>
        </w:r>
        <w:proofErr w:type="gramStart"/>
        <w:r w:rsidR="00FC0CBC">
          <w:rPr>
            <w:rFonts w:cs="Arial"/>
          </w:rPr>
          <w:t>species</w:t>
        </w:r>
      </w:ins>
      <w:ins w:id="36" w:author="Marc Attallah" w:date="2023-07-20T17:04:00Z">
        <w:r w:rsidR="007D57DC">
          <w:rPr>
            <w:rFonts w:cs="Arial"/>
          </w:rPr>
          <w:t>;</w:t>
        </w:r>
        <w:proofErr w:type="gramEnd"/>
      </w:ins>
    </w:p>
    <w:p w14:paraId="20564544" w14:textId="77777777" w:rsidR="00671F8E" w:rsidRDefault="00671F8E" w:rsidP="00786462">
      <w:pPr>
        <w:widowControl w:val="0"/>
        <w:autoSpaceDE w:val="0"/>
        <w:autoSpaceDN w:val="0"/>
        <w:adjustRightInd w:val="0"/>
        <w:spacing w:after="0" w:line="240" w:lineRule="auto"/>
        <w:ind w:left="1080"/>
        <w:jc w:val="both"/>
        <w:rPr>
          <w:ins w:id="37" w:author="Marc Attallah" w:date="2023-07-20T17:04:00Z"/>
          <w:rFonts w:cs="Arial"/>
          <w:iCs/>
          <w:lang w:val="en-US"/>
        </w:rPr>
      </w:pPr>
    </w:p>
    <w:p w14:paraId="50DCA66B" w14:textId="77777777" w:rsidR="001A3407" w:rsidRPr="008B0065" w:rsidRDefault="001A3407" w:rsidP="0083497B">
      <w:pPr>
        <w:widowControl w:val="0"/>
        <w:numPr>
          <w:ilvl w:val="0"/>
          <w:numId w:val="9"/>
        </w:numPr>
        <w:autoSpaceDE w:val="0"/>
        <w:autoSpaceDN w:val="0"/>
        <w:adjustRightInd w:val="0"/>
        <w:spacing w:after="0" w:line="240" w:lineRule="auto"/>
        <w:ind w:left="1080"/>
        <w:jc w:val="both"/>
        <w:rPr>
          <w:rFonts w:cs="Arial"/>
          <w:iCs/>
          <w:lang w:val="en-US"/>
        </w:rPr>
      </w:pPr>
      <w:r w:rsidRPr="008B0065">
        <w:rPr>
          <w:rFonts w:cs="Arial"/>
          <w:iCs/>
          <w:lang w:val="en-US"/>
        </w:rPr>
        <w:t xml:space="preserve">assess whether current methodologies and criteria for the definition of “critical habitat”, as used by financial institutions and the impact assessment community, are an appropriate trigger to undertake further assessment on risks to and impacts on migratory species and their habitats; and if these methodologies and criteria are deemed not appropriate, make proposals on how they can be </w:t>
      </w:r>
      <w:proofErr w:type="gramStart"/>
      <w:r w:rsidRPr="008B0065">
        <w:rPr>
          <w:rFonts w:cs="Arial"/>
          <w:iCs/>
          <w:lang w:val="en-US"/>
        </w:rPr>
        <w:t>improved;</w:t>
      </w:r>
      <w:proofErr w:type="gramEnd"/>
    </w:p>
    <w:p w14:paraId="3BE94564"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7F17E417" w14:textId="77777777" w:rsidR="001A3407" w:rsidRPr="008B0065" w:rsidRDefault="001A3407" w:rsidP="0083497B">
      <w:pPr>
        <w:widowControl w:val="0"/>
        <w:numPr>
          <w:ilvl w:val="0"/>
          <w:numId w:val="9"/>
        </w:numPr>
        <w:autoSpaceDE w:val="0"/>
        <w:autoSpaceDN w:val="0"/>
        <w:adjustRightInd w:val="0"/>
        <w:spacing w:after="0" w:line="240" w:lineRule="auto"/>
        <w:ind w:left="1080"/>
        <w:jc w:val="both"/>
        <w:rPr>
          <w:rFonts w:cs="Arial"/>
          <w:iCs/>
          <w:lang w:val="en-US"/>
        </w:rPr>
      </w:pPr>
      <w:r w:rsidRPr="008B0065">
        <w:rPr>
          <w:rFonts w:cs="Arial"/>
          <w:iCs/>
          <w:lang w:val="en-US"/>
        </w:rPr>
        <w:t xml:space="preserve">assess whether current best practice strategic environmental assessment and environmental impact assessment methodologies, including the preparation of environmental/biodiversity management plans, sufficiently address the impact linear infrastructure projects have on migratory species throughout the infrastructure´s </w:t>
      </w:r>
      <w:proofErr w:type="gramStart"/>
      <w:r w:rsidRPr="008B0065">
        <w:rPr>
          <w:rFonts w:cs="Arial"/>
          <w:iCs/>
          <w:lang w:val="en-US"/>
        </w:rPr>
        <w:t>lifecycle;</w:t>
      </w:r>
      <w:proofErr w:type="gramEnd"/>
    </w:p>
    <w:p w14:paraId="52965398"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6C11D731" w14:textId="77777777" w:rsidR="001A3407" w:rsidRPr="008B0065" w:rsidRDefault="001A3407" w:rsidP="0083497B">
      <w:pPr>
        <w:widowControl w:val="0"/>
        <w:numPr>
          <w:ilvl w:val="0"/>
          <w:numId w:val="9"/>
        </w:numPr>
        <w:autoSpaceDE w:val="0"/>
        <w:autoSpaceDN w:val="0"/>
        <w:adjustRightInd w:val="0"/>
        <w:spacing w:after="0" w:line="240" w:lineRule="auto"/>
        <w:ind w:left="1080"/>
        <w:jc w:val="both"/>
        <w:rPr>
          <w:rFonts w:cs="Arial"/>
          <w:iCs/>
          <w:lang w:val="en-US"/>
        </w:rPr>
      </w:pPr>
      <w:r w:rsidRPr="008B0065">
        <w:rPr>
          <w:rFonts w:cs="Arial"/>
          <w:iCs/>
          <w:lang w:val="en-US"/>
        </w:rPr>
        <w:t>develop guidance, based on the above assessments, on:</w:t>
      </w:r>
    </w:p>
    <w:p w14:paraId="03795F00" w14:textId="17FEB897" w:rsidR="001A3407" w:rsidRPr="008B0065" w:rsidRDefault="001A3407" w:rsidP="0083497B">
      <w:pPr>
        <w:widowControl w:val="0"/>
        <w:numPr>
          <w:ilvl w:val="1"/>
          <w:numId w:val="9"/>
        </w:numPr>
        <w:autoSpaceDE w:val="0"/>
        <w:autoSpaceDN w:val="0"/>
        <w:adjustRightInd w:val="0"/>
        <w:spacing w:after="0" w:line="240" w:lineRule="auto"/>
        <w:ind w:left="1440"/>
        <w:jc w:val="both"/>
        <w:rPr>
          <w:rFonts w:cs="Arial"/>
          <w:iCs/>
          <w:lang w:val="en-US"/>
        </w:rPr>
      </w:pPr>
      <w:r w:rsidRPr="008B0065">
        <w:rPr>
          <w:rFonts w:cs="Arial"/>
          <w:lang w:val="en-US"/>
        </w:rPr>
        <w:t xml:space="preserve">the scoping process which includes migratory </w:t>
      </w:r>
      <w:r w:rsidRPr="008B0065">
        <w:rPr>
          <w:rFonts w:cs="Arial"/>
          <w:iCs/>
          <w:lang w:val="en-US"/>
        </w:rPr>
        <w:t xml:space="preserve">species in the tasks and scope of </w:t>
      </w:r>
      <w:proofErr w:type="gramStart"/>
      <w:r w:rsidRPr="008B0065">
        <w:rPr>
          <w:rFonts w:cs="Arial"/>
          <w:iCs/>
          <w:lang w:val="en-US"/>
        </w:rPr>
        <w:t>investigations;</w:t>
      </w:r>
      <w:proofErr w:type="gramEnd"/>
      <w:r w:rsidRPr="008B0065">
        <w:rPr>
          <w:rFonts w:cs="Arial"/>
          <w:iCs/>
          <w:lang w:val="en-US"/>
        </w:rPr>
        <w:t xml:space="preserve"> </w:t>
      </w:r>
    </w:p>
    <w:p w14:paraId="623E4190" w14:textId="77777777" w:rsidR="001A3407" w:rsidRPr="008B0065" w:rsidRDefault="001A3407" w:rsidP="0083497B">
      <w:pPr>
        <w:widowControl w:val="0"/>
        <w:numPr>
          <w:ilvl w:val="1"/>
          <w:numId w:val="9"/>
        </w:numPr>
        <w:autoSpaceDE w:val="0"/>
        <w:autoSpaceDN w:val="0"/>
        <w:adjustRightInd w:val="0"/>
        <w:spacing w:after="0" w:line="240" w:lineRule="auto"/>
        <w:ind w:left="1440"/>
        <w:jc w:val="both"/>
        <w:rPr>
          <w:rFonts w:cs="Arial"/>
          <w:iCs/>
          <w:lang w:val="en-US"/>
        </w:rPr>
      </w:pPr>
      <w:r w:rsidRPr="008B0065">
        <w:rPr>
          <w:rFonts w:cs="Arial"/>
          <w:iCs/>
          <w:lang w:val="en-US"/>
        </w:rPr>
        <w:t xml:space="preserve">scientifically robust and cost-effective means of monitoring, evaluation and reporting on the effectiveness of mitigation measures in linear infrastructure </w:t>
      </w:r>
      <w:proofErr w:type="gramStart"/>
      <w:r w:rsidRPr="008B0065">
        <w:rPr>
          <w:rFonts w:cs="Arial"/>
          <w:iCs/>
          <w:lang w:val="en-US"/>
        </w:rPr>
        <w:t>developments;</w:t>
      </w:r>
      <w:proofErr w:type="gramEnd"/>
    </w:p>
    <w:p w14:paraId="096624DB" w14:textId="77777777" w:rsidR="001A3407" w:rsidRPr="008B0065" w:rsidRDefault="001A3407" w:rsidP="008B0065">
      <w:pPr>
        <w:widowControl w:val="0"/>
        <w:autoSpaceDE w:val="0"/>
        <w:autoSpaceDN w:val="0"/>
        <w:adjustRightInd w:val="0"/>
        <w:spacing w:after="0" w:line="240" w:lineRule="auto"/>
        <w:ind w:left="1260"/>
        <w:jc w:val="both"/>
        <w:rPr>
          <w:rFonts w:cs="Arial"/>
          <w:iCs/>
          <w:lang w:val="en-US"/>
        </w:rPr>
      </w:pPr>
    </w:p>
    <w:p w14:paraId="2EA09C7B" w14:textId="226B304D" w:rsidR="001A3407" w:rsidRPr="008B0065" w:rsidRDefault="001A3407" w:rsidP="0083497B">
      <w:pPr>
        <w:widowControl w:val="0"/>
        <w:numPr>
          <w:ilvl w:val="0"/>
          <w:numId w:val="9"/>
        </w:numPr>
        <w:autoSpaceDE w:val="0"/>
        <w:autoSpaceDN w:val="0"/>
        <w:adjustRightInd w:val="0"/>
        <w:spacing w:after="0" w:line="240" w:lineRule="auto"/>
        <w:ind w:left="1080"/>
        <w:jc w:val="both"/>
        <w:rPr>
          <w:rFonts w:cs="Arial"/>
          <w:iCs/>
          <w:lang w:val="en-US"/>
        </w:rPr>
      </w:pPr>
      <w:r w:rsidRPr="008B0065">
        <w:rPr>
          <w:rFonts w:cs="Arial"/>
          <w:iCs/>
          <w:lang w:val="en-US"/>
        </w:rPr>
        <w:t xml:space="preserve">identify reliable data on and databases containing the movements, habitats and </w:t>
      </w:r>
      <w:r w:rsidRPr="008B0065">
        <w:rPr>
          <w:rFonts w:cs="Arial"/>
          <w:iCs/>
          <w:lang w:val="en-US"/>
        </w:rPr>
        <w:lastRenderedPageBreak/>
        <w:t>occurrence of CMS</w:t>
      </w:r>
      <w:r w:rsidR="00902B1F" w:rsidRPr="008B0065">
        <w:rPr>
          <w:rFonts w:cs="Arial"/>
          <w:iCs/>
          <w:lang w:val="en-US"/>
        </w:rPr>
        <w:t>-</w:t>
      </w:r>
      <w:r w:rsidRPr="008B0065">
        <w:rPr>
          <w:rFonts w:cs="Arial"/>
          <w:iCs/>
          <w:lang w:val="en-US"/>
        </w:rPr>
        <w:t>listed species as a body of knowledge in support of planning, assessment and decision</w:t>
      </w:r>
      <w:r w:rsidR="00902B1F" w:rsidRPr="008B0065">
        <w:rPr>
          <w:rFonts w:cs="Arial"/>
          <w:iCs/>
          <w:lang w:val="en-US"/>
        </w:rPr>
        <w:t>-</w:t>
      </w:r>
      <w:r w:rsidRPr="008B0065">
        <w:rPr>
          <w:rFonts w:cs="Arial"/>
          <w:iCs/>
          <w:lang w:val="en-US"/>
        </w:rPr>
        <w:t xml:space="preserve">making, and, with the support of the Secretariat, establish relationships with institutions holding that </w:t>
      </w:r>
      <w:proofErr w:type="gramStart"/>
      <w:r w:rsidRPr="008B0065">
        <w:rPr>
          <w:rFonts w:cs="Arial"/>
          <w:iCs/>
          <w:lang w:val="en-US"/>
        </w:rPr>
        <w:t>data;</w:t>
      </w:r>
      <w:proofErr w:type="gramEnd"/>
    </w:p>
    <w:p w14:paraId="5D00AA1A" w14:textId="77777777" w:rsidR="001A3407" w:rsidRPr="008B0065" w:rsidRDefault="001A3407" w:rsidP="008B0065">
      <w:pPr>
        <w:spacing w:after="0" w:line="240" w:lineRule="auto"/>
        <w:jc w:val="both"/>
        <w:rPr>
          <w:rFonts w:cs="Arial"/>
          <w:lang w:val="en-US"/>
        </w:rPr>
      </w:pPr>
    </w:p>
    <w:p w14:paraId="7D8A9104"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Secretariat </w:t>
      </w:r>
    </w:p>
    <w:p w14:paraId="47EA4408" w14:textId="77777777" w:rsidR="001A3407" w:rsidRPr="008B0065" w:rsidRDefault="001A3407" w:rsidP="008B0065">
      <w:pPr>
        <w:spacing w:after="0" w:line="240" w:lineRule="auto"/>
        <w:rPr>
          <w:rFonts w:cs="Arial"/>
          <w:lang w:val="en-US"/>
        </w:rPr>
      </w:pPr>
    </w:p>
    <w:p w14:paraId="0140D13C" w14:textId="593DBB6A" w:rsidR="001A3407" w:rsidRPr="008B0065" w:rsidRDefault="001A3407" w:rsidP="0083497B">
      <w:pPr>
        <w:widowControl w:val="0"/>
        <w:tabs>
          <w:tab w:val="left" w:pos="720"/>
        </w:tabs>
        <w:autoSpaceDE w:val="0"/>
        <w:autoSpaceDN w:val="0"/>
        <w:adjustRightInd w:val="0"/>
        <w:spacing w:after="0" w:line="240" w:lineRule="auto"/>
        <w:ind w:left="720" w:hanging="720"/>
        <w:jc w:val="both"/>
        <w:rPr>
          <w:rFonts w:cs="Arial"/>
          <w:iCs/>
          <w:lang w:val="en-US"/>
        </w:rPr>
      </w:pPr>
      <w:r w:rsidRPr="008B0065">
        <w:rPr>
          <w:rFonts w:cs="Arial"/>
          <w:lang w:val="en-US"/>
        </w:rPr>
        <w:t>14.CC</w:t>
      </w:r>
      <w:r w:rsidRPr="008B0065">
        <w:rPr>
          <w:rFonts w:cs="Arial"/>
          <w:lang w:val="en-US"/>
        </w:rPr>
        <w:tab/>
      </w:r>
      <w:r w:rsidRPr="008B0065">
        <w:rPr>
          <w:rFonts w:cs="Arial"/>
          <w:iCs/>
          <w:lang w:val="en-US"/>
        </w:rPr>
        <w:t>The Secretariat shall:</w:t>
      </w:r>
    </w:p>
    <w:p w14:paraId="2EA7949C" w14:textId="77777777" w:rsidR="001A3407" w:rsidRPr="008B0065" w:rsidRDefault="001A3407" w:rsidP="008B0065">
      <w:pPr>
        <w:widowControl w:val="0"/>
        <w:autoSpaceDE w:val="0"/>
        <w:autoSpaceDN w:val="0"/>
        <w:adjustRightInd w:val="0"/>
        <w:spacing w:after="0" w:line="240" w:lineRule="auto"/>
        <w:jc w:val="both"/>
        <w:rPr>
          <w:rFonts w:cs="Arial"/>
          <w:iCs/>
          <w:lang w:val="en-US"/>
        </w:rPr>
      </w:pPr>
    </w:p>
    <w:p w14:paraId="6DFCE5C9"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lang w:val="en-US"/>
        </w:rPr>
        <w:t>i</w:t>
      </w:r>
      <w:r w:rsidRPr="008B0065">
        <w:rPr>
          <w:rFonts w:cs="Arial"/>
          <w:iCs/>
          <w:lang w:val="en-US"/>
        </w:rPr>
        <w:t xml:space="preserve">nclude in its communication strategy engagement with the financial and infrastructure-related </w:t>
      </w:r>
      <w:proofErr w:type="gramStart"/>
      <w:r w:rsidRPr="008B0065">
        <w:rPr>
          <w:rFonts w:cs="Arial"/>
          <w:iCs/>
          <w:lang w:val="en-US"/>
        </w:rPr>
        <w:t>sectors;</w:t>
      </w:r>
      <w:proofErr w:type="gramEnd"/>
    </w:p>
    <w:p w14:paraId="1A082F71"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4710D4FF" w14:textId="075046E6"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subject to the availability of external resources, organize regional and national workshops to raise the awareness and increase the capacity of government representatives who are working in sectors concerned with linear infrastructure </w:t>
      </w:r>
      <w:r w:rsidRPr="008B0065">
        <w:rPr>
          <w:rFonts w:cs="Arial"/>
          <w:lang w:val="en-US"/>
        </w:rPr>
        <w:t xml:space="preserve">development of the </w:t>
      </w:r>
      <w:r w:rsidRPr="008B0065">
        <w:rPr>
          <w:rFonts w:cs="Arial"/>
          <w:iCs/>
          <w:lang w:val="en-US"/>
        </w:rPr>
        <w:t xml:space="preserve">needs and requirements of migratory species, in close collaboration with public and private sector stakeholders, multilateral development banks, bilateral development banks, donors and other organizations and institutions that are involved in linear infrastructure development; </w:t>
      </w:r>
    </w:p>
    <w:p w14:paraId="6BC81765"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763678F2" w14:textId="5BB42163"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develop and circulate among Parties a questionnaire on the availability of data on migratory species and linear infrastructure and repositories of this data</w:t>
      </w:r>
      <w:r w:rsidR="00902B1F" w:rsidRPr="008B0065">
        <w:rPr>
          <w:rFonts w:cs="Arial"/>
          <w:iCs/>
          <w:lang w:val="en-US"/>
        </w:rPr>
        <w:t>,</w:t>
      </w:r>
      <w:r w:rsidRPr="008B0065">
        <w:rPr>
          <w:rFonts w:cs="Arial"/>
          <w:iCs/>
          <w:lang w:val="en-US"/>
        </w:rPr>
        <w:t xml:space="preserve"> and report the results to the Scientific </w:t>
      </w:r>
      <w:proofErr w:type="gramStart"/>
      <w:r w:rsidRPr="008B0065">
        <w:rPr>
          <w:rFonts w:cs="Arial"/>
          <w:iCs/>
          <w:lang w:val="en-US"/>
        </w:rPr>
        <w:t>Council;</w:t>
      </w:r>
      <w:proofErr w:type="gramEnd"/>
    </w:p>
    <w:p w14:paraId="22CAD47A"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5A4609D6"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identify databases for spatial data on existing and planned linear infrastructure in cooperation with relevant </w:t>
      </w:r>
      <w:proofErr w:type="gramStart"/>
      <w:r w:rsidRPr="008B0065">
        <w:rPr>
          <w:rFonts w:cs="Arial"/>
          <w:iCs/>
          <w:lang w:val="en-US"/>
        </w:rPr>
        <w:t>experts;</w:t>
      </w:r>
      <w:proofErr w:type="gramEnd"/>
    </w:p>
    <w:p w14:paraId="4BF43573"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72B36D64"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establish an online library of:</w:t>
      </w:r>
    </w:p>
    <w:p w14:paraId="687895C1" w14:textId="35FFE852" w:rsidR="001A3407" w:rsidRPr="008B0065" w:rsidRDefault="001A3407" w:rsidP="008B0065">
      <w:pPr>
        <w:widowControl w:val="0"/>
        <w:numPr>
          <w:ilvl w:val="1"/>
          <w:numId w:val="10"/>
        </w:numPr>
        <w:autoSpaceDE w:val="0"/>
        <w:autoSpaceDN w:val="0"/>
        <w:adjustRightInd w:val="0"/>
        <w:spacing w:after="0" w:line="240" w:lineRule="auto"/>
        <w:jc w:val="both"/>
        <w:rPr>
          <w:rFonts w:cs="Arial"/>
          <w:iCs/>
          <w:lang w:val="en-US"/>
        </w:rPr>
      </w:pPr>
      <w:r w:rsidRPr="008B0065">
        <w:rPr>
          <w:rFonts w:cs="Arial"/>
          <w:iCs/>
          <w:lang w:val="en-US"/>
        </w:rPr>
        <w:t xml:space="preserve">existing databases on the movements, habitats, and presence and absence of migratory species, such as </w:t>
      </w:r>
      <w:proofErr w:type="spellStart"/>
      <w:r w:rsidRPr="008B0065">
        <w:rPr>
          <w:rFonts w:cs="Arial"/>
          <w:iCs/>
          <w:lang w:val="en-US"/>
        </w:rPr>
        <w:t>Movebank</w:t>
      </w:r>
      <w:proofErr w:type="spellEnd"/>
      <w:r w:rsidRPr="008B0065">
        <w:rPr>
          <w:rFonts w:cs="Arial"/>
          <w:iCs/>
          <w:lang w:val="en-US"/>
        </w:rPr>
        <w:t>, EURING and IBAT and those identified by the Scientific Council</w:t>
      </w:r>
      <w:r w:rsidR="00902B1F" w:rsidRPr="008B0065">
        <w:rPr>
          <w:rFonts w:cs="Arial"/>
          <w:iCs/>
          <w:lang w:val="en-US"/>
        </w:rPr>
        <w:t>,</w:t>
      </w:r>
    </w:p>
    <w:p w14:paraId="7515F3D6" w14:textId="3580749F" w:rsidR="001A3407" w:rsidRPr="008B0065" w:rsidRDefault="001A3407" w:rsidP="008B0065">
      <w:pPr>
        <w:widowControl w:val="0"/>
        <w:numPr>
          <w:ilvl w:val="1"/>
          <w:numId w:val="10"/>
        </w:numPr>
        <w:autoSpaceDE w:val="0"/>
        <w:autoSpaceDN w:val="0"/>
        <w:adjustRightInd w:val="0"/>
        <w:spacing w:after="0" w:line="240" w:lineRule="auto"/>
        <w:jc w:val="both"/>
        <w:rPr>
          <w:rFonts w:cs="Arial"/>
          <w:iCs/>
          <w:lang w:val="en-US"/>
        </w:rPr>
      </w:pPr>
      <w:r w:rsidRPr="008B0065">
        <w:rPr>
          <w:rFonts w:cs="Arial"/>
          <w:iCs/>
          <w:lang w:val="en-US"/>
        </w:rPr>
        <w:t>guidelines</w:t>
      </w:r>
      <w:r w:rsidR="00902B1F" w:rsidRPr="008B0065">
        <w:rPr>
          <w:rFonts w:cs="Arial"/>
          <w:iCs/>
          <w:lang w:val="en-US"/>
        </w:rPr>
        <w:t>,</w:t>
      </w:r>
      <w:r w:rsidRPr="008B0065">
        <w:rPr>
          <w:rFonts w:cs="Arial"/>
          <w:iCs/>
          <w:lang w:val="en-US"/>
        </w:rPr>
        <w:t xml:space="preserve"> and</w:t>
      </w:r>
    </w:p>
    <w:p w14:paraId="66385A11" w14:textId="1C06C1A5" w:rsidR="001A3407" w:rsidRPr="008B0065" w:rsidRDefault="001A3407" w:rsidP="008B0065">
      <w:pPr>
        <w:widowControl w:val="0"/>
        <w:numPr>
          <w:ilvl w:val="1"/>
          <w:numId w:val="10"/>
        </w:numPr>
        <w:autoSpaceDE w:val="0"/>
        <w:autoSpaceDN w:val="0"/>
        <w:adjustRightInd w:val="0"/>
        <w:spacing w:after="0" w:line="240" w:lineRule="auto"/>
        <w:jc w:val="both"/>
        <w:rPr>
          <w:rFonts w:cs="Arial"/>
          <w:iCs/>
          <w:lang w:val="en-US"/>
        </w:rPr>
      </w:pPr>
      <w:r w:rsidRPr="008B0065">
        <w:rPr>
          <w:rFonts w:cs="Arial"/>
          <w:iCs/>
          <w:lang w:val="en-US"/>
        </w:rPr>
        <w:t xml:space="preserve">learning </w:t>
      </w:r>
      <w:proofErr w:type="gramStart"/>
      <w:r w:rsidRPr="008B0065">
        <w:rPr>
          <w:rFonts w:cs="Arial"/>
          <w:iCs/>
          <w:lang w:val="en-US"/>
        </w:rPr>
        <w:t>resources</w:t>
      </w:r>
      <w:r w:rsidR="00902B1F" w:rsidRPr="008B0065">
        <w:rPr>
          <w:rFonts w:cs="Arial"/>
          <w:iCs/>
          <w:lang w:val="en-US"/>
        </w:rPr>
        <w:t>;</w:t>
      </w:r>
      <w:proofErr w:type="gramEnd"/>
    </w:p>
    <w:p w14:paraId="1AE42BCC" w14:textId="77777777" w:rsidR="001A3407" w:rsidRPr="008B0065" w:rsidRDefault="001A3407" w:rsidP="008B0065">
      <w:pPr>
        <w:widowControl w:val="0"/>
        <w:autoSpaceDE w:val="0"/>
        <w:autoSpaceDN w:val="0"/>
        <w:adjustRightInd w:val="0"/>
        <w:spacing w:after="0" w:line="240" w:lineRule="auto"/>
        <w:ind w:left="1211"/>
        <w:jc w:val="both"/>
        <w:rPr>
          <w:rFonts w:cs="Arial"/>
          <w:iCs/>
          <w:lang w:val="en-US"/>
        </w:rPr>
      </w:pPr>
    </w:p>
    <w:p w14:paraId="3E7100FC"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review the implementation of </w:t>
      </w:r>
      <w:r w:rsidRPr="008B0065">
        <w:rPr>
          <w:rFonts w:cs="Arial"/>
          <w:i/>
          <w:lang w:val="en-US"/>
        </w:rPr>
        <w:t>Guidelines for Addressing the Impact of Linear Infrastructure on Large Migratory Mammals in Central Asia</w:t>
      </w:r>
      <w:r w:rsidRPr="008B0065">
        <w:rPr>
          <w:rFonts w:cs="Arial"/>
          <w:iCs/>
          <w:lang w:val="en-US"/>
        </w:rPr>
        <w:t xml:space="preserve"> by Parties and update the Guidelines on the basis of the lessons learned from their review and other </w:t>
      </w:r>
      <w:proofErr w:type="gramStart"/>
      <w:r w:rsidRPr="008B0065">
        <w:rPr>
          <w:rFonts w:cs="Arial"/>
          <w:iCs/>
          <w:lang w:val="en-US"/>
        </w:rPr>
        <w:t>sources;</w:t>
      </w:r>
      <w:proofErr w:type="gramEnd"/>
    </w:p>
    <w:p w14:paraId="103F8F27"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71638935"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develop guidelines for preparing and using ecological connectivity plans as tools for migratory species </w:t>
      </w:r>
      <w:proofErr w:type="gramStart"/>
      <w:r w:rsidRPr="008B0065">
        <w:rPr>
          <w:rFonts w:cs="Arial"/>
          <w:iCs/>
          <w:lang w:val="en-US"/>
        </w:rPr>
        <w:t>conservation;</w:t>
      </w:r>
      <w:proofErr w:type="gramEnd"/>
    </w:p>
    <w:p w14:paraId="12939F62"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44562015"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subject to the availability of external resources, develop and circulate among Parties impact assessment (including strategic environmental assessment) screening guidelines including requirements of migratory species and ecological connectivity in linear infrastructure development, as guidance materials for the implementation of CMS Resolution 7.2 (Rev.COP12) </w:t>
      </w:r>
      <w:r w:rsidRPr="008B0065">
        <w:rPr>
          <w:rFonts w:cs="Arial"/>
          <w:i/>
          <w:lang w:val="en-US"/>
        </w:rPr>
        <w:t xml:space="preserve">Impact Assessment and Migratory </w:t>
      </w:r>
      <w:proofErr w:type="gramStart"/>
      <w:r w:rsidRPr="008B0065">
        <w:rPr>
          <w:rFonts w:cs="Arial"/>
          <w:i/>
          <w:lang w:val="en-US"/>
        </w:rPr>
        <w:t>Species</w:t>
      </w:r>
      <w:r w:rsidRPr="008B0065">
        <w:rPr>
          <w:rFonts w:cs="Arial"/>
          <w:iCs/>
          <w:lang w:val="en-US"/>
        </w:rPr>
        <w:t>;</w:t>
      </w:r>
      <w:proofErr w:type="gramEnd"/>
      <w:r w:rsidRPr="008B0065">
        <w:rPr>
          <w:rFonts w:cs="Arial"/>
          <w:iCs/>
          <w:lang w:val="en-US"/>
        </w:rPr>
        <w:t xml:space="preserve"> </w:t>
      </w:r>
    </w:p>
    <w:p w14:paraId="3719A949"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6E801F52" w14:textId="4A3F8E2A" w:rsidR="001A3407" w:rsidRPr="008B0065" w:rsidRDefault="001A3407" w:rsidP="00E72CE8">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subject to the availability of external resources, develop guidelines, including checklists, on the impact of infrastructure sectors (e.g.</w:t>
      </w:r>
      <w:r w:rsidR="00902B1F" w:rsidRPr="008B0065">
        <w:rPr>
          <w:rFonts w:cs="Arial"/>
          <w:iCs/>
          <w:lang w:val="en-US"/>
        </w:rPr>
        <w:t>,</w:t>
      </w:r>
      <w:r w:rsidRPr="008B0065">
        <w:rPr>
          <w:rFonts w:cs="Arial"/>
          <w:iCs/>
          <w:lang w:val="en-US"/>
        </w:rPr>
        <w:t xml:space="preserve"> transport, energy, water) on migratory species for all geographic regions on the basis of the lessons learned from the </w:t>
      </w:r>
      <w:r w:rsidR="00761725" w:rsidRPr="008B0065">
        <w:rPr>
          <w:rFonts w:cs="Arial"/>
          <w:iCs/>
          <w:lang w:val="en-US"/>
        </w:rPr>
        <w:t>Central Asian Mammals Initiative (</w:t>
      </w:r>
      <w:r w:rsidRPr="008B0065">
        <w:rPr>
          <w:rFonts w:cs="Arial"/>
          <w:lang w:val="en-US"/>
        </w:rPr>
        <w:t>CAMI</w:t>
      </w:r>
      <w:r w:rsidR="00761725" w:rsidRPr="008B0065">
        <w:rPr>
          <w:rFonts w:cs="Arial"/>
          <w:lang w:val="en-US"/>
        </w:rPr>
        <w:t>)</w:t>
      </w:r>
      <w:r w:rsidRPr="008B0065">
        <w:rPr>
          <w:rFonts w:cs="Arial"/>
          <w:iCs/>
          <w:lang w:val="en-US"/>
        </w:rPr>
        <w:t xml:space="preserve"> infrastructure guidelines review and other sources; and translate CMS guidelines into national </w:t>
      </w:r>
      <w:proofErr w:type="gramStart"/>
      <w:r w:rsidRPr="008B0065">
        <w:rPr>
          <w:rFonts w:cs="Arial"/>
          <w:iCs/>
          <w:lang w:val="en-US"/>
        </w:rPr>
        <w:t>languages;</w:t>
      </w:r>
      <w:proofErr w:type="gramEnd"/>
    </w:p>
    <w:p w14:paraId="443E89C5" w14:textId="734A2E50" w:rsidR="0083497B" w:rsidRDefault="0083497B" w:rsidP="00E72CE8">
      <w:pPr>
        <w:spacing w:after="0" w:line="240" w:lineRule="auto"/>
        <w:rPr>
          <w:rFonts w:cs="Arial"/>
          <w:iCs/>
          <w:lang w:val="en-US"/>
        </w:rPr>
      </w:pPr>
    </w:p>
    <w:p w14:paraId="2E382382" w14:textId="7C4845FB"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compile available information, in cooperation with partners, on the effectiveness of </w:t>
      </w:r>
      <w:r w:rsidRPr="008B0065">
        <w:rPr>
          <w:rFonts w:cs="Arial"/>
          <w:iCs/>
          <w:lang w:val="en-US"/>
        </w:rPr>
        <w:lastRenderedPageBreak/>
        <w:t>CMS-listed species-specific mitigation solutions, including lessons learned, for landscapes and types of barrier</w:t>
      </w:r>
      <w:r w:rsidR="001974DE" w:rsidRPr="008B0065">
        <w:rPr>
          <w:rFonts w:cs="Arial"/>
          <w:iCs/>
          <w:lang w:val="en-US"/>
        </w:rPr>
        <w:t>s</w:t>
      </w:r>
      <w:r w:rsidRPr="008B0065">
        <w:rPr>
          <w:rFonts w:cs="Arial"/>
          <w:iCs/>
          <w:lang w:val="en-US"/>
        </w:rPr>
        <w:t xml:space="preserve"> in the CAMI region and beyond; and identify those species that need further analysis/</w:t>
      </w:r>
      <w:proofErr w:type="gramStart"/>
      <w:r w:rsidRPr="008B0065">
        <w:rPr>
          <w:rFonts w:cs="Arial"/>
          <w:iCs/>
          <w:lang w:val="en-US"/>
        </w:rPr>
        <w:t>research;</w:t>
      </w:r>
      <w:proofErr w:type="gramEnd"/>
    </w:p>
    <w:p w14:paraId="1914F3D8" w14:textId="77777777" w:rsidR="001A3407" w:rsidRPr="008B0065" w:rsidRDefault="001A3407" w:rsidP="008B0065">
      <w:pPr>
        <w:widowControl w:val="0"/>
        <w:autoSpaceDE w:val="0"/>
        <w:autoSpaceDN w:val="0"/>
        <w:adjustRightInd w:val="0"/>
        <w:spacing w:after="0" w:line="240" w:lineRule="auto"/>
        <w:ind w:left="1211"/>
        <w:jc w:val="both"/>
        <w:rPr>
          <w:rFonts w:cs="Arial"/>
          <w:iCs/>
          <w:lang w:val="en-US"/>
        </w:rPr>
      </w:pPr>
    </w:p>
    <w:p w14:paraId="53DB6F33"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subject to the availability of external resources, update the Central Asian Mammals Migration and Linear Infrastructure Atlas (CAMI Atlas) through improving resolutions and making the maps more user-friendly and accessible online; updating range delineation and linear infrastructure information, where necessary; and extending it to include all CAMI species and </w:t>
      </w:r>
      <w:proofErr w:type="gramStart"/>
      <w:r w:rsidRPr="008B0065">
        <w:rPr>
          <w:rFonts w:cs="Arial"/>
          <w:iCs/>
          <w:lang w:val="en-US"/>
        </w:rPr>
        <w:t>countries;</w:t>
      </w:r>
      <w:proofErr w:type="gramEnd"/>
    </w:p>
    <w:p w14:paraId="2445C72E" w14:textId="77777777" w:rsidR="001A3407" w:rsidRPr="008B0065" w:rsidRDefault="001A3407" w:rsidP="0083497B">
      <w:pPr>
        <w:widowControl w:val="0"/>
        <w:autoSpaceDE w:val="0"/>
        <w:autoSpaceDN w:val="0"/>
        <w:adjustRightInd w:val="0"/>
        <w:spacing w:after="0" w:line="240" w:lineRule="auto"/>
        <w:ind w:left="1080" w:hanging="360"/>
        <w:jc w:val="both"/>
        <w:rPr>
          <w:rFonts w:cs="Arial"/>
          <w:iCs/>
          <w:lang w:val="en-US"/>
        </w:rPr>
      </w:pPr>
    </w:p>
    <w:p w14:paraId="23F6E669" w14:textId="77777777" w:rsidR="001A3407" w:rsidRPr="008B0065" w:rsidRDefault="001A3407" w:rsidP="0083497B">
      <w:pPr>
        <w:widowControl w:val="0"/>
        <w:numPr>
          <w:ilvl w:val="0"/>
          <w:numId w:val="10"/>
        </w:numPr>
        <w:autoSpaceDE w:val="0"/>
        <w:autoSpaceDN w:val="0"/>
        <w:adjustRightInd w:val="0"/>
        <w:spacing w:after="0" w:line="240" w:lineRule="auto"/>
        <w:ind w:left="1080"/>
        <w:jc w:val="both"/>
        <w:rPr>
          <w:rFonts w:cs="Arial"/>
          <w:iCs/>
          <w:lang w:val="en-US"/>
        </w:rPr>
      </w:pPr>
      <w:r w:rsidRPr="008B0065">
        <w:rPr>
          <w:rFonts w:cs="Arial"/>
          <w:iCs/>
          <w:lang w:val="en-US"/>
        </w:rPr>
        <w:t xml:space="preserve">subject to the availability of external resources, include in </w:t>
      </w:r>
      <w:r w:rsidRPr="008B0065">
        <w:rPr>
          <w:rFonts w:cs="Arial"/>
          <w:lang w:val="en-US"/>
        </w:rPr>
        <w:t>its</w:t>
      </w:r>
      <w:r w:rsidRPr="008B0065">
        <w:rPr>
          <w:rFonts w:cs="Arial"/>
          <w:iCs/>
          <w:lang w:val="en-US"/>
        </w:rPr>
        <w:t xml:space="preserve"> communication </w:t>
      </w:r>
      <w:proofErr w:type="spellStart"/>
      <w:r w:rsidRPr="008B0065">
        <w:rPr>
          <w:rFonts w:cs="Arial"/>
          <w:iCs/>
          <w:lang w:val="en-US"/>
        </w:rPr>
        <w:t>programme</w:t>
      </w:r>
      <w:proofErr w:type="spellEnd"/>
      <w:r w:rsidRPr="008B0065">
        <w:rPr>
          <w:rFonts w:cs="Arial"/>
          <w:iCs/>
          <w:lang w:val="en-US"/>
        </w:rPr>
        <w:t>:</w:t>
      </w:r>
    </w:p>
    <w:p w14:paraId="51F2148C" w14:textId="77777777" w:rsidR="001A3407" w:rsidRPr="008B0065" w:rsidRDefault="001A3407" w:rsidP="008B0065">
      <w:pPr>
        <w:widowControl w:val="0"/>
        <w:numPr>
          <w:ilvl w:val="1"/>
          <w:numId w:val="10"/>
        </w:numPr>
        <w:autoSpaceDE w:val="0"/>
        <w:autoSpaceDN w:val="0"/>
        <w:adjustRightInd w:val="0"/>
        <w:spacing w:after="0" w:line="240" w:lineRule="auto"/>
        <w:jc w:val="both"/>
        <w:rPr>
          <w:rFonts w:cs="Arial"/>
          <w:iCs/>
          <w:lang w:val="en-US"/>
        </w:rPr>
      </w:pPr>
      <w:r w:rsidRPr="008B0065">
        <w:rPr>
          <w:rFonts w:cs="Arial"/>
          <w:iCs/>
          <w:lang w:val="en-US"/>
        </w:rPr>
        <w:t>development of fact sheets and policy briefs based on CMS guidance materials; and</w:t>
      </w:r>
    </w:p>
    <w:p w14:paraId="79DEA441" w14:textId="1E72EB92" w:rsidR="001A3407" w:rsidRPr="008B0065" w:rsidRDefault="001A3407" w:rsidP="008B0065">
      <w:pPr>
        <w:widowControl w:val="0"/>
        <w:numPr>
          <w:ilvl w:val="1"/>
          <w:numId w:val="10"/>
        </w:numPr>
        <w:autoSpaceDE w:val="0"/>
        <w:autoSpaceDN w:val="0"/>
        <w:adjustRightInd w:val="0"/>
        <w:spacing w:after="0" w:line="240" w:lineRule="auto"/>
        <w:jc w:val="both"/>
        <w:rPr>
          <w:rFonts w:cs="Arial"/>
          <w:iCs/>
          <w:lang w:val="en-US"/>
        </w:rPr>
      </w:pPr>
      <w:r w:rsidRPr="008B0065">
        <w:rPr>
          <w:rFonts w:cs="Arial"/>
          <w:iCs/>
          <w:lang w:val="en-US"/>
        </w:rPr>
        <w:t>visualization of species distribution, and existing and planned infrastructure extracted from interactive online tools (including the CAMI Atlas and Bird Migration Atlas).</w:t>
      </w:r>
    </w:p>
    <w:p w14:paraId="6D5045C0" w14:textId="77777777" w:rsidR="001A3407" w:rsidRPr="008B0065" w:rsidRDefault="001A3407" w:rsidP="008B0065">
      <w:pPr>
        <w:suppressAutoHyphens/>
        <w:autoSpaceDE w:val="0"/>
        <w:autoSpaceDN w:val="0"/>
        <w:spacing w:after="0" w:line="240" w:lineRule="auto"/>
        <w:jc w:val="both"/>
        <w:textAlignment w:val="baseline"/>
        <w:rPr>
          <w:rFonts w:cs="Arial"/>
          <w:color w:val="000000"/>
          <w:kern w:val="2"/>
          <w:lang w:val="en-US"/>
        </w:rPr>
      </w:pPr>
    </w:p>
    <w:p w14:paraId="3B90C592" w14:textId="77777777" w:rsidR="001A3407" w:rsidRPr="008B0065" w:rsidRDefault="001A3407" w:rsidP="008B0065">
      <w:pPr>
        <w:suppressAutoHyphens/>
        <w:autoSpaceDE w:val="0"/>
        <w:autoSpaceDN w:val="0"/>
        <w:spacing w:after="0" w:line="240" w:lineRule="auto"/>
        <w:jc w:val="both"/>
        <w:textAlignment w:val="baseline"/>
        <w:rPr>
          <w:rFonts w:cs="Arial"/>
          <w:color w:val="000000"/>
          <w:kern w:val="2"/>
          <w:lang w:val="en-US"/>
        </w:rPr>
      </w:pPr>
    </w:p>
    <w:p w14:paraId="3BF83E64" w14:textId="77777777" w:rsidR="001A3407" w:rsidRPr="008B0065" w:rsidRDefault="001A3407" w:rsidP="008B0065">
      <w:pPr>
        <w:spacing w:after="0" w:line="240" w:lineRule="auto"/>
        <w:jc w:val="center"/>
        <w:rPr>
          <w:rFonts w:cs="Arial"/>
          <w:b/>
          <w:caps/>
          <w:lang w:val="en-US"/>
        </w:rPr>
      </w:pPr>
      <w:r w:rsidRPr="008B0065">
        <w:rPr>
          <w:rFonts w:cs="Arial"/>
          <w:b/>
          <w:caps/>
          <w:lang w:val="en-US"/>
        </w:rPr>
        <w:t>IMPACT ASSESSMENT AND MIGRATORY SPECIES</w:t>
      </w:r>
    </w:p>
    <w:p w14:paraId="3D7E5FB0" w14:textId="77777777" w:rsidR="001A3407" w:rsidRPr="008B0065" w:rsidRDefault="001A3407" w:rsidP="008B0065">
      <w:pPr>
        <w:spacing w:after="0" w:line="240" w:lineRule="auto"/>
        <w:jc w:val="both"/>
        <w:rPr>
          <w:rFonts w:cs="Arial"/>
          <w:lang w:val="en-US"/>
        </w:rPr>
      </w:pPr>
    </w:p>
    <w:p w14:paraId="3429C937" w14:textId="77777777" w:rsidR="001A3407" w:rsidRPr="008B0065" w:rsidRDefault="001A3407" w:rsidP="008B0065">
      <w:pPr>
        <w:spacing w:after="0" w:line="240" w:lineRule="auto"/>
        <w:jc w:val="both"/>
        <w:rPr>
          <w:rFonts w:cs="Arial"/>
          <w:lang w:val="en-US"/>
        </w:rPr>
      </w:pPr>
    </w:p>
    <w:p w14:paraId="42191A7F"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Parties </w:t>
      </w:r>
    </w:p>
    <w:p w14:paraId="581A59F8" w14:textId="77777777" w:rsidR="001A3407" w:rsidRPr="008B0065" w:rsidRDefault="001A3407" w:rsidP="008B0065">
      <w:pPr>
        <w:spacing w:after="0" w:line="240" w:lineRule="auto"/>
        <w:jc w:val="both"/>
        <w:rPr>
          <w:rFonts w:cs="Arial"/>
          <w:lang w:val="en-US"/>
        </w:rPr>
      </w:pPr>
    </w:p>
    <w:p w14:paraId="05FA6526" w14:textId="01D2A72E" w:rsidR="001A3407" w:rsidRPr="008B0065" w:rsidRDefault="001A3407" w:rsidP="0083497B">
      <w:pPr>
        <w:spacing w:after="0" w:line="240" w:lineRule="auto"/>
        <w:ind w:left="720" w:hanging="720"/>
        <w:jc w:val="both"/>
        <w:rPr>
          <w:rFonts w:cs="Arial"/>
          <w:iCs/>
          <w:lang w:val="en-US"/>
        </w:rPr>
      </w:pPr>
      <w:r w:rsidRPr="008B0065">
        <w:rPr>
          <w:rFonts w:cs="Arial"/>
          <w:lang w:val="en-US"/>
        </w:rPr>
        <w:t>14.</w:t>
      </w:r>
      <w:r w:rsidR="00DB1F67" w:rsidRPr="008B0065">
        <w:rPr>
          <w:rFonts w:cs="Arial"/>
          <w:lang w:val="en-US"/>
        </w:rPr>
        <w:t>AA</w:t>
      </w:r>
      <w:r w:rsidRPr="008B0065">
        <w:rPr>
          <w:rFonts w:cs="Arial"/>
          <w:lang w:val="en-US"/>
        </w:rPr>
        <w:tab/>
      </w:r>
      <w:r w:rsidRPr="008B0065">
        <w:rPr>
          <w:rFonts w:cs="Arial"/>
          <w:iCs/>
          <w:lang w:val="en-US"/>
        </w:rPr>
        <w:t>Parties are requested to:</w:t>
      </w:r>
    </w:p>
    <w:p w14:paraId="7207256A" w14:textId="77777777" w:rsidR="001A3407" w:rsidRPr="008B0065" w:rsidRDefault="001A3407" w:rsidP="008B0065">
      <w:pPr>
        <w:spacing w:after="0" w:line="240" w:lineRule="auto"/>
        <w:ind w:left="720" w:hanging="720"/>
        <w:jc w:val="both"/>
        <w:rPr>
          <w:rFonts w:cs="Arial"/>
          <w:iCs/>
          <w:lang w:val="en-US"/>
        </w:rPr>
      </w:pPr>
    </w:p>
    <w:p w14:paraId="17333FB5" w14:textId="033DB615" w:rsidR="001A3407" w:rsidRPr="008B0065" w:rsidRDefault="001A3407" w:rsidP="00552D8E">
      <w:pPr>
        <w:widowControl w:val="0"/>
        <w:numPr>
          <w:ilvl w:val="0"/>
          <w:numId w:val="19"/>
        </w:numPr>
        <w:autoSpaceDE w:val="0"/>
        <w:autoSpaceDN w:val="0"/>
        <w:adjustRightInd w:val="0"/>
        <w:spacing w:after="0" w:line="240" w:lineRule="auto"/>
        <w:ind w:left="1080" w:hanging="371"/>
        <w:jc w:val="both"/>
        <w:rPr>
          <w:rFonts w:cs="Arial"/>
          <w:iCs/>
          <w:lang w:val="en-US"/>
        </w:rPr>
      </w:pPr>
      <w:r w:rsidRPr="008B0065">
        <w:rPr>
          <w:rFonts w:cs="Arial"/>
          <w:iCs/>
          <w:lang w:val="en-US"/>
        </w:rPr>
        <w:t>Through the Secretariat, inform the Scientific Council at the 7</w:t>
      </w:r>
      <w:r w:rsidRPr="008B0065">
        <w:rPr>
          <w:rFonts w:cs="Arial"/>
          <w:vertAlign w:val="superscript"/>
          <w:lang w:val="en-US"/>
        </w:rPr>
        <w:t>th</w:t>
      </w:r>
      <w:r w:rsidRPr="008B0065">
        <w:rPr>
          <w:rFonts w:cs="Arial"/>
          <w:iCs/>
          <w:lang w:val="en-US"/>
        </w:rPr>
        <w:t xml:space="preserve"> meeting of the Sessional Committee about national policies regarding cumulative effects assessments, including any experiences and lessons learn</w:t>
      </w:r>
      <w:r w:rsidR="009D129C" w:rsidRPr="008B0065">
        <w:rPr>
          <w:rFonts w:cs="Arial"/>
          <w:iCs/>
          <w:lang w:val="en-US"/>
        </w:rPr>
        <w:t>ed,</w:t>
      </w:r>
      <w:r w:rsidRPr="008B0065">
        <w:rPr>
          <w:rFonts w:cs="Arial"/>
          <w:iCs/>
          <w:lang w:val="en-US"/>
        </w:rPr>
        <w:t xml:space="preserve"> as well as indicating whether there is a need for guidance on cumulative effects assessments for marine </w:t>
      </w:r>
      <w:proofErr w:type="gramStart"/>
      <w:r w:rsidRPr="008B0065">
        <w:rPr>
          <w:rFonts w:cs="Arial"/>
          <w:iCs/>
          <w:lang w:val="en-US"/>
        </w:rPr>
        <w:t>mammals;</w:t>
      </w:r>
      <w:proofErr w:type="gramEnd"/>
    </w:p>
    <w:p w14:paraId="241FC152" w14:textId="77777777" w:rsidR="001A3407" w:rsidRPr="008B0065" w:rsidRDefault="001A3407" w:rsidP="00552D8E">
      <w:pPr>
        <w:widowControl w:val="0"/>
        <w:autoSpaceDE w:val="0"/>
        <w:autoSpaceDN w:val="0"/>
        <w:adjustRightInd w:val="0"/>
        <w:spacing w:after="0" w:line="240" w:lineRule="auto"/>
        <w:ind w:left="1080" w:hanging="371"/>
        <w:jc w:val="both"/>
        <w:rPr>
          <w:rFonts w:cs="Arial"/>
          <w:iCs/>
          <w:lang w:val="en-US"/>
        </w:rPr>
      </w:pPr>
    </w:p>
    <w:p w14:paraId="714833F6" w14:textId="717EE86A" w:rsidR="001A3407" w:rsidRPr="008B0065" w:rsidRDefault="001A3407" w:rsidP="00552D8E">
      <w:pPr>
        <w:widowControl w:val="0"/>
        <w:numPr>
          <w:ilvl w:val="0"/>
          <w:numId w:val="19"/>
        </w:numPr>
        <w:autoSpaceDE w:val="0"/>
        <w:autoSpaceDN w:val="0"/>
        <w:adjustRightInd w:val="0"/>
        <w:spacing w:after="0" w:line="240" w:lineRule="auto"/>
        <w:ind w:left="1080" w:hanging="371"/>
        <w:jc w:val="both"/>
        <w:rPr>
          <w:rFonts w:cs="Arial"/>
          <w:lang w:val="en-US"/>
        </w:rPr>
      </w:pPr>
      <w:r w:rsidRPr="008B0065">
        <w:rPr>
          <w:rFonts w:cs="Arial"/>
          <w:iCs/>
          <w:lang w:val="en-US"/>
        </w:rPr>
        <w:t xml:space="preserve">If a need for guidance on cumulative effects assessments for marine mammals </w:t>
      </w:r>
      <w:r w:rsidR="009D129C" w:rsidRPr="008B0065">
        <w:rPr>
          <w:rFonts w:cs="Arial"/>
          <w:iCs/>
          <w:lang w:val="en-US"/>
        </w:rPr>
        <w:t>is</w:t>
      </w:r>
      <w:r w:rsidRPr="008B0065">
        <w:rPr>
          <w:rFonts w:cs="Arial"/>
          <w:iCs/>
          <w:lang w:val="en-US"/>
        </w:rPr>
        <w:t xml:space="preserve"> identified, support the Secretariat in securing the external expertise required to develop it.</w:t>
      </w:r>
    </w:p>
    <w:p w14:paraId="2FE940D7" w14:textId="77777777" w:rsidR="001A3407" w:rsidRPr="008B0065" w:rsidRDefault="001A3407" w:rsidP="008B0065">
      <w:pPr>
        <w:spacing w:after="0" w:line="240" w:lineRule="auto"/>
        <w:jc w:val="both"/>
        <w:rPr>
          <w:rFonts w:cs="Arial"/>
          <w:lang w:val="en-US"/>
        </w:rPr>
      </w:pPr>
    </w:p>
    <w:p w14:paraId="2269346D"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Scientific Council </w:t>
      </w:r>
    </w:p>
    <w:p w14:paraId="390CF58B" w14:textId="77777777" w:rsidR="001A3407" w:rsidRPr="008B0065" w:rsidRDefault="001A3407" w:rsidP="008B0065">
      <w:pPr>
        <w:spacing w:after="0" w:line="240" w:lineRule="auto"/>
        <w:jc w:val="both"/>
        <w:rPr>
          <w:rFonts w:cs="Arial"/>
          <w:bCs/>
          <w:iCs/>
          <w:lang w:val="en-US"/>
        </w:rPr>
      </w:pPr>
    </w:p>
    <w:p w14:paraId="413494F6" w14:textId="09644ECE" w:rsidR="001A3407" w:rsidRPr="008B0065" w:rsidRDefault="001A3407" w:rsidP="00552D8E">
      <w:pPr>
        <w:spacing w:after="0" w:line="240" w:lineRule="auto"/>
        <w:ind w:left="720" w:hanging="720"/>
        <w:jc w:val="both"/>
        <w:rPr>
          <w:rFonts w:cs="Arial"/>
        </w:rPr>
      </w:pPr>
      <w:r w:rsidRPr="008B0065">
        <w:rPr>
          <w:rFonts w:cs="Arial"/>
        </w:rPr>
        <w:t>14.</w:t>
      </w:r>
      <w:r w:rsidR="00DB1F67" w:rsidRPr="008B0065">
        <w:rPr>
          <w:rFonts w:cs="Arial"/>
        </w:rPr>
        <w:t>BB</w:t>
      </w:r>
      <w:r w:rsidRPr="008B0065">
        <w:rPr>
          <w:rFonts w:cs="Arial"/>
        </w:rPr>
        <w:tab/>
        <w:t xml:space="preserve">The Scientific Council shall, subject to the availability of external resources, consider the information submitted by Parties regarding the application of cumulative effects assessments and the need for further guidance, prepare a report on how such assessments are undertaken and the relevance for migratory species conservation, and develop guidance on cumulative effects assessments for </w:t>
      </w:r>
      <w:r w:rsidRPr="008B0065">
        <w:rPr>
          <w:rFonts w:cs="Arial"/>
          <w:iCs/>
          <w:lang w:val="en-US"/>
        </w:rPr>
        <w:t>marine mammals</w:t>
      </w:r>
      <w:r w:rsidRPr="008B0065">
        <w:rPr>
          <w:rFonts w:cs="Arial"/>
        </w:rPr>
        <w:t xml:space="preserve"> if required, with a view to presenting any outputs to the 15</w:t>
      </w:r>
      <w:r w:rsidRPr="008B0065">
        <w:rPr>
          <w:rFonts w:cs="Arial"/>
          <w:vertAlign w:val="superscript"/>
        </w:rPr>
        <w:t>th</w:t>
      </w:r>
      <w:r w:rsidRPr="008B0065">
        <w:rPr>
          <w:rFonts w:cs="Arial"/>
        </w:rPr>
        <w:t xml:space="preserve"> meeting of the Conference of the Parties.</w:t>
      </w:r>
    </w:p>
    <w:p w14:paraId="4BFD1BE2" w14:textId="77777777" w:rsidR="001A3407" w:rsidRPr="008B0065" w:rsidRDefault="001A3407" w:rsidP="008B0065">
      <w:pPr>
        <w:spacing w:after="0" w:line="240" w:lineRule="auto"/>
        <w:jc w:val="both"/>
        <w:rPr>
          <w:rFonts w:cs="Arial"/>
          <w:iCs/>
          <w:lang w:val="en-US"/>
        </w:rPr>
      </w:pPr>
    </w:p>
    <w:p w14:paraId="482390E8" w14:textId="77777777" w:rsidR="001A3407" w:rsidRPr="008B0065" w:rsidRDefault="001A3407" w:rsidP="008B0065">
      <w:pPr>
        <w:spacing w:after="0" w:line="240" w:lineRule="auto"/>
        <w:jc w:val="both"/>
        <w:rPr>
          <w:rFonts w:cs="Arial"/>
          <w:b/>
          <w:i/>
          <w:lang w:val="en-US"/>
        </w:rPr>
      </w:pPr>
      <w:r w:rsidRPr="008B0065">
        <w:rPr>
          <w:rFonts w:cs="Arial"/>
          <w:b/>
          <w:i/>
          <w:lang w:val="en-US"/>
        </w:rPr>
        <w:t xml:space="preserve">Directed to the Secretariat </w:t>
      </w:r>
    </w:p>
    <w:p w14:paraId="177AEC06" w14:textId="77777777" w:rsidR="001A3407" w:rsidRPr="008B0065" w:rsidRDefault="001A3407" w:rsidP="008B0065">
      <w:pPr>
        <w:spacing w:after="0" w:line="240" w:lineRule="auto"/>
        <w:jc w:val="both"/>
        <w:rPr>
          <w:rFonts w:cs="Arial"/>
          <w:bCs/>
          <w:i/>
          <w:lang w:val="en-US"/>
        </w:rPr>
      </w:pPr>
    </w:p>
    <w:p w14:paraId="61BD708E" w14:textId="682FE610" w:rsidR="001A3407" w:rsidRPr="008B0065" w:rsidRDefault="001A3407" w:rsidP="008B0065">
      <w:pPr>
        <w:spacing w:after="0" w:line="240" w:lineRule="auto"/>
        <w:ind w:left="720" w:hanging="720"/>
        <w:jc w:val="both"/>
        <w:rPr>
          <w:rFonts w:cs="Arial"/>
          <w:iCs/>
          <w:lang w:val="en-US"/>
        </w:rPr>
      </w:pPr>
      <w:r w:rsidRPr="008B0065">
        <w:rPr>
          <w:rFonts w:cs="Arial"/>
          <w:lang w:val="en-US"/>
        </w:rPr>
        <w:t>14.</w:t>
      </w:r>
      <w:r w:rsidR="00DB1F67" w:rsidRPr="008B0065">
        <w:rPr>
          <w:rFonts w:cs="Arial"/>
          <w:lang w:val="en-US"/>
        </w:rPr>
        <w:t>CC</w:t>
      </w:r>
      <w:r w:rsidRPr="008B0065">
        <w:rPr>
          <w:rFonts w:cs="Arial"/>
          <w:lang w:val="en-US"/>
        </w:rPr>
        <w:tab/>
        <w:t>The Secretariat shall:</w:t>
      </w:r>
    </w:p>
    <w:p w14:paraId="3B93D147" w14:textId="77777777" w:rsidR="001A3407" w:rsidRPr="008B0065" w:rsidRDefault="001A3407" w:rsidP="008B0065">
      <w:pPr>
        <w:spacing w:after="0" w:line="240" w:lineRule="auto"/>
        <w:ind w:left="720" w:hanging="720"/>
        <w:jc w:val="both"/>
        <w:rPr>
          <w:rFonts w:cs="Arial"/>
          <w:iCs/>
          <w:lang w:val="en-US"/>
        </w:rPr>
      </w:pPr>
    </w:p>
    <w:p w14:paraId="30D05488" w14:textId="2CA731D5" w:rsidR="001A3407" w:rsidRPr="008B0065" w:rsidRDefault="001A3407" w:rsidP="008B0065">
      <w:pPr>
        <w:widowControl w:val="0"/>
        <w:numPr>
          <w:ilvl w:val="0"/>
          <w:numId w:val="20"/>
        </w:numPr>
        <w:autoSpaceDE w:val="0"/>
        <w:autoSpaceDN w:val="0"/>
        <w:adjustRightInd w:val="0"/>
        <w:spacing w:after="0" w:line="240" w:lineRule="auto"/>
        <w:ind w:left="1080"/>
        <w:jc w:val="both"/>
        <w:rPr>
          <w:rFonts w:cs="Arial"/>
          <w:lang w:val="en-US"/>
        </w:rPr>
      </w:pPr>
      <w:r w:rsidRPr="008B0065">
        <w:rPr>
          <w:rFonts w:cs="Arial"/>
          <w:iCs/>
          <w:lang w:val="en-US"/>
        </w:rPr>
        <w:t>Request information from Parties about national policies regarding cumulative effects assessments, including any experiences and lessons learn</w:t>
      </w:r>
      <w:r w:rsidR="009D129C" w:rsidRPr="008B0065">
        <w:rPr>
          <w:rFonts w:cs="Arial"/>
          <w:iCs/>
          <w:lang w:val="en-US"/>
        </w:rPr>
        <w:t>ed,</w:t>
      </w:r>
      <w:r w:rsidRPr="008B0065">
        <w:rPr>
          <w:rFonts w:cs="Arial"/>
          <w:iCs/>
          <w:lang w:val="en-US"/>
        </w:rPr>
        <w:t xml:space="preserve"> as well as indicating whether there is a need for guidance on cumulative effects assessments for marine mammals, in time for consideration by the 7</w:t>
      </w:r>
      <w:r w:rsidRPr="008B0065">
        <w:rPr>
          <w:rFonts w:cs="Arial"/>
          <w:iCs/>
          <w:vertAlign w:val="superscript"/>
          <w:lang w:val="en-US"/>
        </w:rPr>
        <w:t>th</w:t>
      </w:r>
      <w:r w:rsidRPr="008B0065">
        <w:rPr>
          <w:rFonts w:cs="Arial"/>
          <w:iCs/>
          <w:lang w:val="en-US"/>
        </w:rPr>
        <w:t xml:space="preserve"> meeting of the Sessional Committee of the Scientific </w:t>
      </w:r>
      <w:proofErr w:type="gramStart"/>
      <w:r w:rsidRPr="008B0065">
        <w:rPr>
          <w:rFonts w:cs="Arial"/>
          <w:iCs/>
          <w:lang w:val="en-US"/>
        </w:rPr>
        <w:t>Council;</w:t>
      </w:r>
      <w:proofErr w:type="gramEnd"/>
    </w:p>
    <w:p w14:paraId="4347A0AD" w14:textId="77777777" w:rsidR="001A3407" w:rsidRPr="008B0065" w:rsidRDefault="001A3407" w:rsidP="008B0065">
      <w:pPr>
        <w:widowControl w:val="0"/>
        <w:autoSpaceDE w:val="0"/>
        <w:autoSpaceDN w:val="0"/>
        <w:adjustRightInd w:val="0"/>
        <w:spacing w:after="0" w:line="240" w:lineRule="auto"/>
        <w:ind w:left="1080"/>
        <w:jc w:val="both"/>
        <w:rPr>
          <w:rFonts w:cs="Arial"/>
          <w:lang w:val="en-US"/>
        </w:rPr>
      </w:pPr>
    </w:p>
    <w:p w14:paraId="58CD53A6" w14:textId="5E8F9095" w:rsidR="00831DC2" w:rsidRPr="00FD139F" w:rsidRDefault="001A3407" w:rsidP="008B0065">
      <w:pPr>
        <w:widowControl w:val="0"/>
        <w:numPr>
          <w:ilvl w:val="0"/>
          <w:numId w:val="20"/>
        </w:numPr>
        <w:autoSpaceDE w:val="0"/>
        <w:autoSpaceDN w:val="0"/>
        <w:adjustRightInd w:val="0"/>
        <w:snapToGrid w:val="0"/>
        <w:spacing w:after="0" w:line="240" w:lineRule="auto"/>
        <w:ind w:left="1080"/>
        <w:jc w:val="both"/>
        <w:rPr>
          <w:rFonts w:cs="Arial"/>
        </w:rPr>
      </w:pPr>
      <w:r w:rsidRPr="008B0065">
        <w:rPr>
          <w:rFonts w:cs="Arial"/>
          <w:lang w:val="en-US"/>
        </w:rPr>
        <w:t>Support the development of the report on cumulative effects assessments and of guidance, as requ</w:t>
      </w:r>
      <w:r w:rsidRPr="00FD139F">
        <w:rPr>
          <w:rFonts w:cs="Arial"/>
          <w:lang w:val="en-US"/>
        </w:rPr>
        <w:t>ired.</w:t>
      </w:r>
      <w:bookmarkEnd w:id="0"/>
    </w:p>
    <w:sectPr w:rsidR="00831DC2" w:rsidRPr="00FD139F" w:rsidSect="00743E7C">
      <w:headerReference w:type="even" r:id="rId30"/>
      <w:headerReference w:type="default" r:id="rId31"/>
      <w:headerReference w:type="first" r:id="rId3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B6A1A" w14:textId="77777777" w:rsidR="00E77BC5" w:rsidRDefault="00E77BC5" w:rsidP="002E0DE9">
      <w:pPr>
        <w:spacing w:after="0" w:line="240" w:lineRule="auto"/>
      </w:pPr>
      <w:r>
        <w:separator/>
      </w:r>
    </w:p>
  </w:endnote>
  <w:endnote w:type="continuationSeparator" w:id="0">
    <w:p w14:paraId="08A7A9B0" w14:textId="77777777" w:rsidR="00E77BC5" w:rsidRDefault="00E77BC5" w:rsidP="002E0DE9">
      <w:pPr>
        <w:spacing w:after="0" w:line="240" w:lineRule="auto"/>
      </w:pPr>
      <w:r>
        <w:continuationSeparator/>
      </w:r>
    </w:p>
  </w:endnote>
  <w:endnote w:type="continuationNotice" w:id="1">
    <w:p w14:paraId="6EC0153B" w14:textId="77777777" w:rsidR="00E77BC5" w:rsidRDefault="00E77B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72A19" w14:textId="77777777" w:rsidR="00882842" w:rsidRDefault="008828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B21C" w14:textId="77777777" w:rsidR="00882842" w:rsidRDefault="008828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0C3D5" w14:textId="77777777" w:rsidR="00E77BC5" w:rsidRDefault="00E77BC5" w:rsidP="002E0DE9">
      <w:pPr>
        <w:spacing w:after="0" w:line="240" w:lineRule="auto"/>
      </w:pPr>
      <w:r>
        <w:separator/>
      </w:r>
    </w:p>
  </w:footnote>
  <w:footnote w:type="continuationSeparator" w:id="0">
    <w:p w14:paraId="5806CD36" w14:textId="77777777" w:rsidR="00E77BC5" w:rsidRDefault="00E77BC5" w:rsidP="002E0DE9">
      <w:pPr>
        <w:spacing w:after="0" w:line="240" w:lineRule="auto"/>
      </w:pPr>
      <w:r>
        <w:continuationSeparator/>
      </w:r>
    </w:p>
  </w:footnote>
  <w:footnote w:type="continuationNotice" w:id="1">
    <w:p w14:paraId="226C64F9" w14:textId="77777777" w:rsidR="00E77BC5" w:rsidRDefault="00E77BC5">
      <w:pPr>
        <w:spacing w:after="0" w:line="240" w:lineRule="auto"/>
      </w:pPr>
    </w:p>
  </w:footnote>
  <w:footnote w:id="2">
    <w:p w14:paraId="5FE57832" w14:textId="77777777" w:rsidR="0061359F" w:rsidRPr="00A67B5F" w:rsidRDefault="0061359F" w:rsidP="0061359F">
      <w:pPr>
        <w:pStyle w:val="FootnoteText"/>
        <w:rPr>
          <w:sz w:val="16"/>
          <w:szCs w:val="16"/>
          <w:lang w:val="en-US"/>
        </w:rPr>
      </w:pPr>
      <w:r w:rsidRPr="00A67B5F">
        <w:rPr>
          <w:rStyle w:val="FootnoteReference"/>
          <w:sz w:val="16"/>
          <w:szCs w:val="16"/>
        </w:rPr>
        <w:footnoteRef/>
      </w:r>
      <w:r w:rsidRPr="00A67B5F">
        <w:rPr>
          <w:sz w:val="16"/>
          <w:szCs w:val="16"/>
        </w:rPr>
        <w:t xml:space="preserve"> </w:t>
      </w:r>
      <w:r w:rsidRPr="00A67B5F">
        <w:rPr>
          <w:sz w:val="16"/>
          <w:szCs w:val="16"/>
          <w:lang w:val="en-US"/>
        </w:rPr>
        <w:t>Now Resolution 7.2 (Rev.COP12)</w:t>
      </w:r>
    </w:p>
  </w:footnote>
  <w:footnote w:id="3">
    <w:p w14:paraId="01410E94" w14:textId="77777777" w:rsidR="0061359F" w:rsidRPr="00605959" w:rsidRDefault="0061359F" w:rsidP="0061359F">
      <w:pPr>
        <w:pStyle w:val="FootnoteText"/>
        <w:rPr>
          <w:lang w:val="en-US"/>
        </w:rPr>
      </w:pPr>
      <w:r w:rsidRPr="00A67B5F">
        <w:rPr>
          <w:rStyle w:val="FootnoteReference"/>
          <w:sz w:val="16"/>
          <w:szCs w:val="16"/>
        </w:rPr>
        <w:footnoteRef/>
      </w:r>
      <w:r w:rsidRPr="00A67B5F">
        <w:rPr>
          <w:sz w:val="16"/>
          <w:szCs w:val="16"/>
        </w:rPr>
        <w:t xml:space="preserve"> </w:t>
      </w:r>
      <w:r w:rsidRPr="00A67B5F">
        <w:rPr>
          <w:sz w:val="16"/>
          <w:szCs w:val="16"/>
          <w:lang w:val="en-US"/>
        </w:rPr>
        <w:t>Now Resolution 11.27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58CC7711" w:rsidR="00371DE1" w:rsidRPr="00BA6B10" w:rsidRDefault="00371DE1" w:rsidP="00371DE1">
    <w:pPr>
      <w:pStyle w:val="Header"/>
      <w:pBdr>
        <w:bottom w:val="single" w:sz="4" w:space="1" w:color="auto"/>
      </w:pBdr>
      <w:rPr>
        <w:rFonts w:cs="Arial"/>
        <w:i/>
        <w:sz w:val="18"/>
        <w:szCs w:val="18"/>
        <w:lang w:val="en-US"/>
      </w:rPr>
    </w:pPr>
    <w:r w:rsidRPr="00BA6B10">
      <w:rPr>
        <w:rFonts w:cs="Arial"/>
        <w:i/>
        <w:sz w:val="18"/>
        <w:szCs w:val="18"/>
        <w:lang w:val="en-US"/>
      </w:rPr>
      <w:t>UNEP/CMS/COP13/Doc.</w:t>
    </w:r>
    <w:r w:rsidR="006B1F1D">
      <w:rPr>
        <w:rFonts w:cs="Arial"/>
        <w:i/>
        <w:sz w:val="18"/>
        <w:szCs w:val="18"/>
        <w:lang w:val="en-US"/>
      </w:rPr>
      <w:t>30.3.1</w:t>
    </w:r>
    <w:r w:rsidRPr="00BA6B10">
      <w:rPr>
        <w:rFonts w:cs="Arial"/>
        <w:i/>
        <w:sz w:val="18"/>
        <w:szCs w:val="18"/>
        <w:lang w:val="en-US"/>
      </w:rPr>
      <w:t>/Annex</w:t>
    </w:r>
    <w:r w:rsidR="006B1F1D">
      <w:rPr>
        <w:rFonts w:cs="Arial"/>
        <w:i/>
        <w:sz w:val="18"/>
        <w:szCs w:val="18"/>
        <w:lang w:val="en-US"/>
      </w:rPr>
      <w:t>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940B" w14:textId="77777777" w:rsidR="00947447" w:rsidRPr="00BA6B10" w:rsidRDefault="00947447" w:rsidP="00A836DB">
    <w:pPr>
      <w:pStyle w:val="Header"/>
      <w:pBdr>
        <w:bottom w:val="single" w:sz="4" w:space="1" w:color="auto"/>
      </w:pBdr>
      <w:jc w:val="right"/>
      <w:rPr>
        <w:rFonts w:cs="Arial"/>
        <w:i/>
        <w:sz w:val="18"/>
        <w:szCs w:val="18"/>
        <w:lang w:val="en-US"/>
      </w:rPr>
    </w:pPr>
    <w:r w:rsidRPr="00BA6B10">
      <w:rPr>
        <w:rFonts w:cs="Arial"/>
        <w:i/>
        <w:sz w:val="18"/>
        <w:szCs w:val="18"/>
        <w:lang w:val="en-US"/>
      </w:rPr>
      <w:t>UNEP/CMS/COP14/Doc.</w:t>
    </w:r>
    <w:r>
      <w:rPr>
        <w:rFonts w:cs="Arial"/>
        <w:i/>
        <w:sz w:val="18"/>
        <w:szCs w:val="18"/>
        <w:lang w:val="en-US"/>
      </w:rPr>
      <w:t>30.3.1</w:t>
    </w:r>
    <w:r w:rsidRPr="00BA6B10">
      <w:rPr>
        <w:rFonts w:cs="Arial"/>
        <w:i/>
        <w:sz w:val="18"/>
        <w:szCs w:val="18"/>
        <w:lang w:val="en-US"/>
      </w:rPr>
      <w:t>/Annex</w:t>
    </w:r>
    <w:r>
      <w:rPr>
        <w:rFonts w:cs="Arial"/>
        <w:i/>
        <w:sz w:val="18"/>
        <w:szCs w:val="18"/>
        <w:lang w:val="en-US"/>
      </w:rPr>
      <w:t>2</w:t>
    </w:r>
  </w:p>
  <w:p w14:paraId="0F0B622F" w14:textId="77777777" w:rsidR="00947447" w:rsidRPr="00A836DB" w:rsidRDefault="00947447"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9FDD1D5" w:rsidR="00371DE1" w:rsidRPr="00BA6B10" w:rsidRDefault="00371DE1" w:rsidP="00882842">
    <w:pPr>
      <w:pStyle w:val="Header"/>
      <w:pBdr>
        <w:bottom w:val="single" w:sz="4" w:space="1" w:color="auto"/>
      </w:pBdr>
      <w:jc w:val="right"/>
      <w:rPr>
        <w:rFonts w:cs="Arial"/>
        <w:i/>
        <w:sz w:val="18"/>
        <w:szCs w:val="18"/>
        <w:lang w:val="en-US"/>
      </w:rPr>
    </w:pPr>
    <w:r w:rsidRPr="00BA6B10">
      <w:rPr>
        <w:rFonts w:cs="Arial"/>
        <w:i/>
        <w:sz w:val="18"/>
        <w:szCs w:val="18"/>
        <w:lang w:val="en-US"/>
      </w:rPr>
      <w:t>UNEP/CMS/COP1</w:t>
    </w:r>
    <w:r w:rsidR="00FE00E5" w:rsidRPr="00BA6B10">
      <w:rPr>
        <w:rFonts w:cs="Arial"/>
        <w:i/>
        <w:sz w:val="18"/>
        <w:szCs w:val="18"/>
        <w:lang w:val="en-US"/>
      </w:rPr>
      <w:t>4</w:t>
    </w:r>
    <w:r w:rsidRPr="00BA6B10">
      <w:rPr>
        <w:rFonts w:cs="Arial"/>
        <w:i/>
        <w:sz w:val="18"/>
        <w:szCs w:val="18"/>
        <w:lang w:val="en-US"/>
      </w:rPr>
      <w:t>/Doc.</w:t>
    </w:r>
    <w:r w:rsidR="006B1F1D">
      <w:rPr>
        <w:rFonts w:cs="Arial"/>
        <w:i/>
        <w:sz w:val="18"/>
        <w:szCs w:val="18"/>
        <w:lang w:val="en-US"/>
      </w:rPr>
      <w:t>30.3.1</w:t>
    </w:r>
    <w:r w:rsidRPr="00BA6B10">
      <w:rPr>
        <w:rFonts w:cs="Arial"/>
        <w:i/>
        <w:sz w:val="18"/>
        <w:szCs w:val="18"/>
        <w:lang w:val="en-US"/>
      </w:rPr>
      <w:t>/Annex</w:t>
    </w:r>
    <w:r w:rsidR="006B1F1D">
      <w:rPr>
        <w:rFonts w:cs="Arial"/>
        <w:i/>
        <w:sz w:val="18"/>
        <w:szCs w:val="18"/>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47DB95F7" w:rsidR="00371DE1" w:rsidRPr="00BA6B10" w:rsidRDefault="00371DE1" w:rsidP="00371DE1">
    <w:pPr>
      <w:pStyle w:val="Header"/>
      <w:pBdr>
        <w:bottom w:val="single" w:sz="4" w:space="1" w:color="auto"/>
      </w:pBdr>
      <w:rPr>
        <w:rFonts w:cs="Arial"/>
        <w:i/>
        <w:sz w:val="18"/>
        <w:szCs w:val="18"/>
        <w:lang w:val="en-US"/>
      </w:rPr>
    </w:pPr>
    <w:r w:rsidRPr="00BA6B10">
      <w:rPr>
        <w:rFonts w:cs="Arial"/>
        <w:i/>
        <w:sz w:val="18"/>
        <w:szCs w:val="18"/>
        <w:lang w:val="en-US"/>
      </w:rPr>
      <w:t>UNEP/CMS/COP13/Doc.</w:t>
    </w:r>
    <w:r w:rsidR="00213C66">
      <w:rPr>
        <w:rFonts w:cs="Arial"/>
        <w:i/>
        <w:sz w:val="18"/>
        <w:szCs w:val="18"/>
        <w:lang w:val="en-US"/>
      </w:rPr>
      <w:t>30</w:t>
    </w:r>
    <w:r w:rsidR="006B1F1D">
      <w:rPr>
        <w:rFonts w:cs="Arial"/>
        <w:i/>
        <w:sz w:val="18"/>
        <w:szCs w:val="18"/>
        <w:lang w:val="en-US"/>
      </w:rPr>
      <w:t>.3.1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E7035BD"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13C66">
      <w:rPr>
        <w:rFonts w:cs="Arial"/>
        <w:i/>
        <w:sz w:val="18"/>
        <w:szCs w:val="18"/>
        <w:lang w:val="de-DE"/>
      </w:rPr>
      <w:t>30.3.1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F7A5597"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213C66">
      <w:rPr>
        <w:rFonts w:cs="Arial"/>
        <w:i/>
        <w:sz w:val="18"/>
        <w:szCs w:val="18"/>
        <w:lang w:val="de-DE"/>
      </w:rPr>
      <w:t>30.3.1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535B5B" w:rsidR="002D6582" w:rsidRPr="00BA6B10" w:rsidRDefault="002D6582" w:rsidP="00371DE1">
    <w:pPr>
      <w:pStyle w:val="Header"/>
      <w:pBdr>
        <w:bottom w:val="single" w:sz="4" w:space="1" w:color="auto"/>
      </w:pBdr>
      <w:rPr>
        <w:rFonts w:cs="Arial"/>
        <w:i/>
        <w:sz w:val="18"/>
        <w:szCs w:val="18"/>
        <w:lang w:val="en-US"/>
      </w:rPr>
    </w:pPr>
    <w:r w:rsidRPr="00BA6B10">
      <w:rPr>
        <w:rFonts w:cs="Arial"/>
        <w:i/>
        <w:sz w:val="18"/>
        <w:szCs w:val="18"/>
        <w:lang w:val="en-US"/>
      </w:rPr>
      <w:t>UNEP/CMS/COP14/Doc.</w:t>
    </w:r>
    <w:r w:rsidR="006B1F1D">
      <w:rPr>
        <w:rFonts w:cs="Arial"/>
        <w:i/>
        <w:sz w:val="18"/>
        <w:szCs w:val="18"/>
        <w:lang w:val="en-US"/>
      </w:rPr>
      <w:t>30.3.1</w:t>
    </w:r>
    <w:r w:rsidRPr="00BA6B10">
      <w:rPr>
        <w:rFonts w:cs="Arial"/>
        <w:i/>
        <w:sz w:val="18"/>
        <w:szCs w:val="18"/>
        <w:lang w:val="en-US"/>
      </w:rPr>
      <w:t>Annex</w:t>
    </w:r>
    <w:r w:rsidR="006B1F1D">
      <w:rPr>
        <w:rFonts w:cs="Arial"/>
        <w:i/>
        <w:sz w:val="18"/>
        <w:szCs w:val="18"/>
        <w:lang w:val="en-US"/>
      </w:rPr>
      <w:t>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490C86B3" w:rsidR="00A836DB" w:rsidRPr="00BA6B10" w:rsidRDefault="00A836DB" w:rsidP="00A836DB">
    <w:pPr>
      <w:pStyle w:val="Header"/>
      <w:pBdr>
        <w:bottom w:val="single" w:sz="4" w:space="1" w:color="auto"/>
      </w:pBdr>
      <w:jc w:val="right"/>
      <w:rPr>
        <w:rFonts w:cs="Arial"/>
        <w:i/>
        <w:sz w:val="18"/>
        <w:szCs w:val="18"/>
        <w:lang w:val="en-US"/>
      </w:rPr>
    </w:pPr>
    <w:r w:rsidRPr="00BA6B10">
      <w:rPr>
        <w:rFonts w:cs="Arial"/>
        <w:i/>
        <w:sz w:val="18"/>
        <w:szCs w:val="18"/>
        <w:lang w:val="en-US"/>
      </w:rPr>
      <w:t>UNEP/CMS/COP14/Doc.</w:t>
    </w:r>
    <w:r w:rsidR="006B1F1D">
      <w:rPr>
        <w:rFonts w:cs="Arial"/>
        <w:i/>
        <w:sz w:val="18"/>
        <w:szCs w:val="18"/>
        <w:lang w:val="en-US"/>
      </w:rPr>
      <w:t>30.3.1</w:t>
    </w:r>
    <w:r w:rsidRPr="00BA6B10">
      <w:rPr>
        <w:rFonts w:cs="Arial"/>
        <w:i/>
        <w:sz w:val="18"/>
        <w:szCs w:val="18"/>
        <w:lang w:val="en-US"/>
      </w:rPr>
      <w:t>/Annex</w:t>
    </w:r>
    <w:r w:rsidR="00947447">
      <w:rPr>
        <w:rFonts w:cs="Arial"/>
        <w:i/>
        <w:sz w:val="18"/>
        <w:szCs w:val="18"/>
        <w:lang w:val="en-US"/>
      </w:rPr>
      <w:t>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D39DEFD" w:rsidR="00A836DB" w:rsidRPr="00BA6B10" w:rsidRDefault="00A836DB" w:rsidP="00A836DB">
    <w:pPr>
      <w:pStyle w:val="Header"/>
      <w:pBdr>
        <w:bottom w:val="single" w:sz="4" w:space="1" w:color="auto"/>
      </w:pBdr>
      <w:rPr>
        <w:rFonts w:cs="Arial"/>
        <w:i/>
        <w:sz w:val="18"/>
        <w:szCs w:val="18"/>
        <w:lang w:val="en-US"/>
      </w:rPr>
    </w:pPr>
    <w:r w:rsidRPr="00BA6B10">
      <w:rPr>
        <w:rFonts w:cs="Arial"/>
        <w:i/>
        <w:sz w:val="18"/>
        <w:szCs w:val="18"/>
        <w:lang w:val="en-US"/>
      </w:rPr>
      <w:t>UNEP/CMS/COP14/Doc.</w:t>
    </w:r>
    <w:r w:rsidR="006B1F1D">
      <w:rPr>
        <w:rFonts w:cs="Arial"/>
        <w:i/>
        <w:sz w:val="18"/>
        <w:szCs w:val="18"/>
        <w:lang w:val="en-US"/>
      </w:rPr>
      <w:t>30.3.1</w:t>
    </w:r>
    <w:r w:rsidRPr="00BA6B10">
      <w:rPr>
        <w:rFonts w:cs="Arial"/>
        <w:i/>
        <w:sz w:val="18"/>
        <w:szCs w:val="18"/>
        <w:lang w:val="en-US"/>
      </w:rPr>
      <w:t>/Annex</w:t>
    </w:r>
    <w:r w:rsidR="006B1F1D">
      <w:rPr>
        <w:rFonts w:cs="Arial"/>
        <w:i/>
        <w:sz w:val="18"/>
        <w:szCs w:val="18"/>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2020"/>
    <w:multiLevelType w:val="hybridMultilevel"/>
    <w:tmpl w:val="B4944530"/>
    <w:lvl w:ilvl="0" w:tplc="E0665A30">
      <w:start w:val="2"/>
      <w:numFmt w:val="decimal"/>
      <w:lvlText w:val="%1-quinquie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7962F7"/>
    <w:multiLevelType w:val="hybridMultilevel"/>
    <w:tmpl w:val="35405826"/>
    <w:lvl w:ilvl="0" w:tplc="71B4A670">
      <w:start w:val="2"/>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B4E732C"/>
    <w:multiLevelType w:val="hybridMultilevel"/>
    <w:tmpl w:val="6BA89564"/>
    <w:lvl w:ilvl="0" w:tplc="AF8C1C9C">
      <w:start w:val="2"/>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0EC61C3"/>
    <w:multiLevelType w:val="hybridMultilevel"/>
    <w:tmpl w:val="7AC8EA86"/>
    <w:lvl w:ilvl="0" w:tplc="FFFFFFFF">
      <w:start w:val="1"/>
      <w:numFmt w:val="lowerLetter"/>
      <w:lvlText w:val="%1)"/>
      <w:lvlJc w:val="left"/>
      <w:pPr>
        <w:ind w:left="1211"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5" w15:restartNumberingAfterBreak="0">
    <w:nsid w:val="111764ED"/>
    <w:multiLevelType w:val="hybridMultilevel"/>
    <w:tmpl w:val="2D0EB688"/>
    <w:lvl w:ilvl="0" w:tplc="675A7D24">
      <w:start w:val="1"/>
      <w:numFmt w:val="decimal"/>
      <w:lvlText w:val="%1."/>
      <w:lvlJc w:val="left"/>
      <w:pPr>
        <w:ind w:left="720" w:hanging="360"/>
      </w:pPr>
      <w:rPr>
        <w:i w:val="0"/>
        <w:i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 w15:restartNumberingAfterBreak="0">
    <w:nsid w:val="17F25F20"/>
    <w:multiLevelType w:val="hybridMultilevel"/>
    <w:tmpl w:val="534CF7DA"/>
    <w:lvl w:ilvl="0" w:tplc="FFFFFFFF">
      <w:start w:val="1"/>
      <w:numFmt w:val="lowerLetter"/>
      <w:lvlText w:val="%1)"/>
      <w:lvlJc w:val="left"/>
      <w:pPr>
        <w:ind w:left="1211"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7"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211"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529466F"/>
    <w:multiLevelType w:val="hybridMultilevel"/>
    <w:tmpl w:val="7AC8EA86"/>
    <w:lvl w:ilvl="0" w:tplc="FFFFFFFF">
      <w:start w:val="1"/>
      <w:numFmt w:val="lowerLetter"/>
      <w:lvlText w:val="%1)"/>
      <w:lvlJc w:val="left"/>
      <w:pPr>
        <w:ind w:left="1211" w:hanging="360"/>
      </w:pPr>
    </w:lvl>
    <w:lvl w:ilvl="1" w:tplc="FFFFFFFF">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0" w15:restartNumberingAfterBreak="0">
    <w:nsid w:val="2B20151C"/>
    <w:multiLevelType w:val="hybridMultilevel"/>
    <w:tmpl w:val="6B1C9B96"/>
    <w:lvl w:ilvl="0" w:tplc="783E587A">
      <w:start w:val="1"/>
      <w:numFmt w:val="lowerLetter"/>
      <w:lvlText w:val="%1)"/>
      <w:lvlJc w:val="left"/>
      <w:pPr>
        <w:ind w:left="1440" w:hanging="360"/>
      </w:pPr>
      <w:rPr>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CC3104"/>
    <w:multiLevelType w:val="hybridMultilevel"/>
    <w:tmpl w:val="4E34B178"/>
    <w:lvl w:ilvl="0" w:tplc="487E9C98">
      <w:start w:val="2"/>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EFB5180"/>
    <w:multiLevelType w:val="hybridMultilevel"/>
    <w:tmpl w:val="1F6A82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4116A50"/>
    <w:multiLevelType w:val="hybridMultilevel"/>
    <w:tmpl w:val="92AC6976"/>
    <w:lvl w:ilvl="0" w:tplc="5BF0790E">
      <w:start w:val="4"/>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55D1D20"/>
    <w:multiLevelType w:val="hybridMultilevel"/>
    <w:tmpl w:val="21F66732"/>
    <w:lvl w:ilvl="0" w:tplc="E296223E">
      <w:start w:val="4"/>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C5E5E46"/>
    <w:multiLevelType w:val="hybridMultilevel"/>
    <w:tmpl w:val="633C4D92"/>
    <w:lvl w:ilvl="0" w:tplc="7AD6E5A0">
      <w:start w:val="4"/>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DFE35A1"/>
    <w:multiLevelType w:val="hybridMultilevel"/>
    <w:tmpl w:val="14FEAA6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69A23F83"/>
    <w:multiLevelType w:val="hybridMultilevel"/>
    <w:tmpl w:val="F496C85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675A7D24">
      <w:start w:val="1"/>
      <w:numFmt w:val="decimal"/>
      <w:lvlText w:val="%4."/>
      <w:lvlJc w:val="left"/>
      <w:pPr>
        <w:ind w:left="360" w:hanging="360"/>
      </w:pPr>
      <w:rPr>
        <w:i w:val="0"/>
        <w:iCs w:val="0"/>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36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459839">
    <w:abstractNumId w:val="20"/>
  </w:num>
  <w:num w:numId="2" w16cid:durableId="1187406991">
    <w:abstractNumId w:val="7"/>
  </w:num>
  <w:num w:numId="3" w16cid:durableId="1552964646">
    <w:abstractNumId w:val="13"/>
  </w:num>
  <w:num w:numId="4" w16cid:durableId="1668751723">
    <w:abstractNumId w:val="2"/>
  </w:num>
  <w:num w:numId="5" w16cid:durableId="26952676">
    <w:abstractNumId w:val="19"/>
  </w:num>
  <w:num w:numId="6" w16cid:durableId="9627288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1667862">
    <w:abstractNumId w:val="12"/>
  </w:num>
  <w:num w:numId="8" w16cid:durableId="2097632621">
    <w:abstractNumId w:val="18"/>
  </w:num>
  <w:num w:numId="9" w16cid:durableId="833449170">
    <w:abstractNumId w:val="4"/>
  </w:num>
  <w:num w:numId="10" w16cid:durableId="1438253633">
    <w:abstractNumId w:val="9"/>
  </w:num>
  <w:num w:numId="11" w16cid:durableId="1062681356">
    <w:abstractNumId w:val="10"/>
  </w:num>
  <w:num w:numId="12" w16cid:durableId="1355619195">
    <w:abstractNumId w:val="3"/>
  </w:num>
  <w:num w:numId="13" w16cid:durableId="1967463475">
    <w:abstractNumId w:val="1"/>
  </w:num>
  <w:num w:numId="14" w16cid:durableId="377319880">
    <w:abstractNumId w:val="17"/>
  </w:num>
  <w:num w:numId="15" w16cid:durableId="1665281178">
    <w:abstractNumId w:val="11"/>
  </w:num>
  <w:num w:numId="16" w16cid:durableId="1123890373">
    <w:abstractNumId w:val="0"/>
  </w:num>
  <w:num w:numId="17" w16cid:durableId="401606267">
    <w:abstractNumId w:val="16"/>
  </w:num>
  <w:num w:numId="18" w16cid:durableId="1468740306">
    <w:abstractNumId w:val="14"/>
  </w:num>
  <w:num w:numId="19" w16cid:durableId="868878995">
    <w:abstractNumId w:val="6"/>
  </w:num>
  <w:num w:numId="20" w16cid:durableId="1649826318">
    <w:abstractNumId w:val="15"/>
  </w:num>
  <w:num w:numId="21" w16cid:durableId="1647006100">
    <w:abstractNumId w:val="8"/>
  </w:num>
  <w:num w:numId="22" w16cid:durableId="1454515312">
    <w:abstractNumId w:val="5"/>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mena Victoria Cancino Ordenes">
    <w15:presenceInfo w15:providerId="AD" w15:userId="S::ximena.cancino@un.org::1ab0c983-ab0d-47b4-b689-8982d0a3e8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122"/>
    <w:rsid w:val="00005E92"/>
    <w:rsid w:val="0001212C"/>
    <w:rsid w:val="0001790C"/>
    <w:rsid w:val="00026A25"/>
    <w:rsid w:val="00032E47"/>
    <w:rsid w:val="00044002"/>
    <w:rsid w:val="00046ABD"/>
    <w:rsid w:val="000526B1"/>
    <w:rsid w:val="00057892"/>
    <w:rsid w:val="00060421"/>
    <w:rsid w:val="00063F55"/>
    <w:rsid w:val="00090A27"/>
    <w:rsid w:val="000927D0"/>
    <w:rsid w:val="000A2050"/>
    <w:rsid w:val="000C0A8B"/>
    <w:rsid w:val="000C1CBF"/>
    <w:rsid w:val="000C349E"/>
    <w:rsid w:val="000D0D6B"/>
    <w:rsid w:val="000D318F"/>
    <w:rsid w:val="000E004C"/>
    <w:rsid w:val="000E0356"/>
    <w:rsid w:val="000E7C84"/>
    <w:rsid w:val="0010468F"/>
    <w:rsid w:val="0011599C"/>
    <w:rsid w:val="001240C1"/>
    <w:rsid w:val="00126C92"/>
    <w:rsid w:val="00154229"/>
    <w:rsid w:val="00155487"/>
    <w:rsid w:val="0017266D"/>
    <w:rsid w:val="00192159"/>
    <w:rsid w:val="00195525"/>
    <w:rsid w:val="00195BE0"/>
    <w:rsid w:val="001974DE"/>
    <w:rsid w:val="001A2ED9"/>
    <w:rsid w:val="001A3407"/>
    <w:rsid w:val="001B06DE"/>
    <w:rsid w:val="001C460C"/>
    <w:rsid w:val="001C6F5E"/>
    <w:rsid w:val="001E07CF"/>
    <w:rsid w:val="001F36E5"/>
    <w:rsid w:val="001F5FCE"/>
    <w:rsid w:val="001F6112"/>
    <w:rsid w:val="00201A6A"/>
    <w:rsid w:val="00201DFA"/>
    <w:rsid w:val="00202B5A"/>
    <w:rsid w:val="002117BC"/>
    <w:rsid w:val="00213C66"/>
    <w:rsid w:val="00217976"/>
    <w:rsid w:val="00236A15"/>
    <w:rsid w:val="00237458"/>
    <w:rsid w:val="00240F90"/>
    <w:rsid w:val="00267423"/>
    <w:rsid w:val="00270A7F"/>
    <w:rsid w:val="0027617B"/>
    <w:rsid w:val="002765F3"/>
    <w:rsid w:val="00280E03"/>
    <w:rsid w:val="00281B9F"/>
    <w:rsid w:val="00291687"/>
    <w:rsid w:val="002A012C"/>
    <w:rsid w:val="002A2204"/>
    <w:rsid w:val="002C48C1"/>
    <w:rsid w:val="002C6BD6"/>
    <w:rsid w:val="002D1EA9"/>
    <w:rsid w:val="002D27BB"/>
    <w:rsid w:val="002D6582"/>
    <w:rsid w:val="002E0D32"/>
    <w:rsid w:val="002E0DE9"/>
    <w:rsid w:val="002E3C4F"/>
    <w:rsid w:val="002F11CD"/>
    <w:rsid w:val="00310B43"/>
    <w:rsid w:val="00311924"/>
    <w:rsid w:val="00322248"/>
    <w:rsid w:val="0033472E"/>
    <w:rsid w:val="00343AAF"/>
    <w:rsid w:val="00360838"/>
    <w:rsid w:val="00361C12"/>
    <w:rsid w:val="00364A74"/>
    <w:rsid w:val="00364DFE"/>
    <w:rsid w:val="00366D80"/>
    <w:rsid w:val="00371DE1"/>
    <w:rsid w:val="00382003"/>
    <w:rsid w:val="00383651"/>
    <w:rsid w:val="0039008D"/>
    <w:rsid w:val="0039130C"/>
    <w:rsid w:val="00392513"/>
    <w:rsid w:val="00397360"/>
    <w:rsid w:val="003A656F"/>
    <w:rsid w:val="003C1205"/>
    <w:rsid w:val="003D4E18"/>
    <w:rsid w:val="003E0F1E"/>
    <w:rsid w:val="00404F68"/>
    <w:rsid w:val="00412DA0"/>
    <w:rsid w:val="0043667F"/>
    <w:rsid w:val="00440629"/>
    <w:rsid w:val="00451FD4"/>
    <w:rsid w:val="004628D1"/>
    <w:rsid w:val="00466398"/>
    <w:rsid w:val="0048118D"/>
    <w:rsid w:val="004B40D3"/>
    <w:rsid w:val="004B7071"/>
    <w:rsid w:val="004C46B1"/>
    <w:rsid w:val="004C60CA"/>
    <w:rsid w:val="004D12BB"/>
    <w:rsid w:val="004D1C2D"/>
    <w:rsid w:val="004D26ED"/>
    <w:rsid w:val="00504F09"/>
    <w:rsid w:val="0051437F"/>
    <w:rsid w:val="00526A71"/>
    <w:rsid w:val="0052724A"/>
    <w:rsid w:val="005330F7"/>
    <w:rsid w:val="005507F3"/>
    <w:rsid w:val="00552D8E"/>
    <w:rsid w:val="005567D2"/>
    <w:rsid w:val="00561C3C"/>
    <w:rsid w:val="00562A3C"/>
    <w:rsid w:val="00563598"/>
    <w:rsid w:val="005639FC"/>
    <w:rsid w:val="005714D4"/>
    <w:rsid w:val="005732A0"/>
    <w:rsid w:val="00587C08"/>
    <w:rsid w:val="005A2951"/>
    <w:rsid w:val="005A3F6A"/>
    <w:rsid w:val="005A4709"/>
    <w:rsid w:val="005B0A87"/>
    <w:rsid w:val="005C1438"/>
    <w:rsid w:val="005D488F"/>
    <w:rsid w:val="005F0DD5"/>
    <w:rsid w:val="005F2EED"/>
    <w:rsid w:val="005F39C0"/>
    <w:rsid w:val="005F6A72"/>
    <w:rsid w:val="006002D6"/>
    <w:rsid w:val="00600825"/>
    <w:rsid w:val="00602C1C"/>
    <w:rsid w:val="00605959"/>
    <w:rsid w:val="006100C4"/>
    <w:rsid w:val="0061359F"/>
    <w:rsid w:val="00614F35"/>
    <w:rsid w:val="00616D7C"/>
    <w:rsid w:val="00621C8B"/>
    <w:rsid w:val="006249DD"/>
    <w:rsid w:val="00627A98"/>
    <w:rsid w:val="0063026B"/>
    <w:rsid w:val="006356F2"/>
    <w:rsid w:val="006401FC"/>
    <w:rsid w:val="00642305"/>
    <w:rsid w:val="00652364"/>
    <w:rsid w:val="00660F35"/>
    <w:rsid w:val="00661875"/>
    <w:rsid w:val="00665E84"/>
    <w:rsid w:val="00666E95"/>
    <w:rsid w:val="00671F8E"/>
    <w:rsid w:val="00680016"/>
    <w:rsid w:val="00683C78"/>
    <w:rsid w:val="00693B83"/>
    <w:rsid w:val="00693D9D"/>
    <w:rsid w:val="00695AAD"/>
    <w:rsid w:val="0069797E"/>
    <w:rsid w:val="006A737B"/>
    <w:rsid w:val="006B1F1D"/>
    <w:rsid w:val="006B5C2B"/>
    <w:rsid w:val="006B65B8"/>
    <w:rsid w:val="006C0ED1"/>
    <w:rsid w:val="006C1D2E"/>
    <w:rsid w:val="006C4301"/>
    <w:rsid w:val="006E6119"/>
    <w:rsid w:val="0070090B"/>
    <w:rsid w:val="00702EDF"/>
    <w:rsid w:val="00711A29"/>
    <w:rsid w:val="00716386"/>
    <w:rsid w:val="007166C6"/>
    <w:rsid w:val="00722DC6"/>
    <w:rsid w:val="00725772"/>
    <w:rsid w:val="00737BD3"/>
    <w:rsid w:val="00743E7C"/>
    <w:rsid w:val="007445DF"/>
    <w:rsid w:val="00753113"/>
    <w:rsid w:val="007572E4"/>
    <w:rsid w:val="00761725"/>
    <w:rsid w:val="00764350"/>
    <w:rsid w:val="0076607F"/>
    <w:rsid w:val="0076624D"/>
    <w:rsid w:val="00771D88"/>
    <w:rsid w:val="00784CF4"/>
    <w:rsid w:val="00786462"/>
    <w:rsid w:val="00794DBB"/>
    <w:rsid w:val="007B480A"/>
    <w:rsid w:val="007C2FB6"/>
    <w:rsid w:val="007C666D"/>
    <w:rsid w:val="007D157F"/>
    <w:rsid w:val="007D57DC"/>
    <w:rsid w:val="007D77D9"/>
    <w:rsid w:val="007E641E"/>
    <w:rsid w:val="00803CE1"/>
    <w:rsid w:val="00804219"/>
    <w:rsid w:val="00804C01"/>
    <w:rsid w:val="008153A8"/>
    <w:rsid w:val="008156DF"/>
    <w:rsid w:val="008226C3"/>
    <w:rsid w:val="008227C3"/>
    <w:rsid w:val="00831DC2"/>
    <w:rsid w:val="0083497B"/>
    <w:rsid w:val="00840600"/>
    <w:rsid w:val="008525D3"/>
    <w:rsid w:val="00853E36"/>
    <w:rsid w:val="0085440D"/>
    <w:rsid w:val="00855F45"/>
    <w:rsid w:val="00864732"/>
    <w:rsid w:val="00877F0A"/>
    <w:rsid w:val="00882842"/>
    <w:rsid w:val="008856FD"/>
    <w:rsid w:val="00885A9A"/>
    <w:rsid w:val="00892D47"/>
    <w:rsid w:val="00897143"/>
    <w:rsid w:val="008A2E7C"/>
    <w:rsid w:val="008B0065"/>
    <w:rsid w:val="008B0AC3"/>
    <w:rsid w:val="008B1154"/>
    <w:rsid w:val="008B1B57"/>
    <w:rsid w:val="008C185E"/>
    <w:rsid w:val="008C1EF8"/>
    <w:rsid w:val="008C276E"/>
    <w:rsid w:val="008C3546"/>
    <w:rsid w:val="008C7167"/>
    <w:rsid w:val="008C73FC"/>
    <w:rsid w:val="008D638A"/>
    <w:rsid w:val="008D66E6"/>
    <w:rsid w:val="00902B1F"/>
    <w:rsid w:val="00906F02"/>
    <w:rsid w:val="00912B16"/>
    <w:rsid w:val="00914B1B"/>
    <w:rsid w:val="009178FF"/>
    <w:rsid w:val="0092513C"/>
    <w:rsid w:val="00934D7B"/>
    <w:rsid w:val="00940B2A"/>
    <w:rsid w:val="009449D2"/>
    <w:rsid w:val="00945E17"/>
    <w:rsid w:val="00947447"/>
    <w:rsid w:val="00947FE4"/>
    <w:rsid w:val="00970754"/>
    <w:rsid w:val="00982A9C"/>
    <w:rsid w:val="00984FA0"/>
    <w:rsid w:val="00991B79"/>
    <w:rsid w:val="009A3FE7"/>
    <w:rsid w:val="009B4731"/>
    <w:rsid w:val="009B477B"/>
    <w:rsid w:val="009C1079"/>
    <w:rsid w:val="009D129C"/>
    <w:rsid w:val="009D5D47"/>
    <w:rsid w:val="009E49DD"/>
    <w:rsid w:val="009F1D51"/>
    <w:rsid w:val="009F2C2F"/>
    <w:rsid w:val="009F465F"/>
    <w:rsid w:val="00A02FD3"/>
    <w:rsid w:val="00A12AA1"/>
    <w:rsid w:val="00A16341"/>
    <w:rsid w:val="00A276A4"/>
    <w:rsid w:val="00A301EF"/>
    <w:rsid w:val="00A34291"/>
    <w:rsid w:val="00A41698"/>
    <w:rsid w:val="00A41B7B"/>
    <w:rsid w:val="00A43C3A"/>
    <w:rsid w:val="00A51143"/>
    <w:rsid w:val="00A52564"/>
    <w:rsid w:val="00A61794"/>
    <w:rsid w:val="00A67B5F"/>
    <w:rsid w:val="00A75ACD"/>
    <w:rsid w:val="00A836DB"/>
    <w:rsid w:val="00A83940"/>
    <w:rsid w:val="00A960B6"/>
    <w:rsid w:val="00AB3F55"/>
    <w:rsid w:val="00AB4149"/>
    <w:rsid w:val="00AB5EA1"/>
    <w:rsid w:val="00AC53F0"/>
    <w:rsid w:val="00AE56C7"/>
    <w:rsid w:val="00AF1569"/>
    <w:rsid w:val="00AF33FF"/>
    <w:rsid w:val="00B062AC"/>
    <w:rsid w:val="00B11A23"/>
    <w:rsid w:val="00B15500"/>
    <w:rsid w:val="00B16CB9"/>
    <w:rsid w:val="00B16DF4"/>
    <w:rsid w:val="00B21044"/>
    <w:rsid w:val="00B22E48"/>
    <w:rsid w:val="00B32207"/>
    <w:rsid w:val="00B34F60"/>
    <w:rsid w:val="00B440D2"/>
    <w:rsid w:val="00B5202D"/>
    <w:rsid w:val="00B57E93"/>
    <w:rsid w:val="00B62CBD"/>
    <w:rsid w:val="00B6405B"/>
    <w:rsid w:val="00B94FDE"/>
    <w:rsid w:val="00BA6B10"/>
    <w:rsid w:val="00BB1F13"/>
    <w:rsid w:val="00BB2683"/>
    <w:rsid w:val="00BB5FFA"/>
    <w:rsid w:val="00BC0433"/>
    <w:rsid w:val="00BD1202"/>
    <w:rsid w:val="00BD2325"/>
    <w:rsid w:val="00BD269B"/>
    <w:rsid w:val="00BE0EA7"/>
    <w:rsid w:val="00BF10B6"/>
    <w:rsid w:val="00BF3140"/>
    <w:rsid w:val="00C07E9D"/>
    <w:rsid w:val="00C15318"/>
    <w:rsid w:val="00C1570A"/>
    <w:rsid w:val="00C15971"/>
    <w:rsid w:val="00C2025E"/>
    <w:rsid w:val="00C2244A"/>
    <w:rsid w:val="00C227C8"/>
    <w:rsid w:val="00C23E8D"/>
    <w:rsid w:val="00C252C8"/>
    <w:rsid w:val="00C26A18"/>
    <w:rsid w:val="00C2719B"/>
    <w:rsid w:val="00C34126"/>
    <w:rsid w:val="00C4203E"/>
    <w:rsid w:val="00C438F6"/>
    <w:rsid w:val="00C43EA0"/>
    <w:rsid w:val="00C50F03"/>
    <w:rsid w:val="00C60918"/>
    <w:rsid w:val="00C64DE0"/>
    <w:rsid w:val="00C77CC5"/>
    <w:rsid w:val="00C91332"/>
    <w:rsid w:val="00C94751"/>
    <w:rsid w:val="00CA1BDA"/>
    <w:rsid w:val="00CA2E66"/>
    <w:rsid w:val="00CB2CB5"/>
    <w:rsid w:val="00CB4F87"/>
    <w:rsid w:val="00CD3E7E"/>
    <w:rsid w:val="00CD3F7C"/>
    <w:rsid w:val="00CF6CA9"/>
    <w:rsid w:val="00D0207F"/>
    <w:rsid w:val="00D07BC2"/>
    <w:rsid w:val="00D10F02"/>
    <w:rsid w:val="00D13E21"/>
    <w:rsid w:val="00D246E8"/>
    <w:rsid w:val="00D2730E"/>
    <w:rsid w:val="00D43588"/>
    <w:rsid w:val="00D50CB9"/>
    <w:rsid w:val="00D537E4"/>
    <w:rsid w:val="00D63EAC"/>
    <w:rsid w:val="00D658F6"/>
    <w:rsid w:val="00D67E8A"/>
    <w:rsid w:val="00D72FCA"/>
    <w:rsid w:val="00D826C3"/>
    <w:rsid w:val="00D91879"/>
    <w:rsid w:val="00DA40EC"/>
    <w:rsid w:val="00DB1F67"/>
    <w:rsid w:val="00DD07FD"/>
    <w:rsid w:val="00DD1421"/>
    <w:rsid w:val="00DD1A8C"/>
    <w:rsid w:val="00DD3E44"/>
    <w:rsid w:val="00DF0ED2"/>
    <w:rsid w:val="00DF7239"/>
    <w:rsid w:val="00E047DE"/>
    <w:rsid w:val="00E06478"/>
    <w:rsid w:val="00E16BDD"/>
    <w:rsid w:val="00E234BF"/>
    <w:rsid w:val="00E244E6"/>
    <w:rsid w:val="00E40B70"/>
    <w:rsid w:val="00E414B6"/>
    <w:rsid w:val="00E44D21"/>
    <w:rsid w:val="00E5064E"/>
    <w:rsid w:val="00E56D39"/>
    <w:rsid w:val="00E6282A"/>
    <w:rsid w:val="00E72CE8"/>
    <w:rsid w:val="00E72DDD"/>
    <w:rsid w:val="00E77BC5"/>
    <w:rsid w:val="00E84647"/>
    <w:rsid w:val="00E87F7D"/>
    <w:rsid w:val="00EA56F7"/>
    <w:rsid w:val="00EA7A53"/>
    <w:rsid w:val="00EB1C60"/>
    <w:rsid w:val="00EC4F04"/>
    <w:rsid w:val="00EC6EE1"/>
    <w:rsid w:val="00ED65E5"/>
    <w:rsid w:val="00EE3358"/>
    <w:rsid w:val="00EE7D9B"/>
    <w:rsid w:val="00EF236E"/>
    <w:rsid w:val="00F020C3"/>
    <w:rsid w:val="00F02EDB"/>
    <w:rsid w:val="00F118AA"/>
    <w:rsid w:val="00F258E9"/>
    <w:rsid w:val="00F25E90"/>
    <w:rsid w:val="00F40F3F"/>
    <w:rsid w:val="00F81B4A"/>
    <w:rsid w:val="00F924F0"/>
    <w:rsid w:val="00FA4A96"/>
    <w:rsid w:val="00FC0CBC"/>
    <w:rsid w:val="00FC123E"/>
    <w:rsid w:val="00FC3B4A"/>
    <w:rsid w:val="00FD0E8F"/>
    <w:rsid w:val="00FD139F"/>
    <w:rsid w:val="00FD737A"/>
    <w:rsid w:val="00FE00E5"/>
    <w:rsid w:val="00FF3EF5"/>
    <w:rsid w:val="00FF72DB"/>
    <w:rsid w:val="079475C2"/>
    <w:rsid w:val="07BB3EF1"/>
    <w:rsid w:val="0EBA81FC"/>
    <w:rsid w:val="1227B83D"/>
    <w:rsid w:val="17028C1E"/>
    <w:rsid w:val="3D35BF71"/>
    <w:rsid w:val="54983C14"/>
    <w:rsid w:val="550DBD55"/>
    <w:rsid w:val="63CDEA0A"/>
    <w:rsid w:val="6ABFF8E4"/>
    <w:rsid w:val="6C473C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1EAC52A5-F8BC-4A41-92F9-9135EA5F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5114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semiHidden/>
    <w:unhideWhenUsed/>
    <w:qFormat/>
    <w:rsid w:val="00A51143"/>
    <w:pPr>
      <w:keepNext/>
      <w:widowControl w:val="0"/>
      <w:tabs>
        <w:tab w:val="left" w:pos="-720"/>
        <w:tab w:val="left" w:pos="310"/>
        <w:tab w:val="left" w:pos="835"/>
      </w:tabs>
      <w:snapToGrid w:val="0"/>
      <w:spacing w:after="0" w:line="240" w:lineRule="auto"/>
      <w:jc w:val="center"/>
      <w:outlineLvl w:val="1"/>
    </w:pPr>
    <w:rPr>
      <w:rFonts w:ascii="Times New Roman" w:eastAsia="Times New Roman" w:hAnsi="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customStyle="1" w:styleId="Heading1Char">
    <w:name w:val="Heading 1 Char"/>
    <w:basedOn w:val="DefaultParagraphFont"/>
    <w:link w:val="Heading1"/>
    <w:uiPriority w:val="9"/>
    <w:rsid w:val="00A511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51143"/>
    <w:rPr>
      <w:rFonts w:ascii="Times New Roman" w:eastAsia="Times New Roman" w:hAnsi="Times New Roman" w:cs="Times New Roman"/>
      <w:b/>
      <w:bCs/>
      <w:szCs w:val="20"/>
      <w:lang w:val="en-GB"/>
    </w:rPr>
  </w:style>
  <w:style w:type="character" w:styleId="Hyperlink">
    <w:name w:val="Hyperlink"/>
    <w:unhideWhenUsed/>
    <w:rsid w:val="00A51143"/>
    <w:rPr>
      <w:color w:val="0000FF"/>
      <w:u w:val="single"/>
    </w:rPr>
  </w:style>
  <w:style w:type="character" w:styleId="Strong">
    <w:name w:val="Strong"/>
    <w:basedOn w:val="DefaultParagraphFont"/>
    <w:uiPriority w:val="22"/>
    <w:qFormat/>
    <w:rsid w:val="00A51143"/>
    <w:rPr>
      <w:b/>
      <w:bCs/>
    </w:rPr>
  </w:style>
  <w:style w:type="character" w:styleId="CommentReference">
    <w:name w:val="annotation reference"/>
    <w:basedOn w:val="DefaultParagraphFont"/>
    <w:uiPriority w:val="99"/>
    <w:semiHidden/>
    <w:unhideWhenUsed/>
    <w:rsid w:val="00BB1F13"/>
    <w:rPr>
      <w:sz w:val="16"/>
      <w:szCs w:val="16"/>
    </w:rPr>
  </w:style>
  <w:style w:type="paragraph" w:styleId="CommentText">
    <w:name w:val="annotation text"/>
    <w:basedOn w:val="Normal"/>
    <w:link w:val="CommentTextChar"/>
    <w:uiPriority w:val="99"/>
    <w:unhideWhenUsed/>
    <w:rsid w:val="00BB1F13"/>
    <w:pPr>
      <w:spacing w:line="240" w:lineRule="auto"/>
    </w:pPr>
    <w:rPr>
      <w:sz w:val="20"/>
      <w:szCs w:val="20"/>
    </w:rPr>
  </w:style>
  <w:style w:type="character" w:customStyle="1" w:styleId="CommentTextChar">
    <w:name w:val="Comment Text Char"/>
    <w:basedOn w:val="DefaultParagraphFont"/>
    <w:link w:val="CommentText"/>
    <w:uiPriority w:val="99"/>
    <w:rsid w:val="00BB1F13"/>
    <w:rPr>
      <w:sz w:val="20"/>
      <w:szCs w:val="20"/>
      <w:lang w:val="en-GB"/>
    </w:rPr>
  </w:style>
  <w:style w:type="paragraph" w:styleId="CommentSubject">
    <w:name w:val="annotation subject"/>
    <w:basedOn w:val="CommentText"/>
    <w:next w:val="CommentText"/>
    <w:link w:val="CommentSubjectChar"/>
    <w:uiPriority w:val="99"/>
    <w:semiHidden/>
    <w:unhideWhenUsed/>
    <w:rsid w:val="00BB1F13"/>
    <w:rPr>
      <w:b/>
      <w:bCs/>
    </w:rPr>
  </w:style>
  <w:style w:type="character" w:customStyle="1" w:styleId="CommentSubjectChar">
    <w:name w:val="Comment Subject Char"/>
    <w:basedOn w:val="CommentTextChar"/>
    <w:link w:val="CommentSubject"/>
    <w:uiPriority w:val="99"/>
    <w:semiHidden/>
    <w:rsid w:val="00BB1F13"/>
    <w:rPr>
      <w:b/>
      <w:bCs/>
      <w:sz w:val="20"/>
      <w:szCs w:val="20"/>
      <w:lang w:val="en-GB"/>
    </w:rPr>
  </w:style>
  <w:style w:type="paragraph" w:styleId="FootnoteText">
    <w:name w:val="footnote text"/>
    <w:basedOn w:val="Normal"/>
    <w:link w:val="FootnoteTextChar"/>
    <w:uiPriority w:val="99"/>
    <w:semiHidden/>
    <w:unhideWhenUsed/>
    <w:rsid w:val="00BB1F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1F13"/>
    <w:rPr>
      <w:sz w:val="20"/>
      <w:szCs w:val="20"/>
      <w:lang w:val="en-GB"/>
    </w:rPr>
  </w:style>
  <w:style w:type="character" w:styleId="FootnoteReference">
    <w:name w:val="footnote reference"/>
    <w:basedOn w:val="DefaultParagraphFont"/>
    <w:uiPriority w:val="99"/>
    <w:semiHidden/>
    <w:unhideWhenUsed/>
    <w:rsid w:val="00BB1F13"/>
    <w:rPr>
      <w:vertAlign w:val="superscript"/>
    </w:rPr>
  </w:style>
  <w:style w:type="character" w:styleId="Mention">
    <w:name w:val="Mention"/>
    <w:basedOn w:val="DefaultParagraphFont"/>
    <w:uiPriority w:val="99"/>
    <w:unhideWhenUsed/>
    <w:rsid w:val="0061359F"/>
    <w:rPr>
      <w:color w:val="2B579A"/>
      <w:shd w:val="clear" w:color="auto" w:fill="E1DFDD"/>
    </w:rPr>
  </w:style>
  <w:style w:type="character" w:customStyle="1" w:styleId="ui-provider">
    <w:name w:val="ui-provider"/>
    <w:basedOn w:val="DefaultParagraphFont"/>
    <w:rsid w:val="0061359F"/>
  </w:style>
  <w:style w:type="character" w:styleId="FollowedHyperlink">
    <w:name w:val="FollowedHyperlink"/>
    <w:basedOn w:val="DefaultParagraphFont"/>
    <w:uiPriority w:val="99"/>
    <w:semiHidden/>
    <w:unhideWhenUsed/>
    <w:rsid w:val="009F1D51"/>
    <w:rPr>
      <w:color w:val="954F72" w:themeColor="followedHyperlink"/>
      <w:u w:val="single"/>
    </w:rPr>
  </w:style>
  <w:style w:type="character" w:styleId="UnresolvedMention">
    <w:name w:val="Unresolved Mention"/>
    <w:basedOn w:val="DefaultParagraphFont"/>
    <w:uiPriority w:val="99"/>
    <w:semiHidden/>
    <w:unhideWhenUsed/>
    <w:rsid w:val="00C43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06382">
      <w:bodyDiv w:val="1"/>
      <w:marLeft w:val="0"/>
      <w:marRight w:val="0"/>
      <w:marTop w:val="0"/>
      <w:marBottom w:val="0"/>
      <w:divBdr>
        <w:top w:val="none" w:sz="0" w:space="0" w:color="auto"/>
        <w:left w:val="none" w:sz="0" w:space="0" w:color="auto"/>
        <w:bottom w:val="none" w:sz="0" w:space="0" w:color="auto"/>
        <w:right w:val="none" w:sz="0" w:space="0" w:color="auto"/>
      </w:divBdr>
    </w:div>
    <w:div w:id="596254711">
      <w:bodyDiv w:val="1"/>
      <w:marLeft w:val="0"/>
      <w:marRight w:val="0"/>
      <w:marTop w:val="0"/>
      <w:marBottom w:val="0"/>
      <w:divBdr>
        <w:top w:val="none" w:sz="0" w:space="0" w:color="auto"/>
        <w:left w:val="none" w:sz="0" w:space="0" w:color="auto"/>
        <w:bottom w:val="none" w:sz="0" w:space="0" w:color="auto"/>
        <w:right w:val="none" w:sz="0" w:space="0" w:color="auto"/>
      </w:divBdr>
    </w:div>
    <w:div w:id="919875058">
      <w:bodyDiv w:val="1"/>
      <w:marLeft w:val="0"/>
      <w:marRight w:val="0"/>
      <w:marTop w:val="0"/>
      <w:marBottom w:val="0"/>
      <w:divBdr>
        <w:top w:val="none" w:sz="0" w:space="0" w:color="auto"/>
        <w:left w:val="none" w:sz="0" w:space="0" w:color="auto"/>
        <w:bottom w:val="none" w:sz="0" w:space="0" w:color="auto"/>
        <w:right w:val="none" w:sz="0" w:space="0" w:color="auto"/>
      </w:divBdr>
      <w:divsChild>
        <w:div w:id="1801339194">
          <w:marLeft w:val="0"/>
          <w:marRight w:val="0"/>
          <w:marTop w:val="0"/>
          <w:marBottom w:val="0"/>
          <w:divBdr>
            <w:top w:val="none" w:sz="0" w:space="0" w:color="auto"/>
            <w:left w:val="none" w:sz="0" w:space="0" w:color="auto"/>
            <w:bottom w:val="none" w:sz="0" w:space="0" w:color="auto"/>
            <w:right w:val="none" w:sz="0" w:space="0" w:color="auto"/>
          </w:divBdr>
          <w:divsChild>
            <w:div w:id="8394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9604">
      <w:bodyDiv w:val="1"/>
      <w:marLeft w:val="0"/>
      <w:marRight w:val="0"/>
      <w:marTop w:val="0"/>
      <w:marBottom w:val="0"/>
      <w:divBdr>
        <w:top w:val="none" w:sz="0" w:space="0" w:color="auto"/>
        <w:left w:val="none" w:sz="0" w:space="0" w:color="auto"/>
        <w:bottom w:val="none" w:sz="0" w:space="0" w:color="auto"/>
        <w:right w:val="none" w:sz="0" w:space="0" w:color="auto"/>
      </w:divBdr>
      <w:divsChild>
        <w:div w:id="1733118573">
          <w:marLeft w:val="0"/>
          <w:marRight w:val="0"/>
          <w:marTop w:val="0"/>
          <w:marBottom w:val="0"/>
          <w:divBdr>
            <w:top w:val="none" w:sz="0" w:space="0" w:color="auto"/>
            <w:left w:val="none" w:sz="0" w:space="0" w:color="auto"/>
            <w:bottom w:val="none" w:sz="0" w:space="0" w:color="auto"/>
            <w:right w:val="none" w:sz="0" w:space="0" w:color="auto"/>
          </w:divBdr>
          <w:divsChild>
            <w:div w:id="100925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41995726">
      <w:bodyDiv w:val="1"/>
      <w:marLeft w:val="0"/>
      <w:marRight w:val="0"/>
      <w:marTop w:val="0"/>
      <w:marBottom w:val="0"/>
      <w:divBdr>
        <w:top w:val="none" w:sz="0" w:space="0" w:color="auto"/>
        <w:left w:val="none" w:sz="0" w:space="0" w:color="auto"/>
        <w:bottom w:val="none" w:sz="0" w:space="0" w:color="auto"/>
        <w:right w:val="none" w:sz="0" w:space="0" w:color="auto"/>
      </w:divBdr>
    </w:div>
    <w:div w:id="1542286227">
      <w:bodyDiv w:val="1"/>
      <w:marLeft w:val="0"/>
      <w:marRight w:val="0"/>
      <w:marTop w:val="0"/>
      <w:marBottom w:val="0"/>
      <w:divBdr>
        <w:top w:val="none" w:sz="0" w:space="0" w:color="auto"/>
        <w:left w:val="none" w:sz="0" w:space="0" w:color="auto"/>
        <w:bottom w:val="none" w:sz="0" w:space="0" w:color="auto"/>
        <w:right w:val="none" w:sz="0" w:space="0" w:color="auto"/>
      </w:divBdr>
    </w:div>
    <w:div w:id="185514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li-iwg_doc.4_scc-sc5-outcome.13_e.pdf"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cms.int/sites/default/files/document/cms_li-iwg_meeting-report_e_1.pdf"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sites/default/files/document/cms_scc-sc5_Inf.3_linear-infrastructure-and-migratory-species_e.pdf"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www.cms.int/sites/default/files/document/cms_stc52_outcome-1_format-and-guidance-2023-cms-national-report_e_0.pdf"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E960410-A3B3-40E3-BADC-76A0FC2E7B7C}">
    <t:Anchor>
      <t:Comment id="675293812"/>
    </t:Anchor>
    <t:History>
      <t:Event id="{624FC8FA-79F8-4B1E-954A-3F981D5BD8C3}" time="2023-06-23T12:28:04.214Z">
        <t:Attribution userId="S::marc.attallah@un.org::71dea81c-01db-43ce-895a-13995f24dad4" userProvider="AD" userName="Marc Attallah"/>
        <t:Anchor>
          <t:Comment id="675293812"/>
        </t:Anchor>
        <t:Create/>
      </t:Event>
      <t:Event id="{78EBD317-133B-43E4-8C32-6E43B00FDE56}" time="2023-06-23T12:28:04.214Z">
        <t:Attribution userId="S::marc.attallah@un.org::71dea81c-01db-43ce-895a-13995f24dad4" userProvider="AD" userName="Marc Attallah"/>
        <t:Anchor>
          <t:Comment id="675293812"/>
        </t:Anchor>
        <t:Assign userId="S::heidrun.frisch-nwakanma@un.org::129e059a-4f79-4b5e-ad7a-002cf5820bbc" userProvider="AD" userName="Heidrun Frisch-Nwakanma"/>
      </t:Event>
      <t:Event id="{1F475B1A-F5FF-48DD-9FC9-A362157B33A5}" time="2023-06-23T12:28:04.214Z">
        <t:Attribution userId="S::marc.attallah@un.org::71dea81c-01db-43ce-895a-13995f24dad4" userProvider="AD" userName="Marc Attallah"/>
        <t:Anchor>
          <t:Comment id="675293812"/>
        </t:Anchor>
        <t:SetTitle title="@Heidrun Frisch-Nwakanma "/>
      </t:Event>
    </t:History>
  </t:Task>
  <t:Task id="{BEBF0FD8-4301-4BE6-B99C-2F5628CFCF38}">
    <t:Anchor>
      <t:Comment id="675225480"/>
    </t:Anchor>
    <t:History>
      <t:Event id="{B90B3F48-EF4F-4E2F-B799-8BD3447E8636}" time="2023-06-23T12:13:18.76Z">
        <t:Attribution userId="S::marc.attallah@un.org::71dea81c-01db-43ce-895a-13995f24dad4" userProvider="AD" userName="Marc Attallah"/>
        <t:Anchor>
          <t:Comment id="675292926"/>
        </t:Anchor>
        <t:Create/>
      </t:Event>
      <t:Event id="{CB3FCC2F-C2E3-4E45-AF42-91D69EE866F8}" time="2023-06-23T12:13:18.76Z">
        <t:Attribution userId="S::marc.attallah@un.org::71dea81c-01db-43ce-895a-13995f24dad4" userProvider="AD" userName="Marc Attallah"/>
        <t:Anchor>
          <t:Comment id="675292926"/>
        </t:Anchor>
        <t:Assign userId="S::heidrun.frisch-nwakanma@un.org::129e059a-4f79-4b5e-ad7a-002cf5820bbc" userProvider="AD" userName="Heidrun Frisch-Nwakanma"/>
      </t:Event>
      <t:Event id="{5097AC55-3F9C-4953-A394-403E5B507541}" time="2023-06-23T12:13:18.76Z">
        <t:Attribution userId="S::marc.attallah@un.org::71dea81c-01db-43ce-895a-13995f24dad4" userProvider="AD" userName="Marc Attallah"/>
        <t:Anchor>
          <t:Comment id="675292926"/>
        </t:Anchor>
        <t:SetTitle title="@Heidrun Frisch-Nwakanma "/>
      </t:Event>
      <t:Event id="{E29C1DE9-A7C9-4C87-B34A-D4E4E735EC95}" time="2023-06-26T12:20:04.899Z">
        <t:Attribution userId="S::clara.nobbe@un.org::a5a1fffd-0d38-40ef-b857-b85d18151214" userProvider="AD" userName="Clara Nobb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David McDevitt</DisplayName>
        <AccountId>10807</AccountId>
        <AccountType/>
      </UserInfo>
      <UserInfo>
        <DisplayName>Clara Nobbe</DisplayName>
        <AccountId>21</AccountId>
        <AccountType/>
      </UserInfo>
      <UserInfo>
        <DisplayName>Aydin Bahramlouian</DisplayName>
        <AccountId>29</AccountId>
        <AccountType/>
      </UserInfo>
      <UserInfo>
        <DisplayName>Heidrun Frisch-Nwakanma</DisplayName>
        <AccountId>28</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98F34-E832-40A0-B4A7-B6B8C3D6B7B7}">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F0301912-81EC-443C-8A50-C7D2FED25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4140DF-EFD7-408E-926F-F78212C6FFFF}">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12</Pages>
  <Words>4484</Words>
  <Characters>25565</Characters>
  <Application>Microsoft Office Word</Application>
  <DocSecurity>0</DocSecurity>
  <Lines>213</Lines>
  <Paragraphs>59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Samarkand, Uzbekistan, 23 - 28 October 2023</vt:lpstr>
      <vt:lpstr>    </vt:lpstr>
    </vt:vector>
  </TitlesOfParts>
  <Company/>
  <LinksUpToDate>false</LinksUpToDate>
  <CharactersWithSpaces>29990</CharactersWithSpaces>
  <SharedDoc>false</SharedDoc>
  <HLinks>
    <vt:vector size="24" baseType="variant">
      <vt:variant>
        <vt:i4>1114113</vt:i4>
      </vt:variant>
      <vt:variant>
        <vt:i4>9</vt:i4>
      </vt:variant>
      <vt:variant>
        <vt:i4>0</vt:i4>
      </vt:variant>
      <vt:variant>
        <vt:i4>5</vt:i4>
      </vt:variant>
      <vt:variant>
        <vt:lpwstr>https://www.cms.int/sites/default/files/document/cms_li-iwg_meeting-report_e_1.pdf</vt:lpwstr>
      </vt:variant>
      <vt:variant>
        <vt:lpwstr/>
      </vt:variant>
      <vt:variant>
        <vt:i4>5963805</vt:i4>
      </vt:variant>
      <vt:variant>
        <vt:i4>6</vt:i4>
      </vt:variant>
      <vt:variant>
        <vt:i4>0</vt:i4>
      </vt:variant>
      <vt:variant>
        <vt:i4>5</vt:i4>
      </vt:variant>
      <vt:variant>
        <vt:lpwstr>https://www.cms.int/sites/default/files/document/cms_scc-sc5_Inf.3_linear-infrastructure-and-migratory-species_e.pdf</vt:lpwstr>
      </vt:variant>
      <vt:variant>
        <vt:lpwstr/>
      </vt:variant>
      <vt:variant>
        <vt:i4>4718702</vt:i4>
      </vt:variant>
      <vt:variant>
        <vt:i4>3</vt:i4>
      </vt:variant>
      <vt:variant>
        <vt:i4>0</vt:i4>
      </vt:variant>
      <vt:variant>
        <vt:i4>5</vt:i4>
      </vt:variant>
      <vt:variant>
        <vt:lpwstr>https://www.cms.int/sites/default/files/document/cms_stc52_outcome-1_format-and-guidance-2023-cms-national-report_e_0.pdf</vt:lpwstr>
      </vt:variant>
      <vt:variant>
        <vt:lpwstr/>
      </vt:variant>
      <vt:variant>
        <vt:i4>7602285</vt:i4>
      </vt:variant>
      <vt:variant>
        <vt:i4>0</vt:i4>
      </vt:variant>
      <vt:variant>
        <vt:i4>0</vt:i4>
      </vt:variant>
      <vt:variant>
        <vt:i4>5</vt:i4>
      </vt:variant>
      <vt:variant>
        <vt:lpwstr>https://www.cms.int/sites/default/files/document/cms_li-iwg_doc.4_scc-sc5-outcome.13_e.pdf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78</cp:revision>
  <cp:lastPrinted>2019-09-19T20:54:00Z</cp:lastPrinted>
  <dcterms:created xsi:type="dcterms:W3CDTF">2023-06-27T10:02:00Z</dcterms:created>
  <dcterms:modified xsi:type="dcterms:W3CDTF">2023-07-20T15:20:00Z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214900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y fmtid="{D5CDD505-2E9C-101B-9397-08002B2CF9AE}" pid="15" name="MediaServiceImageTags">
    <vt:lpwstr/>
  </property>
</Properties>
</file>