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5075C0" w14:textId="77777777" w:rsidR="00B45C51" w:rsidRDefault="00B45C51" w:rsidP="00B45C51">
      <w:pPr>
        <w:rPr>
          <w:b/>
          <w:sz w:val="28"/>
          <w:szCs w:val="28"/>
        </w:rPr>
      </w:pPr>
      <w:bookmarkStart w:id="0" w:name="_GoBack"/>
      <w:bookmarkEnd w:id="0"/>
    </w:p>
    <w:p w14:paraId="2CC223AA" w14:textId="77777777" w:rsidR="00B45C51" w:rsidRPr="00E177A3" w:rsidRDefault="00B45C51" w:rsidP="00B45C51">
      <w:pPr>
        <w:jc w:val="center"/>
        <w:rPr>
          <w:b/>
          <w:sz w:val="28"/>
          <w:szCs w:val="28"/>
        </w:rPr>
      </w:pPr>
      <w:r w:rsidRPr="00E177A3">
        <w:rPr>
          <w:b/>
          <w:sz w:val="28"/>
          <w:szCs w:val="28"/>
        </w:rPr>
        <w:t>DRAFT PROGRAMME OF WORK (2016-2018)</w:t>
      </w:r>
    </w:p>
    <w:p w14:paraId="2EDEED3A" w14:textId="77777777" w:rsidR="00B45C51" w:rsidRDefault="00B45C51" w:rsidP="00C85877">
      <w:pPr>
        <w:jc w:val="center"/>
        <w:rPr>
          <w:b/>
          <w:sz w:val="28"/>
          <w:szCs w:val="28"/>
        </w:rPr>
      </w:pPr>
      <w:r w:rsidRPr="00E177A3">
        <w:rPr>
          <w:b/>
          <w:sz w:val="28"/>
          <w:szCs w:val="28"/>
        </w:rPr>
        <w:t xml:space="preserve">TO SUPPORT THE IMPLEMENTATION OF THE MEMORANDUM OF UNDERSTANDING ON THE </w:t>
      </w:r>
      <w:r>
        <w:rPr>
          <w:b/>
          <w:sz w:val="28"/>
          <w:szCs w:val="28"/>
        </w:rPr>
        <w:t xml:space="preserve">CONSERVATION OF MIGRATORY SHARKS </w:t>
      </w:r>
    </w:p>
    <w:p w14:paraId="393F93F3" w14:textId="77777777" w:rsidR="00B45C51" w:rsidRDefault="00B45C51" w:rsidP="00B45C51"/>
    <w:p w14:paraId="571BAEDD" w14:textId="77777777" w:rsidR="00B45C51" w:rsidRDefault="00B45C51" w:rsidP="00B45C51"/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22"/>
        <w:gridCol w:w="6828"/>
        <w:gridCol w:w="1260"/>
        <w:gridCol w:w="990"/>
        <w:gridCol w:w="1350"/>
        <w:gridCol w:w="1260"/>
        <w:gridCol w:w="1885"/>
      </w:tblGrid>
      <w:tr w:rsidR="00B45C51" w:rsidRPr="00264F21" w14:paraId="326814A1" w14:textId="77777777" w:rsidTr="0036693B">
        <w:trPr>
          <w:cantSplit/>
          <w:trHeight w:val="706"/>
          <w:tblHeader/>
        </w:trPr>
        <w:tc>
          <w:tcPr>
            <w:tcW w:w="822" w:type="dxa"/>
            <w:shd w:val="clear" w:color="000000" w:fill="95B3D7"/>
            <w:vAlign w:val="center"/>
          </w:tcPr>
          <w:p w14:paraId="5C10291A" w14:textId="77777777" w:rsidR="00B45C51" w:rsidRPr="00F20F3D" w:rsidRDefault="00B45C51" w:rsidP="00A436DD">
            <w:pPr>
              <w:pStyle w:val="ListParagraph"/>
              <w:widowControl/>
              <w:autoSpaceDE/>
              <w:autoSpaceDN/>
              <w:adjustRightInd/>
              <w:rPr>
                <w:rFonts w:asciiTheme="minorHAnsi" w:eastAsia="Calibri" w:hAnsiTheme="minorHAnsi"/>
                <w:b/>
                <w:bCs/>
                <w:szCs w:val="20"/>
                <w:lang w:val="en-GB"/>
              </w:rPr>
            </w:pPr>
          </w:p>
          <w:p w14:paraId="3E08AD53" w14:textId="77777777" w:rsidR="00B45C51" w:rsidRPr="00F20F3D" w:rsidRDefault="00B45C51" w:rsidP="00A436DD">
            <w:pPr>
              <w:widowControl/>
              <w:autoSpaceDE/>
              <w:autoSpaceDN/>
              <w:adjustRightInd/>
              <w:rPr>
                <w:rFonts w:asciiTheme="minorHAnsi" w:eastAsia="Calibri" w:hAnsiTheme="minorHAnsi"/>
                <w:b/>
                <w:bCs/>
                <w:szCs w:val="20"/>
                <w:lang w:val="en-GB"/>
              </w:rPr>
            </w:pPr>
            <w:r w:rsidRPr="00F20F3D">
              <w:rPr>
                <w:rFonts w:asciiTheme="minorHAnsi" w:eastAsia="Calibri" w:hAnsiTheme="minorHAnsi"/>
                <w:b/>
                <w:bCs/>
                <w:szCs w:val="20"/>
                <w:lang w:val="en-GB"/>
              </w:rPr>
              <w:t>No.</w:t>
            </w:r>
          </w:p>
        </w:tc>
        <w:tc>
          <w:tcPr>
            <w:tcW w:w="6828" w:type="dxa"/>
            <w:shd w:val="clear" w:color="000000" w:fill="95B3D7"/>
            <w:vAlign w:val="center"/>
          </w:tcPr>
          <w:p w14:paraId="6DEE24CA" w14:textId="77777777" w:rsidR="00B45C51" w:rsidRPr="00C610CF" w:rsidRDefault="00B45C51" w:rsidP="00A436DD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b/>
                <w:bCs/>
                <w:color w:val="000000"/>
                <w:szCs w:val="20"/>
                <w:lang w:val="en-GB"/>
              </w:rPr>
            </w:pPr>
            <w:r w:rsidRPr="00C610CF">
              <w:rPr>
                <w:rFonts w:asciiTheme="minorHAnsi" w:eastAsia="Calibri" w:hAnsiTheme="minorHAnsi"/>
                <w:b/>
                <w:bCs/>
                <w:color w:val="000000"/>
                <w:szCs w:val="20"/>
                <w:lang w:val="en-GB"/>
              </w:rPr>
              <w:t>Activities</w:t>
            </w:r>
          </w:p>
        </w:tc>
        <w:tc>
          <w:tcPr>
            <w:tcW w:w="1260" w:type="dxa"/>
            <w:shd w:val="clear" w:color="000000" w:fill="95B3D7"/>
            <w:vAlign w:val="center"/>
          </w:tcPr>
          <w:p w14:paraId="640638D7" w14:textId="77777777" w:rsidR="00B45C51" w:rsidRDefault="00B45C51" w:rsidP="00A436DD">
            <w:pPr>
              <w:widowControl/>
              <w:autoSpaceDE/>
              <w:autoSpaceDN/>
              <w:adjustRightInd/>
              <w:rPr>
                <w:rFonts w:asciiTheme="minorHAnsi" w:eastAsia="Calibri" w:hAnsiTheme="minorHAnsi"/>
                <w:b/>
                <w:bCs/>
                <w:szCs w:val="20"/>
                <w:lang w:val="en-GB"/>
              </w:rPr>
            </w:pPr>
          </w:p>
          <w:p w14:paraId="5DBF79D4" w14:textId="77777777" w:rsidR="00B45C51" w:rsidRPr="00264F21" w:rsidRDefault="00B45C51" w:rsidP="00A436DD">
            <w:pPr>
              <w:widowControl/>
              <w:autoSpaceDE/>
              <w:autoSpaceDN/>
              <w:adjustRightInd/>
              <w:rPr>
                <w:rFonts w:asciiTheme="minorHAnsi" w:eastAsia="Calibri" w:hAnsiTheme="minorHAnsi"/>
                <w:b/>
                <w:bCs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b/>
                <w:bCs/>
                <w:szCs w:val="20"/>
                <w:lang w:val="en-GB"/>
              </w:rPr>
              <w:t>Mandate</w:t>
            </w:r>
            <w:r w:rsidRPr="00B45C51">
              <w:rPr>
                <w:rStyle w:val="FootnoteReference"/>
                <w:rFonts w:asciiTheme="minorHAnsi" w:eastAsia="Calibri" w:hAnsiTheme="minorHAnsi"/>
                <w:b/>
                <w:bCs/>
                <w:szCs w:val="20"/>
                <w:vertAlign w:val="superscript"/>
                <w:lang w:val="en-GB"/>
              </w:rPr>
              <w:footnoteReference w:id="1"/>
            </w:r>
          </w:p>
        </w:tc>
        <w:tc>
          <w:tcPr>
            <w:tcW w:w="990" w:type="dxa"/>
            <w:shd w:val="clear" w:color="000000" w:fill="95B3D7"/>
            <w:vAlign w:val="center"/>
          </w:tcPr>
          <w:p w14:paraId="15B19F2C" w14:textId="77777777" w:rsidR="00B45C51" w:rsidRDefault="00B45C51" w:rsidP="00382BD0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b/>
                <w:bCs/>
                <w:szCs w:val="20"/>
                <w:lang w:val="en-GB"/>
              </w:rPr>
            </w:pPr>
            <w:r w:rsidRPr="00264F21">
              <w:rPr>
                <w:rFonts w:asciiTheme="minorHAnsi" w:eastAsia="Calibri" w:hAnsiTheme="minorHAnsi"/>
                <w:b/>
                <w:bCs/>
                <w:szCs w:val="20"/>
                <w:lang w:val="en-GB"/>
              </w:rPr>
              <w:t>Priority</w:t>
            </w:r>
          </w:p>
          <w:p w14:paraId="5A3416B3" w14:textId="77777777" w:rsidR="00B45C51" w:rsidRPr="00264F21" w:rsidRDefault="00B45C51" w:rsidP="00382BD0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b/>
                <w:bCs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b/>
                <w:bCs/>
                <w:szCs w:val="20"/>
                <w:lang w:val="en-GB"/>
              </w:rPr>
              <w:t>ranking</w:t>
            </w:r>
            <w:r w:rsidRPr="00B45C51">
              <w:rPr>
                <w:rStyle w:val="FootnoteReference"/>
                <w:rFonts w:asciiTheme="minorHAnsi" w:eastAsia="Calibri" w:hAnsiTheme="minorHAnsi"/>
                <w:b/>
                <w:bCs/>
                <w:szCs w:val="20"/>
                <w:vertAlign w:val="superscript"/>
                <w:lang w:val="en-GB"/>
              </w:rPr>
              <w:footnoteReference w:id="2"/>
            </w:r>
          </w:p>
        </w:tc>
        <w:tc>
          <w:tcPr>
            <w:tcW w:w="1350" w:type="dxa"/>
            <w:shd w:val="clear" w:color="000000" w:fill="95B3D7"/>
            <w:vAlign w:val="center"/>
          </w:tcPr>
          <w:p w14:paraId="1B57C851" w14:textId="77777777" w:rsidR="00B45C51" w:rsidRDefault="00B45C51" w:rsidP="00A436DD">
            <w:pPr>
              <w:widowControl/>
              <w:autoSpaceDE/>
              <w:autoSpaceDN/>
              <w:adjustRightInd/>
              <w:rPr>
                <w:rFonts w:asciiTheme="minorHAnsi" w:eastAsia="Calibri" w:hAnsiTheme="minorHAnsi"/>
                <w:b/>
                <w:bCs/>
                <w:szCs w:val="20"/>
                <w:lang w:val="en-GB"/>
              </w:rPr>
            </w:pPr>
          </w:p>
          <w:p w14:paraId="11AC8580" w14:textId="77777777" w:rsidR="00B45C51" w:rsidRPr="00264F21" w:rsidRDefault="00573C09" w:rsidP="00A436DD">
            <w:pPr>
              <w:widowControl/>
              <w:autoSpaceDE/>
              <w:autoSpaceDN/>
              <w:adjustRightInd/>
              <w:rPr>
                <w:rFonts w:asciiTheme="minorHAnsi" w:eastAsia="Calibri" w:hAnsiTheme="minorHAnsi"/>
                <w:b/>
                <w:bCs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b/>
                <w:bCs/>
                <w:szCs w:val="20"/>
                <w:lang w:val="en-GB"/>
              </w:rPr>
              <w:t>Time frame</w:t>
            </w:r>
            <w:r w:rsidR="00B45C51" w:rsidRPr="00264F21">
              <w:rPr>
                <w:rFonts w:asciiTheme="minorHAnsi" w:eastAsia="Calibri" w:hAnsiTheme="minorHAnsi"/>
                <w:b/>
                <w:bCs/>
                <w:szCs w:val="20"/>
                <w:lang w:val="en-GB"/>
              </w:rPr>
              <w:t xml:space="preserve"> </w:t>
            </w:r>
            <w:r w:rsidR="00B45C51" w:rsidRPr="00B45C51">
              <w:rPr>
                <w:rStyle w:val="FootnoteReference"/>
                <w:rFonts w:asciiTheme="minorHAnsi" w:eastAsia="Calibri" w:hAnsiTheme="minorHAnsi"/>
                <w:b/>
                <w:bCs/>
                <w:szCs w:val="20"/>
                <w:vertAlign w:val="superscript"/>
                <w:lang w:val="en-GB"/>
              </w:rPr>
              <w:footnoteReference w:id="3"/>
            </w:r>
          </w:p>
        </w:tc>
        <w:tc>
          <w:tcPr>
            <w:tcW w:w="1260" w:type="dxa"/>
            <w:shd w:val="clear" w:color="000000" w:fill="95B3D7"/>
            <w:vAlign w:val="center"/>
          </w:tcPr>
          <w:p w14:paraId="228A2A36" w14:textId="77777777" w:rsidR="00B45C51" w:rsidRDefault="00B45C51" w:rsidP="00A436DD">
            <w:pPr>
              <w:widowControl/>
              <w:autoSpaceDE/>
              <w:autoSpaceDN/>
              <w:adjustRightInd/>
              <w:rPr>
                <w:rFonts w:asciiTheme="minorHAnsi" w:eastAsia="Calibri" w:hAnsiTheme="minorHAnsi"/>
                <w:b/>
                <w:bCs/>
                <w:szCs w:val="20"/>
                <w:lang w:val="en-GB"/>
              </w:rPr>
            </w:pPr>
          </w:p>
          <w:p w14:paraId="298221A0" w14:textId="77777777" w:rsidR="00B45C51" w:rsidRPr="00264F21" w:rsidRDefault="00B45C51" w:rsidP="00A436DD">
            <w:pPr>
              <w:widowControl/>
              <w:autoSpaceDE/>
              <w:autoSpaceDN/>
              <w:adjustRightInd/>
              <w:rPr>
                <w:rFonts w:asciiTheme="minorHAnsi" w:eastAsia="Calibri" w:hAnsiTheme="minorHAnsi"/>
                <w:b/>
                <w:bCs/>
                <w:szCs w:val="20"/>
                <w:lang w:val="en-GB"/>
              </w:rPr>
            </w:pPr>
            <w:r w:rsidRPr="00264F21">
              <w:rPr>
                <w:rFonts w:asciiTheme="minorHAnsi" w:eastAsia="Calibri" w:hAnsiTheme="minorHAnsi"/>
                <w:b/>
                <w:bCs/>
                <w:szCs w:val="20"/>
                <w:lang w:val="en-GB"/>
              </w:rPr>
              <w:t xml:space="preserve">Responsible entity </w:t>
            </w:r>
            <w:r w:rsidRPr="00B45C51">
              <w:rPr>
                <w:rStyle w:val="FootnoteReference"/>
                <w:rFonts w:asciiTheme="minorHAnsi" w:eastAsia="Calibri" w:hAnsiTheme="minorHAnsi"/>
                <w:b/>
                <w:bCs/>
                <w:szCs w:val="20"/>
                <w:vertAlign w:val="superscript"/>
                <w:lang w:val="en-GB"/>
              </w:rPr>
              <w:footnoteReference w:id="4"/>
            </w:r>
          </w:p>
        </w:tc>
        <w:tc>
          <w:tcPr>
            <w:tcW w:w="1885" w:type="dxa"/>
            <w:shd w:val="clear" w:color="000000" w:fill="95B3D7"/>
            <w:vAlign w:val="center"/>
          </w:tcPr>
          <w:p w14:paraId="0050BFF6" w14:textId="77777777" w:rsidR="00B45C51" w:rsidRDefault="00B45C51" w:rsidP="001C5E47">
            <w:pPr>
              <w:widowControl/>
              <w:autoSpaceDE/>
              <w:autoSpaceDN/>
              <w:adjustRightInd/>
              <w:rPr>
                <w:rFonts w:asciiTheme="minorHAnsi" w:eastAsia="Calibri" w:hAnsiTheme="minorHAnsi"/>
                <w:b/>
                <w:bCs/>
                <w:szCs w:val="20"/>
                <w:lang w:val="en-GB"/>
              </w:rPr>
            </w:pPr>
          </w:p>
          <w:p w14:paraId="34E0E2C3" w14:textId="77777777" w:rsidR="00B45C51" w:rsidRPr="00264F21" w:rsidRDefault="00B45C51" w:rsidP="001C5E47">
            <w:pPr>
              <w:widowControl/>
              <w:autoSpaceDE/>
              <w:autoSpaceDN/>
              <w:adjustRightInd/>
              <w:rPr>
                <w:rFonts w:asciiTheme="minorHAnsi" w:eastAsia="Calibri" w:hAnsiTheme="minorHAnsi"/>
                <w:b/>
                <w:bCs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b/>
                <w:bCs/>
                <w:szCs w:val="20"/>
                <w:lang w:val="en-GB"/>
              </w:rPr>
              <w:t>Funding</w:t>
            </w:r>
            <w:r w:rsidRPr="00B45C51">
              <w:rPr>
                <w:rStyle w:val="FootnoteReference"/>
                <w:rFonts w:asciiTheme="minorHAnsi" w:eastAsia="Calibri" w:hAnsiTheme="minorHAnsi"/>
                <w:b/>
                <w:bCs/>
                <w:szCs w:val="20"/>
                <w:vertAlign w:val="superscript"/>
                <w:lang w:val="en-GB"/>
              </w:rPr>
              <w:footnoteReference w:id="5"/>
            </w:r>
          </w:p>
        </w:tc>
      </w:tr>
      <w:tr w:rsidR="00B45C51" w:rsidRPr="002C68FF" w14:paraId="4A4B37C2" w14:textId="77777777" w:rsidTr="00B81D0B">
        <w:trPr>
          <w:cantSplit/>
          <w:trHeight w:val="282"/>
        </w:trPr>
        <w:tc>
          <w:tcPr>
            <w:tcW w:w="14395" w:type="dxa"/>
            <w:gridSpan w:val="7"/>
            <w:shd w:val="clear" w:color="auto" w:fill="DEEAF6" w:themeFill="accent1" w:themeFillTint="33"/>
            <w:vAlign w:val="center"/>
          </w:tcPr>
          <w:p w14:paraId="5DEC38C8" w14:textId="77777777" w:rsidR="00B45C51" w:rsidRPr="00F20F3D" w:rsidRDefault="00B45C51" w:rsidP="00382BD0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b/>
                <w:bCs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b/>
                <w:szCs w:val="20"/>
                <w:lang w:val="en-GB"/>
              </w:rPr>
              <w:t>Species Conservation</w:t>
            </w:r>
          </w:p>
        </w:tc>
      </w:tr>
      <w:tr w:rsidR="00506516" w:rsidRPr="00C610CF" w14:paraId="45C0725F" w14:textId="77777777" w:rsidTr="0036693B">
        <w:trPr>
          <w:cantSplit/>
          <w:trHeight w:val="424"/>
        </w:trPr>
        <w:tc>
          <w:tcPr>
            <w:tcW w:w="822" w:type="dxa"/>
            <w:shd w:val="clear" w:color="000000" w:fill="FFFFFF"/>
            <w:vAlign w:val="center"/>
          </w:tcPr>
          <w:p w14:paraId="42A6E4EB" w14:textId="77777777" w:rsidR="00506516" w:rsidRPr="00F20F3D" w:rsidRDefault="00B4039A" w:rsidP="00506516">
            <w:pPr>
              <w:pStyle w:val="ListParagraph"/>
              <w:widowControl/>
              <w:numPr>
                <w:ilvl w:val="0"/>
                <w:numId w:val="12"/>
              </w:numPr>
              <w:autoSpaceDE/>
              <w:autoSpaceDN/>
              <w:adjustRightInd/>
              <w:spacing w:after="200" w:line="276" w:lineRule="auto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Style w:val="FootnoteReference"/>
                <w:rFonts w:asciiTheme="minorHAnsi" w:eastAsia="Calibri" w:hAnsiTheme="minorHAnsi"/>
                <w:szCs w:val="20"/>
                <w:lang w:val="en-GB"/>
              </w:rPr>
              <w:footnoteReference w:id="6"/>
            </w:r>
          </w:p>
        </w:tc>
        <w:tc>
          <w:tcPr>
            <w:tcW w:w="6828" w:type="dxa"/>
            <w:shd w:val="clear" w:color="000000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7A8E43D" w14:textId="47E6414A" w:rsidR="00494DC9" w:rsidRDefault="00506516" w:rsidP="00103BD0">
            <w:pPr>
              <w:widowControl/>
              <w:autoSpaceDE/>
              <w:autoSpaceDN/>
              <w:adjustRightInd/>
              <w:spacing w:after="200" w:line="276" w:lineRule="auto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Establish</w:t>
            </w:r>
            <w:r w:rsidRPr="003E72E1">
              <w:rPr>
                <w:rFonts w:asciiTheme="minorHAnsi" w:eastAsia="Calibri" w:hAnsiTheme="minorHAnsi"/>
                <w:szCs w:val="20"/>
                <w:lang w:val="en-GB"/>
              </w:rPr>
              <w:t xml:space="preserve"> </w:t>
            </w:r>
            <w:r w:rsidR="005E78DA">
              <w:rPr>
                <w:rFonts w:asciiTheme="minorHAnsi" w:eastAsia="Calibri" w:hAnsiTheme="minorHAnsi"/>
                <w:szCs w:val="20"/>
                <w:lang w:val="en-GB"/>
              </w:rPr>
              <w:t xml:space="preserve">and convene </w:t>
            </w:r>
            <w:r w:rsidRPr="003E72E1">
              <w:rPr>
                <w:rFonts w:asciiTheme="minorHAnsi" w:eastAsia="Calibri" w:hAnsiTheme="minorHAnsi"/>
                <w:szCs w:val="20"/>
                <w:lang w:val="en-GB"/>
              </w:rPr>
              <w:t xml:space="preserve">a </w:t>
            </w:r>
            <w:r w:rsidR="005E78DA">
              <w:rPr>
                <w:rFonts w:asciiTheme="minorHAnsi" w:eastAsia="Calibri" w:hAnsiTheme="minorHAnsi"/>
                <w:b/>
                <w:szCs w:val="20"/>
                <w:lang w:val="en-GB"/>
              </w:rPr>
              <w:t>Conservation</w:t>
            </w:r>
            <w:r w:rsidRPr="003E72E1">
              <w:rPr>
                <w:rFonts w:asciiTheme="minorHAnsi" w:eastAsia="Calibri" w:hAnsiTheme="minorHAnsi"/>
                <w:b/>
                <w:szCs w:val="20"/>
                <w:lang w:val="en-GB"/>
              </w:rPr>
              <w:t xml:space="preserve"> Working Group</w:t>
            </w:r>
            <w:r w:rsidRPr="003E72E1">
              <w:rPr>
                <w:rFonts w:asciiTheme="minorHAnsi" w:eastAsia="Calibri" w:hAnsiTheme="minorHAnsi"/>
                <w:szCs w:val="20"/>
                <w:lang w:val="en-GB"/>
              </w:rPr>
              <w:t xml:space="preserve"> </w:t>
            </w:r>
            <w:r>
              <w:rPr>
                <w:rFonts w:asciiTheme="minorHAnsi" w:eastAsia="Calibri" w:hAnsiTheme="minorHAnsi"/>
                <w:szCs w:val="20"/>
                <w:lang w:val="en-GB"/>
              </w:rPr>
              <w:t>(</w:t>
            </w:r>
            <w:r w:rsidR="005E78DA">
              <w:rPr>
                <w:rFonts w:asciiTheme="minorHAnsi" w:eastAsia="Calibri" w:hAnsiTheme="minorHAnsi"/>
                <w:b/>
                <w:szCs w:val="20"/>
                <w:lang w:val="en-GB"/>
              </w:rPr>
              <w:t>C</w:t>
            </w:r>
            <w:r w:rsidRPr="003E72E1">
              <w:rPr>
                <w:rFonts w:asciiTheme="minorHAnsi" w:eastAsia="Calibri" w:hAnsiTheme="minorHAnsi"/>
                <w:b/>
                <w:szCs w:val="20"/>
                <w:lang w:val="en-GB"/>
              </w:rPr>
              <w:t>WG)</w:t>
            </w:r>
            <w:r>
              <w:rPr>
                <w:rFonts w:asciiTheme="minorHAnsi" w:eastAsia="Calibri" w:hAnsiTheme="minorHAnsi"/>
                <w:szCs w:val="20"/>
                <w:lang w:val="en-GB"/>
              </w:rPr>
              <w:t xml:space="preserve"> </w:t>
            </w:r>
            <w:r w:rsidRPr="003E72E1">
              <w:rPr>
                <w:rFonts w:asciiTheme="minorHAnsi" w:eastAsia="Calibri" w:hAnsiTheme="minorHAnsi"/>
                <w:szCs w:val="20"/>
                <w:lang w:val="en-GB"/>
              </w:rPr>
              <w:t>under the Advisory Committee</w:t>
            </w:r>
            <w:r w:rsidR="00A51D1B">
              <w:rPr>
                <w:rFonts w:asciiTheme="minorHAnsi" w:eastAsia="Calibri" w:hAnsiTheme="minorHAnsi"/>
                <w:szCs w:val="20"/>
                <w:lang w:val="en-GB"/>
              </w:rPr>
              <w:t xml:space="preserve"> in accordance with the Terms of </w:t>
            </w:r>
            <w:r w:rsidR="00C14595">
              <w:rPr>
                <w:rFonts w:asciiTheme="minorHAnsi" w:eastAsia="Calibri" w:hAnsiTheme="minorHAnsi"/>
                <w:szCs w:val="20"/>
                <w:lang w:val="en-GB"/>
              </w:rPr>
              <w:t>R</w:t>
            </w:r>
            <w:r w:rsidR="00A51D1B">
              <w:rPr>
                <w:rFonts w:asciiTheme="minorHAnsi" w:eastAsia="Calibri" w:hAnsiTheme="minorHAnsi"/>
                <w:szCs w:val="20"/>
                <w:lang w:val="en-GB"/>
              </w:rPr>
              <w:t>eference</w:t>
            </w:r>
            <w:r w:rsidR="00C14595">
              <w:rPr>
                <w:rFonts w:asciiTheme="minorHAnsi" w:eastAsia="Calibri" w:hAnsiTheme="minorHAnsi"/>
                <w:szCs w:val="20"/>
                <w:lang w:val="en-GB"/>
              </w:rPr>
              <w:t xml:space="preserve"> as defined in CMS</w:t>
            </w:r>
            <w:r w:rsidR="008B760A">
              <w:rPr>
                <w:rFonts w:asciiTheme="minorHAnsi" w:eastAsia="Calibri" w:hAnsiTheme="minorHAnsi"/>
                <w:szCs w:val="20"/>
                <w:lang w:val="en-GB"/>
              </w:rPr>
              <w:t xml:space="preserve">/Sharks/MOS2/ </w:t>
            </w:r>
            <w:r w:rsidR="008B760A" w:rsidRPr="008B760A">
              <w:rPr>
                <w:rFonts w:asciiTheme="minorHAnsi" w:eastAsia="Calibri" w:hAnsiTheme="minorHAnsi"/>
                <w:szCs w:val="20"/>
                <w:highlight w:val="yellow"/>
                <w:lang w:val="en-GB"/>
              </w:rPr>
              <w:t>Outcome</w:t>
            </w:r>
            <w:r w:rsidR="008D64A6">
              <w:rPr>
                <w:rFonts w:asciiTheme="minorHAnsi" w:eastAsia="Calibri" w:hAnsiTheme="minorHAnsi"/>
                <w:szCs w:val="20"/>
                <w:highlight w:val="yellow"/>
                <w:lang w:val="en-GB"/>
              </w:rPr>
              <w:t xml:space="preserve"> #</w:t>
            </w:r>
          </w:p>
          <w:p w14:paraId="5ABADCD5" w14:textId="5CDBD3D7" w:rsidR="00194220" w:rsidRPr="008B760A" w:rsidRDefault="00194220" w:rsidP="0078249A">
            <w:pPr>
              <w:widowControl/>
              <w:autoSpaceDE/>
              <w:autoSpaceDN/>
              <w:adjustRightInd/>
              <w:spacing w:after="200" w:line="276" w:lineRule="auto"/>
              <w:rPr>
                <w:rFonts w:asciiTheme="minorHAnsi" w:eastAsia="Calibri" w:hAnsiTheme="minorHAnsi"/>
                <w:szCs w:val="20"/>
                <w:lang w:val="en-GB"/>
              </w:rPr>
            </w:pPr>
          </w:p>
        </w:tc>
        <w:tc>
          <w:tcPr>
            <w:tcW w:w="1260" w:type="dxa"/>
            <w:vAlign w:val="center"/>
          </w:tcPr>
          <w:p w14:paraId="4DB6D003" w14:textId="764CA939" w:rsidR="00506516" w:rsidRDefault="00506516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</w:p>
          <w:p w14:paraId="7956EDDC" w14:textId="77777777" w:rsidR="00194220" w:rsidRDefault="00194220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AC1</w:t>
            </w:r>
          </w:p>
        </w:tc>
        <w:tc>
          <w:tcPr>
            <w:tcW w:w="99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6F00AE8" w14:textId="77777777" w:rsidR="00506516" w:rsidRDefault="00506516" w:rsidP="00382BD0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high</w:t>
            </w: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1DF3509" w14:textId="77777777" w:rsidR="00506516" w:rsidRDefault="00EB1C71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2016</w:t>
            </w:r>
            <w:r w:rsidR="005E78DA">
              <w:rPr>
                <w:rFonts w:asciiTheme="minorHAnsi" w:eastAsia="Calibri" w:hAnsiTheme="minorHAnsi"/>
                <w:szCs w:val="20"/>
                <w:lang w:val="en-GB"/>
              </w:rPr>
              <w:t>-2018</w:t>
            </w:r>
          </w:p>
        </w:tc>
        <w:tc>
          <w:tcPr>
            <w:tcW w:w="126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B024A13" w14:textId="77777777" w:rsidR="00506516" w:rsidRDefault="00506516" w:rsidP="0050651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AC</w:t>
            </w:r>
          </w:p>
          <w:p w14:paraId="61E09065" w14:textId="77777777" w:rsidR="00506516" w:rsidRDefault="00506516" w:rsidP="0050651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SEC</w:t>
            </w:r>
          </w:p>
          <w:p w14:paraId="7F105631" w14:textId="77777777" w:rsidR="005E78DA" w:rsidRDefault="005E78DA" w:rsidP="0050651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CWG</w:t>
            </w:r>
          </w:p>
          <w:p w14:paraId="30C79E65" w14:textId="77777777" w:rsidR="009B6248" w:rsidRDefault="009B6248" w:rsidP="009B624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Cooperating Partners</w:t>
            </w:r>
          </w:p>
          <w:p w14:paraId="7514679F" w14:textId="77777777" w:rsidR="009B6248" w:rsidRDefault="009B6248" w:rsidP="009B624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Consultant</w:t>
            </w:r>
          </w:p>
        </w:tc>
        <w:tc>
          <w:tcPr>
            <w:tcW w:w="1885" w:type="dxa"/>
            <w:vAlign w:val="center"/>
          </w:tcPr>
          <w:p w14:paraId="2AD84449" w14:textId="6B7DE716" w:rsidR="00506516" w:rsidRPr="00923E60" w:rsidRDefault="00E42B63" w:rsidP="0036693B">
            <w:pPr>
              <w:widowControl/>
              <w:autoSpaceDE/>
              <w:autoSpaceDN/>
              <w:adjustRightInd/>
              <w:spacing w:line="276" w:lineRule="auto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Budget + Fundraising</w:t>
            </w:r>
          </w:p>
        </w:tc>
      </w:tr>
      <w:tr w:rsidR="00506516" w:rsidRPr="00C610CF" w14:paraId="1464FEE6" w14:textId="77777777" w:rsidTr="0036693B">
        <w:trPr>
          <w:cantSplit/>
          <w:trHeight w:val="424"/>
        </w:trPr>
        <w:tc>
          <w:tcPr>
            <w:tcW w:w="822" w:type="dxa"/>
            <w:shd w:val="clear" w:color="000000" w:fill="FFFFFF"/>
            <w:vAlign w:val="center"/>
          </w:tcPr>
          <w:p w14:paraId="564E99E0" w14:textId="77777777" w:rsidR="00506516" w:rsidRPr="00F20F3D" w:rsidRDefault="00506516" w:rsidP="00506516">
            <w:pPr>
              <w:pStyle w:val="ListParagraph"/>
              <w:widowControl/>
              <w:numPr>
                <w:ilvl w:val="0"/>
                <w:numId w:val="12"/>
              </w:numPr>
              <w:autoSpaceDE/>
              <w:autoSpaceDN/>
              <w:adjustRightInd/>
              <w:spacing w:after="200" w:line="276" w:lineRule="auto"/>
              <w:rPr>
                <w:rFonts w:asciiTheme="minorHAnsi" w:eastAsia="Calibri" w:hAnsiTheme="minorHAnsi"/>
                <w:szCs w:val="20"/>
                <w:lang w:val="en-GB"/>
              </w:rPr>
            </w:pPr>
          </w:p>
        </w:tc>
        <w:tc>
          <w:tcPr>
            <w:tcW w:w="6828" w:type="dxa"/>
            <w:shd w:val="clear" w:color="000000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17C50B8" w14:textId="4E9E16FE" w:rsidR="00494DC9" w:rsidRDefault="00506516" w:rsidP="00C24AAC">
            <w:pPr>
              <w:widowControl/>
              <w:autoSpaceDE/>
              <w:autoSpaceDN/>
              <w:adjustRightInd/>
              <w:spacing w:after="200" w:line="276" w:lineRule="auto"/>
              <w:rPr>
                <w:rFonts w:asciiTheme="minorHAnsi" w:eastAsia="Calibri" w:hAnsiTheme="minorHAnsi"/>
                <w:szCs w:val="20"/>
                <w:lang w:val="en-GB"/>
              </w:rPr>
            </w:pPr>
            <w:r w:rsidRPr="003E72E1">
              <w:rPr>
                <w:rFonts w:asciiTheme="minorHAnsi" w:eastAsia="Calibri" w:hAnsiTheme="minorHAnsi"/>
                <w:szCs w:val="20"/>
                <w:lang w:val="en-GB"/>
              </w:rPr>
              <w:t>Convene a</w:t>
            </w:r>
            <w:r>
              <w:rPr>
                <w:rFonts w:asciiTheme="minorHAnsi" w:eastAsia="Calibri" w:hAnsiTheme="minorHAnsi"/>
                <w:szCs w:val="20"/>
                <w:lang w:val="en-GB"/>
              </w:rPr>
              <w:t xml:space="preserve"> </w:t>
            </w:r>
            <w:r w:rsidR="009B6248">
              <w:rPr>
                <w:rFonts w:asciiTheme="minorHAnsi" w:eastAsia="Calibri" w:hAnsiTheme="minorHAnsi"/>
                <w:b/>
                <w:szCs w:val="20"/>
                <w:lang w:val="en-GB"/>
              </w:rPr>
              <w:t>C</w:t>
            </w:r>
            <w:r w:rsidRPr="003E72E1">
              <w:rPr>
                <w:rFonts w:asciiTheme="minorHAnsi" w:eastAsia="Calibri" w:hAnsiTheme="minorHAnsi"/>
                <w:b/>
                <w:szCs w:val="20"/>
                <w:lang w:val="en-GB"/>
              </w:rPr>
              <w:t>WG workshop</w:t>
            </w:r>
          </w:p>
        </w:tc>
        <w:tc>
          <w:tcPr>
            <w:tcW w:w="1260" w:type="dxa"/>
            <w:vAlign w:val="center"/>
          </w:tcPr>
          <w:p w14:paraId="09316070" w14:textId="77777777" w:rsidR="00506516" w:rsidRDefault="00506516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CP 1.1</w:t>
            </w:r>
          </w:p>
          <w:p w14:paraId="464D6800" w14:textId="77777777" w:rsidR="00506516" w:rsidRDefault="00506516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CP 1.7</w:t>
            </w:r>
          </w:p>
        </w:tc>
        <w:tc>
          <w:tcPr>
            <w:tcW w:w="99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29BB480" w14:textId="77777777" w:rsidR="00506516" w:rsidRDefault="00506516" w:rsidP="00382BD0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high</w:t>
            </w: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A684693" w14:textId="77777777" w:rsidR="00506516" w:rsidRDefault="00506516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 xml:space="preserve">2017 </w:t>
            </w:r>
          </w:p>
        </w:tc>
        <w:tc>
          <w:tcPr>
            <w:tcW w:w="126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D685876" w14:textId="77777777" w:rsidR="00506516" w:rsidRDefault="00506516" w:rsidP="0050651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AC</w:t>
            </w:r>
          </w:p>
          <w:p w14:paraId="47165F4A" w14:textId="21E4ED82" w:rsidR="00506516" w:rsidRDefault="00C14595" w:rsidP="0050651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C</w:t>
            </w:r>
            <w:r w:rsidR="00506516">
              <w:rPr>
                <w:rFonts w:asciiTheme="minorHAnsi" w:eastAsia="Calibri" w:hAnsiTheme="minorHAnsi"/>
                <w:szCs w:val="20"/>
                <w:lang w:val="en-GB"/>
              </w:rPr>
              <w:t xml:space="preserve">WG </w:t>
            </w:r>
          </w:p>
          <w:p w14:paraId="40526B1B" w14:textId="77777777" w:rsidR="00506516" w:rsidRDefault="00506516" w:rsidP="0050651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SEC</w:t>
            </w:r>
          </w:p>
          <w:p w14:paraId="34E3C0C1" w14:textId="77777777" w:rsidR="00506516" w:rsidRDefault="00506516" w:rsidP="0050651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Consultant</w:t>
            </w:r>
          </w:p>
        </w:tc>
        <w:tc>
          <w:tcPr>
            <w:tcW w:w="1885" w:type="dxa"/>
            <w:vAlign w:val="center"/>
          </w:tcPr>
          <w:p w14:paraId="20666CB4" w14:textId="581732FF" w:rsidR="00506516" w:rsidRPr="00923E60" w:rsidRDefault="006E3FE3" w:rsidP="0036693B">
            <w:pPr>
              <w:widowControl/>
              <w:autoSpaceDE/>
              <w:autoSpaceDN/>
              <w:adjustRightInd/>
              <w:spacing w:line="276" w:lineRule="auto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Budget + Fundraising</w:t>
            </w:r>
          </w:p>
        </w:tc>
      </w:tr>
      <w:tr w:rsidR="00506516" w:rsidRPr="00C610CF" w14:paraId="7A285ECC" w14:textId="77777777" w:rsidTr="0036693B">
        <w:trPr>
          <w:cantSplit/>
          <w:trHeight w:val="424"/>
        </w:trPr>
        <w:tc>
          <w:tcPr>
            <w:tcW w:w="822" w:type="dxa"/>
            <w:shd w:val="clear" w:color="000000" w:fill="FFFFFF"/>
            <w:vAlign w:val="center"/>
          </w:tcPr>
          <w:p w14:paraId="0193784D" w14:textId="77777777" w:rsidR="00506516" w:rsidRPr="00F20F3D" w:rsidRDefault="00506516" w:rsidP="00506516">
            <w:pPr>
              <w:pStyle w:val="ListParagraph"/>
              <w:widowControl/>
              <w:numPr>
                <w:ilvl w:val="0"/>
                <w:numId w:val="12"/>
              </w:numPr>
              <w:autoSpaceDE/>
              <w:autoSpaceDN/>
              <w:adjustRightInd/>
              <w:spacing w:after="200" w:line="276" w:lineRule="auto"/>
              <w:rPr>
                <w:rFonts w:asciiTheme="minorHAnsi" w:eastAsia="Calibri" w:hAnsiTheme="minorHAnsi"/>
                <w:szCs w:val="20"/>
                <w:lang w:val="en-GB"/>
              </w:rPr>
            </w:pPr>
          </w:p>
        </w:tc>
        <w:tc>
          <w:tcPr>
            <w:tcW w:w="6828" w:type="dxa"/>
            <w:shd w:val="clear" w:color="000000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17AE509" w14:textId="77777777" w:rsidR="00506516" w:rsidRPr="003E72E1" w:rsidRDefault="00506516" w:rsidP="00506516">
            <w:pPr>
              <w:widowControl/>
              <w:autoSpaceDE/>
              <w:autoSpaceDN/>
              <w:adjustRightInd/>
              <w:spacing w:after="200" w:line="276" w:lineRule="auto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Provide recommendations to the AC and produce reports on activities to AC meetings</w:t>
            </w:r>
          </w:p>
        </w:tc>
        <w:tc>
          <w:tcPr>
            <w:tcW w:w="1260" w:type="dxa"/>
            <w:vAlign w:val="center"/>
          </w:tcPr>
          <w:p w14:paraId="32B1538D" w14:textId="77777777" w:rsidR="00506516" w:rsidRDefault="0078249A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AC1</w:t>
            </w:r>
            <w:r w:rsidR="00506516">
              <w:rPr>
                <w:rFonts w:asciiTheme="minorHAnsi" w:eastAsia="Calibri" w:hAnsiTheme="minorHAnsi"/>
                <w:szCs w:val="20"/>
                <w:lang w:val="en-GB"/>
              </w:rPr>
              <w:t xml:space="preserve"> </w:t>
            </w:r>
          </w:p>
        </w:tc>
        <w:tc>
          <w:tcPr>
            <w:tcW w:w="99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7DF1FED" w14:textId="77777777" w:rsidR="00506516" w:rsidRDefault="002C0873" w:rsidP="00382BD0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high</w:t>
            </w: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5D8A52C" w14:textId="77777777" w:rsidR="00506516" w:rsidRDefault="00EB1C71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As required</w:t>
            </w:r>
          </w:p>
        </w:tc>
        <w:tc>
          <w:tcPr>
            <w:tcW w:w="126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3455185" w14:textId="667868E5" w:rsidR="00506516" w:rsidRDefault="00C14595" w:rsidP="002C087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C</w:t>
            </w:r>
            <w:r w:rsidR="00506516">
              <w:rPr>
                <w:rFonts w:asciiTheme="minorHAnsi" w:eastAsia="Calibri" w:hAnsiTheme="minorHAnsi"/>
                <w:szCs w:val="20"/>
                <w:lang w:val="en-GB"/>
              </w:rPr>
              <w:t>WG</w:t>
            </w:r>
          </w:p>
        </w:tc>
        <w:tc>
          <w:tcPr>
            <w:tcW w:w="1885" w:type="dxa"/>
            <w:vAlign w:val="center"/>
          </w:tcPr>
          <w:p w14:paraId="15550834" w14:textId="0D0C5228" w:rsidR="00506516" w:rsidRPr="00923E60" w:rsidRDefault="006E3FE3" w:rsidP="0036693B">
            <w:pPr>
              <w:widowControl/>
              <w:autoSpaceDE/>
              <w:autoSpaceDN/>
              <w:adjustRightInd/>
              <w:spacing w:line="276" w:lineRule="auto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 xml:space="preserve">Budget </w:t>
            </w:r>
          </w:p>
        </w:tc>
      </w:tr>
      <w:tr w:rsidR="00506516" w:rsidRPr="001C5E47" w14:paraId="5434759E" w14:textId="77777777" w:rsidTr="0036693B">
        <w:trPr>
          <w:cantSplit/>
          <w:trHeight w:val="424"/>
        </w:trPr>
        <w:tc>
          <w:tcPr>
            <w:tcW w:w="822" w:type="dxa"/>
            <w:shd w:val="clear" w:color="000000" w:fill="FFFFFF"/>
            <w:vAlign w:val="center"/>
          </w:tcPr>
          <w:p w14:paraId="79C9B9E2" w14:textId="77777777" w:rsidR="00506516" w:rsidRPr="00F20F3D" w:rsidRDefault="00506516" w:rsidP="00506516">
            <w:pPr>
              <w:pStyle w:val="ListParagraph"/>
              <w:widowControl/>
              <w:numPr>
                <w:ilvl w:val="0"/>
                <w:numId w:val="12"/>
              </w:numPr>
              <w:autoSpaceDE/>
              <w:autoSpaceDN/>
              <w:adjustRightInd/>
              <w:rPr>
                <w:rFonts w:asciiTheme="minorHAnsi" w:eastAsia="Calibri" w:hAnsiTheme="minorHAnsi"/>
                <w:szCs w:val="20"/>
                <w:lang w:val="en-GB"/>
              </w:rPr>
            </w:pPr>
          </w:p>
        </w:tc>
        <w:tc>
          <w:tcPr>
            <w:tcW w:w="6828" w:type="dxa"/>
            <w:shd w:val="clear" w:color="000000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AED0405" w14:textId="77777777" w:rsidR="00506516" w:rsidRDefault="00506516" w:rsidP="00506516">
            <w:pPr>
              <w:widowControl/>
              <w:autoSpaceDE/>
              <w:autoSpaceDN/>
              <w:adjustRightInd/>
              <w:rPr>
                <w:rFonts w:asciiTheme="minorHAnsi" w:eastAsia="Calibri" w:hAnsiTheme="minorHAnsi"/>
                <w:szCs w:val="20"/>
                <w:lang w:val="en-GB"/>
              </w:rPr>
            </w:pPr>
            <w:r w:rsidRPr="00923E60">
              <w:rPr>
                <w:rFonts w:asciiTheme="minorHAnsi" w:eastAsia="Calibri" w:hAnsiTheme="minorHAnsi"/>
                <w:szCs w:val="20"/>
                <w:lang w:val="en-GB"/>
              </w:rPr>
              <w:t xml:space="preserve">Facilitate communication and support Signatories in the identification of regional and local research projects </w:t>
            </w:r>
          </w:p>
          <w:p w14:paraId="01C00378" w14:textId="77777777" w:rsidR="00506516" w:rsidRDefault="00506516" w:rsidP="00506516">
            <w:pPr>
              <w:pStyle w:val="ListParagraph"/>
              <w:widowControl/>
              <w:numPr>
                <w:ilvl w:val="0"/>
                <w:numId w:val="7"/>
              </w:numPr>
              <w:autoSpaceDE/>
              <w:autoSpaceDN/>
              <w:adjustRightInd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Consult regularly with Focal Points</w:t>
            </w:r>
          </w:p>
          <w:p w14:paraId="3E51C94B" w14:textId="77777777" w:rsidR="00506516" w:rsidRDefault="00506516" w:rsidP="00506516">
            <w:pPr>
              <w:pStyle w:val="ListParagraph"/>
              <w:widowControl/>
              <w:numPr>
                <w:ilvl w:val="0"/>
                <w:numId w:val="7"/>
              </w:numPr>
              <w:autoSpaceDE/>
              <w:autoSpaceDN/>
              <w:adjustRightInd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Based on the outcomes of the Species-specific Action Plans (</w:t>
            </w:r>
            <w:r w:rsidRPr="007D51A5">
              <w:rPr>
                <w:rFonts w:asciiTheme="minorHAnsi" w:eastAsia="Calibri" w:hAnsiTheme="minorHAnsi"/>
                <w:i/>
                <w:szCs w:val="20"/>
                <w:lang w:val="en-GB"/>
              </w:rPr>
              <w:t>Activity 1</w:t>
            </w:r>
            <w:r>
              <w:rPr>
                <w:rFonts w:asciiTheme="minorHAnsi" w:eastAsia="Calibri" w:hAnsiTheme="minorHAnsi"/>
                <w:szCs w:val="20"/>
                <w:lang w:val="en-GB"/>
              </w:rPr>
              <w:t>), communicate to focal points relevant activities to be implemented in their region</w:t>
            </w:r>
          </w:p>
          <w:p w14:paraId="4A863B4F" w14:textId="1B242523" w:rsidR="0093357B" w:rsidRPr="0036693B" w:rsidRDefault="00506516" w:rsidP="0036693B">
            <w:pPr>
              <w:pStyle w:val="ListParagraph"/>
              <w:widowControl/>
              <w:numPr>
                <w:ilvl w:val="0"/>
                <w:numId w:val="7"/>
              </w:numPr>
              <w:autoSpaceDE/>
              <w:autoSpaceDN/>
              <w:adjustRightInd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 xml:space="preserve">Seek funding </w:t>
            </w:r>
            <w:r w:rsidRPr="00573C09">
              <w:rPr>
                <w:rFonts w:asciiTheme="minorHAnsi" w:eastAsia="Calibri" w:hAnsiTheme="minorHAnsi"/>
                <w:szCs w:val="20"/>
                <w:lang w:val="en-GB"/>
              </w:rPr>
              <w:t xml:space="preserve">opportunities (refer to </w:t>
            </w:r>
            <w:r w:rsidRPr="0017184C">
              <w:rPr>
                <w:rFonts w:asciiTheme="minorHAnsi" w:eastAsia="Calibri" w:hAnsiTheme="minorHAnsi"/>
                <w:szCs w:val="20"/>
                <w:lang w:val="en-GB"/>
              </w:rPr>
              <w:t xml:space="preserve">activity </w:t>
            </w:r>
            <w:r w:rsidR="00A51D1B">
              <w:rPr>
                <w:rFonts w:asciiTheme="minorHAnsi" w:eastAsia="Calibri" w:hAnsiTheme="minorHAnsi"/>
                <w:szCs w:val="20"/>
                <w:lang w:val="en-GB"/>
              </w:rPr>
              <w:t>58</w:t>
            </w:r>
            <w:r w:rsidRPr="0017184C">
              <w:rPr>
                <w:rFonts w:asciiTheme="minorHAnsi" w:eastAsia="Calibri" w:hAnsiTheme="minorHAnsi"/>
                <w:szCs w:val="20"/>
                <w:lang w:val="en-GB"/>
              </w:rPr>
              <w:t>)</w:t>
            </w:r>
            <w:r>
              <w:rPr>
                <w:rFonts w:asciiTheme="minorHAnsi" w:eastAsia="Calibri" w:hAnsiTheme="minorHAnsi"/>
                <w:szCs w:val="20"/>
                <w:lang w:val="en-GB"/>
              </w:rPr>
              <w:t xml:space="preserve"> </w:t>
            </w:r>
          </w:p>
        </w:tc>
        <w:tc>
          <w:tcPr>
            <w:tcW w:w="1260" w:type="dxa"/>
            <w:vAlign w:val="center"/>
          </w:tcPr>
          <w:p w14:paraId="1A9E1AF8" w14:textId="77777777" w:rsidR="00506516" w:rsidRDefault="00506516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 xml:space="preserve">CP </w:t>
            </w:r>
            <w:r w:rsidRPr="00923E60">
              <w:rPr>
                <w:rFonts w:asciiTheme="minorHAnsi" w:eastAsia="Calibri" w:hAnsiTheme="minorHAnsi"/>
                <w:szCs w:val="20"/>
                <w:lang w:val="en-GB"/>
              </w:rPr>
              <w:t>1.2</w:t>
            </w:r>
          </w:p>
          <w:p w14:paraId="3E7D6AB2" w14:textId="77777777" w:rsidR="00506516" w:rsidRPr="00923E60" w:rsidRDefault="00506516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 w:rsidRPr="005779D2"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SEC ToR</w:t>
            </w:r>
          </w:p>
        </w:tc>
        <w:tc>
          <w:tcPr>
            <w:tcW w:w="99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C72F6E4" w14:textId="77777777" w:rsidR="00506516" w:rsidRPr="00923E60" w:rsidRDefault="00382BD0" w:rsidP="00382BD0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c</w:t>
            </w:r>
            <w:r w:rsidR="00506516">
              <w:rPr>
                <w:rFonts w:asciiTheme="minorHAnsi" w:eastAsia="Calibri" w:hAnsiTheme="minorHAnsi"/>
                <w:szCs w:val="20"/>
                <w:lang w:val="en-GB"/>
              </w:rPr>
              <w:t>ore</w:t>
            </w: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1768CEE" w14:textId="77777777" w:rsidR="00506516" w:rsidRPr="00923E60" w:rsidRDefault="00EB1C71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2016-2018</w:t>
            </w:r>
          </w:p>
        </w:tc>
        <w:tc>
          <w:tcPr>
            <w:tcW w:w="126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C0942EE" w14:textId="77777777" w:rsidR="00506516" w:rsidRDefault="00506516" w:rsidP="0050651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SEC</w:t>
            </w:r>
          </w:p>
          <w:p w14:paraId="5A596E57" w14:textId="77777777" w:rsidR="00506516" w:rsidRPr="00923E60" w:rsidRDefault="00506516" w:rsidP="0050651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</w:p>
        </w:tc>
        <w:tc>
          <w:tcPr>
            <w:tcW w:w="1885" w:type="dxa"/>
            <w:vAlign w:val="center"/>
          </w:tcPr>
          <w:p w14:paraId="33EADD31" w14:textId="2CB88320" w:rsidR="00506516" w:rsidRPr="00EA106E" w:rsidRDefault="006E3FE3" w:rsidP="0036693B">
            <w:pPr>
              <w:widowControl/>
              <w:autoSpaceDE/>
              <w:autoSpaceDN/>
              <w:adjustRightInd/>
              <w:spacing w:line="276" w:lineRule="auto"/>
              <w:rPr>
                <w:rFonts w:asciiTheme="minorHAnsi" w:eastAsia="Calibri" w:hAnsiTheme="minorHAnsi"/>
                <w:color w:val="538135" w:themeColor="accent6" w:themeShade="BF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 xml:space="preserve">Budget </w:t>
            </w:r>
          </w:p>
        </w:tc>
      </w:tr>
      <w:tr w:rsidR="00506516" w:rsidRPr="00EA106E" w14:paraId="25D2102D" w14:textId="77777777" w:rsidTr="0036693B">
        <w:trPr>
          <w:cantSplit/>
          <w:trHeight w:val="424"/>
        </w:trPr>
        <w:tc>
          <w:tcPr>
            <w:tcW w:w="822" w:type="dxa"/>
            <w:shd w:val="clear" w:color="000000" w:fill="FFFFFF"/>
            <w:vAlign w:val="center"/>
          </w:tcPr>
          <w:p w14:paraId="7B911FE9" w14:textId="77777777" w:rsidR="00506516" w:rsidRPr="00F20F3D" w:rsidRDefault="00506516" w:rsidP="00506516">
            <w:pPr>
              <w:pStyle w:val="ListParagraph"/>
              <w:widowControl/>
              <w:numPr>
                <w:ilvl w:val="0"/>
                <w:numId w:val="12"/>
              </w:numPr>
              <w:autoSpaceDE/>
              <w:autoSpaceDN/>
              <w:adjustRightInd/>
              <w:rPr>
                <w:rFonts w:asciiTheme="minorHAnsi" w:eastAsia="Calibri" w:hAnsiTheme="minorHAnsi"/>
                <w:szCs w:val="20"/>
                <w:lang w:val="en-GB"/>
              </w:rPr>
            </w:pPr>
          </w:p>
        </w:tc>
        <w:tc>
          <w:tcPr>
            <w:tcW w:w="6828" w:type="dxa"/>
            <w:shd w:val="clear" w:color="000000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336C35E" w14:textId="41C7DE27" w:rsidR="0093357B" w:rsidRPr="00DA6A64" w:rsidRDefault="00506516" w:rsidP="0063655B">
            <w:pPr>
              <w:widowControl/>
              <w:autoSpaceDE/>
              <w:autoSpaceDN/>
              <w:adjustRightInd/>
              <w:rPr>
                <w:rFonts w:asciiTheme="minorHAnsi" w:eastAsia="Calibri" w:hAnsiTheme="minorHAnsi"/>
                <w:szCs w:val="20"/>
                <w:lang w:val="en-GB"/>
              </w:rPr>
            </w:pPr>
            <w:r w:rsidRPr="00DA6A64">
              <w:rPr>
                <w:rFonts w:asciiTheme="minorHAnsi" w:eastAsia="Calibri" w:hAnsiTheme="minorHAnsi"/>
                <w:szCs w:val="20"/>
                <w:lang w:val="en-GB"/>
              </w:rPr>
              <w:t xml:space="preserve">When instructed </w:t>
            </w:r>
            <w:r w:rsidR="0017184C">
              <w:rPr>
                <w:rFonts w:asciiTheme="minorHAnsi" w:eastAsia="Calibri" w:hAnsiTheme="minorHAnsi"/>
                <w:szCs w:val="20"/>
                <w:lang w:val="en-GB"/>
              </w:rPr>
              <w:t xml:space="preserve">by Signatories </w:t>
            </w:r>
            <w:r w:rsidRPr="00DA6A64">
              <w:rPr>
                <w:rFonts w:asciiTheme="minorHAnsi" w:eastAsia="Calibri" w:hAnsiTheme="minorHAnsi"/>
                <w:szCs w:val="20"/>
                <w:lang w:val="en-GB"/>
              </w:rPr>
              <w:t xml:space="preserve">to do so, identify or develop suitable </w:t>
            </w:r>
            <w:r w:rsidR="0017184C">
              <w:rPr>
                <w:rFonts w:asciiTheme="minorHAnsi" w:eastAsia="Calibri" w:hAnsiTheme="minorHAnsi"/>
                <w:szCs w:val="20"/>
                <w:lang w:val="en-GB"/>
              </w:rPr>
              <w:t xml:space="preserve">conservation </w:t>
            </w:r>
            <w:r w:rsidRPr="00DA6A64">
              <w:rPr>
                <w:rFonts w:asciiTheme="minorHAnsi" w:eastAsia="Calibri" w:hAnsiTheme="minorHAnsi"/>
                <w:szCs w:val="20"/>
                <w:lang w:val="en-GB"/>
              </w:rPr>
              <w:t>proj</w:t>
            </w:r>
            <w:r w:rsidR="0017184C">
              <w:rPr>
                <w:rFonts w:asciiTheme="minorHAnsi" w:eastAsia="Calibri" w:hAnsiTheme="minorHAnsi"/>
                <w:szCs w:val="20"/>
                <w:lang w:val="en-GB"/>
              </w:rPr>
              <w:t>ects</w:t>
            </w:r>
            <w:r w:rsidR="0063655B">
              <w:rPr>
                <w:rFonts w:asciiTheme="minorHAnsi" w:eastAsia="Calibri" w:hAnsiTheme="minorHAnsi"/>
                <w:szCs w:val="20"/>
                <w:lang w:val="en-GB"/>
              </w:rPr>
              <w:t>, partners for implementation and manage Funding Agreements</w:t>
            </w:r>
          </w:p>
        </w:tc>
        <w:tc>
          <w:tcPr>
            <w:tcW w:w="1260" w:type="dxa"/>
            <w:vAlign w:val="center"/>
          </w:tcPr>
          <w:p w14:paraId="46F1CC9B" w14:textId="77777777" w:rsidR="00506516" w:rsidRDefault="00506516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 xml:space="preserve">CP 1.2 </w:t>
            </w:r>
          </w:p>
          <w:p w14:paraId="45433FE2" w14:textId="77777777" w:rsidR="00506516" w:rsidRDefault="00506516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 xml:space="preserve">CP </w:t>
            </w:r>
            <w:r w:rsidRPr="00511465">
              <w:rPr>
                <w:rFonts w:asciiTheme="minorHAnsi" w:eastAsia="Calibri" w:hAnsiTheme="minorHAnsi"/>
                <w:szCs w:val="20"/>
                <w:lang w:val="en-GB"/>
              </w:rPr>
              <w:t>1.3</w:t>
            </w:r>
          </w:p>
          <w:p w14:paraId="3FF69852" w14:textId="77777777" w:rsidR="00506516" w:rsidRPr="00511465" w:rsidRDefault="00506516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 w:rsidRPr="005779D2"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SEC ToR</w:t>
            </w:r>
          </w:p>
        </w:tc>
        <w:tc>
          <w:tcPr>
            <w:tcW w:w="99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23E45BF" w14:textId="77777777" w:rsidR="00506516" w:rsidRPr="00511465" w:rsidRDefault="00382BD0" w:rsidP="00382BD0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c</w:t>
            </w:r>
            <w:r w:rsidR="00506516">
              <w:rPr>
                <w:rFonts w:asciiTheme="minorHAnsi" w:eastAsia="Calibri" w:hAnsiTheme="minorHAnsi"/>
                <w:szCs w:val="20"/>
                <w:lang w:val="en-GB"/>
              </w:rPr>
              <w:t>ore</w:t>
            </w: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A06A6EC" w14:textId="77777777" w:rsidR="00506516" w:rsidRPr="00511465" w:rsidRDefault="00EB1C71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2016-2018</w:t>
            </w:r>
          </w:p>
        </w:tc>
        <w:tc>
          <w:tcPr>
            <w:tcW w:w="126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C3E935C" w14:textId="77777777" w:rsidR="00506516" w:rsidRPr="00511465" w:rsidRDefault="00506516" w:rsidP="0050651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SEC</w:t>
            </w:r>
          </w:p>
        </w:tc>
        <w:tc>
          <w:tcPr>
            <w:tcW w:w="1885" w:type="dxa"/>
            <w:vAlign w:val="center"/>
          </w:tcPr>
          <w:p w14:paraId="17A81248" w14:textId="77777777" w:rsidR="00506516" w:rsidRPr="00EA106E" w:rsidRDefault="00506516" w:rsidP="00075A97">
            <w:pPr>
              <w:widowControl/>
              <w:autoSpaceDE/>
              <w:autoSpaceDN/>
              <w:adjustRightInd/>
              <w:spacing w:line="276" w:lineRule="auto"/>
              <w:rPr>
                <w:rFonts w:asciiTheme="minorHAnsi" w:eastAsia="Calibri" w:hAnsiTheme="minorHAnsi"/>
                <w:color w:val="538135" w:themeColor="accent6" w:themeShade="BF"/>
                <w:szCs w:val="20"/>
                <w:lang w:val="en-GB"/>
              </w:rPr>
            </w:pPr>
            <w:r w:rsidRPr="00BF68C5">
              <w:rPr>
                <w:rFonts w:asciiTheme="minorHAnsi" w:eastAsia="Calibri" w:hAnsiTheme="minorHAnsi"/>
                <w:szCs w:val="20"/>
                <w:lang w:val="en-GB"/>
              </w:rPr>
              <w:t>Fundraising</w:t>
            </w:r>
          </w:p>
        </w:tc>
      </w:tr>
      <w:tr w:rsidR="00506516" w:rsidRPr="00EA106E" w14:paraId="0E984C9C" w14:textId="77777777" w:rsidTr="00B81D0B">
        <w:trPr>
          <w:cantSplit/>
          <w:trHeight w:val="424"/>
        </w:trPr>
        <w:tc>
          <w:tcPr>
            <w:tcW w:w="14395" w:type="dxa"/>
            <w:gridSpan w:val="7"/>
            <w:shd w:val="clear" w:color="auto" w:fill="DEEAF6" w:themeFill="accent1" w:themeFillTint="33"/>
            <w:vAlign w:val="center"/>
          </w:tcPr>
          <w:p w14:paraId="06C354C9" w14:textId="77777777" w:rsidR="00506516" w:rsidRPr="00F20F3D" w:rsidRDefault="00506516" w:rsidP="00382BD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 w:rsidRPr="005C33B7">
              <w:rPr>
                <w:rFonts w:asciiTheme="minorHAnsi" w:eastAsia="Calibri" w:hAnsiTheme="minorHAnsi"/>
                <w:b/>
                <w:szCs w:val="20"/>
                <w:lang w:val="en-GB"/>
              </w:rPr>
              <w:t>Bycatch</w:t>
            </w:r>
          </w:p>
        </w:tc>
      </w:tr>
      <w:tr w:rsidR="00506516" w:rsidRPr="00EA106E" w14:paraId="73E9DC3C" w14:textId="77777777" w:rsidTr="0036693B">
        <w:trPr>
          <w:cantSplit/>
          <w:trHeight w:val="424"/>
        </w:trPr>
        <w:tc>
          <w:tcPr>
            <w:tcW w:w="822" w:type="dxa"/>
            <w:shd w:val="clear" w:color="000000" w:fill="FFFFFF"/>
            <w:vAlign w:val="center"/>
          </w:tcPr>
          <w:p w14:paraId="34B364D5" w14:textId="77777777" w:rsidR="00506516" w:rsidRPr="00F20F3D" w:rsidRDefault="00506516" w:rsidP="00506516">
            <w:pPr>
              <w:pStyle w:val="ListParagraph"/>
              <w:widowControl/>
              <w:numPr>
                <w:ilvl w:val="0"/>
                <w:numId w:val="12"/>
              </w:numPr>
              <w:autoSpaceDE/>
              <w:autoSpaceDN/>
              <w:adjustRightInd/>
              <w:rPr>
                <w:rFonts w:asciiTheme="minorHAnsi" w:eastAsia="Calibri" w:hAnsiTheme="minorHAnsi"/>
                <w:szCs w:val="20"/>
                <w:lang w:val="en-GB"/>
              </w:rPr>
            </w:pPr>
          </w:p>
        </w:tc>
        <w:tc>
          <w:tcPr>
            <w:tcW w:w="6828" w:type="dxa"/>
            <w:shd w:val="clear" w:color="000000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13013E5" w14:textId="77777777" w:rsidR="00506516" w:rsidRPr="009F179E" w:rsidRDefault="00506516" w:rsidP="009F179E">
            <w:pPr>
              <w:widowControl/>
              <w:autoSpaceDE/>
              <w:autoSpaceDN/>
              <w:adjustRightInd/>
              <w:jc w:val="both"/>
              <w:rPr>
                <w:rFonts w:asciiTheme="minorHAnsi" w:eastAsia="Calibri" w:hAnsiTheme="minorHAnsi"/>
                <w:b/>
                <w:szCs w:val="20"/>
                <w:lang w:val="en-GB"/>
              </w:rPr>
            </w:pPr>
            <w:r w:rsidRPr="00E927E5">
              <w:rPr>
                <w:rFonts w:asciiTheme="minorHAnsi" w:eastAsia="Calibri" w:hAnsiTheme="minorHAnsi"/>
                <w:szCs w:val="20"/>
                <w:lang w:val="en-GB"/>
              </w:rPr>
              <w:t xml:space="preserve">Liaise with CMS Bycatch Working Group </w:t>
            </w:r>
            <w:r>
              <w:rPr>
                <w:rFonts w:asciiTheme="minorHAnsi" w:eastAsia="Calibri" w:hAnsiTheme="minorHAnsi"/>
                <w:szCs w:val="20"/>
                <w:lang w:val="en-GB"/>
              </w:rPr>
              <w:t xml:space="preserve">and participate in CMS bycatch workshops </w:t>
            </w:r>
          </w:p>
        </w:tc>
        <w:tc>
          <w:tcPr>
            <w:tcW w:w="1260" w:type="dxa"/>
            <w:vAlign w:val="center"/>
          </w:tcPr>
          <w:p w14:paraId="0C783434" w14:textId="77777777" w:rsidR="00506516" w:rsidRPr="00E927E5" w:rsidRDefault="00D73FF1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 w:rsidRPr="005779D2"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SEC ToR</w:t>
            </w:r>
          </w:p>
        </w:tc>
        <w:tc>
          <w:tcPr>
            <w:tcW w:w="99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A77539A" w14:textId="77777777" w:rsidR="00506516" w:rsidRPr="0072196A" w:rsidRDefault="00120DBD" w:rsidP="00382BD0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core</w:t>
            </w: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ECF3B4C" w14:textId="77777777" w:rsidR="00506516" w:rsidRPr="00466E5F" w:rsidRDefault="00EB1C71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 w:rsidRPr="00466E5F">
              <w:rPr>
                <w:rFonts w:asciiTheme="minorHAnsi" w:eastAsia="Calibri" w:hAnsiTheme="minorHAnsi"/>
                <w:szCs w:val="20"/>
                <w:lang w:val="en-GB"/>
              </w:rPr>
              <w:t>2016-2018</w:t>
            </w:r>
          </w:p>
        </w:tc>
        <w:tc>
          <w:tcPr>
            <w:tcW w:w="126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F22B24A" w14:textId="77777777" w:rsidR="00506516" w:rsidRPr="00466E5F" w:rsidRDefault="00506516" w:rsidP="0050651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 w:rsidRPr="00466E5F">
              <w:rPr>
                <w:rFonts w:asciiTheme="minorHAnsi" w:eastAsia="Calibri" w:hAnsiTheme="minorHAnsi"/>
                <w:szCs w:val="20"/>
                <w:lang w:val="en-GB"/>
              </w:rPr>
              <w:t>AC</w:t>
            </w:r>
          </w:p>
          <w:p w14:paraId="711EBF5C" w14:textId="25DCA9EC" w:rsidR="00506516" w:rsidRPr="00466E5F" w:rsidRDefault="00506516" w:rsidP="0050651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 w:rsidRPr="00466E5F">
              <w:rPr>
                <w:rFonts w:asciiTheme="minorHAnsi" w:eastAsia="Calibri" w:hAnsiTheme="minorHAnsi"/>
                <w:szCs w:val="20"/>
                <w:lang w:val="en-GB"/>
              </w:rPr>
              <w:t xml:space="preserve">   </w:t>
            </w:r>
            <w:r w:rsidR="00120C97">
              <w:rPr>
                <w:rFonts w:asciiTheme="minorHAnsi" w:eastAsia="Calibri" w:hAnsiTheme="minorHAnsi"/>
                <w:szCs w:val="20"/>
                <w:lang w:val="en-GB"/>
              </w:rPr>
              <w:t>C</w:t>
            </w:r>
            <w:r w:rsidRPr="00466E5F">
              <w:rPr>
                <w:rFonts w:asciiTheme="minorHAnsi" w:eastAsia="Calibri" w:hAnsiTheme="minorHAnsi"/>
                <w:szCs w:val="20"/>
                <w:lang w:val="en-GB"/>
              </w:rPr>
              <w:t>WG</w:t>
            </w:r>
          </w:p>
          <w:p w14:paraId="43A01DA3" w14:textId="77777777" w:rsidR="00EB1C71" w:rsidRPr="00466E5F" w:rsidRDefault="00EB1C71" w:rsidP="0050651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 w:rsidRPr="00466E5F">
              <w:rPr>
                <w:rFonts w:asciiTheme="minorHAnsi" w:eastAsia="Calibri" w:hAnsiTheme="minorHAnsi"/>
                <w:szCs w:val="20"/>
                <w:lang w:val="en-GB"/>
              </w:rPr>
              <w:t>SEC</w:t>
            </w:r>
          </w:p>
        </w:tc>
        <w:tc>
          <w:tcPr>
            <w:tcW w:w="1885" w:type="dxa"/>
            <w:vAlign w:val="center"/>
          </w:tcPr>
          <w:p w14:paraId="709DE1BC" w14:textId="3D8B3E1D" w:rsidR="00506516" w:rsidRPr="00466E5F" w:rsidRDefault="006E3FE3" w:rsidP="0036693B">
            <w:pPr>
              <w:widowControl/>
              <w:autoSpaceDE/>
              <w:autoSpaceDN/>
              <w:adjustRightInd/>
              <w:spacing w:line="276" w:lineRule="auto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 xml:space="preserve">Budget </w:t>
            </w:r>
          </w:p>
        </w:tc>
      </w:tr>
      <w:tr w:rsidR="00506516" w:rsidRPr="00EA106E" w14:paraId="07BCA38B" w14:textId="77777777" w:rsidTr="00B81D0B">
        <w:trPr>
          <w:cantSplit/>
          <w:trHeight w:val="424"/>
        </w:trPr>
        <w:tc>
          <w:tcPr>
            <w:tcW w:w="14395" w:type="dxa"/>
            <w:gridSpan w:val="7"/>
            <w:shd w:val="clear" w:color="auto" w:fill="DEEAF6" w:themeFill="accent1" w:themeFillTint="33"/>
            <w:vAlign w:val="center"/>
          </w:tcPr>
          <w:p w14:paraId="4595326F" w14:textId="77777777" w:rsidR="00506516" w:rsidRPr="00466E5F" w:rsidRDefault="00506516" w:rsidP="00382BD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b/>
                <w:szCs w:val="20"/>
                <w:lang w:val="en-GB"/>
              </w:rPr>
            </w:pPr>
            <w:r w:rsidRPr="00466E5F">
              <w:rPr>
                <w:rFonts w:asciiTheme="minorHAnsi" w:eastAsia="Calibri" w:hAnsiTheme="minorHAnsi"/>
                <w:b/>
                <w:szCs w:val="20"/>
                <w:lang w:val="en-GB"/>
              </w:rPr>
              <w:t>Fisheries Management and data collection</w:t>
            </w:r>
          </w:p>
        </w:tc>
      </w:tr>
      <w:tr w:rsidR="00506516" w:rsidRPr="00EA106E" w14:paraId="1697D317" w14:textId="77777777" w:rsidTr="0036693B">
        <w:trPr>
          <w:cantSplit/>
          <w:trHeight w:val="424"/>
        </w:trPr>
        <w:tc>
          <w:tcPr>
            <w:tcW w:w="822" w:type="dxa"/>
            <w:shd w:val="clear" w:color="000000" w:fill="FFFFFF"/>
            <w:vAlign w:val="center"/>
          </w:tcPr>
          <w:p w14:paraId="6ADACF74" w14:textId="77777777" w:rsidR="00506516" w:rsidRPr="00F20F3D" w:rsidRDefault="00506516" w:rsidP="00506516">
            <w:pPr>
              <w:pStyle w:val="ListParagraph"/>
              <w:widowControl/>
              <w:numPr>
                <w:ilvl w:val="0"/>
                <w:numId w:val="12"/>
              </w:numPr>
              <w:autoSpaceDE/>
              <w:autoSpaceDN/>
              <w:adjustRightInd/>
              <w:rPr>
                <w:rFonts w:asciiTheme="minorHAnsi" w:eastAsia="Calibri" w:hAnsiTheme="minorHAnsi"/>
                <w:szCs w:val="20"/>
                <w:lang w:val="en-GB"/>
              </w:rPr>
            </w:pPr>
          </w:p>
        </w:tc>
        <w:tc>
          <w:tcPr>
            <w:tcW w:w="6828" w:type="dxa"/>
            <w:shd w:val="clear" w:color="000000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7558BAD" w14:textId="32855DAB" w:rsidR="00506516" w:rsidRPr="00741D33" w:rsidRDefault="00506516" w:rsidP="00494DC9">
            <w:pPr>
              <w:widowControl/>
              <w:autoSpaceDE/>
              <w:autoSpaceDN/>
              <w:adjustRightInd/>
              <w:rPr>
                <w:rFonts w:asciiTheme="minorHAnsi" w:eastAsia="Calibri" w:hAnsiTheme="minorHAnsi"/>
                <w:szCs w:val="20"/>
                <w:highlight w:val="yellow"/>
                <w:lang w:val="en-GB"/>
              </w:rPr>
            </w:pPr>
            <w:r w:rsidRPr="005D4251">
              <w:rPr>
                <w:rFonts w:asciiTheme="minorHAnsi" w:eastAsia="Calibri" w:hAnsiTheme="minorHAnsi"/>
                <w:szCs w:val="20"/>
                <w:lang w:val="en-GB"/>
              </w:rPr>
              <w:t>Expand and encourage</w:t>
            </w:r>
            <w:r w:rsidR="00194220">
              <w:rPr>
                <w:rFonts w:asciiTheme="minorHAnsi" w:eastAsia="Calibri" w:hAnsiTheme="minorHAnsi"/>
                <w:szCs w:val="20"/>
                <w:lang w:val="en-GB"/>
              </w:rPr>
              <w:t xml:space="preserve"> </w:t>
            </w:r>
            <w:r w:rsidRPr="005D4251">
              <w:rPr>
                <w:rFonts w:asciiTheme="minorHAnsi" w:eastAsia="Calibri" w:hAnsiTheme="minorHAnsi"/>
                <w:szCs w:val="20"/>
                <w:lang w:val="en-GB"/>
              </w:rPr>
              <w:t>fisheries-independent research (</w:t>
            </w:r>
            <w:r>
              <w:rPr>
                <w:rFonts w:asciiTheme="minorHAnsi" w:eastAsia="Calibri" w:hAnsiTheme="minorHAnsi"/>
                <w:szCs w:val="20"/>
                <w:lang w:val="en-GB"/>
              </w:rPr>
              <w:t>e.g. historic data on commercially exploited species) to provide additional data for use in the fishery stock assessments and to inform relevant RFMOs</w:t>
            </w:r>
          </w:p>
        </w:tc>
        <w:tc>
          <w:tcPr>
            <w:tcW w:w="1260" w:type="dxa"/>
            <w:vAlign w:val="center"/>
          </w:tcPr>
          <w:p w14:paraId="57DC5379" w14:textId="77777777" w:rsidR="00506516" w:rsidRDefault="00506516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CP 2.6</w:t>
            </w:r>
          </w:p>
          <w:p w14:paraId="3A7B2AD0" w14:textId="77777777" w:rsidR="00506516" w:rsidRPr="00C22DBD" w:rsidRDefault="00506516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szCs w:val="20"/>
                <w:highlight w:val="yellow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 xml:space="preserve">CP </w:t>
            </w:r>
            <w:r w:rsidRPr="00C22DBD">
              <w:rPr>
                <w:rFonts w:asciiTheme="minorHAnsi" w:eastAsia="Calibri" w:hAnsiTheme="minorHAnsi"/>
                <w:szCs w:val="20"/>
                <w:lang w:val="en-GB"/>
              </w:rPr>
              <w:t>3.2</w:t>
            </w:r>
          </w:p>
        </w:tc>
        <w:tc>
          <w:tcPr>
            <w:tcW w:w="99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2264FF2" w14:textId="77777777" w:rsidR="00506516" w:rsidRPr="0072196A" w:rsidRDefault="00382BD0" w:rsidP="00382BD0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szCs w:val="20"/>
                <w:highlight w:val="yellow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medium</w:t>
            </w: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2D5BD59" w14:textId="77777777" w:rsidR="00506516" w:rsidRPr="00466E5F" w:rsidRDefault="00EB1C71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 w:rsidRPr="00466E5F">
              <w:rPr>
                <w:rFonts w:asciiTheme="minorHAnsi" w:eastAsia="Calibri" w:hAnsiTheme="minorHAnsi"/>
                <w:szCs w:val="20"/>
                <w:lang w:val="en-GB"/>
              </w:rPr>
              <w:t>2016-2018</w:t>
            </w:r>
          </w:p>
        </w:tc>
        <w:tc>
          <w:tcPr>
            <w:tcW w:w="126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CCDCF48" w14:textId="77777777" w:rsidR="00506516" w:rsidRPr="00466E5F" w:rsidRDefault="00506516" w:rsidP="0050651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 w:rsidRPr="00466E5F">
              <w:rPr>
                <w:rFonts w:asciiTheme="minorHAnsi" w:eastAsia="Calibri" w:hAnsiTheme="minorHAnsi"/>
                <w:szCs w:val="20"/>
                <w:lang w:val="en-GB"/>
              </w:rPr>
              <w:t>SIG</w:t>
            </w:r>
          </w:p>
          <w:p w14:paraId="03C77EB3" w14:textId="6721B00B" w:rsidR="00506516" w:rsidRPr="00466E5F" w:rsidRDefault="00506516" w:rsidP="0050651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highlight w:val="yellow"/>
                <w:lang w:val="en-GB"/>
              </w:rPr>
            </w:pPr>
          </w:p>
        </w:tc>
        <w:tc>
          <w:tcPr>
            <w:tcW w:w="1885" w:type="dxa"/>
            <w:vAlign w:val="center"/>
          </w:tcPr>
          <w:p w14:paraId="175442EA" w14:textId="77777777" w:rsidR="00506516" w:rsidRPr="00466E5F" w:rsidRDefault="00075A97" w:rsidP="00075A97">
            <w:pPr>
              <w:widowControl/>
              <w:autoSpaceDE/>
              <w:autoSpaceDN/>
              <w:adjustRightInd/>
              <w:spacing w:line="276" w:lineRule="auto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Fundraising</w:t>
            </w:r>
          </w:p>
        </w:tc>
      </w:tr>
      <w:tr w:rsidR="00506516" w:rsidRPr="00EA106E" w14:paraId="0E65E3F6" w14:textId="77777777" w:rsidTr="0036693B">
        <w:trPr>
          <w:cantSplit/>
          <w:trHeight w:val="424"/>
        </w:trPr>
        <w:tc>
          <w:tcPr>
            <w:tcW w:w="822" w:type="dxa"/>
            <w:shd w:val="clear" w:color="000000" w:fill="FFFFFF"/>
            <w:vAlign w:val="center"/>
          </w:tcPr>
          <w:p w14:paraId="5989E927" w14:textId="77777777" w:rsidR="00506516" w:rsidRPr="00F20F3D" w:rsidRDefault="00506516" w:rsidP="00506516">
            <w:pPr>
              <w:pStyle w:val="ListParagraph"/>
              <w:widowControl/>
              <w:numPr>
                <w:ilvl w:val="0"/>
                <w:numId w:val="12"/>
              </w:numPr>
              <w:autoSpaceDE/>
              <w:autoSpaceDN/>
              <w:adjustRightInd/>
              <w:rPr>
                <w:rFonts w:asciiTheme="minorHAnsi" w:eastAsia="Calibri" w:hAnsiTheme="minorHAnsi"/>
                <w:szCs w:val="20"/>
                <w:lang w:val="en-GB"/>
              </w:rPr>
            </w:pPr>
          </w:p>
        </w:tc>
        <w:tc>
          <w:tcPr>
            <w:tcW w:w="6828" w:type="dxa"/>
            <w:shd w:val="clear" w:color="000000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AC2682B" w14:textId="77777777" w:rsidR="00506516" w:rsidRPr="005D4251" w:rsidRDefault="00506516" w:rsidP="00506516">
            <w:pPr>
              <w:widowControl/>
              <w:autoSpaceDE/>
              <w:autoSpaceDN/>
              <w:adjustRightInd/>
              <w:rPr>
                <w:rFonts w:asciiTheme="minorHAnsi" w:eastAsia="Calibri" w:hAnsiTheme="minorHAnsi"/>
                <w:szCs w:val="20"/>
                <w:lang w:val="en-GB"/>
              </w:rPr>
            </w:pPr>
            <w:r w:rsidRPr="005D4251">
              <w:rPr>
                <w:rFonts w:asciiTheme="minorHAnsi" w:eastAsia="Calibri" w:hAnsiTheme="minorHAnsi"/>
                <w:szCs w:val="20"/>
                <w:lang w:val="en-GB"/>
              </w:rPr>
              <w:t>Promote research focussing on the identification of</w:t>
            </w:r>
            <w:r>
              <w:rPr>
                <w:rFonts w:asciiTheme="minorHAnsi" w:eastAsia="Calibri" w:hAnsiTheme="minorHAnsi"/>
                <w:szCs w:val="20"/>
                <w:lang w:val="en-GB"/>
              </w:rPr>
              <w:t xml:space="preserve"> species-</w:t>
            </w:r>
            <w:r w:rsidRPr="005D4251">
              <w:rPr>
                <w:rFonts w:asciiTheme="minorHAnsi" w:eastAsia="Calibri" w:hAnsiTheme="minorHAnsi"/>
                <w:szCs w:val="20"/>
                <w:lang w:val="en-GB"/>
              </w:rPr>
              <w:t>selective fishing gear</w:t>
            </w:r>
            <w:r w:rsidR="00194220">
              <w:rPr>
                <w:rFonts w:asciiTheme="minorHAnsi" w:eastAsia="Calibri" w:hAnsiTheme="minorHAnsi"/>
                <w:szCs w:val="20"/>
                <w:lang w:val="en-GB"/>
              </w:rPr>
              <w:t xml:space="preserve"> and bycatch mitigation measures</w:t>
            </w:r>
            <w:r>
              <w:rPr>
                <w:rFonts w:asciiTheme="minorHAnsi" w:eastAsia="Calibri" w:hAnsiTheme="minorHAnsi"/>
                <w:szCs w:val="20"/>
                <w:lang w:val="en-GB"/>
              </w:rPr>
              <w:t xml:space="preserve"> </w:t>
            </w:r>
          </w:p>
        </w:tc>
        <w:tc>
          <w:tcPr>
            <w:tcW w:w="1260" w:type="dxa"/>
            <w:vAlign w:val="center"/>
          </w:tcPr>
          <w:p w14:paraId="2F22FBC9" w14:textId="77777777" w:rsidR="00506516" w:rsidRPr="00C22DBD" w:rsidRDefault="00506516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 xml:space="preserve">CP </w:t>
            </w:r>
            <w:r w:rsidRPr="00C22DBD">
              <w:rPr>
                <w:rFonts w:asciiTheme="minorHAnsi" w:eastAsia="Calibri" w:hAnsiTheme="minorHAnsi"/>
                <w:szCs w:val="20"/>
                <w:lang w:val="en-GB"/>
              </w:rPr>
              <w:t>4.5</w:t>
            </w:r>
          </w:p>
        </w:tc>
        <w:tc>
          <w:tcPr>
            <w:tcW w:w="99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C221067" w14:textId="77777777" w:rsidR="00506516" w:rsidRPr="0072196A" w:rsidRDefault="00382BD0" w:rsidP="00382BD0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m</w:t>
            </w:r>
            <w:r w:rsidR="00506516">
              <w:rPr>
                <w:rFonts w:asciiTheme="minorHAnsi" w:eastAsia="Calibri" w:hAnsiTheme="minorHAnsi"/>
                <w:szCs w:val="20"/>
                <w:lang w:val="en-GB"/>
              </w:rPr>
              <w:t>edium</w:t>
            </w: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1DC3D12" w14:textId="77777777" w:rsidR="00506516" w:rsidRPr="00466E5F" w:rsidRDefault="00EB1C71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 w:rsidRPr="00466E5F">
              <w:rPr>
                <w:rFonts w:asciiTheme="minorHAnsi" w:eastAsia="Calibri" w:hAnsiTheme="minorHAnsi"/>
                <w:szCs w:val="20"/>
                <w:lang w:val="en-GB"/>
              </w:rPr>
              <w:t>2016-2018</w:t>
            </w:r>
          </w:p>
        </w:tc>
        <w:tc>
          <w:tcPr>
            <w:tcW w:w="126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91FCCE8" w14:textId="77777777" w:rsidR="00506516" w:rsidRPr="00466E5F" w:rsidRDefault="00506516" w:rsidP="0050651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 w:rsidRPr="00466E5F">
              <w:rPr>
                <w:rFonts w:asciiTheme="minorHAnsi" w:eastAsia="Calibri" w:hAnsiTheme="minorHAnsi"/>
                <w:szCs w:val="20"/>
                <w:lang w:val="en-GB"/>
              </w:rPr>
              <w:t>SIG</w:t>
            </w:r>
          </w:p>
          <w:p w14:paraId="03625494" w14:textId="6042D8F0" w:rsidR="00506516" w:rsidRPr="00466E5F" w:rsidRDefault="00506516" w:rsidP="0050651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</w:p>
        </w:tc>
        <w:tc>
          <w:tcPr>
            <w:tcW w:w="1885" w:type="dxa"/>
            <w:vAlign w:val="center"/>
          </w:tcPr>
          <w:p w14:paraId="6E53580D" w14:textId="77777777" w:rsidR="00506516" w:rsidRPr="00466E5F" w:rsidRDefault="00120DBD" w:rsidP="00075A97">
            <w:pPr>
              <w:widowControl/>
              <w:autoSpaceDE/>
              <w:autoSpaceDN/>
              <w:adjustRightInd/>
              <w:spacing w:line="276" w:lineRule="auto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Fundraising</w:t>
            </w:r>
          </w:p>
        </w:tc>
      </w:tr>
      <w:tr w:rsidR="00506516" w:rsidRPr="00EA106E" w14:paraId="3408A7F9" w14:textId="77777777" w:rsidTr="0036693B">
        <w:trPr>
          <w:cantSplit/>
          <w:trHeight w:val="424"/>
        </w:trPr>
        <w:tc>
          <w:tcPr>
            <w:tcW w:w="822" w:type="dxa"/>
            <w:shd w:val="clear" w:color="000000" w:fill="FFFFFF"/>
            <w:vAlign w:val="center"/>
          </w:tcPr>
          <w:p w14:paraId="75E703F2" w14:textId="77777777" w:rsidR="00506516" w:rsidRPr="00F20F3D" w:rsidRDefault="00506516" w:rsidP="00506516">
            <w:pPr>
              <w:pStyle w:val="ListParagraph"/>
              <w:widowControl/>
              <w:numPr>
                <w:ilvl w:val="0"/>
                <w:numId w:val="12"/>
              </w:numPr>
              <w:autoSpaceDE/>
              <w:autoSpaceDN/>
              <w:adjustRightInd/>
              <w:rPr>
                <w:rFonts w:asciiTheme="minorHAnsi" w:eastAsia="Calibri" w:hAnsiTheme="minorHAnsi"/>
                <w:szCs w:val="20"/>
                <w:lang w:val="en-GB"/>
              </w:rPr>
            </w:pPr>
          </w:p>
        </w:tc>
        <w:tc>
          <w:tcPr>
            <w:tcW w:w="6828" w:type="dxa"/>
            <w:shd w:val="clear" w:color="000000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A8F41DE" w14:textId="77777777" w:rsidR="00506516" w:rsidRPr="002978AF" w:rsidRDefault="00506516" w:rsidP="00506516">
            <w:pPr>
              <w:widowControl/>
              <w:autoSpaceDE/>
              <w:autoSpaceDN/>
              <w:adjustRightInd/>
              <w:rPr>
                <w:rFonts w:asciiTheme="minorHAnsi" w:eastAsia="Calibri" w:hAnsiTheme="minorHAnsi"/>
                <w:szCs w:val="20"/>
                <w:lang w:val="en-GB"/>
              </w:rPr>
            </w:pPr>
            <w:r w:rsidRPr="002978AF">
              <w:rPr>
                <w:rFonts w:asciiTheme="minorHAnsi" w:eastAsia="Calibri" w:hAnsiTheme="minorHAnsi"/>
                <w:szCs w:val="20"/>
                <w:lang w:val="en-GB"/>
              </w:rPr>
              <w:t>Fund and support national and international training courses in :</w:t>
            </w:r>
          </w:p>
          <w:p w14:paraId="24DEAB4E" w14:textId="77777777" w:rsidR="00506516" w:rsidRPr="002978AF" w:rsidRDefault="00506516" w:rsidP="00506516">
            <w:pPr>
              <w:pStyle w:val="ListParagraph"/>
              <w:widowControl/>
              <w:numPr>
                <w:ilvl w:val="0"/>
                <w:numId w:val="5"/>
              </w:numPr>
              <w:autoSpaceDE/>
              <w:autoSpaceDN/>
              <w:adjustRightInd/>
              <w:rPr>
                <w:rFonts w:asciiTheme="minorHAnsi" w:eastAsia="Calibri" w:hAnsiTheme="minorHAnsi"/>
                <w:szCs w:val="20"/>
                <w:lang w:val="en-GB"/>
              </w:rPr>
            </w:pPr>
            <w:r w:rsidRPr="002978AF">
              <w:rPr>
                <w:rFonts w:asciiTheme="minorHAnsi" w:eastAsia="Calibri" w:hAnsiTheme="minorHAnsi"/>
                <w:szCs w:val="20"/>
                <w:lang w:val="en-GB"/>
              </w:rPr>
              <w:t>data collection</w:t>
            </w:r>
          </w:p>
          <w:p w14:paraId="0D5E9805" w14:textId="77777777" w:rsidR="00506516" w:rsidRPr="002978AF" w:rsidRDefault="00506516" w:rsidP="00506516">
            <w:pPr>
              <w:pStyle w:val="ListParagraph"/>
              <w:widowControl/>
              <w:numPr>
                <w:ilvl w:val="0"/>
                <w:numId w:val="5"/>
              </w:numPr>
              <w:autoSpaceDE/>
              <w:autoSpaceDN/>
              <w:adjustRightInd/>
              <w:rPr>
                <w:rFonts w:asciiTheme="minorHAnsi" w:eastAsia="Calibri" w:hAnsiTheme="minorHAnsi"/>
                <w:szCs w:val="20"/>
                <w:lang w:val="en-GB"/>
              </w:rPr>
            </w:pPr>
            <w:r w:rsidRPr="002978AF">
              <w:rPr>
                <w:rFonts w:asciiTheme="minorHAnsi" w:eastAsia="Calibri" w:hAnsiTheme="minorHAnsi"/>
                <w:szCs w:val="20"/>
                <w:lang w:val="en-GB"/>
              </w:rPr>
              <w:t xml:space="preserve">shark identification </w:t>
            </w:r>
          </w:p>
          <w:p w14:paraId="00FAB2A4" w14:textId="56934A24" w:rsidR="00194220" w:rsidRPr="00C24AAC" w:rsidRDefault="00506516" w:rsidP="00194220">
            <w:pPr>
              <w:pStyle w:val="ListParagraph"/>
              <w:widowControl/>
              <w:numPr>
                <w:ilvl w:val="0"/>
                <w:numId w:val="15"/>
              </w:numPr>
              <w:autoSpaceDE/>
              <w:autoSpaceDN/>
              <w:adjustRightInd/>
              <w:rPr>
                <w:rFonts w:asciiTheme="minorHAnsi" w:eastAsia="Calibri" w:hAnsiTheme="minorHAnsi"/>
                <w:szCs w:val="20"/>
                <w:lang w:val="en-GB"/>
              </w:rPr>
            </w:pPr>
            <w:r w:rsidRPr="002978AF">
              <w:rPr>
                <w:rFonts w:asciiTheme="minorHAnsi" w:eastAsia="Calibri" w:hAnsiTheme="minorHAnsi"/>
                <w:szCs w:val="20"/>
                <w:lang w:val="en-GB"/>
              </w:rPr>
              <w:t>handling and sa</w:t>
            </w:r>
            <w:r w:rsidR="00194220">
              <w:rPr>
                <w:rFonts w:asciiTheme="minorHAnsi" w:eastAsia="Calibri" w:hAnsiTheme="minorHAnsi"/>
                <w:szCs w:val="20"/>
                <w:lang w:val="en-GB"/>
              </w:rPr>
              <w:t>f</w:t>
            </w:r>
            <w:r w:rsidRPr="002978AF">
              <w:rPr>
                <w:rFonts w:asciiTheme="minorHAnsi" w:eastAsia="Calibri" w:hAnsiTheme="minorHAnsi"/>
                <w:szCs w:val="20"/>
                <w:lang w:val="en-GB"/>
              </w:rPr>
              <w:t>e release protocols</w:t>
            </w:r>
          </w:p>
        </w:tc>
        <w:tc>
          <w:tcPr>
            <w:tcW w:w="1260" w:type="dxa"/>
            <w:vAlign w:val="center"/>
          </w:tcPr>
          <w:p w14:paraId="2CA3E13F" w14:textId="77777777" w:rsidR="00506516" w:rsidRPr="002978AF" w:rsidRDefault="00506516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 w:rsidRPr="002978AF">
              <w:rPr>
                <w:rFonts w:asciiTheme="minorHAnsi" w:eastAsia="Calibri" w:hAnsiTheme="minorHAnsi"/>
                <w:szCs w:val="20"/>
                <w:lang w:val="en-GB"/>
              </w:rPr>
              <w:t>CP 1.2</w:t>
            </w:r>
          </w:p>
        </w:tc>
        <w:tc>
          <w:tcPr>
            <w:tcW w:w="99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604F30C" w14:textId="77777777" w:rsidR="00506516" w:rsidRPr="002978AF" w:rsidRDefault="00382BD0" w:rsidP="00382BD0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h</w:t>
            </w:r>
            <w:r w:rsidR="00506516">
              <w:rPr>
                <w:rFonts w:asciiTheme="minorHAnsi" w:eastAsia="Calibri" w:hAnsiTheme="minorHAnsi"/>
                <w:szCs w:val="20"/>
                <w:lang w:val="en-GB"/>
              </w:rPr>
              <w:t>igh</w:t>
            </w: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6ECEB70" w14:textId="77777777" w:rsidR="00506516" w:rsidRPr="00466E5F" w:rsidRDefault="00EB1C71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 w:rsidRPr="00466E5F">
              <w:rPr>
                <w:rFonts w:asciiTheme="minorHAnsi" w:eastAsia="Calibri" w:hAnsiTheme="minorHAnsi"/>
                <w:szCs w:val="20"/>
                <w:lang w:val="en-GB"/>
              </w:rPr>
              <w:t>2016-2018</w:t>
            </w:r>
          </w:p>
        </w:tc>
        <w:tc>
          <w:tcPr>
            <w:tcW w:w="126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A11023C" w14:textId="77777777" w:rsidR="00506516" w:rsidRPr="00466E5F" w:rsidRDefault="00506516" w:rsidP="0050651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 w:rsidRPr="00466E5F">
              <w:rPr>
                <w:rFonts w:asciiTheme="minorHAnsi" w:eastAsia="Calibri" w:hAnsiTheme="minorHAnsi"/>
                <w:szCs w:val="20"/>
                <w:lang w:val="en-GB"/>
              </w:rPr>
              <w:t>SIG</w:t>
            </w:r>
          </w:p>
          <w:p w14:paraId="298FB87D" w14:textId="14A71263" w:rsidR="00506516" w:rsidRPr="00466E5F" w:rsidRDefault="00506516" w:rsidP="0050651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</w:p>
          <w:p w14:paraId="09A558CC" w14:textId="77777777" w:rsidR="00506516" w:rsidRPr="00466E5F" w:rsidRDefault="00506516" w:rsidP="0050651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 w:rsidRPr="00466E5F">
              <w:rPr>
                <w:rFonts w:asciiTheme="minorHAnsi" w:eastAsia="Calibri" w:hAnsiTheme="minorHAnsi"/>
                <w:szCs w:val="20"/>
                <w:lang w:val="en-GB"/>
              </w:rPr>
              <w:t>SEC</w:t>
            </w:r>
          </w:p>
        </w:tc>
        <w:tc>
          <w:tcPr>
            <w:tcW w:w="1885" w:type="dxa"/>
            <w:vAlign w:val="center"/>
          </w:tcPr>
          <w:p w14:paraId="274C453B" w14:textId="77777777" w:rsidR="00506516" w:rsidRPr="00466E5F" w:rsidRDefault="00EB1C71" w:rsidP="00075A97">
            <w:pPr>
              <w:widowControl/>
              <w:autoSpaceDE/>
              <w:autoSpaceDN/>
              <w:adjustRightInd/>
              <w:spacing w:line="276" w:lineRule="auto"/>
              <w:rPr>
                <w:rFonts w:asciiTheme="minorHAnsi" w:eastAsia="Calibri" w:hAnsiTheme="minorHAnsi"/>
                <w:szCs w:val="20"/>
                <w:lang w:val="en-GB"/>
              </w:rPr>
            </w:pPr>
            <w:r w:rsidRPr="00466E5F">
              <w:rPr>
                <w:rFonts w:asciiTheme="minorHAnsi" w:eastAsia="Calibri" w:hAnsiTheme="minorHAnsi"/>
                <w:szCs w:val="20"/>
                <w:lang w:val="en-GB"/>
              </w:rPr>
              <w:t>Fundraising</w:t>
            </w:r>
          </w:p>
        </w:tc>
      </w:tr>
      <w:tr w:rsidR="00506516" w:rsidRPr="00EA106E" w14:paraId="0E0360AF" w14:textId="77777777" w:rsidTr="0036693B">
        <w:trPr>
          <w:cantSplit/>
          <w:trHeight w:val="424"/>
        </w:trPr>
        <w:tc>
          <w:tcPr>
            <w:tcW w:w="822" w:type="dxa"/>
            <w:shd w:val="clear" w:color="000000" w:fill="FFFFFF"/>
            <w:vAlign w:val="center"/>
          </w:tcPr>
          <w:p w14:paraId="226AA06A" w14:textId="77777777" w:rsidR="00506516" w:rsidRPr="00F20F3D" w:rsidRDefault="00506516" w:rsidP="00506516">
            <w:pPr>
              <w:pStyle w:val="ListParagraph"/>
              <w:widowControl/>
              <w:numPr>
                <w:ilvl w:val="0"/>
                <w:numId w:val="12"/>
              </w:numPr>
              <w:autoSpaceDE/>
              <w:autoSpaceDN/>
              <w:adjustRightInd/>
              <w:rPr>
                <w:rFonts w:asciiTheme="minorHAnsi" w:eastAsia="Calibri" w:hAnsiTheme="minorHAnsi"/>
                <w:szCs w:val="20"/>
                <w:lang w:val="en-GB"/>
              </w:rPr>
            </w:pPr>
          </w:p>
        </w:tc>
        <w:tc>
          <w:tcPr>
            <w:tcW w:w="6828" w:type="dxa"/>
            <w:shd w:val="clear" w:color="000000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F98C1AB" w14:textId="6628272C" w:rsidR="00506516" w:rsidRDefault="00616325" w:rsidP="00506516">
            <w:pPr>
              <w:widowControl/>
              <w:autoSpaceDE/>
              <w:autoSpaceDN/>
              <w:adjustRightInd/>
              <w:rPr>
                <w:rFonts w:asciiTheme="minorHAnsi" w:eastAsia="Calibri" w:hAnsiTheme="minorHAnsi"/>
                <w:color w:val="538135" w:themeColor="accent6" w:themeShade="BF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Encourage all Range S</w:t>
            </w:r>
            <w:r w:rsidR="00506516">
              <w:rPr>
                <w:rFonts w:asciiTheme="minorHAnsi" w:eastAsia="Calibri" w:hAnsiTheme="minorHAnsi"/>
                <w:szCs w:val="20"/>
                <w:lang w:val="en-GB"/>
              </w:rPr>
              <w:t xml:space="preserve">tates to join CMS and become </w:t>
            </w:r>
            <w:r w:rsidR="00194220">
              <w:rPr>
                <w:rFonts w:asciiTheme="minorHAnsi" w:eastAsia="Calibri" w:hAnsiTheme="minorHAnsi"/>
                <w:szCs w:val="20"/>
                <w:lang w:val="en-GB"/>
              </w:rPr>
              <w:t>S</w:t>
            </w:r>
            <w:r w:rsidR="00506516">
              <w:rPr>
                <w:rFonts w:asciiTheme="minorHAnsi" w:eastAsia="Calibri" w:hAnsiTheme="minorHAnsi"/>
                <w:szCs w:val="20"/>
                <w:lang w:val="en-GB"/>
              </w:rPr>
              <w:t>ignatories to the MOU, and to comply with the decisions and recommendations.</w:t>
            </w:r>
          </w:p>
        </w:tc>
        <w:tc>
          <w:tcPr>
            <w:tcW w:w="1260" w:type="dxa"/>
            <w:vAlign w:val="center"/>
          </w:tcPr>
          <w:p w14:paraId="524AC20B" w14:textId="77777777" w:rsidR="00506516" w:rsidRDefault="00506516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538135" w:themeColor="accent6" w:themeShade="BF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 xml:space="preserve">CP </w:t>
            </w:r>
            <w:r w:rsidRPr="00925209">
              <w:rPr>
                <w:rFonts w:asciiTheme="minorHAnsi" w:eastAsia="Calibri" w:hAnsiTheme="minorHAnsi"/>
                <w:szCs w:val="20"/>
                <w:lang w:val="en-GB"/>
              </w:rPr>
              <w:t>16.2</w:t>
            </w:r>
          </w:p>
        </w:tc>
        <w:tc>
          <w:tcPr>
            <w:tcW w:w="99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90302D4" w14:textId="77777777" w:rsidR="00506516" w:rsidRPr="0081547F" w:rsidRDefault="00382BD0" w:rsidP="00382BD0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h</w:t>
            </w:r>
            <w:r w:rsidR="00506516">
              <w:rPr>
                <w:rFonts w:asciiTheme="minorHAnsi" w:eastAsia="Calibri" w:hAnsiTheme="minorHAnsi"/>
                <w:szCs w:val="20"/>
                <w:lang w:val="en-GB"/>
              </w:rPr>
              <w:t>igh</w:t>
            </w: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39048E6" w14:textId="77777777" w:rsidR="00506516" w:rsidRPr="00EA106E" w:rsidRDefault="00EB1C71" w:rsidP="00382BD0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538135" w:themeColor="accent6" w:themeShade="BF"/>
                <w:szCs w:val="20"/>
                <w:lang w:val="en-GB"/>
              </w:rPr>
            </w:pPr>
            <w:r w:rsidRPr="00382BD0">
              <w:rPr>
                <w:rFonts w:asciiTheme="minorHAnsi" w:eastAsia="Calibri" w:hAnsiTheme="minorHAnsi"/>
                <w:szCs w:val="20"/>
                <w:lang w:val="en-GB"/>
              </w:rPr>
              <w:t>2016-2018</w:t>
            </w:r>
          </w:p>
        </w:tc>
        <w:tc>
          <w:tcPr>
            <w:tcW w:w="126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14956C6" w14:textId="77777777" w:rsidR="00506516" w:rsidRPr="00C22DBD" w:rsidRDefault="00506516" w:rsidP="0050651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 w:rsidRPr="00C22DBD">
              <w:rPr>
                <w:rFonts w:asciiTheme="minorHAnsi" w:eastAsia="Calibri" w:hAnsiTheme="minorHAnsi"/>
                <w:szCs w:val="20"/>
                <w:lang w:val="en-GB"/>
              </w:rPr>
              <w:t>SIG</w:t>
            </w:r>
          </w:p>
          <w:p w14:paraId="2592E51D" w14:textId="77777777" w:rsidR="00506516" w:rsidRPr="00C22DBD" w:rsidRDefault="00506516" w:rsidP="0050651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 w:rsidRPr="00C22DBD">
              <w:rPr>
                <w:rFonts w:asciiTheme="minorHAnsi" w:eastAsia="Calibri" w:hAnsiTheme="minorHAnsi"/>
                <w:szCs w:val="20"/>
                <w:lang w:val="en-GB"/>
              </w:rPr>
              <w:t>SEC</w:t>
            </w:r>
          </w:p>
          <w:p w14:paraId="0F6C54B1" w14:textId="77777777" w:rsidR="00506516" w:rsidRPr="00EA106E" w:rsidRDefault="00506516" w:rsidP="0050651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color w:val="538135" w:themeColor="accent6" w:themeShade="BF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Cooperating Partners</w:t>
            </w:r>
          </w:p>
        </w:tc>
        <w:tc>
          <w:tcPr>
            <w:tcW w:w="1885" w:type="dxa"/>
            <w:vAlign w:val="center"/>
          </w:tcPr>
          <w:p w14:paraId="49F9C4E5" w14:textId="21DAB00F" w:rsidR="00506516" w:rsidRPr="00EA106E" w:rsidRDefault="00075A97" w:rsidP="0036693B">
            <w:pPr>
              <w:widowControl/>
              <w:autoSpaceDE/>
              <w:autoSpaceDN/>
              <w:adjustRightInd/>
              <w:spacing w:line="276" w:lineRule="auto"/>
              <w:rPr>
                <w:rFonts w:asciiTheme="minorHAnsi" w:eastAsia="Calibri" w:hAnsiTheme="minorHAnsi"/>
                <w:color w:val="538135" w:themeColor="accent6" w:themeShade="BF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B</w:t>
            </w:r>
            <w:r w:rsidR="00120DBD">
              <w:rPr>
                <w:rFonts w:asciiTheme="minorHAnsi" w:eastAsia="Calibri" w:hAnsiTheme="minorHAnsi"/>
                <w:szCs w:val="20"/>
                <w:lang w:val="en-GB"/>
              </w:rPr>
              <w:t xml:space="preserve">udget </w:t>
            </w:r>
          </w:p>
        </w:tc>
      </w:tr>
      <w:tr w:rsidR="00506516" w:rsidRPr="00EA106E" w14:paraId="0415150A" w14:textId="77777777" w:rsidTr="0036693B">
        <w:trPr>
          <w:cantSplit/>
          <w:trHeight w:val="424"/>
        </w:trPr>
        <w:tc>
          <w:tcPr>
            <w:tcW w:w="822" w:type="dxa"/>
            <w:shd w:val="clear" w:color="000000" w:fill="FFFFFF"/>
            <w:vAlign w:val="center"/>
          </w:tcPr>
          <w:p w14:paraId="60D4DAD7" w14:textId="77777777" w:rsidR="00506516" w:rsidRPr="00F20F3D" w:rsidRDefault="00506516" w:rsidP="00506516">
            <w:pPr>
              <w:pStyle w:val="ListParagraph"/>
              <w:widowControl/>
              <w:numPr>
                <w:ilvl w:val="0"/>
                <w:numId w:val="12"/>
              </w:numPr>
              <w:autoSpaceDE/>
              <w:autoSpaceDN/>
              <w:adjustRightInd/>
              <w:rPr>
                <w:rFonts w:asciiTheme="minorHAnsi" w:eastAsia="Calibri" w:hAnsiTheme="minorHAnsi"/>
                <w:szCs w:val="20"/>
                <w:lang w:val="en-GB"/>
              </w:rPr>
            </w:pPr>
          </w:p>
        </w:tc>
        <w:tc>
          <w:tcPr>
            <w:tcW w:w="6828" w:type="dxa"/>
            <w:shd w:val="clear" w:color="000000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0DC431E" w14:textId="014E6F2C" w:rsidR="00506516" w:rsidRPr="006273C6" w:rsidRDefault="00026608" w:rsidP="009F179E">
            <w:pPr>
              <w:widowControl/>
              <w:autoSpaceDE/>
              <w:autoSpaceDN/>
              <w:adjustRightInd/>
              <w:jc w:val="both"/>
              <w:rPr>
                <w:rFonts w:asciiTheme="minorHAnsi" w:eastAsia="Calibri" w:hAnsiTheme="minorHAnsi"/>
                <w:szCs w:val="20"/>
                <w:highlight w:val="yellow"/>
                <w:lang w:val="en-GB"/>
              </w:rPr>
            </w:pPr>
            <w:r w:rsidRPr="006273C6">
              <w:rPr>
                <w:rFonts w:asciiTheme="minorHAnsi" w:eastAsia="Calibri" w:hAnsiTheme="minorHAnsi"/>
                <w:szCs w:val="20"/>
                <w:highlight w:val="yellow"/>
                <w:lang w:val="en-GB"/>
              </w:rPr>
              <w:t>Liaise with</w:t>
            </w:r>
            <w:r w:rsidR="00506516" w:rsidRPr="006273C6">
              <w:rPr>
                <w:rFonts w:asciiTheme="minorHAnsi" w:eastAsia="Calibri" w:hAnsiTheme="minorHAnsi"/>
                <w:szCs w:val="20"/>
                <w:highlight w:val="yellow"/>
                <w:lang w:val="en-GB"/>
              </w:rPr>
              <w:t xml:space="preserve"> CITES, IUCN,</w:t>
            </w:r>
            <w:r w:rsidR="005666E9" w:rsidRPr="006273C6">
              <w:rPr>
                <w:rFonts w:asciiTheme="minorHAnsi" w:eastAsia="Calibri" w:hAnsiTheme="minorHAnsi"/>
                <w:szCs w:val="20"/>
                <w:highlight w:val="yellow"/>
                <w:lang w:val="en-GB"/>
              </w:rPr>
              <w:t xml:space="preserve"> </w:t>
            </w:r>
            <w:r w:rsidR="00506516" w:rsidRPr="006273C6">
              <w:rPr>
                <w:rFonts w:asciiTheme="minorHAnsi" w:eastAsia="Calibri" w:hAnsiTheme="minorHAnsi"/>
                <w:szCs w:val="20"/>
                <w:highlight w:val="yellow"/>
                <w:lang w:val="en-GB"/>
              </w:rPr>
              <w:t>TRAFFIC</w:t>
            </w:r>
            <w:r w:rsidRPr="006273C6">
              <w:rPr>
                <w:rFonts w:asciiTheme="minorHAnsi" w:eastAsia="Calibri" w:hAnsiTheme="minorHAnsi"/>
                <w:szCs w:val="20"/>
                <w:highlight w:val="yellow"/>
                <w:lang w:val="en-GB"/>
              </w:rPr>
              <w:t xml:space="preserve"> FAO</w:t>
            </w:r>
            <w:r w:rsidR="005666E9" w:rsidRPr="006273C6">
              <w:rPr>
                <w:rFonts w:asciiTheme="minorHAnsi" w:eastAsia="Calibri" w:hAnsiTheme="minorHAnsi"/>
                <w:szCs w:val="20"/>
                <w:highlight w:val="yellow"/>
                <w:lang w:val="en-GB"/>
              </w:rPr>
              <w:t xml:space="preserve"> and other relevant UN bodies</w:t>
            </w:r>
            <w:r w:rsidR="00506516" w:rsidRPr="006273C6">
              <w:rPr>
                <w:rFonts w:asciiTheme="minorHAnsi" w:eastAsia="Calibri" w:hAnsiTheme="minorHAnsi"/>
                <w:szCs w:val="20"/>
                <w:highlight w:val="yellow"/>
                <w:lang w:val="en-GB"/>
              </w:rPr>
              <w:t xml:space="preserve"> to facilitate </w:t>
            </w:r>
            <w:r w:rsidRPr="006273C6">
              <w:rPr>
                <w:rFonts w:asciiTheme="minorHAnsi" w:eastAsia="Calibri" w:hAnsiTheme="minorHAnsi"/>
                <w:szCs w:val="20"/>
                <w:highlight w:val="yellow"/>
                <w:lang w:val="en-GB"/>
              </w:rPr>
              <w:t xml:space="preserve">the implementation of </w:t>
            </w:r>
            <w:r w:rsidR="00506516" w:rsidRPr="006273C6">
              <w:rPr>
                <w:rFonts w:asciiTheme="minorHAnsi" w:eastAsia="Calibri" w:hAnsiTheme="minorHAnsi"/>
                <w:szCs w:val="20"/>
                <w:highlight w:val="yellow"/>
                <w:lang w:val="en-GB"/>
              </w:rPr>
              <w:t xml:space="preserve">CMS </w:t>
            </w:r>
            <w:r w:rsidR="00616325" w:rsidRPr="006273C6">
              <w:rPr>
                <w:rFonts w:asciiTheme="minorHAnsi" w:eastAsia="Calibri" w:hAnsiTheme="minorHAnsi"/>
                <w:szCs w:val="20"/>
                <w:highlight w:val="yellow"/>
                <w:lang w:val="en-GB"/>
              </w:rPr>
              <w:t xml:space="preserve">Appendix </w:t>
            </w:r>
            <w:r w:rsidR="00616325" w:rsidRPr="006273C6">
              <w:rPr>
                <w:rFonts w:asciiTheme="minorHAnsi" w:eastAsia="Calibri" w:hAnsiTheme="minorHAnsi"/>
                <w:szCs w:val="20"/>
                <w:highlight w:val="cyan"/>
                <w:lang w:val="en-GB"/>
              </w:rPr>
              <w:t xml:space="preserve">II </w:t>
            </w:r>
            <w:r w:rsidR="00506516" w:rsidRPr="006273C6">
              <w:rPr>
                <w:rFonts w:asciiTheme="minorHAnsi" w:eastAsia="Calibri" w:hAnsiTheme="minorHAnsi"/>
                <w:szCs w:val="20"/>
                <w:highlight w:val="yellow"/>
                <w:lang w:val="en-GB"/>
              </w:rPr>
              <w:t xml:space="preserve">and CITES Appendix </w:t>
            </w:r>
            <w:r w:rsidR="008B760A" w:rsidRPr="006273C6">
              <w:rPr>
                <w:rFonts w:asciiTheme="minorHAnsi" w:eastAsia="Calibri" w:hAnsiTheme="minorHAnsi"/>
                <w:szCs w:val="20"/>
                <w:highlight w:val="cyan"/>
                <w:lang w:val="en-GB"/>
              </w:rPr>
              <w:t>I</w:t>
            </w:r>
            <w:r w:rsidR="00506516" w:rsidRPr="006273C6">
              <w:rPr>
                <w:rFonts w:asciiTheme="minorHAnsi" w:eastAsia="Calibri" w:hAnsiTheme="minorHAnsi"/>
                <w:szCs w:val="20"/>
                <w:highlight w:val="cyan"/>
                <w:lang w:val="en-GB"/>
              </w:rPr>
              <w:t xml:space="preserve">I </w:t>
            </w:r>
            <w:r w:rsidR="00506516" w:rsidRPr="006273C6">
              <w:rPr>
                <w:rFonts w:asciiTheme="minorHAnsi" w:eastAsia="Calibri" w:hAnsiTheme="minorHAnsi"/>
                <w:szCs w:val="20"/>
                <w:highlight w:val="yellow"/>
                <w:lang w:val="en-GB"/>
              </w:rPr>
              <w:t>listings and raise awareness through regional capacity</w:t>
            </w:r>
            <w:r w:rsidR="00616325">
              <w:rPr>
                <w:rFonts w:asciiTheme="minorHAnsi" w:eastAsia="Calibri" w:hAnsiTheme="minorHAnsi"/>
                <w:szCs w:val="20"/>
                <w:highlight w:val="yellow"/>
                <w:lang w:val="en-GB"/>
              </w:rPr>
              <w:t>-</w:t>
            </w:r>
            <w:r w:rsidR="00506516" w:rsidRPr="006273C6">
              <w:rPr>
                <w:rFonts w:asciiTheme="minorHAnsi" w:eastAsia="Calibri" w:hAnsiTheme="minorHAnsi"/>
                <w:szCs w:val="20"/>
                <w:highlight w:val="yellow"/>
                <w:lang w:val="en-GB"/>
              </w:rPr>
              <w:t>building workshops on sustainable harvest and trade</w:t>
            </w:r>
            <w:r w:rsidRPr="006273C6">
              <w:rPr>
                <w:rFonts w:asciiTheme="minorHAnsi" w:eastAsia="Calibri" w:hAnsiTheme="minorHAnsi"/>
                <w:b/>
                <w:szCs w:val="20"/>
                <w:highlight w:val="yellow"/>
                <w:lang w:val="en-GB"/>
              </w:rPr>
              <w:t xml:space="preserve">, </w:t>
            </w:r>
            <w:r w:rsidRPr="006273C6">
              <w:rPr>
                <w:rFonts w:asciiTheme="minorHAnsi" w:eastAsia="Calibri" w:hAnsiTheme="minorHAnsi"/>
                <w:szCs w:val="20"/>
                <w:highlight w:val="yellow"/>
                <w:lang w:val="en-GB"/>
              </w:rPr>
              <w:t>particularly in relation to:</w:t>
            </w:r>
          </w:p>
          <w:p w14:paraId="7D07CE01" w14:textId="77777777" w:rsidR="00494DC9" w:rsidRPr="006273C6" w:rsidRDefault="00BE1C41" w:rsidP="00103BD0">
            <w:pPr>
              <w:pStyle w:val="ListParagraph"/>
              <w:widowControl/>
              <w:numPr>
                <w:ilvl w:val="0"/>
                <w:numId w:val="19"/>
              </w:numPr>
              <w:autoSpaceDE/>
              <w:autoSpaceDN/>
              <w:adjustRightInd/>
              <w:jc w:val="both"/>
              <w:rPr>
                <w:rFonts w:asciiTheme="minorHAnsi" w:eastAsia="Calibri" w:hAnsiTheme="minorHAnsi"/>
                <w:szCs w:val="20"/>
                <w:highlight w:val="yellow"/>
                <w:lang w:val="en-GB"/>
              </w:rPr>
            </w:pPr>
            <w:r w:rsidRPr="006273C6">
              <w:rPr>
                <w:rFonts w:asciiTheme="minorHAnsi" w:eastAsia="Calibri" w:hAnsiTheme="minorHAnsi"/>
                <w:szCs w:val="20"/>
                <w:highlight w:val="yellow"/>
                <w:lang w:val="en-GB"/>
              </w:rPr>
              <w:t>NDF</w:t>
            </w:r>
          </w:p>
          <w:p w14:paraId="2F770316" w14:textId="77777777" w:rsidR="00494DC9" w:rsidRPr="006273C6" w:rsidRDefault="00BE1C41" w:rsidP="00103BD0">
            <w:pPr>
              <w:pStyle w:val="ListParagraph"/>
              <w:widowControl/>
              <w:numPr>
                <w:ilvl w:val="0"/>
                <w:numId w:val="19"/>
              </w:numPr>
              <w:autoSpaceDE/>
              <w:autoSpaceDN/>
              <w:adjustRightInd/>
              <w:jc w:val="both"/>
              <w:rPr>
                <w:rFonts w:asciiTheme="minorHAnsi" w:eastAsia="Calibri" w:hAnsiTheme="minorHAnsi"/>
                <w:szCs w:val="20"/>
                <w:highlight w:val="yellow"/>
                <w:lang w:val="en-GB"/>
              </w:rPr>
            </w:pPr>
            <w:r w:rsidRPr="006273C6">
              <w:rPr>
                <w:rFonts w:asciiTheme="minorHAnsi" w:eastAsia="Calibri" w:hAnsiTheme="minorHAnsi"/>
                <w:szCs w:val="20"/>
                <w:highlight w:val="yellow"/>
                <w:lang w:val="en-GB"/>
              </w:rPr>
              <w:t>Traceability</w:t>
            </w:r>
          </w:p>
          <w:p w14:paraId="2BD087DB" w14:textId="1A381562" w:rsidR="0093357B" w:rsidRPr="008B760A" w:rsidRDefault="00BE1C41" w:rsidP="008B760A">
            <w:pPr>
              <w:pStyle w:val="ListParagraph"/>
              <w:widowControl/>
              <w:numPr>
                <w:ilvl w:val="0"/>
                <w:numId w:val="19"/>
              </w:numPr>
              <w:autoSpaceDE/>
              <w:autoSpaceDN/>
              <w:adjustRightInd/>
              <w:jc w:val="both"/>
              <w:rPr>
                <w:rFonts w:asciiTheme="minorHAnsi" w:eastAsia="Calibri" w:hAnsiTheme="minorHAnsi"/>
                <w:b/>
                <w:szCs w:val="20"/>
                <w:lang w:val="en-GB"/>
              </w:rPr>
            </w:pPr>
            <w:r w:rsidRPr="006273C6">
              <w:rPr>
                <w:rFonts w:asciiTheme="minorHAnsi" w:eastAsia="Calibri" w:hAnsiTheme="minorHAnsi"/>
                <w:szCs w:val="20"/>
                <w:highlight w:val="yellow"/>
                <w:lang w:val="en-GB"/>
              </w:rPr>
              <w:t>Species identification</w:t>
            </w:r>
          </w:p>
        </w:tc>
        <w:tc>
          <w:tcPr>
            <w:tcW w:w="1260" w:type="dxa"/>
            <w:vAlign w:val="center"/>
          </w:tcPr>
          <w:p w14:paraId="79F8A995" w14:textId="77777777" w:rsidR="00506516" w:rsidRDefault="00506516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CP 7.2</w:t>
            </w:r>
          </w:p>
          <w:p w14:paraId="538EAED7" w14:textId="77777777" w:rsidR="00506516" w:rsidRDefault="00506516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CP 14.3</w:t>
            </w:r>
          </w:p>
        </w:tc>
        <w:tc>
          <w:tcPr>
            <w:tcW w:w="99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3D655BC" w14:textId="77777777" w:rsidR="00506516" w:rsidRPr="0081547F" w:rsidRDefault="00382BD0" w:rsidP="00382BD0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m</w:t>
            </w:r>
            <w:r w:rsidR="00506516">
              <w:rPr>
                <w:rFonts w:asciiTheme="minorHAnsi" w:eastAsia="Calibri" w:hAnsiTheme="minorHAnsi"/>
                <w:szCs w:val="20"/>
                <w:lang w:val="en-GB"/>
              </w:rPr>
              <w:t>edium</w:t>
            </w: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0A3C8CA" w14:textId="77777777" w:rsidR="00506516" w:rsidRPr="00120DBD" w:rsidRDefault="00120DBD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 w:rsidRPr="00120DBD">
              <w:rPr>
                <w:rFonts w:asciiTheme="minorHAnsi" w:eastAsia="Calibri" w:hAnsiTheme="minorHAnsi"/>
                <w:szCs w:val="20"/>
                <w:lang w:val="en-GB"/>
              </w:rPr>
              <w:t>2016-2018</w:t>
            </w:r>
          </w:p>
        </w:tc>
        <w:tc>
          <w:tcPr>
            <w:tcW w:w="126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65ACFC3" w14:textId="77777777" w:rsidR="00506516" w:rsidRPr="00EA106E" w:rsidRDefault="00506516" w:rsidP="0050651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color w:val="538135" w:themeColor="accent6" w:themeShade="BF"/>
                <w:szCs w:val="20"/>
                <w:lang w:val="en-GB"/>
              </w:rPr>
            </w:pPr>
            <w:r w:rsidRPr="00C22DBD">
              <w:rPr>
                <w:rFonts w:asciiTheme="minorHAnsi" w:eastAsia="Calibri" w:hAnsiTheme="minorHAnsi"/>
                <w:szCs w:val="20"/>
                <w:lang w:val="en-GB"/>
              </w:rPr>
              <w:t>SEC</w:t>
            </w:r>
          </w:p>
        </w:tc>
        <w:tc>
          <w:tcPr>
            <w:tcW w:w="1885" w:type="dxa"/>
            <w:vAlign w:val="center"/>
          </w:tcPr>
          <w:p w14:paraId="74E158B5" w14:textId="77777777" w:rsidR="00506516" w:rsidRPr="00EA106E" w:rsidRDefault="00075A97" w:rsidP="00506516">
            <w:pPr>
              <w:widowControl/>
              <w:autoSpaceDE/>
              <w:autoSpaceDN/>
              <w:adjustRightInd/>
              <w:spacing w:line="276" w:lineRule="auto"/>
              <w:rPr>
                <w:rFonts w:asciiTheme="minorHAnsi" w:eastAsia="Calibri" w:hAnsiTheme="minorHAnsi"/>
                <w:color w:val="538135" w:themeColor="accent6" w:themeShade="BF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Fundraising</w:t>
            </w:r>
          </w:p>
        </w:tc>
      </w:tr>
      <w:tr w:rsidR="00506516" w:rsidRPr="00EA106E" w14:paraId="10D59BC0" w14:textId="77777777" w:rsidTr="0036693B">
        <w:trPr>
          <w:cantSplit/>
          <w:trHeight w:val="424"/>
        </w:trPr>
        <w:tc>
          <w:tcPr>
            <w:tcW w:w="822" w:type="dxa"/>
            <w:shd w:val="clear" w:color="000000" w:fill="FFFFFF"/>
            <w:vAlign w:val="center"/>
          </w:tcPr>
          <w:p w14:paraId="37D4C8B8" w14:textId="77777777" w:rsidR="00506516" w:rsidRPr="00F20F3D" w:rsidRDefault="00506516" w:rsidP="00506516">
            <w:pPr>
              <w:pStyle w:val="ListParagraph"/>
              <w:widowControl/>
              <w:numPr>
                <w:ilvl w:val="0"/>
                <w:numId w:val="12"/>
              </w:numPr>
              <w:autoSpaceDE/>
              <w:autoSpaceDN/>
              <w:adjustRightInd/>
              <w:rPr>
                <w:rFonts w:asciiTheme="minorHAnsi" w:eastAsia="Calibri" w:hAnsiTheme="minorHAnsi"/>
                <w:szCs w:val="20"/>
                <w:lang w:val="en-GB"/>
              </w:rPr>
            </w:pPr>
          </w:p>
        </w:tc>
        <w:tc>
          <w:tcPr>
            <w:tcW w:w="6828" w:type="dxa"/>
            <w:shd w:val="clear" w:color="000000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9251B80" w14:textId="77777777" w:rsidR="00506516" w:rsidRDefault="00506516" w:rsidP="009F179E">
            <w:pPr>
              <w:widowControl/>
              <w:autoSpaceDE/>
              <w:autoSpaceDN/>
              <w:adjustRightInd/>
              <w:rPr>
                <w:rFonts w:asciiTheme="minorHAnsi" w:eastAsia="Calibri" w:hAnsiTheme="minorHAnsi"/>
                <w:szCs w:val="20"/>
                <w:lang w:val="en-GB"/>
              </w:rPr>
            </w:pPr>
            <w:r w:rsidRPr="0081547F">
              <w:rPr>
                <w:rFonts w:asciiTheme="minorHAnsi" w:eastAsia="Calibri" w:hAnsiTheme="minorHAnsi"/>
                <w:szCs w:val="20"/>
                <w:lang w:val="en-GB"/>
              </w:rPr>
              <w:t xml:space="preserve">Improve monitoring and implementation in marine protected areas (MPAs), improve </w:t>
            </w:r>
            <w:r>
              <w:rPr>
                <w:rFonts w:asciiTheme="minorHAnsi" w:eastAsia="Calibri" w:hAnsiTheme="minorHAnsi"/>
                <w:szCs w:val="20"/>
                <w:lang w:val="en-GB"/>
              </w:rPr>
              <w:t>enforcement</w:t>
            </w:r>
          </w:p>
          <w:p w14:paraId="1F9CE37B" w14:textId="77777777" w:rsidR="0093357B" w:rsidRPr="008D7728" w:rsidRDefault="0093357B" w:rsidP="009F179E">
            <w:pPr>
              <w:widowControl/>
              <w:autoSpaceDE/>
              <w:autoSpaceDN/>
              <w:adjustRightInd/>
              <w:rPr>
                <w:rFonts w:asciiTheme="minorHAnsi" w:eastAsia="Calibri" w:hAnsiTheme="minorHAnsi"/>
                <w:szCs w:val="20"/>
                <w:lang w:val="en-GB"/>
              </w:rPr>
            </w:pPr>
          </w:p>
        </w:tc>
        <w:tc>
          <w:tcPr>
            <w:tcW w:w="1260" w:type="dxa"/>
            <w:vAlign w:val="center"/>
          </w:tcPr>
          <w:p w14:paraId="60CFA166" w14:textId="77777777" w:rsidR="00506516" w:rsidRDefault="00506516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CP 14.5</w:t>
            </w:r>
          </w:p>
        </w:tc>
        <w:tc>
          <w:tcPr>
            <w:tcW w:w="99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86FBD58" w14:textId="77777777" w:rsidR="00506516" w:rsidRPr="0081547F" w:rsidRDefault="00382BD0" w:rsidP="00382BD0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m</w:t>
            </w:r>
            <w:r w:rsidR="00506516">
              <w:rPr>
                <w:rFonts w:asciiTheme="minorHAnsi" w:eastAsia="Calibri" w:hAnsiTheme="minorHAnsi"/>
                <w:szCs w:val="20"/>
                <w:lang w:val="en-GB"/>
              </w:rPr>
              <w:t>edium</w:t>
            </w: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1BF930B" w14:textId="77777777" w:rsidR="00506516" w:rsidRPr="00EA106E" w:rsidRDefault="00D52E35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538135" w:themeColor="accent6" w:themeShade="BF"/>
                <w:szCs w:val="20"/>
                <w:lang w:val="en-GB"/>
              </w:rPr>
            </w:pPr>
            <w:r w:rsidRPr="00D52E35">
              <w:rPr>
                <w:rFonts w:asciiTheme="minorHAnsi" w:eastAsia="Calibri" w:hAnsiTheme="minorHAnsi"/>
                <w:szCs w:val="20"/>
                <w:lang w:val="en-GB"/>
              </w:rPr>
              <w:t>2016-2018</w:t>
            </w:r>
          </w:p>
        </w:tc>
        <w:tc>
          <w:tcPr>
            <w:tcW w:w="126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D78B7B4" w14:textId="77777777" w:rsidR="00506516" w:rsidRPr="00EA106E" w:rsidRDefault="00506516" w:rsidP="0050651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color w:val="538135" w:themeColor="accent6" w:themeShade="BF"/>
                <w:szCs w:val="20"/>
                <w:lang w:val="en-GB"/>
              </w:rPr>
            </w:pPr>
            <w:r w:rsidRPr="00C22DBD">
              <w:rPr>
                <w:rFonts w:asciiTheme="minorHAnsi" w:eastAsia="Calibri" w:hAnsiTheme="minorHAnsi"/>
                <w:szCs w:val="20"/>
                <w:lang w:val="en-GB"/>
              </w:rPr>
              <w:t>SIG</w:t>
            </w:r>
          </w:p>
        </w:tc>
        <w:tc>
          <w:tcPr>
            <w:tcW w:w="1885" w:type="dxa"/>
            <w:vAlign w:val="center"/>
          </w:tcPr>
          <w:p w14:paraId="1B2C62C3" w14:textId="51B76505" w:rsidR="00506516" w:rsidRPr="00EA106E" w:rsidRDefault="00A51D1B" w:rsidP="00506516">
            <w:pPr>
              <w:widowControl/>
              <w:autoSpaceDE/>
              <w:autoSpaceDN/>
              <w:adjustRightInd/>
              <w:spacing w:line="276" w:lineRule="auto"/>
              <w:rPr>
                <w:rFonts w:asciiTheme="minorHAnsi" w:eastAsia="Calibri" w:hAnsiTheme="minorHAnsi"/>
                <w:color w:val="538135" w:themeColor="accent6" w:themeShade="BF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Fundraising</w:t>
            </w:r>
          </w:p>
        </w:tc>
      </w:tr>
      <w:tr w:rsidR="00506516" w:rsidRPr="00EA106E" w14:paraId="2FBE1C34" w14:textId="77777777" w:rsidTr="00B81D0B">
        <w:trPr>
          <w:cantSplit/>
          <w:trHeight w:val="424"/>
        </w:trPr>
        <w:tc>
          <w:tcPr>
            <w:tcW w:w="14395" w:type="dxa"/>
            <w:gridSpan w:val="7"/>
            <w:shd w:val="clear" w:color="auto" w:fill="DEEAF6" w:themeFill="accent1" w:themeFillTint="33"/>
            <w:vAlign w:val="center"/>
          </w:tcPr>
          <w:p w14:paraId="6DC4BE1C" w14:textId="77777777" w:rsidR="00506516" w:rsidRPr="00F20F3D" w:rsidRDefault="00506516" w:rsidP="00382BD0">
            <w:pPr>
              <w:widowControl/>
              <w:tabs>
                <w:tab w:val="left" w:pos="3225"/>
              </w:tabs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b/>
                <w:szCs w:val="20"/>
                <w:lang w:val="en-GB"/>
              </w:rPr>
            </w:pPr>
            <w:r w:rsidRPr="00F20F3D">
              <w:rPr>
                <w:rFonts w:asciiTheme="minorHAnsi" w:eastAsia="Calibri" w:hAnsiTheme="minorHAnsi"/>
                <w:b/>
                <w:szCs w:val="20"/>
                <w:lang w:val="en-GB"/>
              </w:rPr>
              <w:t>Cooperation and Partnerships</w:t>
            </w:r>
          </w:p>
        </w:tc>
      </w:tr>
      <w:tr w:rsidR="00506516" w:rsidRPr="00EA106E" w14:paraId="2A9C9C61" w14:textId="77777777" w:rsidTr="0036693B">
        <w:trPr>
          <w:cantSplit/>
          <w:trHeight w:val="424"/>
        </w:trPr>
        <w:tc>
          <w:tcPr>
            <w:tcW w:w="822" w:type="dxa"/>
            <w:shd w:val="clear" w:color="000000" w:fill="FFFFFF"/>
            <w:vAlign w:val="center"/>
          </w:tcPr>
          <w:p w14:paraId="2B4CBD40" w14:textId="77777777" w:rsidR="00506516" w:rsidRPr="00F20F3D" w:rsidRDefault="00506516" w:rsidP="00506516">
            <w:pPr>
              <w:pStyle w:val="ListParagraph"/>
              <w:widowControl/>
              <w:numPr>
                <w:ilvl w:val="0"/>
                <w:numId w:val="12"/>
              </w:numPr>
              <w:autoSpaceDE/>
              <w:autoSpaceDN/>
              <w:adjustRightInd/>
              <w:rPr>
                <w:rFonts w:asciiTheme="minorHAnsi" w:eastAsia="Calibri" w:hAnsiTheme="minorHAnsi"/>
                <w:szCs w:val="20"/>
                <w:lang w:val="en-GB"/>
              </w:rPr>
            </w:pPr>
          </w:p>
        </w:tc>
        <w:tc>
          <w:tcPr>
            <w:tcW w:w="6828" w:type="dxa"/>
            <w:shd w:val="clear" w:color="000000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A05093B" w14:textId="77777777" w:rsidR="00506516" w:rsidRPr="003E2425" w:rsidRDefault="00120DBD" w:rsidP="00506516">
            <w:pPr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lang w:val="en-GB"/>
              </w:rPr>
              <w:t>Cooperate</w:t>
            </w:r>
            <w:r w:rsidR="00506516" w:rsidRPr="003E2425">
              <w:rPr>
                <w:rFonts w:asciiTheme="minorHAnsi" w:hAnsiTheme="minorHAnsi"/>
              </w:rPr>
              <w:t xml:space="preserve"> with the CMS Family on matters relate</w:t>
            </w:r>
            <w:r w:rsidR="00506516">
              <w:rPr>
                <w:rFonts w:asciiTheme="minorHAnsi" w:hAnsiTheme="minorHAnsi"/>
              </w:rPr>
              <w:t>d to shark conservation</w:t>
            </w:r>
          </w:p>
          <w:p w14:paraId="6E3FF320" w14:textId="77777777" w:rsidR="00506516" w:rsidRPr="003E2425" w:rsidRDefault="00506516" w:rsidP="00506516">
            <w:pPr>
              <w:pStyle w:val="ListParagraph"/>
              <w:widowControl/>
              <w:numPr>
                <w:ilvl w:val="0"/>
                <w:numId w:val="8"/>
              </w:numPr>
              <w:autoSpaceDE/>
              <w:autoSpaceDN/>
              <w:adjustRightInd/>
              <w:contextualSpacing w:val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Contribute</w:t>
            </w:r>
            <w:r w:rsidRPr="003E2425">
              <w:rPr>
                <w:rFonts w:asciiTheme="minorHAnsi" w:hAnsiTheme="minorHAnsi"/>
              </w:rPr>
              <w:t xml:space="preserve"> to the implementation of </w:t>
            </w:r>
            <w:r>
              <w:rPr>
                <w:rFonts w:asciiTheme="minorHAnsi" w:hAnsiTheme="minorHAnsi"/>
              </w:rPr>
              <w:t xml:space="preserve">CMS </w:t>
            </w:r>
            <w:r w:rsidRPr="003E2425">
              <w:rPr>
                <w:rFonts w:asciiTheme="minorHAnsi" w:hAnsiTheme="minorHAnsi"/>
              </w:rPr>
              <w:t>Res. 11.20, Resolutions on bycatch (CMS wide bycatch workshop)</w:t>
            </w:r>
          </w:p>
          <w:p w14:paraId="265EF289" w14:textId="77777777" w:rsidR="00506516" w:rsidRPr="009F179E" w:rsidRDefault="00506516" w:rsidP="00506516">
            <w:pPr>
              <w:pStyle w:val="ListParagraph"/>
              <w:widowControl/>
              <w:numPr>
                <w:ilvl w:val="0"/>
                <w:numId w:val="8"/>
              </w:numPr>
              <w:autoSpaceDE/>
              <w:autoSpaceDN/>
              <w:adjustRightInd/>
              <w:contextualSpacing w:val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Contribute</w:t>
            </w:r>
            <w:r w:rsidRPr="003E2425">
              <w:rPr>
                <w:rFonts w:asciiTheme="minorHAnsi" w:hAnsiTheme="minorHAnsi"/>
              </w:rPr>
              <w:t xml:space="preserve"> to the preparation of</w:t>
            </w:r>
            <w:r>
              <w:rPr>
                <w:rFonts w:asciiTheme="minorHAnsi" w:hAnsiTheme="minorHAnsi"/>
              </w:rPr>
              <w:t xml:space="preserve"> CMS</w:t>
            </w:r>
            <w:r w:rsidRPr="003E2425">
              <w:rPr>
                <w:rFonts w:asciiTheme="minorHAnsi" w:hAnsiTheme="minorHAnsi"/>
              </w:rPr>
              <w:t xml:space="preserve"> COP12 and other relevant meetings of CMS (ScC, StC)</w:t>
            </w:r>
          </w:p>
        </w:tc>
        <w:tc>
          <w:tcPr>
            <w:tcW w:w="1260" w:type="dxa"/>
            <w:vAlign w:val="center"/>
          </w:tcPr>
          <w:p w14:paraId="238B386E" w14:textId="77777777" w:rsidR="00506516" w:rsidRDefault="00506516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538135" w:themeColor="accent6" w:themeShade="BF"/>
                <w:szCs w:val="20"/>
                <w:lang w:val="en-GB"/>
              </w:rPr>
            </w:pPr>
            <w:r w:rsidRPr="005779D2"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SEC ToR</w:t>
            </w:r>
          </w:p>
        </w:tc>
        <w:tc>
          <w:tcPr>
            <w:tcW w:w="99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F009274" w14:textId="77777777" w:rsidR="00506516" w:rsidRPr="007635F1" w:rsidRDefault="00382BD0" w:rsidP="00382BD0">
            <w:pPr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c</w:t>
            </w:r>
            <w:r w:rsidR="00506516" w:rsidRPr="007635F1">
              <w:rPr>
                <w:rFonts w:asciiTheme="minorHAnsi" w:eastAsia="Calibri" w:hAnsiTheme="minorHAnsi"/>
                <w:szCs w:val="20"/>
                <w:lang w:val="en-GB"/>
              </w:rPr>
              <w:t>ore</w:t>
            </w: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3FF3259" w14:textId="77777777" w:rsidR="00506516" w:rsidRPr="00445A35" w:rsidRDefault="002F22E3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2016-2018</w:t>
            </w:r>
            <w:r w:rsidR="00506516" w:rsidRPr="00445A35">
              <w:rPr>
                <w:rFonts w:asciiTheme="minorHAnsi" w:eastAsia="Calibri" w:hAnsiTheme="minorHAnsi"/>
                <w:szCs w:val="20"/>
                <w:lang w:val="en-GB"/>
              </w:rPr>
              <w:t xml:space="preserve"> </w:t>
            </w:r>
          </w:p>
        </w:tc>
        <w:tc>
          <w:tcPr>
            <w:tcW w:w="126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03B61BD" w14:textId="77777777" w:rsidR="00506516" w:rsidRPr="00EA106E" w:rsidRDefault="00506516" w:rsidP="0050651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color w:val="538135" w:themeColor="accent6" w:themeShade="BF"/>
                <w:szCs w:val="20"/>
                <w:lang w:val="en-GB"/>
              </w:rPr>
            </w:pPr>
            <w:r w:rsidRPr="007635F1">
              <w:rPr>
                <w:rFonts w:asciiTheme="minorHAnsi" w:eastAsia="Calibri" w:hAnsiTheme="minorHAnsi"/>
                <w:szCs w:val="20"/>
                <w:lang w:val="en-GB"/>
              </w:rPr>
              <w:t>SEC</w:t>
            </w:r>
          </w:p>
        </w:tc>
        <w:tc>
          <w:tcPr>
            <w:tcW w:w="1885" w:type="dxa"/>
            <w:vAlign w:val="center"/>
          </w:tcPr>
          <w:p w14:paraId="71216E97" w14:textId="5DA0FAE7" w:rsidR="00506516" w:rsidRPr="00EA106E" w:rsidRDefault="00075A97" w:rsidP="0036693B">
            <w:pPr>
              <w:widowControl/>
              <w:autoSpaceDE/>
              <w:autoSpaceDN/>
              <w:adjustRightInd/>
              <w:spacing w:line="276" w:lineRule="auto"/>
              <w:rPr>
                <w:rFonts w:asciiTheme="minorHAnsi" w:eastAsia="Calibri" w:hAnsiTheme="minorHAnsi"/>
                <w:color w:val="538135" w:themeColor="accent6" w:themeShade="BF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B</w:t>
            </w:r>
            <w:r w:rsidR="00120DBD">
              <w:rPr>
                <w:rFonts w:asciiTheme="minorHAnsi" w:eastAsia="Calibri" w:hAnsiTheme="minorHAnsi"/>
                <w:szCs w:val="20"/>
                <w:lang w:val="en-GB"/>
              </w:rPr>
              <w:t xml:space="preserve">udget </w:t>
            </w:r>
          </w:p>
        </w:tc>
      </w:tr>
      <w:tr w:rsidR="00506516" w:rsidRPr="00EA106E" w14:paraId="564E4222" w14:textId="77777777" w:rsidTr="0036693B">
        <w:trPr>
          <w:cantSplit/>
          <w:trHeight w:val="424"/>
        </w:trPr>
        <w:tc>
          <w:tcPr>
            <w:tcW w:w="822" w:type="dxa"/>
            <w:shd w:val="clear" w:color="000000" w:fill="FFFFFF"/>
            <w:vAlign w:val="center"/>
          </w:tcPr>
          <w:p w14:paraId="55280316" w14:textId="77777777" w:rsidR="00506516" w:rsidRPr="00F20F3D" w:rsidRDefault="00506516" w:rsidP="00506516">
            <w:pPr>
              <w:pStyle w:val="ListParagraph"/>
              <w:widowControl/>
              <w:numPr>
                <w:ilvl w:val="0"/>
                <w:numId w:val="12"/>
              </w:numPr>
              <w:autoSpaceDE/>
              <w:autoSpaceDN/>
              <w:adjustRightInd/>
              <w:rPr>
                <w:rFonts w:asciiTheme="minorHAnsi" w:eastAsia="Calibri" w:hAnsiTheme="minorHAnsi"/>
                <w:szCs w:val="20"/>
                <w:lang w:val="en-GB"/>
              </w:rPr>
            </w:pPr>
          </w:p>
        </w:tc>
        <w:tc>
          <w:tcPr>
            <w:tcW w:w="6828" w:type="dxa"/>
            <w:shd w:val="clear" w:color="000000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B0B58A0" w14:textId="77777777" w:rsidR="00506516" w:rsidRDefault="00506516" w:rsidP="00506516">
            <w:pPr>
              <w:widowControl/>
              <w:autoSpaceDE/>
              <w:autoSpaceDN/>
              <w:adjustRightInd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 xml:space="preserve">Contribute to the implementation of the </w:t>
            </w:r>
            <w:r w:rsidRPr="00445A35">
              <w:rPr>
                <w:rFonts w:asciiTheme="minorHAnsi" w:eastAsia="Calibri" w:hAnsiTheme="minorHAnsi"/>
                <w:b/>
                <w:szCs w:val="20"/>
                <w:lang w:val="en-GB"/>
              </w:rPr>
              <w:t>CMS CITES Joint Work Programme 2015-2020</w:t>
            </w:r>
            <w:r>
              <w:rPr>
                <w:rFonts w:asciiTheme="minorHAnsi" w:eastAsia="Calibri" w:hAnsiTheme="minorHAnsi"/>
                <w:szCs w:val="20"/>
                <w:lang w:val="en-GB"/>
              </w:rPr>
              <w:t xml:space="preserve"> regarding sharks and rays </w:t>
            </w:r>
          </w:p>
          <w:p w14:paraId="7D53F911" w14:textId="1A256DE7" w:rsidR="00506516" w:rsidRDefault="00506516" w:rsidP="00506516">
            <w:pPr>
              <w:pStyle w:val="ListParagraph"/>
              <w:widowControl/>
              <w:numPr>
                <w:ilvl w:val="0"/>
                <w:numId w:val="11"/>
              </w:numPr>
              <w:autoSpaceDE/>
              <w:autoSpaceDN/>
              <w:adjustRightInd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 xml:space="preserve">Activity B17: Optimize the effectiveness of actions taken by Parties to both CMS and CITES concerning sharks and rays, strengthening synergies with FAO, </w:t>
            </w:r>
            <w:r w:rsidR="004F2EAC">
              <w:rPr>
                <w:rFonts w:asciiTheme="minorHAnsi" w:eastAsia="Calibri" w:hAnsiTheme="minorHAnsi"/>
                <w:szCs w:val="20"/>
                <w:lang w:val="en-GB"/>
              </w:rPr>
              <w:t xml:space="preserve">RSCs, RFBs </w:t>
            </w:r>
            <w:r>
              <w:rPr>
                <w:rFonts w:asciiTheme="minorHAnsi" w:eastAsia="Calibri" w:hAnsiTheme="minorHAnsi"/>
                <w:szCs w:val="20"/>
                <w:lang w:val="en-GB"/>
              </w:rPr>
              <w:t>and other relevant bodies</w:t>
            </w:r>
          </w:p>
          <w:p w14:paraId="198706A0" w14:textId="77777777" w:rsidR="00506516" w:rsidRPr="00445A35" w:rsidRDefault="00506516" w:rsidP="00506516">
            <w:pPr>
              <w:pStyle w:val="ListParagraph"/>
              <w:widowControl/>
              <w:numPr>
                <w:ilvl w:val="0"/>
                <w:numId w:val="11"/>
              </w:numPr>
              <w:autoSpaceDE/>
              <w:autoSpaceDN/>
              <w:adjustRightInd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Activity B18: Cooperate on capacity building regarding the implementation of regulations of both Conventions related to sharks and rays</w:t>
            </w:r>
          </w:p>
        </w:tc>
        <w:tc>
          <w:tcPr>
            <w:tcW w:w="1260" w:type="dxa"/>
            <w:vAlign w:val="center"/>
          </w:tcPr>
          <w:p w14:paraId="6C15EEEE" w14:textId="77777777" w:rsidR="00506516" w:rsidRDefault="00506516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CP 14.3</w:t>
            </w:r>
          </w:p>
          <w:p w14:paraId="207C1341" w14:textId="77777777" w:rsidR="00506516" w:rsidRDefault="00506516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538135" w:themeColor="accent6" w:themeShade="BF"/>
                <w:szCs w:val="20"/>
                <w:lang w:val="en-GB"/>
              </w:rPr>
            </w:pPr>
            <w:r w:rsidRPr="005779D2"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SEC ToR</w:t>
            </w:r>
          </w:p>
        </w:tc>
        <w:tc>
          <w:tcPr>
            <w:tcW w:w="99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2FB6294" w14:textId="77777777" w:rsidR="00506516" w:rsidRPr="007635F1" w:rsidRDefault="00506516" w:rsidP="00382BD0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 w:rsidRPr="007635F1">
              <w:rPr>
                <w:rFonts w:asciiTheme="minorHAnsi" w:eastAsia="Calibri" w:hAnsiTheme="minorHAnsi"/>
                <w:szCs w:val="20"/>
                <w:lang w:val="en-GB"/>
              </w:rPr>
              <w:t>core</w:t>
            </w: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101A9ED" w14:textId="77777777" w:rsidR="00506516" w:rsidRPr="00445A35" w:rsidRDefault="002F22E3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2016-2018</w:t>
            </w:r>
          </w:p>
        </w:tc>
        <w:tc>
          <w:tcPr>
            <w:tcW w:w="126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7E09AA1" w14:textId="77777777" w:rsidR="00506516" w:rsidRPr="00EA106E" w:rsidRDefault="00506516" w:rsidP="0050651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color w:val="538135" w:themeColor="accent6" w:themeShade="BF"/>
                <w:szCs w:val="20"/>
                <w:lang w:val="en-GB"/>
              </w:rPr>
            </w:pPr>
            <w:r w:rsidRPr="007635F1">
              <w:rPr>
                <w:rFonts w:asciiTheme="minorHAnsi" w:eastAsia="Calibri" w:hAnsiTheme="minorHAnsi"/>
                <w:szCs w:val="20"/>
                <w:lang w:val="en-GB"/>
              </w:rPr>
              <w:t>SEC</w:t>
            </w:r>
          </w:p>
        </w:tc>
        <w:tc>
          <w:tcPr>
            <w:tcW w:w="1885" w:type="dxa"/>
            <w:vAlign w:val="center"/>
          </w:tcPr>
          <w:p w14:paraId="4E98C870" w14:textId="03C64664" w:rsidR="00506516" w:rsidRPr="00EA106E" w:rsidRDefault="00075A97" w:rsidP="0036693B">
            <w:pPr>
              <w:widowControl/>
              <w:autoSpaceDE/>
              <w:autoSpaceDN/>
              <w:adjustRightInd/>
              <w:spacing w:line="276" w:lineRule="auto"/>
              <w:rPr>
                <w:rFonts w:asciiTheme="minorHAnsi" w:eastAsia="Calibri" w:hAnsiTheme="minorHAnsi"/>
                <w:color w:val="538135" w:themeColor="accent6" w:themeShade="BF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B</w:t>
            </w:r>
            <w:r w:rsidR="00120DBD" w:rsidRPr="00120DBD">
              <w:rPr>
                <w:rFonts w:asciiTheme="minorHAnsi" w:eastAsia="Calibri" w:hAnsiTheme="minorHAnsi"/>
                <w:szCs w:val="20"/>
                <w:lang w:val="en-GB"/>
              </w:rPr>
              <w:t xml:space="preserve">udget </w:t>
            </w:r>
            <w:r>
              <w:rPr>
                <w:rFonts w:asciiTheme="minorHAnsi" w:eastAsia="Calibri" w:hAnsiTheme="minorHAnsi"/>
                <w:szCs w:val="20"/>
                <w:lang w:val="en-GB"/>
              </w:rPr>
              <w:t>+ Fundraising</w:t>
            </w:r>
          </w:p>
        </w:tc>
      </w:tr>
      <w:tr w:rsidR="00506516" w:rsidRPr="00EA106E" w14:paraId="204F18A8" w14:textId="77777777" w:rsidTr="0036693B">
        <w:trPr>
          <w:cantSplit/>
          <w:trHeight w:val="424"/>
        </w:trPr>
        <w:tc>
          <w:tcPr>
            <w:tcW w:w="822" w:type="dxa"/>
            <w:shd w:val="clear" w:color="000000" w:fill="FFFFFF"/>
            <w:vAlign w:val="center"/>
          </w:tcPr>
          <w:p w14:paraId="134BFD34" w14:textId="77777777" w:rsidR="00506516" w:rsidRPr="00F20F3D" w:rsidRDefault="00506516" w:rsidP="00506516">
            <w:pPr>
              <w:pStyle w:val="ListParagraph"/>
              <w:widowControl/>
              <w:numPr>
                <w:ilvl w:val="0"/>
                <w:numId w:val="12"/>
              </w:numPr>
              <w:autoSpaceDE/>
              <w:autoSpaceDN/>
              <w:adjustRightInd/>
              <w:rPr>
                <w:rFonts w:asciiTheme="minorHAnsi" w:eastAsia="Calibri" w:hAnsiTheme="minorHAnsi"/>
                <w:szCs w:val="20"/>
                <w:lang w:val="en-GB"/>
              </w:rPr>
            </w:pPr>
          </w:p>
        </w:tc>
        <w:tc>
          <w:tcPr>
            <w:tcW w:w="6828" w:type="dxa"/>
            <w:shd w:val="clear" w:color="000000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53D681D" w14:textId="77777777" w:rsidR="00506516" w:rsidRPr="00FA5641" w:rsidRDefault="00506516" w:rsidP="00506516">
            <w:pPr>
              <w:widowControl/>
              <w:autoSpaceDE/>
              <w:autoSpaceDN/>
              <w:adjustRightInd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Strengthen synergies and collaborate in conjunction with CITES and FAO to support regional programmes as well as collaboration between Range States</w:t>
            </w:r>
            <w:r w:rsidRPr="003E2425">
              <w:rPr>
                <w:rFonts w:asciiTheme="minorHAnsi" w:eastAsia="Calibri" w:hAnsiTheme="minorHAnsi"/>
                <w:szCs w:val="20"/>
                <w:lang w:val="en-GB"/>
              </w:rPr>
              <w:t xml:space="preserve"> </w:t>
            </w:r>
          </w:p>
          <w:p w14:paraId="7FD01186" w14:textId="77777777" w:rsidR="00506516" w:rsidRDefault="00506516" w:rsidP="00506516">
            <w:pPr>
              <w:pStyle w:val="ListParagraph"/>
              <w:widowControl/>
              <w:numPr>
                <w:ilvl w:val="0"/>
                <w:numId w:val="10"/>
              </w:numPr>
              <w:autoSpaceDE/>
              <w:autoSpaceDN/>
              <w:adjustRightInd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Organize regular meetings (and teleconference calls )</w:t>
            </w:r>
          </w:p>
          <w:p w14:paraId="6C3D3E95" w14:textId="77777777" w:rsidR="00506516" w:rsidRDefault="00506516" w:rsidP="00506516">
            <w:pPr>
              <w:pStyle w:val="ListParagraph"/>
              <w:widowControl/>
              <w:numPr>
                <w:ilvl w:val="0"/>
                <w:numId w:val="10"/>
              </w:numPr>
              <w:autoSpaceDE/>
              <w:autoSpaceDN/>
              <w:adjustRightInd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Share best practice</w:t>
            </w:r>
          </w:p>
          <w:p w14:paraId="0496D28B" w14:textId="77777777" w:rsidR="00506516" w:rsidRDefault="00506516" w:rsidP="00506516">
            <w:pPr>
              <w:pStyle w:val="ListParagraph"/>
              <w:widowControl/>
              <w:numPr>
                <w:ilvl w:val="0"/>
                <w:numId w:val="10"/>
              </w:numPr>
              <w:autoSpaceDE/>
              <w:autoSpaceDN/>
              <w:adjustRightInd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Coordinate conservation activities</w:t>
            </w:r>
          </w:p>
          <w:p w14:paraId="2917CE14" w14:textId="77777777" w:rsidR="00506516" w:rsidRPr="00CE2C41" w:rsidRDefault="00506516" w:rsidP="00506516">
            <w:pPr>
              <w:pStyle w:val="ListParagraph"/>
              <w:widowControl/>
              <w:numPr>
                <w:ilvl w:val="0"/>
                <w:numId w:val="10"/>
              </w:numPr>
              <w:autoSpaceDE/>
              <w:autoSpaceDN/>
              <w:adjustRightInd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 xml:space="preserve">Share knowledge and expertise </w:t>
            </w:r>
          </w:p>
        </w:tc>
        <w:tc>
          <w:tcPr>
            <w:tcW w:w="1260" w:type="dxa"/>
            <w:vAlign w:val="center"/>
          </w:tcPr>
          <w:p w14:paraId="114995DB" w14:textId="77777777" w:rsidR="00506516" w:rsidRDefault="00506516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CP 13.1</w:t>
            </w:r>
          </w:p>
          <w:p w14:paraId="4F06BC10" w14:textId="77777777" w:rsidR="00506516" w:rsidRDefault="00506516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CP 14.3</w:t>
            </w:r>
          </w:p>
          <w:p w14:paraId="506992EB" w14:textId="77777777" w:rsidR="00506516" w:rsidRDefault="00506516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 w:rsidRPr="005779D2"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SEC ToR</w:t>
            </w:r>
          </w:p>
          <w:p w14:paraId="7D362ACB" w14:textId="77777777" w:rsidR="00506516" w:rsidRDefault="00506516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538135" w:themeColor="accent6" w:themeShade="BF"/>
                <w:szCs w:val="20"/>
                <w:lang w:val="en-GB"/>
              </w:rPr>
            </w:pPr>
          </w:p>
        </w:tc>
        <w:tc>
          <w:tcPr>
            <w:tcW w:w="99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2149D64" w14:textId="77777777" w:rsidR="00506516" w:rsidRPr="007635F1" w:rsidRDefault="00506516" w:rsidP="00382BD0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 w:rsidRPr="007635F1">
              <w:rPr>
                <w:rFonts w:asciiTheme="minorHAnsi" w:eastAsia="Calibri" w:hAnsiTheme="minorHAnsi"/>
                <w:szCs w:val="20"/>
                <w:lang w:val="en-GB"/>
              </w:rPr>
              <w:t>core</w:t>
            </w: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BE6D1AF" w14:textId="77777777" w:rsidR="00506516" w:rsidRPr="00445A35" w:rsidRDefault="002F22E3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2016-2018</w:t>
            </w:r>
          </w:p>
        </w:tc>
        <w:tc>
          <w:tcPr>
            <w:tcW w:w="126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106DD93" w14:textId="77777777" w:rsidR="00506516" w:rsidRDefault="00506516" w:rsidP="0050651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AC</w:t>
            </w:r>
          </w:p>
          <w:p w14:paraId="6F6F1050" w14:textId="77777777" w:rsidR="00506516" w:rsidRPr="007635F1" w:rsidRDefault="00506516" w:rsidP="0050651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 w:rsidRPr="007635F1">
              <w:rPr>
                <w:rFonts w:asciiTheme="minorHAnsi" w:eastAsia="Calibri" w:hAnsiTheme="minorHAnsi"/>
                <w:szCs w:val="20"/>
                <w:lang w:val="en-GB"/>
              </w:rPr>
              <w:t>SEC</w:t>
            </w:r>
          </w:p>
          <w:p w14:paraId="12D1CAF2" w14:textId="77777777" w:rsidR="00506516" w:rsidRPr="00EA106E" w:rsidRDefault="00506516" w:rsidP="0050651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color w:val="538135" w:themeColor="accent6" w:themeShade="BF"/>
                <w:szCs w:val="20"/>
                <w:lang w:val="en-GB"/>
              </w:rPr>
            </w:pPr>
          </w:p>
        </w:tc>
        <w:tc>
          <w:tcPr>
            <w:tcW w:w="1885" w:type="dxa"/>
            <w:vAlign w:val="center"/>
          </w:tcPr>
          <w:p w14:paraId="15635F63" w14:textId="68870EF7" w:rsidR="00506516" w:rsidRPr="00EA106E" w:rsidRDefault="00075A97" w:rsidP="0036693B">
            <w:pPr>
              <w:widowControl/>
              <w:autoSpaceDE/>
              <w:autoSpaceDN/>
              <w:adjustRightInd/>
              <w:spacing w:line="276" w:lineRule="auto"/>
              <w:rPr>
                <w:rFonts w:asciiTheme="minorHAnsi" w:eastAsia="Calibri" w:hAnsiTheme="minorHAnsi"/>
                <w:color w:val="538135" w:themeColor="accent6" w:themeShade="BF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B</w:t>
            </w:r>
            <w:r w:rsidR="003F4600">
              <w:rPr>
                <w:rFonts w:asciiTheme="minorHAnsi" w:eastAsia="Calibri" w:hAnsiTheme="minorHAnsi"/>
                <w:szCs w:val="20"/>
                <w:lang w:val="en-GB"/>
              </w:rPr>
              <w:t xml:space="preserve">udget </w:t>
            </w:r>
          </w:p>
        </w:tc>
      </w:tr>
      <w:tr w:rsidR="00506516" w:rsidRPr="00EA106E" w14:paraId="33EED528" w14:textId="77777777" w:rsidTr="0036693B">
        <w:trPr>
          <w:cantSplit/>
          <w:trHeight w:val="424"/>
        </w:trPr>
        <w:tc>
          <w:tcPr>
            <w:tcW w:w="822" w:type="dxa"/>
            <w:shd w:val="clear" w:color="000000" w:fill="FFFFFF"/>
            <w:vAlign w:val="center"/>
          </w:tcPr>
          <w:p w14:paraId="1571A7A5" w14:textId="77777777" w:rsidR="00506516" w:rsidRPr="00F20F3D" w:rsidRDefault="00506516" w:rsidP="00506516">
            <w:pPr>
              <w:pStyle w:val="ListParagraph"/>
              <w:widowControl/>
              <w:numPr>
                <w:ilvl w:val="0"/>
                <w:numId w:val="12"/>
              </w:numPr>
              <w:autoSpaceDE/>
              <w:autoSpaceDN/>
              <w:adjustRightInd/>
              <w:rPr>
                <w:rFonts w:asciiTheme="minorHAnsi" w:eastAsia="Calibri" w:hAnsiTheme="minorHAnsi"/>
                <w:szCs w:val="20"/>
                <w:lang w:val="en-GB"/>
              </w:rPr>
            </w:pPr>
          </w:p>
        </w:tc>
        <w:tc>
          <w:tcPr>
            <w:tcW w:w="6828" w:type="dxa"/>
            <w:shd w:val="clear" w:color="000000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4392AC6" w14:textId="77777777" w:rsidR="00506516" w:rsidRPr="007635F1" w:rsidRDefault="00506516" w:rsidP="00506516">
            <w:pPr>
              <w:widowControl/>
              <w:autoSpaceDE/>
              <w:autoSpaceDN/>
              <w:adjustRightInd/>
              <w:rPr>
                <w:rFonts w:asciiTheme="minorHAnsi" w:eastAsia="Calibri" w:hAnsiTheme="minorHAnsi"/>
                <w:szCs w:val="20"/>
                <w:lang w:val="en-GB"/>
              </w:rPr>
            </w:pPr>
            <w:r w:rsidRPr="004C4A1B">
              <w:rPr>
                <w:rFonts w:asciiTheme="minorHAnsi" w:eastAsia="Calibri" w:hAnsiTheme="minorHAnsi"/>
                <w:szCs w:val="20"/>
                <w:lang w:val="en-GB"/>
              </w:rPr>
              <w:t>Establish partnerships</w:t>
            </w:r>
            <w:r>
              <w:rPr>
                <w:rFonts w:asciiTheme="minorHAnsi" w:eastAsia="Calibri" w:hAnsiTheme="minorHAnsi"/>
                <w:szCs w:val="20"/>
                <w:lang w:val="en-GB"/>
              </w:rPr>
              <w:t xml:space="preserve"> and strengthen collaboration</w:t>
            </w:r>
            <w:r w:rsidRPr="004C4A1B">
              <w:rPr>
                <w:rFonts w:asciiTheme="minorHAnsi" w:eastAsia="Calibri" w:hAnsiTheme="minorHAnsi"/>
                <w:szCs w:val="20"/>
                <w:lang w:val="en-GB"/>
              </w:rPr>
              <w:t xml:space="preserve"> with relevant international organizations and agreements dealing with shark conservation and management </w:t>
            </w:r>
          </w:p>
        </w:tc>
        <w:tc>
          <w:tcPr>
            <w:tcW w:w="1260" w:type="dxa"/>
            <w:vAlign w:val="center"/>
          </w:tcPr>
          <w:p w14:paraId="602AD2DB" w14:textId="77777777" w:rsidR="00506516" w:rsidRDefault="00506516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CP 13.1</w:t>
            </w:r>
          </w:p>
          <w:p w14:paraId="65E80F19" w14:textId="77777777" w:rsidR="00506516" w:rsidRDefault="00506516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CP 14.3</w:t>
            </w:r>
          </w:p>
          <w:p w14:paraId="12980F5F" w14:textId="77777777" w:rsidR="00506516" w:rsidRDefault="00506516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538135" w:themeColor="accent6" w:themeShade="BF"/>
                <w:szCs w:val="20"/>
                <w:lang w:val="en-GB"/>
              </w:rPr>
            </w:pPr>
            <w:r w:rsidRPr="005779D2"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SEC ToR</w:t>
            </w:r>
          </w:p>
        </w:tc>
        <w:tc>
          <w:tcPr>
            <w:tcW w:w="99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E926874" w14:textId="77777777" w:rsidR="00506516" w:rsidRPr="007635F1" w:rsidRDefault="00506516" w:rsidP="00382BD0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 w:rsidRPr="007635F1">
              <w:rPr>
                <w:rFonts w:asciiTheme="minorHAnsi" w:eastAsia="Calibri" w:hAnsiTheme="minorHAnsi"/>
                <w:szCs w:val="20"/>
                <w:lang w:val="en-GB"/>
              </w:rPr>
              <w:t>core</w:t>
            </w: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1BE2C25" w14:textId="77777777" w:rsidR="00506516" w:rsidRPr="007635F1" w:rsidRDefault="002F22E3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2016-2018</w:t>
            </w:r>
          </w:p>
        </w:tc>
        <w:tc>
          <w:tcPr>
            <w:tcW w:w="126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7B0409C" w14:textId="77777777" w:rsidR="00506516" w:rsidRPr="007635F1" w:rsidRDefault="00506516" w:rsidP="0050651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 w:rsidRPr="007635F1">
              <w:rPr>
                <w:rFonts w:asciiTheme="minorHAnsi" w:eastAsia="Calibri" w:hAnsiTheme="minorHAnsi"/>
                <w:szCs w:val="20"/>
                <w:lang w:val="en-GB"/>
              </w:rPr>
              <w:t>SEC</w:t>
            </w:r>
          </w:p>
        </w:tc>
        <w:tc>
          <w:tcPr>
            <w:tcW w:w="1885" w:type="dxa"/>
            <w:vAlign w:val="center"/>
          </w:tcPr>
          <w:p w14:paraId="3FAB9138" w14:textId="2056131E" w:rsidR="00506516" w:rsidRPr="00EA106E" w:rsidRDefault="00075A97" w:rsidP="0036693B">
            <w:pPr>
              <w:widowControl/>
              <w:autoSpaceDE/>
              <w:autoSpaceDN/>
              <w:adjustRightInd/>
              <w:spacing w:line="276" w:lineRule="auto"/>
              <w:rPr>
                <w:rFonts w:asciiTheme="minorHAnsi" w:eastAsia="Calibri" w:hAnsiTheme="minorHAnsi"/>
                <w:color w:val="538135" w:themeColor="accent6" w:themeShade="BF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B</w:t>
            </w:r>
            <w:r w:rsidR="003F4600">
              <w:rPr>
                <w:rFonts w:asciiTheme="minorHAnsi" w:eastAsia="Calibri" w:hAnsiTheme="minorHAnsi"/>
                <w:szCs w:val="20"/>
                <w:lang w:val="en-GB"/>
              </w:rPr>
              <w:t xml:space="preserve">udget </w:t>
            </w:r>
          </w:p>
        </w:tc>
      </w:tr>
      <w:tr w:rsidR="00506516" w:rsidRPr="00EA106E" w14:paraId="7FCBFACD" w14:textId="77777777" w:rsidTr="0036693B">
        <w:trPr>
          <w:cantSplit/>
          <w:trHeight w:val="424"/>
        </w:trPr>
        <w:tc>
          <w:tcPr>
            <w:tcW w:w="822" w:type="dxa"/>
            <w:shd w:val="clear" w:color="000000" w:fill="FFFFFF"/>
            <w:vAlign w:val="center"/>
          </w:tcPr>
          <w:p w14:paraId="6C7421C4" w14:textId="77777777" w:rsidR="00506516" w:rsidRPr="00F20F3D" w:rsidRDefault="00506516" w:rsidP="00506516">
            <w:pPr>
              <w:pStyle w:val="ListParagraph"/>
              <w:widowControl/>
              <w:numPr>
                <w:ilvl w:val="0"/>
                <w:numId w:val="12"/>
              </w:numPr>
              <w:autoSpaceDE/>
              <w:autoSpaceDN/>
              <w:adjustRightInd/>
              <w:rPr>
                <w:rFonts w:asciiTheme="minorHAnsi" w:eastAsia="Calibri" w:hAnsiTheme="minorHAnsi"/>
                <w:szCs w:val="20"/>
                <w:lang w:val="en-GB"/>
              </w:rPr>
            </w:pPr>
          </w:p>
        </w:tc>
        <w:tc>
          <w:tcPr>
            <w:tcW w:w="6828" w:type="dxa"/>
            <w:shd w:val="clear" w:color="000000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E404BEC" w14:textId="6837B56F" w:rsidR="00506516" w:rsidRDefault="00D115BE" w:rsidP="00506516">
            <w:pPr>
              <w:widowControl/>
              <w:autoSpaceDE/>
              <w:autoSpaceDN/>
              <w:adjustRightInd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Promote</w:t>
            </w:r>
            <w:r w:rsidR="00506516" w:rsidRPr="0035134C">
              <w:rPr>
                <w:rFonts w:asciiTheme="minorHAnsi" w:eastAsia="Calibri" w:hAnsiTheme="minorHAnsi"/>
                <w:szCs w:val="20"/>
                <w:lang w:val="en-GB"/>
              </w:rPr>
              <w:t xml:space="preserve"> conservation efforts and cooperati</w:t>
            </w:r>
            <w:r w:rsidR="00B534A6">
              <w:rPr>
                <w:rFonts w:asciiTheme="minorHAnsi" w:eastAsia="Calibri" w:hAnsiTheme="minorHAnsi"/>
                <w:szCs w:val="20"/>
                <w:lang w:val="en-GB"/>
              </w:rPr>
              <w:t>on between all stakeholders in Range S</w:t>
            </w:r>
            <w:r w:rsidR="00506516" w:rsidRPr="0035134C">
              <w:rPr>
                <w:rFonts w:asciiTheme="minorHAnsi" w:eastAsia="Calibri" w:hAnsiTheme="minorHAnsi"/>
                <w:szCs w:val="20"/>
                <w:lang w:val="en-GB"/>
              </w:rPr>
              <w:t>tate</w:t>
            </w:r>
            <w:r w:rsidR="00120DBD">
              <w:rPr>
                <w:rFonts w:asciiTheme="minorHAnsi" w:eastAsia="Calibri" w:hAnsiTheme="minorHAnsi"/>
                <w:szCs w:val="20"/>
                <w:lang w:val="en-GB"/>
              </w:rPr>
              <w:t>s</w:t>
            </w:r>
          </w:p>
          <w:p w14:paraId="43AD6FFB" w14:textId="77777777" w:rsidR="0093357B" w:rsidRPr="004C4A1B" w:rsidRDefault="0093357B" w:rsidP="00506516">
            <w:pPr>
              <w:widowControl/>
              <w:autoSpaceDE/>
              <w:autoSpaceDN/>
              <w:adjustRightInd/>
              <w:rPr>
                <w:rFonts w:asciiTheme="minorHAnsi" w:eastAsia="Calibri" w:hAnsiTheme="minorHAnsi"/>
                <w:szCs w:val="20"/>
                <w:lang w:val="en-GB"/>
              </w:rPr>
            </w:pPr>
          </w:p>
        </w:tc>
        <w:tc>
          <w:tcPr>
            <w:tcW w:w="1260" w:type="dxa"/>
            <w:vAlign w:val="center"/>
          </w:tcPr>
          <w:p w14:paraId="6FADC274" w14:textId="77777777" w:rsidR="00506516" w:rsidRPr="00007276" w:rsidRDefault="00506516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CP</w:t>
            </w:r>
            <w:r w:rsidRPr="00007276">
              <w:rPr>
                <w:rFonts w:asciiTheme="minorHAnsi" w:eastAsia="Calibri" w:hAnsiTheme="minorHAnsi"/>
                <w:szCs w:val="20"/>
                <w:lang w:val="en-GB"/>
              </w:rPr>
              <w:t xml:space="preserve"> 13.1</w:t>
            </w:r>
          </w:p>
          <w:p w14:paraId="7809C6E9" w14:textId="77777777" w:rsidR="00506516" w:rsidRPr="00007276" w:rsidRDefault="00506516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 w:rsidRPr="00007276">
              <w:rPr>
                <w:rFonts w:asciiTheme="minorHAnsi" w:eastAsia="Calibri" w:hAnsiTheme="minorHAnsi"/>
                <w:szCs w:val="20"/>
                <w:lang w:val="en-GB"/>
              </w:rPr>
              <w:t>SEC ToR</w:t>
            </w:r>
          </w:p>
        </w:tc>
        <w:tc>
          <w:tcPr>
            <w:tcW w:w="99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A20D2B4" w14:textId="77777777" w:rsidR="00506516" w:rsidRPr="00EA106E" w:rsidRDefault="00506516" w:rsidP="00382BD0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538135" w:themeColor="accent6" w:themeShade="BF"/>
                <w:szCs w:val="20"/>
                <w:lang w:val="en-GB"/>
              </w:rPr>
            </w:pPr>
            <w:r w:rsidRPr="007635F1">
              <w:rPr>
                <w:rFonts w:asciiTheme="minorHAnsi" w:eastAsia="Calibri" w:hAnsiTheme="minorHAnsi"/>
                <w:szCs w:val="20"/>
                <w:lang w:val="en-GB"/>
              </w:rPr>
              <w:t>core</w:t>
            </w: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840192F" w14:textId="77777777" w:rsidR="00506516" w:rsidRPr="00EA106E" w:rsidRDefault="002F22E3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538135" w:themeColor="accent6" w:themeShade="BF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2016-2018</w:t>
            </w:r>
          </w:p>
        </w:tc>
        <w:tc>
          <w:tcPr>
            <w:tcW w:w="126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E12F916" w14:textId="77777777" w:rsidR="00506516" w:rsidRPr="00EA106E" w:rsidRDefault="00506516" w:rsidP="0050651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color w:val="538135" w:themeColor="accent6" w:themeShade="BF"/>
                <w:szCs w:val="20"/>
                <w:lang w:val="en-GB"/>
              </w:rPr>
            </w:pPr>
            <w:r w:rsidRPr="007635F1">
              <w:rPr>
                <w:rFonts w:asciiTheme="minorHAnsi" w:eastAsia="Calibri" w:hAnsiTheme="minorHAnsi"/>
                <w:szCs w:val="20"/>
                <w:lang w:val="en-GB"/>
              </w:rPr>
              <w:t>SEC</w:t>
            </w:r>
          </w:p>
        </w:tc>
        <w:tc>
          <w:tcPr>
            <w:tcW w:w="1885" w:type="dxa"/>
            <w:vAlign w:val="center"/>
          </w:tcPr>
          <w:p w14:paraId="18EAB91B" w14:textId="21282344" w:rsidR="00506516" w:rsidRPr="00EA106E" w:rsidRDefault="00075A97" w:rsidP="0036693B">
            <w:pPr>
              <w:widowControl/>
              <w:autoSpaceDE/>
              <w:autoSpaceDN/>
              <w:adjustRightInd/>
              <w:spacing w:line="276" w:lineRule="auto"/>
              <w:rPr>
                <w:rFonts w:asciiTheme="minorHAnsi" w:eastAsia="Calibri" w:hAnsiTheme="minorHAnsi"/>
                <w:color w:val="538135" w:themeColor="accent6" w:themeShade="BF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B</w:t>
            </w:r>
            <w:r w:rsidR="003F4600">
              <w:rPr>
                <w:rFonts w:asciiTheme="minorHAnsi" w:eastAsia="Calibri" w:hAnsiTheme="minorHAnsi"/>
                <w:szCs w:val="20"/>
                <w:lang w:val="en-GB"/>
              </w:rPr>
              <w:t xml:space="preserve">udget </w:t>
            </w:r>
          </w:p>
        </w:tc>
      </w:tr>
      <w:tr w:rsidR="00506516" w:rsidRPr="00EA106E" w14:paraId="70F009BB" w14:textId="77777777" w:rsidTr="0036693B">
        <w:trPr>
          <w:cantSplit/>
          <w:trHeight w:val="424"/>
        </w:trPr>
        <w:tc>
          <w:tcPr>
            <w:tcW w:w="822" w:type="dxa"/>
            <w:shd w:val="clear" w:color="000000" w:fill="FFFFFF"/>
            <w:vAlign w:val="center"/>
          </w:tcPr>
          <w:p w14:paraId="4F617AF0" w14:textId="77777777" w:rsidR="00506516" w:rsidRPr="00F20F3D" w:rsidRDefault="00506516" w:rsidP="00506516">
            <w:pPr>
              <w:pStyle w:val="ListParagraph"/>
              <w:widowControl/>
              <w:numPr>
                <w:ilvl w:val="0"/>
                <w:numId w:val="12"/>
              </w:numPr>
              <w:autoSpaceDE/>
              <w:autoSpaceDN/>
              <w:adjustRightInd/>
              <w:rPr>
                <w:rFonts w:asciiTheme="minorHAnsi" w:eastAsia="Calibri" w:hAnsiTheme="minorHAnsi"/>
                <w:szCs w:val="20"/>
                <w:lang w:val="en-GB"/>
              </w:rPr>
            </w:pPr>
          </w:p>
        </w:tc>
        <w:tc>
          <w:tcPr>
            <w:tcW w:w="6828" w:type="dxa"/>
            <w:shd w:val="clear" w:color="000000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9B63BC0" w14:textId="0FBFADBA" w:rsidR="00506516" w:rsidRDefault="00506516" w:rsidP="00506516">
            <w:pPr>
              <w:widowControl/>
              <w:autoSpaceDE/>
              <w:autoSpaceDN/>
              <w:adjustRightInd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 xml:space="preserve">IUCN Red List Assessments </w:t>
            </w:r>
          </w:p>
          <w:p w14:paraId="0F1F2A8A" w14:textId="77777777" w:rsidR="00506516" w:rsidRDefault="00506516" w:rsidP="00506516">
            <w:pPr>
              <w:pStyle w:val="ListParagraph"/>
              <w:widowControl/>
              <w:numPr>
                <w:ilvl w:val="0"/>
                <w:numId w:val="6"/>
              </w:numPr>
              <w:autoSpaceDE/>
              <w:autoSpaceDN/>
              <w:adjustRightInd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Liaise with the IUCN Shark SSG to coordinate actions implementing the objectives of the Conservation Plan and the species-specific action plans</w:t>
            </w:r>
          </w:p>
          <w:p w14:paraId="39AFB84A" w14:textId="7A84224D" w:rsidR="00506516" w:rsidRPr="009F179E" w:rsidRDefault="00506516" w:rsidP="00A27AF7">
            <w:pPr>
              <w:pStyle w:val="ListParagraph"/>
              <w:widowControl/>
              <w:numPr>
                <w:ilvl w:val="0"/>
                <w:numId w:val="6"/>
              </w:numPr>
              <w:autoSpaceDE/>
              <w:autoSpaceDN/>
              <w:adjustRightInd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Participate in assessment workshops to provide recommendations and organize side events</w:t>
            </w:r>
          </w:p>
        </w:tc>
        <w:tc>
          <w:tcPr>
            <w:tcW w:w="1260" w:type="dxa"/>
            <w:vAlign w:val="center"/>
          </w:tcPr>
          <w:p w14:paraId="253DC5A7" w14:textId="77777777" w:rsidR="00506516" w:rsidRPr="00007276" w:rsidRDefault="00506516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 w:rsidRPr="00007276">
              <w:rPr>
                <w:rFonts w:asciiTheme="minorHAnsi" w:eastAsia="Calibri" w:hAnsiTheme="minorHAnsi"/>
                <w:szCs w:val="20"/>
                <w:lang w:val="en-GB"/>
              </w:rPr>
              <w:t>CP 13.1</w:t>
            </w:r>
          </w:p>
        </w:tc>
        <w:tc>
          <w:tcPr>
            <w:tcW w:w="99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DD4582E" w14:textId="77777777" w:rsidR="00506516" w:rsidRPr="00EA106E" w:rsidRDefault="00382BD0" w:rsidP="00382BD0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538135" w:themeColor="accent6" w:themeShade="BF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h</w:t>
            </w:r>
            <w:r w:rsidR="002F22E3" w:rsidRPr="00466E5F">
              <w:rPr>
                <w:rFonts w:asciiTheme="minorHAnsi" w:eastAsia="Calibri" w:hAnsiTheme="minorHAnsi"/>
                <w:szCs w:val="20"/>
                <w:lang w:val="en-GB"/>
              </w:rPr>
              <w:t>igh</w:t>
            </w: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647C59C" w14:textId="77777777" w:rsidR="00506516" w:rsidRPr="00EA106E" w:rsidRDefault="002F22E3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538135" w:themeColor="accent6" w:themeShade="BF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2016-2018</w:t>
            </w:r>
          </w:p>
        </w:tc>
        <w:tc>
          <w:tcPr>
            <w:tcW w:w="126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A74D6E6" w14:textId="77777777" w:rsidR="00506516" w:rsidRDefault="00506516" w:rsidP="0050651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AC</w:t>
            </w:r>
          </w:p>
          <w:p w14:paraId="1F651E9B" w14:textId="0CDDB361" w:rsidR="00506516" w:rsidRDefault="00A27AF7" w:rsidP="0050651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C</w:t>
            </w:r>
            <w:r w:rsidR="00506516">
              <w:rPr>
                <w:rFonts w:asciiTheme="minorHAnsi" w:eastAsia="Calibri" w:hAnsiTheme="minorHAnsi"/>
                <w:szCs w:val="20"/>
                <w:lang w:val="en-GB"/>
              </w:rPr>
              <w:t>WG</w:t>
            </w:r>
          </w:p>
          <w:p w14:paraId="0553ED1D" w14:textId="77777777" w:rsidR="00506516" w:rsidRPr="00EA106E" w:rsidRDefault="00506516" w:rsidP="0050651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color w:val="538135" w:themeColor="accent6" w:themeShade="BF"/>
                <w:szCs w:val="20"/>
                <w:lang w:val="en-GB"/>
              </w:rPr>
            </w:pPr>
            <w:r w:rsidRPr="007635F1">
              <w:rPr>
                <w:rFonts w:asciiTheme="minorHAnsi" w:eastAsia="Calibri" w:hAnsiTheme="minorHAnsi"/>
                <w:szCs w:val="20"/>
                <w:lang w:val="en-GB"/>
              </w:rPr>
              <w:t>SEC</w:t>
            </w:r>
          </w:p>
        </w:tc>
        <w:tc>
          <w:tcPr>
            <w:tcW w:w="1885" w:type="dxa"/>
            <w:vAlign w:val="center"/>
          </w:tcPr>
          <w:p w14:paraId="7FBC2BFA" w14:textId="1BDDB87A" w:rsidR="00506516" w:rsidRPr="00EA106E" w:rsidRDefault="00075A97" w:rsidP="0036693B">
            <w:pPr>
              <w:widowControl/>
              <w:autoSpaceDE/>
              <w:autoSpaceDN/>
              <w:adjustRightInd/>
              <w:spacing w:line="276" w:lineRule="auto"/>
              <w:rPr>
                <w:rFonts w:asciiTheme="minorHAnsi" w:eastAsia="Calibri" w:hAnsiTheme="minorHAnsi"/>
                <w:color w:val="538135" w:themeColor="accent6" w:themeShade="BF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B</w:t>
            </w:r>
            <w:r w:rsidR="002F22E3">
              <w:rPr>
                <w:rFonts w:asciiTheme="minorHAnsi" w:eastAsia="Calibri" w:hAnsiTheme="minorHAnsi"/>
                <w:szCs w:val="20"/>
                <w:lang w:val="en-GB"/>
              </w:rPr>
              <w:t xml:space="preserve">udget </w:t>
            </w:r>
          </w:p>
        </w:tc>
      </w:tr>
      <w:tr w:rsidR="00506516" w:rsidRPr="00EA106E" w14:paraId="29F94F77" w14:textId="77777777" w:rsidTr="00B81D0B">
        <w:trPr>
          <w:cantSplit/>
          <w:trHeight w:val="424"/>
        </w:trPr>
        <w:tc>
          <w:tcPr>
            <w:tcW w:w="14395" w:type="dxa"/>
            <w:gridSpan w:val="7"/>
            <w:shd w:val="clear" w:color="auto" w:fill="DEEAF6" w:themeFill="accent1" w:themeFillTint="33"/>
            <w:vAlign w:val="center"/>
          </w:tcPr>
          <w:p w14:paraId="43B24B23" w14:textId="77777777" w:rsidR="00506516" w:rsidRPr="004F36F0" w:rsidRDefault="00506516" w:rsidP="00382BD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b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b/>
                <w:szCs w:val="20"/>
                <w:lang w:val="en-GB"/>
              </w:rPr>
              <w:t>Management of the Secretariat</w:t>
            </w:r>
          </w:p>
        </w:tc>
      </w:tr>
      <w:tr w:rsidR="00506516" w:rsidRPr="00EA106E" w14:paraId="6D748658" w14:textId="77777777" w:rsidTr="0036693B">
        <w:trPr>
          <w:cantSplit/>
          <w:trHeight w:val="424"/>
        </w:trPr>
        <w:tc>
          <w:tcPr>
            <w:tcW w:w="822" w:type="dxa"/>
            <w:shd w:val="clear" w:color="000000" w:fill="FFFFFF"/>
            <w:vAlign w:val="center"/>
          </w:tcPr>
          <w:p w14:paraId="5C6A4239" w14:textId="77777777" w:rsidR="00506516" w:rsidRPr="00F20F3D" w:rsidRDefault="00506516" w:rsidP="00506516">
            <w:pPr>
              <w:pStyle w:val="ListParagraph"/>
              <w:widowControl/>
              <w:numPr>
                <w:ilvl w:val="0"/>
                <w:numId w:val="12"/>
              </w:numPr>
              <w:autoSpaceDE/>
              <w:autoSpaceDN/>
              <w:adjustRightInd/>
              <w:jc w:val="both"/>
              <w:rPr>
                <w:rFonts w:asciiTheme="minorHAnsi" w:eastAsia="Calibri" w:hAnsiTheme="minorHAnsi"/>
                <w:b/>
                <w:szCs w:val="20"/>
                <w:lang w:val="en-GB"/>
              </w:rPr>
            </w:pPr>
          </w:p>
        </w:tc>
        <w:tc>
          <w:tcPr>
            <w:tcW w:w="6828" w:type="dxa"/>
            <w:shd w:val="clear" w:color="000000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37B752C" w14:textId="77777777" w:rsidR="00506516" w:rsidRPr="0052017D" w:rsidRDefault="00DD6410" w:rsidP="00506516">
            <w:pPr>
              <w:widowControl/>
              <w:autoSpaceDE/>
              <w:autoSpaceDN/>
              <w:adjustRightInd/>
              <w:jc w:val="both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Manage and implement</w:t>
            </w:r>
            <w:r w:rsidR="00506516">
              <w:rPr>
                <w:rFonts w:asciiTheme="minorHAnsi" w:eastAsia="Calibri" w:hAnsiTheme="minorHAnsi"/>
                <w:szCs w:val="20"/>
                <w:lang w:val="en-GB"/>
              </w:rPr>
              <w:t xml:space="preserve"> the budget for the MOU</w:t>
            </w:r>
          </w:p>
        </w:tc>
        <w:tc>
          <w:tcPr>
            <w:tcW w:w="1260" w:type="dxa"/>
            <w:vAlign w:val="center"/>
          </w:tcPr>
          <w:p w14:paraId="624B0B79" w14:textId="77777777" w:rsidR="00506516" w:rsidRPr="00F21BAC" w:rsidRDefault="00506516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highlight w:val="yellow"/>
                <w:lang w:val="en-GB"/>
              </w:rPr>
            </w:pPr>
            <w:r w:rsidRPr="005779D2"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SEC ToR</w:t>
            </w:r>
          </w:p>
        </w:tc>
        <w:tc>
          <w:tcPr>
            <w:tcW w:w="99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4040FC6" w14:textId="77777777" w:rsidR="00506516" w:rsidRDefault="00382BD0" w:rsidP="00382BD0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c</w:t>
            </w:r>
            <w:r w:rsidR="00506516"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ore</w:t>
            </w: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ADE1192" w14:textId="77777777" w:rsidR="00506516" w:rsidRDefault="002F22E3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2016-2018</w:t>
            </w:r>
          </w:p>
        </w:tc>
        <w:tc>
          <w:tcPr>
            <w:tcW w:w="126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454E496" w14:textId="77777777" w:rsidR="00506516" w:rsidRDefault="00506516" w:rsidP="0050651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SEC</w:t>
            </w:r>
          </w:p>
        </w:tc>
        <w:tc>
          <w:tcPr>
            <w:tcW w:w="1885" w:type="dxa"/>
            <w:vAlign w:val="center"/>
          </w:tcPr>
          <w:p w14:paraId="17D1FA1A" w14:textId="23FAF2D2" w:rsidR="00506516" w:rsidRPr="00EA106E" w:rsidRDefault="00075A97" w:rsidP="0036693B">
            <w:pPr>
              <w:widowControl/>
              <w:autoSpaceDE/>
              <w:autoSpaceDN/>
              <w:adjustRightInd/>
              <w:spacing w:line="276" w:lineRule="auto"/>
              <w:rPr>
                <w:rFonts w:asciiTheme="minorHAnsi" w:eastAsia="Calibri" w:hAnsiTheme="minorHAnsi"/>
                <w:color w:val="538135" w:themeColor="accent6" w:themeShade="BF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B</w:t>
            </w:r>
            <w:r w:rsidR="003F4600">
              <w:rPr>
                <w:rFonts w:asciiTheme="minorHAnsi" w:eastAsia="Calibri" w:hAnsiTheme="minorHAnsi"/>
                <w:szCs w:val="20"/>
                <w:lang w:val="en-GB"/>
              </w:rPr>
              <w:t xml:space="preserve">udget </w:t>
            </w:r>
          </w:p>
        </w:tc>
      </w:tr>
      <w:tr w:rsidR="00506516" w:rsidRPr="00EA106E" w14:paraId="1355ACDB" w14:textId="77777777" w:rsidTr="0036693B">
        <w:trPr>
          <w:cantSplit/>
          <w:trHeight w:val="424"/>
        </w:trPr>
        <w:tc>
          <w:tcPr>
            <w:tcW w:w="822" w:type="dxa"/>
            <w:shd w:val="clear" w:color="000000" w:fill="FFFFFF"/>
            <w:vAlign w:val="center"/>
          </w:tcPr>
          <w:p w14:paraId="2A52C213" w14:textId="77777777" w:rsidR="00506516" w:rsidRPr="00F20F3D" w:rsidRDefault="00506516" w:rsidP="00506516">
            <w:pPr>
              <w:pStyle w:val="ListParagraph"/>
              <w:widowControl/>
              <w:numPr>
                <w:ilvl w:val="0"/>
                <w:numId w:val="12"/>
              </w:numPr>
              <w:autoSpaceDE/>
              <w:autoSpaceDN/>
              <w:adjustRightInd/>
              <w:jc w:val="both"/>
              <w:rPr>
                <w:rFonts w:asciiTheme="minorHAnsi" w:eastAsia="Calibri" w:hAnsiTheme="minorHAnsi"/>
                <w:b/>
                <w:szCs w:val="20"/>
                <w:lang w:val="en-GB"/>
              </w:rPr>
            </w:pPr>
          </w:p>
        </w:tc>
        <w:tc>
          <w:tcPr>
            <w:tcW w:w="6828" w:type="dxa"/>
            <w:shd w:val="clear" w:color="000000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3EC2027" w14:textId="77777777" w:rsidR="00506516" w:rsidRPr="004F36F0" w:rsidRDefault="002F22E3" w:rsidP="0063655B">
            <w:pPr>
              <w:widowControl/>
              <w:autoSpaceDE/>
              <w:autoSpaceDN/>
              <w:adjustRightInd/>
              <w:jc w:val="both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Prepare</w:t>
            </w:r>
            <w:r w:rsidR="0063655B">
              <w:rPr>
                <w:rFonts w:asciiTheme="minorHAnsi" w:eastAsia="Calibri" w:hAnsiTheme="minorHAnsi"/>
                <w:szCs w:val="20"/>
                <w:lang w:val="en-GB"/>
              </w:rPr>
              <w:t xml:space="preserve"> annual budget implementation</w:t>
            </w:r>
            <w:r w:rsidR="00506516">
              <w:rPr>
                <w:rFonts w:asciiTheme="minorHAnsi" w:eastAsia="Calibri" w:hAnsiTheme="minorHAnsi"/>
                <w:szCs w:val="20"/>
                <w:lang w:val="en-GB"/>
              </w:rPr>
              <w:t xml:space="preserve"> reports for the information of the Signatories</w:t>
            </w:r>
            <w:r w:rsidR="0063655B">
              <w:rPr>
                <w:rFonts w:asciiTheme="minorHAnsi" w:eastAsia="Calibri" w:hAnsiTheme="minorHAnsi"/>
                <w:szCs w:val="20"/>
                <w:lang w:val="en-GB"/>
              </w:rPr>
              <w:t xml:space="preserve"> and project reports to donors</w:t>
            </w:r>
          </w:p>
        </w:tc>
        <w:tc>
          <w:tcPr>
            <w:tcW w:w="1260" w:type="dxa"/>
            <w:vAlign w:val="center"/>
          </w:tcPr>
          <w:p w14:paraId="549A5C6C" w14:textId="77777777" w:rsidR="00506516" w:rsidRPr="00F21BAC" w:rsidRDefault="00506516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highlight w:val="yellow"/>
                <w:lang w:val="en-GB"/>
              </w:rPr>
            </w:pPr>
            <w:r w:rsidRPr="005779D2"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SEC ToR</w:t>
            </w:r>
          </w:p>
        </w:tc>
        <w:tc>
          <w:tcPr>
            <w:tcW w:w="99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0D8766C" w14:textId="77777777" w:rsidR="00506516" w:rsidRDefault="00382BD0" w:rsidP="00382BD0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c</w:t>
            </w:r>
            <w:r w:rsidR="00506516"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ore</w:t>
            </w: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B43E93F" w14:textId="77777777" w:rsidR="00506516" w:rsidRDefault="00506516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 w:rsidRPr="0095452B"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yearly</w:t>
            </w:r>
          </w:p>
        </w:tc>
        <w:tc>
          <w:tcPr>
            <w:tcW w:w="126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757F1D4" w14:textId="77777777" w:rsidR="00506516" w:rsidRDefault="00506516" w:rsidP="0050651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SEC</w:t>
            </w:r>
          </w:p>
        </w:tc>
        <w:tc>
          <w:tcPr>
            <w:tcW w:w="1885" w:type="dxa"/>
            <w:vAlign w:val="center"/>
          </w:tcPr>
          <w:p w14:paraId="53E5009F" w14:textId="22F176E2" w:rsidR="00506516" w:rsidRPr="00EA106E" w:rsidRDefault="0036693B" w:rsidP="00506516">
            <w:pPr>
              <w:widowControl/>
              <w:autoSpaceDE/>
              <w:autoSpaceDN/>
              <w:adjustRightInd/>
              <w:spacing w:line="276" w:lineRule="auto"/>
              <w:rPr>
                <w:rFonts w:asciiTheme="minorHAnsi" w:eastAsia="Calibri" w:hAnsiTheme="minorHAnsi"/>
                <w:color w:val="538135" w:themeColor="accent6" w:themeShade="BF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Budget</w:t>
            </w:r>
          </w:p>
        </w:tc>
      </w:tr>
      <w:tr w:rsidR="0063655B" w:rsidRPr="00EA106E" w14:paraId="7B9476E7" w14:textId="77777777" w:rsidTr="0036693B">
        <w:trPr>
          <w:cantSplit/>
          <w:trHeight w:val="424"/>
        </w:trPr>
        <w:tc>
          <w:tcPr>
            <w:tcW w:w="822" w:type="dxa"/>
            <w:shd w:val="clear" w:color="000000" w:fill="FFFFFF"/>
            <w:vAlign w:val="center"/>
          </w:tcPr>
          <w:p w14:paraId="58D4FFE9" w14:textId="77777777" w:rsidR="0063655B" w:rsidRPr="00F20F3D" w:rsidRDefault="0063655B" w:rsidP="00506516">
            <w:pPr>
              <w:pStyle w:val="ListParagraph"/>
              <w:widowControl/>
              <w:numPr>
                <w:ilvl w:val="0"/>
                <w:numId w:val="12"/>
              </w:numPr>
              <w:autoSpaceDE/>
              <w:autoSpaceDN/>
              <w:adjustRightInd/>
              <w:jc w:val="both"/>
              <w:rPr>
                <w:rFonts w:asciiTheme="minorHAnsi" w:eastAsia="Calibri" w:hAnsiTheme="minorHAnsi"/>
                <w:b/>
                <w:szCs w:val="20"/>
                <w:lang w:val="en-GB"/>
              </w:rPr>
            </w:pPr>
          </w:p>
        </w:tc>
        <w:tc>
          <w:tcPr>
            <w:tcW w:w="6828" w:type="dxa"/>
            <w:shd w:val="clear" w:color="000000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E6A69E1" w14:textId="77777777" w:rsidR="0063655B" w:rsidRDefault="0063655B" w:rsidP="0063655B">
            <w:pPr>
              <w:widowControl/>
              <w:autoSpaceDE/>
              <w:autoSpaceDN/>
              <w:adjustRightInd/>
              <w:jc w:val="both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Undertake Fundraising activities</w:t>
            </w:r>
          </w:p>
        </w:tc>
        <w:tc>
          <w:tcPr>
            <w:tcW w:w="1260" w:type="dxa"/>
            <w:vAlign w:val="center"/>
          </w:tcPr>
          <w:p w14:paraId="536CCD94" w14:textId="77777777" w:rsidR="0063655B" w:rsidRPr="005779D2" w:rsidRDefault="00CE0C30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 w:rsidRPr="005779D2"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SEC ToR</w:t>
            </w:r>
          </w:p>
        </w:tc>
        <w:tc>
          <w:tcPr>
            <w:tcW w:w="99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01795E3" w14:textId="77777777" w:rsidR="0063655B" w:rsidRDefault="00CE0C30" w:rsidP="00382BD0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core</w:t>
            </w: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3DDE740" w14:textId="77777777" w:rsidR="0063655B" w:rsidRPr="0095452B" w:rsidRDefault="00CE0C30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2016-2018</w:t>
            </w:r>
          </w:p>
        </w:tc>
        <w:tc>
          <w:tcPr>
            <w:tcW w:w="126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2FD6E86" w14:textId="77777777" w:rsidR="0063655B" w:rsidRDefault="00CE0C30" w:rsidP="0050651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SEC</w:t>
            </w:r>
          </w:p>
        </w:tc>
        <w:tc>
          <w:tcPr>
            <w:tcW w:w="1885" w:type="dxa"/>
            <w:vAlign w:val="center"/>
          </w:tcPr>
          <w:p w14:paraId="6F85D049" w14:textId="2344470F" w:rsidR="0063655B" w:rsidRDefault="0036693B" w:rsidP="00506516">
            <w:pPr>
              <w:widowControl/>
              <w:autoSpaceDE/>
              <w:autoSpaceDN/>
              <w:adjustRightInd/>
              <w:spacing w:line="276" w:lineRule="auto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Budget</w:t>
            </w:r>
          </w:p>
        </w:tc>
      </w:tr>
      <w:tr w:rsidR="00506516" w:rsidRPr="00EA106E" w14:paraId="675811A6" w14:textId="77777777" w:rsidTr="0036693B">
        <w:trPr>
          <w:cantSplit/>
          <w:trHeight w:val="424"/>
        </w:trPr>
        <w:tc>
          <w:tcPr>
            <w:tcW w:w="822" w:type="dxa"/>
            <w:shd w:val="clear" w:color="000000" w:fill="FFFFFF"/>
            <w:vAlign w:val="center"/>
          </w:tcPr>
          <w:p w14:paraId="09A27BD3" w14:textId="77777777" w:rsidR="00506516" w:rsidRPr="00F20F3D" w:rsidRDefault="00506516" w:rsidP="00506516">
            <w:pPr>
              <w:pStyle w:val="ListParagraph"/>
              <w:widowControl/>
              <w:numPr>
                <w:ilvl w:val="0"/>
                <w:numId w:val="12"/>
              </w:numPr>
              <w:autoSpaceDE/>
              <w:autoSpaceDN/>
              <w:adjustRightInd/>
              <w:jc w:val="both"/>
              <w:rPr>
                <w:rFonts w:asciiTheme="minorHAnsi" w:eastAsia="Calibri" w:hAnsiTheme="minorHAnsi"/>
                <w:b/>
                <w:szCs w:val="20"/>
                <w:lang w:val="en-GB"/>
              </w:rPr>
            </w:pPr>
          </w:p>
        </w:tc>
        <w:tc>
          <w:tcPr>
            <w:tcW w:w="6828" w:type="dxa"/>
            <w:shd w:val="clear" w:color="000000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9750387" w14:textId="77777777" w:rsidR="00506516" w:rsidRDefault="00506516" w:rsidP="00506516">
            <w:pPr>
              <w:widowControl/>
              <w:autoSpaceDE/>
              <w:autoSpaceDN/>
              <w:adjustRightInd/>
              <w:jc w:val="both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Maintain and update</w:t>
            </w:r>
            <w:r w:rsidRPr="005C1CF9">
              <w:rPr>
                <w:rFonts w:asciiTheme="minorHAnsi" w:eastAsia="Calibri" w:hAnsiTheme="minorHAnsi"/>
                <w:szCs w:val="20"/>
                <w:lang w:val="en-GB"/>
              </w:rPr>
              <w:t xml:space="preserve"> the Sharks MOU website </w:t>
            </w:r>
            <w:r>
              <w:rPr>
                <w:rFonts w:asciiTheme="minorHAnsi" w:eastAsia="Calibri" w:hAnsiTheme="minorHAnsi"/>
                <w:szCs w:val="20"/>
                <w:lang w:val="en-GB"/>
              </w:rPr>
              <w:t xml:space="preserve">as needed </w:t>
            </w:r>
          </w:p>
        </w:tc>
        <w:tc>
          <w:tcPr>
            <w:tcW w:w="1260" w:type="dxa"/>
            <w:vAlign w:val="center"/>
          </w:tcPr>
          <w:p w14:paraId="59151C85" w14:textId="77777777" w:rsidR="00506516" w:rsidRPr="00F21BAC" w:rsidRDefault="00506516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highlight w:val="yellow"/>
                <w:lang w:val="en-GB"/>
              </w:rPr>
            </w:pPr>
            <w:r w:rsidRPr="005779D2"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SEC ToR</w:t>
            </w:r>
          </w:p>
        </w:tc>
        <w:tc>
          <w:tcPr>
            <w:tcW w:w="99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9F4094A" w14:textId="77777777" w:rsidR="00506516" w:rsidRDefault="00382BD0" w:rsidP="00382BD0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c</w:t>
            </w:r>
            <w:r w:rsidR="00506516"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ore</w:t>
            </w: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2150FBC" w14:textId="77777777" w:rsidR="00506516" w:rsidRDefault="002F22E3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2016-2018</w:t>
            </w:r>
          </w:p>
        </w:tc>
        <w:tc>
          <w:tcPr>
            <w:tcW w:w="126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D096D73" w14:textId="77777777" w:rsidR="00506516" w:rsidRDefault="00506516" w:rsidP="0050651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SEC</w:t>
            </w:r>
          </w:p>
          <w:p w14:paraId="2DB89990" w14:textId="77777777" w:rsidR="00506516" w:rsidRDefault="00506516" w:rsidP="0050651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Consultant</w:t>
            </w:r>
          </w:p>
        </w:tc>
        <w:tc>
          <w:tcPr>
            <w:tcW w:w="1885" w:type="dxa"/>
            <w:vAlign w:val="center"/>
          </w:tcPr>
          <w:p w14:paraId="1DE7F96A" w14:textId="3CA49B56" w:rsidR="00506516" w:rsidRPr="00EA106E" w:rsidRDefault="0036693B" w:rsidP="00506516">
            <w:pPr>
              <w:widowControl/>
              <w:autoSpaceDE/>
              <w:autoSpaceDN/>
              <w:adjustRightInd/>
              <w:spacing w:line="276" w:lineRule="auto"/>
              <w:rPr>
                <w:rFonts w:asciiTheme="minorHAnsi" w:eastAsia="Calibri" w:hAnsiTheme="minorHAnsi"/>
                <w:color w:val="538135" w:themeColor="accent6" w:themeShade="BF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Budget</w:t>
            </w:r>
          </w:p>
        </w:tc>
      </w:tr>
      <w:tr w:rsidR="00506516" w:rsidRPr="00EA106E" w14:paraId="0A37084A" w14:textId="77777777" w:rsidTr="0036693B">
        <w:trPr>
          <w:cantSplit/>
          <w:trHeight w:val="424"/>
        </w:trPr>
        <w:tc>
          <w:tcPr>
            <w:tcW w:w="822" w:type="dxa"/>
            <w:shd w:val="clear" w:color="000000" w:fill="FFFFFF"/>
            <w:vAlign w:val="center"/>
          </w:tcPr>
          <w:p w14:paraId="38AA0BB6" w14:textId="77777777" w:rsidR="00506516" w:rsidRPr="00F20F3D" w:rsidRDefault="00506516" w:rsidP="00506516">
            <w:pPr>
              <w:pStyle w:val="ListParagraph"/>
              <w:widowControl/>
              <w:numPr>
                <w:ilvl w:val="0"/>
                <w:numId w:val="12"/>
              </w:numPr>
              <w:autoSpaceDE/>
              <w:autoSpaceDN/>
              <w:adjustRightInd/>
              <w:jc w:val="both"/>
              <w:rPr>
                <w:rFonts w:asciiTheme="minorHAnsi" w:eastAsia="Calibri" w:hAnsiTheme="minorHAnsi"/>
                <w:b/>
                <w:szCs w:val="20"/>
                <w:lang w:val="en-GB"/>
              </w:rPr>
            </w:pPr>
          </w:p>
        </w:tc>
        <w:tc>
          <w:tcPr>
            <w:tcW w:w="6828" w:type="dxa"/>
            <w:shd w:val="clear" w:color="000000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E900900" w14:textId="40F0BABE" w:rsidR="00506516" w:rsidRDefault="002F22E3" w:rsidP="00506516">
            <w:pPr>
              <w:widowControl/>
              <w:autoSpaceDE/>
              <w:autoSpaceDN/>
              <w:adjustRightInd/>
              <w:jc w:val="both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Publish</w:t>
            </w:r>
            <w:r w:rsidR="00506516" w:rsidRPr="005C1CF9">
              <w:rPr>
                <w:rFonts w:asciiTheme="minorHAnsi" w:eastAsia="Calibri" w:hAnsiTheme="minorHAnsi"/>
                <w:szCs w:val="20"/>
                <w:lang w:val="en-GB"/>
              </w:rPr>
              <w:t xml:space="preserve"> articles and press releases relevant to shark conservation</w:t>
            </w:r>
            <w:r>
              <w:rPr>
                <w:rFonts w:asciiTheme="minorHAnsi" w:eastAsia="Calibri" w:hAnsiTheme="minorHAnsi"/>
                <w:szCs w:val="20"/>
                <w:lang w:val="en-GB"/>
              </w:rPr>
              <w:t xml:space="preserve"> </w:t>
            </w:r>
            <w:ins w:id="1" w:author="Eva Meyers" w:date="2016-02-17T18:50:00Z">
              <w:r w:rsidR="002220FE">
                <w:rPr>
                  <w:rFonts w:asciiTheme="minorHAnsi" w:eastAsia="Calibri" w:hAnsiTheme="minorHAnsi"/>
                  <w:szCs w:val="20"/>
                  <w:lang w:val="en-GB"/>
                </w:rPr>
                <w:t xml:space="preserve">and management </w:t>
              </w:r>
            </w:ins>
            <w:r>
              <w:rPr>
                <w:rFonts w:asciiTheme="minorHAnsi" w:eastAsia="Calibri" w:hAnsiTheme="minorHAnsi"/>
                <w:szCs w:val="20"/>
                <w:lang w:val="en-GB"/>
              </w:rPr>
              <w:t>supported by the CMS Joint Communications Team</w:t>
            </w:r>
          </w:p>
        </w:tc>
        <w:tc>
          <w:tcPr>
            <w:tcW w:w="1260" w:type="dxa"/>
            <w:vAlign w:val="center"/>
          </w:tcPr>
          <w:p w14:paraId="26B63492" w14:textId="77777777" w:rsidR="00506516" w:rsidRPr="00F21BAC" w:rsidRDefault="00506516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highlight w:val="yellow"/>
                <w:lang w:val="en-GB"/>
              </w:rPr>
            </w:pPr>
            <w:r w:rsidRPr="005779D2"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SEC ToR</w:t>
            </w:r>
          </w:p>
        </w:tc>
        <w:tc>
          <w:tcPr>
            <w:tcW w:w="99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70B8A59" w14:textId="77777777" w:rsidR="00506516" w:rsidRDefault="00382BD0" w:rsidP="00382BD0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c</w:t>
            </w:r>
            <w:r w:rsidR="00506516"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ore</w:t>
            </w: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0C752D8" w14:textId="77777777" w:rsidR="00506516" w:rsidRDefault="002F22E3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2016-2018</w:t>
            </w:r>
          </w:p>
        </w:tc>
        <w:tc>
          <w:tcPr>
            <w:tcW w:w="126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9C2127F" w14:textId="77777777" w:rsidR="00506516" w:rsidRDefault="00506516" w:rsidP="0050651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SEC</w:t>
            </w:r>
          </w:p>
        </w:tc>
        <w:tc>
          <w:tcPr>
            <w:tcW w:w="1885" w:type="dxa"/>
            <w:vAlign w:val="center"/>
          </w:tcPr>
          <w:p w14:paraId="754C466F" w14:textId="0B94F0CA" w:rsidR="00506516" w:rsidRPr="00EA106E" w:rsidRDefault="0036693B" w:rsidP="00506516">
            <w:pPr>
              <w:widowControl/>
              <w:autoSpaceDE/>
              <w:autoSpaceDN/>
              <w:adjustRightInd/>
              <w:spacing w:line="276" w:lineRule="auto"/>
              <w:rPr>
                <w:rFonts w:asciiTheme="minorHAnsi" w:eastAsia="Calibri" w:hAnsiTheme="minorHAnsi"/>
                <w:color w:val="538135" w:themeColor="accent6" w:themeShade="BF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Budget</w:t>
            </w:r>
          </w:p>
        </w:tc>
      </w:tr>
      <w:tr w:rsidR="00506516" w:rsidRPr="00EA106E" w14:paraId="29CB042C" w14:textId="77777777" w:rsidTr="0036693B">
        <w:trPr>
          <w:cantSplit/>
          <w:trHeight w:val="424"/>
        </w:trPr>
        <w:tc>
          <w:tcPr>
            <w:tcW w:w="822" w:type="dxa"/>
            <w:shd w:val="clear" w:color="000000" w:fill="FFFFFF"/>
            <w:vAlign w:val="center"/>
          </w:tcPr>
          <w:p w14:paraId="7C45AB03" w14:textId="77777777" w:rsidR="00506516" w:rsidRPr="00F20F3D" w:rsidRDefault="00506516" w:rsidP="00506516">
            <w:pPr>
              <w:pStyle w:val="ListParagraph"/>
              <w:widowControl/>
              <w:numPr>
                <w:ilvl w:val="0"/>
                <w:numId w:val="12"/>
              </w:numPr>
              <w:autoSpaceDE/>
              <w:autoSpaceDN/>
              <w:adjustRightInd/>
              <w:jc w:val="both"/>
              <w:rPr>
                <w:rFonts w:asciiTheme="minorHAnsi" w:eastAsia="Calibri" w:hAnsiTheme="minorHAnsi"/>
                <w:b/>
                <w:szCs w:val="20"/>
                <w:lang w:val="en-GB"/>
              </w:rPr>
            </w:pPr>
          </w:p>
        </w:tc>
        <w:tc>
          <w:tcPr>
            <w:tcW w:w="6828" w:type="dxa"/>
            <w:shd w:val="clear" w:color="000000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7BE91C5" w14:textId="04C07A64" w:rsidR="00506516" w:rsidRPr="00873328" w:rsidRDefault="00506516" w:rsidP="00506516">
            <w:pPr>
              <w:widowControl/>
              <w:autoSpaceDE/>
              <w:autoSpaceDN/>
              <w:adjustRightInd/>
              <w:jc w:val="both"/>
              <w:rPr>
                <w:rFonts w:asciiTheme="minorHAnsi" w:eastAsia="Calibri" w:hAnsiTheme="minorHAnsi"/>
                <w:szCs w:val="20"/>
                <w:lang w:val="en-GB"/>
              </w:rPr>
            </w:pPr>
            <w:r w:rsidRPr="00873328">
              <w:rPr>
                <w:rFonts w:asciiTheme="minorHAnsi" w:eastAsia="Calibri" w:hAnsiTheme="minorHAnsi"/>
                <w:szCs w:val="20"/>
                <w:lang w:val="en-GB"/>
              </w:rPr>
              <w:t>Produce fact sheets about relevant shark conservation</w:t>
            </w:r>
            <w:ins w:id="2" w:author="Eva Meyers" w:date="2016-02-17T18:50:00Z">
              <w:r w:rsidR="002220FE">
                <w:rPr>
                  <w:rFonts w:asciiTheme="minorHAnsi" w:eastAsia="Calibri" w:hAnsiTheme="minorHAnsi"/>
                  <w:szCs w:val="20"/>
                  <w:lang w:val="en-GB"/>
                </w:rPr>
                <w:t xml:space="preserve"> and where appropriate</w:t>
              </w:r>
            </w:ins>
            <w:ins w:id="3" w:author="Eva Meyers" w:date="2016-02-17T18:51:00Z">
              <w:r w:rsidR="002220FE">
                <w:rPr>
                  <w:rFonts w:asciiTheme="minorHAnsi" w:eastAsia="Calibri" w:hAnsiTheme="minorHAnsi"/>
                  <w:szCs w:val="20"/>
                  <w:lang w:val="en-GB"/>
                </w:rPr>
                <w:t xml:space="preserve"> measures to achieve sustainable fisheries, for relevant</w:t>
              </w:r>
            </w:ins>
            <w:r w:rsidRPr="00873328">
              <w:rPr>
                <w:rFonts w:asciiTheme="minorHAnsi" w:eastAsia="Calibri" w:hAnsiTheme="minorHAnsi"/>
                <w:szCs w:val="20"/>
                <w:lang w:val="en-GB"/>
              </w:rPr>
              <w:t xml:space="preserve"> topics and species </w:t>
            </w:r>
          </w:p>
          <w:p w14:paraId="04EAF9D4" w14:textId="77777777" w:rsidR="00506516" w:rsidRPr="00873328" w:rsidRDefault="00506516" w:rsidP="00506516">
            <w:pPr>
              <w:pStyle w:val="ListParagraph"/>
              <w:widowControl/>
              <w:numPr>
                <w:ilvl w:val="0"/>
                <w:numId w:val="13"/>
              </w:numPr>
              <w:autoSpaceDE/>
              <w:autoSpaceDN/>
              <w:adjustRightInd/>
              <w:jc w:val="both"/>
              <w:rPr>
                <w:rFonts w:asciiTheme="minorHAnsi" w:eastAsia="Calibri" w:hAnsiTheme="minorHAnsi"/>
                <w:szCs w:val="20"/>
                <w:lang w:val="en-GB"/>
              </w:rPr>
            </w:pPr>
            <w:r w:rsidRPr="00873328">
              <w:rPr>
                <w:rFonts w:asciiTheme="minorHAnsi" w:eastAsia="Calibri" w:hAnsiTheme="minorHAnsi"/>
                <w:szCs w:val="20"/>
                <w:lang w:val="en-GB"/>
              </w:rPr>
              <w:t>Bycatch</w:t>
            </w:r>
          </w:p>
          <w:p w14:paraId="457EE387" w14:textId="77777777" w:rsidR="00506516" w:rsidRPr="00873328" w:rsidRDefault="00506516" w:rsidP="00506516">
            <w:pPr>
              <w:pStyle w:val="ListParagraph"/>
              <w:widowControl/>
              <w:numPr>
                <w:ilvl w:val="0"/>
                <w:numId w:val="13"/>
              </w:numPr>
              <w:autoSpaceDE/>
              <w:autoSpaceDN/>
              <w:adjustRightInd/>
              <w:jc w:val="both"/>
              <w:rPr>
                <w:rFonts w:asciiTheme="minorHAnsi" w:eastAsia="Calibri" w:hAnsiTheme="minorHAnsi"/>
                <w:szCs w:val="20"/>
                <w:lang w:val="en-GB"/>
              </w:rPr>
            </w:pPr>
            <w:r w:rsidRPr="00873328">
              <w:rPr>
                <w:rFonts w:asciiTheme="minorHAnsi" w:eastAsia="Calibri" w:hAnsiTheme="minorHAnsi"/>
                <w:szCs w:val="20"/>
                <w:lang w:val="en-GB"/>
              </w:rPr>
              <w:t>Overfishing</w:t>
            </w:r>
          </w:p>
          <w:p w14:paraId="2FEB7DA6" w14:textId="77777777" w:rsidR="00506516" w:rsidRPr="004F36F0" w:rsidRDefault="00506516" w:rsidP="00506516">
            <w:pPr>
              <w:pStyle w:val="ListParagraph"/>
              <w:widowControl/>
              <w:numPr>
                <w:ilvl w:val="0"/>
                <w:numId w:val="13"/>
              </w:numPr>
              <w:autoSpaceDE/>
              <w:autoSpaceDN/>
              <w:adjustRightInd/>
              <w:jc w:val="both"/>
              <w:rPr>
                <w:rFonts w:asciiTheme="minorHAnsi" w:eastAsia="Calibri" w:hAnsiTheme="minorHAnsi"/>
                <w:szCs w:val="20"/>
                <w:lang w:val="en-GB"/>
              </w:rPr>
            </w:pPr>
            <w:r w:rsidRPr="00873328">
              <w:rPr>
                <w:rFonts w:asciiTheme="minorHAnsi" w:eastAsia="Calibri" w:hAnsiTheme="minorHAnsi"/>
                <w:szCs w:val="20"/>
                <w:lang w:val="en-GB"/>
              </w:rPr>
              <w:t>Species Action Plans</w:t>
            </w:r>
          </w:p>
        </w:tc>
        <w:tc>
          <w:tcPr>
            <w:tcW w:w="1260" w:type="dxa"/>
            <w:vAlign w:val="center"/>
          </w:tcPr>
          <w:p w14:paraId="78400758" w14:textId="77777777" w:rsidR="00506516" w:rsidRPr="00F21BAC" w:rsidRDefault="00506516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highlight w:val="yellow"/>
                <w:lang w:val="en-GB"/>
              </w:rPr>
            </w:pPr>
            <w:r w:rsidRPr="005779D2"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SEC ToR</w:t>
            </w:r>
          </w:p>
        </w:tc>
        <w:tc>
          <w:tcPr>
            <w:tcW w:w="99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B66A418" w14:textId="77777777" w:rsidR="00506516" w:rsidRDefault="00382BD0" w:rsidP="00382BD0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c</w:t>
            </w:r>
            <w:r w:rsidR="00506516"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ore</w:t>
            </w: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BB20090" w14:textId="77777777" w:rsidR="00506516" w:rsidRDefault="002F22E3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2016-2018</w:t>
            </w:r>
          </w:p>
        </w:tc>
        <w:tc>
          <w:tcPr>
            <w:tcW w:w="126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6CC77F8" w14:textId="77777777" w:rsidR="00506516" w:rsidRDefault="00506516" w:rsidP="0050651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SEC</w:t>
            </w:r>
          </w:p>
        </w:tc>
        <w:tc>
          <w:tcPr>
            <w:tcW w:w="1885" w:type="dxa"/>
            <w:vAlign w:val="center"/>
          </w:tcPr>
          <w:p w14:paraId="5D232EE6" w14:textId="7A7D71C7" w:rsidR="00506516" w:rsidRPr="00EA106E" w:rsidRDefault="0036693B" w:rsidP="00506516">
            <w:pPr>
              <w:widowControl/>
              <w:autoSpaceDE/>
              <w:autoSpaceDN/>
              <w:adjustRightInd/>
              <w:spacing w:line="276" w:lineRule="auto"/>
              <w:rPr>
                <w:rFonts w:asciiTheme="minorHAnsi" w:eastAsia="Calibri" w:hAnsiTheme="minorHAnsi"/>
                <w:color w:val="538135" w:themeColor="accent6" w:themeShade="BF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Budget</w:t>
            </w:r>
          </w:p>
        </w:tc>
      </w:tr>
      <w:tr w:rsidR="00506516" w:rsidRPr="00EA106E" w14:paraId="4606CBF7" w14:textId="77777777" w:rsidTr="0036693B">
        <w:trPr>
          <w:cantSplit/>
          <w:trHeight w:val="424"/>
        </w:trPr>
        <w:tc>
          <w:tcPr>
            <w:tcW w:w="822" w:type="dxa"/>
            <w:shd w:val="clear" w:color="000000" w:fill="FFFFFF"/>
            <w:vAlign w:val="center"/>
          </w:tcPr>
          <w:p w14:paraId="6C6BE4EC" w14:textId="77777777" w:rsidR="00506516" w:rsidRPr="00F20F3D" w:rsidRDefault="00506516" w:rsidP="00506516">
            <w:pPr>
              <w:pStyle w:val="ListParagraph"/>
              <w:widowControl/>
              <w:numPr>
                <w:ilvl w:val="0"/>
                <w:numId w:val="12"/>
              </w:numPr>
              <w:autoSpaceDE/>
              <w:autoSpaceDN/>
              <w:adjustRightInd/>
              <w:jc w:val="both"/>
              <w:rPr>
                <w:rFonts w:asciiTheme="minorHAnsi" w:eastAsia="Calibri" w:hAnsiTheme="minorHAnsi"/>
                <w:b/>
                <w:szCs w:val="20"/>
                <w:lang w:val="en-GB"/>
              </w:rPr>
            </w:pPr>
          </w:p>
        </w:tc>
        <w:tc>
          <w:tcPr>
            <w:tcW w:w="6828" w:type="dxa"/>
            <w:shd w:val="clear" w:color="000000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23A22E1" w14:textId="3C3859DD" w:rsidR="00506516" w:rsidRDefault="00506516" w:rsidP="00506516">
            <w:pPr>
              <w:widowControl/>
              <w:autoSpaceDE/>
              <w:autoSpaceDN/>
              <w:adjustRightInd/>
              <w:jc w:val="both"/>
              <w:rPr>
                <w:rFonts w:asciiTheme="minorHAnsi" w:eastAsia="Calibri" w:hAnsiTheme="minorHAnsi"/>
                <w:szCs w:val="20"/>
                <w:lang w:val="en-GB"/>
              </w:rPr>
            </w:pPr>
            <w:r w:rsidRPr="005C1CF9">
              <w:rPr>
                <w:rFonts w:asciiTheme="minorHAnsi" w:eastAsia="Calibri" w:hAnsiTheme="minorHAnsi"/>
                <w:szCs w:val="20"/>
                <w:lang w:val="en-GB"/>
              </w:rPr>
              <w:t>Use Social Media to</w:t>
            </w:r>
            <w:r>
              <w:rPr>
                <w:rFonts w:asciiTheme="minorHAnsi" w:eastAsia="Calibri" w:hAnsiTheme="minorHAnsi"/>
                <w:szCs w:val="20"/>
                <w:lang w:val="en-GB"/>
              </w:rPr>
              <w:t xml:space="preserve"> </w:t>
            </w:r>
            <w:r w:rsidRPr="005C1CF9">
              <w:rPr>
                <w:rFonts w:asciiTheme="minorHAnsi" w:eastAsia="Calibri" w:hAnsiTheme="minorHAnsi"/>
                <w:szCs w:val="20"/>
                <w:lang w:val="en-GB"/>
              </w:rPr>
              <w:t>increase the visibility of the MOU</w:t>
            </w:r>
            <w:r>
              <w:rPr>
                <w:rFonts w:asciiTheme="minorHAnsi" w:eastAsia="Calibri" w:hAnsiTheme="minorHAnsi"/>
                <w:szCs w:val="20"/>
                <w:lang w:val="en-GB"/>
              </w:rPr>
              <w:t xml:space="preserve"> globally </w:t>
            </w:r>
            <w:r w:rsidR="000F2531">
              <w:rPr>
                <w:rFonts w:asciiTheme="minorHAnsi" w:eastAsia="Calibri" w:hAnsiTheme="minorHAnsi"/>
                <w:szCs w:val="20"/>
                <w:lang w:val="en-GB"/>
              </w:rPr>
              <w:t>supported by the CMS Joint Communications Team</w:t>
            </w:r>
          </w:p>
        </w:tc>
        <w:tc>
          <w:tcPr>
            <w:tcW w:w="1260" w:type="dxa"/>
            <w:vAlign w:val="center"/>
          </w:tcPr>
          <w:p w14:paraId="0B58D002" w14:textId="77777777" w:rsidR="00506516" w:rsidRPr="00F21BAC" w:rsidRDefault="00506516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highlight w:val="yellow"/>
                <w:lang w:val="en-GB"/>
              </w:rPr>
            </w:pPr>
            <w:r w:rsidRPr="005779D2"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SEC ToR</w:t>
            </w:r>
          </w:p>
        </w:tc>
        <w:tc>
          <w:tcPr>
            <w:tcW w:w="99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9308E08" w14:textId="77777777" w:rsidR="00506516" w:rsidRDefault="00382BD0" w:rsidP="00382BD0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c</w:t>
            </w:r>
            <w:r w:rsidR="00506516"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ore</w:t>
            </w: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6C5A74F" w14:textId="77777777" w:rsidR="00506516" w:rsidRDefault="002F22E3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2016-2018</w:t>
            </w:r>
          </w:p>
        </w:tc>
        <w:tc>
          <w:tcPr>
            <w:tcW w:w="126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7B04728" w14:textId="77777777" w:rsidR="00506516" w:rsidRDefault="00506516" w:rsidP="0050651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SEC</w:t>
            </w:r>
          </w:p>
        </w:tc>
        <w:tc>
          <w:tcPr>
            <w:tcW w:w="1885" w:type="dxa"/>
            <w:vAlign w:val="center"/>
          </w:tcPr>
          <w:p w14:paraId="70A6B1FB" w14:textId="3982CEB6" w:rsidR="00506516" w:rsidRPr="00EA106E" w:rsidRDefault="00075A97" w:rsidP="0036693B">
            <w:pPr>
              <w:widowControl/>
              <w:autoSpaceDE/>
              <w:autoSpaceDN/>
              <w:adjustRightInd/>
              <w:spacing w:line="276" w:lineRule="auto"/>
              <w:rPr>
                <w:rFonts w:asciiTheme="minorHAnsi" w:eastAsia="Calibri" w:hAnsiTheme="minorHAnsi"/>
                <w:color w:val="538135" w:themeColor="accent6" w:themeShade="BF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 xml:space="preserve">Budget </w:t>
            </w:r>
          </w:p>
        </w:tc>
      </w:tr>
      <w:tr w:rsidR="00506516" w:rsidRPr="00EA106E" w14:paraId="1BF12BCD" w14:textId="77777777" w:rsidTr="0036693B">
        <w:trPr>
          <w:cantSplit/>
          <w:trHeight w:val="424"/>
        </w:trPr>
        <w:tc>
          <w:tcPr>
            <w:tcW w:w="822" w:type="dxa"/>
            <w:shd w:val="clear" w:color="000000" w:fill="FFFFFF"/>
            <w:vAlign w:val="center"/>
          </w:tcPr>
          <w:p w14:paraId="0DCB9E39" w14:textId="77777777" w:rsidR="00506516" w:rsidRPr="00F20F3D" w:rsidRDefault="00506516" w:rsidP="00506516">
            <w:pPr>
              <w:pStyle w:val="ListParagraph"/>
              <w:widowControl/>
              <w:numPr>
                <w:ilvl w:val="0"/>
                <w:numId w:val="12"/>
              </w:numPr>
              <w:autoSpaceDE/>
              <w:autoSpaceDN/>
              <w:adjustRightInd/>
              <w:jc w:val="both"/>
              <w:rPr>
                <w:rFonts w:asciiTheme="minorHAnsi" w:eastAsia="Calibri" w:hAnsiTheme="minorHAnsi"/>
                <w:b/>
                <w:szCs w:val="20"/>
                <w:lang w:val="en-GB"/>
              </w:rPr>
            </w:pPr>
          </w:p>
        </w:tc>
        <w:tc>
          <w:tcPr>
            <w:tcW w:w="6828" w:type="dxa"/>
            <w:shd w:val="clear" w:color="000000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7819BDD" w14:textId="77777777" w:rsidR="00506516" w:rsidRDefault="00506516" w:rsidP="00506516">
            <w:pPr>
              <w:widowControl/>
              <w:autoSpaceDE/>
              <w:autoSpaceDN/>
              <w:adjustRightInd/>
              <w:jc w:val="both"/>
              <w:rPr>
                <w:rFonts w:asciiTheme="minorHAnsi" w:eastAsia="Calibri" w:hAnsiTheme="minorHAnsi"/>
                <w:szCs w:val="20"/>
                <w:lang w:val="en-GB"/>
              </w:rPr>
            </w:pPr>
            <w:r w:rsidRPr="005C1CF9">
              <w:rPr>
                <w:rFonts w:asciiTheme="minorHAnsi" w:eastAsia="Calibri" w:hAnsiTheme="minorHAnsi"/>
                <w:szCs w:val="20"/>
                <w:lang w:val="en-GB"/>
              </w:rPr>
              <w:t xml:space="preserve">Prepare publications using studies (e.g. domestic legislation, species priorities) </w:t>
            </w:r>
          </w:p>
        </w:tc>
        <w:tc>
          <w:tcPr>
            <w:tcW w:w="1260" w:type="dxa"/>
            <w:vAlign w:val="center"/>
          </w:tcPr>
          <w:p w14:paraId="22455F1A" w14:textId="77777777" w:rsidR="00506516" w:rsidRPr="00F21BAC" w:rsidRDefault="00506516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highlight w:val="yellow"/>
                <w:lang w:val="en-GB"/>
              </w:rPr>
            </w:pPr>
            <w:r w:rsidRPr="005779D2"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SEC ToR</w:t>
            </w:r>
          </w:p>
        </w:tc>
        <w:tc>
          <w:tcPr>
            <w:tcW w:w="99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A5E3EE9" w14:textId="77777777" w:rsidR="00506516" w:rsidRPr="00001C87" w:rsidRDefault="00382BD0" w:rsidP="00382BD0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c</w:t>
            </w:r>
            <w:r w:rsidR="00506516" w:rsidRPr="00001C87"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ore</w:t>
            </w:r>
          </w:p>
          <w:p w14:paraId="6CA06202" w14:textId="77777777" w:rsidR="00506516" w:rsidRDefault="00506516" w:rsidP="00382BD0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FDCE01C" w14:textId="77777777" w:rsidR="00506516" w:rsidRDefault="002F22E3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2016-2018</w:t>
            </w:r>
          </w:p>
        </w:tc>
        <w:tc>
          <w:tcPr>
            <w:tcW w:w="126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78E75E7" w14:textId="77777777" w:rsidR="00506516" w:rsidRDefault="00506516" w:rsidP="0050651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SEC</w:t>
            </w:r>
          </w:p>
        </w:tc>
        <w:tc>
          <w:tcPr>
            <w:tcW w:w="1885" w:type="dxa"/>
            <w:vAlign w:val="center"/>
          </w:tcPr>
          <w:p w14:paraId="6F4DEFB0" w14:textId="6A40F9DA" w:rsidR="00506516" w:rsidRPr="00EA106E" w:rsidRDefault="00075A97" w:rsidP="0036693B">
            <w:pPr>
              <w:widowControl/>
              <w:autoSpaceDE/>
              <w:autoSpaceDN/>
              <w:adjustRightInd/>
              <w:jc w:val="both"/>
              <w:rPr>
                <w:rFonts w:asciiTheme="minorHAnsi" w:eastAsia="Calibri" w:hAnsiTheme="minorHAnsi"/>
                <w:color w:val="538135" w:themeColor="accent6" w:themeShade="BF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 xml:space="preserve">Budget </w:t>
            </w:r>
          </w:p>
        </w:tc>
      </w:tr>
      <w:tr w:rsidR="00506516" w:rsidRPr="00EA106E" w14:paraId="416C8F5E" w14:textId="77777777" w:rsidTr="0036693B">
        <w:trPr>
          <w:cantSplit/>
          <w:trHeight w:val="424"/>
        </w:trPr>
        <w:tc>
          <w:tcPr>
            <w:tcW w:w="822" w:type="dxa"/>
            <w:shd w:val="clear" w:color="000000" w:fill="FFFFFF"/>
            <w:vAlign w:val="center"/>
          </w:tcPr>
          <w:p w14:paraId="0E2A0A81" w14:textId="77777777" w:rsidR="00506516" w:rsidRPr="00F20F3D" w:rsidRDefault="00506516" w:rsidP="00506516">
            <w:pPr>
              <w:pStyle w:val="ListParagraph"/>
              <w:widowControl/>
              <w:numPr>
                <w:ilvl w:val="0"/>
                <w:numId w:val="12"/>
              </w:numPr>
              <w:autoSpaceDE/>
              <w:autoSpaceDN/>
              <w:adjustRightInd/>
              <w:jc w:val="both"/>
              <w:rPr>
                <w:rFonts w:asciiTheme="minorHAnsi" w:eastAsia="Calibri" w:hAnsiTheme="minorHAnsi"/>
                <w:b/>
                <w:szCs w:val="20"/>
                <w:lang w:val="en-GB"/>
              </w:rPr>
            </w:pPr>
          </w:p>
        </w:tc>
        <w:tc>
          <w:tcPr>
            <w:tcW w:w="6828" w:type="dxa"/>
            <w:shd w:val="clear" w:color="000000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CBF9F4B" w14:textId="45625972" w:rsidR="00A9786C" w:rsidRPr="008B760A" w:rsidRDefault="008B760A" w:rsidP="00A9786C">
            <w:pPr>
              <w:rPr>
                <w:rFonts w:asciiTheme="minorHAnsi" w:hAnsiTheme="minorHAnsi" w:cs="Times"/>
                <w:color w:val="191919"/>
                <w:highlight w:val="yellow"/>
                <w:lang w:val="en-GB" w:eastAsia="it-IT"/>
              </w:rPr>
            </w:pPr>
            <w:r>
              <w:rPr>
                <w:rFonts w:asciiTheme="minorHAnsi" w:hAnsiTheme="minorHAnsi" w:cs="Calibri"/>
                <w:color w:val="191919"/>
                <w:highlight w:val="yellow"/>
                <w:lang w:val="en-GB" w:eastAsia="it-IT"/>
              </w:rPr>
              <w:t>Expand </w:t>
            </w:r>
            <w:r w:rsidR="00A9786C" w:rsidRPr="008B760A">
              <w:rPr>
                <w:rFonts w:asciiTheme="minorHAnsi" w:hAnsiTheme="minorHAnsi" w:cs="Calibri"/>
                <w:color w:val="191919"/>
                <w:highlight w:val="yellow"/>
                <w:lang w:val="en-GB" w:eastAsia="it-IT"/>
              </w:rPr>
              <w:t xml:space="preserve">the </w:t>
            </w:r>
            <w:r w:rsidRPr="008B760A">
              <w:rPr>
                <w:rFonts w:asciiTheme="minorHAnsi" w:hAnsiTheme="minorHAnsi" w:cs="Calibri"/>
                <w:color w:val="191919"/>
                <w:highlight w:val="yellow"/>
                <w:lang w:val="en-GB" w:eastAsia="it-IT"/>
              </w:rPr>
              <w:t>S</w:t>
            </w:r>
            <w:r w:rsidR="00A9786C" w:rsidRPr="008B760A">
              <w:rPr>
                <w:rFonts w:asciiTheme="minorHAnsi" w:hAnsiTheme="minorHAnsi" w:cs="Calibri"/>
                <w:color w:val="191919"/>
                <w:highlight w:val="yellow"/>
                <w:lang w:val="en-GB" w:eastAsia="it-IT"/>
              </w:rPr>
              <w:t>harks M</w:t>
            </w:r>
            <w:r w:rsidRPr="008B760A">
              <w:rPr>
                <w:rFonts w:asciiTheme="minorHAnsi" w:hAnsiTheme="minorHAnsi" w:cs="Calibri"/>
                <w:color w:val="191919"/>
                <w:highlight w:val="yellow"/>
                <w:lang w:val="en-GB" w:eastAsia="it-IT"/>
              </w:rPr>
              <w:t>O</w:t>
            </w:r>
            <w:r w:rsidR="00A9786C" w:rsidRPr="008B760A">
              <w:rPr>
                <w:rFonts w:asciiTheme="minorHAnsi" w:hAnsiTheme="minorHAnsi" w:cs="Calibri"/>
                <w:color w:val="191919"/>
                <w:highlight w:val="yellow"/>
                <w:lang w:val="en-GB" w:eastAsia="it-IT"/>
              </w:rPr>
              <w:t>U communication and awareness-raising activities, in particular to:</w:t>
            </w:r>
          </w:p>
          <w:p w14:paraId="4E4ECBC6" w14:textId="77777777" w:rsidR="00A9786C" w:rsidRPr="008B760A" w:rsidRDefault="00A9786C" w:rsidP="00A9786C">
            <w:pPr>
              <w:rPr>
                <w:rFonts w:asciiTheme="minorHAnsi" w:hAnsiTheme="minorHAnsi" w:cs="Times"/>
                <w:color w:val="191919"/>
                <w:highlight w:val="yellow"/>
                <w:lang w:val="en-GB" w:eastAsia="it-IT"/>
              </w:rPr>
            </w:pPr>
            <w:r w:rsidRPr="008B760A">
              <w:rPr>
                <w:rFonts w:asciiTheme="minorHAnsi" w:hAnsiTheme="minorHAnsi" w:cs="Calibri"/>
                <w:color w:val="191919"/>
                <w:highlight w:val="yellow"/>
                <w:lang w:val="en-GB" w:eastAsia="it-IT"/>
              </w:rPr>
              <w:t> </w:t>
            </w:r>
          </w:p>
          <w:p w14:paraId="3FEC485E" w14:textId="12D300FA" w:rsidR="00A9786C" w:rsidRPr="008B760A" w:rsidRDefault="00A9786C" w:rsidP="00A9786C">
            <w:pPr>
              <w:rPr>
                <w:rFonts w:asciiTheme="minorHAnsi" w:hAnsiTheme="minorHAnsi" w:cs="Times"/>
                <w:color w:val="191919"/>
                <w:highlight w:val="yellow"/>
                <w:lang w:val="en-GB" w:eastAsia="it-IT"/>
              </w:rPr>
            </w:pPr>
            <w:r w:rsidRPr="008B760A">
              <w:rPr>
                <w:rFonts w:asciiTheme="minorHAnsi" w:hAnsiTheme="minorHAnsi" w:cs="Symbol"/>
                <w:color w:val="191919"/>
                <w:highlight w:val="yellow"/>
                <w:lang w:val="en-GB" w:eastAsia="it-IT"/>
              </w:rPr>
              <w:t>·</w:t>
            </w:r>
            <w:r w:rsidRPr="008B760A">
              <w:rPr>
                <w:rFonts w:asciiTheme="minorHAnsi" w:hAnsiTheme="minorHAnsi"/>
                <w:color w:val="191919"/>
                <w:highlight w:val="yellow"/>
                <w:lang w:val="en-GB" w:eastAsia="it-IT"/>
              </w:rPr>
              <w:t xml:space="preserve">        </w:t>
            </w:r>
            <w:r w:rsidRPr="008B760A">
              <w:rPr>
                <w:rFonts w:asciiTheme="minorHAnsi" w:hAnsiTheme="minorHAnsi" w:cs="Calibri"/>
                <w:color w:val="191919"/>
                <w:highlight w:val="yellow"/>
                <w:lang w:val="en-GB" w:eastAsia="it-IT"/>
              </w:rPr>
              <w:t>Develop a di</w:t>
            </w:r>
            <w:r w:rsidR="00B534A6">
              <w:rPr>
                <w:rFonts w:asciiTheme="minorHAnsi" w:hAnsiTheme="minorHAnsi" w:cs="Calibri"/>
                <w:color w:val="191919"/>
                <w:highlight w:val="yellow"/>
                <w:lang w:val="en-GB" w:eastAsia="it-IT"/>
              </w:rPr>
              <w:t>stinct visual identity for the S</w:t>
            </w:r>
            <w:r w:rsidRPr="008B760A">
              <w:rPr>
                <w:rFonts w:asciiTheme="minorHAnsi" w:hAnsiTheme="minorHAnsi" w:cs="Calibri"/>
                <w:color w:val="191919"/>
                <w:highlight w:val="yellow"/>
                <w:lang w:val="en-GB" w:eastAsia="it-IT"/>
              </w:rPr>
              <w:t>hark</w:t>
            </w:r>
            <w:r w:rsidR="008B760A">
              <w:rPr>
                <w:rFonts w:asciiTheme="minorHAnsi" w:hAnsiTheme="minorHAnsi" w:cs="Calibri"/>
                <w:color w:val="191919"/>
                <w:highlight w:val="yellow"/>
                <w:lang w:val="en-GB" w:eastAsia="it-IT"/>
              </w:rPr>
              <w:t>s MO</w:t>
            </w:r>
            <w:r w:rsidRPr="008B760A">
              <w:rPr>
                <w:rFonts w:asciiTheme="minorHAnsi" w:hAnsiTheme="minorHAnsi" w:cs="Calibri"/>
                <w:color w:val="191919"/>
                <w:highlight w:val="yellow"/>
                <w:lang w:val="en-GB" w:eastAsia="it-IT"/>
              </w:rPr>
              <w:t>U;</w:t>
            </w:r>
          </w:p>
          <w:p w14:paraId="66A10507" w14:textId="148F4D7B" w:rsidR="00A9786C" w:rsidRPr="008B760A" w:rsidRDefault="00A9786C" w:rsidP="00A9786C">
            <w:pPr>
              <w:rPr>
                <w:rFonts w:asciiTheme="minorHAnsi" w:hAnsiTheme="minorHAnsi" w:cs="Times"/>
                <w:color w:val="191919"/>
                <w:highlight w:val="yellow"/>
                <w:lang w:val="en-GB" w:eastAsia="it-IT"/>
              </w:rPr>
            </w:pPr>
            <w:r w:rsidRPr="008B760A">
              <w:rPr>
                <w:rFonts w:asciiTheme="minorHAnsi" w:hAnsiTheme="minorHAnsi" w:cs="Symbol"/>
                <w:color w:val="191919"/>
                <w:highlight w:val="yellow"/>
                <w:lang w:val="en-GB" w:eastAsia="it-IT"/>
              </w:rPr>
              <w:t>·</w:t>
            </w:r>
            <w:r w:rsidRPr="008B760A">
              <w:rPr>
                <w:rFonts w:asciiTheme="minorHAnsi" w:hAnsiTheme="minorHAnsi"/>
                <w:color w:val="191919"/>
                <w:highlight w:val="yellow"/>
                <w:lang w:val="en-GB" w:eastAsia="it-IT"/>
              </w:rPr>
              <w:t xml:space="preserve">        </w:t>
            </w:r>
            <w:r w:rsidRPr="008B760A">
              <w:rPr>
                <w:rFonts w:asciiTheme="minorHAnsi" w:hAnsiTheme="minorHAnsi" w:cs="Calibri"/>
                <w:color w:val="191919"/>
                <w:highlight w:val="yellow"/>
                <w:lang w:val="en-GB" w:eastAsia="it-IT"/>
              </w:rPr>
              <w:t>Develop a di</w:t>
            </w:r>
            <w:r w:rsidR="008B760A">
              <w:rPr>
                <w:rFonts w:asciiTheme="minorHAnsi" w:hAnsiTheme="minorHAnsi" w:cs="Calibri"/>
                <w:color w:val="191919"/>
                <w:highlight w:val="yellow"/>
                <w:lang w:val="en-GB" w:eastAsia="it-IT"/>
              </w:rPr>
              <w:t>stinct website for the sharks MO</w:t>
            </w:r>
            <w:r w:rsidRPr="008B760A">
              <w:rPr>
                <w:rFonts w:asciiTheme="minorHAnsi" w:hAnsiTheme="minorHAnsi" w:cs="Calibri"/>
                <w:color w:val="191919"/>
                <w:highlight w:val="yellow"/>
                <w:lang w:val="en-GB" w:eastAsia="it-IT"/>
              </w:rPr>
              <w:t>U;</w:t>
            </w:r>
          </w:p>
          <w:p w14:paraId="4A4AD74D" w14:textId="7BE3C22A" w:rsidR="00A9786C" w:rsidRPr="008B760A" w:rsidRDefault="00A9786C" w:rsidP="00A9786C">
            <w:pPr>
              <w:rPr>
                <w:rFonts w:asciiTheme="minorHAnsi" w:hAnsiTheme="minorHAnsi" w:cs="Times"/>
                <w:color w:val="191919"/>
                <w:highlight w:val="yellow"/>
                <w:lang w:val="en-GB" w:eastAsia="it-IT"/>
              </w:rPr>
            </w:pPr>
            <w:r w:rsidRPr="008B760A">
              <w:rPr>
                <w:rFonts w:asciiTheme="minorHAnsi" w:hAnsiTheme="minorHAnsi" w:cs="Symbol"/>
                <w:color w:val="191919"/>
                <w:highlight w:val="yellow"/>
                <w:lang w:val="en-GB" w:eastAsia="it-IT"/>
              </w:rPr>
              <w:t>·</w:t>
            </w:r>
            <w:r w:rsidRPr="008B760A">
              <w:rPr>
                <w:rFonts w:asciiTheme="minorHAnsi" w:hAnsiTheme="minorHAnsi"/>
                <w:color w:val="191919"/>
                <w:highlight w:val="yellow"/>
                <w:lang w:val="en-GB" w:eastAsia="it-IT"/>
              </w:rPr>
              <w:t xml:space="preserve">        </w:t>
            </w:r>
            <w:r w:rsidRPr="008B760A">
              <w:rPr>
                <w:rFonts w:asciiTheme="minorHAnsi" w:hAnsiTheme="minorHAnsi" w:cs="Calibri"/>
                <w:color w:val="191919"/>
                <w:highlight w:val="yellow"/>
                <w:lang w:val="en-GB" w:eastAsia="it-IT"/>
              </w:rPr>
              <w:t>D</w:t>
            </w:r>
            <w:r w:rsidR="00B534A6">
              <w:rPr>
                <w:rFonts w:asciiTheme="minorHAnsi" w:hAnsiTheme="minorHAnsi" w:cs="Calibri"/>
                <w:color w:val="191919"/>
                <w:highlight w:val="yellow"/>
                <w:lang w:val="en-GB" w:eastAsia="it-IT"/>
              </w:rPr>
              <w:t>evelop a distinct email address;</w:t>
            </w:r>
          </w:p>
          <w:p w14:paraId="3432852E" w14:textId="6B9CC65B" w:rsidR="00A9786C" w:rsidRPr="008B760A" w:rsidRDefault="00A9786C" w:rsidP="00A9786C">
            <w:pPr>
              <w:rPr>
                <w:rFonts w:asciiTheme="minorHAnsi" w:hAnsiTheme="minorHAnsi" w:cs="Times"/>
                <w:color w:val="191919"/>
                <w:highlight w:val="yellow"/>
                <w:lang w:val="en-GB" w:eastAsia="it-IT"/>
              </w:rPr>
            </w:pPr>
            <w:r w:rsidRPr="008B760A">
              <w:rPr>
                <w:rFonts w:asciiTheme="minorHAnsi" w:hAnsiTheme="minorHAnsi" w:cs="Symbol"/>
                <w:color w:val="191919"/>
                <w:highlight w:val="yellow"/>
                <w:lang w:val="en-GB" w:eastAsia="it-IT"/>
              </w:rPr>
              <w:t>·</w:t>
            </w:r>
            <w:r w:rsidRPr="008B760A">
              <w:rPr>
                <w:rFonts w:asciiTheme="minorHAnsi" w:hAnsiTheme="minorHAnsi"/>
                <w:color w:val="191919"/>
                <w:highlight w:val="yellow"/>
                <w:lang w:val="en-GB" w:eastAsia="it-IT"/>
              </w:rPr>
              <w:t xml:space="preserve">        </w:t>
            </w:r>
            <w:r w:rsidRPr="008B760A">
              <w:rPr>
                <w:rFonts w:asciiTheme="minorHAnsi" w:hAnsiTheme="minorHAnsi" w:cs="Calibri"/>
                <w:color w:val="191919"/>
                <w:highlight w:val="yellow"/>
                <w:lang w:val="en-GB" w:eastAsia="it-IT"/>
              </w:rPr>
              <w:t>Outr</w:t>
            </w:r>
            <w:r w:rsidR="00B534A6">
              <w:rPr>
                <w:rFonts w:asciiTheme="minorHAnsi" w:hAnsiTheme="minorHAnsi" w:cs="Calibri"/>
                <w:color w:val="191919"/>
                <w:highlight w:val="yellow"/>
                <w:lang w:val="en-GB" w:eastAsia="it-IT"/>
              </w:rPr>
              <w:t>each relevant bodies and organiz</w:t>
            </w:r>
            <w:r w:rsidRPr="008B760A">
              <w:rPr>
                <w:rFonts w:asciiTheme="minorHAnsi" w:hAnsiTheme="minorHAnsi" w:cs="Calibri"/>
                <w:color w:val="191919"/>
                <w:highlight w:val="yellow"/>
                <w:lang w:val="en-GB" w:eastAsia="it-IT"/>
              </w:rPr>
              <w:t>ations</w:t>
            </w:r>
            <w:r w:rsidRPr="008B760A">
              <w:rPr>
                <w:rFonts w:asciiTheme="minorHAnsi" w:hAnsiTheme="minorHAnsi" w:cs="Calibri"/>
                <w:color w:val="18376A"/>
                <w:highlight w:val="yellow"/>
                <w:lang w:val="en-GB" w:eastAsia="it-IT"/>
              </w:rPr>
              <w:t>,</w:t>
            </w:r>
            <w:r w:rsidRPr="008B760A">
              <w:rPr>
                <w:rFonts w:asciiTheme="minorHAnsi" w:hAnsiTheme="minorHAnsi" w:cs="Calibri"/>
                <w:color w:val="191919"/>
                <w:highlight w:val="yellow"/>
                <w:lang w:val="en-GB" w:eastAsia="it-IT"/>
              </w:rPr>
              <w:t xml:space="preserve"> in consultation with Signatories</w:t>
            </w:r>
            <w:r w:rsidR="00B534A6">
              <w:rPr>
                <w:rFonts w:asciiTheme="minorHAnsi" w:hAnsiTheme="minorHAnsi" w:cs="Calibri"/>
                <w:color w:val="191919"/>
                <w:highlight w:val="yellow"/>
                <w:lang w:val="en-GB" w:eastAsia="it-IT"/>
              </w:rPr>
              <w:t>;</w:t>
            </w:r>
          </w:p>
          <w:p w14:paraId="112C183F" w14:textId="1492A687" w:rsidR="00A9786C" w:rsidRPr="008B760A" w:rsidRDefault="00A9786C" w:rsidP="00A9786C">
            <w:pPr>
              <w:rPr>
                <w:rFonts w:asciiTheme="minorHAnsi" w:hAnsiTheme="minorHAnsi" w:cs="Times"/>
                <w:color w:val="191919"/>
                <w:highlight w:val="yellow"/>
                <w:lang w:val="en-GB" w:eastAsia="it-IT"/>
              </w:rPr>
            </w:pPr>
            <w:r w:rsidRPr="008B760A">
              <w:rPr>
                <w:rFonts w:asciiTheme="minorHAnsi" w:hAnsiTheme="minorHAnsi" w:cs="Symbol"/>
                <w:color w:val="191919"/>
                <w:highlight w:val="yellow"/>
                <w:lang w:val="en-GB" w:eastAsia="it-IT"/>
              </w:rPr>
              <w:t>·</w:t>
            </w:r>
            <w:r w:rsidRPr="008B760A">
              <w:rPr>
                <w:rFonts w:asciiTheme="minorHAnsi" w:hAnsiTheme="minorHAnsi"/>
                <w:color w:val="191919"/>
                <w:highlight w:val="yellow"/>
                <w:lang w:val="en-GB" w:eastAsia="it-IT"/>
              </w:rPr>
              <w:t xml:space="preserve">        </w:t>
            </w:r>
            <w:r w:rsidRPr="008B760A">
              <w:rPr>
                <w:rFonts w:asciiTheme="minorHAnsi" w:hAnsiTheme="minorHAnsi" w:cs="Calibri"/>
                <w:color w:val="191919"/>
                <w:highlight w:val="yellow"/>
                <w:lang w:val="en-GB" w:eastAsia="it-IT"/>
              </w:rPr>
              <w:t>Outreach</w:t>
            </w:r>
            <w:r w:rsidRPr="008B760A">
              <w:rPr>
                <w:rFonts w:asciiTheme="minorHAnsi" w:hAnsiTheme="minorHAnsi" w:cs="Calibri"/>
                <w:color w:val="18376A"/>
                <w:highlight w:val="yellow"/>
                <w:lang w:val="en-GB" w:eastAsia="it-IT"/>
              </w:rPr>
              <w:t xml:space="preserve">, </w:t>
            </w:r>
            <w:r w:rsidRPr="008B760A">
              <w:rPr>
                <w:rFonts w:asciiTheme="minorHAnsi" w:hAnsiTheme="minorHAnsi" w:cs="Calibri"/>
                <w:color w:val="191919"/>
                <w:highlight w:val="yellow"/>
                <w:lang w:val="en-GB" w:eastAsia="it-IT"/>
              </w:rPr>
              <w:t xml:space="preserve">in </w:t>
            </w:r>
            <w:r w:rsidR="008B760A">
              <w:rPr>
                <w:rFonts w:asciiTheme="minorHAnsi" w:hAnsiTheme="minorHAnsi" w:cs="Calibri"/>
                <w:color w:val="191919"/>
                <w:highlight w:val="yellow"/>
                <w:lang w:val="en-GB" w:eastAsia="it-IT"/>
              </w:rPr>
              <w:t>consultation with Signatories, Non-Signatory Range-S</w:t>
            </w:r>
            <w:r w:rsidR="008B760A" w:rsidRPr="008B760A">
              <w:rPr>
                <w:rFonts w:asciiTheme="minorHAnsi" w:hAnsiTheme="minorHAnsi" w:cs="Calibri"/>
                <w:color w:val="191919"/>
                <w:highlight w:val="yellow"/>
                <w:lang w:val="en-GB" w:eastAsia="it-IT"/>
              </w:rPr>
              <w:t>tate</w:t>
            </w:r>
            <w:r w:rsidR="008B760A">
              <w:rPr>
                <w:rFonts w:asciiTheme="minorHAnsi" w:hAnsiTheme="minorHAnsi" w:cs="Calibri"/>
                <w:color w:val="191919"/>
                <w:highlight w:val="yellow"/>
                <w:lang w:val="en-GB" w:eastAsia="it-IT"/>
              </w:rPr>
              <w:t>s</w:t>
            </w:r>
            <w:r w:rsidRPr="008B760A">
              <w:rPr>
                <w:rFonts w:asciiTheme="minorHAnsi" w:hAnsiTheme="minorHAnsi" w:cs="Calibri"/>
                <w:color w:val="191919"/>
                <w:highlight w:val="yellow"/>
                <w:lang w:val="en-GB" w:eastAsia="it-IT"/>
              </w:rPr>
              <w:t xml:space="preserve"> and in particular those that display significant catches, trade and consumption of sharks.</w:t>
            </w:r>
          </w:p>
          <w:p w14:paraId="5090529D" w14:textId="77777777" w:rsidR="00A9786C" w:rsidRPr="008B760A" w:rsidRDefault="00A9786C" w:rsidP="00506516">
            <w:pPr>
              <w:widowControl/>
              <w:autoSpaceDE/>
              <w:autoSpaceDN/>
              <w:adjustRightInd/>
              <w:jc w:val="both"/>
              <w:rPr>
                <w:rFonts w:asciiTheme="minorHAnsi" w:eastAsia="Calibri" w:hAnsiTheme="minorHAnsi"/>
                <w:szCs w:val="20"/>
                <w:highlight w:val="yellow"/>
                <w:lang w:val="en-GB"/>
              </w:rPr>
            </w:pPr>
          </w:p>
          <w:p w14:paraId="4E9139AC" w14:textId="14F9B57A" w:rsidR="00B86F45" w:rsidRPr="008B760A" w:rsidRDefault="008B760A" w:rsidP="00506516">
            <w:pPr>
              <w:widowControl/>
              <w:autoSpaceDE/>
              <w:autoSpaceDN/>
              <w:adjustRightInd/>
              <w:jc w:val="both"/>
              <w:rPr>
                <w:rFonts w:asciiTheme="minorHAnsi" w:hAnsiTheme="minorHAnsi" w:cs="Calibri"/>
                <w:color w:val="191919"/>
                <w:lang w:val="en-GB" w:eastAsia="it-IT"/>
              </w:rPr>
            </w:pPr>
            <w:r>
              <w:rPr>
                <w:rFonts w:asciiTheme="minorHAnsi" w:hAnsiTheme="minorHAnsi" w:cs="Calibri"/>
                <w:color w:val="191919"/>
                <w:highlight w:val="yellow"/>
                <w:lang w:val="en-GB" w:eastAsia="it-IT"/>
              </w:rPr>
              <w:t>W</w:t>
            </w:r>
            <w:r w:rsidR="00A9786C" w:rsidRPr="008B760A">
              <w:rPr>
                <w:rFonts w:asciiTheme="minorHAnsi" w:hAnsiTheme="minorHAnsi" w:cs="Calibri"/>
                <w:color w:val="191919"/>
                <w:highlight w:val="yellow"/>
                <w:lang w:val="en-GB" w:eastAsia="it-IT"/>
              </w:rPr>
              <w:t>here feasible</w:t>
            </w:r>
            <w:r>
              <w:rPr>
                <w:rFonts w:asciiTheme="minorHAnsi" w:hAnsiTheme="minorHAnsi" w:cs="Calibri"/>
                <w:color w:val="191919"/>
                <w:highlight w:val="yellow"/>
                <w:lang w:val="en-GB" w:eastAsia="it-IT"/>
              </w:rPr>
              <w:t>,</w:t>
            </w:r>
            <w:r w:rsidR="00A9786C" w:rsidRPr="008B760A">
              <w:rPr>
                <w:rFonts w:asciiTheme="minorHAnsi" w:hAnsiTheme="minorHAnsi" w:cs="Calibri"/>
                <w:color w:val="191919"/>
                <w:highlight w:val="yellow"/>
                <w:lang w:val="en-GB" w:eastAsia="it-IT"/>
              </w:rPr>
              <w:t xml:space="preserve"> align commun</w:t>
            </w:r>
            <w:r>
              <w:rPr>
                <w:rFonts w:asciiTheme="minorHAnsi" w:hAnsiTheme="minorHAnsi" w:cs="Calibri"/>
                <w:color w:val="191919"/>
                <w:highlight w:val="yellow"/>
                <w:lang w:val="en-GB" w:eastAsia="it-IT"/>
              </w:rPr>
              <w:t>ication with the Communication Strategy for Migratory S</w:t>
            </w:r>
            <w:r w:rsidR="00A9786C" w:rsidRPr="008B760A">
              <w:rPr>
                <w:rFonts w:asciiTheme="minorHAnsi" w:hAnsiTheme="minorHAnsi" w:cs="Calibri"/>
                <w:color w:val="191919"/>
                <w:highlight w:val="yellow"/>
                <w:lang w:val="en-GB" w:eastAsia="it-IT"/>
              </w:rPr>
              <w:t>pecies (in preparation)</w:t>
            </w:r>
          </w:p>
          <w:p w14:paraId="20D6F005" w14:textId="77777777" w:rsidR="00B86F45" w:rsidRDefault="00B86F45" w:rsidP="00506516">
            <w:pPr>
              <w:widowControl/>
              <w:autoSpaceDE/>
              <w:autoSpaceDN/>
              <w:adjustRightInd/>
              <w:jc w:val="both"/>
              <w:rPr>
                <w:rFonts w:asciiTheme="minorHAnsi" w:hAnsiTheme="minorHAnsi" w:cs="Calibri"/>
                <w:color w:val="191919"/>
                <w:lang w:val="de-DE" w:eastAsia="it-IT"/>
              </w:rPr>
            </w:pPr>
          </w:p>
          <w:p w14:paraId="7DE19EB9" w14:textId="187EAEC3" w:rsidR="00506516" w:rsidRPr="00B86F45" w:rsidRDefault="00B86F45" w:rsidP="00506516">
            <w:pPr>
              <w:widowControl/>
              <w:autoSpaceDE/>
              <w:autoSpaceDN/>
              <w:adjustRightInd/>
              <w:jc w:val="both"/>
              <w:rPr>
                <w:rFonts w:asciiTheme="minorHAnsi" w:eastAsia="Calibri" w:hAnsiTheme="minorHAnsi"/>
                <w:strike/>
                <w:szCs w:val="20"/>
                <w:lang w:val="en-GB"/>
              </w:rPr>
            </w:pPr>
            <w:r w:rsidRPr="00B86F45">
              <w:rPr>
                <w:rFonts w:asciiTheme="minorHAnsi" w:eastAsia="Calibri" w:hAnsiTheme="minorHAnsi"/>
                <w:strike/>
                <w:szCs w:val="20"/>
                <w:lang w:val="en-GB"/>
              </w:rPr>
              <w:t>Where feasible, expand the Sharks MOU communication and awareness-raising activities in alignment with the Communication Strategy for Migratory Species (in preparation)</w:t>
            </w:r>
          </w:p>
        </w:tc>
        <w:tc>
          <w:tcPr>
            <w:tcW w:w="1260" w:type="dxa"/>
            <w:vAlign w:val="center"/>
          </w:tcPr>
          <w:p w14:paraId="53931152" w14:textId="77777777" w:rsidR="00506516" w:rsidRPr="00F21BAC" w:rsidRDefault="00506516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highlight w:val="yellow"/>
                <w:lang w:val="en-GB"/>
              </w:rPr>
            </w:pPr>
            <w:r w:rsidRPr="005779D2"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SEC ToR</w:t>
            </w:r>
          </w:p>
        </w:tc>
        <w:tc>
          <w:tcPr>
            <w:tcW w:w="99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C0C6934" w14:textId="77777777" w:rsidR="00506516" w:rsidRPr="00001C87" w:rsidRDefault="00382BD0" w:rsidP="00382BD0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c</w:t>
            </w:r>
            <w:r w:rsidR="00506516" w:rsidRPr="00001C87"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ore</w:t>
            </w:r>
          </w:p>
          <w:p w14:paraId="132CD7BF" w14:textId="77777777" w:rsidR="00506516" w:rsidRDefault="00506516" w:rsidP="00382BD0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A5D646C" w14:textId="77777777" w:rsidR="00506516" w:rsidRDefault="002F22E3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2016-2018</w:t>
            </w:r>
          </w:p>
        </w:tc>
        <w:tc>
          <w:tcPr>
            <w:tcW w:w="126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BE25941" w14:textId="77777777" w:rsidR="00506516" w:rsidRDefault="00506516" w:rsidP="0050651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SEC</w:t>
            </w:r>
          </w:p>
        </w:tc>
        <w:tc>
          <w:tcPr>
            <w:tcW w:w="1885" w:type="dxa"/>
            <w:vAlign w:val="center"/>
          </w:tcPr>
          <w:p w14:paraId="2586DA2C" w14:textId="77777777" w:rsidR="00506516" w:rsidRPr="00EA106E" w:rsidRDefault="00075A97" w:rsidP="00506516">
            <w:pPr>
              <w:widowControl/>
              <w:autoSpaceDE/>
              <w:autoSpaceDN/>
              <w:adjustRightInd/>
              <w:spacing w:line="276" w:lineRule="auto"/>
              <w:rPr>
                <w:rFonts w:asciiTheme="minorHAnsi" w:eastAsia="Calibri" w:hAnsiTheme="minorHAnsi"/>
                <w:color w:val="538135" w:themeColor="accent6" w:themeShade="BF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Fundraising</w:t>
            </w:r>
          </w:p>
        </w:tc>
      </w:tr>
      <w:tr w:rsidR="00506516" w:rsidRPr="00EA106E" w14:paraId="475B8CEA" w14:textId="77777777" w:rsidTr="0036693B">
        <w:trPr>
          <w:cantSplit/>
          <w:trHeight w:val="424"/>
        </w:trPr>
        <w:tc>
          <w:tcPr>
            <w:tcW w:w="822" w:type="dxa"/>
            <w:shd w:val="clear" w:color="000000" w:fill="FFFFFF"/>
            <w:vAlign w:val="center"/>
          </w:tcPr>
          <w:p w14:paraId="7CC4EAA0" w14:textId="77777777" w:rsidR="00506516" w:rsidRPr="00F20F3D" w:rsidRDefault="00506516" w:rsidP="00506516">
            <w:pPr>
              <w:pStyle w:val="ListParagraph"/>
              <w:widowControl/>
              <w:numPr>
                <w:ilvl w:val="0"/>
                <w:numId w:val="12"/>
              </w:numPr>
              <w:autoSpaceDE/>
              <w:autoSpaceDN/>
              <w:adjustRightInd/>
              <w:jc w:val="both"/>
              <w:rPr>
                <w:rFonts w:asciiTheme="minorHAnsi" w:eastAsia="Calibri" w:hAnsiTheme="minorHAnsi"/>
                <w:b/>
                <w:szCs w:val="20"/>
                <w:lang w:val="en-GB"/>
              </w:rPr>
            </w:pPr>
          </w:p>
        </w:tc>
        <w:tc>
          <w:tcPr>
            <w:tcW w:w="6828" w:type="dxa"/>
            <w:shd w:val="clear" w:color="000000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96A0864" w14:textId="77777777" w:rsidR="00506516" w:rsidRDefault="00506516" w:rsidP="00506516">
            <w:pPr>
              <w:widowControl/>
              <w:autoSpaceDE/>
              <w:autoSpaceDN/>
              <w:adjustRightInd/>
              <w:jc w:val="both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 xml:space="preserve">Compile information, review data, liaise with stakeholders and provide information to Signatories on the implementation and </w:t>
            </w:r>
            <w:r w:rsidR="002F22E3">
              <w:rPr>
                <w:rFonts w:asciiTheme="minorHAnsi" w:eastAsia="Calibri" w:hAnsiTheme="minorHAnsi"/>
                <w:szCs w:val="20"/>
                <w:lang w:val="en-GB"/>
              </w:rPr>
              <w:t>functioning of the MOU</w:t>
            </w:r>
            <w:r>
              <w:rPr>
                <w:rFonts w:asciiTheme="minorHAnsi" w:eastAsia="Calibri" w:hAnsiTheme="minorHAnsi"/>
                <w:szCs w:val="20"/>
                <w:lang w:val="en-GB"/>
              </w:rPr>
              <w:t xml:space="preserve"> </w:t>
            </w:r>
          </w:p>
        </w:tc>
        <w:tc>
          <w:tcPr>
            <w:tcW w:w="1260" w:type="dxa"/>
            <w:vAlign w:val="center"/>
          </w:tcPr>
          <w:p w14:paraId="63D0BF5D" w14:textId="77777777" w:rsidR="00506516" w:rsidRPr="00F21BAC" w:rsidRDefault="00506516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highlight w:val="yellow"/>
                <w:lang w:val="en-GB"/>
              </w:rPr>
            </w:pPr>
            <w:r w:rsidRPr="005779D2"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SEC ToR</w:t>
            </w:r>
          </w:p>
        </w:tc>
        <w:tc>
          <w:tcPr>
            <w:tcW w:w="99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A4A4739" w14:textId="77777777" w:rsidR="00506516" w:rsidRPr="00001C87" w:rsidRDefault="00382BD0" w:rsidP="00382BD0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c</w:t>
            </w:r>
            <w:r w:rsidR="00506516" w:rsidRPr="00001C87"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ore</w:t>
            </w:r>
          </w:p>
          <w:p w14:paraId="6E9B39E2" w14:textId="77777777" w:rsidR="00506516" w:rsidRPr="00001C87" w:rsidRDefault="00506516" w:rsidP="00382BD0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4088DAF" w14:textId="77777777" w:rsidR="00506516" w:rsidRDefault="002F22E3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2016-2018</w:t>
            </w:r>
          </w:p>
        </w:tc>
        <w:tc>
          <w:tcPr>
            <w:tcW w:w="126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73052B5" w14:textId="77777777" w:rsidR="00506516" w:rsidRDefault="00506516" w:rsidP="0050651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SEC</w:t>
            </w:r>
          </w:p>
        </w:tc>
        <w:tc>
          <w:tcPr>
            <w:tcW w:w="1885" w:type="dxa"/>
            <w:vAlign w:val="center"/>
          </w:tcPr>
          <w:p w14:paraId="43E1C551" w14:textId="59BE02F3" w:rsidR="00506516" w:rsidRPr="00EA106E" w:rsidRDefault="00075A97" w:rsidP="0036693B">
            <w:pPr>
              <w:widowControl/>
              <w:autoSpaceDE/>
              <w:autoSpaceDN/>
              <w:adjustRightInd/>
              <w:spacing w:line="276" w:lineRule="auto"/>
              <w:rPr>
                <w:rFonts w:asciiTheme="minorHAnsi" w:eastAsia="Calibri" w:hAnsiTheme="minorHAnsi"/>
                <w:color w:val="538135" w:themeColor="accent6" w:themeShade="BF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 xml:space="preserve">Budget </w:t>
            </w:r>
          </w:p>
        </w:tc>
      </w:tr>
      <w:tr w:rsidR="00506516" w:rsidRPr="00EA106E" w14:paraId="0A5DB9E5" w14:textId="77777777" w:rsidTr="0036693B">
        <w:trPr>
          <w:cantSplit/>
          <w:trHeight w:val="424"/>
        </w:trPr>
        <w:tc>
          <w:tcPr>
            <w:tcW w:w="822" w:type="dxa"/>
            <w:shd w:val="clear" w:color="000000" w:fill="FFFFFF"/>
            <w:vAlign w:val="center"/>
          </w:tcPr>
          <w:p w14:paraId="1E39DAB5" w14:textId="77777777" w:rsidR="00506516" w:rsidRPr="00F20F3D" w:rsidRDefault="00506516" w:rsidP="00506516">
            <w:pPr>
              <w:pStyle w:val="ListParagraph"/>
              <w:widowControl/>
              <w:numPr>
                <w:ilvl w:val="0"/>
                <w:numId w:val="12"/>
              </w:numPr>
              <w:autoSpaceDE/>
              <w:autoSpaceDN/>
              <w:adjustRightInd/>
              <w:jc w:val="both"/>
              <w:rPr>
                <w:rFonts w:asciiTheme="minorHAnsi" w:eastAsia="Calibri" w:hAnsiTheme="minorHAnsi"/>
                <w:b/>
                <w:szCs w:val="20"/>
                <w:lang w:val="en-GB"/>
              </w:rPr>
            </w:pPr>
          </w:p>
        </w:tc>
        <w:tc>
          <w:tcPr>
            <w:tcW w:w="6828" w:type="dxa"/>
            <w:shd w:val="clear" w:color="000000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C88023C" w14:textId="77777777" w:rsidR="00506516" w:rsidRDefault="00506516" w:rsidP="00506516">
            <w:pPr>
              <w:widowControl/>
              <w:autoSpaceDE/>
              <w:autoSpaceDN/>
              <w:adjustRightInd/>
              <w:jc w:val="both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F</w:t>
            </w:r>
            <w:r w:rsidRPr="008C41C1">
              <w:rPr>
                <w:rFonts w:asciiTheme="minorHAnsi" w:eastAsia="Calibri" w:hAnsiTheme="minorHAnsi"/>
                <w:szCs w:val="20"/>
                <w:lang w:val="en-GB"/>
              </w:rPr>
              <w:t>acilitate</w:t>
            </w:r>
            <w:r>
              <w:rPr>
                <w:rFonts w:asciiTheme="minorHAnsi" w:eastAsia="Calibri" w:hAnsiTheme="minorHAnsi"/>
                <w:szCs w:val="20"/>
                <w:lang w:val="en-GB"/>
              </w:rPr>
              <w:t xml:space="preserve"> and encourage regular</w:t>
            </w:r>
            <w:r w:rsidRPr="008C41C1">
              <w:rPr>
                <w:rFonts w:asciiTheme="minorHAnsi" w:eastAsia="Calibri" w:hAnsiTheme="minorHAnsi"/>
                <w:szCs w:val="20"/>
                <w:lang w:val="en-GB"/>
              </w:rPr>
              <w:t xml:space="preserve"> information exchange</w:t>
            </w:r>
            <w:r>
              <w:rPr>
                <w:rFonts w:asciiTheme="minorHAnsi" w:eastAsia="Calibri" w:hAnsiTheme="minorHAnsi"/>
                <w:szCs w:val="20"/>
                <w:lang w:val="en-GB"/>
              </w:rPr>
              <w:t xml:space="preserve"> and cooperative activities between</w:t>
            </w:r>
          </w:p>
          <w:p w14:paraId="78CA7F46" w14:textId="3F1889F1" w:rsidR="00506516" w:rsidRDefault="00506516" w:rsidP="00506516">
            <w:pPr>
              <w:pStyle w:val="ListParagraph"/>
              <w:widowControl/>
              <w:numPr>
                <w:ilvl w:val="0"/>
                <w:numId w:val="9"/>
              </w:numPr>
              <w:autoSpaceDE/>
              <w:autoSpaceDN/>
              <w:adjustRightInd/>
              <w:jc w:val="both"/>
              <w:rPr>
                <w:rFonts w:asciiTheme="minorHAnsi" w:eastAsia="Calibri" w:hAnsiTheme="minorHAnsi"/>
                <w:szCs w:val="20"/>
                <w:lang w:val="en-GB"/>
              </w:rPr>
            </w:pPr>
            <w:r w:rsidRPr="00AF21F4">
              <w:rPr>
                <w:rFonts w:asciiTheme="minorHAnsi" w:eastAsia="Calibri" w:hAnsiTheme="minorHAnsi"/>
                <w:szCs w:val="20"/>
                <w:lang w:val="en-GB"/>
              </w:rPr>
              <w:t>the shark researc</w:t>
            </w:r>
            <w:r>
              <w:rPr>
                <w:rFonts w:asciiTheme="minorHAnsi" w:eastAsia="Calibri" w:hAnsiTheme="minorHAnsi"/>
                <w:szCs w:val="20"/>
                <w:lang w:val="en-GB"/>
              </w:rPr>
              <w:t>h</w:t>
            </w:r>
            <w:ins w:id="4" w:author="Eva Meyers" w:date="2016-02-17T18:52:00Z">
              <w:r w:rsidR="002220FE">
                <w:rPr>
                  <w:rFonts w:asciiTheme="minorHAnsi" w:eastAsia="Calibri" w:hAnsiTheme="minorHAnsi"/>
                  <w:szCs w:val="20"/>
                  <w:lang w:val="en-GB"/>
                </w:rPr>
                <w:t>,</w:t>
              </w:r>
            </w:ins>
            <w:del w:id="5" w:author="Eva Meyers" w:date="2016-02-17T18:52:00Z">
              <w:r w:rsidDel="002220FE">
                <w:rPr>
                  <w:rFonts w:asciiTheme="minorHAnsi" w:eastAsia="Calibri" w:hAnsiTheme="minorHAnsi"/>
                  <w:szCs w:val="20"/>
                  <w:lang w:val="en-GB"/>
                </w:rPr>
                <w:delText xml:space="preserve"> and </w:delText>
              </w:r>
            </w:del>
            <w:r>
              <w:rPr>
                <w:rFonts w:asciiTheme="minorHAnsi" w:eastAsia="Calibri" w:hAnsiTheme="minorHAnsi"/>
                <w:szCs w:val="20"/>
                <w:lang w:val="en-GB"/>
              </w:rPr>
              <w:t>conservation</w:t>
            </w:r>
            <w:ins w:id="6" w:author="Eva Meyers" w:date="2016-02-17T18:52:00Z">
              <w:r w:rsidR="002220FE">
                <w:rPr>
                  <w:rFonts w:asciiTheme="minorHAnsi" w:eastAsia="Calibri" w:hAnsiTheme="minorHAnsi"/>
                  <w:szCs w:val="20"/>
                  <w:lang w:val="en-GB"/>
                </w:rPr>
                <w:t xml:space="preserve"> and sustainable fisheries</w:t>
              </w:r>
            </w:ins>
            <w:r>
              <w:rPr>
                <w:rFonts w:asciiTheme="minorHAnsi" w:eastAsia="Calibri" w:hAnsiTheme="minorHAnsi"/>
                <w:szCs w:val="20"/>
                <w:lang w:val="en-GB"/>
              </w:rPr>
              <w:t xml:space="preserve"> communit</w:t>
            </w:r>
            <w:ins w:id="7" w:author="Eva Meyers" w:date="2016-02-17T18:52:00Z">
              <w:r w:rsidR="002220FE">
                <w:rPr>
                  <w:rFonts w:asciiTheme="minorHAnsi" w:eastAsia="Calibri" w:hAnsiTheme="minorHAnsi"/>
                  <w:szCs w:val="20"/>
                  <w:lang w:val="en-GB"/>
                </w:rPr>
                <w:t>ies</w:t>
              </w:r>
            </w:ins>
            <w:del w:id="8" w:author="Eva Meyers" w:date="2016-02-17T18:52:00Z">
              <w:r w:rsidDel="002220FE">
                <w:rPr>
                  <w:rFonts w:asciiTheme="minorHAnsi" w:eastAsia="Calibri" w:hAnsiTheme="minorHAnsi"/>
                  <w:szCs w:val="20"/>
                  <w:lang w:val="en-GB"/>
                </w:rPr>
                <w:delText>y</w:delText>
              </w:r>
            </w:del>
            <w:r>
              <w:rPr>
                <w:rFonts w:asciiTheme="minorHAnsi" w:eastAsia="Calibri" w:hAnsiTheme="minorHAnsi"/>
                <w:szCs w:val="20"/>
                <w:lang w:val="en-GB"/>
              </w:rPr>
              <w:t xml:space="preserve"> </w:t>
            </w:r>
          </w:p>
          <w:p w14:paraId="0B81AB93" w14:textId="77777777" w:rsidR="00506516" w:rsidRDefault="00506516" w:rsidP="00506516">
            <w:pPr>
              <w:pStyle w:val="ListParagraph"/>
              <w:widowControl/>
              <w:numPr>
                <w:ilvl w:val="0"/>
                <w:numId w:val="9"/>
              </w:numPr>
              <w:autoSpaceDE/>
              <w:autoSpaceDN/>
              <w:adjustRightInd/>
              <w:jc w:val="both"/>
              <w:rPr>
                <w:rFonts w:asciiTheme="minorHAnsi" w:eastAsia="Calibri" w:hAnsiTheme="minorHAnsi"/>
                <w:szCs w:val="20"/>
                <w:lang w:val="en-GB"/>
              </w:rPr>
            </w:pPr>
            <w:r w:rsidRPr="00AF21F4">
              <w:rPr>
                <w:rFonts w:asciiTheme="minorHAnsi" w:eastAsia="Calibri" w:hAnsiTheme="minorHAnsi"/>
                <w:szCs w:val="20"/>
                <w:lang w:val="en-GB"/>
              </w:rPr>
              <w:t xml:space="preserve">stakeholders in all </w:t>
            </w:r>
            <w:r>
              <w:rPr>
                <w:rFonts w:asciiTheme="minorHAnsi" w:eastAsia="Calibri" w:hAnsiTheme="minorHAnsi"/>
                <w:szCs w:val="20"/>
                <w:lang w:val="en-GB"/>
              </w:rPr>
              <w:t>R</w:t>
            </w:r>
            <w:r w:rsidRPr="00AF21F4">
              <w:rPr>
                <w:rFonts w:asciiTheme="minorHAnsi" w:eastAsia="Calibri" w:hAnsiTheme="minorHAnsi"/>
                <w:szCs w:val="20"/>
                <w:lang w:val="en-GB"/>
              </w:rPr>
              <w:t xml:space="preserve">ange </w:t>
            </w:r>
            <w:r>
              <w:rPr>
                <w:rFonts w:asciiTheme="minorHAnsi" w:eastAsia="Calibri" w:hAnsiTheme="minorHAnsi"/>
                <w:szCs w:val="20"/>
                <w:lang w:val="en-GB"/>
              </w:rPr>
              <w:t>S</w:t>
            </w:r>
            <w:r w:rsidRPr="00AF21F4">
              <w:rPr>
                <w:rFonts w:asciiTheme="minorHAnsi" w:eastAsia="Calibri" w:hAnsiTheme="minorHAnsi"/>
                <w:szCs w:val="20"/>
                <w:lang w:val="en-GB"/>
              </w:rPr>
              <w:t>tates</w:t>
            </w:r>
          </w:p>
          <w:p w14:paraId="089FE5B8" w14:textId="77777777" w:rsidR="00506516" w:rsidRDefault="00506516" w:rsidP="00506516">
            <w:pPr>
              <w:pStyle w:val="ListParagraph"/>
              <w:widowControl/>
              <w:numPr>
                <w:ilvl w:val="0"/>
                <w:numId w:val="9"/>
              </w:numPr>
              <w:autoSpaceDE/>
              <w:autoSpaceDN/>
              <w:adjustRightInd/>
              <w:jc w:val="both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Focal Points</w:t>
            </w:r>
          </w:p>
          <w:p w14:paraId="793C89F9" w14:textId="77777777" w:rsidR="00506516" w:rsidRPr="0052017D" w:rsidRDefault="00506516" w:rsidP="00506516">
            <w:pPr>
              <w:pStyle w:val="ListParagraph"/>
              <w:widowControl/>
              <w:numPr>
                <w:ilvl w:val="0"/>
                <w:numId w:val="9"/>
              </w:numPr>
              <w:autoSpaceDE/>
              <w:autoSpaceDN/>
              <w:adjustRightInd/>
              <w:jc w:val="both"/>
              <w:rPr>
                <w:rFonts w:asciiTheme="minorHAnsi" w:eastAsia="Calibri" w:hAnsiTheme="minorHAnsi"/>
                <w:szCs w:val="20"/>
                <w:lang w:val="en-GB"/>
              </w:rPr>
            </w:pPr>
            <w:r w:rsidRPr="0052017D">
              <w:rPr>
                <w:rFonts w:asciiTheme="minorHAnsi" w:eastAsia="Calibri" w:hAnsiTheme="minorHAnsi"/>
                <w:szCs w:val="20"/>
                <w:lang w:val="en-GB"/>
              </w:rPr>
              <w:t xml:space="preserve">Advisory Committee </w:t>
            </w:r>
          </w:p>
        </w:tc>
        <w:tc>
          <w:tcPr>
            <w:tcW w:w="1260" w:type="dxa"/>
            <w:vAlign w:val="center"/>
          </w:tcPr>
          <w:p w14:paraId="22861643" w14:textId="77777777" w:rsidR="00506516" w:rsidRPr="00F21BAC" w:rsidRDefault="00506516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highlight w:val="yellow"/>
                <w:lang w:val="en-GB"/>
              </w:rPr>
            </w:pPr>
            <w:r w:rsidRPr="005779D2"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SEC ToR</w:t>
            </w:r>
          </w:p>
        </w:tc>
        <w:tc>
          <w:tcPr>
            <w:tcW w:w="99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D10C51C" w14:textId="77777777" w:rsidR="00506516" w:rsidRPr="00001C87" w:rsidRDefault="00382BD0" w:rsidP="00382BD0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c</w:t>
            </w:r>
            <w:r w:rsidR="00506516" w:rsidRPr="00001C87"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ore</w:t>
            </w:r>
          </w:p>
          <w:p w14:paraId="5766828F" w14:textId="77777777" w:rsidR="00506516" w:rsidRPr="00001C87" w:rsidRDefault="00506516" w:rsidP="00382BD0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2AB9B6B" w14:textId="77777777" w:rsidR="00506516" w:rsidRDefault="002F22E3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2016-2018</w:t>
            </w:r>
          </w:p>
        </w:tc>
        <w:tc>
          <w:tcPr>
            <w:tcW w:w="126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C7607D3" w14:textId="77777777" w:rsidR="00506516" w:rsidRDefault="00506516" w:rsidP="0050651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SEC</w:t>
            </w:r>
          </w:p>
        </w:tc>
        <w:tc>
          <w:tcPr>
            <w:tcW w:w="1885" w:type="dxa"/>
            <w:vAlign w:val="center"/>
          </w:tcPr>
          <w:p w14:paraId="37170D15" w14:textId="69840D8D" w:rsidR="00506516" w:rsidRPr="00EA106E" w:rsidRDefault="00075A97" w:rsidP="0036693B">
            <w:pPr>
              <w:widowControl/>
              <w:autoSpaceDE/>
              <w:autoSpaceDN/>
              <w:adjustRightInd/>
              <w:spacing w:line="276" w:lineRule="auto"/>
              <w:rPr>
                <w:rFonts w:asciiTheme="minorHAnsi" w:eastAsia="Calibri" w:hAnsiTheme="minorHAnsi"/>
                <w:color w:val="538135" w:themeColor="accent6" w:themeShade="BF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 xml:space="preserve">Budget </w:t>
            </w:r>
          </w:p>
        </w:tc>
      </w:tr>
      <w:tr w:rsidR="00506516" w:rsidRPr="00EA106E" w14:paraId="0495DBFA" w14:textId="77777777" w:rsidTr="0036693B">
        <w:trPr>
          <w:cantSplit/>
          <w:trHeight w:val="424"/>
        </w:trPr>
        <w:tc>
          <w:tcPr>
            <w:tcW w:w="822" w:type="dxa"/>
            <w:shd w:val="clear" w:color="000000" w:fill="FFFFFF"/>
            <w:vAlign w:val="center"/>
          </w:tcPr>
          <w:p w14:paraId="48B142CF" w14:textId="77777777" w:rsidR="00506516" w:rsidRPr="00F20F3D" w:rsidRDefault="00506516" w:rsidP="00506516">
            <w:pPr>
              <w:pStyle w:val="ListParagraph"/>
              <w:widowControl/>
              <w:numPr>
                <w:ilvl w:val="0"/>
                <w:numId w:val="12"/>
              </w:numPr>
              <w:autoSpaceDE/>
              <w:autoSpaceDN/>
              <w:adjustRightInd/>
              <w:jc w:val="both"/>
              <w:rPr>
                <w:rFonts w:asciiTheme="minorHAnsi" w:eastAsia="Calibri" w:hAnsiTheme="minorHAnsi"/>
                <w:b/>
                <w:szCs w:val="20"/>
                <w:lang w:val="en-GB"/>
              </w:rPr>
            </w:pPr>
          </w:p>
        </w:tc>
        <w:tc>
          <w:tcPr>
            <w:tcW w:w="6828" w:type="dxa"/>
            <w:shd w:val="clear" w:color="000000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35CD704" w14:textId="77777777" w:rsidR="00506516" w:rsidRDefault="00506516" w:rsidP="00506516">
            <w:pPr>
              <w:widowControl/>
              <w:autoSpaceDE/>
              <w:autoSpaceDN/>
              <w:adjustRightInd/>
              <w:jc w:val="both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 xml:space="preserve">Represent the MOU at meetings of other intergovernmental agreements (e.g. CITES, IUCN, FAO), as appropriate to facilitate the achievement of the objectives of the MOU </w:t>
            </w:r>
          </w:p>
        </w:tc>
        <w:tc>
          <w:tcPr>
            <w:tcW w:w="1260" w:type="dxa"/>
            <w:vAlign w:val="center"/>
          </w:tcPr>
          <w:p w14:paraId="2BB189CC" w14:textId="77777777" w:rsidR="00506516" w:rsidRPr="00F21BAC" w:rsidRDefault="00506516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highlight w:val="yellow"/>
                <w:lang w:val="en-GB"/>
              </w:rPr>
            </w:pPr>
            <w:r w:rsidRPr="005779D2"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SEC ToR</w:t>
            </w:r>
          </w:p>
        </w:tc>
        <w:tc>
          <w:tcPr>
            <w:tcW w:w="99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5002CAD" w14:textId="77777777" w:rsidR="00506516" w:rsidRDefault="00382BD0" w:rsidP="00382BD0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c</w:t>
            </w:r>
            <w:r w:rsidR="00506516"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ore</w:t>
            </w: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2BED353" w14:textId="77777777" w:rsidR="00506516" w:rsidRDefault="002F22E3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2016-2018</w:t>
            </w:r>
          </w:p>
        </w:tc>
        <w:tc>
          <w:tcPr>
            <w:tcW w:w="126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DBDCEE6" w14:textId="4AB3D4FF" w:rsidR="00466E5F" w:rsidRDefault="00466E5F" w:rsidP="0050651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</w:p>
          <w:p w14:paraId="25B72CCB" w14:textId="77777777" w:rsidR="00506516" w:rsidRDefault="00506516" w:rsidP="0050651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SEC</w:t>
            </w:r>
          </w:p>
          <w:p w14:paraId="0F534C9A" w14:textId="6FFF2602" w:rsidR="00466E5F" w:rsidRDefault="00466E5F" w:rsidP="00A27AF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</w:p>
        </w:tc>
        <w:tc>
          <w:tcPr>
            <w:tcW w:w="1885" w:type="dxa"/>
            <w:vAlign w:val="center"/>
          </w:tcPr>
          <w:p w14:paraId="09AE739C" w14:textId="0A08BBEF" w:rsidR="00506516" w:rsidRPr="00EA106E" w:rsidRDefault="00075A97" w:rsidP="0036693B">
            <w:pPr>
              <w:widowControl/>
              <w:autoSpaceDE/>
              <w:autoSpaceDN/>
              <w:adjustRightInd/>
              <w:spacing w:line="276" w:lineRule="auto"/>
              <w:rPr>
                <w:rFonts w:asciiTheme="minorHAnsi" w:eastAsia="Calibri" w:hAnsiTheme="minorHAnsi"/>
                <w:color w:val="538135" w:themeColor="accent6" w:themeShade="BF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Budget + Fundraising</w:t>
            </w:r>
          </w:p>
        </w:tc>
      </w:tr>
      <w:tr w:rsidR="00506516" w:rsidRPr="00EA106E" w14:paraId="05ABF0FE" w14:textId="77777777" w:rsidTr="0036693B">
        <w:trPr>
          <w:cantSplit/>
          <w:trHeight w:val="424"/>
        </w:trPr>
        <w:tc>
          <w:tcPr>
            <w:tcW w:w="822" w:type="dxa"/>
            <w:shd w:val="clear" w:color="000000" w:fill="FFFFFF"/>
            <w:vAlign w:val="center"/>
          </w:tcPr>
          <w:p w14:paraId="0424B10F" w14:textId="77777777" w:rsidR="00506516" w:rsidRPr="00F20F3D" w:rsidRDefault="00506516" w:rsidP="00506516">
            <w:pPr>
              <w:pStyle w:val="ListParagraph"/>
              <w:widowControl/>
              <w:numPr>
                <w:ilvl w:val="0"/>
                <w:numId w:val="12"/>
              </w:numPr>
              <w:autoSpaceDE/>
              <w:autoSpaceDN/>
              <w:adjustRightInd/>
              <w:jc w:val="both"/>
              <w:rPr>
                <w:rFonts w:asciiTheme="minorHAnsi" w:eastAsia="Calibri" w:hAnsiTheme="minorHAnsi"/>
                <w:b/>
                <w:szCs w:val="20"/>
                <w:lang w:val="en-GB"/>
              </w:rPr>
            </w:pPr>
          </w:p>
        </w:tc>
        <w:tc>
          <w:tcPr>
            <w:tcW w:w="6828" w:type="dxa"/>
            <w:shd w:val="clear" w:color="000000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EA93883" w14:textId="77777777" w:rsidR="00506516" w:rsidRPr="0063655B" w:rsidRDefault="00506516" w:rsidP="00506516">
            <w:pPr>
              <w:widowControl/>
              <w:autoSpaceDE/>
              <w:autoSpaceDN/>
              <w:adjustRightInd/>
              <w:jc w:val="both"/>
              <w:rPr>
                <w:rFonts w:asciiTheme="minorHAnsi" w:eastAsia="Calibri" w:hAnsiTheme="minorHAnsi"/>
                <w:b/>
                <w:szCs w:val="20"/>
                <w:lang w:val="en-GB"/>
              </w:rPr>
            </w:pPr>
            <w:r w:rsidRPr="008C41C1">
              <w:rPr>
                <w:rFonts w:asciiTheme="minorHAnsi" w:eastAsia="Calibri" w:hAnsiTheme="minorHAnsi"/>
                <w:szCs w:val="20"/>
                <w:lang w:val="en-GB"/>
              </w:rPr>
              <w:t xml:space="preserve">Update and maintain the contact database </w:t>
            </w:r>
          </w:p>
        </w:tc>
        <w:tc>
          <w:tcPr>
            <w:tcW w:w="1260" w:type="dxa"/>
            <w:vAlign w:val="center"/>
          </w:tcPr>
          <w:p w14:paraId="0CE9A594" w14:textId="77777777" w:rsidR="00506516" w:rsidRPr="00F21BAC" w:rsidRDefault="00506516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highlight w:val="yellow"/>
                <w:lang w:val="en-GB"/>
              </w:rPr>
            </w:pPr>
            <w:r w:rsidRPr="005779D2"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SEC ToR</w:t>
            </w:r>
          </w:p>
        </w:tc>
        <w:tc>
          <w:tcPr>
            <w:tcW w:w="99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A81C3C7" w14:textId="77777777" w:rsidR="00506516" w:rsidRPr="00001C87" w:rsidRDefault="00382BD0" w:rsidP="00382BD0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c</w:t>
            </w:r>
            <w:r w:rsidR="00506516"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ore</w:t>
            </w: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F409F27" w14:textId="77777777" w:rsidR="00506516" w:rsidRDefault="002F22E3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2016-2018</w:t>
            </w:r>
          </w:p>
        </w:tc>
        <w:tc>
          <w:tcPr>
            <w:tcW w:w="126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D2690BB" w14:textId="77777777" w:rsidR="00506516" w:rsidRDefault="00506516" w:rsidP="0050651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SEC</w:t>
            </w:r>
          </w:p>
        </w:tc>
        <w:tc>
          <w:tcPr>
            <w:tcW w:w="1885" w:type="dxa"/>
            <w:vAlign w:val="center"/>
          </w:tcPr>
          <w:p w14:paraId="5B8B2F8C" w14:textId="0C1E6DE9" w:rsidR="00506516" w:rsidRPr="00EA106E" w:rsidRDefault="00075A97" w:rsidP="0036693B">
            <w:pPr>
              <w:widowControl/>
              <w:autoSpaceDE/>
              <w:autoSpaceDN/>
              <w:adjustRightInd/>
              <w:spacing w:line="276" w:lineRule="auto"/>
              <w:rPr>
                <w:rFonts w:asciiTheme="minorHAnsi" w:eastAsia="Calibri" w:hAnsiTheme="minorHAnsi"/>
                <w:color w:val="538135" w:themeColor="accent6" w:themeShade="BF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 xml:space="preserve">Budget </w:t>
            </w:r>
          </w:p>
        </w:tc>
      </w:tr>
      <w:tr w:rsidR="00506516" w:rsidRPr="00EA106E" w14:paraId="11E0D2EF" w14:textId="77777777" w:rsidTr="0036693B">
        <w:trPr>
          <w:cantSplit/>
          <w:trHeight w:val="424"/>
        </w:trPr>
        <w:tc>
          <w:tcPr>
            <w:tcW w:w="822" w:type="dxa"/>
            <w:shd w:val="clear" w:color="000000" w:fill="FFFFFF"/>
            <w:vAlign w:val="center"/>
          </w:tcPr>
          <w:p w14:paraId="3048FFAA" w14:textId="77777777" w:rsidR="00506516" w:rsidRPr="00F20F3D" w:rsidRDefault="00506516" w:rsidP="00506516">
            <w:pPr>
              <w:pStyle w:val="ListParagraph"/>
              <w:widowControl/>
              <w:numPr>
                <w:ilvl w:val="0"/>
                <w:numId w:val="12"/>
              </w:numPr>
              <w:autoSpaceDE/>
              <w:autoSpaceDN/>
              <w:adjustRightInd/>
              <w:jc w:val="both"/>
              <w:rPr>
                <w:rFonts w:asciiTheme="minorHAnsi" w:eastAsia="Calibri" w:hAnsiTheme="minorHAnsi"/>
                <w:b/>
                <w:szCs w:val="20"/>
                <w:lang w:val="en-GB"/>
              </w:rPr>
            </w:pPr>
          </w:p>
        </w:tc>
        <w:tc>
          <w:tcPr>
            <w:tcW w:w="6828" w:type="dxa"/>
            <w:shd w:val="clear" w:color="000000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B84E9DB" w14:textId="27B41F97" w:rsidR="00506516" w:rsidRDefault="00506516" w:rsidP="00506516">
            <w:pPr>
              <w:widowControl/>
              <w:autoSpaceDE/>
              <w:autoSpaceDN/>
              <w:adjustRightInd/>
              <w:jc w:val="both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Prepare report</w:t>
            </w:r>
            <w:r w:rsidR="009F49A3">
              <w:rPr>
                <w:rFonts w:asciiTheme="minorHAnsi" w:eastAsia="Calibri" w:hAnsiTheme="minorHAnsi"/>
                <w:szCs w:val="20"/>
                <w:lang w:val="en-GB"/>
              </w:rPr>
              <w:t>s</w:t>
            </w:r>
            <w:r>
              <w:rPr>
                <w:rFonts w:asciiTheme="minorHAnsi" w:eastAsia="Calibri" w:hAnsiTheme="minorHAnsi"/>
                <w:szCs w:val="20"/>
                <w:lang w:val="en-GB"/>
              </w:rPr>
              <w:t xml:space="preserve"> of the Secretariat activities for AC and MOS meetings</w:t>
            </w:r>
          </w:p>
        </w:tc>
        <w:tc>
          <w:tcPr>
            <w:tcW w:w="1260" w:type="dxa"/>
            <w:vAlign w:val="center"/>
          </w:tcPr>
          <w:p w14:paraId="350C733E" w14:textId="77777777" w:rsidR="00506516" w:rsidRPr="00F21BAC" w:rsidRDefault="00506516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highlight w:val="yellow"/>
                <w:lang w:val="en-GB"/>
              </w:rPr>
            </w:pPr>
            <w:r w:rsidRPr="005779D2"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SEC ToR</w:t>
            </w:r>
          </w:p>
        </w:tc>
        <w:tc>
          <w:tcPr>
            <w:tcW w:w="99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9ADCE97" w14:textId="77777777" w:rsidR="00506516" w:rsidRPr="00001C87" w:rsidRDefault="00382BD0" w:rsidP="00382BD0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c</w:t>
            </w:r>
            <w:r w:rsidR="00506516"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ore</w:t>
            </w: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BDB521E" w14:textId="77777777" w:rsidR="00506516" w:rsidRDefault="002F22E3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2016-2018</w:t>
            </w:r>
          </w:p>
        </w:tc>
        <w:tc>
          <w:tcPr>
            <w:tcW w:w="126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7EA2BE2" w14:textId="77777777" w:rsidR="00506516" w:rsidRDefault="00506516" w:rsidP="0050651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SEC</w:t>
            </w:r>
          </w:p>
        </w:tc>
        <w:tc>
          <w:tcPr>
            <w:tcW w:w="1885" w:type="dxa"/>
            <w:vAlign w:val="center"/>
          </w:tcPr>
          <w:p w14:paraId="3DA22E8E" w14:textId="066B2BF6" w:rsidR="00506516" w:rsidRPr="00EA106E" w:rsidRDefault="00075A97" w:rsidP="0036693B">
            <w:pPr>
              <w:widowControl/>
              <w:autoSpaceDE/>
              <w:autoSpaceDN/>
              <w:adjustRightInd/>
              <w:spacing w:line="276" w:lineRule="auto"/>
              <w:rPr>
                <w:rFonts w:asciiTheme="minorHAnsi" w:eastAsia="Calibri" w:hAnsiTheme="minorHAnsi"/>
                <w:color w:val="538135" w:themeColor="accent6" w:themeShade="BF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 xml:space="preserve">Budget </w:t>
            </w:r>
          </w:p>
        </w:tc>
      </w:tr>
      <w:tr w:rsidR="00506516" w:rsidRPr="00EA106E" w14:paraId="7B0208E6" w14:textId="77777777" w:rsidTr="0036693B">
        <w:trPr>
          <w:cantSplit/>
          <w:trHeight w:val="424"/>
        </w:trPr>
        <w:tc>
          <w:tcPr>
            <w:tcW w:w="822" w:type="dxa"/>
            <w:shd w:val="clear" w:color="000000" w:fill="FFFFFF"/>
            <w:vAlign w:val="center"/>
          </w:tcPr>
          <w:p w14:paraId="7908CA07" w14:textId="77777777" w:rsidR="00506516" w:rsidRPr="00F20F3D" w:rsidRDefault="00506516" w:rsidP="00506516">
            <w:pPr>
              <w:pStyle w:val="ListParagraph"/>
              <w:widowControl/>
              <w:numPr>
                <w:ilvl w:val="0"/>
                <w:numId w:val="12"/>
              </w:numPr>
              <w:autoSpaceDE/>
              <w:autoSpaceDN/>
              <w:adjustRightInd/>
              <w:jc w:val="both"/>
              <w:rPr>
                <w:rFonts w:asciiTheme="minorHAnsi" w:eastAsia="Calibri" w:hAnsiTheme="minorHAnsi"/>
                <w:b/>
                <w:szCs w:val="20"/>
                <w:lang w:val="en-GB"/>
              </w:rPr>
            </w:pPr>
          </w:p>
        </w:tc>
        <w:tc>
          <w:tcPr>
            <w:tcW w:w="6828" w:type="dxa"/>
            <w:shd w:val="clear" w:color="000000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185D4B3" w14:textId="77777777" w:rsidR="00506516" w:rsidRDefault="00506516" w:rsidP="00506516">
            <w:pPr>
              <w:widowControl/>
              <w:autoSpaceDE/>
              <w:autoSpaceDN/>
              <w:adjustRightInd/>
              <w:jc w:val="both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Recruit and manag</w:t>
            </w:r>
            <w:r w:rsidR="0063655B">
              <w:rPr>
                <w:rFonts w:asciiTheme="minorHAnsi" w:eastAsia="Calibri" w:hAnsiTheme="minorHAnsi"/>
                <w:szCs w:val="20"/>
                <w:lang w:val="en-GB"/>
              </w:rPr>
              <w:t xml:space="preserve">e the staff and interns of the Secretariat </w:t>
            </w:r>
          </w:p>
          <w:p w14:paraId="613B5904" w14:textId="77777777" w:rsidR="00DF5B2C" w:rsidRDefault="00DF5B2C" w:rsidP="00506516">
            <w:pPr>
              <w:widowControl/>
              <w:autoSpaceDE/>
              <w:autoSpaceDN/>
              <w:adjustRightInd/>
              <w:jc w:val="both"/>
              <w:rPr>
                <w:rFonts w:asciiTheme="minorHAnsi" w:eastAsia="Calibri" w:hAnsiTheme="minorHAnsi"/>
                <w:szCs w:val="20"/>
                <w:lang w:val="en-GB"/>
              </w:rPr>
            </w:pPr>
          </w:p>
        </w:tc>
        <w:tc>
          <w:tcPr>
            <w:tcW w:w="1260" w:type="dxa"/>
            <w:vAlign w:val="center"/>
          </w:tcPr>
          <w:p w14:paraId="3CD2CCA3" w14:textId="77777777" w:rsidR="00506516" w:rsidRPr="00F21BAC" w:rsidRDefault="00506516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highlight w:val="yellow"/>
                <w:lang w:val="en-GB"/>
              </w:rPr>
            </w:pPr>
            <w:r w:rsidRPr="005779D2"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SEC ToR</w:t>
            </w:r>
          </w:p>
        </w:tc>
        <w:tc>
          <w:tcPr>
            <w:tcW w:w="99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E016F6A" w14:textId="77777777" w:rsidR="00506516" w:rsidRPr="00001C87" w:rsidRDefault="00382BD0" w:rsidP="00382BD0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c</w:t>
            </w:r>
            <w:r w:rsidR="00506516"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ore</w:t>
            </w: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81C2C6C" w14:textId="77777777" w:rsidR="00506516" w:rsidRDefault="002F22E3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2016-2018</w:t>
            </w:r>
          </w:p>
        </w:tc>
        <w:tc>
          <w:tcPr>
            <w:tcW w:w="126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BE0E8E7" w14:textId="77777777" w:rsidR="00506516" w:rsidRDefault="00506516" w:rsidP="0050651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SEC</w:t>
            </w:r>
          </w:p>
        </w:tc>
        <w:tc>
          <w:tcPr>
            <w:tcW w:w="1885" w:type="dxa"/>
            <w:vAlign w:val="center"/>
          </w:tcPr>
          <w:p w14:paraId="4E53AC33" w14:textId="58822534" w:rsidR="00506516" w:rsidRPr="00EA106E" w:rsidRDefault="00075A97" w:rsidP="0036693B">
            <w:pPr>
              <w:widowControl/>
              <w:autoSpaceDE/>
              <w:autoSpaceDN/>
              <w:adjustRightInd/>
              <w:spacing w:line="276" w:lineRule="auto"/>
              <w:rPr>
                <w:rFonts w:asciiTheme="minorHAnsi" w:eastAsia="Calibri" w:hAnsiTheme="minorHAnsi"/>
                <w:color w:val="538135" w:themeColor="accent6" w:themeShade="BF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 xml:space="preserve">Budget </w:t>
            </w:r>
          </w:p>
        </w:tc>
      </w:tr>
      <w:tr w:rsidR="00506516" w:rsidRPr="00EA106E" w14:paraId="13B7C578" w14:textId="77777777" w:rsidTr="00B81D0B">
        <w:trPr>
          <w:cantSplit/>
          <w:trHeight w:val="424"/>
        </w:trPr>
        <w:tc>
          <w:tcPr>
            <w:tcW w:w="14395" w:type="dxa"/>
            <w:gridSpan w:val="7"/>
            <w:shd w:val="clear" w:color="auto" w:fill="DEEAF6" w:themeFill="accent1" w:themeFillTint="33"/>
            <w:vAlign w:val="center"/>
          </w:tcPr>
          <w:p w14:paraId="181C60BC" w14:textId="77777777" w:rsidR="00506516" w:rsidRPr="00EA106E" w:rsidRDefault="00506516" w:rsidP="00382BD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color w:val="538135" w:themeColor="accent6" w:themeShade="BF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b/>
                <w:szCs w:val="20"/>
                <w:lang w:val="en-GB"/>
              </w:rPr>
              <w:lastRenderedPageBreak/>
              <w:t>Support for Meetings (MOS, AC and WG)</w:t>
            </w:r>
          </w:p>
        </w:tc>
      </w:tr>
      <w:tr w:rsidR="00506516" w:rsidRPr="00EA106E" w14:paraId="35F73C7D" w14:textId="77777777" w:rsidTr="0036693B">
        <w:trPr>
          <w:cantSplit/>
          <w:trHeight w:val="424"/>
        </w:trPr>
        <w:tc>
          <w:tcPr>
            <w:tcW w:w="822" w:type="dxa"/>
            <w:shd w:val="clear" w:color="000000" w:fill="FFFFFF"/>
            <w:vAlign w:val="center"/>
          </w:tcPr>
          <w:p w14:paraId="0C1F56C7" w14:textId="77777777" w:rsidR="00506516" w:rsidRPr="00F20F3D" w:rsidRDefault="00506516" w:rsidP="00506516">
            <w:pPr>
              <w:pStyle w:val="ListParagraph"/>
              <w:widowControl/>
              <w:numPr>
                <w:ilvl w:val="0"/>
                <w:numId w:val="12"/>
              </w:numPr>
              <w:autoSpaceDE/>
              <w:autoSpaceDN/>
              <w:adjustRightInd/>
              <w:jc w:val="both"/>
              <w:rPr>
                <w:rFonts w:asciiTheme="minorHAnsi" w:eastAsia="Calibri" w:hAnsiTheme="minorHAnsi"/>
                <w:b/>
                <w:szCs w:val="20"/>
                <w:lang w:val="en-GB"/>
              </w:rPr>
            </w:pPr>
          </w:p>
        </w:tc>
        <w:tc>
          <w:tcPr>
            <w:tcW w:w="6828" w:type="dxa"/>
            <w:shd w:val="clear" w:color="000000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950BD07" w14:textId="77777777" w:rsidR="00506516" w:rsidRDefault="00506516" w:rsidP="00561E6C">
            <w:pPr>
              <w:widowControl/>
              <w:autoSpaceDE/>
              <w:autoSpaceDN/>
              <w:adjustRightInd/>
              <w:jc w:val="both"/>
              <w:rPr>
                <w:rFonts w:asciiTheme="minorHAnsi" w:eastAsia="Calibri" w:hAnsiTheme="minorHAnsi"/>
                <w:szCs w:val="20"/>
                <w:lang w:val="en-GB"/>
              </w:rPr>
            </w:pPr>
            <w:r w:rsidRPr="00D31304">
              <w:rPr>
                <w:rFonts w:asciiTheme="minorHAnsi" w:eastAsia="Calibri" w:hAnsiTheme="minorHAnsi"/>
                <w:szCs w:val="20"/>
                <w:lang w:val="en-GB"/>
              </w:rPr>
              <w:t>Undertake meeting arrangements</w:t>
            </w:r>
            <w:r>
              <w:rPr>
                <w:rFonts w:asciiTheme="minorHAnsi" w:eastAsia="Calibri" w:hAnsiTheme="minorHAnsi"/>
                <w:szCs w:val="20"/>
                <w:lang w:val="en-GB"/>
              </w:rPr>
              <w:t xml:space="preserve"> for the 3</w:t>
            </w:r>
            <w:r w:rsidRPr="00D31304">
              <w:rPr>
                <w:rFonts w:asciiTheme="minorHAnsi" w:eastAsia="Calibri" w:hAnsiTheme="minorHAnsi"/>
                <w:szCs w:val="20"/>
                <w:vertAlign w:val="superscript"/>
                <w:lang w:val="en-GB"/>
              </w:rPr>
              <w:t>rd</w:t>
            </w:r>
            <w:r>
              <w:rPr>
                <w:rFonts w:asciiTheme="minorHAnsi" w:eastAsia="Calibri" w:hAnsiTheme="minorHAnsi"/>
                <w:szCs w:val="20"/>
                <w:lang w:val="en-GB"/>
              </w:rPr>
              <w:t xml:space="preserve"> Meeting of the Signatories (MOS3), including the identification of a venue, liaison with host governmen</w:t>
            </w:r>
            <w:r w:rsidR="008F48CB">
              <w:rPr>
                <w:rFonts w:asciiTheme="minorHAnsi" w:eastAsia="Calibri" w:hAnsiTheme="minorHAnsi"/>
                <w:szCs w:val="20"/>
                <w:lang w:val="en-GB"/>
              </w:rPr>
              <w:t>t and organization of contracts</w:t>
            </w:r>
          </w:p>
          <w:p w14:paraId="197079E1" w14:textId="77777777" w:rsidR="0093357B" w:rsidRDefault="0093357B" w:rsidP="00561E6C">
            <w:pPr>
              <w:widowControl/>
              <w:autoSpaceDE/>
              <w:autoSpaceDN/>
              <w:adjustRightInd/>
              <w:jc w:val="both"/>
              <w:rPr>
                <w:rFonts w:asciiTheme="minorHAnsi" w:eastAsia="Calibri" w:hAnsiTheme="minorHAnsi"/>
                <w:szCs w:val="20"/>
                <w:lang w:val="en-GB"/>
              </w:rPr>
            </w:pPr>
          </w:p>
        </w:tc>
        <w:tc>
          <w:tcPr>
            <w:tcW w:w="1260" w:type="dxa"/>
            <w:vAlign w:val="center"/>
          </w:tcPr>
          <w:p w14:paraId="0B007965" w14:textId="77777777" w:rsidR="00506516" w:rsidRPr="005779D2" w:rsidRDefault="00506516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 w:rsidRPr="005779D2"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SEC ToR</w:t>
            </w:r>
          </w:p>
        </w:tc>
        <w:tc>
          <w:tcPr>
            <w:tcW w:w="99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C3DC433" w14:textId="77777777" w:rsidR="00506516" w:rsidRDefault="00382BD0" w:rsidP="00382BD0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c</w:t>
            </w:r>
            <w:r w:rsidR="00506516"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ore</w:t>
            </w: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89CAE52" w14:textId="77777777" w:rsidR="00506516" w:rsidRDefault="00506516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End 2018</w:t>
            </w:r>
          </w:p>
        </w:tc>
        <w:tc>
          <w:tcPr>
            <w:tcW w:w="126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DD858CF" w14:textId="77777777" w:rsidR="00506516" w:rsidRDefault="00506516" w:rsidP="00561E6C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SEC</w:t>
            </w:r>
          </w:p>
        </w:tc>
        <w:tc>
          <w:tcPr>
            <w:tcW w:w="1885" w:type="dxa"/>
            <w:vAlign w:val="center"/>
          </w:tcPr>
          <w:p w14:paraId="3FD3A895" w14:textId="13DA1582" w:rsidR="00506516" w:rsidRPr="00EA106E" w:rsidRDefault="00075A97" w:rsidP="0036693B">
            <w:pPr>
              <w:widowControl/>
              <w:autoSpaceDE/>
              <w:autoSpaceDN/>
              <w:adjustRightInd/>
              <w:spacing w:line="276" w:lineRule="auto"/>
              <w:rPr>
                <w:rFonts w:asciiTheme="minorHAnsi" w:eastAsia="Calibri" w:hAnsiTheme="minorHAnsi"/>
                <w:color w:val="538135" w:themeColor="accent6" w:themeShade="BF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 xml:space="preserve">Budget </w:t>
            </w:r>
          </w:p>
        </w:tc>
      </w:tr>
      <w:tr w:rsidR="00506516" w:rsidRPr="00EA106E" w14:paraId="03396C22" w14:textId="77777777" w:rsidTr="0036693B">
        <w:trPr>
          <w:cantSplit/>
          <w:trHeight w:val="424"/>
        </w:trPr>
        <w:tc>
          <w:tcPr>
            <w:tcW w:w="822" w:type="dxa"/>
            <w:shd w:val="clear" w:color="000000" w:fill="FFFFFF"/>
            <w:vAlign w:val="center"/>
          </w:tcPr>
          <w:p w14:paraId="68D85183" w14:textId="77777777" w:rsidR="00506516" w:rsidRPr="00F20F3D" w:rsidRDefault="00506516" w:rsidP="00506516">
            <w:pPr>
              <w:pStyle w:val="ListParagraph"/>
              <w:widowControl/>
              <w:numPr>
                <w:ilvl w:val="0"/>
                <w:numId w:val="12"/>
              </w:numPr>
              <w:autoSpaceDE/>
              <w:autoSpaceDN/>
              <w:adjustRightInd/>
              <w:jc w:val="both"/>
              <w:rPr>
                <w:rFonts w:asciiTheme="minorHAnsi" w:eastAsia="Calibri" w:hAnsiTheme="minorHAnsi"/>
                <w:b/>
                <w:szCs w:val="20"/>
                <w:lang w:val="en-GB"/>
              </w:rPr>
            </w:pPr>
          </w:p>
        </w:tc>
        <w:tc>
          <w:tcPr>
            <w:tcW w:w="6828" w:type="dxa"/>
            <w:shd w:val="clear" w:color="000000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DBC0114" w14:textId="77777777" w:rsidR="0093357B" w:rsidRDefault="00506516" w:rsidP="00561E6C">
            <w:pPr>
              <w:widowControl/>
              <w:autoSpaceDE/>
              <w:autoSpaceDN/>
              <w:adjustRightInd/>
              <w:jc w:val="both"/>
              <w:rPr>
                <w:rFonts w:asciiTheme="minorHAnsi" w:eastAsia="Calibri" w:hAnsiTheme="minorHAnsi"/>
                <w:szCs w:val="20"/>
                <w:lang w:val="en-GB"/>
              </w:rPr>
            </w:pPr>
            <w:r w:rsidRPr="00D31304">
              <w:rPr>
                <w:rFonts w:asciiTheme="minorHAnsi" w:eastAsia="Calibri" w:hAnsiTheme="minorHAnsi"/>
                <w:szCs w:val="20"/>
                <w:lang w:val="en-GB"/>
              </w:rPr>
              <w:t>Undertake meeting arrangements</w:t>
            </w:r>
            <w:r>
              <w:rPr>
                <w:rFonts w:asciiTheme="minorHAnsi" w:eastAsia="Calibri" w:hAnsiTheme="minorHAnsi"/>
                <w:szCs w:val="20"/>
                <w:lang w:val="en-GB"/>
              </w:rPr>
              <w:t xml:space="preserve"> for the 2</w:t>
            </w:r>
            <w:r w:rsidRPr="00E278B4">
              <w:rPr>
                <w:rFonts w:asciiTheme="minorHAnsi" w:eastAsia="Calibri" w:hAnsiTheme="minorHAnsi"/>
                <w:szCs w:val="20"/>
                <w:vertAlign w:val="superscript"/>
                <w:lang w:val="en-GB"/>
              </w:rPr>
              <w:t>nd</w:t>
            </w:r>
            <w:r>
              <w:rPr>
                <w:rFonts w:asciiTheme="minorHAnsi" w:eastAsia="Calibri" w:hAnsiTheme="minorHAnsi"/>
                <w:szCs w:val="20"/>
                <w:vertAlign w:val="superscript"/>
                <w:lang w:val="en-GB"/>
              </w:rPr>
              <w:t xml:space="preserve"> </w:t>
            </w:r>
            <w:r>
              <w:rPr>
                <w:rFonts w:asciiTheme="minorHAnsi" w:eastAsia="Calibri" w:hAnsiTheme="minorHAnsi"/>
                <w:szCs w:val="20"/>
                <w:lang w:val="en-GB"/>
              </w:rPr>
              <w:t>Meeting of the Advisory Committee (AC2), including the identification of a venu</w:t>
            </w:r>
            <w:r w:rsidR="008F48CB">
              <w:rPr>
                <w:rFonts w:asciiTheme="minorHAnsi" w:eastAsia="Calibri" w:hAnsiTheme="minorHAnsi"/>
                <w:szCs w:val="20"/>
                <w:lang w:val="en-GB"/>
              </w:rPr>
              <w:t>e and organization of contracts</w:t>
            </w:r>
          </w:p>
          <w:p w14:paraId="40824B16" w14:textId="77777777" w:rsidR="0093357B" w:rsidRDefault="0093357B" w:rsidP="00561E6C">
            <w:pPr>
              <w:widowControl/>
              <w:autoSpaceDE/>
              <w:autoSpaceDN/>
              <w:adjustRightInd/>
              <w:jc w:val="both"/>
              <w:rPr>
                <w:rFonts w:asciiTheme="minorHAnsi" w:eastAsia="Calibri" w:hAnsiTheme="minorHAnsi"/>
                <w:szCs w:val="20"/>
                <w:lang w:val="en-GB"/>
              </w:rPr>
            </w:pPr>
          </w:p>
        </w:tc>
        <w:tc>
          <w:tcPr>
            <w:tcW w:w="1260" w:type="dxa"/>
            <w:vAlign w:val="center"/>
          </w:tcPr>
          <w:p w14:paraId="61875744" w14:textId="77777777" w:rsidR="00506516" w:rsidRPr="005779D2" w:rsidRDefault="00506516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 w:rsidRPr="005779D2"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SEC ToR</w:t>
            </w:r>
          </w:p>
        </w:tc>
        <w:tc>
          <w:tcPr>
            <w:tcW w:w="99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02BC876" w14:textId="77777777" w:rsidR="00506516" w:rsidRDefault="00382BD0" w:rsidP="00382BD0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c</w:t>
            </w:r>
            <w:r w:rsidR="00506516"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ore</w:t>
            </w: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AB61AE7" w14:textId="77777777" w:rsidR="00506516" w:rsidRPr="00561E6C" w:rsidRDefault="00506516" w:rsidP="00561E6C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 w:rsidRPr="00561E6C">
              <w:rPr>
                <w:rFonts w:asciiTheme="minorHAnsi" w:eastAsia="Calibri" w:hAnsiTheme="minorHAnsi"/>
                <w:szCs w:val="20"/>
                <w:lang w:val="en-GB"/>
              </w:rPr>
              <w:t>Mid 2017</w:t>
            </w:r>
          </w:p>
        </w:tc>
        <w:tc>
          <w:tcPr>
            <w:tcW w:w="126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732E70F" w14:textId="77777777" w:rsidR="00466E5F" w:rsidRDefault="00506516" w:rsidP="00561E6C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SEC</w:t>
            </w:r>
          </w:p>
        </w:tc>
        <w:tc>
          <w:tcPr>
            <w:tcW w:w="1885" w:type="dxa"/>
            <w:vAlign w:val="center"/>
          </w:tcPr>
          <w:p w14:paraId="06D70DCF" w14:textId="3077D8FF" w:rsidR="00506516" w:rsidRPr="00EA106E" w:rsidRDefault="00075A97" w:rsidP="0036693B">
            <w:pPr>
              <w:widowControl/>
              <w:autoSpaceDE/>
              <w:autoSpaceDN/>
              <w:adjustRightInd/>
              <w:spacing w:line="276" w:lineRule="auto"/>
              <w:rPr>
                <w:rFonts w:asciiTheme="minorHAnsi" w:eastAsia="Calibri" w:hAnsiTheme="minorHAnsi"/>
                <w:color w:val="538135" w:themeColor="accent6" w:themeShade="BF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 xml:space="preserve">Budget </w:t>
            </w:r>
          </w:p>
        </w:tc>
      </w:tr>
      <w:tr w:rsidR="00506516" w:rsidRPr="00EA106E" w14:paraId="4234C242" w14:textId="77777777" w:rsidTr="0036693B">
        <w:trPr>
          <w:cantSplit/>
          <w:trHeight w:val="424"/>
        </w:trPr>
        <w:tc>
          <w:tcPr>
            <w:tcW w:w="822" w:type="dxa"/>
            <w:shd w:val="clear" w:color="000000" w:fill="FFFFFF"/>
            <w:vAlign w:val="center"/>
          </w:tcPr>
          <w:p w14:paraId="4CF61517" w14:textId="77777777" w:rsidR="00506516" w:rsidRPr="00F20F3D" w:rsidRDefault="00506516" w:rsidP="00506516">
            <w:pPr>
              <w:pStyle w:val="ListParagraph"/>
              <w:widowControl/>
              <w:numPr>
                <w:ilvl w:val="0"/>
                <w:numId w:val="12"/>
              </w:numPr>
              <w:autoSpaceDE/>
              <w:autoSpaceDN/>
              <w:adjustRightInd/>
              <w:jc w:val="both"/>
              <w:rPr>
                <w:rFonts w:asciiTheme="minorHAnsi" w:eastAsia="Calibri" w:hAnsiTheme="minorHAnsi"/>
                <w:b/>
                <w:szCs w:val="20"/>
                <w:lang w:val="en-GB"/>
              </w:rPr>
            </w:pPr>
          </w:p>
        </w:tc>
        <w:tc>
          <w:tcPr>
            <w:tcW w:w="6828" w:type="dxa"/>
            <w:shd w:val="clear" w:color="000000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793EACD" w14:textId="77777777" w:rsidR="00506516" w:rsidRDefault="00506516" w:rsidP="00506516">
            <w:pPr>
              <w:widowControl/>
              <w:autoSpaceDE/>
              <w:autoSpaceDN/>
              <w:adjustRightInd/>
              <w:jc w:val="both"/>
              <w:rPr>
                <w:rFonts w:asciiTheme="minorHAnsi" w:eastAsia="Calibri" w:hAnsiTheme="minorHAnsi"/>
                <w:szCs w:val="20"/>
                <w:lang w:val="en-GB"/>
              </w:rPr>
            </w:pPr>
            <w:r w:rsidRPr="00D31304">
              <w:rPr>
                <w:rFonts w:asciiTheme="minorHAnsi" w:eastAsia="Calibri" w:hAnsiTheme="minorHAnsi"/>
                <w:szCs w:val="20"/>
                <w:lang w:val="en-GB"/>
              </w:rPr>
              <w:t>Undertake meeting arrangements</w:t>
            </w:r>
            <w:r>
              <w:rPr>
                <w:rFonts w:asciiTheme="minorHAnsi" w:eastAsia="Calibri" w:hAnsiTheme="minorHAnsi"/>
                <w:szCs w:val="20"/>
                <w:lang w:val="en-GB"/>
              </w:rPr>
              <w:t xml:space="preserve"> for the 3</w:t>
            </w:r>
            <w:r w:rsidRPr="00E278B4">
              <w:rPr>
                <w:rFonts w:asciiTheme="minorHAnsi" w:eastAsia="Calibri" w:hAnsiTheme="minorHAnsi"/>
                <w:szCs w:val="20"/>
                <w:vertAlign w:val="superscript"/>
                <w:lang w:val="en-GB"/>
              </w:rPr>
              <w:t>rd</w:t>
            </w:r>
            <w:r>
              <w:rPr>
                <w:rFonts w:asciiTheme="minorHAnsi" w:eastAsia="Calibri" w:hAnsiTheme="minorHAnsi"/>
                <w:szCs w:val="20"/>
                <w:lang w:val="en-GB"/>
              </w:rPr>
              <w:t xml:space="preserve"> Meet</w:t>
            </w:r>
            <w:r w:rsidR="00561E6C">
              <w:rPr>
                <w:rFonts w:asciiTheme="minorHAnsi" w:eastAsia="Calibri" w:hAnsiTheme="minorHAnsi"/>
                <w:szCs w:val="20"/>
                <w:lang w:val="en-GB"/>
              </w:rPr>
              <w:t>ing of the Advisory Committee</w:t>
            </w:r>
            <w:r>
              <w:rPr>
                <w:rFonts w:asciiTheme="minorHAnsi" w:eastAsia="Calibri" w:hAnsiTheme="minorHAnsi"/>
                <w:szCs w:val="20"/>
                <w:lang w:val="en-GB"/>
              </w:rPr>
              <w:t xml:space="preserve"> (AC3), including the identification of a venu</w:t>
            </w:r>
            <w:r w:rsidR="008F48CB">
              <w:rPr>
                <w:rFonts w:asciiTheme="minorHAnsi" w:eastAsia="Calibri" w:hAnsiTheme="minorHAnsi"/>
                <w:szCs w:val="20"/>
                <w:lang w:val="en-GB"/>
              </w:rPr>
              <w:t>e and organization of contracts</w:t>
            </w:r>
          </w:p>
          <w:p w14:paraId="20A383FB" w14:textId="77777777" w:rsidR="0093357B" w:rsidRDefault="0093357B" w:rsidP="00506516">
            <w:pPr>
              <w:widowControl/>
              <w:autoSpaceDE/>
              <w:autoSpaceDN/>
              <w:adjustRightInd/>
              <w:jc w:val="both"/>
              <w:rPr>
                <w:rFonts w:asciiTheme="minorHAnsi" w:eastAsia="Calibri" w:hAnsiTheme="minorHAnsi"/>
                <w:szCs w:val="20"/>
                <w:lang w:val="en-GB"/>
              </w:rPr>
            </w:pPr>
          </w:p>
        </w:tc>
        <w:tc>
          <w:tcPr>
            <w:tcW w:w="1260" w:type="dxa"/>
            <w:vAlign w:val="center"/>
          </w:tcPr>
          <w:p w14:paraId="3C0AEEEE" w14:textId="77777777" w:rsidR="00506516" w:rsidRPr="005779D2" w:rsidRDefault="00506516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 w:rsidRPr="005779D2"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SEC ToR</w:t>
            </w:r>
          </w:p>
        </w:tc>
        <w:tc>
          <w:tcPr>
            <w:tcW w:w="99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A7CE386" w14:textId="77777777" w:rsidR="00506516" w:rsidRDefault="00382BD0" w:rsidP="00382BD0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c</w:t>
            </w:r>
            <w:r w:rsidR="00506516"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ore</w:t>
            </w: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43154F5" w14:textId="77777777" w:rsidR="00506516" w:rsidRDefault="00506516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Mid 2018</w:t>
            </w:r>
          </w:p>
        </w:tc>
        <w:tc>
          <w:tcPr>
            <w:tcW w:w="126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3952D92" w14:textId="77777777" w:rsidR="00466E5F" w:rsidRDefault="00506516" w:rsidP="003A1221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SEC</w:t>
            </w:r>
          </w:p>
        </w:tc>
        <w:tc>
          <w:tcPr>
            <w:tcW w:w="1885" w:type="dxa"/>
            <w:vAlign w:val="center"/>
          </w:tcPr>
          <w:p w14:paraId="2D02098A" w14:textId="00CC6E08" w:rsidR="00506516" w:rsidRPr="00EA106E" w:rsidRDefault="00075A97" w:rsidP="0036693B">
            <w:pPr>
              <w:widowControl/>
              <w:autoSpaceDE/>
              <w:autoSpaceDN/>
              <w:adjustRightInd/>
              <w:spacing w:line="276" w:lineRule="auto"/>
              <w:rPr>
                <w:rFonts w:asciiTheme="minorHAnsi" w:eastAsia="Calibri" w:hAnsiTheme="minorHAnsi"/>
                <w:color w:val="538135" w:themeColor="accent6" w:themeShade="BF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 xml:space="preserve">Budget </w:t>
            </w:r>
          </w:p>
        </w:tc>
      </w:tr>
      <w:tr w:rsidR="00506516" w:rsidRPr="00EA106E" w14:paraId="0CD5CD7E" w14:textId="77777777" w:rsidTr="0036693B">
        <w:trPr>
          <w:cantSplit/>
          <w:trHeight w:val="424"/>
        </w:trPr>
        <w:tc>
          <w:tcPr>
            <w:tcW w:w="822" w:type="dxa"/>
            <w:shd w:val="clear" w:color="000000" w:fill="FFFFFF"/>
            <w:vAlign w:val="center"/>
          </w:tcPr>
          <w:p w14:paraId="7D0D309E" w14:textId="77777777" w:rsidR="00506516" w:rsidRPr="00F20F3D" w:rsidRDefault="00506516" w:rsidP="00506516">
            <w:pPr>
              <w:pStyle w:val="ListParagraph"/>
              <w:widowControl/>
              <w:numPr>
                <w:ilvl w:val="0"/>
                <w:numId w:val="12"/>
              </w:numPr>
              <w:autoSpaceDE/>
              <w:autoSpaceDN/>
              <w:adjustRightInd/>
              <w:jc w:val="both"/>
              <w:rPr>
                <w:rFonts w:asciiTheme="minorHAnsi" w:eastAsia="Calibri" w:hAnsiTheme="minorHAnsi"/>
                <w:b/>
                <w:szCs w:val="20"/>
                <w:lang w:val="en-GB"/>
              </w:rPr>
            </w:pPr>
          </w:p>
        </w:tc>
        <w:tc>
          <w:tcPr>
            <w:tcW w:w="6828" w:type="dxa"/>
            <w:shd w:val="clear" w:color="000000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E0F2B02" w14:textId="77777777" w:rsidR="00506516" w:rsidRDefault="00506516" w:rsidP="00506516">
            <w:pPr>
              <w:widowControl/>
              <w:autoSpaceDE/>
              <w:autoSpaceDN/>
              <w:adjustRightInd/>
              <w:jc w:val="both"/>
              <w:rPr>
                <w:rFonts w:asciiTheme="minorHAnsi" w:eastAsia="Calibri" w:hAnsiTheme="minorHAnsi"/>
                <w:szCs w:val="20"/>
                <w:lang w:val="en-GB"/>
              </w:rPr>
            </w:pPr>
            <w:r w:rsidRPr="00D31304">
              <w:rPr>
                <w:rFonts w:asciiTheme="minorHAnsi" w:eastAsia="Calibri" w:hAnsiTheme="minorHAnsi"/>
                <w:szCs w:val="20"/>
                <w:lang w:val="en-GB"/>
              </w:rPr>
              <w:t>Undertake meeting arrangements</w:t>
            </w:r>
            <w:r>
              <w:rPr>
                <w:rFonts w:asciiTheme="minorHAnsi" w:eastAsia="Calibri" w:hAnsiTheme="minorHAnsi"/>
                <w:szCs w:val="20"/>
                <w:lang w:val="en-GB"/>
              </w:rPr>
              <w:t xml:space="preserve"> for the Working Group Meetings, including the identification of a venue and organization of contracts</w:t>
            </w:r>
          </w:p>
          <w:p w14:paraId="26F1F79F" w14:textId="77777777" w:rsidR="0093357B" w:rsidRDefault="0093357B" w:rsidP="00506516">
            <w:pPr>
              <w:widowControl/>
              <w:autoSpaceDE/>
              <w:autoSpaceDN/>
              <w:adjustRightInd/>
              <w:jc w:val="both"/>
              <w:rPr>
                <w:rFonts w:asciiTheme="minorHAnsi" w:eastAsia="Calibri" w:hAnsiTheme="minorHAnsi"/>
                <w:szCs w:val="20"/>
                <w:lang w:val="en-GB"/>
              </w:rPr>
            </w:pPr>
          </w:p>
        </w:tc>
        <w:tc>
          <w:tcPr>
            <w:tcW w:w="1260" w:type="dxa"/>
            <w:vAlign w:val="center"/>
          </w:tcPr>
          <w:p w14:paraId="2BB54709" w14:textId="77777777" w:rsidR="00506516" w:rsidRPr="005779D2" w:rsidRDefault="00506516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 w:rsidRPr="005779D2"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SEC ToR</w:t>
            </w:r>
          </w:p>
        </w:tc>
        <w:tc>
          <w:tcPr>
            <w:tcW w:w="99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472E78E" w14:textId="77777777" w:rsidR="00506516" w:rsidRDefault="00382BD0" w:rsidP="00382BD0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c</w:t>
            </w:r>
            <w:r w:rsidR="00506516"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ore</w:t>
            </w: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72A10C6" w14:textId="77777777" w:rsidR="00506516" w:rsidRDefault="006F1B1B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2016 and 2017</w:t>
            </w:r>
          </w:p>
        </w:tc>
        <w:tc>
          <w:tcPr>
            <w:tcW w:w="126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3D23BC6" w14:textId="77777777" w:rsidR="00506516" w:rsidRDefault="003A1221" w:rsidP="003A1221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S</w:t>
            </w:r>
            <w:r w:rsidR="00506516">
              <w:rPr>
                <w:rFonts w:asciiTheme="minorHAnsi" w:eastAsia="Calibri" w:hAnsiTheme="minorHAnsi"/>
                <w:szCs w:val="20"/>
                <w:lang w:val="en-GB"/>
              </w:rPr>
              <w:t>EC</w:t>
            </w:r>
          </w:p>
        </w:tc>
        <w:tc>
          <w:tcPr>
            <w:tcW w:w="1885" w:type="dxa"/>
            <w:vAlign w:val="center"/>
          </w:tcPr>
          <w:p w14:paraId="034BC51E" w14:textId="4D1EA9DF" w:rsidR="00506516" w:rsidRPr="00EA106E" w:rsidRDefault="00075A97" w:rsidP="00A51D1B">
            <w:pPr>
              <w:widowControl/>
              <w:autoSpaceDE/>
              <w:autoSpaceDN/>
              <w:adjustRightInd/>
              <w:spacing w:line="276" w:lineRule="auto"/>
              <w:rPr>
                <w:rFonts w:asciiTheme="minorHAnsi" w:eastAsia="Calibri" w:hAnsiTheme="minorHAnsi"/>
                <w:color w:val="538135" w:themeColor="accent6" w:themeShade="BF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 xml:space="preserve">Budget </w:t>
            </w:r>
            <w:r w:rsidR="00561E6C">
              <w:rPr>
                <w:rFonts w:asciiTheme="minorHAnsi" w:eastAsia="Calibri" w:hAnsiTheme="minorHAnsi"/>
                <w:szCs w:val="20"/>
                <w:lang w:val="en-GB"/>
              </w:rPr>
              <w:t>+ Fundraising</w:t>
            </w:r>
          </w:p>
        </w:tc>
      </w:tr>
      <w:tr w:rsidR="00506516" w:rsidRPr="00EA106E" w14:paraId="3AF3BB96" w14:textId="77777777" w:rsidTr="0036693B">
        <w:trPr>
          <w:cantSplit/>
          <w:trHeight w:val="698"/>
        </w:trPr>
        <w:tc>
          <w:tcPr>
            <w:tcW w:w="822" w:type="dxa"/>
            <w:shd w:val="clear" w:color="000000" w:fill="FFFFFF"/>
            <w:vAlign w:val="center"/>
          </w:tcPr>
          <w:p w14:paraId="01391A18" w14:textId="77777777" w:rsidR="00506516" w:rsidRPr="00F20F3D" w:rsidRDefault="00506516" w:rsidP="00506516">
            <w:pPr>
              <w:pStyle w:val="ListParagraph"/>
              <w:widowControl/>
              <w:numPr>
                <w:ilvl w:val="0"/>
                <w:numId w:val="12"/>
              </w:numPr>
              <w:autoSpaceDE/>
              <w:autoSpaceDN/>
              <w:adjustRightInd/>
              <w:jc w:val="both"/>
              <w:rPr>
                <w:rFonts w:asciiTheme="minorHAnsi" w:eastAsia="Calibri" w:hAnsiTheme="minorHAnsi"/>
                <w:b/>
                <w:szCs w:val="20"/>
                <w:lang w:val="en-GB"/>
              </w:rPr>
            </w:pPr>
          </w:p>
        </w:tc>
        <w:tc>
          <w:tcPr>
            <w:tcW w:w="6828" w:type="dxa"/>
            <w:shd w:val="clear" w:color="000000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6AAC17C" w14:textId="77777777" w:rsidR="00506516" w:rsidRDefault="00506516" w:rsidP="00506516">
            <w:pPr>
              <w:widowControl/>
              <w:autoSpaceDE/>
              <w:autoSpaceDN/>
              <w:adjustRightInd/>
              <w:jc w:val="both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Coordinate, draft and prepare meeting documents, including posting of documents</w:t>
            </w:r>
          </w:p>
        </w:tc>
        <w:tc>
          <w:tcPr>
            <w:tcW w:w="1260" w:type="dxa"/>
            <w:vAlign w:val="center"/>
          </w:tcPr>
          <w:p w14:paraId="5FCD7429" w14:textId="77777777" w:rsidR="00506516" w:rsidRPr="005779D2" w:rsidRDefault="00506516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 w:rsidRPr="005779D2"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SEC ToR</w:t>
            </w:r>
          </w:p>
        </w:tc>
        <w:tc>
          <w:tcPr>
            <w:tcW w:w="99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7EE3D94" w14:textId="77777777" w:rsidR="00506516" w:rsidRDefault="00382BD0" w:rsidP="00382BD0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c</w:t>
            </w:r>
            <w:r w:rsidR="00506516"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ore</w:t>
            </w: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9BD4FA0" w14:textId="77777777" w:rsidR="00506516" w:rsidRDefault="002F22E3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2016-2018</w:t>
            </w:r>
          </w:p>
        </w:tc>
        <w:tc>
          <w:tcPr>
            <w:tcW w:w="126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8C6644E" w14:textId="77777777" w:rsidR="00506516" w:rsidRDefault="00506516" w:rsidP="0050651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SEC</w:t>
            </w:r>
          </w:p>
          <w:p w14:paraId="6E02FA92" w14:textId="77777777" w:rsidR="00506516" w:rsidRDefault="00506516" w:rsidP="0050651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Consultant</w:t>
            </w:r>
          </w:p>
        </w:tc>
        <w:tc>
          <w:tcPr>
            <w:tcW w:w="1885" w:type="dxa"/>
            <w:vAlign w:val="center"/>
          </w:tcPr>
          <w:p w14:paraId="0353A529" w14:textId="2C67A342" w:rsidR="00506516" w:rsidRPr="00EA106E" w:rsidRDefault="00075A97" w:rsidP="00A51D1B">
            <w:pPr>
              <w:widowControl/>
              <w:autoSpaceDE/>
              <w:autoSpaceDN/>
              <w:adjustRightInd/>
              <w:spacing w:line="276" w:lineRule="auto"/>
              <w:rPr>
                <w:rFonts w:asciiTheme="minorHAnsi" w:eastAsia="Calibri" w:hAnsiTheme="minorHAnsi"/>
                <w:color w:val="538135" w:themeColor="accent6" w:themeShade="BF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 xml:space="preserve">Budget </w:t>
            </w:r>
          </w:p>
        </w:tc>
      </w:tr>
      <w:tr w:rsidR="00506516" w:rsidRPr="00EA106E" w14:paraId="5409AD28" w14:textId="77777777" w:rsidTr="0036693B">
        <w:trPr>
          <w:cantSplit/>
          <w:trHeight w:val="424"/>
        </w:trPr>
        <w:tc>
          <w:tcPr>
            <w:tcW w:w="822" w:type="dxa"/>
            <w:shd w:val="clear" w:color="000000" w:fill="FFFFFF"/>
            <w:vAlign w:val="center"/>
          </w:tcPr>
          <w:p w14:paraId="33702AFC" w14:textId="77777777" w:rsidR="00506516" w:rsidRPr="00F20F3D" w:rsidRDefault="00506516" w:rsidP="00506516">
            <w:pPr>
              <w:pStyle w:val="ListParagraph"/>
              <w:widowControl/>
              <w:numPr>
                <w:ilvl w:val="0"/>
                <w:numId w:val="12"/>
              </w:numPr>
              <w:autoSpaceDE/>
              <w:autoSpaceDN/>
              <w:adjustRightInd/>
              <w:jc w:val="both"/>
              <w:rPr>
                <w:rFonts w:asciiTheme="minorHAnsi" w:eastAsia="Calibri" w:hAnsiTheme="minorHAnsi"/>
                <w:b/>
                <w:szCs w:val="20"/>
                <w:lang w:val="en-GB"/>
              </w:rPr>
            </w:pPr>
          </w:p>
        </w:tc>
        <w:tc>
          <w:tcPr>
            <w:tcW w:w="6828" w:type="dxa"/>
            <w:shd w:val="clear" w:color="000000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12DC695" w14:textId="77777777" w:rsidR="00506516" w:rsidRDefault="00506516" w:rsidP="00211BF1">
            <w:pPr>
              <w:widowControl/>
              <w:autoSpaceDE/>
              <w:autoSpaceDN/>
              <w:adjustRightInd/>
              <w:jc w:val="both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Coordinate and prepare translations into 3 languages (</w:t>
            </w:r>
            <w:r w:rsidR="00211BF1">
              <w:rPr>
                <w:rFonts w:asciiTheme="minorHAnsi" w:eastAsia="Calibri" w:hAnsiTheme="minorHAnsi"/>
                <w:szCs w:val="20"/>
                <w:lang w:val="en-GB"/>
              </w:rPr>
              <w:t>English, French</w:t>
            </w:r>
            <w:r>
              <w:rPr>
                <w:rFonts w:asciiTheme="minorHAnsi" w:eastAsia="Calibri" w:hAnsiTheme="minorHAnsi"/>
                <w:szCs w:val="20"/>
                <w:lang w:val="en-GB"/>
              </w:rPr>
              <w:t xml:space="preserve"> and </w:t>
            </w:r>
            <w:r w:rsidR="00211BF1">
              <w:rPr>
                <w:rFonts w:asciiTheme="minorHAnsi" w:eastAsia="Calibri" w:hAnsiTheme="minorHAnsi"/>
                <w:szCs w:val="20"/>
                <w:lang w:val="en-GB"/>
              </w:rPr>
              <w:t>Spanish</w:t>
            </w:r>
            <w:r>
              <w:rPr>
                <w:rFonts w:asciiTheme="minorHAnsi" w:eastAsia="Calibri" w:hAnsiTheme="minorHAnsi"/>
                <w:szCs w:val="20"/>
                <w:lang w:val="en-GB"/>
              </w:rPr>
              <w:t xml:space="preserve">) </w:t>
            </w:r>
          </w:p>
        </w:tc>
        <w:tc>
          <w:tcPr>
            <w:tcW w:w="1260" w:type="dxa"/>
            <w:vAlign w:val="center"/>
          </w:tcPr>
          <w:p w14:paraId="04283573" w14:textId="77777777" w:rsidR="00506516" w:rsidRPr="005779D2" w:rsidRDefault="00506516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 w:rsidRPr="005779D2"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SEC ToR</w:t>
            </w:r>
          </w:p>
        </w:tc>
        <w:tc>
          <w:tcPr>
            <w:tcW w:w="99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5971EDF" w14:textId="77777777" w:rsidR="00506516" w:rsidRDefault="00382BD0" w:rsidP="00382BD0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c</w:t>
            </w:r>
            <w:r w:rsidR="00506516"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ore</w:t>
            </w: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1881D49" w14:textId="77777777" w:rsidR="00506516" w:rsidRDefault="002F22E3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2016-2018</w:t>
            </w:r>
          </w:p>
        </w:tc>
        <w:tc>
          <w:tcPr>
            <w:tcW w:w="126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DD87647" w14:textId="77777777" w:rsidR="00506516" w:rsidRDefault="00506516" w:rsidP="003A1221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SEC</w:t>
            </w:r>
          </w:p>
        </w:tc>
        <w:tc>
          <w:tcPr>
            <w:tcW w:w="1885" w:type="dxa"/>
            <w:vAlign w:val="center"/>
          </w:tcPr>
          <w:p w14:paraId="343E45D4" w14:textId="1EEEED40" w:rsidR="00506516" w:rsidRPr="00EA106E" w:rsidRDefault="00075A97" w:rsidP="00A51D1B">
            <w:pPr>
              <w:widowControl/>
              <w:autoSpaceDE/>
              <w:autoSpaceDN/>
              <w:adjustRightInd/>
              <w:spacing w:line="276" w:lineRule="auto"/>
              <w:rPr>
                <w:rFonts w:asciiTheme="minorHAnsi" w:eastAsia="Calibri" w:hAnsiTheme="minorHAnsi"/>
                <w:color w:val="538135" w:themeColor="accent6" w:themeShade="BF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 xml:space="preserve">Budget </w:t>
            </w:r>
          </w:p>
        </w:tc>
      </w:tr>
      <w:tr w:rsidR="00506516" w:rsidRPr="00EA106E" w14:paraId="2F95D46F" w14:textId="77777777" w:rsidTr="0036693B">
        <w:trPr>
          <w:cantSplit/>
          <w:trHeight w:val="424"/>
        </w:trPr>
        <w:tc>
          <w:tcPr>
            <w:tcW w:w="822" w:type="dxa"/>
            <w:shd w:val="clear" w:color="000000" w:fill="FFFFFF"/>
            <w:vAlign w:val="center"/>
          </w:tcPr>
          <w:p w14:paraId="1244BAE4" w14:textId="77777777" w:rsidR="00506516" w:rsidRPr="00F20F3D" w:rsidRDefault="00506516" w:rsidP="00506516">
            <w:pPr>
              <w:pStyle w:val="ListParagraph"/>
              <w:widowControl/>
              <w:numPr>
                <w:ilvl w:val="0"/>
                <w:numId w:val="12"/>
              </w:numPr>
              <w:autoSpaceDE/>
              <w:autoSpaceDN/>
              <w:adjustRightInd/>
              <w:jc w:val="both"/>
              <w:rPr>
                <w:rFonts w:asciiTheme="minorHAnsi" w:eastAsia="Calibri" w:hAnsiTheme="minorHAnsi"/>
                <w:b/>
                <w:szCs w:val="20"/>
                <w:lang w:val="en-GB"/>
              </w:rPr>
            </w:pPr>
          </w:p>
        </w:tc>
        <w:tc>
          <w:tcPr>
            <w:tcW w:w="6828" w:type="dxa"/>
            <w:shd w:val="clear" w:color="000000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1C26AC2" w14:textId="77777777" w:rsidR="00506516" w:rsidRDefault="00506516" w:rsidP="00506516">
            <w:pPr>
              <w:widowControl/>
              <w:autoSpaceDE/>
              <w:autoSpaceDN/>
              <w:adjustRightInd/>
              <w:jc w:val="both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 xml:space="preserve">Support and arrange attendance and travel of sponsored delegates and experts </w:t>
            </w:r>
          </w:p>
        </w:tc>
        <w:tc>
          <w:tcPr>
            <w:tcW w:w="1260" w:type="dxa"/>
            <w:vAlign w:val="center"/>
          </w:tcPr>
          <w:p w14:paraId="4A867B94" w14:textId="77777777" w:rsidR="00506516" w:rsidRPr="005779D2" w:rsidRDefault="00506516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 w:rsidRPr="005779D2"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SEC ToR</w:t>
            </w:r>
          </w:p>
        </w:tc>
        <w:tc>
          <w:tcPr>
            <w:tcW w:w="99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43FB435" w14:textId="77777777" w:rsidR="00506516" w:rsidRDefault="00382BD0" w:rsidP="00382BD0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c</w:t>
            </w:r>
            <w:r w:rsidR="00506516"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ore</w:t>
            </w: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AF12E1F" w14:textId="77777777" w:rsidR="00506516" w:rsidRDefault="002F22E3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2016-2018</w:t>
            </w:r>
          </w:p>
        </w:tc>
        <w:tc>
          <w:tcPr>
            <w:tcW w:w="126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1831F12" w14:textId="77777777" w:rsidR="00506516" w:rsidRDefault="00506516" w:rsidP="003A1221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SEC</w:t>
            </w:r>
          </w:p>
        </w:tc>
        <w:tc>
          <w:tcPr>
            <w:tcW w:w="1885" w:type="dxa"/>
            <w:vAlign w:val="center"/>
          </w:tcPr>
          <w:p w14:paraId="2E4BDE24" w14:textId="4F1074A9" w:rsidR="00506516" w:rsidRPr="00EA106E" w:rsidRDefault="00075A97" w:rsidP="00A51D1B">
            <w:pPr>
              <w:widowControl/>
              <w:autoSpaceDE/>
              <w:autoSpaceDN/>
              <w:adjustRightInd/>
              <w:spacing w:line="276" w:lineRule="auto"/>
              <w:rPr>
                <w:rFonts w:asciiTheme="minorHAnsi" w:eastAsia="Calibri" w:hAnsiTheme="minorHAnsi"/>
                <w:color w:val="538135" w:themeColor="accent6" w:themeShade="BF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Budget + Fundraising</w:t>
            </w:r>
          </w:p>
        </w:tc>
      </w:tr>
      <w:tr w:rsidR="00506516" w:rsidRPr="00EA106E" w14:paraId="72AFEAD4" w14:textId="77777777" w:rsidTr="0036693B">
        <w:trPr>
          <w:cantSplit/>
          <w:trHeight w:val="424"/>
        </w:trPr>
        <w:tc>
          <w:tcPr>
            <w:tcW w:w="822" w:type="dxa"/>
            <w:shd w:val="clear" w:color="000000" w:fill="FFFFFF"/>
            <w:vAlign w:val="center"/>
          </w:tcPr>
          <w:p w14:paraId="2203797F" w14:textId="77777777" w:rsidR="00506516" w:rsidRPr="00F20F3D" w:rsidRDefault="00506516" w:rsidP="00506516">
            <w:pPr>
              <w:pStyle w:val="ListParagraph"/>
              <w:widowControl/>
              <w:numPr>
                <w:ilvl w:val="0"/>
                <w:numId w:val="12"/>
              </w:numPr>
              <w:autoSpaceDE/>
              <w:autoSpaceDN/>
              <w:adjustRightInd/>
              <w:jc w:val="both"/>
              <w:rPr>
                <w:rFonts w:asciiTheme="minorHAnsi" w:eastAsia="Calibri" w:hAnsiTheme="minorHAnsi"/>
                <w:b/>
                <w:szCs w:val="20"/>
                <w:lang w:val="en-GB"/>
              </w:rPr>
            </w:pPr>
          </w:p>
        </w:tc>
        <w:tc>
          <w:tcPr>
            <w:tcW w:w="6828" w:type="dxa"/>
            <w:shd w:val="clear" w:color="000000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B0E5F95" w14:textId="7A0405BC" w:rsidR="0093357B" w:rsidRDefault="00506516" w:rsidP="00506516">
            <w:pPr>
              <w:widowControl/>
              <w:autoSpaceDE/>
              <w:autoSpaceDN/>
              <w:adjustRightInd/>
              <w:jc w:val="both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Organize and prepare media and press work in collaboration with the Joint Communication Team of CMS</w:t>
            </w:r>
          </w:p>
        </w:tc>
        <w:tc>
          <w:tcPr>
            <w:tcW w:w="1260" w:type="dxa"/>
            <w:vAlign w:val="center"/>
          </w:tcPr>
          <w:p w14:paraId="3175AA60" w14:textId="77777777" w:rsidR="00506516" w:rsidRPr="005779D2" w:rsidRDefault="00506516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 w:rsidRPr="005779D2"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SEC ToR</w:t>
            </w:r>
          </w:p>
        </w:tc>
        <w:tc>
          <w:tcPr>
            <w:tcW w:w="99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A15F726" w14:textId="77777777" w:rsidR="00506516" w:rsidRDefault="00382BD0" w:rsidP="00382BD0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c</w:t>
            </w:r>
            <w:r w:rsidR="00506516"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ore</w:t>
            </w: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7B73138" w14:textId="77777777" w:rsidR="00506516" w:rsidRDefault="002F22E3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2016-2018</w:t>
            </w:r>
          </w:p>
        </w:tc>
        <w:tc>
          <w:tcPr>
            <w:tcW w:w="126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9E7DE9A" w14:textId="77777777" w:rsidR="00506516" w:rsidRDefault="00506516" w:rsidP="0050651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SEC</w:t>
            </w:r>
          </w:p>
        </w:tc>
        <w:tc>
          <w:tcPr>
            <w:tcW w:w="1885" w:type="dxa"/>
            <w:vAlign w:val="center"/>
          </w:tcPr>
          <w:p w14:paraId="6F5388B1" w14:textId="45584B04" w:rsidR="00506516" w:rsidRPr="00EA106E" w:rsidRDefault="00075A97" w:rsidP="00A51D1B">
            <w:pPr>
              <w:widowControl/>
              <w:autoSpaceDE/>
              <w:autoSpaceDN/>
              <w:adjustRightInd/>
              <w:spacing w:line="276" w:lineRule="auto"/>
              <w:rPr>
                <w:rFonts w:asciiTheme="minorHAnsi" w:eastAsia="Calibri" w:hAnsiTheme="minorHAnsi"/>
                <w:color w:val="538135" w:themeColor="accent6" w:themeShade="BF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 xml:space="preserve">Budget </w:t>
            </w:r>
          </w:p>
        </w:tc>
      </w:tr>
      <w:tr w:rsidR="00506516" w:rsidRPr="00EA106E" w14:paraId="1BA4B6E4" w14:textId="77777777" w:rsidTr="0036693B">
        <w:trPr>
          <w:cantSplit/>
          <w:trHeight w:val="581"/>
        </w:trPr>
        <w:tc>
          <w:tcPr>
            <w:tcW w:w="822" w:type="dxa"/>
            <w:shd w:val="clear" w:color="000000" w:fill="FFFFFF"/>
            <w:vAlign w:val="center"/>
          </w:tcPr>
          <w:p w14:paraId="61D0C305" w14:textId="77777777" w:rsidR="00506516" w:rsidRPr="00F20F3D" w:rsidRDefault="00506516" w:rsidP="00506516">
            <w:pPr>
              <w:pStyle w:val="ListParagraph"/>
              <w:widowControl/>
              <w:numPr>
                <w:ilvl w:val="0"/>
                <w:numId w:val="12"/>
              </w:numPr>
              <w:autoSpaceDE/>
              <w:autoSpaceDN/>
              <w:adjustRightInd/>
              <w:jc w:val="both"/>
              <w:rPr>
                <w:rFonts w:asciiTheme="minorHAnsi" w:eastAsia="Calibri" w:hAnsiTheme="minorHAnsi"/>
                <w:b/>
                <w:szCs w:val="20"/>
                <w:lang w:val="en-GB"/>
              </w:rPr>
            </w:pPr>
          </w:p>
        </w:tc>
        <w:tc>
          <w:tcPr>
            <w:tcW w:w="6828" w:type="dxa"/>
            <w:shd w:val="clear" w:color="000000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0D68856" w14:textId="6D7D466F" w:rsidR="00DF5B2C" w:rsidRDefault="00506516" w:rsidP="00506516">
            <w:pPr>
              <w:widowControl/>
              <w:autoSpaceDE/>
              <w:autoSpaceDN/>
              <w:adjustRightInd/>
              <w:jc w:val="both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 xml:space="preserve">Prepare meeting reports and distribute to Signatories </w:t>
            </w:r>
          </w:p>
        </w:tc>
        <w:tc>
          <w:tcPr>
            <w:tcW w:w="1260" w:type="dxa"/>
            <w:vAlign w:val="center"/>
          </w:tcPr>
          <w:p w14:paraId="613905D6" w14:textId="77777777" w:rsidR="00506516" w:rsidRPr="005779D2" w:rsidRDefault="00506516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 w:rsidRPr="005779D2"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SEC ToR</w:t>
            </w:r>
          </w:p>
        </w:tc>
        <w:tc>
          <w:tcPr>
            <w:tcW w:w="99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3A1BE3A" w14:textId="77777777" w:rsidR="00506516" w:rsidRDefault="00382BD0" w:rsidP="00382BD0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c</w:t>
            </w:r>
            <w:r w:rsidR="00506516"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ore</w:t>
            </w: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F0BAEF4" w14:textId="77777777" w:rsidR="00506516" w:rsidRDefault="002F22E3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2016-2018</w:t>
            </w:r>
          </w:p>
        </w:tc>
        <w:tc>
          <w:tcPr>
            <w:tcW w:w="126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70836F8" w14:textId="77777777" w:rsidR="00004FA8" w:rsidRDefault="00506516" w:rsidP="009F49A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SEC</w:t>
            </w:r>
          </w:p>
        </w:tc>
        <w:tc>
          <w:tcPr>
            <w:tcW w:w="1885" w:type="dxa"/>
            <w:vAlign w:val="center"/>
          </w:tcPr>
          <w:p w14:paraId="7131B975" w14:textId="6742A733" w:rsidR="00506516" w:rsidRPr="00EA106E" w:rsidRDefault="00075A97" w:rsidP="00A51D1B">
            <w:pPr>
              <w:widowControl/>
              <w:autoSpaceDE/>
              <w:autoSpaceDN/>
              <w:adjustRightInd/>
              <w:spacing w:line="276" w:lineRule="auto"/>
              <w:rPr>
                <w:rFonts w:asciiTheme="minorHAnsi" w:eastAsia="Calibri" w:hAnsiTheme="minorHAnsi"/>
                <w:color w:val="538135" w:themeColor="accent6" w:themeShade="BF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 xml:space="preserve">Budget </w:t>
            </w:r>
          </w:p>
        </w:tc>
      </w:tr>
      <w:tr w:rsidR="00506516" w:rsidRPr="00EA106E" w14:paraId="0A3F7CF1" w14:textId="77777777" w:rsidTr="00B81D0B">
        <w:trPr>
          <w:cantSplit/>
          <w:trHeight w:val="424"/>
        </w:trPr>
        <w:tc>
          <w:tcPr>
            <w:tcW w:w="14395" w:type="dxa"/>
            <w:gridSpan w:val="7"/>
            <w:shd w:val="clear" w:color="auto" w:fill="DEEAF6" w:themeFill="accent1" w:themeFillTint="33"/>
            <w:vAlign w:val="center"/>
          </w:tcPr>
          <w:p w14:paraId="19090632" w14:textId="77777777" w:rsidR="00506516" w:rsidRPr="00EA106E" w:rsidRDefault="00506516" w:rsidP="00382BD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color w:val="538135" w:themeColor="accent6" w:themeShade="BF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b/>
                <w:szCs w:val="20"/>
                <w:lang w:val="en-GB"/>
              </w:rPr>
              <w:t>Support of the Advisory Committee</w:t>
            </w:r>
          </w:p>
        </w:tc>
      </w:tr>
      <w:tr w:rsidR="00506516" w:rsidRPr="00EA106E" w14:paraId="2A7F4585" w14:textId="77777777" w:rsidTr="0036693B">
        <w:trPr>
          <w:cantSplit/>
          <w:trHeight w:val="626"/>
        </w:trPr>
        <w:tc>
          <w:tcPr>
            <w:tcW w:w="822" w:type="dxa"/>
            <w:shd w:val="clear" w:color="000000" w:fill="FFFFFF"/>
            <w:vAlign w:val="center"/>
          </w:tcPr>
          <w:p w14:paraId="40A8D5AF" w14:textId="77777777" w:rsidR="00506516" w:rsidRPr="00F20F3D" w:rsidRDefault="00506516" w:rsidP="00506516">
            <w:pPr>
              <w:pStyle w:val="ListParagraph"/>
              <w:widowControl/>
              <w:numPr>
                <w:ilvl w:val="0"/>
                <w:numId w:val="12"/>
              </w:numPr>
              <w:autoSpaceDE/>
              <w:autoSpaceDN/>
              <w:adjustRightInd/>
              <w:jc w:val="both"/>
              <w:rPr>
                <w:rFonts w:asciiTheme="minorHAnsi" w:eastAsia="Calibri" w:hAnsiTheme="minorHAnsi"/>
                <w:b/>
                <w:szCs w:val="20"/>
                <w:lang w:val="en-GB"/>
              </w:rPr>
            </w:pPr>
          </w:p>
        </w:tc>
        <w:tc>
          <w:tcPr>
            <w:tcW w:w="6828" w:type="dxa"/>
            <w:shd w:val="clear" w:color="000000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81A73E4" w14:textId="77777777" w:rsidR="00506516" w:rsidRDefault="00506516" w:rsidP="00506516">
            <w:pPr>
              <w:widowControl/>
              <w:autoSpaceDE/>
              <w:autoSpaceDN/>
              <w:adjustRightInd/>
              <w:jc w:val="both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Assist the Chair of the Advisory Committee as required to faci</w:t>
            </w:r>
            <w:r w:rsidR="0063655B">
              <w:rPr>
                <w:rFonts w:asciiTheme="minorHAnsi" w:eastAsia="Calibri" w:hAnsiTheme="minorHAnsi"/>
                <w:szCs w:val="20"/>
                <w:lang w:val="en-GB"/>
              </w:rPr>
              <w:t xml:space="preserve">litate the work of the </w:t>
            </w:r>
            <w:r>
              <w:rPr>
                <w:rFonts w:asciiTheme="minorHAnsi" w:eastAsia="Calibri" w:hAnsiTheme="minorHAnsi"/>
                <w:szCs w:val="20"/>
                <w:lang w:val="en-GB"/>
              </w:rPr>
              <w:t xml:space="preserve">Committee </w:t>
            </w:r>
          </w:p>
        </w:tc>
        <w:tc>
          <w:tcPr>
            <w:tcW w:w="1260" w:type="dxa"/>
            <w:vAlign w:val="center"/>
          </w:tcPr>
          <w:p w14:paraId="19DCB916" w14:textId="77777777" w:rsidR="00506516" w:rsidRPr="005779D2" w:rsidRDefault="00DD6410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 w:rsidRPr="005779D2"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SEC ToR</w:t>
            </w:r>
          </w:p>
        </w:tc>
        <w:tc>
          <w:tcPr>
            <w:tcW w:w="99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3B550DE" w14:textId="77777777" w:rsidR="00506516" w:rsidRDefault="00382BD0" w:rsidP="00382BD0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c</w:t>
            </w:r>
            <w:r w:rsidR="00506516"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ore</w:t>
            </w: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DEC2041" w14:textId="77777777" w:rsidR="00506516" w:rsidRDefault="002F22E3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2016-2018</w:t>
            </w:r>
          </w:p>
        </w:tc>
        <w:tc>
          <w:tcPr>
            <w:tcW w:w="126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69E1BA8" w14:textId="77777777" w:rsidR="00506516" w:rsidRDefault="00506516" w:rsidP="0050651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SEC</w:t>
            </w:r>
          </w:p>
        </w:tc>
        <w:tc>
          <w:tcPr>
            <w:tcW w:w="1885" w:type="dxa"/>
            <w:vAlign w:val="center"/>
          </w:tcPr>
          <w:p w14:paraId="7A97BECA" w14:textId="03154C10" w:rsidR="00506516" w:rsidRPr="00EA106E" w:rsidRDefault="00075A97" w:rsidP="00A51D1B">
            <w:pPr>
              <w:widowControl/>
              <w:autoSpaceDE/>
              <w:autoSpaceDN/>
              <w:adjustRightInd/>
              <w:spacing w:line="276" w:lineRule="auto"/>
              <w:rPr>
                <w:rFonts w:asciiTheme="minorHAnsi" w:eastAsia="Calibri" w:hAnsiTheme="minorHAnsi"/>
                <w:color w:val="538135" w:themeColor="accent6" w:themeShade="BF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 xml:space="preserve">Budget </w:t>
            </w:r>
          </w:p>
        </w:tc>
      </w:tr>
      <w:tr w:rsidR="00506516" w:rsidRPr="00EA106E" w14:paraId="728D07CB" w14:textId="77777777" w:rsidTr="0036693B">
        <w:trPr>
          <w:cantSplit/>
          <w:trHeight w:val="424"/>
        </w:trPr>
        <w:tc>
          <w:tcPr>
            <w:tcW w:w="822" w:type="dxa"/>
            <w:shd w:val="clear" w:color="000000" w:fill="FFFFFF"/>
            <w:vAlign w:val="center"/>
          </w:tcPr>
          <w:p w14:paraId="6F9AB5C9" w14:textId="77777777" w:rsidR="00506516" w:rsidRPr="00F20F3D" w:rsidRDefault="00506516" w:rsidP="00506516">
            <w:pPr>
              <w:pStyle w:val="ListParagraph"/>
              <w:widowControl/>
              <w:numPr>
                <w:ilvl w:val="0"/>
                <w:numId w:val="12"/>
              </w:numPr>
              <w:autoSpaceDE/>
              <w:autoSpaceDN/>
              <w:adjustRightInd/>
              <w:jc w:val="both"/>
              <w:rPr>
                <w:rFonts w:asciiTheme="minorHAnsi" w:eastAsia="Calibri" w:hAnsiTheme="minorHAnsi"/>
                <w:b/>
                <w:szCs w:val="20"/>
                <w:lang w:val="en-GB"/>
              </w:rPr>
            </w:pPr>
          </w:p>
        </w:tc>
        <w:tc>
          <w:tcPr>
            <w:tcW w:w="6828" w:type="dxa"/>
            <w:shd w:val="clear" w:color="000000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D3CE23F" w14:textId="77777777" w:rsidR="00506516" w:rsidRDefault="00506516" w:rsidP="00506516">
            <w:pPr>
              <w:widowControl/>
              <w:autoSpaceDE/>
              <w:autoSpaceDN/>
              <w:adjustRightInd/>
              <w:jc w:val="both"/>
              <w:rPr>
                <w:rFonts w:asciiTheme="minorHAnsi" w:eastAsia="Calibri" w:hAnsiTheme="minorHAnsi"/>
                <w:szCs w:val="20"/>
                <w:lang w:val="en-GB"/>
              </w:rPr>
            </w:pPr>
            <w:r w:rsidRPr="00AF2781">
              <w:rPr>
                <w:rFonts w:asciiTheme="minorHAnsi" w:eastAsia="Calibri" w:hAnsiTheme="minorHAnsi"/>
                <w:szCs w:val="20"/>
                <w:lang w:val="en-GB"/>
              </w:rPr>
              <w:t>Assist the Advisory Committee with the preparation of meeting documents</w:t>
            </w:r>
          </w:p>
        </w:tc>
        <w:tc>
          <w:tcPr>
            <w:tcW w:w="1260" w:type="dxa"/>
            <w:vAlign w:val="center"/>
          </w:tcPr>
          <w:p w14:paraId="43C05909" w14:textId="77777777" w:rsidR="00506516" w:rsidRPr="005779D2" w:rsidRDefault="00DD6410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 w:rsidRPr="005779D2"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SEC ToR</w:t>
            </w:r>
          </w:p>
        </w:tc>
        <w:tc>
          <w:tcPr>
            <w:tcW w:w="99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524996B" w14:textId="77777777" w:rsidR="00506516" w:rsidRDefault="00382BD0" w:rsidP="00382BD0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c</w:t>
            </w:r>
            <w:r w:rsidR="00506516"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ore</w:t>
            </w: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81E6DF9" w14:textId="77777777" w:rsidR="00506516" w:rsidRDefault="002F22E3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2016-2018</w:t>
            </w:r>
          </w:p>
        </w:tc>
        <w:tc>
          <w:tcPr>
            <w:tcW w:w="126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26DA39A" w14:textId="77777777" w:rsidR="00506516" w:rsidRDefault="00506516" w:rsidP="0050651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SEC</w:t>
            </w:r>
          </w:p>
        </w:tc>
        <w:tc>
          <w:tcPr>
            <w:tcW w:w="1885" w:type="dxa"/>
            <w:vAlign w:val="center"/>
          </w:tcPr>
          <w:p w14:paraId="332A22FD" w14:textId="6313B0F1" w:rsidR="00506516" w:rsidRPr="00EA106E" w:rsidRDefault="00075A97" w:rsidP="00A51D1B">
            <w:pPr>
              <w:widowControl/>
              <w:autoSpaceDE/>
              <w:autoSpaceDN/>
              <w:adjustRightInd/>
              <w:spacing w:line="276" w:lineRule="auto"/>
              <w:rPr>
                <w:rFonts w:asciiTheme="minorHAnsi" w:eastAsia="Calibri" w:hAnsiTheme="minorHAnsi"/>
                <w:color w:val="538135" w:themeColor="accent6" w:themeShade="BF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 xml:space="preserve">Budget </w:t>
            </w:r>
          </w:p>
        </w:tc>
      </w:tr>
      <w:tr w:rsidR="00506516" w:rsidRPr="00EA106E" w14:paraId="7E6E810D" w14:textId="77777777" w:rsidTr="0036693B">
        <w:trPr>
          <w:cantSplit/>
          <w:trHeight w:val="424"/>
        </w:trPr>
        <w:tc>
          <w:tcPr>
            <w:tcW w:w="822" w:type="dxa"/>
            <w:shd w:val="clear" w:color="000000" w:fill="FFFFFF"/>
            <w:vAlign w:val="center"/>
          </w:tcPr>
          <w:p w14:paraId="2770E651" w14:textId="77777777" w:rsidR="00506516" w:rsidRPr="00F20F3D" w:rsidRDefault="00506516" w:rsidP="00506516">
            <w:pPr>
              <w:pStyle w:val="ListParagraph"/>
              <w:widowControl/>
              <w:numPr>
                <w:ilvl w:val="0"/>
                <w:numId w:val="12"/>
              </w:numPr>
              <w:autoSpaceDE/>
              <w:autoSpaceDN/>
              <w:adjustRightInd/>
              <w:jc w:val="both"/>
              <w:rPr>
                <w:rFonts w:asciiTheme="minorHAnsi" w:eastAsia="Calibri" w:hAnsiTheme="minorHAnsi"/>
                <w:b/>
                <w:szCs w:val="20"/>
                <w:lang w:val="en-GB"/>
              </w:rPr>
            </w:pPr>
          </w:p>
        </w:tc>
        <w:tc>
          <w:tcPr>
            <w:tcW w:w="6828" w:type="dxa"/>
            <w:shd w:val="clear" w:color="000000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14076BC" w14:textId="128A73E4" w:rsidR="00506516" w:rsidRDefault="00506516" w:rsidP="00A51D1B">
            <w:pPr>
              <w:widowControl/>
              <w:autoSpaceDE/>
              <w:autoSpaceDN/>
              <w:adjustRightInd/>
              <w:jc w:val="both"/>
              <w:rPr>
                <w:rFonts w:asciiTheme="minorHAnsi" w:eastAsia="Calibri" w:hAnsiTheme="minorHAnsi"/>
                <w:szCs w:val="20"/>
                <w:lang w:val="en-GB"/>
              </w:rPr>
            </w:pPr>
            <w:r w:rsidRPr="00AF2781">
              <w:rPr>
                <w:rFonts w:asciiTheme="minorHAnsi" w:eastAsia="Calibri" w:hAnsiTheme="minorHAnsi"/>
                <w:szCs w:val="20"/>
                <w:lang w:val="en-GB"/>
              </w:rPr>
              <w:t>Assist the</w:t>
            </w:r>
            <w:r w:rsidR="00A51D1B">
              <w:rPr>
                <w:rFonts w:asciiTheme="minorHAnsi" w:eastAsia="Calibri" w:hAnsiTheme="minorHAnsi"/>
                <w:szCs w:val="20"/>
                <w:lang w:val="en-GB"/>
              </w:rPr>
              <w:t xml:space="preserve"> convenor and chair</w:t>
            </w:r>
            <w:r>
              <w:rPr>
                <w:rFonts w:asciiTheme="minorHAnsi" w:eastAsia="Calibri" w:hAnsiTheme="minorHAnsi"/>
                <w:szCs w:val="20"/>
                <w:lang w:val="en-GB"/>
              </w:rPr>
              <w:t xml:space="preserve"> of the </w:t>
            </w:r>
            <w:r w:rsidR="00A51D1B">
              <w:rPr>
                <w:rFonts w:asciiTheme="minorHAnsi" w:eastAsia="Calibri" w:hAnsiTheme="minorHAnsi"/>
                <w:szCs w:val="20"/>
                <w:lang w:val="en-GB"/>
              </w:rPr>
              <w:t>Conservation</w:t>
            </w:r>
            <w:r>
              <w:rPr>
                <w:rFonts w:asciiTheme="minorHAnsi" w:eastAsia="Calibri" w:hAnsiTheme="minorHAnsi"/>
                <w:szCs w:val="20"/>
                <w:lang w:val="en-GB"/>
              </w:rPr>
              <w:t xml:space="preserve"> Working Group, as required to facilitate the work</w:t>
            </w:r>
          </w:p>
        </w:tc>
        <w:tc>
          <w:tcPr>
            <w:tcW w:w="1260" w:type="dxa"/>
            <w:vAlign w:val="center"/>
          </w:tcPr>
          <w:p w14:paraId="1117E4D0" w14:textId="77777777" w:rsidR="00506516" w:rsidRPr="005779D2" w:rsidRDefault="00DD6410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 w:rsidRPr="005779D2"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SEC ToR</w:t>
            </w:r>
          </w:p>
        </w:tc>
        <w:tc>
          <w:tcPr>
            <w:tcW w:w="99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CB1C339" w14:textId="77777777" w:rsidR="00506516" w:rsidRDefault="00382BD0" w:rsidP="00382BD0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c</w:t>
            </w:r>
            <w:r w:rsidR="00506516"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ore</w:t>
            </w: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A9B3C5F" w14:textId="77777777" w:rsidR="00506516" w:rsidRDefault="002F22E3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2016-2018</w:t>
            </w:r>
          </w:p>
        </w:tc>
        <w:tc>
          <w:tcPr>
            <w:tcW w:w="126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067DA1C" w14:textId="77777777" w:rsidR="00506516" w:rsidRDefault="00506516" w:rsidP="0050651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SEC</w:t>
            </w:r>
          </w:p>
          <w:p w14:paraId="4B273698" w14:textId="77777777" w:rsidR="00506516" w:rsidRDefault="00506516" w:rsidP="00A27AF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Consultants</w:t>
            </w:r>
          </w:p>
        </w:tc>
        <w:tc>
          <w:tcPr>
            <w:tcW w:w="1885" w:type="dxa"/>
            <w:vAlign w:val="center"/>
          </w:tcPr>
          <w:p w14:paraId="3A663791" w14:textId="0577F110" w:rsidR="00506516" w:rsidRPr="00EA106E" w:rsidRDefault="00075A97" w:rsidP="00A51D1B">
            <w:pPr>
              <w:widowControl/>
              <w:autoSpaceDE/>
              <w:autoSpaceDN/>
              <w:adjustRightInd/>
              <w:spacing w:line="276" w:lineRule="auto"/>
              <w:rPr>
                <w:rFonts w:asciiTheme="minorHAnsi" w:eastAsia="Calibri" w:hAnsiTheme="minorHAnsi"/>
                <w:color w:val="538135" w:themeColor="accent6" w:themeShade="BF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 xml:space="preserve">Budget </w:t>
            </w:r>
          </w:p>
        </w:tc>
      </w:tr>
      <w:tr w:rsidR="00506516" w:rsidRPr="00EA106E" w14:paraId="01002A86" w14:textId="77777777" w:rsidTr="0036693B">
        <w:trPr>
          <w:cantSplit/>
          <w:trHeight w:val="424"/>
        </w:trPr>
        <w:tc>
          <w:tcPr>
            <w:tcW w:w="822" w:type="dxa"/>
            <w:shd w:val="clear" w:color="000000" w:fill="FFFFFF"/>
            <w:vAlign w:val="center"/>
          </w:tcPr>
          <w:p w14:paraId="7059C595" w14:textId="77777777" w:rsidR="00506516" w:rsidRPr="00F20F3D" w:rsidRDefault="00506516" w:rsidP="00506516">
            <w:pPr>
              <w:pStyle w:val="ListParagraph"/>
              <w:widowControl/>
              <w:numPr>
                <w:ilvl w:val="0"/>
                <w:numId w:val="12"/>
              </w:numPr>
              <w:autoSpaceDE/>
              <w:autoSpaceDN/>
              <w:adjustRightInd/>
              <w:jc w:val="both"/>
              <w:rPr>
                <w:rFonts w:asciiTheme="minorHAnsi" w:eastAsia="Calibri" w:hAnsiTheme="minorHAnsi"/>
                <w:b/>
                <w:szCs w:val="20"/>
                <w:lang w:val="en-GB"/>
              </w:rPr>
            </w:pPr>
          </w:p>
        </w:tc>
        <w:tc>
          <w:tcPr>
            <w:tcW w:w="6828" w:type="dxa"/>
            <w:shd w:val="clear" w:color="000000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EFDDAB1" w14:textId="77777777" w:rsidR="0093357B" w:rsidRDefault="00506516" w:rsidP="00506516">
            <w:pPr>
              <w:widowControl/>
              <w:autoSpaceDE/>
              <w:autoSpaceDN/>
              <w:adjustRightInd/>
              <w:jc w:val="both"/>
              <w:rPr>
                <w:rFonts w:asciiTheme="minorHAnsi" w:eastAsia="Calibri" w:hAnsiTheme="minorHAnsi"/>
                <w:szCs w:val="20"/>
                <w:lang w:val="en-GB"/>
              </w:rPr>
            </w:pPr>
            <w:r w:rsidRPr="00AF2781">
              <w:rPr>
                <w:rFonts w:asciiTheme="minorHAnsi" w:eastAsia="Calibri" w:hAnsiTheme="minorHAnsi"/>
                <w:szCs w:val="20"/>
                <w:lang w:val="en-GB"/>
              </w:rPr>
              <w:t>Develop and maint</w:t>
            </w:r>
            <w:r>
              <w:rPr>
                <w:rFonts w:asciiTheme="minorHAnsi" w:eastAsia="Calibri" w:hAnsiTheme="minorHAnsi"/>
                <w:szCs w:val="20"/>
                <w:lang w:val="en-GB"/>
              </w:rPr>
              <w:t xml:space="preserve">ain the </w:t>
            </w:r>
            <w:r w:rsidRPr="00AF2781">
              <w:rPr>
                <w:rFonts w:asciiTheme="minorHAnsi" w:eastAsia="Calibri" w:hAnsiTheme="minorHAnsi"/>
                <w:szCs w:val="20"/>
                <w:lang w:val="en-GB"/>
              </w:rPr>
              <w:t xml:space="preserve">list of experts relevant to the Sharks MOU </w:t>
            </w:r>
          </w:p>
        </w:tc>
        <w:tc>
          <w:tcPr>
            <w:tcW w:w="1260" w:type="dxa"/>
            <w:vAlign w:val="center"/>
          </w:tcPr>
          <w:p w14:paraId="2BBB91FE" w14:textId="77777777" w:rsidR="00506516" w:rsidRPr="005779D2" w:rsidRDefault="00506516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 w:rsidRPr="00CD4B93"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CP 2.5</w:t>
            </w:r>
          </w:p>
        </w:tc>
        <w:tc>
          <w:tcPr>
            <w:tcW w:w="99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5DC8102" w14:textId="77777777" w:rsidR="00506516" w:rsidRDefault="00382BD0" w:rsidP="00382BD0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c</w:t>
            </w:r>
            <w:r w:rsidR="00506516"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ore</w:t>
            </w: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74E0B5D" w14:textId="77777777" w:rsidR="00506516" w:rsidRDefault="002F22E3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2016-2018</w:t>
            </w:r>
          </w:p>
        </w:tc>
        <w:tc>
          <w:tcPr>
            <w:tcW w:w="126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81695E6" w14:textId="77777777" w:rsidR="00506516" w:rsidRDefault="00506516" w:rsidP="0050651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SEC</w:t>
            </w:r>
          </w:p>
        </w:tc>
        <w:tc>
          <w:tcPr>
            <w:tcW w:w="1885" w:type="dxa"/>
            <w:vAlign w:val="center"/>
          </w:tcPr>
          <w:p w14:paraId="75816B59" w14:textId="65679F51" w:rsidR="00506516" w:rsidRPr="00EA106E" w:rsidRDefault="00075A97" w:rsidP="00A51D1B">
            <w:pPr>
              <w:widowControl/>
              <w:autoSpaceDE/>
              <w:autoSpaceDN/>
              <w:adjustRightInd/>
              <w:spacing w:line="276" w:lineRule="auto"/>
              <w:rPr>
                <w:rFonts w:asciiTheme="minorHAnsi" w:eastAsia="Calibri" w:hAnsiTheme="minorHAnsi"/>
                <w:color w:val="538135" w:themeColor="accent6" w:themeShade="BF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 xml:space="preserve">Budget </w:t>
            </w:r>
          </w:p>
        </w:tc>
      </w:tr>
      <w:tr w:rsidR="00506516" w:rsidRPr="00EA106E" w14:paraId="124CEC84" w14:textId="77777777" w:rsidTr="00B81D0B">
        <w:trPr>
          <w:cantSplit/>
          <w:trHeight w:val="424"/>
        </w:trPr>
        <w:tc>
          <w:tcPr>
            <w:tcW w:w="14395" w:type="dxa"/>
            <w:gridSpan w:val="7"/>
            <w:shd w:val="clear" w:color="auto" w:fill="DEEAF6" w:themeFill="accent1" w:themeFillTint="33"/>
            <w:vAlign w:val="center"/>
          </w:tcPr>
          <w:p w14:paraId="7E6C0D73" w14:textId="77777777" w:rsidR="00506516" w:rsidRPr="00EA106E" w:rsidRDefault="00506516" w:rsidP="00382BD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color w:val="538135" w:themeColor="accent6" w:themeShade="BF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b/>
                <w:szCs w:val="20"/>
                <w:lang w:val="en-GB"/>
              </w:rPr>
              <w:t>Implementation of the MOU</w:t>
            </w:r>
          </w:p>
        </w:tc>
      </w:tr>
      <w:tr w:rsidR="00506516" w:rsidRPr="00EA106E" w14:paraId="137CA57A" w14:textId="77777777" w:rsidTr="0036693B">
        <w:trPr>
          <w:cantSplit/>
          <w:trHeight w:val="424"/>
        </w:trPr>
        <w:tc>
          <w:tcPr>
            <w:tcW w:w="822" w:type="dxa"/>
            <w:shd w:val="clear" w:color="000000" w:fill="FFFFFF"/>
            <w:vAlign w:val="center"/>
          </w:tcPr>
          <w:p w14:paraId="2C1A4D02" w14:textId="77777777" w:rsidR="00506516" w:rsidRPr="00F20F3D" w:rsidRDefault="00506516" w:rsidP="00506516">
            <w:pPr>
              <w:pStyle w:val="ListParagraph"/>
              <w:widowControl/>
              <w:numPr>
                <w:ilvl w:val="0"/>
                <w:numId w:val="12"/>
              </w:numPr>
              <w:autoSpaceDE/>
              <w:autoSpaceDN/>
              <w:adjustRightInd/>
              <w:jc w:val="both"/>
              <w:rPr>
                <w:rFonts w:asciiTheme="minorHAnsi" w:eastAsia="Calibri" w:hAnsiTheme="minorHAnsi"/>
                <w:b/>
                <w:szCs w:val="20"/>
                <w:lang w:val="en-GB"/>
              </w:rPr>
            </w:pPr>
          </w:p>
        </w:tc>
        <w:tc>
          <w:tcPr>
            <w:tcW w:w="6828" w:type="dxa"/>
            <w:shd w:val="clear" w:color="000000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8092364" w14:textId="77777777" w:rsidR="00506516" w:rsidRPr="00AF2781" w:rsidRDefault="00506516" w:rsidP="00506516">
            <w:pPr>
              <w:widowControl/>
              <w:autoSpaceDE/>
              <w:autoSpaceDN/>
              <w:adjustRightInd/>
              <w:jc w:val="both"/>
              <w:rPr>
                <w:rFonts w:asciiTheme="minorHAnsi" w:eastAsia="Calibri" w:hAnsiTheme="minorHAnsi"/>
                <w:szCs w:val="20"/>
                <w:lang w:val="en-GB"/>
              </w:rPr>
            </w:pPr>
            <w:r w:rsidRPr="00D83DCD">
              <w:rPr>
                <w:rFonts w:asciiTheme="minorHAnsi" w:eastAsia="Calibri" w:hAnsiTheme="minorHAnsi"/>
                <w:szCs w:val="20"/>
                <w:lang w:val="en-GB"/>
              </w:rPr>
              <w:t>Promote and coordinate activities of the Programme of Work and Conservation Plan</w:t>
            </w:r>
          </w:p>
        </w:tc>
        <w:tc>
          <w:tcPr>
            <w:tcW w:w="1260" w:type="dxa"/>
            <w:vAlign w:val="center"/>
          </w:tcPr>
          <w:p w14:paraId="619F68C0" w14:textId="77777777" w:rsidR="00506516" w:rsidRPr="00CD4B93" w:rsidRDefault="00506516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 w:rsidRPr="00D83DCD"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SEC ToR</w:t>
            </w:r>
          </w:p>
        </w:tc>
        <w:tc>
          <w:tcPr>
            <w:tcW w:w="99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B827B25" w14:textId="77777777" w:rsidR="00506516" w:rsidRDefault="009B1004" w:rsidP="00382BD0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core</w:t>
            </w: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7BB1BC7" w14:textId="77777777" w:rsidR="00506516" w:rsidRDefault="002F22E3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2016-2018</w:t>
            </w:r>
          </w:p>
        </w:tc>
        <w:tc>
          <w:tcPr>
            <w:tcW w:w="126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2552E6" w14:textId="0C9C7D15" w:rsidR="00506516" w:rsidRPr="00D83DCD" w:rsidRDefault="00506516" w:rsidP="0050651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</w:p>
          <w:p w14:paraId="32E9FE79" w14:textId="77777777" w:rsidR="00506516" w:rsidRPr="00D83DCD" w:rsidRDefault="00506516" w:rsidP="0050651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 w:rsidRPr="00D83DCD">
              <w:rPr>
                <w:rFonts w:asciiTheme="minorHAnsi" w:eastAsia="Calibri" w:hAnsiTheme="minorHAnsi"/>
                <w:szCs w:val="20"/>
                <w:lang w:val="en-GB"/>
              </w:rPr>
              <w:t>SEC</w:t>
            </w:r>
          </w:p>
          <w:p w14:paraId="55D43549" w14:textId="7C15F8A4" w:rsidR="00506516" w:rsidRDefault="00506516" w:rsidP="00A27AF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 w:rsidRPr="00D83DCD">
              <w:rPr>
                <w:rFonts w:asciiTheme="minorHAnsi" w:eastAsia="Calibri" w:hAnsiTheme="minorHAnsi"/>
                <w:szCs w:val="20"/>
                <w:lang w:val="en-GB"/>
              </w:rPr>
              <w:t xml:space="preserve"> </w:t>
            </w:r>
          </w:p>
        </w:tc>
        <w:tc>
          <w:tcPr>
            <w:tcW w:w="1885" w:type="dxa"/>
            <w:vAlign w:val="center"/>
          </w:tcPr>
          <w:p w14:paraId="490D04C4" w14:textId="5357E295" w:rsidR="00506516" w:rsidRPr="00EA106E" w:rsidRDefault="00075A97" w:rsidP="00A51D1B">
            <w:pPr>
              <w:widowControl/>
              <w:autoSpaceDE/>
              <w:autoSpaceDN/>
              <w:adjustRightInd/>
              <w:spacing w:line="276" w:lineRule="auto"/>
              <w:rPr>
                <w:rFonts w:asciiTheme="minorHAnsi" w:eastAsia="Calibri" w:hAnsiTheme="minorHAnsi"/>
                <w:color w:val="538135" w:themeColor="accent6" w:themeShade="BF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 xml:space="preserve">Budget </w:t>
            </w:r>
          </w:p>
        </w:tc>
      </w:tr>
      <w:tr w:rsidR="00506516" w:rsidRPr="00EA106E" w14:paraId="1AC89ACB" w14:textId="77777777" w:rsidTr="0036693B">
        <w:trPr>
          <w:cantSplit/>
          <w:trHeight w:val="424"/>
        </w:trPr>
        <w:tc>
          <w:tcPr>
            <w:tcW w:w="822" w:type="dxa"/>
            <w:shd w:val="clear" w:color="000000" w:fill="FFFFFF"/>
            <w:vAlign w:val="center"/>
          </w:tcPr>
          <w:p w14:paraId="2FE4FDBB" w14:textId="77777777" w:rsidR="00506516" w:rsidRPr="00F20F3D" w:rsidRDefault="00506516" w:rsidP="00506516">
            <w:pPr>
              <w:pStyle w:val="ListParagraph"/>
              <w:widowControl/>
              <w:numPr>
                <w:ilvl w:val="0"/>
                <w:numId w:val="12"/>
              </w:numPr>
              <w:autoSpaceDE/>
              <w:autoSpaceDN/>
              <w:adjustRightInd/>
              <w:jc w:val="both"/>
              <w:rPr>
                <w:rFonts w:asciiTheme="minorHAnsi" w:eastAsia="Calibri" w:hAnsiTheme="minorHAnsi"/>
                <w:b/>
                <w:szCs w:val="20"/>
                <w:lang w:val="en-GB"/>
              </w:rPr>
            </w:pPr>
          </w:p>
        </w:tc>
        <w:tc>
          <w:tcPr>
            <w:tcW w:w="6828" w:type="dxa"/>
            <w:shd w:val="clear" w:color="000000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EE6C28D" w14:textId="77777777" w:rsidR="00506516" w:rsidRPr="00AF2781" w:rsidRDefault="00506516" w:rsidP="00561E6C">
            <w:pPr>
              <w:widowControl/>
              <w:autoSpaceDE/>
              <w:autoSpaceDN/>
              <w:adjustRightInd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Conduct a</w:t>
            </w:r>
            <w:r w:rsidRPr="00D83DCD">
              <w:rPr>
                <w:rFonts w:asciiTheme="minorHAnsi" w:eastAsia="Calibri" w:hAnsiTheme="minorHAnsi"/>
                <w:szCs w:val="20"/>
                <w:lang w:val="en-GB"/>
              </w:rPr>
              <w:t xml:space="preserve"> survey on d</w:t>
            </w:r>
            <w:r>
              <w:rPr>
                <w:rFonts w:asciiTheme="minorHAnsi" w:eastAsia="Calibri" w:hAnsiTheme="minorHAnsi"/>
                <w:szCs w:val="20"/>
                <w:lang w:val="en-GB"/>
              </w:rPr>
              <w:t xml:space="preserve">omestic legislation </w:t>
            </w:r>
            <w:r w:rsidRPr="00D83DCD">
              <w:rPr>
                <w:rFonts w:asciiTheme="minorHAnsi" w:eastAsia="Calibri" w:hAnsiTheme="minorHAnsi"/>
                <w:szCs w:val="20"/>
                <w:lang w:val="en-GB"/>
              </w:rPr>
              <w:t xml:space="preserve">to address implementation gaps, inform Signatories and monitor the implementation of the Conservation Plan </w:t>
            </w:r>
          </w:p>
        </w:tc>
        <w:tc>
          <w:tcPr>
            <w:tcW w:w="1260" w:type="dxa"/>
            <w:vAlign w:val="center"/>
          </w:tcPr>
          <w:p w14:paraId="75C29055" w14:textId="77777777" w:rsidR="00506516" w:rsidRPr="00D83DCD" w:rsidRDefault="00506516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 w:rsidRPr="00D83DCD">
              <w:rPr>
                <w:rFonts w:asciiTheme="minorHAnsi" w:eastAsia="Calibri" w:hAnsiTheme="minorHAnsi"/>
                <w:szCs w:val="20"/>
                <w:lang w:val="en-GB"/>
              </w:rPr>
              <w:t>CP 7.1</w:t>
            </w:r>
          </w:p>
          <w:p w14:paraId="4428097C" w14:textId="77777777" w:rsidR="00506516" w:rsidRPr="00CD4B93" w:rsidRDefault="00506516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 w:rsidRPr="00D83DCD"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SEC ToR</w:t>
            </w:r>
          </w:p>
        </w:tc>
        <w:tc>
          <w:tcPr>
            <w:tcW w:w="99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F00B695" w14:textId="77777777" w:rsidR="00506516" w:rsidRDefault="009B1004" w:rsidP="00382BD0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core</w:t>
            </w: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969587B" w14:textId="77777777" w:rsidR="00506516" w:rsidRDefault="002F22E3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2016-2018</w:t>
            </w:r>
          </w:p>
        </w:tc>
        <w:tc>
          <w:tcPr>
            <w:tcW w:w="126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C8E5E55" w14:textId="77777777" w:rsidR="00506516" w:rsidRDefault="00506516" w:rsidP="0050651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 w:rsidRPr="00D83DCD">
              <w:rPr>
                <w:rFonts w:asciiTheme="minorHAnsi" w:eastAsia="Calibri" w:hAnsiTheme="minorHAnsi"/>
                <w:szCs w:val="20"/>
                <w:lang w:val="en-GB"/>
              </w:rPr>
              <w:t>SEC</w:t>
            </w:r>
          </w:p>
        </w:tc>
        <w:tc>
          <w:tcPr>
            <w:tcW w:w="1885" w:type="dxa"/>
            <w:vAlign w:val="center"/>
          </w:tcPr>
          <w:p w14:paraId="0CC5C94F" w14:textId="6D9C4724" w:rsidR="00506516" w:rsidRPr="00EA106E" w:rsidRDefault="00075A97" w:rsidP="00A51D1B">
            <w:pPr>
              <w:widowControl/>
              <w:autoSpaceDE/>
              <w:autoSpaceDN/>
              <w:adjustRightInd/>
              <w:spacing w:line="276" w:lineRule="auto"/>
              <w:rPr>
                <w:rFonts w:asciiTheme="minorHAnsi" w:eastAsia="Calibri" w:hAnsiTheme="minorHAnsi"/>
                <w:color w:val="538135" w:themeColor="accent6" w:themeShade="BF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 xml:space="preserve">Budget </w:t>
            </w:r>
          </w:p>
        </w:tc>
      </w:tr>
      <w:tr w:rsidR="00506516" w:rsidRPr="00EA106E" w14:paraId="1AD2DA58" w14:textId="77777777" w:rsidTr="0036693B">
        <w:trPr>
          <w:cantSplit/>
          <w:trHeight w:val="424"/>
        </w:trPr>
        <w:tc>
          <w:tcPr>
            <w:tcW w:w="822" w:type="dxa"/>
            <w:shd w:val="clear" w:color="000000" w:fill="FFFFFF"/>
            <w:vAlign w:val="center"/>
          </w:tcPr>
          <w:p w14:paraId="1CE70EFA" w14:textId="77777777" w:rsidR="00506516" w:rsidRPr="00F20F3D" w:rsidRDefault="00506516" w:rsidP="00506516">
            <w:pPr>
              <w:pStyle w:val="ListParagraph"/>
              <w:widowControl/>
              <w:numPr>
                <w:ilvl w:val="0"/>
                <w:numId w:val="12"/>
              </w:numPr>
              <w:autoSpaceDE/>
              <w:autoSpaceDN/>
              <w:adjustRightInd/>
              <w:jc w:val="both"/>
              <w:rPr>
                <w:rFonts w:asciiTheme="minorHAnsi" w:eastAsia="Calibri" w:hAnsiTheme="minorHAnsi"/>
                <w:b/>
                <w:szCs w:val="20"/>
                <w:lang w:val="en-GB"/>
              </w:rPr>
            </w:pPr>
          </w:p>
        </w:tc>
        <w:tc>
          <w:tcPr>
            <w:tcW w:w="6828" w:type="dxa"/>
            <w:shd w:val="clear" w:color="000000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7364D42" w14:textId="77777777" w:rsidR="00506516" w:rsidRPr="00AF2781" w:rsidRDefault="00506516" w:rsidP="00561E6C">
            <w:pPr>
              <w:widowControl/>
              <w:autoSpaceDE/>
              <w:autoSpaceDN/>
              <w:adjustRightInd/>
              <w:rPr>
                <w:rFonts w:asciiTheme="minorHAnsi" w:eastAsia="Calibri" w:hAnsiTheme="minorHAnsi"/>
                <w:szCs w:val="20"/>
                <w:lang w:val="en-GB"/>
              </w:rPr>
            </w:pPr>
            <w:r w:rsidRPr="00D83DCD">
              <w:rPr>
                <w:rFonts w:asciiTheme="minorHAnsi" w:eastAsia="Calibri" w:hAnsiTheme="minorHAnsi"/>
                <w:szCs w:val="20"/>
                <w:lang w:val="en-GB"/>
              </w:rPr>
              <w:t xml:space="preserve">Liaise with non-Signatory Range States to provide them with the necessary information to join the MOU and facilitate the accession </w:t>
            </w:r>
          </w:p>
        </w:tc>
        <w:tc>
          <w:tcPr>
            <w:tcW w:w="1260" w:type="dxa"/>
            <w:vAlign w:val="center"/>
          </w:tcPr>
          <w:p w14:paraId="293EBEE9" w14:textId="77777777" w:rsidR="00506516" w:rsidRPr="00CD4B93" w:rsidRDefault="00506516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 w:rsidRPr="00D83DCD"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SEC ToR</w:t>
            </w:r>
          </w:p>
        </w:tc>
        <w:tc>
          <w:tcPr>
            <w:tcW w:w="99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72EB3A1" w14:textId="77777777" w:rsidR="00506516" w:rsidRDefault="00382BD0" w:rsidP="00382BD0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c</w:t>
            </w:r>
            <w:r w:rsidR="00506516" w:rsidRPr="00D83DCD"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ore</w:t>
            </w: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5AE102B" w14:textId="77777777" w:rsidR="00506516" w:rsidRDefault="002F22E3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2016-2018</w:t>
            </w:r>
          </w:p>
        </w:tc>
        <w:tc>
          <w:tcPr>
            <w:tcW w:w="126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1AEEB96" w14:textId="77777777" w:rsidR="00506516" w:rsidRPr="00D83DCD" w:rsidRDefault="00506516" w:rsidP="0050651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 w:rsidRPr="00D83DCD">
              <w:rPr>
                <w:rFonts w:asciiTheme="minorHAnsi" w:eastAsia="Calibri" w:hAnsiTheme="minorHAnsi"/>
                <w:szCs w:val="20"/>
                <w:lang w:val="en-GB"/>
              </w:rPr>
              <w:t>SEC</w:t>
            </w:r>
          </w:p>
          <w:p w14:paraId="2E90822E" w14:textId="77777777" w:rsidR="00506516" w:rsidRDefault="00506516" w:rsidP="0050651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 w:rsidRPr="00D83DCD">
              <w:rPr>
                <w:rFonts w:asciiTheme="minorHAnsi" w:eastAsia="Calibri" w:hAnsiTheme="minorHAnsi"/>
                <w:szCs w:val="20"/>
                <w:lang w:val="en-GB"/>
              </w:rPr>
              <w:t>Cooperating partners</w:t>
            </w:r>
          </w:p>
        </w:tc>
        <w:tc>
          <w:tcPr>
            <w:tcW w:w="1885" w:type="dxa"/>
            <w:vAlign w:val="center"/>
          </w:tcPr>
          <w:p w14:paraId="78DEEA63" w14:textId="1F622831" w:rsidR="00506516" w:rsidRPr="00EA106E" w:rsidRDefault="00075A97" w:rsidP="00A51D1B">
            <w:pPr>
              <w:widowControl/>
              <w:autoSpaceDE/>
              <w:autoSpaceDN/>
              <w:adjustRightInd/>
              <w:spacing w:line="276" w:lineRule="auto"/>
              <w:rPr>
                <w:rFonts w:asciiTheme="minorHAnsi" w:eastAsia="Calibri" w:hAnsiTheme="minorHAnsi"/>
                <w:color w:val="538135" w:themeColor="accent6" w:themeShade="BF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 xml:space="preserve">Budget </w:t>
            </w:r>
          </w:p>
        </w:tc>
      </w:tr>
      <w:tr w:rsidR="00506516" w:rsidRPr="00EA106E" w14:paraId="07A7DAA8" w14:textId="77777777" w:rsidTr="0036693B">
        <w:trPr>
          <w:cantSplit/>
          <w:trHeight w:val="424"/>
        </w:trPr>
        <w:tc>
          <w:tcPr>
            <w:tcW w:w="822" w:type="dxa"/>
            <w:shd w:val="clear" w:color="000000" w:fill="FFFFFF"/>
            <w:vAlign w:val="center"/>
          </w:tcPr>
          <w:p w14:paraId="260F178B" w14:textId="77777777" w:rsidR="00506516" w:rsidRPr="00F20F3D" w:rsidRDefault="00506516" w:rsidP="00506516">
            <w:pPr>
              <w:pStyle w:val="ListParagraph"/>
              <w:widowControl/>
              <w:numPr>
                <w:ilvl w:val="0"/>
                <w:numId w:val="12"/>
              </w:numPr>
              <w:autoSpaceDE/>
              <w:autoSpaceDN/>
              <w:adjustRightInd/>
              <w:jc w:val="both"/>
              <w:rPr>
                <w:rFonts w:asciiTheme="minorHAnsi" w:eastAsia="Calibri" w:hAnsiTheme="minorHAnsi"/>
                <w:b/>
                <w:szCs w:val="20"/>
                <w:lang w:val="en-GB"/>
              </w:rPr>
            </w:pPr>
          </w:p>
        </w:tc>
        <w:tc>
          <w:tcPr>
            <w:tcW w:w="6828" w:type="dxa"/>
            <w:shd w:val="clear" w:color="000000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C070477" w14:textId="77777777" w:rsidR="00733607" w:rsidRDefault="00733607" w:rsidP="00506516">
            <w:pPr>
              <w:widowControl/>
              <w:autoSpaceDE/>
              <w:autoSpaceDN/>
              <w:adjustRightInd/>
              <w:jc w:val="both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 xml:space="preserve">Undertake </w:t>
            </w:r>
            <w:r w:rsidR="00506516" w:rsidRPr="00D83DCD">
              <w:rPr>
                <w:rFonts w:asciiTheme="minorHAnsi" w:eastAsia="Calibri" w:hAnsiTheme="minorHAnsi"/>
                <w:szCs w:val="20"/>
                <w:lang w:val="en-GB"/>
              </w:rPr>
              <w:t xml:space="preserve">outreach activities on the following priority regions: </w:t>
            </w:r>
          </w:p>
          <w:p w14:paraId="24432252" w14:textId="036505FD" w:rsidR="00506516" w:rsidRPr="00AF2781" w:rsidRDefault="00506516" w:rsidP="00506516">
            <w:pPr>
              <w:widowControl/>
              <w:autoSpaceDE/>
              <w:autoSpaceDN/>
              <w:adjustRightInd/>
              <w:jc w:val="both"/>
              <w:rPr>
                <w:rFonts w:asciiTheme="minorHAnsi" w:eastAsia="Calibri" w:hAnsiTheme="minorHAnsi"/>
                <w:szCs w:val="20"/>
                <w:lang w:val="en-GB"/>
              </w:rPr>
            </w:pPr>
            <w:r w:rsidRPr="00A51D1B">
              <w:rPr>
                <w:rFonts w:asciiTheme="minorHAnsi" w:eastAsia="Calibri" w:hAnsiTheme="minorHAnsi"/>
                <w:szCs w:val="20"/>
                <w:lang w:val="en-GB"/>
              </w:rPr>
              <w:t>South-East Asia, South</w:t>
            </w:r>
            <w:r w:rsidR="006273C6">
              <w:rPr>
                <w:rFonts w:asciiTheme="minorHAnsi" w:eastAsia="Calibri" w:hAnsiTheme="minorHAnsi"/>
                <w:szCs w:val="20"/>
                <w:lang w:val="en-GB"/>
              </w:rPr>
              <w:t xml:space="preserve"> America and Caribbean </w:t>
            </w:r>
            <w:r w:rsidRPr="00D83DCD">
              <w:rPr>
                <w:rFonts w:asciiTheme="minorHAnsi" w:eastAsia="Calibri" w:hAnsiTheme="minorHAnsi"/>
                <w:szCs w:val="20"/>
                <w:lang w:val="en-GB"/>
              </w:rPr>
              <w:t xml:space="preserve">and West Africa </w:t>
            </w:r>
          </w:p>
        </w:tc>
        <w:tc>
          <w:tcPr>
            <w:tcW w:w="1260" w:type="dxa"/>
            <w:vAlign w:val="center"/>
          </w:tcPr>
          <w:p w14:paraId="3E887C81" w14:textId="77777777" w:rsidR="00506516" w:rsidRPr="00CD4B93" w:rsidRDefault="00506516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 w:rsidRPr="00D83DCD"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SEC ToR</w:t>
            </w:r>
          </w:p>
        </w:tc>
        <w:tc>
          <w:tcPr>
            <w:tcW w:w="99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51D3D1A" w14:textId="77777777" w:rsidR="00506516" w:rsidRDefault="00382BD0" w:rsidP="00382BD0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c</w:t>
            </w:r>
            <w:r w:rsidR="00506516" w:rsidRPr="00D83DCD"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ore</w:t>
            </w: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DBDD8ED" w14:textId="77777777" w:rsidR="00506516" w:rsidRDefault="002F22E3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2016-2018</w:t>
            </w:r>
          </w:p>
        </w:tc>
        <w:tc>
          <w:tcPr>
            <w:tcW w:w="126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737C4B5" w14:textId="77777777" w:rsidR="00506516" w:rsidRPr="00D83DCD" w:rsidRDefault="00506516" w:rsidP="0050651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 w:rsidRPr="00D83DCD">
              <w:rPr>
                <w:rFonts w:asciiTheme="minorHAnsi" w:eastAsia="Calibri" w:hAnsiTheme="minorHAnsi"/>
                <w:szCs w:val="20"/>
                <w:lang w:val="en-GB"/>
              </w:rPr>
              <w:t>SEC</w:t>
            </w:r>
          </w:p>
          <w:p w14:paraId="5182079B" w14:textId="77777777" w:rsidR="00506516" w:rsidRDefault="00506516" w:rsidP="0050651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 w:rsidRPr="00D83DCD">
              <w:rPr>
                <w:rFonts w:asciiTheme="minorHAnsi" w:eastAsia="Calibri" w:hAnsiTheme="minorHAnsi"/>
                <w:szCs w:val="20"/>
                <w:lang w:val="en-GB"/>
              </w:rPr>
              <w:t>Cooperating partners</w:t>
            </w:r>
          </w:p>
        </w:tc>
        <w:tc>
          <w:tcPr>
            <w:tcW w:w="1885" w:type="dxa"/>
            <w:vAlign w:val="center"/>
          </w:tcPr>
          <w:p w14:paraId="046A9376" w14:textId="77777777" w:rsidR="00506516" w:rsidRPr="00EA106E" w:rsidRDefault="00075A97" w:rsidP="00506516">
            <w:pPr>
              <w:widowControl/>
              <w:autoSpaceDE/>
              <w:autoSpaceDN/>
              <w:adjustRightInd/>
              <w:spacing w:line="276" w:lineRule="auto"/>
              <w:rPr>
                <w:rFonts w:asciiTheme="minorHAnsi" w:eastAsia="Calibri" w:hAnsiTheme="minorHAnsi"/>
                <w:color w:val="538135" w:themeColor="accent6" w:themeShade="BF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Fundraising</w:t>
            </w:r>
          </w:p>
        </w:tc>
      </w:tr>
      <w:tr w:rsidR="00506516" w:rsidRPr="00EA106E" w14:paraId="2A01B6AB" w14:textId="77777777" w:rsidTr="0036693B">
        <w:trPr>
          <w:cantSplit/>
          <w:trHeight w:val="424"/>
        </w:trPr>
        <w:tc>
          <w:tcPr>
            <w:tcW w:w="822" w:type="dxa"/>
            <w:shd w:val="clear" w:color="000000" w:fill="FFFFFF"/>
            <w:vAlign w:val="center"/>
          </w:tcPr>
          <w:p w14:paraId="4D7C08C4" w14:textId="77777777" w:rsidR="00506516" w:rsidRPr="00F20F3D" w:rsidRDefault="00506516" w:rsidP="00506516">
            <w:pPr>
              <w:pStyle w:val="ListParagraph"/>
              <w:widowControl/>
              <w:numPr>
                <w:ilvl w:val="0"/>
                <w:numId w:val="12"/>
              </w:numPr>
              <w:autoSpaceDE/>
              <w:autoSpaceDN/>
              <w:adjustRightInd/>
              <w:jc w:val="both"/>
              <w:rPr>
                <w:rFonts w:asciiTheme="minorHAnsi" w:eastAsia="Calibri" w:hAnsiTheme="minorHAnsi"/>
                <w:b/>
                <w:szCs w:val="20"/>
                <w:lang w:val="en-GB"/>
              </w:rPr>
            </w:pPr>
          </w:p>
        </w:tc>
        <w:tc>
          <w:tcPr>
            <w:tcW w:w="6828" w:type="dxa"/>
            <w:shd w:val="clear" w:color="000000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A6927B6" w14:textId="77777777" w:rsidR="00506516" w:rsidRPr="00AF2781" w:rsidRDefault="00506516" w:rsidP="00506516">
            <w:pPr>
              <w:widowControl/>
              <w:autoSpaceDE/>
              <w:autoSpaceDN/>
              <w:adjustRightInd/>
              <w:jc w:val="both"/>
              <w:rPr>
                <w:rFonts w:asciiTheme="minorHAnsi" w:eastAsia="Calibri" w:hAnsiTheme="minorHAnsi"/>
                <w:szCs w:val="20"/>
                <w:lang w:val="en-GB"/>
              </w:rPr>
            </w:pPr>
            <w:r w:rsidRPr="00D83DCD">
              <w:rPr>
                <w:rFonts w:asciiTheme="minorHAnsi" w:eastAsia="Calibri" w:hAnsiTheme="minorHAnsi"/>
                <w:szCs w:val="20"/>
                <w:lang w:val="en-GB"/>
              </w:rPr>
              <w:t xml:space="preserve">Use other CMS meetings and workshops to promote the accession to the MOU </w:t>
            </w:r>
          </w:p>
        </w:tc>
        <w:tc>
          <w:tcPr>
            <w:tcW w:w="1260" w:type="dxa"/>
            <w:vAlign w:val="center"/>
          </w:tcPr>
          <w:p w14:paraId="1F254929" w14:textId="77777777" w:rsidR="00506516" w:rsidRPr="00CD4B93" w:rsidRDefault="00506516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 w:rsidRPr="00D83DCD"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SEC ToR</w:t>
            </w:r>
          </w:p>
        </w:tc>
        <w:tc>
          <w:tcPr>
            <w:tcW w:w="99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4746DC7" w14:textId="77777777" w:rsidR="00506516" w:rsidRDefault="00382BD0" w:rsidP="00382BD0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c</w:t>
            </w:r>
            <w:r w:rsidR="00506516" w:rsidRPr="00D83DCD"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ore</w:t>
            </w: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1A45ADD" w14:textId="77777777" w:rsidR="00506516" w:rsidRDefault="002F22E3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2016-2018</w:t>
            </w:r>
          </w:p>
        </w:tc>
        <w:tc>
          <w:tcPr>
            <w:tcW w:w="126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93E9599" w14:textId="77777777" w:rsidR="00506516" w:rsidRPr="00D83DCD" w:rsidRDefault="00506516" w:rsidP="0050651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 w:rsidRPr="00D83DCD">
              <w:rPr>
                <w:rFonts w:asciiTheme="minorHAnsi" w:eastAsia="Calibri" w:hAnsiTheme="minorHAnsi"/>
                <w:szCs w:val="20"/>
                <w:lang w:val="en-GB"/>
              </w:rPr>
              <w:t>SEC</w:t>
            </w:r>
          </w:p>
          <w:p w14:paraId="40FDC2BB" w14:textId="77777777" w:rsidR="00506516" w:rsidRDefault="00506516" w:rsidP="0050651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 w:rsidRPr="00D83DCD">
              <w:rPr>
                <w:rFonts w:asciiTheme="minorHAnsi" w:eastAsia="Calibri" w:hAnsiTheme="minorHAnsi"/>
                <w:szCs w:val="20"/>
                <w:lang w:val="en-GB"/>
              </w:rPr>
              <w:t>CMS</w:t>
            </w:r>
          </w:p>
        </w:tc>
        <w:tc>
          <w:tcPr>
            <w:tcW w:w="1885" w:type="dxa"/>
            <w:vAlign w:val="center"/>
          </w:tcPr>
          <w:p w14:paraId="622469F5" w14:textId="13AC99E0" w:rsidR="00506516" w:rsidRPr="00EA106E" w:rsidRDefault="00075A97" w:rsidP="00A51D1B">
            <w:pPr>
              <w:widowControl/>
              <w:autoSpaceDE/>
              <w:autoSpaceDN/>
              <w:adjustRightInd/>
              <w:spacing w:line="276" w:lineRule="auto"/>
              <w:rPr>
                <w:rFonts w:asciiTheme="minorHAnsi" w:eastAsia="Calibri" w:hAnsiTheme="minorHAnsi"/>
                <w:color w:val="538135" w:themeColor="accent6" w:themeShade="BF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 xml:space="preserve">Budget </w:t>
            </w:r>
          </w:p>
        </w:tc>
      </w:tr>
      <w:tr w:rsidR="00506516" w:rsidRPr="00EA106E" w14:paraId="359B5844" w14:textId="77777777" w:rsidTr="00B81D0B">
        <w:trPr>
          <w:cantSplit/>
          <w:trHeight w:val="424"/>
        </w:trPr>
        <w:tc>
          <w:tcPr>
            <w:tcW w:w="14395" w:type="dxa"/>
            <w:gridSpan w:val="7"/>
            <w:shd w:val="clear" w:color="auto" w:fill="DEEAF6" w:themeFill="accent1" w:themeFillTint="33"/>
            <w:vAlign w:val="center"/>
          </w:tcPr>
          <w:p w14:paraId="1EC98FB8" w14:textId="77777777" w:rsidR="00506516" w:rsidRPr="007E46EC" w:rsidRDefault="00506516" w:rsidP="00382BD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b/>
                <w:color w:val="538135" w:themeColor="accent6" w:themeShade="BF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b/>
                <w:szCs w:val="20"/>
                <w:lang w:val="en-GB"/>
              </w:rPr>
              <w:t>Capacity B</w:t>
            </w:r>
            <w:r w:rsidRPr="007E46EC">
              <w:rPr>
                <w:rFonts w:asciiTheme="minorHAnsi" w:eastAsia="Calibri" w:hAnsiTheme="minorHAnsi"/>
                <w:b/>
                <w:szCs w:val="20"/>
                <w:lang w:val="en-GB"/>
              </w:rPr>
              <w:t>uilding</w:t>
            </w:r>
          </w:p>
        </w:tc>
      </w:tr>
      <w:tr w:rsidR="00506516" w:rsidRPr="00EA106E" w14:paraId="690D823B" w14:textId="77777777" w:rsidTr="0036693B">
        <w:trPr>
          <w:cantSplit/>
          <w:trHeight w:val="424"/>
        </w:trPr>
        <w:tc>
          <w:tcPr>
            <w:tcW w:w="822" w:type="dxa"/>
            <w:shd w:val="clear" w:color="000000" w:fill="FFFFFF"/>
            <w:vAlign w:val="center"/>
          </w:tcPr>
          <w:p w14:paraId="2395FB0D" w14:textId="77777777" w:rsidR="00506516" w:rsidRPr="00F20F3D" w:rsidRDefault="00506516" w:rsidP="00506516">
            <w:pPr>
              <w:pStyle w:val="ListParagraph"/>
              <w:widowControl/>
              <w:numPr>
                <w:ilvl w:val="0"/>
                <w:numId w:val="12"/>
              </w:numPr>
              <w:autoSpaceDE/>
              <w:autoSpaceDN/>
              <w:adjustRightInd/>
              <w:jc w:val="both"/>
              <w:rPr>
                <w:rFonts w:asciiTheme="minorHAnsi" w:eastAsia="Calibri" w:hAnsiTheme="minorHAnsi"/>
                <w:b/>
                <w:szCs w:val="20"/>
                <w:lang w:val="en-GB"/>
              </w:rPr>
            </w:pPr>
          </w:p>
        </w:tc>
        <w:tc>
          <w:tcPr>
            <w:tcW w:w="6828" w:type="dxa"/>
            <w:shd w:val="clear" w:color="000000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BCCED1A" w14:textId="77777777" w:rsidR="00506516" w:rsidRPr="005C7CC0" w:rsidRDefault="009F179E" w:rsidP="00B62470">
            <w:pPr>
              <w:widowControl/>
              <w:autoSpaceDE/>
              <w:autoSpaceDN/>
              <w:adjustRightInd/>
              <w:jc w:val="both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 xml:space="preserve">Identify </w:t>
            </w:r>
            <w:r w:rsidR="00506516" w:rsidRPr="005C7CC0">
              <w:rPr>
                <w:rFonts w:asciiTheme="minorHAnsi" w:eastAsia="Calibri" w:hAnsiTheme="minorHAnsi"/>
                <w:szCs w:val="20"/>
                <w:lang w:val="en-GB"/>
              </w:rPr>
              <w:t>and review gaps i</w:t>
            </w:r>
            <w:r w:rsidR="00D52E35">
              <w:rPr>
                <w:rFonts w:asciiTheme="minorHAnsi" w:eastAsia="Calibri" w:hAnsiTheme="minorHAnsi"/>
                <w:szCs w:val="20"/>
                <w:lang w:val="en-GB"/>
              </w:rPr>
              <w:t>n capacity and training needs of Signatories</w:t>
            </w:r>
            <w:r w:rsidR="00B62470">
              <w:rPr>
                <w:rFonts w:asciiTheme="minorHAnsi" w:eastAsia="Calibri" w:hAnsiTheme="minorHAnsi"/>
                <w:szCs w:val="20"/>
                <w:lang w:val="en-GB"/>
              </w:rPr>
              <w:t xml:space="preserve"> and c</w:t>
            </w:r>
            <w:r w:rsidR="00B62470" w:rsidRPr="005C7CC0">
              <w:rPr>
                <w:rFonts w:asciiTheme="minorHAnsi" w:eastAsia="Calibri" w:hAnsiTheme="minorHAnsi"/>
                <w:szCs w:val="20"/>
                <w:lang w:val="en-GB"/>
              </w:rPr>
              <w:t>ompi</w:t>
            </w:r>
            <w:r w:rsidR="00B62470">
              <w:rPr>
                <w:rFonts w:asciiTheme="minorHAnsi" w:eastAsia="Calibri" w:hAnsiTheme="minorHAnsi"/>
                <w:szCs w:val="20"/>
                <w:lang w:val="en-GB"/>
              </w:rPr>
              <w:t>le or develop tailored training materials</w:t>
            </w:r>
          </w:p>
        </w:tc>
        <w:tc>
          <w:tcPr>
            <w:tcW w:w="1260" w:type="dxa"/>
            <w:vAlign w:val="center"/>
          </w:tcPr>
          <w:p w14:paraId="0FB0CDF3" w14:textId="77777777" w:rsidR="00D52E35" w:rsidRDefault="00D52E35" w:rsidP="003E47DE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CP 1.1</w:t>
            </w:r>
          </w:p>
          <w:p w14:paraId="0CD98C0B" w14:textId="77777777" w:rsidR="00506516" w:rsidRPr="00D83DCD" w:rsidRDefault="00D52E35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SEC TOR</w:t>
            </w:r>
          </w:p>
        </w:tc>
        <w:tc>
          <w:tcPr>
            <w:tcW w:w="99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0DE2E48" w14:textId="77777777" w:rsidR="00506516" w:rsidRPr="00D83DCD" w:rsidRDefault="00382BD0" w:rsidP="00382BD0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h</w:t>
            </w:r>
            <w:r w:rsidR="00506516"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igh</w:t>
            </w: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6A2410C" w14:textId="77777777" w:rsidR="00506516" w:rsidRPr="00D83DCD" w:rsidRDefault="006E22A2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2016-2018</w:t>
            </w:r>
          </w:p>
        </w:tc>
        <w:tc>
          <w:tcPr>
            <w:tcW w:w="126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9A62861" w14:textId="77777777" w:rsidR="00506516" w:rsidRDefault="00506516" w:rsidP="0050651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AC</w:t>
            </w:r>
          </w:p>
          <w:p w14:paraId="4667BB7F" w14:textId="77777777" w:rsidR="00506516" w:rsidRDefault="00506516" w:rsidP="0050651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SEC</w:t>
            </w:r>
          </w:p>
          <w:p w14:paraId="1490E210" w14:textId="77777777" w:rsidR="00506516" w:rsidRPr="00D83DCD" w:rsidRDefault="00506516" w:rsidP="0050651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Cooperating Partners</w:t>
            </w:r>
          </w:p>
        </w:tc>
        <w:tc>
          <w:tcPr>
            <w:tcW w:w="1885" w:type="dxa"/>
            <w:vAlign w:val="center"/>
          </w:tcPr>
          <w:p w14:paraId="153D3B02" w14:textId="77777777" w:rsidR="00506516" w:rsidRPr="00004FA8" w:rsidRDefault="00075A97" w:rsidP="00506516">
            <w:pPr>
              <w:widowControl/>
              <w:autoSpaceDE/>
              <w:autoSpaceDN/>
              <w:adjustRightInd/>
              <w:spacing w:line="276" w:lineRule="auto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Fundraising</w:t>
            </w:r>
          </w:p>
        </w:tc>
      </w:tr>
      <w:tr w:rsidR="00D52E35" w:rsidRPr="00EA106E" w14:paraId="15F9258A" w14:textId="77777777" w:rsidTr="0036693B">
        <w:trPr>
          <w:cantSplit/>
          <w:trHeight w:val="424"/>
        </w:trPr>
        <w:tc>
          <w:tcPr>
            <w:tcW w:w="822" w:type="dxa"/>
            <w:shd w:val="clear" w:color="000000" w:fill="FFFFFF"/>
            <w:vAlign w:val="center"/>
          </w:tcPr>
          <w:p w14:paraId="464A0EB7" w14:textId="77777777" w:rsidR="00D52E35" w:rsidRPr="00F20F3D" w:rsidRDefault="00D52E35" w:rsidP="00506516">
            <w:pPr>
              <w:pStyle w:val="ListParagraph"/>
              <w:widowControl/>
              <w:numPr>
                <w:ilvl w:val="0"/>
                <w:numId w:val="12"/>
              </w:numPr>
              <w:autoSpaceDE/>
              <w:autoSpaceDN/>
              <w:adjustRightInd/>
              <w:jc w:val="both"/>
              <w:rPr>
                <w:rFonts w:asciiTheme="minorHAnsi" w:eastAsia="Calibri" w:hAnsiTheme="minorHAnsi"/>
                <w:b/>
                <w:szCs w:val="20"/>
                <w:lang w:val="en-GB"/>
              </w:rPr>
            </w:pPr>
          </w:p>
        </w:tc>
        <w:tc>
          <w:tcPr>
            <w:tcW w:w="6828" w:type="dxa"/>
            <w:shd w:val="clear" w:color="000000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22350EF" w14:textId="6E91E297" w:rsidR="0093357B" w:rsidRPr="005C7CC0" w:rsidRDefault="00D52E35" w:rsidP="00D52E35">
            <w:pPr>
              <w:widowControl/>
              <w:autoSpaceDE/>
              <w:autoSpaceDN/>
              <w:adjustRightInd/>
              <w:jc w:val="both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A</w:t>
            </w:r>
            <w:r w:rsidRPr="005C7CC0">
              <w:rPr>
                <w:rFonts w:asciiTheme="minorHAnsi" w:eastAsia="Calibri" w:hAnsiTheme="minorHAnsi"/>
                <w:szCs w:val="20"/>
                <w:lang w:val="en-GB"/>
              </w:rPr>
              <w:t>ssist Signatories with the implement</w:t>
            </w:r>
            <w:r w:rsidR="008F48CB">
              <w:rPr>
                <w:rFonts w:asciiTheme="minorHAnsi" w:eastAsia="Calibri" w:hAnsiTheme="minorHAnsi"/>
                <w:szCs w:val="20"/>
                <w:lang w:val="en-GB"/>
              </w:rPr>
              <w:t>ation of the Conservation Plan</w:t>
            </w:r>
            <w:r w:rsidR="004F2EAC">
              <w:rPr>
                <w:rFonts w:asciiTheme="minorHAnsi" w:eastAsia="Calibri" w:hAnsiTheme="minorHAnsi"/>
                <w:szCs w:val="20"/>
                <w:lang w:val="en-GB"/>
              </w:rPr>
              <w:t>.</w:t>
            </w:r>
          </w:p>
          <w:p w14:paraId="3FE49B1E" w14:textId="1E702A0A" w:rsidR="00494DC9" w:rsidRDefault="00494DC9" w:rsidP="00103BD0">
            <w:pPr>
              <w:pStyle w:val="ListParagraph"/>
              <w:widowControl/>
              <w:autoSpaceDE/>
              <w:autoSpaceDN/>
              <w:adjustRightInd/>
              <w:jc w:val="both"/>
              <w:rPr>
                <w:rFonts w:asciiTheme="minorHAnsi" w:eastAsia="Calibri" w:hAnsiTheme="minorHAnsi"/>
                <w:szCs w:val="20"/>
                <w:lang w:val="en-GB"/>
              </w:rPr>
            </w:pPr>
          </w:p>
        </w:tc>
        <w:tc>
          <w:tcPr>
            <w:tcW w:w="1260" w:type="dxa"/>
            <w:vAlign w:val="center"/>
          </w:tcPr>
          <w:p w14:paraId="401FB3E0" w14:textId="77777777" w:rsidR="00D52E35" w:rsidRDefault="00D52E35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CP 6.2</w:t>
            </w:r>
          </w:p>
          <w:p w14:paraId="1B447A62" w14:textId="77777777" w:rsidR="00D52E35" w:rsidRPr="00D83DCD" w:rsidRDefault="00D52E35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SEC ToR</w:t>
            </w:r>
          </w:p>
        </w:tc>
        <w:tc>
          <w:tcPr>
            <w:tcW w:w="99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D17CB8F" w14:textId="77777777" w:rsidR="00D52E35" w:rsidRDefault="00D52E35" w:rsidP="00382BD0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high</w:t>
            </w: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4E8EB25" w14:textId="33729419" w:rsidR="00D52E35" w:rsidRDefault="00A27AF7" w:rsidP="004F2EAC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A</w:t>
            </w:r>
            <w:r w:rsidR="00D52E35"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s requested by Signatories</w:t>
            </w:r>
          </w:p>
        </w:tc>
        <w:tc>
          <w:tcPr>
            <w:tcW w:w="126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69194C6" w14:textId="77777777" w:rsidR="00D52E35" w:rsidRDefault="00D52E35" w:rsidP="00D52E3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AC</w:t>
            </w:r>
          </w:p>
          <w:p w14:paraId="4A0561D2" w14:textId="77777777" w:rsidR="00D52E35" w:rsidRDefault="00D52E35" w:rsidP="00D52E3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SEC</w:t>
            </w:r>
          </w:p>
          <w:p w14:paraId="4B8692B9" w14:textId="77777777" w:rsidR="00D52E35" w:rsidRDefault="00D52E35" w:rsidP="00D52E3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Cooperating Partners</w:t>
            </w:r>
          </w:p>
        </w:tc>
        <w:tc>
          <w:tcPr>
            <w:tcW w:w="1885" w:type="dxa"/>
            <w:vAlign w:val="center"/>
          </w:tcPr>
          <w:p w14:paraId="04B7B075" w14:textId="77777777" w:rsidR="00D52E35" w:rsidRDefault="00D52E35" w:rsidP="00506516">
            <w:pPr>
              <w:widowControl/>
              <w:autoSpaceDE/>
              <w:autoSpaceDN/>
              <w:adjustRightInd/>
              <w:spacing w:line="276" w:lineRule="auto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Fundraising</w:t>
            </w:r>
          </w:p>
        </w:tc>
      </w:tr>
      <w:tr w:rsidR="00506516" w:rsidRPr="00EA106E" w14:paraId="4D82C7E0" w14:textId="77777777" w:rsidTr="0036693B">
        <w:trPr>
          <w:cantSplit/>
          <w:trHeight w:val="424"/>
        </w:trPr>
        <w:tc>
          <w:tcPr>
            <w:tcW w:w="822" w:type="dxa"/>
            <w:shd w:val="clear" w:color="000000" w:fill="FFFFFF"/>
            <w:vAlign w:val="center"/>
          </w:tcPr>
          <w:p w14:paraId="288C130D" w14:textId="77777777" w:rsidR="00506516" w:rsidRPr="00F20F3D" w:rsidRDefault="00506516" w:rsidP="00506516">
            <w:pPr>
              <w:pStyle w:val="ListParagraph"/>
              <w:widowControl/>
              <w:numPr>
                <w:ilvl w:val="0"/>
                <w:numId w:val="12"/>
              </w:numPr>
              <w:autoSpaceDE/>
              <w:autoSpaceDN/>
              <w:adjustRightInd/>
              <w:jc w:val="both"/>
              <w:rPr>
                <w:rFonts w:asciiTheme="minorHAnsi" w:eastAsia="Calibri" w:hAnsiTheme="minorHAnsi"/>
                <w:b/>
                <w:szCs w:val="20"/>
                <w:lang w:val="en-GB"/>
              </w:rPr>
            </w:pPr>
          </w:p>
        </w:tc>
        <w:tc>
          <w:tcPr>
            <w:tcW w:w="6828" w:type="dxa"/>
            <w:shd w:val="clear" w:color="000000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0C39F1C" w14:textId="77777777" w:rsidR="00506516" w:rsidRPr="00D83DCD" w:rsidRDefault="009F179E" w:rsidP="00506516">
            <w:pPr>
              <w:widowControl/>
              <w:autoSpaceDE/>
              <w:autoSpaceDN/>
              <w:adjustRightInd/>
              <w:jc w:val="both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Contribute</w:t>
            </w:r>
            <w:r w:rsidR="00506516">
              <w:rPr>
                <w:rFonts w:asciiTheme="minorHAnsi" w:eastAsia="Calibri" w:hAnsiTheme="minorHAnsi"/>
                <w:szCs w:val="20"/>
                <w:lang w:val="en-GB"/>
              </w:rPr>
              <w:t xml:space="preserve"> to</w:t>
            </w:r>
            <w:r w:rsidR="00506516" w:rsidRPr="00D738BD">
              <w:rPr>
                <w:rFonts w:asciiTheme="minorHAnsi" w:eastAsia="Calibri" w:hAnsiTheme="minorHAnsi"/>
                <w:szCs w:val="20"/>
                <w:lang w:val="en-GB"/>
              </w:rPr>
              <w:t xml:space="preserve"> </w:t>
            </w:r>
            <w:r w:rsidR="00506516">
              <w:rPr>
                <w:rFonts w:asciiTheme="minorHAnsi" w:eastAsia="Calibri" w:hAnsiTheme="minorHAnsi"/>
                <w:szCs w:val="20"/>
                <w:lang w:val="en-GB"/>
              </w:rPr>
              <w:t>joint</w:t>
            </w:r>
            <w:r w:rsidR="00506516" w:rsidRPr="00D738BD">
              <w:rPr>
                <w:rFonts w:asciiTheme="minorHAnsi" w:eastAsia="Calibri" w:hAnsiTheme="minorHAnsi"/>
                <w:szCs w:val="20"/>
                <w:lang w:val="en-GB"/>
              </w:rPr>
              <w:t xml:space="preserve"> capacity</w:t>
            </w:r>
            <w:r w:rsidR="00506516">
              <w:rPr>
                <w:rFonts w:asciiTheme="minorHAnsi" w:eastAsia="Calibri" w:hAnsiTheme="minorHAnsi"/>
                <w:szCs w:val="20"/>
                <w:lang w:val="en-GB"/>
              </w:rPr>
              <w:t>-</w:t>
            </w:r>
            <w:r w:rsidR="00506516" w:rsidRPr="00D738BD">
              <w:rPr>
                <w:rFonts w:asciiTheme="minorHAnsi" w:eastAsia="Calibri" w:hAnsiTheme="minorHAnsi"/>
                <w:szCs w:val="20"/>
                <w:lang w:val="en-GB"/>
              </w:rPr>
              <w:t>building workshops with</w:t>
            </w:r>
            <w:r w:rsidR="00506516">
              <w:rPr>
                <w:rFonts w:asciiTheme="minorHAnsi" w:eastAsia="Calibri" w:hAnsiTheme="minorHAnsi"/>
                <w:szCs w:val="20"/>
                <w:lang w:val="en-GB"/>
              </w:rPr>
              <w:t xml:space="preserve"> CMS and</w:t>
            </w:r>
            <w:r w:rsidR="00506516" w:rsidRPr="00D738BD">
              <w:rPr>
                <w:rFonts w:asciiTheme="minorHAnsi" w:eastAsia="Calibri" w:hAnsiTheme="minorHAnsi"/>
                <w:szCs w:val="20"/>
                <w:lang w:val="en-GB"/>
              </w:rPr>
              <w:t xml:space="preserve"> cooperating partners in Africa, Asia, Oceania, South</w:t>
            </w:r>
            <w:r w:rsidR="00506516">
              <w:rPr>
                <w:rFonts w:asciiTheme="minorHAnsi" w:eastAsia="Calibri" w:hAnsiTheme="minorHAnsi"/>
                <w:szCs w:val="20"/>
                <w:lang w:val="en-GB"/>
              </w:rPr>
              <w:t xml:space="preserve"> &amp;</w:t>
            </w:r>
            <w:r w:rsidR="00506516" w:rsidRPr="00D738BD">
              <w:rPr>
                <w:rFonts w:asciiTheme="minorHAnsi" w:eastAsia="Calibri" w:hAnsiTheme="minorHAnsi"/>
                <w:szCs w:val="20"/>
                <w:lang w:val="en-GB"/>
              </w:rPr>
              <w:t xml:space="preserve"> Central America and the Caribbean</w:t>
            </w:r>
            <w:r w:rsidR="00506516">
              <w:rPr>
                <w:rFonts w:asciiTheme="minorHAnsi" w:eastAsia="Calibri" w:hAnsiTheme="minorHAnsi"/>
                <w:szCs w:val="20"/>
                <w:lang w:val="en-GB"/>
              </w:rPr>
              <w:t xml:space="preserve">, as requested by the regions </w:t>
            </w:r>
          </w:p>
        </w:tc>
        <w:tc>
          <w:tcPr>
            <w:tcW w:w="1260" w:type="dxa"/>
            <w:vAlign w:val="center"/>
          </w:tcPr>
          <w:p w14:paraId="0BBBC74C" w14:textId="77777777" w:rsidR="00506516" w:rsidRPr="00D83DCD" w:rsidRDefault="00506516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 w:rsidRPr="005779D2"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SEC ToR</w:t>
            </w:r>
          </w:p>
        </w:tc>
        <w:tc>
          <w:tcPr>
            <w:tcW w:w="99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DD96515" w14:textId="77777777" w:rsidR="00506516" w:rsidRPr="00D83DCD" w:rsidRDefault="00382BD0" w:rsidP="00382BD0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c</w:t>
            </w:r>
            <w:r w:rsidR="00506516"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ore</w:t>
            </w: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807B27D" w14:textId="77777777" w:rsidR="00506516" w:rsidRPr="00D83DCD" w:rsidRDefault="00EB1C71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2016-2018</w:t>
            </w:r>
          </w:p>
        </w:tc>
        <w:tc>
          <w:tcPr>
            <w:tcW w:w="126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A5759C6" w14:textId="77777777" w:rsidR="00506516" w:rsidRDefault="00506516" w:rsidP="0050651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SIG</w:t>
            </w:r>
          </w:p>
          <w:p w14:paraId="441BDE24" w14:textId="77777777" w:rsidR="00506516" w:rsidRDefault="00506516" w:rsidP="0050651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AC</w:t>
            </w:r>
          </w:p>
          <w:p w14:paraId="7C25E36A" w14:textId="77777777" w:rsidR="00506516" w:rsidRDefault="00506516" w:rsidP="0050651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SEC</w:t>
            </w:r>
          </w:p>
          <w:p w14:paraId="54925FA1" w14:textId="77777777" w:rsidR="00506516" w:rsidRPr="00D83DCD" w:rsidRDefault="00506516" w:rsidP="0050651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Cooperating Partners</w:t>
            </w:r>
          </w:p>
        </w:tc>
        <w:tc>
          <w:tcPr>
            <w:tcW w:w="1885" w:type="dxa"/>
            <w:vAlign w:val="center"/>
          </w:tcPr>
          <w:p w14:paraId="0E6B82BA" w14:textId="77777777" w:rsidR="00506516" w:rsidRPr="00004FA8" w:rsidRDefault="00075A97" w:rsidP="00506516">
            <w:pPr>
              <w:widowControl/>
              <w:autoSpaceDE/>
              <w:autoSpaceDN/>
              <w:adjustRightInd/>
              <w:spacing w:line="276" w:lineRule="auto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Fundraising</w:t>
            </w:r>
          </w:p>
        </w:tc>
      </w:tr>
      <w:tr w:rsidR="00506516" w:rsidRPr="00EA106E" w14:paraId="3504A394" w14:textId="77777777" w:rsidTr="0036693B">
        <w:trPr>
          <w:cantSplit/>
          <w:trHeight w:val="424"/>
        </w:trPr>
        <w:tc>
          <w:tcPr>
            <w:tcW w:w="822" w:type="dxa"/>
            <w:shd w:val="clear" w:color="000000" w:fill="FFFFFF"/>
            <w:vAlign w:val="center"/>
          </w:tcPr>
          <w:p w14:paraId="2D3ABFF5" w14:textId="77777777" w:rsidR="00506516" w:rsidRPr="00F20F3D" w:rsidRDefault="00506516" w:rsidP="00506516">
            <w:pPr>
              <w:pStyle w:val="ListParagraph"/>
              <w:widowControl/>
              <w:numPr>
                <w:ilvl w:val="0"/>
                <w:numId w:val="12"/>
              </w:numPr>
              <w:autoSpaceDE/>
              <w:autoSpaceDN/>
              <w:adjustRightInd/>
              <w:jc w:val="both"/>
              <w:rPr>
                <w:rFonts w:asciiTheme="minorHAnsi" w:eastAsia="Calibri" w:hAnsiTheme="minorHAnsi"/>
                <w:b/>
                <w:szCs w:val="20"/>
                <w:lang w:val="en-GB"/>
              </w:rPr>
            </w:pPr>
          </w:p>
        </w:tc>
        <w:tc>
          <w:tcPr>
            <w:tcW w:w="6828" w:type="dxa"/>
            <w:shd w:val="clear" w:color="000000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1E2DCD7" w14:textId="768F206D" w:rsidR="00506516" w:rsidRPr="00D83DCD" w:rsidRDefault="00B62470" w:rsidP="00B62470">
            <w:pPr>
              <w:widowControl/>
              <w:autoSpaceDE/>
              <w:autoSpaceDN/>
              <w:adjustRightInd/>
              <w:jc w:val="both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Develop a commu</w:t>
            </w:r>
            <w:r w:rsidR="008B760A">
              <w:rPr>
                <w:rFonts w:asciiTheme="minorHAnsi" w:eastAsia="Calibri" w:hAnsiTheme="minorHAnsi"/>
                <w:szCs w:val="20"/>
                <w:lang w:val="en-GB"/>
              </w:rPr>
              <w:t>nication and awareness raising s</w:t>
            </w:r>
            <w:r>
              <w:rPr>
                <w:rFonts w:asciiTheme="minorHAnsi" w:eastAsia="Calibri" w:hAnsiTheme="minorHAnsi"/>
                <w:szCs w:val="20"/>
                <w:lang w:val="en-GB"/>
              </w:rPr>
              <w:t>trategy for</w:t>
            </w:r>
            <w:r w:rsidR="00506516" w:rsidRPr="00D738BD">
              <w:rPr>
                <w:rFonts w:asciiTheme="minorHAnsi" w:eastAsia="Calibri" w:hAnsiTheme="minorHAnsi"/>
                <w:szCs w:val="20"/>
                <w:lang w:val="en-GB"/>
              </w:rPr>
              <w:t xml:space="preserve"> CMS</w:t>
            </w:r>
            <w:r>
              <w:rPr>
                <w:rFonts w:asciiTheme="minorHAnsi" w:eastAsia="Calibri" w:hAnsiTheme="minorHAnsi"/>
                <w:szCs w:val="20"/>
                <w:lang w:val="en-GB"/>
              </w:rPr>
              <w:t xml:space="preserve"> Sharks MOU </w:t>
            </w:r>
            <w:r w:rsidR="008F48CB">
              <w:rPr>
                <w:rFonts w:asciiTheme="minorHAnsi" w:eastAsia="Calibri" w:hAnsiTheme="minorHAnsi"/>
                <w:szCs w:val="20"/>
                <w:lang w:val="en-GB"/>
              </w:rPr>
              <w:t>-listed species</w:t>
            </w:r>
          </w:p>
        </w:tc>
        <w:tc>
          <w:tcPr>
            <w:tcW w:w="1260" w:type="dxa"/>
            <w:vAlign w:val="center"/>
          </w:tcPr>
          <w:p w14:paraId="373EFED8" w14:textId="77777777" w:rsidR="00506516" w:rsidRPr="00D738BD" w:rsidRDefault="00506516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 xml:space="preserve">CP 1.6 </w:t>
            </w:r>
          </w:p>
          <w:p w14:paraId="06C37D0A" w14:textId="77777777" w:rsidR="00506516" w:rsidRPr="00D738BD" w:rsidRDefault="00506516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 xml:space="preserve">CP </w:t>
            </w:r>
            <w:r w:rsidRPr="00D738BD">
              <w:rPr>
                <w:rFonts w:asciiTheme="minorHAnsi" w:eastAsia="Calibri" w:hAnsiTheme="minorHAnsi"/>
                <w:szCs w:val="20"/>
                <w:lang w:val="en-GB"/>
              </w:rPr>
              <w:t>5.2</w:t>
            </w:r>
          </w:p>
          <w:p w14:paraId="14A09093" w14:textId="77777777" w:rsidR="00506516" w:rsidRPr="00D83DCD" w:rsidRDefault="00506516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 xml:space="preserve">CP </w:t>
            </w:r>
            <w:r w:rsidRPr="00D738BD">
              <w:rPr>
                <w:rFonts w:asciiTheme="minorHAnsi" w:eastAsia="Calibri" w:hAnsiTheme="minorHAnsi"/>
                <w:szCs w:val="20"/>
                <w:lang w:val="en-GB"/>
              </w:rPr>
              <w:t>6.3</w:t>
            </w:r>
          </w:p>
        </w:tc>
        <w:tc>
          <w:tcPr>
            <w:tcW w:w="99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ED703C2" w14:textId="77777777" w:rsidR="00506516" w:rsidRPr="00D83DCD" w:rsidRDefault="00382BD0" w:rsidP="00382BD0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h</w:t>
            </w:r>
            <w:r w:rsidR="00506516"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igh</w:t>
            </w: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9B817B2" w14:textId="77777777" w:rsidR="00506516" w:rsidRPr="00D83DCD" w:rsidRDefault="00EB1C71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2016-2018</w:t>
            </w:r>
          </w:p>
        </w:tc>
        <w:tc>
          <w:tcPr>
            <w:tcW w:w="126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B04569A" w14:textId="03580B62" w:rsidR="00494DC9" w:rsidRDefault="00506516" w:rsidP="00A51D1B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SIG</w:t>
            </w:r>
          </w:p>
          <w:p w14:paraId="007B353B" w14:textId="77777777" w:rsidR="00506516" w:rsidRDefault="00506516" w:rsidP="0050651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SEC</w:t>
            </w:r>
          </w:p>
          <w:p w14:paraId="11B5BF66" w14:textId="77777777" w:rsidR="00506516" w:rsidRPr="00D83DCD" w:rsidRDefault="00506516" w:rsidP="0050651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Cooperating Partners</w:t>
            </w:r>
          </w:p>
        </w:tc>
        <w:tc>
          <w:tcPr>
            <w:tcW w:w="1885" w:type="dxa"/>
            <w:vAlign w:val="center"/>
          </w:tcPr>
          <w:p w14:paraId="047C70EB" w14:textId="5F97D115" w:rsidR="00506516" w:rsidRPr="00004FA8" w:rsidRDefault="00075A97" w:rsidP="00A51D1B">
            <w:pPr>
              <w:widowControl/>
              <w:autoSpaceDE/>
              <w:autoSpaceDN/>
              <w:adjustRightInd/>
              <w:spacing w:line="276" w:lineRule="auto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 xml:space="preserve">Budget </w:t>
            </w:r>
          </w:p>
        </w:tc>
      </w:tr>
      <w:tr w:rsidR="00506516" w:rsidRPr="00EA106E" w14:paraId="403437A3" w14:textId="77777777" w:rsidTr="0036693B">
        <w:trPr>
          <w:cantSplit/>
          <w:trHeight w:val="424"/>
        </w:trPr>
        <w:tc>
          <w:tcPr>
            <w:tcW w:w="822" w:type="dxa"/>
            <w:shd w:val="clear" w:color="000000" w:fill="FFFFFF"/>
            <w:vAlign w:val="center"/>
          </w:tcPr>
          <w:p w14:paraId="0E042971" w14:textId="77777777" w:rsidR="00506516" w:rsidRPr="00F20F3D" w:rsidRDefault="00506516" w:rsidP="00506516">
            <w:pPr>
              <w:pStyle w:val="ListParagraph"/>
              <w:widowControl/>
              <w:numPr>
                <w:ilvl w:val="0"/>
                <w:numId w:val="12"/>
              </w:numPr>
              <w:autoSpaceDE/>
              <w:autoSpaceDN/>
              <w:adjustRightInd/>
              <w:jc w:val="both"/>
              <w:rPr>
                <w:rFonts w:asciiTheme="minorHAnsi" w:eastAsia="Calibri" w:hAnsiTheme="minorHAnsi"/>
                <w:b/>
                <w:szCs w:val="20"/>
                <w:lang w:val="en-GB"/>
              </w:rPr>
            </w:pPr>
          </w:p>
        </w:tc>
        <w:tc>
          <w:tcPr>
            <w:tcW w:w="6828" w:type="dxa"/>
            <w:shd w:val="clear" w:color="000000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0B68684" w14:textId="77777777" w:rsidR="00506516" w:rsidRDefault="00506516" w:rsidP="00506516">
            <w:pPr>
              <w:widowControl/>
              <w:autoSpaceDE/>
              <w:autoSpaceDN/>
              <w:adjustRightInd/>
              <w:jc w:val="both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 xml:space="preserve">Develop a Massive Open Online Course (MOOC) on the Conservation and Management of Sharks and their habitats </w:t>
            </w:r>
          </w:p>
          <w:p w14:paraId="05534977" w14:textId="77777777" w:rsidR="00506516" w:rsidRPr="00D83DCD" w:rsidRDefault="00506516" w:rsidP="00506516">
            <w:pPr>
              <w:widowControl/>
              <w:autoSpaceDE/>
              <w:autoSpaceDN/>
              <w:adjustRightInd/>
              <w:jc w:val="both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Cooperate with relevant scientific bodies (universities, scientists, international institutions)</w:t>
            </w:r>
          </w:p>
        </w:tc>
        <w:tc>
          <w:tcPr>
            <w:tcW w:w="1260" w:type="dxa"/>
            <w:vAlign w:val="center"/>
          </w:tcPr>
          <w:p w14:paraId="67360B62" w14:textId="77777777" w:rsidR="00506516" w:rsidRPr="00D83DCD" w:rsidRDefault="0061371A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 xml:space="preserve">CP </w:t>
            </w:r>
            <w:r w:rsidR="00D52E35"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12</w:t>
            </w:r>
          </w:p>
        </w:tc>
        <w:tc>
          <w:tcPr>
            <w:tcW w:w="99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F5F8E70" w14:textId="57F1E216" w:rsidR="00506516" w:rsidRPr="00D83DCD" w:rsidRDefault="00A51D1B" w:rsidP="00382BD0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m</w:t>
            </w:r>
            <w:r w:rsidR="00382BD0"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edium</w:t>
            </w: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FE81E61" w14:textId="77777777" w:rsidR="00506516" w:rsidRPr="00D83DCD" w:rsidRDefault="00506516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2017</w:t>
            </w:r>
          </w:p>
        </w:tc>
        <w:tc>
          <w:tcPr>
            <w:tcW w:w="126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6E231D9" w14:textId="27624EEC" w:rsidR="00506516" w:rsidRDefault="00506516" w:rsidP="0050651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</w:p>
          <w:p w14:paraId="5E9F3E07" w14:textId="77777777" w:rsidR="00506516" w:rsidRDefault="00506516" w:rsidP="0050651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SEC</w:t>
            </w:r>
          </w:p>
          <w:p w14:paraId="1E1B7779" w14:textId="77777777" w:rsidR="00506516" w:rsidRPr="00D83DCD" w:rsidRDefault="00506516" w:rsidP="0073360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Cooperating Partners</w:t>
            </w:r>
          </w:p>
        </w:tc>
        <w:tc>
          <w:tcPr>
            <w:tcW w:w="1885" w:type="dxa"/>
            <w:vAlign w:val="center"/>
          </w:tcPr>
          <w:p w14:paraId="1EC32A23" w14:textId="77777777" w:rsidR="00506516" w:rsidRPr="00004FA8" w:rsidRDefault="00075A97" w:rsidP="00506516">
            <w:pPr>
              <w:widowControl/>
              <w:autoSpaceDE/>
              <w:autoSpaceDN/>
              <w:adjustRightInd/>
              <w:spacing w:line="276" w:lineRule="auto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Fundraising</w:t>
            </w:r>
          </w:p>
        </w:tc>
      </w:tr>
      <w:tr w:rsidR="00506516" w:rsidRPr="00EA106E" w14:paraId="2EE1370C" w14:textId="77777777" w:rsidTr="0036693B">
        <w:trPr>
          <w:cantSplit/>
          <w:trHeight w:val="424"/>
        </w:trPr>
        <w:tc>
          <w:tcPr>
            <w:tcW w:w="822" w:type="dxa"/>
            <w:shd w:val="clear" w:color="000000" w:fill="FFFFFF"/>
            <w:vAlign w:val="center"/>
          </w:tcPr>
          <w:p w14:paraId="2E474786" w14:textId="77777777" w:rsidR="00506516" w:rsidRPr="00F20F3D" w:rsidRDefault="00506516" w:rsidP="00506516">
            <w:pPr>
              <w:pStyle w:val="ListParagraph"/>
              <w:widowControl/>
              <w:numPr>
                <w:ilvl w:val="0"/>
                <w:numId w:val="12"/>
              </w:numPr>
              <w:autoSpaceDE/>
              <w:autoSpaceDN/>
              <w:adjustRightInd/>
              <w:jc w:val="both"/>
              <w:rPr>
                <w:rFonts w:asciiTheme="minorHAnsi" w:eastAsia="Calibri" w:hAnsiTheme="minorHAnsi"/>
                <w:b/>
                <w:szCs w:val="20"/>
                <w:lang w:val="en-GB"/>
              </w:rPr>
            </w:pPr>
          </w:p>
        </w:tc>
        <w:tc>
          <w:tcPr>
            <w:tcW w:w="6828" w:type="dxa"/>
            <w:shd w:val="clear" w:color="000000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F8FBB50" w14:textId="77777777" w:rsidR="00506516" w:rsidRDefault="00506516" w:rsidP="00506516">
            <w:pPr>
              <w:widowControl/>
              <w:autoSpaceDE/>
              <w:autoSpaceDN/>
              <w:adjustRightInd/>
              <w:jc w:val="both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Translation</w:t>
            </w:r>
            <w:r w:rsidRPr="00634DF2">
              <w:rPr>
                <w:rFonts w:asciiTheme="minorHAnsi" w:eastAsia="Calibri" w:hAnsiTheme="minorHAnsi"/>
                <w:szCs w:val="20"/>
                <w:lang w:val="en-GB"/>
              </w:rPr>
              <w:t xml:space="preserve"> of “Sharks of the Arabian Seas”- Identification Guide to other languages of the Indian Ocean Region (e.g. Farsi, Hindi, Urdu)</w:t>
            </w:r>
            <w:r>
              <w:rPr>
                <w:rFonts w:asciiTheme="minorHAnsi" w:eastAsia="Calibri" w:hAnsiTheme="minorHAnsi"/>
                <w:szCs w:val="20"/>
                <w:lang w:val="en-GB"/>
              </w:rPr>
              <w:t xml:space="preserve"> and other identification guides as required </w:t>
            </w:r>
          </w:p>
          <w:p w14:paraId="4811F1E2" w14:textId="77777777" w:rsidR="0093357B" w:rsidRPr="00D83DCD" w:rsidRDefault="0093357B" w:rsidP="00506516">
            <w:pPr>
              <w:widowControl/>
              <w:autoSpaceDE/>
              <w:autoSpaceDN/>
              <w:adjustRightInd/>
              <w:jc w:val="both"/>
              <w:rPr>
                <w:rFonts w:asciiTheme="minorHAnsi" w:eastAsia="Calibri" w:hAnsiTheme="minorHAnsi"/>
                <w:szCs w:val="20"/>
                <w:lang w:val="en-GB"/>
              </w:rPr>
            </w:pPr>
          </w:p>
        </w:tc>
        <w:tc>
          <w:tcPr>
            <w:tcW w:w="1260" w:type="dxa"/>
            <w:vAlign w:val="center"/>
          </w:tcPr>
          <w:p w14:paraId="737954D3" w14:textId="77777777" w:rsidR="00506516" w:rsidRDefault="00026E38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CP 12</w:t>
            </w:r>
          </w:p>
          <w:p w14:paraId="10B807CF" w14:textId="77777777" w:rsidR="00026E38" w:rsidRPr="00D83DCD" w:rsidRDefault="00026E38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CP13</w:t>
            </w:r>
          </w:p>
        </w:tc>
        <w:tc>
          <w:tcPr>
            <w:tcW w:w="99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F104C10" w14:textId="158BB1B3" w:rsidR="00506516" w:rsidRPr="00D83DCD" w:rsidRDefault="00A51D1B" w:rsidP="00382BD0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m</w:t>
            </w:r>
            <w:r w:rsidR="00506516"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edium</w:t>
            </w: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F430709" w14:textId="77777777" w:rsidR="00506516" w:rsidRPr="00D83DCD" w:rsidRDefault="00506516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2016-2017</w:t>
            </w:r>
          </w:p>
        </w:tc>
        <w:tc>
          <w:tcPr>
            <w:tcW w:w="126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971BC9C" w14:textId="77777777" w:rsidR="00506516" w:rsidRPr="00D83DCD" w:rsidRDefault="00506516" w:rsidP="0050651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SEC</w:t>
            </w:r>
          </w:p>
        </w:tc>
        <w:tc>
          <w:tcPr>
            <w:tcW w:w="1885" w:type="dxa"/>
            <w:vAlign w:val="center"/>
          </w:tcPr>
          <w:p w14:paraId="5B5D8C6E" w14:textId="77777777" w:rsidR="00506516" w:rsidRPr="00004FA8" w:rsidRDefault="00075A97" w:rsidP="00506516">
            <w:pPr>
              <w:widowControl/>
              <w:autoSpaceDE/>
              <w:autoSpaceDN/>
              <w:adjustRightInd/>
              <w:spacing w:line="276" w:lineRule="auto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Fundraising</w:t>
            </w:r>
          </w:p>
        </w:tc>
      </w:tr>
      <w:tr w:rsidR="00506516" w:rsidRPr="00EA106E" w14:paraId="369CF42E" w14:textId="77777777" w:rsidTr="00B81D0B">
        <w:trPr>
          <w:cantSplit/>
          <w:trHeight w:val="424"/>
        </w:trPr>
        <w:tc>
          <w:tcPr>
            <w:tcW w:w="14395" w:type="dxa"/>
            <w:gridSpan w:val="7"/>
            <w:shd w:val="clear" w:color="auto" w:fill="DEEAF6" w:themeFill="accent1" w:themeFillTint="33"/>
            <w:vAlign w:val="center"/>
          </w:tcPr>
          <w:p w14:paraId="11098E18" w14:textId="77777777" w:rsidR="00506516" w:rsidRPr="00004FA8" w:rsidRDefault="00506516" w:rsidP="00382BD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 w:rsidRPr="00004FA8">
              <w:rPr>
                <w:rFonts w:asciiTheme="minorHAnsi" w:eastAsia="Calibri" w:hAnsiTheme="minorHAnsi"/>
                <w:b/>
                <w:szCs w:val="20"/>
                <w:lang w:val="en-GB"/>
              </w:rPr>
              <w:t>Fundraising / Mobilization of resources</w:t>
            </w:r>
          </w:p>
        </w:tc>
      </w:tr>
      <w:tr w:rsidR="00506516" w:rsidRPr="00EA106E" w14:paraId="53DF088B" w14:textId="77777777" w:rsidTr="0036693B">
        <w:trPr>
          <w:cantSplit/>
          <w:trHeight w:val="424"/>
        </w:trPr>
        <w:tc>
          <w:tcPr>
            <w:tcW w:w="822" w:type="dxa"/>
            <w:shd w:val="clear" w:color="000000" w:fill="FFFFFF"/>
            <w:vAlign w:val="center"/>
          </w:tcPr>
          <w:p w14:paraId="3E504ACC" w14:textId="77777777" w:rsidR="00506516" w:rsidRPr="00F20F3D" w:rsidRDefault="00506516" w:rsidP="00506516">
            <w:pPr>
              <w:pStyle w:val="ListParagraph"/>
              <w:widowControl/>
              <w:numPr>
                <w:ilvl w:val="0"/>
                <w:numId w:val="12"/>
              </w:numPr>
              <w:autoSpaceDE/>
              <w:autoSpaceDN/>
              <w:adjustRightInd/>
              <w:jc w:val="both"/>
              <w:rPr>
                <w:rFonts w:asciiTheme="minorHAnsi" w:eastAsia="Calibri" w:hAnsiTheme="minorHAnsi"/>
                <w:b/>
                <w:szCs w:val="20"/>
                <w:lang w:val="en-GB"/>
              </w:rPr>
            </w:pPr>
          </w:p>
        </w:tc>
        <w:tc>
          <w:tcPr>
            <w:tcW w:w="6828" w:type="dxa"/>
            <w:shd w:val="clear" w:color="000000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95255E4" w14:textId="77777777" w:rsidR="00506516" w:rsidRDefault="00506516" w:rsidP="00506516">
            <w:pPr>
              <w:widowControl/>
              <w:autoSpaceDE/>
              <w:autoSpaceDN/>
              <w:adjustRightInd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 xml:space="preserve">Identify existing and new opportunities for financial resources to support the </w:t>
            </w:r>
            <w:r w:rsidRPr="006C3A09">
              <w:rPr>
                <w:rFonts w:asciiTheme="minorHAnsi" w:eastAsia="Calibri" w:hAnsiTheme="minorHAnsi"/>
                <w:szCs w:val="20"/>
                <w:u w:val="single"/>
                <w:lang w:val="en-GB"/>
              </w:rPr>
              <w:t>long</w:t>
            </w:r>
            <w:r>
              <w:rPr>
                <w:rFonts w:asciiTheme="minorHAnsi" w:eastAsia="Calibri" w:hAnsiTheme="minorHAnsi"/>
                <w:szCs w:val="20"/>
                <w:u w:val="single"/>
                <w:lang w:val="en-GB"/>
              </w:rPr>
              <w:t>-</w:t>
            </w:r>
            <w:r w:rsidRPr="006C3A09">
              <w:rPr>
                <w:rFonts w:asciiTheme="minorHAnsi" w:eastAsia="Calibri" w:hAnsiTheme="minorHAnsi"/>
                <w:szCs w:val="20"/>
                <w:u w:val="single"/>
                <w:lang w:val="en-GB"/>
              </w:rPr>
              <w:t xml:space="preserve">term </w:t>
            </w:r>
            <w:r>
              <w:rPr>
                <w:rFonts w:asciiTheme="minorHAnsi" w:eastAsia="Calibri" w:hAnsiTheme="minorHAnsi"/>
                <w:szCs w:val="20"/>
                <w:lang w:val="en-GB"/>
              </w:rPr>
              <w:t>implementation of the Conservation Plan and the PoW. Expand and enhance fundraising activities:</w:t>
            </w:r>
          </w:p>
          <w:p w14:paraId="56B5E73D" w14:textId="77777777" w:rsidR="00506516" w:rsidRDefault="00506516" w:rsidP="00506516">
            <w:pPr>
              <w:pStyle w:val="ListParagraph"/>
              <w:widowControl/>
              <w:numPr>
                <w:ilvl w:val="0"/>
                <w:numId w:val="6"/>
              </w:numPr>
              <w:autoSpaceDE/>
              <w:autoSpaceDN/>
              <w:adjustRightInd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 xml:space="preserve">Raise funds and voluntary annual contributions from Signatories </w:t>
            </w:r>
          </w:p>
          <w:p w14:paraId="1B750014" w14:textId="77777777" w:rsidR="00506516" w:rsidRDefault="00506516" w:rsidP="00506516">
            <w:pPr>
              <w:pStyle w:val="ListParagraph"/>
              <w:widowControl/>
              <w:numPr>
                <w:ilvl w:val="0"/>
                <w:numId w:val="6"/>
              </w:numPr>
              <w:autoSpaceDE/>
              <w:autoSpaceDN/>
              <w:adjustRightInd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 xml:space="preserve">Raise funds for joint projects with partners and potential partners </w:t>
            </w:r>
          </w:p>
          <w:p w14:paraId="7290CED6" w14:textId="77777777" w:rsidR="00506516" w:rsidRDefault="00506516" w:rsidP="00506516">
            <w:pPr>
              <w:pStyle w:val="ListParagraph"/>
              <w:widowControl/>
              <w:numPr>
                <w:ilvl w:val="0"/>
                <w:numId w:val="6"/>
              </w:numPr>
              <w:autoSpaceDE/>
              <w:autoSpaceDN/>
              <w:adjustRightInd/>
              <w:rPr>
                <w:rFonts w:asciiTheme="minorHAnsi" w:eastAsia="Calibri" w:hAnsiTheme="minorHAnsi"/>
                <w:szCs w:val="20"/>
                <w:lang w:val="en-GB"/>
              </w:rPr>
            </w:pPr>
            <w:r w:rsidRPr="006C3A09">
              <w:rPr>
                <w:rFonts w:asciiTheme="minorHAnsi" w:eastAsia="Calibri" w:hAnsiTheme="minorHAnsi"/>
                <w:szCs w:val="20"/>
                <w:lang w:val="en-GB"/>
              </w:rPr>
              <w:t>Explore possibilities of alternative funds</w:t>
            </w:r>
            <w:r>
              <w:rPr>
                <w:rFonts w:asciiTheme="minorHAnsi" w:eastAsia="Calibri" w:hAnsiTheme="minorHAnsi"/>
                <w:szCs w:val="20"/>
                <w:lang w:val="en-GB"/>
              </w:rPr>
              <w:t xml:space="preserve"> (e.g. private sector)</w:t>
            </w:r>
          </w:p>
          <w:p w14:paraId="385BE433" w14:textId="77777777" w:rsidR="00506516" w:rsidRDefault="00506516" w:rsidP="00506516">
            <w:pPr>
              <w:pStyle w:val="ListParagraph"/>
              <w:widowControl/>
              <w:numPr>
                <w:ilvl w:val="0"/>
                <w:numId w:val="6"/>
              </w:numPr>
              <w:autoSpaceDE/>
              <w:autoSpaceDN/>
              <w:adjustRightInd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 xml:space="preserve">Support funding applications and opportunities for Signatories </w:t>
            </w:r>
          </w:p>
          <w:p w14:paraId="384E4721" w14:textId="77777777" w:rsidR="00506516" w:rsidRPr="00733607" w:rsidRDefault="00506516" w:rsidP="00733607">
            <w:pPr>
              <w:pStyle w:val="ListParagraph"/>
              <w:widowControl/>
              <w:numPr>
                <w:ilvl w:val="0"/>
                <w:numId w:val="6"/>
              </w:numPr>
              <w:autoSpaceDE/>
              <w:autoSpaceDN/>
              <w:adjustRightInd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with letters of endorsement / support</w:t>
            </w:r>
          </w:p>
        </w:tc>
        <w:tc>
          <w:tcPr>
            <w:tcW w:w="1260" w:type="dxa"/>
            <w:vAlign w:val="center"/>
          </w:tcPr>
          <w:p w14:paraId="2E0B8538" w14:textId="77777777" w:rsidR="00506516" w:rsidRPr="00F21BAC" w:rsidRDefault="00506516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highlight w:val="yellow"/>
                <w:lang w:val="en-GB"/>
              </w:rPr>
            </w:pPr>
            <w:r w:rsidRPr="005779D2"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SEC ToR</w:t>
            </w:r>
          </w:p>
        </w:tc>
        <w:tc>
          <w:tcPr>
            <w:tcW w:w="99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B029315" w14:textId="721C8923" w:rsidR="00506516" w:rsidRPr="00001C87" w:rsidRDefault="00A51D1B" w:rsidP="00382BD0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c</w:t>
            </w:r>
            <w:r w:rsidR="00506516"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ore</w:t>
            </w: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CD14905" w14:textId="77777777" w:rsidR="00506516" w:rsidRDefault="00EB1C71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2016-2018</w:t>
            </w:r>
          </w:p>
        </w:tc>
        <w:tc>
          <w:tcPr>
            <w:tcW w:w="126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3EB2E18" w14:textId="77777777" w:rsidR="00506516" w:rsidRDefault="00506516" w:rsidP="0050651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SIG</w:t>
            </w:r>
          </w:p>
          <w:p w14:paraId="70540A22" w14:textId="77777777" w:rsidR="00506516" w:rsidRDefault="00506516" w:rsidP="0050651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 w:rsidRPr="00C37996">
              <w:rPr>
                <w:rFonts w:asciiTheme="minorHAnsi" w:eastAsia="Calibri" w:hAnsiTheme="minorHAnsi"/>
                <w:szCs w:val="20"/>
                <w:lang w:val="en-GB"/>
              </w:rPr>
              <w:t>SEC</w:t>
            </w:r>
          </w:p>
        </w:tc>
        <w:tc>
          <w:tcPr>
            <w:tcW w:w="1885" w:type="dxa"/>
            <w:vAlign w:val="center"/>
          </w:tcPr>
          <w:p w14:paraId="6315BC20" w14:textId="5E3D00FF" w:rsidR="00506516" w:rsidRPr="00004FA8" w:rsidRDefault="00075A97" w:rsidP="00A51D1B">
            <w:pPr>
              <w:widowControl/>
              <w:autoSpaceDE/>
              <w:autoSpaceDN/>
              <w:adjustRightInd/>
              <w:spacing w:line="276" w:lineRule="auto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 xml:space="preserve">Budget </w:t>
            </w:r>
          </w:p>
        </w:tc>
      </w:tr>
    </w:tbl>
    <w:p w14:paraId="37126961" w14:textId="77777777" w:rsidR="00B45C51" w:rsidRDefault="00B45C51" w:rsidP="00B45C51"/>
    <w:p w14:paraId="2CFF635C" w14:textId="77777777" w:rsidR="00FC0899" w:rsidRPr="00FD56E6" w:rsidRDefault="00FC0899" w:rsidP="00573C09">
      <w:pPr>
        <w:rPr>
          <w:bCs/>
          <w:i/>
          <w:sz w:val="22"/>
          <w:szCs w:val="22"/>
        </w:rPr>
      </w:pPr>
    </w:p>
    <w:sectPr w:rsidR="00FC0899" w:rsidRPr="00FD56E6" w:rsidSect="00B45C51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6837" w:h="11905" w:orient="landscape" w:code="9"/>
      <w:pgMar w:top="720" w:right="720" w:bottom="720" w:left="720" w:header="504" w:footer="504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287462" w14:textId="77777777" w:rsidR="00C242C0" w:rsidRDefault="00C242C0">
      <w:r>
        <w:separator/>
      </w:r>
    </w:p>
  </w:endnote>
  <w:endnote w:type="continuationSeparator" w:id="0">
    <w:p w14:paraId="5752797B" w14:textId="77777777" w:rsidR="00C242C0" w:rsidRDefault="00C242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B08444" w14:textId="77777777" w:rsidR="00A3115F" w:rsidRDefault="00A3115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97219">
      <w:rPr>
        <w:rStyle w:val="PageNumber"/>
        <w:noProof/>
      </w:rPr>
      <w:t>2</w:t>
    </w:r>
    <w:r>
      <w:rPr>
        <w:rStyle w:val="PageNumber"/>
      </w:rPr>
      <w:fldChar w:fldCharType="end"/>
    </w:r>
  </w:p>
  <w:p w14:paraId="51CEEAC3" w14:textId="77777777" w:rsidR="00A3115F" w:rsidRDefault="00A3115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5ED3E0" w14:textId="77777777" w:rsidR="00A3115F" w:rsidRDefault="00A3115F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97219">
      <w:rPr>
        <w:noProof/>
      </w:rPr>
      <w:t>1</w:t>
    </w:r>
    <w:r>
      <w:rPr>
        <w:noProof/>
      </w:rPr>
      <w:fldChar w:fldCharType="end"/>
    </w:r>
  </w:p>
  <w:p w14:paraId="0FF316CA" w14:textId="77777777" w:rsidR="00A3115F" w:rsidRDefault="00A3115F" w:rsidP="00A6067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F0B063" w14:textId="77777777" w:rsidR="00A3115F" w:rsidRDefault="00A3115F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B9B019" w14:textId="77777777" w:rsidR="00C242C0" w:rsidRDefault="00C242C0">
      <w:r>
        <w:separator/>
      </w:r>
    </w:p>
  </w:footnote>
  <w:footnote w:type="continuationSeparator" w:id="0">
    <w:p w14:paraId="6B839C77" w14:textId="77777777" w:rsidR="00C242C0" w:rsidRDefault="00C242C0">
      <w:r>
        <w:continuationSeparator/>
      </w:r>
    </w:p>
  </w:footnote>
  <w:footnote w:id="1">
    <w:p w14:paraId="1810FB26" w14:textId="77777777" w:rsidR="00A3115F" w:rsidRPr="007B5C8D" w:rsidRDefault="00A3115F" w:rsidP="00B45C51">
      <w:pPr>
        <w:pStyle w:val="FootnoteText"/>
        <w:rPr>
          <w:sz w:val="18"/>
          <w:szCs w:val="18"/>
        </w:rPr>
      </w:pPr>
      <w:r w:rsidRPr="00972667">
        <w:rPr>
          <w:rStyle w:val="FootnoteReference"/>
          <w:sz w:val="18"/>
          <w:szCs w:val="18"/>
          <w:vertAlign w:val="superscript"/>
        </w:rPr>
        <w:footnoteRef/>
      </w:r>
      <w:r>
        <w:rPr>
          <w:sz w:val="18"/>
          <w:szCs w:val="18"/>
        </w:rPr>
        <w:t xml:space="preserve"> </w:t>
      </w:r>
      <w:r w:rsidRPr="007B5C8D">
        <w:rPr>
          <w:sz w:val="18"/>
          <w:szCs w:val="18"/>
        </w:rPr>
        <w:t>Conservation Plan</w:t>
      </w:r>
      <w:r>
        <w:rPr>
          <w:sz w:val="18"/>
          <w:szCs w:val="18"/>
        </w:rPr>
        <w:t xml:space="preserve"> (CP)</w:t>
      </w:r>
      <w:r w:rsidRPr="007B5C8D">
        <w:rPr>
          <w:sz w:val="18"/>
          <w:szCs w:val="18"/>
        </w:rPr>
        <w:t xml:space="preserve"> and </w:t>
      </w:r>
      <w:r>
        <w:rPr>
          <w:sz w:val="18"/>
          <w:szCs w:val="18"/>
        </w:rPr>
        <w:t xml:space="preserve">the </w:t>
      </w:r>
      <w:r w:rsidRPr="007B5C8D">
        <w:rPr>
          <w:sz w:val="18"/>
          <w:szCs w:val="18"/>
        </w:rPr>
        <w:t>Terms of Reference</w:t>
      </w:r>
      <w:r>
        <w:rPr>
          <w:sz w:val="18"/>
          <w:szCs w:val="18"/>
        </w:rPr>
        <w:t xml:space="preserve"> of the Advisory Committee and the Secretariat</w:t>
      </w:r>
      <w:r w:rsidRPr="007B5C8D">
        <w:rPr>
          <w:sz w:val="18"/>
          <w:szCs w:val="18"/>
        </w:rPr>
        <w:t xml:space="preserve"> </w:t>
      </w:r>
      <w:r>
        <w:rPr>
          <w:sz w:val="18"/>
          <w:szCs w:val="18"/>
        </w:rPr>
        <w:t>(SEC ToR)</w:t>
      </w:r>
    </w:p>
  </w:footnote>
  <w:footnote w:id="2">
    <w:p w14:paraId="5E7FA92F" w14:textId="77777777" w:rsidR="00A3115F" w:rsidRPr="007B5C8D" w:rsidRDefault="00A3115F" w:rsidP="00B45C51">
      <w:pPr>
        <w:pStyle w:val="FootnoteText"/>
        <w:rPr>
          <w:sz w:val="18"/>
          <w:szCs w:val="18"/>
        </w:rPr>
      </w:pPr>
      <w:r w:rsidRPr="00972667">
        <w:rPr>
          <w:rStyle w:val="FootnoteReference"/>
          <w:sz w:val="18"/>
          <w:szCs w:val="18"/>
          <w:vertAlign w:val="superscript"/>
        </w:rPr>
        <w:footnoteRef/>
      </w:r>
      <w:r w:rsidRPr="007B5C8D">
        <w:rPr>
          <w:sz w:val="18"/>
          <w:szCs w:val="18"/>
        </w:rPr>
        <w:t xml:space="preserve"> </w:t>
      </w:r>
      <w:r>
        <w:rPr>
          <w:sz w:val="18"/>
          <w:szCs w:val="18"/>
        </w:rPr>
        <w:t>C</w:t>
      </w:r>
      <w:r w:rsidRPr="007B5C8D">
        <w:rPr>
          <w:sz w:val="18"/>
          <w:szCs w:val="18"/>
        </w:rPr>
        <w:t>o</w:t>
      </w:r>
      <w:r>
        <w:rPr>
          <w:sz w:val="18"/>
          <w:szCs w:val="18"/>
        </w:rPr>
        <w:t>re S</w:t>
      </w:r>
      <w:r w:rsidRPr="007B5C8D">
        <w:rPr>
          <w:sz w:val="18"/>
          <w:szCs w:val="18"/>
        </w:rPr>
        <w:t xml:space="preserve">ecretariat activities </w:t>
      </w:r>
      <w:r>
        <w:rPr>
          <w:sz w:val="18"/>
          <w:szCs w:val="18"/>
        </w:rPr>
        <w:t>and suggested priorities (High, Medium)</w:t>
      </w:r>
    </w:p>
  </w:footnote>
  <w:footnote w:id="3">
    <w:p w14:paraId="628A5BBF" w14:textId="77777777" w:rsidR="00A3115F" w:rsidRDefault="00A3115F" w:rsidP="00B45C51">
      <w:pPr>
        <w:pStyle w:val="FootnoteText"/>
      </w:pPr>
      <w:r w:rsidRPr="00972667">
        <w:rPr>
          <w:rStyle w:val="FootnoteReference"/>
          <w:vertAlign w:val="superscript"/>
        </w:rPr>
        <w:footnoteRef/>
      </w:r>
      <w:r>
        <w:t xml:space="preserve"> </w:t>
      </w:r>
      <w:r>
        <w:rPr>
          <w:sz w:val="18"/>
          <w:szCs w:val="18"/>
        </w:rPr>
        <w:t>Year(s) during which activity should be implemented</w:t>
      </w:r>
    </w:p>
  </w:footnote>
  <w:footnote w:id="4">
    <w:p w14:paraId="70EE88E6" w14:textId="2BA2516A" w:rsidR="00A3115F" w:rsidRPr="007B5C8D" w:rsidRDefault="00A3115F" w:rsidP="00B45C51">
      <w:pPr>
        <w:pStyle w:val="FootnoteText"/>
        <w:rPr>
          <w:sz w:val="18"/>
          <w:szCs w:val="18"/>
        </w:rPr>
      </w:pPr>
      <w:r w:rsidRPr="00972667">
        <w:rPr>
          <w:rStyle w:val="FootnoteReference"/>
          <w:sz w:val="18"/>
          <w:szCs w:val="18"/>
          <w:vertAlign w:val="superscript"/>
        </w:rPr>
        <w:footnoteRef/>
      </w:r>
      <w:r w:rsidRPr="007B5C8D">
        <w:rPr>
          <w:sz w:val="18"/>
          <w:szCs w:val="18"/>
        </w:rPr>
        <w:t xml:space="preserve"> Signatories (SIG), Advisory Committee (AC), Secretariat (SEC), </w:t>
      </w:r>
      <w:r>
        <w:rPr>
          <w:sz w:val="18"/>
          <w:szCs w:val="18"/>
        </w:rPr>
        <w:t xml:space="preserve">Conservation Working Group (CWS), </w:t>
      </w:r>
      <w:r w:rsidRPr="007B5C8D">
        <w:rPr>
          <w:sz w:val="18"/>
          <w:szCs w:val="18"/>
        </w:rPr>
        <w:t>Consultants, Cooperating Partners</w:t>
      </w:r>
    </w:p>
  </w:footnote>
  <w:footnote w:id="5">
    <w:p w14:paraId="0A06C995" w14:textId="77777777" w:rsidR="00A3115F" w:rsidRDefault="00A3115F" w:rsidP="00B45C51">
      <w:pPr>
        <w:pStyle w:val="FootnoteText"/>
      </w:pPr>
      <w:r w:rsidRPr="00972667">
        <w:rPr>
          <w:rStyle w:val="FootnoteReference"/>
          <w:vertAlign w:val="superscript"/>
        </w:rPr>
        <w:footnoteRef/>
      </w:r>
      <w:r>
        <w:t xml:space="preserve"> </w:t>
      </w:r>
      <w:r w:rsidRPr="007B5C8D">
        <w:rPr>
          <w:sz w:val="18"/>
          <w:szCs w:val="18"/>
        </w:rPr>
        <w:t>Fundraising Scenario</w:t>
      </w:r>
      <w:r>
        <w:rPr>
          <w:sz w:val="18"/>
          <w:szCs w:val="18"/>
        </w:rPr>
        <w:t xml:space="preserve"> </w:t>
      </w:r>
      <w:r w:rsidRPr="007B5C8D">
        <w:rPr>
          <w:sz w:val="18"/>
          <w:szCs w:val="18"/>
        </w:rPr>
        <w:t>1 or 2 from</w:t>
      </w:r>
      <w:r>
        <w:rPr>
          <w:sz w:val="18"/>
          <w:szCs w:val="18"/>
        </w:rPr>
        <w:t xml:space="preserve"> the</w:t>
      </w:r>
      <w:r w:rsidRPr="007B5C8D">
        <w:rPr>
          <w:sz w:val="18"/>
          <w:szCs w:val="18"/>
        </w:rPr>
        <w:t xml:space="preserve"> proposed </w:t>
      </w:r>
      <w:r>
        <w:rPr>
          <w:sz w:val="18"/>
          <w:szCs w:val="18"/>
        </w:rPr>
        <w:t>b</w:t>
      </w:r>
      <w:r w:rsidRPr="007B5C8D">
        <w:rPr>
          <w:sz w:val="18"/>
          <w:szCs w:val="18"/>
        </w:rPr>
        <w:t>udget</w:t>
      </w:r>
      <w:r>
        <w:rPr>
          <w:sz w:val="18"/>
          <w:szCs w:val="18"/>
        </w:rPr>
        <w:t xml:space="preserve"> 2016-2018</w:t>
      </w:r>
      <w:r w:rsidRPr="007B5C8D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CMS/Sharks/MOS2/Doc.10.1 and activities that require special fundraising </w:t>
      </w:r>
    </w:p>
  </w:footnote>
  <w:footnote w:id="6">
    <w:p w14:paraId="41700D81" w14:textId="79CB7596" w:rsidR="00A3115F" w:rsidRPr="005A7148" w:rsidRDefault="00A3115F">
      <w:pPr>
        <w:pStyle w:val="FootnoteText"/>
        <w:rPr>
          <w:lang w:val="de-DE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105531" w14:textId="2D7C4A5A" w:rsidR="00A3115F" w:rsidRPr="00A05017" w:rsidRDefault="00A3115F" w:rsidP="00F71199">
    <w:pPr>
      <w:pBdr>
        <w:bottom w:val="single" w:sz="4" w:space="1" w:color="auto"/>
      </w:pBdr>
      <w:ind w:left="-36" w:right="-108"/>
      <w:jc w:val="both"/>
      <w:rPr>
        <w:sz w:val="22"/>
        <w:szCs w:val="22"/>
      </w:rPr>
    </w:pPr>
    <w:r w:rsidRPr="00A05017">
      <w:rPr>
        <w:sz w:val="22"/>
        <w:szCs w:val="22"/>
      </w:rPr>
      <w:t>C</w:t>
    </w:r>
    <w:r>
      <w:rPr>
        <w:sz w:val="22"/>
        <w:szCs w:val="22"/>
      </w:rPr>
      <w:t>MS/Sharks/MOS2/CRP2</w:t>
    </w:r>
  </w:p>
  <w:p w14:paraId="4CA10B26" w14:textId="77777777" w:rsidR="00A3115F" w:rsidRDefault="00A3115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E9E692" w14:textId="2CAFB02E" w:rsidR="00A3115F" w:rsidRPr="00A05017" w:rsidRDefault="00A3115F" w:rsidP="00F71199">
    <w:pPr>
      <w:pBdr>
        <w:bottom w:val="single" w:sz="4" w:space="1" w:color="auto"/>
      </w:pBdr>
      <w:ind w:left="-36" w:right="-108"/>
      <w:jc w:val="right"/>
      <w:rPr>
        <w:sz w:val="22"/>
        <w:szCs w:val="22"/>
      </w:rPr>
    </w:pPr>
    <w:r w:rsidRPr="00A05017">
      <w:rPr>
        <w:sz w:val="22"/>
        <w:szCs w:val="22"/>
      </w:rPr>
      <w:t>CMS/Sharks/MOS2/</w:t>
    </w:r>
    <w:r>
      <w:rPr>
        <w:sz w:val="22"/>
        <w:szCs w:val="22"/>
      </w:rPr>
      <w:t>CRP2</w:t>
    </w:r>
  </w:p>
  <w:p w14:paraId="6F3F6486" w14:textId="77777777" w:rsidR="00A3115F" w:rsidRDefault="00A3115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0"/>
    <w:lvl w:ilvl="0">
      <w:start w:val="1"/>
      <w:numFmt w:val="decimal"/>
      <w:pStyle w:val="Level1"/>
      <w:lvlText w:val="%1."/>
      <w:lvlJc w:val="left"/>
      <w:pPr>
        <w:tabs>
          <w:tab w:val="num" w:pos="566"/>
        </w:tabs>
        <w:ind w:left="566" w:hanging="566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pStyle w:val="Level2"/>
      <w:lvlText w:val="(%1%2"/>
      <w:lvlJc w:val="left"/>
      <w:pPr>
        <w:tabs>
          <w:tab w:val="num" w:pos="1132"/>
        </w:tabs>
        <w:ind w:left="1132" w:hanging="566"/>
      </w:pPr>
    </w:lvl>
    <w:lvl w:ilvl="2">
      <w:start w:val="1"/>
      <w:numFmt w:val="lowerRoman"/>
      <w:pStyle w:val="Level3"/>
      <w:lvlText w:val="(%2%3"/>
      <w:lvlJc w:val="left"/>
      <w:pPr>
        <w:tabs>
          <w:tab w:val="num" w:pos="1700"/>
        </w:tabs>
        <w:ind w:left="1700" w:hanging="568"/>
      </w:pPr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lowerRoman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lowerLetter"/>
      <w:lvlText w:val="%8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9C90F48"/>
    <w:multiLevelType w:val="hybridMultilevel"/>
    <w:tmpl w:val="8F3C8B3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D2129E"/>
    <w:multiLevelType w:val="multilevel"/>
    <w:tmpl w:val="C944DB7E"/>
    <w:numStyleLink w:val="Style1"/>
  </w:abstractNum>
  <w:abstractNum w:abstractNumId="3" w15:restartNumberingAfterBreak="0">
    <w:nsid w:val="171711CB"/>
    <w:multiLevelType w:val="multilevel"/>
    <w:tmpl w:val="C944DB7E"/>
    <w:styleLink w:val="Style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0E595E"/>
    <w:multiLevelType w:val="hybridMultilevel"/>
    <w:tmpl w:val="019ADB50"/>
    <w:lvl w:ilvl="0" w:tplc="29FC315C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2520" w:hanging="360"/>
      </w:pPr>
    </w:lvl>
    <w:lvl w:ilvl="2" w:tplc="0407001B" w:tentative="1">
      <w:start w:val="1"/>
      <w:numFmt w:val="lowerRoman"/>
      <w:lvlText w:val="%3."/>
      <w:lvlJc w:val="right"/>
      <w:pPr>
        <w:ind w:left="3240" w:hanging="180"/>
      </w:pPr>
    </w:lvl>
    <w:lvl w:ilvl="3" w:tplc="0407000F" w:tentative="1">
      <w:start w:val="1"/>
      <w:numFmt w:val="decimal"/>
      <w:lvlText w:val="%4."/>
      <w:lvlJc w:val="left"/>
      <w:pPr>
        <w:ind w:left="3960" w:hanging="360"/>
      </w:pPr>
    </w:lvl>
    <w:lvl w:ilvl="4" w:tplc="04070019" w:tentative="1">
      <w:start w:val="1"/>
      <w:numFmt w:val="lowerLetter"/>
      <w:lvlText w:val="%5."/>
      <w:lvlJc w:val="left"/>
      <w:pPr>
        <w:ind w:left="4680" w:hanging="360"/>
      </w:pPr>
    </w:lvl>
    <w:lvl w:ilvl="5" w:tplc="0407001B" w:tentative="1">
      <w:start w:val="1"/>
      <w:numFmt w:val="lowerRoman"/>
      <w:lvlText w:val="%6."/>
      <w:lvlJc w:val="right"/>
      <w:pPr>
        <w:ind w:left="5400" w:hanging="180"/>
      </w:pPr>
    </w:lvl>
    <w:lvl w:ilvl="6" w:tplc="0407000F" w:tentative="1">
      <w:start w:val="1"/>
      <w:numFmt w:val="decimal"/>
      <w:lvlText w:val="%7."/>
      <w:lvlJc w:val="left"/>
      <w:pPr>
        <w:ind w:left="6120" w:hanging="360"/>
      </w:pPr>
    </w:lvl>
    <w:lvl w:ilvl="7" w:tplc="04070019" w:tentative="1">
      <w:start w:val="1"/>
      <w:numFmt w:val="lowerLetter"/>
      <w:lvlText w:val="%8."/>
      <w:lvlJc w:val="left"/>
      <w:pPr>
        <w:ind w:left="6840" w:hanging="360"/>
      </w:pPr>
    </w:lvl>
    <w:lvl w:ilvl="8" w:tplc="0407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1F1A6D11"/>
    <w:multiLevelType w:val="hybridMultilevel"/>
    <w:tmpl w:val="C88661F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CB4BCB"/>
    <w:multiLevelType w:val="hybridMultilevel"/>
    <w:tmpl w:val="EC98231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2C5C78"/>
    <w:multiLevelType w:val="hybridMultilevel"/>
    <w:tmpl w:val="70B2CDD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B7007E"/>
    <w:multiLevelType w:val="hybridMultilevel"/>
    <w:tmpl w:val="2CA668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953EBB"/>
    <w:multiLevelType w:val="hybridMultilevel"/>
    <w:tmpl w:val="AA1EF43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6C1C34"/>
    <w:multiLevelType w:val="hybridMultilevel"/>
    <w:tmpl w:val="49B4E30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135892"/>
    <w:multiLevelType w:val="hybridMultilevel"/>
    <w:tmpl w:val="37CE491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61B6264"/>
    <w:multiLevelType w:val="hybridMultilevel"/>
    <w:tmpl w:val="9E0A51A6"/>
    <w:lvl w:ilvl="0" w:tplc="0409000B">
      <w:start w:val="1"/>
      <w:numFmt w:val="bullet"/>
      <w:lvlText w:val=""/>
      <w:lvlJc w:val="left"/>
      <w:pPr>
        <w:ind w:left="76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3" w15:restartNumberingAfterBreak="0">
    <w:nsid w:val="6D4304FF"/>
    <w:multiLevelType w:val="hybridMultilevel"/>
    <w:tmpl w:val="E7E6EFFA"/>
    <w:lvl w:ilvl="0" w:tplc="04090017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73FC6800"/>
    <w:multiLevelType w:val="hybridMultilevel"/>
    <w:tmpl w:val="5F524BC8"/>
    <w:lvl w:ilvl="0" w:tplc="B21EB84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AE68BF"/>
    <w:multiLevelType w:val="hybridMultilevel"/>
    <w:tmpl w:val="84785EE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7553F60"/>
    <w:multiLevelType w:val="hybridMultilevel"/>
    <w:tmpl w:val="D1AA25CA"/>
    <w:lvl w:ilvl="0" w:tplc="0409000B">
      <w:start w:val="1"/>
      <w:numFmt w:val="bullet"/>
      <w:lvlText w:val=""/>
      <w:lvlJc w:val="left"/>
      <w:pPr>
        <w:ind w:left="76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7" w15:restartNumberingAfterBreak="0">
    <w:nsid w:val="7CD4259B"/>
    <w:multiLevelType w:val="hybridMultilevel"/>
    <w:tmpl w:val="467EC42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F787188"/>
    <w:multiLevelType w:val="hybridMultilevel"/>
    <w:tmpl w:val="79CCE25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  <w:lvl w:ilvl="0">
        <w:start w:val="1"/>
        <w:numFmt w:val="decimal"/>
        <w:pStyle w:val="Level1"/>
        <w:lvlText w:val="%1."/>
        <w:lvlJc w:val="left"/>
      </w:lvl>
    </w:lvlOverride>
    <w:lvlOverride w:ilvl="1">
      <w:startOverride w:val="1"/>
      <w:lvl w:ilvl="1">
        <w:start w:val="1"/>
        <w:numFmt w:val="decimal"/>
        <w:pStyle w:val="Level2"/>
        <w:lvlText w:val="(%1%2"/>
        <w:lvlJc w:val="left"/>
      </w:lvl>
    </w:lvlOverride>
    <w:lvlOverride w:ilvl="2">
      <w:startOverride w:val="1"/>
      <w:lvl w:ilvl="2">
        <w:start w:val="1"/>
        <w:numFmt w:val="decimal"/>
        <w:pStyle w:val="Level3"/>
        <w:lvlText w:val="(%2%3"/>
        <w:lvlJc w:val="left"/>
      </w:lvl>
    </w:lvlOverride>
    <w:lvlOverride w:ilvl="3">
      <w:startOverride w:val="1"/>
      <w:lvl w:ilvl="3">
        <w:start w:val="1"/>
        <w:numFmt w:val="decimal"/>
        <w:lvlText w:val="%4"/>
        <w:lvlJc w:val="left"/>
      </w:lvl>
    </w:lvlOverride>
    <w:lvlOverride w:ilvl="4">
      <w:startOverride w:val="1"/>
      <w:lvl w:ilvl="4">
        <w:start w:val="1"/>
        <w:numFmt w:val="decimal"/>
        <w:lvlText w:val="%5"/>
        <w:lvlJc w:val="left"/>
      </w:lvl>
    </w:lvlOverride>
    <w:lvlOverride w:ilvl="5">
      <w:startOverride w:val="1"/>
      <w:lvl w:ilvl="5">
        <w:start w:val="1"/>
        <w:numFmt w:val="decimal"/>
        <w:lvlText w:val="%6"/>
        <w:lvlJc w:val="left"/>
      </w:lvl>
    </w:lvlOverride>
    <w:lvlOverride w:ilvl="6">
      <w:startOverride w:val="1"/>
      <w:lvl w:ilvl="6">
        <w:start w:val="1"/>
        <w:numFmt w:val="decimal"/>
        <w:lvlText w:val="%7"/>
        <w:lvlJc w:val="left"/>
      </w:lvl>
    </w:lvlOverride>
    <w:lvlOverride w:ilvl="7">
      <w:startOverride w:val="1"/>
      <w:lvl w:ilvl="7">
        <w:start w:val="1"/>
        <w:numFmt w:val="decimal"/>
        <w:lvlText w:val="%8"/>
        <w:lvlJc w:val="left"/>
      </w:lvl>
    </w:lvlOverride>
  </w:num>
  <w:num w:numId="2">
    <w:abstractNumId w:val="13"/>
  </w:num>
  <w:num w:numId="3">
    <w:abstractNumId w:val="2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i w:val="0"/>
        </w:rPr>
      </w:lvl>
    </w:lvlOverride>
  </w:num>
  <w:num w:numId="4">
    <w:abstractNumId w:val="3"/>
  </w:num>
  <w:num w:numId="5">
    <w:abstractNumId w:val="9"/>
  </w:num>
  <w:num w:numId="6">
    <w:abstractNumId w:val="6"/>
  </w:num>
  <w:num w:numId="7">
    <w:abstractNumId w:val="1"/>
  </w:num>
  <w:num w:numId="8">
    <w:abstractNumId w:val="11"/>
  </w:num>
  <w:num w:numId="9">
    <w:abstractNumId w:val="16"/>
  </w:num>
  <w:num w:numId="10">
    <w:abstractNumId w:val="5"/>
  </w:num>
  <w:num w:numId="11">
    <w:abstractNumId w:val="10"/>
  </w:num>
  <w:num w:numId="12">
    <w:abstractNumId w:val="14"/>
  </w:num>
  <w:num w:numId="13">
    <w:abstractNumId w:val="15"/>
  </w:num>
  <w:num w:numId="14">
    <w:abstractNumId w:val="18"/>
  </w:num>
  <w:num w:numId="15">
    <w:abstractNumId w:val="7"/>
  </w:num>
  <w:num w:numId="16">
    <w:abstractNumId w:val="12"/>
  </w:num>
  <w:num w:numId="17">
    <w:abstractNumId w:val="17"/>
  </w:num>
  <w:num w:numId="18">
    <w:abstractNumId w:val="4"/>
  </w:num>
  <w:num w:numId="19">
    <w:abstractNumId w:val="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evenAndOddHeader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2079"/>
    <w:rsid w:val="000000B6"/>
    <w:rsid w:val="00004F36"/>
    <w:rsid w:val="00004FA8"/>
    <w:rsid w:val="00011FB1"/>
    <w:rsid w:val="0001658C"/>
    <w:rsid w:val="0001664A"/>
    <w:rsid w:val="00026608"/>
    <w:rsid w:val="00026E38"/>
    <w:rsid w:val="00030CC6"/>
    <w:rsid w:val="00041581"/>
    <w:rsid w:val="0005234E"/>
    <w:rsid w:val="000528D1"/>
    <w:rsid w:val="00055688"/>
    <w:rsid w:val="0005753E"/>
    <w:rsid w:val="000605CD"/>
    <w:rsid w:val="00062E43"/>
    <w:rsid w:val="00066BCE"/>
    <w:rsid w:val="00075A97"/>
    <w:rsid w:val="0007625D"/>
    <w:rsid w:val="00077AF4"/>
    <w:rsid w:val="000948CA"/>
    <w:rsid w:val="000A41F5"/>
    <w:rsid w:val="000A5048"/>
    <w:rsid w:val="000B0517"/>
    <w:rsid w:val="000B435F"/>
    <w:rsid w:val="000C19F0"/>
    <w:rsid w:val="000C5043"/>
    <w:rsid w:val="000C78FA"/>
    <w:rsid w:val="000D7B7E"/>
    <w:rsid w:val="000E0DB7"/>
    <w:rsid w:val="000F2531"/>
    <w:rsid w:val="00103BD0"/>
    <w:rsid w:val="00105E18"/>
    <w:rsid w:val="0011033B"/>
    <w:rsid w:val="00110EA3"/>
    <w:rsid w:val="00113D6B"/>
    <w:rsid w:val="00120C97"/>
    <w:rsid w:val="00120DBD"/>
    <w:rsid w:val="001225A7"/>
    <w:rsid w:val="00157F05"/>
    <w:rsid w:val="00167E7D"/>
    <w:rsid w:val="0017184C"/>
    <w:rsid w:val="001724AD"/>
    <w:rsid w:val="001729F5"/>
    <w:rsid w:val="00172D8F"/>
    <w:rsid w:val="001932C9"/>
    <w:rsid w:val="00194220"/>
    <w:rsid w:val="001A20B2"/>
    <w:rsid w:val="001C234E"/>
    <w:rsid w:val="001C3EC8"/>
    <w:rsid w:val="001C5E47"/>
    <w:rsid w:val="001D660C"/>
    <w:rsid w:val="001F398C"/>
    <w:rsid w:val="001F4326"/>
    <w:rsid w:val="001F7818"/>
    <w:rsid w:val="002031AD"/>
    <w:rsid w:val="00211483"/>
    <w:rsid w:val="00211BF1"/>
    <w:rsid w:val="00212A77"/>
    <w:rsid w:val="0021348A"/>
    <w:rsid w:val="00214729"/>
    <w:rsid w:val="002168F3"/>
    <w:rsid w:val="002220FE"/>
    <w:rsid w:val="002325AA"/>
    <w:rsid w:val="0023469C"/>
    <w:rsid w:val="00236B13"/>
    <w:rsid w:val="00242392"/>
    <w:rsid w:val="00247325"/>
    <w:rsid w:val="002507CE"/>
    <w:rsid w:val="002525C1"/>
    <w:rsid w:val="002649F3"/>
    <w:rsid w:val="00265F2B"/>
    <w:rsid w:val="00270BC0"/>
    <w:rsid w:val="00281D8D"/>
    <w:rsid w:val="00285305"/>
    <w:rsid w:val="00285BDE"/>
    <w:rsid w:val="00292300"/>
    <w:rsid w:val="0029245E"/>
    <w:rsid w:val="00296685"/>
    <w:rsid w:val="002A0AA3"/>
    <w:rsid w:val="002C0873"/>
    <w:rsid w:val="002C1817"/>
    <w:rsid w:val="002E327D"/>
    <w:rsid w:val="002E488D"/>
    <w:rsid w:val="002F22E3"/>
    <w:rsid w:val="002F360B"/>
    <w:rsid w:val="002F7FB3"/>
    <w:rsid w:val="00304781"/>
    <w:rsid w:val="00304DA1"/>
    <w:rsid w:val="00344223"/>
    <w:rsid w:val="003478D9"/>
    <w:rsid w:val="00350409"/>
    <w:rsid w:val="003543AD"/>
    <w:rsid w:val="00357DB3"/>
    <w:rsid w:val="0036693B"/>
    <w:rsid w:val="00382BD0"/>
    <w:rsid w:val="0039322E"/>
    <w:rsid w:val="003A1221"/>
    <w:rsid w:val="003A34D6"/>
    <w:rsid w:val="003A55D8"/>
    <w:rsid w:val="003B1518"/>
    <w:rsid w:val="003B24AF"/>
    <w:rsid w:val="003B2F6B"/>
    <w:rsid w:val="003B6B4F"/>
    <w:rsid w:val="003C5DB4"/>
    <w:rsid w:val="003D0204"/>
    <w:rsid w:val="003D23C3"/>
    <w:rsid w:val="003D7653"/>
    <w:rsid w:val="003D7DBB"/>
    <w:rsid w:val="003E47DE"/>
    <w:rsid w:val="003E60C8"/>
    <w:rsid w:val="003F4600"/>
    <w:rsid w:val="00406762"/>
    <w:rsid w:val="00426E1E"/>
    <w:rsid w:val="00427A19"/>
    <w:rsid w:val="004314DC"/>
    <w:rsid w:val="004441E3"/>
    <w:rsid w:val="00445F80"/>
    <w:rsid w:val="00466E5F"/>
    <w:rsid w:val="004736AD"/>
    <w:rsid w:val="00483236"/>
    <w:rsid w:val="0048566B"/>
    <w:rsid w:val="00494DC9"/>
    <w:rsid w:val="004B1C3F"/>
    <w:rsid w:val="004B4FE3"/>
    <w:rsid w:val="004C093C"/>
    <w:rsid w:val="004C1D1D"/>
    <w:rsid w:val="004C41A2"/>
    <w:rsid w:val="004C4D37"/>
    <w:rsid w:val="004E421D"/>
    <w:rsid w:val="004F2EAC"/>
    <w:rsid w:val="00506516"/>
    <w:rsid w:val="00507134"/>
    <w:rsid w:val="00531E71"/>
    <w:rsid w:val="00532DB2"/>
    <w:rsid w:val="00535898"/>
    <w:rsid w:val="00537226"/>
    <w:rsid w:val="00545D82"/>
    <w:rsid w:val="005502BE"/>
    <w:rsid w:val="00554AFF"/>
    <w:rsid w:val="00561E6C"/>
    <w:rsid w:val="005666E9"/>
    <w:rsid w:val="00573C09"/>
    <w:rsid w:val="00573DA3"/>
    <w:rsid w:val="00574C18"/>
    <w:rsid w:val="00576036"/>
    <w:rsid w:val="00584541"/>
    <w:rsid w:val="00585906"/>
    <w:rsid w:val="0058661E"/>
    <w:rsid w:val="00596E10"/>
    <w:rsid w:val="005A7148"/>
    <w:rsid w:val="005B432E"/>
    <w:rsid w:val="005B7CCE"/>
    <w:rsid w:val="005C423F"/>
    <w:rsid w:val="005C7637"/>
    <w:rsid w:val="005D41EE"/>
    <w:rsid w:val="005E78DA"/>
    <w:rsid w:val="00612FAF"/>
    <w:rsid w:val="0061371A"/>
    <w:rsid w:val="00613F02"/>
    <w:rsid w:val="00616325"/>
    <w:rsid w:val="0062370A"/>
    <w:rsid w:val="00626489"/>
    <w:rsid w:val="006273C6"/>
    <w:rsid w:val="00627F98"/>
    <w:rsid w:val="0063655B"/>
    <w:rsid w:val="00641C33"/>
    <w:rsid w:val="00642C6E"/>
    <w:rsid w:val="00653150"/>
    <w:rsid w:val="006643E2"/>
    <w:rsid w:val="0067674A"/>
    <w:rsid w:val="00685391"/>
    <w:rsid w:val="00690407"/>
    <w:rsid w:val="00690584"/>
    <w:rsid w:val="006A5C7F"/>
    <w:rsid w:val="006B4636"/>
    <w:rsid w:val="006D2397"/>
    <w:rsid w:val="006E22A2"/>
    <w:rsid w:val="006E3FE3"/>
    <w:rsid w:val="006F1B1B"/>
    <w:rsid w:val="00700003"/>
    <w:rsid w:val="00701488"/>
    <w:rsid w:val="00713851"/>
    <w:rsid w:val="00724D22"/>
    <w:rsid w:val="00725367"/>
    <w:rsid w:val="0073229F"/>
    <w:rsid w:val="00733607"/>
    <w:rsid w:val="00734C65"/>
    <w:rsid w:val="007404DC"/>
    <w:rsid w:val="007540F9"/>
    <w:rsid w:val="0075447A"/>
    <w:rsid w:val="00756D88"/>
    <w:rsid w:val="0076490D"/>
    <w:rsid w:val="0078249A"/>
    <w:rsid w:val="007A4DCA"/>
    <w:rsid w:val="007A74C9"/>
    <w:rsid w:val="007B1A3F"/>
    <w:rsid w:val="007C292C"/>
    <w:rsid w:val="007C6C20"/>
    <w:rsid w:val="007D5AEA"/>
    <w:rsid w:val="007E705D"/>
    <w:rsid w:val="007F0041"/>
    <w:rsid w:val="008042EA"/>
    <w:rsid w:val="00804AA2"/>
    <w:rsid w:val="00806968"/>
    <w:rsid w:val="008155B8"/>
    <w:rsid w:val="008244D3"/>
    <w:rsid w:val="00833727"/>
    <w:rsid w:val="008410EB"/>
    <w:rsid w:val="00843125"/>
    <w:rsid w:val="00863A75"/>
    <w:rsid w:val="00872D87"/>
    <w:rsid w:val="00887E45"/>
    <w:rsid w:val="00892158"/>
    <w:rsid w:val="00892A34"/>
    <w:rsid w:val="008A6558"/>
    <w:rsid w:val="008B4D0D"/>
    <w:rsid w:val="008B5052"/>
    <w:rsid w:val="008B760A"/>
    <w:rsid w:val="008C531F"/>
    <w:rsid w:val="008C69F5"/>
    <w:rsid w:val="008C6CFD"/>
    <w:rsid w:val="008D64A6"/>
    <w:rsid w:val="008E0DBF"/>
    <w:rsid w:val="008E1520"/>
    <w:rsid w:val="008E2F89"/>
    <w:rsid w:val="008F48CB"/>
    <w:rsid w:val="008F6B1B"/>
    <w:rsid w:val="008F6E90"/>
    <w:rsid w:val="008F70B9"/>
    <w:rsid w:val="008F7C5D"/>
    <w:rsid w:val="00911164"/>
    <w:rsid w:val="0092026B"/>
    <w:rsid w:val="0092374A"/>
    <w:rsid w:val="00925B00"/>
    <w:rsid w:val="0093357B"/>
    <w:rsid w:val="009403B8"/>
    <w:rsid w:val="0094695D"/>
    <w:rsid w:val="00951F4F"/>
    <w:rsid w:val="00952F52"/>
    <w:rsid w:val="0096252D"/>
    <w:rsid w:val="00972667"/>
    <w:rsid w:val="00983746"/>
    <w:rsid w:val="009B1004"/>
    <w:rsid w:val="009B6248"/>
    <w:rsid w:val="009B672F"/>
    <w:rsid w:val="009C2093"/>
    <w:rsid w:val="009C6448"/>
    <w:rsid w:val="009D502A"/>
    <w:rsid w:val="009F179E"/>
    <w:rsid w:val="009F3FE6"/>
    <w:rsid w:val="009F49A3"/>
    <w:rsid w:val="00A02DC0"/>
    <w:rsid w:val="00A05017"/>
    <w:rsid w:val="00A07176"/>
    <w:rsid w:val="00A13329"/>
    <w:rsid w:val="00A13AA7"/>
    <w:rsid w:val="00A24048"/>
    <w:rsid w:val="00A27AF7"/>
    <w:rsid w:val="00A3115F"/>
    <w:rsid w:val="00A34B19"/>
    <w:rsid w:val="00A34C34"/>
    <w:rsid w:val="00A36C1F"/>
    <w:rsid w:val="00A41F40"/>
    <w:rsid w:val="00A436DD"/>
    <w:rsid w:val="00A518D6"/>
    <w:rsid w:val="00A51D1B"/>
    <w:rsid w:val="00A5413F"/>
    <w:rsid w:val="00A6067C"/>
    <w:rsid w:val="00A6237B"/>
    <w:rsid w:val="00A67865"/>
    <w:rsid w:val="00A75BEE"/>
    <w:rsid w:val="00A84CC5"/>
    <w:rsid w:val="00A86A76"/>
    <w:rsid w:val="00A916D1"/>
    <w:rsid w:val="00A9786C"/>
    <w:rsid w:val="00AA1C8F"/>
    <w:rsid w:val="00AA479F"/>
    <w:rsid w:val="00AD02F6"/>
    <w:rsid w:val="00AD3314"/>
    <w:rsid w:val="00AD4C82"/>
    <w:rsid w:val="00AD75A0"/>
    <w:rsid w:val="00AE23C3"/>
    <w:rsid w:val="00AE6178"/>
    <w:rsid w:val="00AF4393"/>
    <w:rsid w:val="00AF4EAA"/>
    <w:rsid w:val="00AF5FCF"/>
    <w:rsid w:val="00AF6552"/>
    <w:rsid w:val="00B04F77"/>
    <w:rsid w:val="00B07AC5"/>
    <w:rsid w:val="00B10878"/>
    <w:rsid w:val="00B21450"/>
    <w:rsid w:val="00B4039A"/>
    <w:rsid w:val="00B43A9D"/>
    <w:rsid w:val="00B45C51"/>
    <w:rsid w:val="00B534A6"/>
    <w:rsid w:val="00B57342"/>
    <w:rsid w:val="00B62470"/>
    <w:rsid w:val="00B81D0B"/>
    <w:rsid w:val="00B840FB"/>
    <w:rsid w:val="00B86F45"/>
    <w:rsid w:val="00B93DB8"/>
    <w:rsid w:val="00BA062C"/>
    <w:rsid w:val="00BA0FA8"/>
    <w:rsid w:val="00BA70D5"/>
    <w:rsid w:val="00BB65F2"/>
    <w:rsid w:val="00BC316F"/>
    <w:rsid w:val="00BD241F"/>
    <w:rsid w:val="00BD2B00"/>
    <w:rsid w:val="00BD60B0"/>
    <w:rsid w:val="00BE1C41"/>
    <w:rsid w:val="00BE411F"/>
    <w:rsid w:val="00BF1E7F"/>
    <w:rsid w:val="00BF68C5"/>
    <w:rsid w:val="00C14595"/>
    <w:rsid w:val="00C14C6E"/>
    <w:rsid w:val="00C150D0"/>
    <w:rsid w:val="00C1651C"/>
    <w:rsid w:val="00C242C0"/>
    <w:rsid w:val="00C24AAC"/>
    <w:rsid w:val="00C24EEA"/>
    <w:rsid w:val="00C433CB"/>
    <w:rsid w:val="00C468B9"/>
    <w:rsid w:val="00C471C1"/>
    <w:rsid w:val="00C55BD5"/>
    <w:rsid w:val="00C57525"/>
    <w:rsid w:val="00C66463"/>
    <w:rsid w:val="00C7074E"/>
    <w:rsid w:val="00C82531"/>
    <w:rsid w:val="00C85877"/>
    <w:rsid w:val="00C92CA4"/>
    <w:rsid w:val="00C97219"/>
    <w:rsid w:val="00CA502F"/>
    <w:rsid w:val="00CB1C08"/>
    <w:rsid w:val="00CB5B74"/>
    <w:rsid w:val="00CB5CD9"/>
    <w:rsid w:val="00CB65E6"/>
    <w:rsid w:val="00CC06E5"/>
    <w:rsid w:val="00CC3BE0"/>
    <w:rsid w:val="00CD152C"/>
    <w:rsid w:val="00CE0C30"/>
    <w:rsid w:val="00CE4066"/>
    <w:rsid w:val="00CE568A"/>
    <w:rsid w:val="00CF28B8"/>
    <w:rsid w:val="00CF42B8"/>
    <w:rsid w:val="00D018A6"/>
    <w:rsid w:val="00D115BE"/>
    <w:rsid w:val="00D22079"/>
    <w:rsid w:val="00D45E2E"/>
    <w:rsid w:val="00D52E35"/>
    <w:rsid w:val="00D71D8C"/>
    <w:rsid w:val="00D73FF1"/>
    <w:rsid w:val="00D74FB2"/>
    <w:rsid w:val="00D902E5"/>
    <w:rsid w:val="00DA5C0E"/>
    <w:rsid w:val="00DB2270"/>
    <w:rsid w:val="00DD1F91"/>
    <w:rsid w:val="00DD6410"/>
    <w:rsid w:val="00DD671E"/>
    <w:rsid w:val="00DE07B2"/>
    <w:rsid w:val="00DE7638"/>
    <w:rsid w:val="00DF2E68"/>
    <w:rsid w:val="00DF357B"/>
    <w:rsid w:val="00DF5B2C"/>
    <w:rsid w:val="00DF7440"/>
    <w:rsid w:val="00E02CE5"/>
    <w:rsid w:val="00E02EE4"/>
    <w:rsid w:val="00E03488"/>
    <w:rsid w:val="00E05415"/>
    <w:rsid w:val="00E24906"/>
    <w:rsid w:val="00E42B63"/>
    <w:rsid w:val="00E70D3F"/>
    <w:rsid w:val="00E74A0E"/>
    <w:rsid w:val="00E83AF4"/>
    <w:rsid w:val="00E94BE6"/>
    <w:rsid w:val="00E969DA"/>
    <w:rsid w:val="00EA1212"/>
    <w:rsid w:val="00EA2462"/>
    <w:rsid w:val="00EB07BD"/>
    <w:rsid w:val="00EB1C71"/>
    <w:rsid w:val="00EB28C6"/>
    <w:rsid w:val="00EC4997"/>
    <w:rsid w:val="00ED13CE"/>
    <w:rsid w:val="00EE515E"/>
    <w:rsid w:val="00EE7B1E"/>
    <w:rsid w:val="00EF524E"/>
    <w:rsid w:val="00EF65D9"/>
    <w:rsid w:val="00EF781B"/>
    <w:rsid w:val="00F0318D"/>
    <w:rsid w:val="00F120E7"/>
    <w:rsid w:val="00F12752"/>
    <w:rsid w:val="00F20D51"/>
    <w:rsid w:val="00F279F4"/>
    <w:rsid w:val="00F44257"/>
    <w:rsid w:val="00F44CCE"/>
    <w:rsid w:val="00F470E2"/>
    <w:rsid w:val="00F47CCD"/>
    <w:rsid w:val="00F52E36"/>
    <w:rsid w:val="00F57FDF"/>
    <w:rsid w:val="00F71199"/>
    <w:rsid w:val="00F73BBB"/>
    <w:rsid w:val="00F80735"/>
    <w:rsid w:val="00F8608B"/>
    <w:rsid w:val="00FB38A1"/>
    <w:rsid w:val="00FB4689"/>
    <w:rsid w:val="00FC0899"/>
    <w:rsid w:val="00FC25FB"/>
    <w:rsid w:val="00FC2AAD"/>
    <w:rsid w:val="00FC4FE7"/>
    <w:rsid w:val="00FC6BB5"/>
    <w:rsid w:val="00FD56E6"/>
    <w:rsid w:val="00FD70CC"/>
    <w:rsid w:val="00FE707D"/>
    <w:rsid w:val="00FF3D2D"/>
    <w:rsid w:val="00FF4AC9"/>
    <w:rsid w:val="00FF5B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68B550F"/>
  <w15:docId w15:val="{AAA4483B-B8BD-4FC5-B8AA-60977C546B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13329"/>
    <w:pPr>
      <w:widowControl w:val="0"/>
      <w:autoSpaceDE w:val="0"/>
      <w:autoSpaceDN w:val="0"/>
      <w:adjustRightInd w:val="0"/>
    </w:pPr>
    <w:rPr>
      <w:szCs w:val="24"/>
    </w:rPr>
  </w:style>
  <w:style w:type="paragraph" w:styleId="Heading1">
    <w:name w:val="heading 1"/>
    <w:basedOn w:val="Normal"/>
    <w:next w:val="Normal"/>
    <w:qFormat/>
    <w:rsid w:val="000528D1"/>
    <w:pPr>
      <w:keepNext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outlineLvl w:val="0"/>
    </w:pPr>
    <w:rPr>
      <w:b/>
      <w:bCs/>
      <w:sz w:val="34"/>
      <w:szCs w:val="36"/>
      <w:lang w:val="en-GB"/>
    </w:rPr>
  </w:style>
  <w:style w:type="paragraph" w:styleId="Heading2">
    <w:name w:val="heading 2"/>
    <w:basedOn w:val="Normal"/>
    <w:next w:val="Normal"/>
    <w:qFormat/>
    <w:rsid w:val="000528D1"/>
    <w:pPr>
      <w:keepNext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outlineLvl w:val="1"/>
    </w:pPr>
    <w:rPr>
      <w:b/>
      <w:bCs/>
      <w:sz w:val="36"/>
    </w:rPr>
  </w:style>
  <w:style w:type="paragraph" w:styleId="Heading3">
    <w:name w:val="heading 3"/>
    <w:basedOn w:val="Normal"/>
    <w:next w:val="Normal"/>
    <w:qFormat/>
    <w:rsid w:val="000528D1"/>
    <w:pPr>
      <w:keepNext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755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ind w:right="-756"/>
      <w:outlineLvl w:val="2"/>
    </w:pPr>
    <w:rPr>
      <w:sz w:val="24"/>
      <w:lang w:val="en-GB"/>
    </w:rPr>
  </w:style>
  <w:style w:type="paragraph" w:styleId="Heading4">
    <w:name w:val="heading 4"/>
    <w:basedOn w:val="Normal"/>
    <w:next w:val="Normal"/>
    <w:qFormat/>
    <w:rsid w:val="000528D1"/>
    <w:pPr>
      <w:keepNext/>
      <w:outlineLvl w:val="3"/>
    </w:pPr>
    <w:rPr>
      <w:b/>
      <w:bCs/>
      <w:szCs w:val="20"/>
      <w:lang w:val="en-GB"/>
    </w:rPr>
  </w:style>
  <w:style w:type="paragraph" w:styleId="Heading5">
    <w:name w:val="heading 5"/>
    <w:basedOn w:val="Normal"/>
    <w:next w:val="Normal"/>
    <w:qFormat/>
    <w:rsid w:val="000528D1"/>
    <w:pPr>
      <w:keepNext/>
      <w:jc w:val="both"/>
      <w:outlineLvl w:val="4"/>
    </w:pPr>
    <w:rPr>
      <w:b/>
      <w:i/>
      <w:iCs/>
      <w:sz w:val="22"/>
      <w:u w:val="single"/>
      <w:lang w:val="en-GB"/>
    </w:rPr>
  </w:style>
  <w:style w:type="paragraph" w:styleId="Heading6">
    <w:name w:val="heading 6"/>
    <w:basedOn w:val="Normal"/>
    <w:next w:val="Normal"/>
    <w:qFormat/>
    <w:rsid w:val="000528D1"/>
    <w:pPr>
      <w:keepNext/>
      <w:outlineLvl w:val="5"/>
    </w:pPr>
    <w:rPr>
      <w:i/>
      <w:iCs/>
      <w:sz w:val="23"/>
      <w:szCs w:val="23"/>
      <w:lang w:val="en-GB"/>
    </w:rPr>
  </w:style>
  <w:style w:type="paragraph" w:styleId="Heading7">
    <w:name w:val="heading 7"/>
    <w:basedOn w:val="Normal"/>
    <w:next w:val="Normal"/>
    <w:qFormat/>
    <w:rsid w:val="000528D1"/>
    <w:pPr>
      <w:keepNext/>
      <w:jc w:val="center"/>
      <w:outlineLvl w:val="6"/>
    </w:pPr>
    <w:rPr>
      <w:b/>
      <w:bCs/>
      <w:sz w:val="26"/>
      <w:szCs w:val="26"/>
      <w:lang w:val="en-GB"/>
    </w:rPr>
  </w:style>
  <w:style w:type="paragraph" w:styleId="Heading8">
    <w:name w:val="heading 8"/>
    <w:basedOn w:val="Normal"/>
    <w:next w:val="Normal"/>
    <w:qFormat/>
    <w:rsid w:val="000528D1"/>
    <w:pPr>
      <w:keepNext/>
      <w:framePr w:hSpace="180" w:wrap="notBeside" w:hAnchor="margin" w:y="-401"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ind w:right="-108"/>
      <w:outlineLvl w:val="7"/>
    </w:pPr>
    <w:rPr>
      <w:rFonts w:ascii="Arial" w:hAnsi="Arial" w:cs="Arial"/>
      <w:sz w:val="24"/>
      <w:lang w:val="en-GB"/>
    </w:rPr>
  </w:style>
  <w:style w:type="paragraph" w:styleId="Heading9">
    <w:name w:val="heading 9"/>
    <w:basedOn w:val="Normal"/>
    <w:next w:val="Normal"/>
    <w:qFormat/>
    <w:rsid w:val="000528D1"/>
    <w:pPr>
      <w:keepNext/>
      <w:framePr w:hSpace="180" w:wrap="notBeside" w:hAnchor="margin" w:y="-401"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right" w:pos="5426"/>
      </w:tabs>
      <w:spacing w:line="300" w:lineRule="atLeast"/>
      <w:outlineLvl w:val="8"/>
    </w:pPr>
    <w:rPr>
      <w:rFonts w:ascii="Arial" w:hAnsi="Arial" w:cs="Arial"/>
      <w:b/>
      <w:bCs/>
      <w:sz w:val="32"/>
      <w:szCs w:val="3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  <w:rsid w:val="000528D1"/>
  </w:style>
  <w:style w:type="paragraph" w:customStyle="1" w:styleId="Level1">
    <w:name w:val="Level 1"/>
    <w:basedOn w:val="Normal"/>
    <w:rsid w:val="000528D1"/>
    <w:pPr>
      <w:numPr>
        <w:numId w:val="1"/>
      </w:numPr>
      <w:ind w:left="566" w:hanging="566"/>
      <w:outlineLvl w:val="0"/>
    </w:pPr>
  </w:style>
  <w:style w:type="paragraph" w:customStyle="1" w:styleId="Level2">
    <w:name w:val="Level 2"/>
    <w:basedOn w:val="Normal"/>
    <w:rsid w:val="000528D1"/>
    <w:pPr>
      <w:numPr>
        <w:ilvl w:val="1"/>
        <w:numId w:val="1"/>
      </w:numPr>
      <w:ind w:left="1132" w:hanging="566"/>
      <w:outlineLvl w:val="1"/>
    </w:pPr>
  </w:style>
  <w:style w:type="paragraph" w:customStyle="1" w:styleId="Level3">
    <w:name w:val="Level 3"/>
    <w:basedOn w:val="Normal"/>
    <w:rsid w:val="000528D1"/>
    <w:pPr>
      <w:numPr>
        <w:ilvl w:val="2"/>
        <w:numId w:val="1"/>
      </w:numPr>
      <w:ind w:left="1700" w:hanging="568"/>
      <w:outlineLvl w:val="2"/>
    </w:pPr>
  </w:style>
  <w:style w:type="paragraph" w:customStyle="1" w:styleId="1AutoList1">
    <w:name w:val="1AutoList1"/>
    <w:rsid w:val="000528D1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sz w:val="24"/>
      <w:szCs w:val="24"/>
      <w:lang w:val="en-GB"/>
    </w:rPr>
  </w:style>
  <w:style w:type="paragraph" w:customStyle="1" w:styleId="Preformatted">
    <w:name w:val="Preformatted"/>
    <w:rsid w:val="000528D1"/>
    <w:pPr>
      <w:widowControl w:val="0"/>
      <w:tabs>
        <w:tab w:val="left" w:pos="0"/>
        <w:tab w:val="left" w:pos="960"/>
        <w:tab w:val="left" w:pos="1918"/>
        <w:tab w:val="left" w:pos="2877"/>
        <w:tab w:val="left" w:pos="3836"/>
        <w:tab w:val="left" w:pos="4795"/>
        <w:tab w:val="left" w:pos="5754"/>
        <w:tab w:val="left" w:pos="6714"/>
        <w:tab w:val="left" w:pos="7672"/>
        <w:tab w:val="left" w:pos="8631"/>
        <w:tab w:val="left" w:pos="9590"/>
      </w:tabs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footnotetex">
    <w:name w:val="footnote tex"/>
    <w:rsid w:val="000528D1"/>
    <w:pPr>
      <w:widowControl w:val="0"/>
      <w:autoSpaceDE w:val="0"/>
      <w:autoSpaceDN w:val="0"/>
      <w:adjustRightInd w:val="0"/>
      <w:jc w:val="both"/>
    </w:pPr>
    <w:rPr>
      <w:lang w:val="de-DE"/>
    </w:rPr>
  </w:style>
  <w:style w:type="character" w:styleId="PageNumber">
    <w:name w:val="page number"/>
    <w:basedOn w:val="DefaultParagraphFont"/>
    <w:rsid w:val="000528D1"/>
  </w:style>
  <w:style w:type="paragraph" w:styleId="Header">
    <w:name w:val="header"/>
    <w:basedOn w:val="Normal"/>
    <w:rsid w:val="000528D1"/>
    <w:pPr>
      <w:tabs>
        <w:tab w:val="center" w:pos="4153"/>
        <w:tab w:val="right" w:pos="8306"/>
      </w:tabs>
    </w:pPr>
    <w:rPr>
      <w:szCs w:val="20"/>
      <w:lang w:val="en-GB"/>
    </w:rPr>
  </w:style>
  <w:style w:type="paragraph" w:styleId="Footer">
    <w:name w:val="footer"/>
    <w:basedOn w:val="Normal"/>
    <w:link w:val="FooterChar"/>
    <w:uiPriority w:val="99"/>
    <w:rsid w:val="000528D1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rsid w:val="000528D1"/>
    <w:pPr>
      <w:ind w:left="720" w:hanging="720"/>
      <w:jc w:val="both"/>
    </w:pPr>
    <w:rPr>
      <w:sz w:val="22"/>
      <w:lang w:val="en-GB"/>
    </w:rPr>
  </w:style>
  <w:style w:type="paragraph" w:styleId="BodyText">
    <w:name w:val="Body Text"/>
    <w:basedOn w:val="Normal"/>
    <w:rsid w:val="000528D1"/>
    <w:pPr>
      <w:jc w:val="both"/>
    </w:pPr>
    <w:rPr>
      <w:sz w:val="22"/>
      <w:lang w:val="en-GB"/>
    </w:rPr>
  </w:style>
  <w:style w:type="character" w:styleId="Hyperlink">
    <w:name w:val="Hyperlink"/>
    <w:rsid w:val="000528D1"/>
    <w:rPr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rsid w:val="000528D1"/>
    <w:rPr>
      <w:szCs w:val="20"/>
    </w:rPr>
  </w:style>
  <w:style w:type="paragraph" w:styleId="BodyText2">
    <w:name w:val="Body Text 2"/>
    <w:basedOn w:val="Normal"/>
    <w:rsid w:val="000528D1"/>
    <w:rPr>
      <w:sz w:val="22"/>
    </w:rPr>
  </w:style>
  <w:style w:type="paragraph" w:styleId="BalloonText">
    <w:name w:val="Balloon Text"/>
    <w:basedOn w:val="Normal"/>
    <w:semiHidden/>
    <w:rsid w:val="000528D1"/>
    <w:rPr>
      <w:rFonts w:ascii="Tahoma" w:hAnsi="Tahoma" w:cs="Tahoma"/>
      <w:sz w:val="16"/>
      <w:szCs w:val="16"/>
    </w:rPr>
  </w:style>
  <w:style w:type="paragraph" w:styleId="BodyText3">
    <w:name w:val="Body Text 3"/>
    <w:basedOn w:val="Normal"/>
    <w:rsid w:val="000528D1"/>
    <w:pPr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spacing w:line="232" w:lineRule="auto"/>
      <w:jc w:val="center"/>
    </w:pPr>
    <w:rPr>
      <w:b/>
      <w:bCs/>
      <w:sz w:val="24"/>
      <w:lang w:val="en-GB"/>
    </w:rPr>
  </w:style>
  <w:style w:type="paragraph" w:styleId="BlockText">
    <w:name w:val="Block Text"/>
    <w:basedOn w:val="Normal"/>
    <w:rsid w:val="000528D1"/>
    <w:pPr>
      <w:ind w:left="1418" w:right="283" w:hanging="709"/>
    </w:pPr>
    <w:rPr>
      <w:sz w:val="24"/>
      <w:szCs w:val="23"/>
    </w:rPr>
  </w:style>
  <w:style w:type="paragraph" w:customStyle="1" w:styleId="Standard1">
    <w:name w:val="Standard1"/>
    <w:basedOn w:val="Normal"/>
    <w:rsid w:val="000528D1"/>
    <w:pPr>
      <w:tabs>
        <w:tab w:val="left" w:pos="-1440"/>
        <w:tab w:val="left" w:pos="-732"/>
        <w:tab w:val="left" w:pos="0"/>
        <w:tab w:val="left" w:pos="685"/>
        <w:tab w:val="left" w:pos="1395"/>
        <w:tab w:val="left" w:pos="2104"/>
        <w:tab w:val="left" w:pos="2814"/>
        <w:tab w:val="left" w:pos="3522"/>
        <w:tab w:val="left" w:pos="4230"/>
        <w:tab w:val="left" w:pos="4939"/>
        <w:tab w:val="left" w:pos="5649"/>
        <w:tab w:val="left" w:pos="6358"/>
        <w:tab w:val="left" w:pos="6480"/>
        <w:tab w:val="left" w:pos="7200"/>
        <w:tab w:val="left" w:pos="7920"/>
        <w:tab w:val="left" w:pos="8640"/>
      </w:tabs>
      <w:jc w:val="both"/>
    </w:pPr>
    <w:rPr>
      <w:rFonts w:ascii="Arial" w:hAnsi="Arial" w:cs="Arial"/>
      <w:szCs w:val="20"/>
    </w:rPr>
  </w:style>
  <w:style w:type="paragraph" w:customStyle="1" w:styleId="ColorfulList-Accent11">
    <w:name w:val="Colorful List - Accent 11"/>
    <w:basedOn w:val="Normal"/>
    <w:uiPriority w:val="34"/>
    <w:qFormat/>
    <w:rsid w:val="00596E10"/>
    <w:pPr>
      <w:ind w:left="720"/>
      <w:contextualSpacing/>
    </w:pPr>
  </w:style>
  <w:style w:type="character" w:styleId="CommentReference">
    <w:name w:val="annotation reference"/>
    <w:uiPriority w:val="99"/>
    <w:semiHidden/>
    <w:unhideWhenUsed/>
    <w:rsid w:val="00804AA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04AA2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04AA2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04AA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804AA2"/>
    <w:rPr>
      <w:b/>
      <w:bCs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BA0FA8"/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BA0FA8"/>
  </w:style>
  <w:style w:type="character" w:styleId="EndnoteReference">
    <w:name w:val="endnote reference"/>
    <w:uiPriority w:val="99"/>
    <w:semiHidden/>
    <w:unhideWhenUsed/>
    <w:rsid w:val="00BA0FA8"/>
    <w:rPr>
      <w:vertAlign w:val="superscript"/>
    </w:rPr>
  </w:style>
  <w:style w:type="character" w:styleId="Emphasis">
    <w:name w:val="Emphasis"/>
    <w:uiPriority w:val="20"/>
    <w:qFormat/>
    <w:rsid w:val="00F47CCD"/>
    <w:rPr>
      <w:i/>
      <w:iCs/>
    </w:rPr>
  </w:style>
  <w:style w:type="paragraph" w:styleId="NormalWeb">
    <w:name w:val="Normal (Web)"/>
    <w:basedOn w:val="Normal"/>
    <w:uiPriority w:val="99"/>
    <w:unhideWhenUsed/>
    <w:rsid w:val="00F47CCD"/>
    <w:pPr>
      <w:widowControl/>
      <w:autoSpaceDE/>
      <w:autoSpaceDN/>
      <w:adjustRightInd/>
      <w:spacing w:before="100" w:beforeAutospacing="1" w:after="100" w:afterAutospacing="1"/>
    </w:pPr>
    <w:rPr>
      <w:sz w:val="24"/>
    </w:rPr>
  </w:style>
  <w:style w:type="character" w:styleId="Strong">
    <w:name w:val="Strong"/>
    <w:uiPriority w:val="22"/>
    <w:qFormat/>
    <w:rsid w:val="00F47CCD"/>
    <w:rPr>
      <w:b/>
      <w:bCs/>
    </w:rPr>
  </w:style>
  <w:style w:type="paragraph" w:customStyle="1" w:styleId="MediumGrid21">
    <w:name w:val="Medium Grid 21"/>
    <w:uiPriority w:val="99"/>
    <w:qFormat/>
    <w:rsid w:val="008F7C5D"/>
    <w:rPr>
      <w:rFonts w:ascii="Calibri" w:hAnsi="Calibri" w:cs="Calibri"/>
      <w:sz w:val="22"/>
      <w:szCs w:val="22"/>
      <w:lang w:val="en-GB"/>
    </w:rPr>
  </w:style>
  <w:style w:type="table" w:styleId="TableGrid">
    <w:name w:val="Table Grid"/>
    <w:basedOn w:val="TableNormal"/>
    <w:uiPriority w:val="59"/>
    <w:rsid w:val="008F7C5D"/>
    <w:rPr>
      <w:rFonts w:ascii="Calibri" w:hAnsi="Calibri"/>
      <w:sz w:val="22"/>
      <w:szCs w:val="22"/>
      <w:lang w:val="de-DE"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HelleSchattierung-Akzent11">
    <w:name w:val="Helle Schattierung - Akzent 11"/>
    <w:basedOn w:val="TableNormal"/>
    <w:uiPriority w:val="65"/>
    <w:rsid w:val="00EF781B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Tms Rmn" w:eastAsia="Times New Roman" w:hAnsi="Tms Rmn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customStyle="1" w:styleId="MittlereSchattierung1-Akzent11">
    <w:name w:val="Mittlere Schattierung 1 - Akzent 11"/>
    <w:basedOn w:val="TableNormal"/>
    <w:uiPriority w:val="68"/>
    <w:rsid w:val="00EF781B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customStyle="1" w:styleId="ListParagraph1">
    <w:name w:val="List Paragraph1"/>
    <w:basedOn w:val="TableNormal"/>
    <w:uiPriority w:val="72"/>
    <w:qFormat/>
    <w:rsid w:val="00EF781B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MediumGrid1-Accent6">
    <w:name w:val="Medium Grid 1 Accent 6"/>
    <w:basedOn w:val="TableNormal"/>
    <w:uiPriority w:val="72"/>
    <w:rsid w:val="00EF781B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character" w:styleId="FollowedHyperlink">
    <w:name w:val="FollowedHyperlink"/>
    <w:uiPriority w:val="99"/>
    <w:semiHidden/>
    <w:unhideWhenUsed/>
    <w:rsid w:val="00EF781B"/>
    <w:rPr>
      <w:color w:val="800080"/>
      <w:u w:val="single"/>
    </w:rPr>
  </w:style>
  <w:style w:type="character" w:customStyle="1" w:styleId="apple-converted-space">
    <w:name w:val="apple-converted-space"/>
    <w:basedOn w:val="DefaultParagraphFont"/>
    <w:rsid w:val="001A20B2"/>
  </w:style>
  <w:style w:type="paragraph" w:styleId="PlainText">
    <w:name w:val="Plain Text"/>
    <w:basedOn w:val="Normal"/>
    <w:link w:val="PlainTextChar"/>
    <w:uiPriority w:val="99"/>
    <w:unhideWhenUsed/>
    <w:rsid w:val="000C78FA"/>
    <w:pPr>
      <w:widowControl/>
      <w:autoSpaceDE/>
      <w:autoSpaceDN/>
      <w:adjustRightInd/>
    </w:pPr>
    <w:rPr>
      <w:rFonts w:ascii="Calibri" w:eastAsia="Calibri" w:hAnsi="Calibri"/>
      <w:sz w:val="22"/>
      <w:szCs w:val="21"/>
    </w:rPr>
  </w:style>
  <w:style w:type="character" w:customStyle="1" w:styleId="PlainTextChar">
    <w:name w:val="Plain Text Char"/>
    <w:link w:val="PlainText"/>
    <w:uiPriority w:val="99"/>
    <w:rsid w:val="000C78FA"/>
    <w:rPr>
      <w:rFonts w:ascii="Calibri" w:eastAsia="Calibri" w:hAnsi="Calibri" w:cs="Times New Roman"/>
      <w:sz w:val="22"/>
      <w:szCs w:val="21"/>
    </w:rPr>
  </w:style>
  <w:style w:type="character" w:customStyle="1" w:styleId="FooterChar">
    <w:name w:val="Footer Char"/>
    <w:link w:val="Footer"/>
    <w:uiPriority w:val="99"/>
    <w:rsid w:val="0005753E"/>
    <w:rPr>
      <w:szCs w:val="24"/>
    </w:rPr>
  </w:style>
  <w:style w:type="numbering" w:customStyle="1" w:styleId="Style1">
    <w:name w:val="Style1"/>
    <w:uiPriority w:val="99"/>
    <w:rsid w:val="00055688"/>
    <w:pPr>
      <w:numPr>
        <w:numId w:val="4"/>
      </w:numPr>
    </w:pPr>
  </w:style>
  <w:style w:type="paragraph" w:styleId="ListParagraph">
    <w:name w:val="List Paragraph"/>
    <w:basedOn w:val="Normal"/>
    <w:uiPriority w:val="34"/>
    <w:qFormat/>
    <w:rsid w:val="00B45C51"/>
    <w:pPr>
      <w:ind w:left="720"/>
      <w:contextualSpacing/>
    </w:pPr>
  </w:style>
  <w:style w:type="character" w:customStyle="1" w:styleId="FootnoteTextChar">
    <w:name w:val="Footnote Text Char"/>
    <w:basedOn w:val="DefaultParagraphFont"/>
    <w:link w:val="FootnoteText"/>
    <w:uiPriority w:val="99"/>
    <w:rsid w:val="00B45C51"/>
  </w:style>
  <w:style w:type="paragraph" w:styleId="Revision">
    <w:name w:val="Revision"/>
    <w:hidden/>
    <w:uiPriority w:val="99"/>
    <w:semiHidden/>
    <w:rsid w:val="00911164"/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24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1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0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5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5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5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0B8A21-22F3-497A-BCAB-64D66DA158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1813</Words>
  <Characters>10339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Nations Volunteers (UNV) programme</Company>
  <LinksUpToDate>false</LinksUpToDate>
  <CharactersWithSpaces>12128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Linette Eitz Lamare</dc:creator>
  <cp:lastModifiedBy>Andrea Pauly</cp:lastModifiedBy>
  <cp:revision>2</cp:revision>
  <cp:lastPrinted>2016-01-14T10:01:00Z</cp:lastPrinted>
  <dcterms:created xsi:type="dcterms:W3CDTF">2016-02-18T01:34:00Z</dcterms:created>
  <dcterms:modified xsi:type="dcterms:W3CDTF">2016-02-18T01:34:00Z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