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87B7E" w14:textId="77777777" w:rsidR="00355BE3" w:rsidRPr="00E522B4" w:rsidRDefault="00355BE3" w:rsidP="00355BE3">
      <w:pPr>
        <w:pStyle w:val="Heading2"/>
        <w:keepNext w:val="0"/>
        <w:ind w:left="-90" w:right="11"/>
        <w:jc w:val="right"/>
        <w:rPr>
          <w:rFonts w:cs="Arial"/>
          <w:sz w:val="22"/>
          <w:szCs w:val="22"/>
          <w:lang w:val="en-GB"/>
        </w:rPr>
      </w:pPr>
      <w:r w:rsidRPr="00E522B4">
        <w:rPr>
          <w:rFonts w:cs="Arial"/>
          <w:sz w:val="22"/>
          <w:szCs w:val="22"/>
          <w:lang w:val="en-GB"/>
        </w:rPr>
        <w:t>ADDENDUM 1</w:t>
      </w:r>
    </w:p>
    <w:p w14:paraId="29165735" w14:textId="77777777" w:rsidR="00355BE3" w:rsidRPr="00E522B4" w:rsidRDefault="00355BE3" w:rsidP="00355BE3">
      <w:pPr>
        <w:jc w:val="right"/>
        <w:rPr>
          <w:rFonts w:cs="Arial"/>
          <w:sz w:val="22"/>
          <w:szCs w:val="22"/>
          <w:lang w:val="en-GB"/>
        </w:rPr>
      </w:pPr>
    </w:p>
    <w:p w14:paraId="591C5C34" w14:textId="60F559FF" w:rsidR="00355BE3" w:rsidRPr="00E522B4" w:rsidRDefault="00355BE3" w:rsidP="00723F2D">
      <w:pPr>
        <w:pStyle w:val="Heading2"/>
        <w:keepNext w:val="0"/>
        <w:ind w:left="-90" w:right="-367"/>
        <w:jc w:val="center"/>
        <w:rPr>
          <w:rFonts w:cs="Arial"/>
          <w:sz w:val="22"/>
          <w:szCs w:val="22"/>
          <w:lang w:val="en-GB"/>
        </w:rPr>
      </w:pPr>
      <w:r w:rsidRPr="00E522B4">
        <w:rPr>
          <w:rFonts w:cs="Arial"/>
          <w:sz w:val="22"/>
          <w:szCs w:val="22"/>
          <w:lang w:val="en-GB"/>
        </w:rPr>
        <w:t>SCIENTIFIC COUNCIL COMMENTS</w:t>
      </w:r>
    </w:p>
    <w:p w14:paraId="300A0977" w14:textId="3F8A663A" w:rsidR="00355BE3" w:rsidRPr="00E522B4" w:rsidRDefault="00355BE3" w:rsidP="00723F2D">
      <w:pPr>
        <w:pStyle w:val="Heading2"/>
        <w:keepNext w:val="0"/>
        <w:ind w:left="-90" w:right="-367"/>
        <w:jc w:val="center"/>
        <w:rPr>
          <w:rFonts w:cs="Arial"/>
          <w:b w:val="0"/>
          <w:sz w:val="22"/>
          <w:szCs w:val="22"/>
          <w:lang w:val="en-GB"/>
        </w:rPr>
      </w:pPr>
      <w:r w:rsidRPr="00E522B4">
        <w:rPr>
          <w:rFonts w:cs="Arial"/>
          <w:b w:val="0"/>
          <w:bCs w:val="0"/>
          <w:sz w:val="22"/>
          <w:szCs w:val="22"/>
          <w:lang w:val="en-GB"/>
        </w:rPr>
        <w:t>(arising from ScC-SC</w:t>
      </w:r>
      <w:r w:rsidR="009163C0" w:rsidRPr="00E522B4">
        <w:rPr>
          <w:rFonts w:cs="Arial"/>
          <w:b w:val="0"/>
          <w:bCs w:val="0"/>
          <w:sz w:val="22"/>
          <w:szCs w:val="22"/>
          <w:lang w:val="en-GB"/>
        </w:rPr>
        <w:t>6</w:t>
      </w:r>
      <w:r w:rsidRPr="00E522B4">
        <w:rPr>
          <w:rFonts w:cs="Arial"/>
          <w:b w:val="0"/>
          <w:bCs w:val="0"/>
          <w:sz w:val="22"/>
          <w:szCs w:val="22"/>
          <w:lang w:val="en-GB"/>
        </w:rPr>
        <w:t>)</w:t>
      </w:r>
    </w:p>
    <w:p w14:paraId="1099AC40" w14:textId="31DD12CB" w:rsidR="0962F424" w:rsidRPr="00E522B4" w:rsidRDefault="0962F424" w:rsidP="00723F2D">
      <w:pPr>
        <w:pStyle w:val="Heading2"/>
        <w:keepNext w:val="0"/>
        <w:jc w:val="center"/>
        <w:rPr>
          <w:rFonts w:cs="Arial"/>
          <w:sz w:val="22"/>
          <w:szCs w:val="22"/>
        </w:rPr>
      </w:pPr>
    </w:p>
    <w:p w14:paraId="38EEAA6F" w14:textId="3B8089B3" w:rsidR="015BF8AF" w:rsidRPr="00E522B4" w:rsidRDefault="320C977D" w:rsidP="00723F2D">
      <w:pPr>
        <w:pStyle w:val="Heading2"/>
        <w:keepNext w:val="0"/>
        <w:jc w:val="center"/>
        <w:rPr>
          <w:rFonts w:cs="Arial"/>
          <w:sz w:val="22"/>
          <w:szCs w:val="22"/>
        </w:rPr>
      </w:pPr>
      <w:r w:rsidRPr="00E522B4">
        <w:rPr>
          <w:rFonts w:cs="Arial"/>
          <w:sz w:val="22"/>
          <w:szCs w:val="22"/>
        </w:rPr>
        <w:t>PROPOSAL FOR THE INCLUSION OF THE SAND TIGER SHARK (</w:t>
      </w:r>
      <w:r w:rsidRPr="00E522B4">
        <w:rPr>
          <w:rFonts w:cs="Arial"/>
          <w:i/>
          <w:iCs/>
          <w:sz w:val="22"/>
          <w:szCs w:val="22"/>
        </w:rPr>
        <w:t>Carcharias taurus</w:t>
      </w:r>
      <w:r w:rsidRPr="00E522B4">
        <w:rPr>
          <w:rFonts w:cs="Arial"/>
          <w:sz w:val="22"/>
          <w:szCs w:val="22"/>
        </w:rPr>
        <w:t>)</w:t>
      </w:r>
    </w:p>
    <w:p w14:paraId="2BD484B7" w14:textId="64627687" w:rsidR="015BF8AF" w:rsidRPr="00E522B4" w:rsidRDefault="320C977D" w:rsidP="00723F2D">
      <w:pPr>
        <w:pStyle w:val="Heading2"/>
        <w:keepNext w:val="0"/>
        <w:jc w:val="center"/>
        <w:rPr>
          <w:rFonts w:cs="Arial"/>
          <w:sz w:val="22"/>
          <w:szCs w:val="22"/>
        </w:rPr>
      </w:pPr>
      <w:r w:rsidRPr="00E522B4">
        <w:rPr>
          <w:rFonts w:cs="Arial"/>
          <w:sz w:val="22"/>
          <w:szCs w:val="22"/>
        </w:rPr>
        <w:t>IN APPENDIX I AND II OF THE CONVENTION</w:t>
      </w:r>
    </w:p>
    <w:p w14:paraId="159A913F" w14:textId="26E9DEAD" w:rsidR="22FB717D" w:rsidRPr="00E522B4" w:rsidRDefault="22FB717D" w:rsidP="00723F2D">
      <w:pPr>
        <w:jc w:val="center"/>
        <w:rPr>
          <w:rFonts w:cs="Arial"/>
        </w:rPr>
      </w:pPr>
    </w:p>
    <w:p w14:paraId="5F359992" w14:textId="0C8C5617" w:rsidR="00355BE3" w:rsidRDefault="00355BE3" w:rsidP="00AE5BC2">
      <w:pPr>
        <w:pStyle w:val="Heading2"/>
        <w:keepNext w:val="0"/>
        <w:ind w:left="-90" w:right="-62"/>
        <w:jc w:val="center"/>
        <w:rPr>
          <w:rFonts w:cs="Arial"/>
          <w:sz w:val="22"/>
          <w:szCs w:val="22"/>
        </w:rPr>
      </w:pPr>
      <w:r w:rsidRPr="00E522B4">
        <w:rPr>
          <w:rFonts w:cs="Arial"/>
          <w:sz w:val="22"/>
          <w:szCs w:val="22"/>
        </w:rPr>
        <w:t>UNEP/CMS/COP1</w:t>
      </w:r>
      <w:r w:rsidR="009163C0" w:rsidRPr="00E522B4">
        <w:rPr>
          <w:rFonts w:cs="Arial"/>
          <w:sz w:val="22"/>
          <w:szCs w:val="22"/>
        </w:rPr>
        <w:t>4</w:t>
      </w:r>
      <w:r w:rsidRPr="00E522B4">
        <w:rPr>
          <w:rFonts w:cs="Arial"/>
          <w:sz w:val="22"/>
          <w:szCs w:val="22"/>
        </w:rPr>
        <w:t>/Doc</w:t>
      </w:r>
      <w:r w:rsidR="00834FB0" w:rsidRPr="00E522B4">
        <w:rPr>
          <w:rFonts w:cs="Arial"/>
          <w:sz w:val="22"/>
          <w:szCs w:val="22"/>
        </w:rPr>
        <w:t>.</w:t>
      </w:r>
      <w:r w:rsidR="2B598419" w:rsidRPr="00E522B4">
        <w:rPr>
          <w:rFonts w:cs="Arial"/>
          <w:sz w:val="22"/>
          <w:szCs w:val="22"/>
        </w:rPr>
        <w:t>31</w:t>
      </w:r>
      <w:r w:rsidR="434941F1" w:rsidRPr="00E522B4">
        <w:rPr>
          <w:rFonts w:cs="Arial"/>
          <w:sz w:val="22"/>
          <w:szCs w:val="22"/>
        </w:rPr>
        <w:t>.</w:t>
      </w:r>
      <w:r w:rsidR="033604D5" w:rsidRPr="00E522B4">
        <w:rPr>
          <w:rFonts w:cs="Arial"/>
          <w:sz w:val="22"/>
          <w:szCs w:val="22"/>
        </w:rPr>
        <w:t>4</w:t>
      </w:r>
      <w:r w:rsidR="0397689F" w:rsidRPr="00E522B4">
        <w:rPr>
          <w:rFonts w:cs="Arial"/>
          <w:sz w:val="22"/>
          <w:szCs w:val="22"/>
        </w:rPr>
        <w:t>.</w:t>
      </w:r>
      <w:r w:rsidR="35CBF271" w:rsidRPr="00E522B4">
        <w:rPr>
          <w:rFonts w:cs="Arial"/>
          <w:sz w:val="22"/>
          <w:szCs w:val="22"/>
        </w:rPr>
        <w:t>9</w:t>
      </w:r>
    </w:p>
    <w:p w14:paraId="11CC2D5F" w14:textId="77777777" w:rsidR="00723F2D" w:rsidRPr="00723F2D" w:rsidRDefault="00723F2D" w:rsidP="00723F2D">
      <w:pPr>
        <w:jc w:val="center"/>
      </w:pPr>
    </w:p>
    <w:p w14:paraId="7C91013C" w14:textId="6C31325C" w:rsidR="00723F2D" w:rsidRDefault="00723F2D" w:rsidP="00723F2D">
      <w:pPr>
        <w:jc w:val="center"/>
        <w:rPr>
          <w:b/>
          <w:bCs/>
          <w:i/>
          <w:iCs/>
          <w:sz w:val="22"/>
          <w:szCs w:val="32"/>
        </w:rPr>
      </w:pPr>
      <w:r>
        <w:rPr>
          <w:b/>
          <w:bCs/>
          <w:i/>
          <w:iCs/>
          <w:sz w:val="22"/>
          <w:szCs w:val="32"/>
        </w:rPr>
        <w:t>(ScC-SC6 Agenda Item 13.4.9)</w:t>
      </w:r>
    </w:p>
    <w:p w14:paraId="2E4DDFD7" w14:textId="77777777" w:rsidR="00723F2D" w:rsidRPr="00723F2D" w:rsidRDefault="00723F2D" w:rsidP="00723F2D"/>
    <w:p w14:paraId="26516C5A" w14:textId="77777777" w:rsidR="00355BE3" w:rsidRPr="00E522B4" w:rsidRDefault="00355BE3" w:rsidP="00355BE3">
      <w:pPr>
        <w:tabs>
          <w:tab w:val="left" w:pos="1020"/>
        </w:tabs>
        <w:rPr>
          <w:rFonts w:cs="Arial"/>
          <w:sz w:val="22"/>
          <w:szCs w:val="22"/>
        </w:rPr>
      </w:pPr>
    </w:p>
    <w:p w14:paraId="1CB68B45" w14:textId="77777777" w:rsidR="00355BE3" w:rsidRPr="00E522B4" w:rsidRDefault="00355BE3" w:rsidP="00355BE3">
      <w:pPr>
        <w:tabs>
          <w:tab w:val="left" w:pos="1020"/>
        </w:tabs>
        <w:rPr>
          <w:rFonts w:cs="Arial"/>
          <w:sz w:val="22"/>
          <w:szCs w:val="22"/>
        </w:rPr>
      </w:pPr>
    </w:p>
    <w:p w14:paraId="5B60772A" w14:textId="77777777" w:rsidR="00167370" w:rsidRPr="00E522B4" w:rsidRDefault="00167370" w:rsidP="00355BE3">
      <w:pPr>
        <w:tabs>
          <w:tab w:val="left" w:pos="1020"/>
        </w:tabs>
        <w:rPr>
          <w:rFonts w:cs="Arial"/>
          <w:sz w:val="22"/>
          <w:szCs w:val="22"/>
        </w:rPr>
      </w:pPr>
    </w:p>
    <w:p w14:paraId="22E43B99" w14:textId="4BE09E9E" w:rsidR="00170AB1" w:rsidRPr="00E522B4" w:rsidRDefault="00170AB1" w:rsidP="00170AB1">
      <w:pPr>
        <w:tabs>
          <w:tab w:val="left" w:pos="1020"/>
        </w:tabs>
        <w:rPr>
          <w:rFonts w:cs="Arial"/>
          <w:b/>
          <w:sz w:val="22"/>
          <w:szCs w:val="22"/>
        </w:rPr>
      </w:pPr>
      <w:r w:rsidRPr="00E522B4">
        <w:rPr>
          <w:rFonts w:cs="Arial"/>
          <w:b/>
          <w:bCs/>
          <w:sz w:val="22"/>
          <w:szCs w:val="22"/>
        </w:rPr>
        <w:t>RECOMMENDATIONS TO COP14</w:t>
      </w:r>
    </w:p>
    <w:p w14:paraId="7B985B9E" w14:textId="480EC127" w:rsidR="4422850A" w:rsidRPr="00E522B4" w:rsidRDefault="4422850A" w:rsidP="4422850A">
      <w:pPr>
        <w:spacing w:after="160" w:line="257" w:lineRule="auto"/>
        <w:jc w:val="both"/>
        <w:rPr>
          <w:rFonts w:eastAsia="Calibri" w:cs="Arial"/>
          <w:sz w:val="22"/>
          <w:szCs w:val="22"/>
        </w:rPr>
      </w:pPr>
    </w:p>
    <w:p w14:paraId="0B71ED33" w14:textId="36DDCFC2" w:rsidR="3589F657" w:rsidRPr="00874ADB" w:rsidRDefault="3B6EE81A" w:rsidP="75211DCF">
      <w:pPr>
        <w:pStyle w:val="ListParagraph"/>
        <w:numPr>
          <w:ilvl w:val="0"/>
          <w:numId w:val="1"/>
        </w:numPr>
        <w:tabs>
          <w:tab w:val="left" w:pos="1020"/>
        </w:tabs>
        <w:jc w:val="both"/>
        <w:rPr>
          <w:rFonts w:cs="Arial"/>
          <w:sz w:val="22"/>
          <w:szCs w:val="22"/>
        </w:rPr>
      </w:pPr>
      <w:r w:rsidRPr="7F00B633">
        <w:rPr>
          <w:rFonts w:eastAsia="Calibri" w:cs="Arial"/>
          <w:sz w:val="22"/>
          <w:szCs w:val="22"/>
        </w:rPr>
        <w:t xml:space="preserve">ScC-SC6 </w:t>
      </w:r>
      <w:r w:rsidR="3589F657" w:rsidRPr="7F00B633">
        <w:rPr>
          <w:rFonts w:eastAsia="Calibri" w:cs="Arial"/>
          <w:sz w:val="22"/>
          <w:szCs w:val="22"/>
        </w:rPr>
        <w:t xml:space="preserve">concluded that the species meets the criteria for inclusion in Appendix I and II with </w:t>
      </w:r>
      <w:r w:rsidR="00A21D07">
        <w:rPr>
          <w:rFonts w:eastAsia="Calibri" w:cs="Arial"/>
          <w:sz w:val="22"/>
          <w:szCs w:val="22"/>
        </w:rPr>
        <w:t>reference</w:t>
      </w:r>
      <w:r w:rsidR="00A21D07" w:rsidRPr="7F00B633">
        <w:rPr>
          <w:rFonts w:eastAsia="Calibri" w:cs="Arial"/>
          <w:sz w:val="22"/>
          <w:szCs w:val="22"/>
        </w:rPr>
        <w:t xml:space="preserve"> </w:t>
      </w:r>
      <w:r w:rsidR="3589F657" w:rsidRPr="7F00B633">
        <w:rPr>
          <w:rFonts w:eastAsia="Calibri" w:cs="Arial"/>
          <w:sz w:val="22"/>
          <w:szCs w:val="22"/>
        </w:rPr>
        <w:t xml:space="preserve">to its </w:t>
      </w:r>
      <w:r w:rsidR="0036735E" w:rsidRPr="7F00B633">
        <w:rPr>
          <w:rFonts w:eastAsia="Calibri" w:cs="Arial"/>
          <w:sz w:val="22"/>
          <w:szCs w:val="22"/>
        </w:rPr>
        <w:t xml:space="preserve">regular and cyclical migratory </w:t>
      </w:r>
      <w:r w:rsidR="00D43DB7" w:rsidRPr="7F00B633">
        <w:rPr>
          <w:rFonts w:eastAsia="Calibri" w:cs="Arial"/>
          <w:sz w:val="22"/>
          <w:szCs w:val="22"/>
        </w:rPr>
        <w:t xml:space="preserve">condition </w:t>
      </w:r>
      <w:r w:rsidR="00A63378" w:rsidRPr="7F00B633">
        <w:rPr>
          <w:rFonts w:eastAsia="Calibri" w:cs="Arial"/>
          <w:sz w:val="22"/>
          <w:szCs w:val="22"/>
        </w:rPr>
        <w:t xml:space="preserve">associated with seasonal and reproductive events </w:t>
      </w:r>
      <w:r w:rsidR="00D43DB7" w:rsidRPr="7F00B633">
        <w:rPr>
          <w:rFonts w:eastAsia="Calibri" w:cs="Arial"/>
          <w:sz w:val="22"/>
          <w:szCs w:val="22"/>
        </w:rPr>
        <w:t>in most areas along its range distribution</w:t>
      </w:r>
      <w:r w:rsidR="00805E67">
        <w:rPr>
          <w:rFonts w:eastAsia="Calibri" w:cs="Arial"/>
          <w:sz w:val="22"/>
          <w:szCs w:val="22"/>
        </w:rPr>
        <w:t xml:space="preserve">, as well as </w:t>
      </w:r>
      <w:r w:rsidR="00D43DB7" w:rsidRPr="7F00B633">
        <w:rPr>
          <w:rFonts w:eastAsia="Calibri" w:cs="Arial"/>
          <w:sz w:val="22"/>
          <w:szCs w:val="22"/>
        </w:rPr>
        <w:t xml:space="preserve">to its </w:t>
      </w:r>
      <w:r w:rsidR="3589F657" w:rsidRPr="7F00B633">
        <w:rPr>
          <w:rFonts w:eastAsia="Calibri" w:cs="Arial"/>
          <w:sz w:val="22"/>
          <w:szCs w:val="22"/>
        </w:rPr>
        <w:t xml:space="preserve">conservation status as </w:t>
      </w:r>
      <w:r w:rsidR="00F82A46" w:rsidRPr="7F00B633">
        <w:rPr>
          <w:rFonts w:eastAsia="Calibri" w:cs="Arial"/>
          <w:sz w:val="22"/>
          <w:szCs w:val="22"/>
        </w:rPr>
        <w:t xml:space="preserve">a </w:t>
      </w:r>
      <w:r w:rsidR="009649E3">
        <w:rPr>
          <w:rFonts w:eastAsia="Calibri" w:cs="Arial"/>
          <w:sz w:val="22"/>
          <w:szCs w:val="22"/>
        </w:rPr>
        <w:t xml:space="preserve">globally </w:t>
      </w:r>
      <w:r w:rsidR="007B36A4" w:rsidRPr="7F00B633">
        <w:rPr>
          <w:rFonts w:eastAsia="Calibri" w:cs="Arial"/>
          <w:sz w:val="22"/>
          <w:szCs w:val="22"/>
        </w:rPr>
        <w:t>C</w:t>
      </w:r>
      <w:r w:rsidR="3589F657" w:rsidRPr="7F00B633">
        <w:rPr>
          <w:rFonts w:eastAsia="Calibri" w:cs="Arial"/>
          <w:sz w:val="22"/>
          <w:szCs w:val="22"/>
        </w:rPr>
        <w:t xml:space="preserve">ritically </w:t>
      </w:r>
      <w:r w:rsidR="007B36A4" w:rsidRPr="7F00B633">
        <w:rPr>
          <w:rFonts w:eastAsia="Calibri" w:cs="Arial"/>
          <w:sz w:val="22"/>
          <w:szCs w:val="22"/>
        </w:rPr>
        <w:t>E</w:t>
      </w:r>
      <w:r w:rsidR="3589F657" w:rsidRPr="7F00B633">
        <w:rPr>
          <w:rFonts w:eastAsia="Calibri" w:cs="Arial"/>
          <w:sz w:val="22"/>
          <w:szCs w:val="22"/>
        </w:rPr>
        <w:t>ndangered species.</w:t>
      </w:r>
    </w:p>
    <w:p w14:paraId="7C6A5BF2" w14:textId="77777777" w:rsidR="00874ADB" w:rsidRPr="008E46C4" w:rsidRDefault="00874ADB" w:rsidP="00874ADB">
      <w:pPr>
        <w:pStyle w:val="ListParagraph"/>
        <w:tabs>
          <w:tab w:val="left" w:pos="1020"/>
        </w:tabs>
        <w:ind w:left="420"/>
        <w:jc w:val="both"/>
        <w:rPr>
          <w:rFonts w:cs="Arial"/>
          <w:sz w:val="22"/>
          <w:szCs w:val="22"/>
        </w:rPr>
      </w:pPr>
    </w:p>
    <w:p w14:paraId="4999E447" w14:textId="5351539C" w:rsidR="00170AB1" w:rsidRPr="00EF3066" w:rsidRDefault="3589F657" w:rsidP="00170AB1">
      <w:pPr>
        <w:pStyle w:val="ListParagraph"/>
        <w:numPr>
          <w:ilvl w:val="0"/>
          <w:numId w:val="1"/>
        </w:numPr>
        <w:tabs>
          <w:tab w:val="left" w:pos="1020"/>
        </w:tabs>
        <w:spacing w:after="160" w:line="257" w:lineRule="auto"/>
        <w:jc w:val="both"/>
        <w:rPr>
          <w:rFonts w:cs="Arial"/>
          <w:b/>
          <w:sz w:val="22"/>
          <w:szCs w:val="22"/>
        </w:rPr>
      </w:pPr>
      <w:r w:rsidRPr="00EF3066">
        <w:rPr>
          <w:rFonts w:eastAsia="Calibri" w:cs="Arial"/>
          <w:sz w:val="22"/>
          <w:szCs w:val="22"/>
        </w:rPr>
        <w:t xml:space="preserve">However, the Committee </w:t>
      </w:r>
      <w:r w:rsidR="008E46C4" w:rsidRPr="00EF3066">
        <w:rPr>
          <w:rFonts w:eastAsia="Calibri" w:cs="Arial"/>
          <w:sz w:val="22"/>
          <w:szCs w:val="22"/>
        </w:rPr>
        <w:t xml:space="preserve">did not reach consensus </w:t>
      </w:r>
      <w:r w:rsidR="00135E7D" w:rsidRPr="00EF3066">
        <w:rPr>
          <w:rFonts w:eastAsia="Calibri" w:cs="Arial"/>
          <w:sz w:val="22"/>
          <w:szCs w:val="22"/>
        </w:rPr>
        <w:t xml:space="preserve">on </w:t>
      </w:r>
      <w:r w:rsidR="008E46C4" w:rsidRPr="00EF3066">
        <w:rPr>
          <w:rFonts w:eastAsia="Calibri" w:cs="Arial"/>
          <w:sz w:val="22"/>
          <w:szCs w:val="22"/>
        </w:rPr>
        <w:t xml:space="preserve">whether the </w:t>
      </w:r>
      <w:r w:rsidR="00F82A46" w:rsidRPr="00EF3066">
        <w:rPr>
          <w:rFonts w:eastAsia="Calibri" w:cs="Arial"/>
          <w:sz w:val="22"/>
          <w:szCs w:val="22"/>
        </w:rPr>
        <w:t xml:space="preserve">two </w:t>
      </w:r>
      <w:r w:rsidR="008E46C4" w:rsidRPr="00EF3066">
        <w:rPr>
          <w:rFonts w:eastAsia="Calibri" w:cs="Arial"/>
          <w:sz w:val="22"/>
          <w:szCs w:val="22"/>
        </w:rPr>
        <w:t>Australian populations qualify as migratory in accordance with the CMS definition.</w:t>
      </w:r>
    </w:p>
    <w:p w14:paraId="3A3A6DEF" w14:textId="77777777" w:rsidR="00EF3066" w:rsidRDefault="00EF3066" w:rsidP="00170AB1">
      <w:pPr>
        <w:tabs>
          <w:tab w:val="left" w:pos="1020"/>
        </w:tabs>
        <w:rPr>
          <w:rFonts w:cs="Arial"/>
          <w:b/>
          <w:bCs/>
          <w:sz w:val="22"/>
          <w:szCs w:val="22"/>
        </w:rPr>
      </w:pPr>
    </w:p>
    <w:p w14:paraId="2D1CF20C" w14:textId="77777777" w:rsidR="009F2C31" w:rsidRDefault="009F2C31" w:rsidP="00170AB1">
      <w:pPr>
        <w:tabs>
          <w:tab w:val="left" w:pos="1020"/>
        </w:tabs>
        <w:rPr>
          <w:rFonts w:cs="Arial"/>
          <w:b/>
          <w:bCs/>
          <w:sz w:val="22"/>
          <w:szCs w:val="22"/>
        </w:rPr>
      </w:pPr>
    </w:p>
    <w:p w14:paraId="2FD7480B" w14:textId="720162DB" w:rsidR="00170AB1" w:rsidRPr="00E522B4" w:rsidRDefault="00170AB1" w:rsidP="00170AB1">
      <w:pPr>
        <w:tabs>
          <w:tab w:val="left" w:pos="1020"/>
        </w:tabs>
        <w:rPr>
          <w:rFonts w:cs="Arial"/>
          <w:b/>
          <w:sz w:val="22"/>
          <w:szCs w:val="22"/>
        </w:rPr>
      </w:pPr>
      <w:r w:rsidRPr="00E522B4">
        <w:rPr>
          <w:rFonts w:cs="Arial"/>
          <w:b/>
          <w:bCs/>
          <w:sz w:val="22"/>
          <w:szCs w:val="22"/>
        </w:rPr>
        <w:t>GENERAL COMMENTS ON THE DOCUMENT</w:t>
      </w:r>
    </w:p>
    <w:p w14:paraId="777CB7EF" w14:textId="77777777" w:rsidR="0039554C" w:rsidRPr="00DC08F2" w:rsidRDefault="0039554C" w:rsidP="00170AB1">
      <w:pPr>
        <w:tabs>
          <w:tab w:val="left" w:pos="1020"/>
        </w:tabs>
        <w:rPr>
          <w:rFonts w:cs="Arial"/>
          <w:sz w:val="22"/>
          <w:szCs w:val="22"/>
        </w:rPr>
      </w:pPr>
    </w:p>
    <w:p w14:paraId="48391E10" w14:textId="30203F4F" w:rsidR="004A161C" w:rsidRPr="00564868" w:rsidRDefault="00C959A3" w:rsidP="00D93402">
      <w:pPr>
        <w:pStyle w:val="ListParagraph"/>
        <w:numPr>
          <w:ilvl w:val="0"/>
          <w:numId w:val="1"/>
        </w:numPr>
        <w:tabs>
          <w:tab w:val="left" w:pos="1020"/>
        </w:tabs>
        <w:jc w:val="both"/>
        <w:rPr>
          <w:rFonts w:cs="Arial"/>
          <w:sz w:val="22"/>
          <w:szCs w:val="22"/>
        </w:rPr>
      </w:pPr>
      <w:r w:rsidRPr="00564868">
        <w:rPr>
          <w:rFonts w:cs="Arial"/>
          <w:sz w:val="22"/>
          <w:szCs w:val="22"/>
        </w:rPr>
        <w:t xml:space="preserve">For the review of this listing proposal the </w:t>
      </w:r>
      <w:r w:rsidR="004A161C" w:rsidRPr="00564868">
        <w:rPr>
          <w:rFonts w:cs="Arial"/>
          <w:sz w:val="22"/>
          <w:szCs w:val="22"/>
        </w:rPr>
        <w:t xml:space="preserve">ScC-SC6 </w:t>
      </w:r>
      <w:r w:rsidR="00BB3A6B" w:rsidRPr="00564868">
        <w:rPr>
          <w:rFonts w:cs="Arial"/>
          <w:sz w:val="22"/>
          <w:szCs w:val="22"/>
        </w:rPr>
        <w:t xml:space="preserve">also </w:t>
      </w:r>
      <w:r w:rsidR="00D76C3D" w:rsidRPr="00564868">
        <w:rPr>
          <w:rFonts w:cs="Arial"/>
          <w:sz w:val="22"/>
          <w:szCs w:val="22"/>
        </w:rPr>
        <w:t xml:space="preserve">took </w:t>
      </w:r>
      <w:r w:rsidR="00BB3A6B" w:rsidRPr="00564868">
        <w:rPr>
          <w:rFonts w:cs="Arial"/>
          <w:sz w:val="22"/>
          <w:szCs w:val="22"/>
        </w:rPr>
        <w:t xml:space="preserve">into consideration </w:t>
      </w:r>
      <w:r w:rsidR="004A161C" w:rsidRPr="00564868">
        <w:rPr>
          <w:rFonts w:cs="Arial"/>
          <w:sz w:val="22"/>
          <w:szCs w:val="22"/>
        </w:rPr>
        <w:t xml:space="preserve">the analysis of listing proposals provided by the Sharks MOU </w:t>
      </w:r>
      <w:r w:rsidR="009B6075" w:rsidRPr="00564868">
        <w:rPr>
          <w:rFonts w:cs="Arial"/>
          <w:sz w:val="22"/>
          <w:szCs w:val="22"/>
        </w:rPr>
        <w:t>Advisory</w:t>
      </w:r>
      <w:r w:rsidR="004A161C" w:rsidRPr="00564868">
        <w:rPr>
          <w:rFonts w:cs="Arial"/>
          <w:sz w:val="22"/>
          <w:szCs w:val="22"/>
        </w:rPr>
        <w:t xml:space="preserve"> </w:t>
      </w:r>
      <w:r w:rsidR="009B6075" w:rsidRPr="00564868">
        <w:rPr>
          <w:rFonts w:cs="Arial"/>
          <w:sz w:val="22"/>
          <w:szCs w:val="22"/>
        </w:rPr>
        <w:t>Committee</w:t>
      </w:r>
      <w:r w:rsidR="004A161C" w:rsidRPr="00564868">
        <w:rPr>
          <w:rFonts w:cs="Arial"/>
          <w:sz w:val="22"/>
          <w:szCs w:val="22"/>
        </w:rPr>
        <w:t xml:space="preserve"> </w:t>
      </w:r>
      <w:r w:rsidR="00E37C88" w:rsidRPr="00564868">
        <w:rPr>
          <w:rFonts w:cs="Arial"/>
          <w:sz w:val="22"/>
          <w:szCs w:val="22"/>
        </w:rPr>
        <w:t xml:space="preserve">(Sharks AC) </w:t>
      </w:r>
      <w:r w:rsidR="009B05D5" w:rsidRPr="00564868">
        <w:rPr>
          <w:rFonts w:cs="Arial"/>
          <w:sz w:val="22"/>
          <w:szCs w:val="22"/>
        </w:rPr>
        <w:t>contained</w:t>
      </w:r>
      <w:r w:rsidR="003C55B3" w:rsidRPr="00564868">
        <w:rPr>
          <w:rFonts w:cs="Arial"/>
          <w:sz w:val="22"/>
          <w:szCs w:val="22"/>
        </w:rPr>
        <w:t xml:space="preserve"> in </w:t>
      </w:r>
      <w:hyperlink r:id="rId11">
        <w:r w:rsidR="009B6075" w:rsidRPr="3D946978">
          <w:rPr>
            <w:rStyle w:val="Hyperlink"/>
            <w:rFonts w:cs="Arial"/>
            <w:sz w:val="22"/>
            <w:szCs w:val="22"/>
          </w:rPr>
          <w:t>UNEP/CMS/ScC-SC6/I</w:t>
        </w:r>
        <w:r w:rsidR="004A161C" w:rsidRPr="3D946978">
          <w:rPr>
            <w:rStyle w:val="Hyperlink"/>
            <w:rFonts w:cs="Arial"/>
            <w:sz w:val="22"/>
            <w:szCs w:val="22"/>
          </w:rPr>
          <w:t xml:space="preserve">nf. </w:t>
        </w:r>
        <w:r w:rsidR="009B6075" w:rsidRPr="3D946978">
          <w:rPr>
            <w:rStyle w:val="Hyperlink"/>
            <w:rFonts w:cs="Arial"/>
            <w:sz w:val="22"/>
            <w:szCs w:val="22"/>
          </w:rPr>
          <w:t>13.</w:t>
        </w:r>
        <w:r w:rsidR="009F6DAF" w:rsidRPr="3D946978">
          <w:rPr>
            <w:rStyle w:val="Hyperlink"/>
            <w:rFonts w:cs="Arial"/>
            <w:sz w:val="22"/>
            <w:szCs w:val="22"/>
          </w:rPr>
          <w:t>4</w:t>
        </w:r>
      </w:hyperlink>
      <w:r w:rsidR="003442C6" w:rsidRPr="00564868">
        <w:rPr>
          <w:rFonts w:cs="Arial"/>
          <w:b/>
          <w:sz w:val="22"/>
          <w:szCs w:val="22"/>
        </w:rPr>
        <w:t xml:space="preserve"> </w:t>
      </w:r>
      <w:r w:rsidR="003C55B3" w:rsidRPr="00564868">
        <w:rPr>
          <w:rFonts w:cs="Arial"/>
          <w:sz w:val="22"/>
          <w:szCs w:val="22"/>
        </w:rPr>
        <w:t>and</w:t>
      </w:r>
      <w:r w:rsidR="003C55B3" w:rsidRPr="00564868">
        <w:rPr>
          <w:rFonts w:cs="Arial"/>
          <w:b/>
          <w:sz w:val="22"/>
          <w:szCs w:val="22"/>
        </w:rPr>
        <w:t xml:space="preserve"> </w:t>
      </w:r>
      <w:del w:id="0" w:author="Andrea Pauly" w:date="2023-07-20T07:25:00Z">
        <w:r w:rsidR="003442C6" w:rsidRPr="00564868">
          <w:rPr>
            <w:rFonts w:cs="Arial"/>
            <w:sz w:val="22"/>
            <w:szCs w:val="22"/>
          </w:rPr>
          <w:delText>agreed</w:delText>
        </w:r>
        <w:r w:rsidR="004A161C" w:rsidRPr="00564868">
          <w:rPr>
            <w:rFonts w:cs="Arial"/>
            <w:sz w:val="22"/>
            <w:szCs w:val="22"/>
          </w:rPr>
          <w:delText xml:space="preserve"> with</w:delText>
        </w:r>
      </w:del>
      <w:ins w:id="1" w:author="Andrea Pauly" w:date="2023-07-20T07:25:00Z">
        <w:r w:rsidR="2B85FAEC" w:rsidRPr="3D946978">
          <w:rPr>
            <w:rFonts w:cs="Arial"/>
            <w:sz w:val="22"/>
            <w:szCs w:val="22"/>
          </w:rPr>
          <w:t>welcomed</w:t>
        </w:r>
      </w:ins>
      <w:r w:rsidR="004A161C" w:rsidRPr="00564868">
        <w:rPr>
          <w:rFonts w:cs="Arial"/>
          <w:sz w:val="22"/>
          <w:szCs w:val="22"/>
        </w:rPr>
        <w:t xml:space="preserve"> the</w:t>
      </w:r>
      <w:r w:rsidR="00E37C88" w:rsidRPr="00564868">
        <w:rPr>
          <w:rFonts w:cs="Arial"/>
          <w:sz w:val="22"/>
          <w:szCs w:val="22"/>
        </w:rPr>
        <w:t>ir</w:t>
      </w:r>
      <w:r w:rsidR="004A161C" w:rsidRPr="00564868">
        <w:rPr>
          <w:rFonts w:cs="Arial"/>
          <w:sz w:val="22"/>
          <w:szCs w:val="22"/>
        </w:rPr>
        <w:t xml:space="preserve"> </w:t>
      </w:r>
      <w:r w:rsidR="00051C11" w:rsidRPr="00564868">
        <w:rPr>
          <w:rFonts w:cs="Arial"/>
          <w:sz w:val="22"/>
          <w:szCs w:val="22"/>
        </w:rPr>
        <w:t xml:space="preserve">overall findings and </w:t>
      </w:r>
      <w:r w:rsidR="004A161C" w:rsidRPr="00564868">
        <w:rPr>
          <w:rFonts w:cs="Arial"/>
          <w:sz w:val="22"/>
          <w:szCs w:val="22"/>
        </w:rPr>
        <w:t>comments provided</w:t>
      </w:r>
      <w:r w:rsidR="00E37C88" w:rsidRPr="00564868">
        <w:rPr>
          <w:rFonts w:cs="Arial"/>
          <w:sz w:val="22"/>
          <w:szCs w:val="22"/>
        </w:rPr>
        <w:t>.</w:t>
      </w:r>
    </w:p>
    <w:p w14:paraId="30A51591" w14:textId="77777777" w:rsidR="004A161C" w:rsidRPr="004A161C" w:rsidRDefault="004A161C" w:rsidP="00D93402">
      <w:pPr>
        <w:pStyle w:val="ListParagraph"/>
        <w:spacing w:after="160" w:line="257" w:lineRule="auto"/>
        <w:ind w:left="420"/>
        <w:jc w:val="both"/>
        <w:rPr>
          <w:sz w:val="22"/>
        </w:rPr>
      </w:pPr>
    </w:p>
    <w:p w14:paraId="33E7EF64" w14:textId="5D4EBC92" w:rsidR="09BB0E6C" w:rsidRPr="006E3A46" w:rsidRDefault="09BB0E6C" w:rsidP="75211DCF">
      <w:pPr>
        <w:pStyle w:val="ListParagraph"/>
        <w:numPr>
          <w:ilvl w:val="0"/>
          <w:numId w:val="1"/>
        </w:numPr>
        <w:spacing w:after="160" w:line="257" w:lineRule="auto"/>
        <w:jc w:val="both"/>
        <w:rPr>
          <w:sz w:val="22"/>
        </w:rPr>
      </w:pPr>
      <w:r w:rsidRPr="00E522B4">
        <w:rPr>
          <w:rFonts w:eastAsia="Calibri" w:cs="Arial"/>
          <w:sz w:val="22"/>
          <w:szCs w:val="22"/>
        </w:rPr>
        <w:t xml:space="preserve">It was agreed that evidence for transboundary movements exists for </w:t>
      </w:r>
      <w:r w:rsidR="00D43DB7">
        <w:rPr>
          <w:rFonts w:eastAsia="Calibri" w:cs="Arial"/>
          <w:sz w:val="22"/>
          <w:szCs w:val="22"/>
        </w:rPr>
        <w:t>most</w:t>
      </w:r>
      <w:r w:rsidR="00D43DB7" w:rsidRPr="00E522B4">
        <w:rPr>
          <w:rFonts w:eastAsia="Calibri" w:cs="Arial"/>
          <w:sz w:val="22"/>
          <w:szCs w:val="22"/>
        </w:rPr>
        <w:t xml:space="preserve"> </w:t>
      </w:r>
      <w:r w:rsidRPr="00E522B4">
        <w:rPr>
          <w:rFonts w:eastAsia="Calibri" w:cs="Arial"/>
          <w:sz w:val="22"/>
          <w:szCs w:val="22"/>
        </w:rPr>
        <w:t xml:space="preserve">populations </w:t>
      </w:r>
      <w:r w:rsidR="005A2359">
        <w:rPr>
          <w:rFonts w:eastAsia="Calibri" w:cs="Arial"/>
          <w:sz w:val="22"/>
          <w:szCs w:val="22"/>
        </w:rPr>
        <w:t xml:space="preserve">across its range distribution, </w:t>
      </w:r>
      <w:r w:rsidR="00516756">
        <w:rPr>
          <w:rFonts w:eastAsia="Calibri" w:cs="Arial"/>
          <w:sz w:val="22"/>
          <w:szCs w:val="22"/>
        </w:rPr>
        <w:t xml:space="preserve">including </w:t>
      </w:r>
      <w:r w:rsidRPr="00E522B4">
        <w:rPr>
          <w:rFonts w:eastAsia="Calibri" w:cs="Arial"/>
          <w:sz w:val="22"/>
          <w:szCs w:val="22"/>
        </w:rPr>
        <w:t xml:space="preserve">in </w:t>
      </w:r>
      <w:r w:rsidR="00516756">
        <w:rPr>
          <w:rFonts w:eastAsia="Calibri" w:cs="Arial"/>
          <w:sz w:val="22"/>
          <w:szCs w:val="22"/>
        </w:rPr>
        <w:t xml:space="preserve">the </w:t>
      </w:r>
      <w:r w:rsidR="00A57BB0" w:rsidRPr="00A57BB0">
        <w:rPr>
          <w:rFonts w:eastAsia="Calibri" w:cs="Arial"/>
          <w:sz w:val="22"/>
          <w:szCs w:val="22"/>
        </w:rPr>
        <w:t>Northwest Atlantic</w:t>
      </w:r>
      <w:r w:rsidR="00A57BB0">
        <w:rPr>
          <w:rFonts w:eastAsia="Calibri" w:cs="Arial"/>
          <w:sz w:val="22"/>
          <w:szCs w:val="22"/>
        </w:rPr>
        <w:t xml:space="preserve">, </w:t>
      </w:r>
      <w:r w:rsidR="0036735E">
        <w:rPr>
          <w:rFonts w:eastAsia="Calibri" w:cs="Arial"/>
          <w:sz w:val="22"/>
          <w:szCs w:val="22"/>
        </w:rPr>
        <w:t>t</w:t>
      </w:r>
      <w:r w:rsidR="009403D0">
        <w:rPr>
          <w:rFonts w:eastAsia="Calibri" w:cs="Arial"/>
          <w:sz w:val="22"/>
          <w:szCs w:val="22"/>
        </w:rPr>
        <w:t xml:space="preserve">he </w:t>
      </w:r>
      <w:r w:rsidR="00DC08F2" w:rsidRPr="0036735E">
        <w:rPr>
          <w:rFonts w:eastAsia="Calibri" w:cs="Arial"/>
          <w:sz w:val="22"/>
          <w:szCs w:val="22"/>
        </w:rPr>
        <w:t>West Africa</w:t>
      </w:r>
      <w:r w:rsidR="00DC08F2">
        <w:rPr>
          <w:rFonts w:eastAsia="Calibri" w:cs="Arial"/>
          <w:sz w:val="22"/>
          <w:szCs w:val="22"/>
        </w:rPr>
        <w:t>/</w:t>
      </w:r>
      <w:r w:rsidR="0036735E" w:rsidRPr="0036735E">
        <w:rPr>
          <w:rFonts w:eastAsia="Calibri" w:cs="Arial"/>
          <w:sz w:val="22"/>
          <w:szCs w:val="22"/>
        </w:rPr>
        <w:t>Mediterranean</w:t>
      </w:r>
      <w:r w:rsidR="001B4284">
        <w:rPr>
          <w:rFonts w:eastAsia="Calibri" w:cs="Arial"/>
          <w:sz w:val="22"/>
          <w:szCs w:val="22"/>
        </w:rPr>
        <w:t xml:space="preserve"> Sea</w:t>
      </w:r>
      <w:r w:rsidR="00A57BB0">
        <w:rPr>
          <w:rFonts w:eastAsia="Calibri" w:cs="Arial"/>
          <w:sz w:val="22"/>
          <w:szCs w:val="22"/>
        </w:rPr>
        <w:t xml:space="preserve"> </w:t>
      </w:r>
      <w:r w:rsidR="0036735E" w:rsidRPr="0036735E">
        <w:rPr>
          <w:rFonts w:eastAsia="Calibri" w:cs="Arial"/>
          <w:sz w:val="22"/>
          <w:szCs w:val="22"/>
        </w:rPr>
        <w:t xml:space="preserve">and </w:t>
      </w:r>
      <w:r w:rsidR="00516756">
        <w:rPr>
          <w:rFonts w:eastAsia="Calibri" w:cs="Arial"/>
          <w:sz w:val="22"/>
          <w:szCs w:val="22"/>
        </w:rPr>
        <w:t xml:space="preserve">the </w:t>
      </w:r>
      <w:r w:rsidR="001B4284">
        <w:rPr>
          <w:rFonts w:eastAsia="Calibri" w:cs="Arial"/>
          <w:sz w:val="22"/>
          <w:szCs w:val="22"/>
        </w:rPr>
        <w:t>Southwest Atlantic</w:t>
      </w:r>
      <w:r w:rsidR="00A57BB0">
        <w:rPr>
          <w:rFonts w:eastAsia="Calibri" w:cs="Arial"/>
          <w:sz w:val="22"/>
          <w:szCs w:val="22"/>
        </w:rPr>
        <w:t xml:space="preserve">, </w:t>
      </w:r>
      <w:r w:rsidR="002773D9">
        <w:rPr>
          <w:rFonts w:eastAsia="Calibri" w:cs="Arial"/>
          <w:sz w:val="22"/>
          <w:szCs w:val="22"/>
        </w:rPr>
        <w:t xml:space="preserve">and also </w:t>
      </w:r>
      <w:r w:rsidR="00DC08F2">
        <w:rPr>
          <w:rFonts w:eastAsia="Calibri" w:cs="Arial"/>
          <w:sz w:val="22"/>
          <w:szCs w:val="22"/>
        </w:rPr>
        <w:t xml:space="preserve">in </w:t>
      </w:r>
      <w:r w:rsidR="00A57BB0" w:rsidRPr="00A57BB0">
        <w:rPr>
          <w:rFonts w:eastAsia="Calibri" w:cs="Arial"/>
          <w:sz w:val="22"/>
          <w:szCs w:val="22"/>
        </w:rPr>
        <w:t>South Africa</w:t>
      </w:r>
      <w:r w:rsidR="00516756">
        <w:rPr>
          <w:rFonts w:eastAsia="Calibri" w:cs="Arial"/>
          <w:sz w:val="22"/>
          <w:szCs w:val="22"/>
        </w:rPr>
        <w:t xml:space="preserve">. </w:t>
      </w:r>
      <w:r w:rsidR="00005BAF">
        <w:rPr>
          <w:rFonts w:eastAsia="Calibri" w:cs="Arial"/>
          <w:sz w:val="22"/>
          <w:szCs w:val="22"/>
        </w:rPr>
        <w:t>But</w:t>
      </w:r>
      <w:r w:rsidRPr="00E522B4">
        <w:rPr>
          <w:rFonts w:eastAsia="Calibri" w:cs="Arial"/>
          <w:sz w:val="22"/>
          <w:szCs w:val="22"/>
        </w:rPr>
        <w:t xml:space="preserve"> there was a lack of information for </w:t>
      </w:r>
      <w:r w:rsidR="00F347DA">
        <w:rPr>
          <w:rFonts w:eastAsia="Calibri" w:cs="Arial"/>
          <w:sz w:val="22"/>
          <w:szCs w:val="22"/>
        </w:rPr>
        <w:t xml:space="preserve">some </w:t>
      </w:r>
      <w:r w:rsidRPr="00E522B4">
        <w:rPr>
          <w:rFonts w:eastAsia="Calibri" w:cs="Arial"/>
          <w:sz w:val="22"/>
          <w:szCs w:val="22"/>
        </w:rPr>
        <w:t xml:space="preserve">other populations, such as for </w:t>
      </w:r>
      <w:r w:rsidR="00005BAF">
        <w:rPr>
          <w:rFonts w:eastAsia="Calibri" w:cs="Arial"/>
          <w:sz w:val="22"/>
          <w:szCs w:val="22"/>
        </w:rPr>
        <w:t>t</w:t>
      </w:r>
      <w:r w:rsidR="00A57BB0" w:rsidRPr="00A57BB0">
        <w:rPr>
          <w:rFonts w:eastAsia="Calibri" w:cs="Arial"/>
          <w:sz w:val="22"/>
          <w:szCs w:val="22"/>
        </w:rPr>
        <w:t>he Arabian Sea and Persian Gulf</w:t>
      </w:r>
      <w:r w:rsidR="00A57BB0">
        <w:rPr>
          <w:rFonts w:eastAsia="Calibri" w:cs="Arial"/>
          <w:sz w:val="22"/>
          <w:szCs w:val="22"/>
        </w:rPr>
        <w:t xml:space="preserve">, </w:t>
      </w:r>
      <w:r w:rsidR="00A57BB0" w:rsidRPr="00A57BB0">
        <w:rPr>
          <w:rFonts w:eastAsia="Calibri" w:cs="Arial"/>
          <w:sz w:val="22"/>
          <w:szCs w:val="22"/>
        </w:rPr>
        <w:t>Japan</w:t>
      </w:r>
      <w:r w:rsidR="00A57BB0">
        <w:rPr>
          <w:rFonts w:eastAsia="Calibri" w:cs="Arial"/>
          <w:sz w:val="22"/>
          <w:szCs w:val="22"/>
        </w:rPr>
        <w:t xml:space="preserve">, </w:t>
      </w:r>
      <w:r w:rsidR="00A57BB0" w:rsidRPr="00A57BB0">
        <w:rPr>
          <w:rFonts w:eastAsia="Calibri" w:cs="Arial"/>
          <w:sz w:val="22"/>
          <w:szCs w:val="22"/>
        </w:rPr>
        <w:t>South</w:t>
      </w:r>
      <w:r w:rsidR="00DC08F2" w:rsidRPr="00DC08F2">
        <w:rPr>
          <w:rFonts w:eastAsia="Calibri" w:cs="Arial"/>
          <w:sz w:val="22"/>
          <w:szCs w:val="22"/>
        </w:rPr>
        <w:t>east Asia</w:t>
      </w:r>
      <w:r w:rsidR="00DC08F2">
        <w:rPr>
          <w:rFonts w:eastAsia="Calibri" w:cs="Arial"/>
          <w:sz w:val="22"/>
          <w:szCs w:val="22"/>
        </w:rPr>
        <w:t>/</w:t>
      </w:r>
      <w:r w:rsidR="00A57BB0" w:rsidRPr="00DC08F2">
        <w:rPr>
          <w:rFonts w:eastAsia="Calibri" w:cs="Arial"/>
          <w:sz w:val="22"/>
          <w:szCs w:val="22"/>
        </w:rPr>
        <w:t>Papua New Guinea</w:t>
      </w:r>
      <w:r w:rsidRPr="00E522B4">
        <w:rPr>
          <w:rFonts w:eastAsia="Calibri" w:cs="Arial"/>
          <w:sz w:val="22"/>
          <w:szCs w:val="22"/>
        </w:rPr>
        <w:t xml:space="preserve"> and Australia. </w:t>
      </w:r>
    </w:p>
    <w:p w14:paraId="76A1C3EE" w14:textId="77777777" w:rsidR="006E3A46" w:rsidRPr="00874ADB" w:rsidRDefault="006E3A46" w:rsidP="006E3A46">
      <w:pPr>
        <w:pStyle w:val="ListParagraph"/>
        <w:spacing w:after="160" w:line="257" w:lineRule="auto"/>
        <w:ind w:left="420"/>
        <w:jc w:val="both"/>
        <w:rPr>
          <w:sz w:val="22"/>
        </w:rPr>
      </w:pPr>
    </w:p>
    <w:p w14:paraId="2D670411" w14:textId="054E8E6C" w:rsidR="00A100B9" w:rsidRPr="00A100B9" w:rsidRDefault="00CD061A" w:rsidP="00A100B9">
      <w:pPr>
        <w:pStyle w:val="ListParagraph"/>
        <w:numPr>
          <w:ilvl w:val="0"/>
          <w:numId w:val="1"/>
        </w:numPr>
        <w:spacing w:after="160" w:line="257" w:lineRule="auto"/>
        <w:jc w:val="both"/>
        <w:rPr>
          <w:rFonts w:cs="Arial"/>
          <w:szCs w:val="18"/>
        </w:rPr>
      </w:pPr>
      <w:r>
        <w:rPr>
          <w:rFonts w:eastAsia="Calibri" w:cs="Arial"/>
          <w:sz w:val="22"/>
          <w:szCs w:val="22"/>
        </w:rPr>
        <w:t>It was</w:t>
      </w:r>
      <w:r w:rsidRPr="00A100B9">
        <w:rPr>
          <w:rFonts w:eastAsia="Calibri" w:cs="Arial"/>
          <w:sz w:val="22"/>
          <w:szCs w:val="22"/>
        </w:rPr>
        <w:t xml:space="preserve"> </w:t>
      </w:r>
      <w:r w:rsidR="09BB0E6C" w:rsidRPr="00A100B9">
        <w:rPr>
          <w:rFonts w:eastAsia="Calibri" w:cs="Arial"/>
          <w:sz w:val="22"/>
          <w:szCs w:val="22"/>
        </w:rPr>
        <w:t xml:space="preserve">agreed there was no evidence </w:t>
      </w:r>
      <w:r w:rsidR="00F347DA" w:rsidRPr="00A100B9">
        <w:rPr>
          <w:rFonts w:eastAsia="Calibri" w:cs="Arial"/>
          <w:sz w:val="22"/>
          <w:szCs w:val="22"/>
        </w:rPr>
        <w:t xml:space="preserve">whether individuals </w:t>
      </w:r>
      <w:r w:rsidR="09BB0E6C" w:rsidRPr="00A100B9">
        <w:rPr>
          <w:rFonts w:eastAsia="Calibri" w:cs="Arial"/>
          <w:sz w:val="22"/>
          <w:szCs w:val="22"/>
        </w:rPr>
        <w:t xml:space="preserve">of the two genetically distinct </w:t>
      </w:r>
      <w:r w:rsidR="001B4284" w:rsidRPr="00A100B9">
        <w:rPr>
          <w:rFonts w:eastAsia="Calibri" w:cs="Arial"/>
          <w:sz w:val="22"/>
          <w:szCs w:val="22"/>
        </w:rPr>
        <w:t>subpopulation</w:t>
      </w:r>
      <w:r w:rsidR="005A2359" w:rsidRPr="00A100B9">
        <w:rPr>
          <w:rFonts w:eastAsia="Calibri" w:cs="Arial"/>
          <w:sz w:val="22"/>
          <w:szCs w:val="22"/>
        </w:rPr>
        <w:t xml:space="preserve"> from </w:t>
      </w:r>
      <w:r w:rsidR="09BB0E6C" w:rsidRPr="00A100B9">
        <w:rPr>
          <w:rFonts w:eastAsia="Calibri" w:cs="Arial"/>
          <w:sz w:val="22"/>
          <w:szCs w:val="22"/>
        </w:rPr>
        <w:t xml:space="preserve">Australian </w:t>
      </w:r>
      <w:r w:rsidR="005A2359" w:rsidRPr="00A100B9">
        <w:rPr>
          <w:rFonts w:eastAsia="Calibri" w:cs="Arial"/>
          <w:sz w:val="22"/>
          <w:szCs w:val="22"/>
        </w:rPr>
        <w:t xml:space="preserve">border </w:t>
      </w:r>
      <w:r w:rsidR="09BB0E6C" w:rsidRPr="00A100B9">
        <w:rPr>
          <w:rFonts w:eastAsia="Calibri" w:cs="Arial"/>
          <w:sz w:val="22"/>
          <w:szCs w:val="22"/>
        </w:rPr>
        <w:t>would leave the Australian EEZ, but concerns were raised that the species might be already too depleted to obtain sufficient dat</w:t>
      </w:r>
      <w:r w:rsidR="008E46C4" w:rsidRPr="00A100B9">
        <w:rPr>
          <w:rFonts w:eastAsia="Calibri" w:cs="Arial"/>
          <w:sz w:val="22"/>
          <w:szCs w:val="22"/>
        </w:rPr>
        <w:t>a</w:t>
      </w:r>
      <w:r w:rsidR="09BB0E6C" w:rsidRPr="00A100B9">
        <w:rPr>
          <w:rFonts w:eastAsia="Calibri" w:cs="Arial"/>
          <w:sz w:val="22"/>
          <w:szCs w:val="22"/>
        </w:rPr>
        <w:t xml:space="preserve"> to prove migratory </w:t>
      </w:r>
      <w:r w:rsidR="00EA1CD4" w:rsidRPr="00A100B9">
        <w:rPr>
          <w:rFonts w:eastAsia="Calibri" w:cs="Arial"/>
          <w:sz w:val="22"/>
          <w:szCs w:val="22"/>
        </w:rPr>
        <w:t>behavio</w:t>
      </w:r>
      <w:r w:rsidR="00EA1CD4">
        <w:rPr>
          <w:rFonts w:eastAsia="Calibri" w:cs="Arial"/>
          <w:sz w:val="22"/>
          <w:szCs w:val="22"/>
        </w:rPr>
        <w:t>r</w:t>
      </w:r>
      <w:r w:rsidR="09BB0E6C" w:rsidRPr="00A100B9">
        <w:rPr>
          <w:rFonts w:eastAsia="Calibri" w:cs="Arial"/>
          <w:sz w:val="22"/>
          <w:szCs w:val="22"/>
        </w:rPr>
        <w:t xml:space="preserve">. </w:t>
      </w:r>
      <w:r w:rsidR="004F183B" w:rsidRPr="00A100B9">
        <w:rPr>
          <w:rFonts w:eastAsia="Calibri" w:cs="Arial"/>
          <w:sz w:val="22"/>
          <w:szCs w:val="22"/>
        </w:rPr>
        <w:t xml:space="preserve">It should be </w:t>
      </w:r>
      <w:r w:rsidR="00EA1CD4">
        <w:rPr>
          <w:rFonts w:eastAsia="Calibri" w:cs="Arial"/>
          <w:sz w:val="22"/>
          <w:szCs w:val="22"/>
        </w:rPr>
        <w:t>taken into account</w:t>
      </w:r>
      <w:r w:rsidR="004F183B" w:rsidRPr="00A100B9">
        <w:rPr>
          <w:rFonts w:eastAsia="Calibri" w:cs="Arial"/>
          <w:sz w:val="22"/>
          <w:szCs w:val="22"/>
        </w:rPr>
        <w:t xml:space="preserve"> that even highly depleted populations</w:t>
      </w:r>
      <w:r w:rsidR="00884885">
        <w:rPr>
          <w:rFonts w:eastAsia="Calibri" w:cs="Arial"/>
          <w:sz w:val="22"/>
          <w:szCs w:val="22"/>
        </w:rPr>
        <w:t xml:space="preserve"> can</w:t>
      </w:r>
      <w:r w:rsidR="004F183B" w:rsidRPr="00A100B9">
        <w:rPr>
          <w:rFonts w:eastAsia="Calibri" w:cs="Arial"/>
          <w:sz w:val="22"/>
          <w:szCs w:val="22"/>
        </w:rPr>
        <w:t xml:space="preserve"> retain high levels of genetic diversity, </w:t>
      </w:r>
      <w:r w:rsidR="00256D48" w:rsidRPr="00A100B9">
        <w:rPr>
          <w:rFonts w:eastAsia="Calibri" w:cs="Arial"/>
          <w:sz w:val="22"/>
          <w:szCs w:val="22"/>
        </w:rPr>
        <w:t>for example</w:t>
      </w:r>
      <w:r w:rsidR="004F183B" w:rsidRPr="00A100B9">
        <w:rPr>
          <w:rFonts w:eastAsia="Calibri" w:cs="Arial"/>
          <w:sz w:val="22"/>
          <w:szCs w:val="22"/>
        </w:rPr>
        <w:t xml:space="preserve"> the Magenta Petre</w:t>
      </w:r>
      <w:r w:rsidR="006E3A46" w:rsidRPr="00A100B9">
        <w:rPr>
          <w:rFonts w:eastAsia="Calibri" w:cs="Arial"/>
          <w:sz w:val="22"/>
          <w:szCs w:val="22"/>
        </w:rPr>
        <w:t>l</w:t>
      </w:r>
      <w:r w:rsidR="001C6AC8">
        <w:rPr>
          <w:rFonts w:eastAsia="Calibri" w:cs="Arial"/>
          <w:sz w:val="22"/>
          <w:szCs w:val="22"/>
        </w:rPr>
        <w:t>. However</w:t>
      </w:r>
      <w:r w:rsidR="00A100B9" w:rsidRPr="00A100B9">
        <w:rPr>
          <w:rFonts w:eastAsia="Calibri" w:cs="Arial"/>
          <w:sz w:val="22"/>
          <w:szCs w:val="22"/>
        </w:rPr>
        <w:t xml:space="preserve">, it was pointed out that there is evidence for shark species </w:t>
      </w:r>
      <w:r w:rsidR="00E60A72">
        <w:rPr>
          <w:rFonts w:eastAsia="Calibri" w:cs="Arial"/>
          <w:sz w:val="22"/>
          <w:szCs w:val="22"/>
        </w:rPr>
        <w:t>having</w:t>
      </w:r>
      <w:r w:rsidR="00A100B9" w:rsidRPr="00A100B9">
        <w:rPr>
          <w:rFonts w:eastAsia="Calibri" w:cs="Arial"/>
          <w:sz w:val="22"/>
          <w:szCs w:val="22"/>
        </w:rPr>
        <w:t xml:space="preserve"> low genetic diversity despite being highly migratory - for example great white sharks and basking sharks.</w:t>
      </w:r>
      <w:r w:rsidR="00A100B9">
        <w:rPr>
          <w:rStyle w:val="FootnoteReference"/>
          <w:rFonts w:eastAsia="Calibri" w:cs="Arial"/>
          <w:sz w:val="22"/>
          <w:szCs w:val="22"/>
        </w:rPr>
        <w:footnoteReference w:id="2"/>
      </w:r>
    </w:p>
    <w:p w14:paraId="3275284A" w14:textId="77777777" w:rsidR="00A100B9" w:rsidRPr="00A100B9" w:rsidRDefault="00A100B9" w:rsidP="00A100B9">
      <w:pPr>
        <w:pStyle w:val="ListParagraph"/>
        <w:spacing w:after="160" w:line="257" w:lineRule="auto"/>
        <w:ind w:left="420"/>
        <w:jc w:val="both"/>
        <w:rPr>
          <w:rFonts w:cs="Arial"/>
          <w:szCs w:val="18"/>
        </w:rPr>
      </w:pPr>
    </w:p>
    <w:p w14:paraId="3227BF0D" w14:textId="66FEE4C9" w:rsidR="006E3A46" w:rsidRPr="00A100B9" w:rsidRDefault="09BB0E6C" w:rsidP="006E3A46">
      <w:pPr>
        <w:pStyle w:val="ListParagraph"/>
        <w:numPr>
          <w:ilvl w:val="0"/>
          <w:numId w:val="1"/>
        </w:numPr>
        <w:spacing w:after="160" w:line="257" w:lineRule="auto"/>
        <w:jc w:val="both"/>
        <w:rPr>
          <w:rFonts w:cs="Arial"/>
          <w:szCs w:val="18"/>
        </w:rPr>
      </w:pPr>
      <w:r w:rsidRPr="00A100B9">
        <w:rPr>
          <w:rFonts w:eastAsia="Calibri" w:cs="Arial"/>
          <w:sz w:val="22"/>
          <w:szCs w:val="22"/>
        </w:rPr>
        <w:t xml:space="preserve">It was noted that </w:t>
      </w:r>
      <w:r w:rsidR="00F82A46" w:rsidRPr="00A100B9">
        <w:rPr>
          <w:rFonts w:eastAsia="Calibri" w:cs="Arial"/>
          <w:sz w:val="22"/>
          <w:szCs w:val="22"/>
        </w:rPr>
        <w:t>the genetic studies undertaken to date demonstrate that the two Australian populations are genetically isolated from all other studied populations</w:t>
      </w:r>
      <w:r w:rsidR="00F97972" w:rsidRPr="00A100B9">
        <w:rPr>
          <w:rFonts w:eastAsia="Calibri" w:cs="Arial"/>
          <w:sz w:val="22"/>
          <w:szCs w:val="22"/>
        </w:rPr>
        <w:t xml:space="preserve"> and there is no regular movement outside of the</w:t>
      </w:r>
      <w:r w:rsidR="008C3BFD">
        <w:rPr>
          <w:rFonts w:eastAsia="Calibri" w:cs="Arial"/>
          <w:sz w:val="22"/>
          <w:szCs w:val="22"/>
        </w:rPr>
        <w:t>se</w:t>
      </w:r>
      <w:r w:rsidR="00F97972" w:rsidRPr="00A100B9">
        <w:rPr>
          <w:rFonts w:eastAsia="Calibri" w:cs="Arial"/>
          <w:sz w:val="22"/>
          <w:szCs w:val="22"/>
        </w:rPr>
        <w:t xml:space="preserve"> populations</w:t>
      </w:r>
      <w:r w:rsidR="00F82A46" w:rsidRPr="00A100B9">
        <w:rPr>
          <w:rFonts w:eastAsia="Calibri" w:cs="Arial"/>
          <w:sz w:val="22"/>
          <w:szCs w:val="22"/>
        </w:rPr>
        <w:t xml:space="preserve">. </w:t>
      </w:r>
      <w:r w:rsidR="00700DBC" w:rsidRPr="00A100B9">
        <w:rPr>
          <w:rFonts w:eastAsia="Calibri" w:cs="Arial"/>
          <w:sz w:val="22"/>
          <w:szCs w:val="22"/>
        </w:rPr>
        <w:t xml:space="preserve">Records from </w:t>
      </w:r>
      <w:r w:rsidR="00EF3066" w:rsidRPr="00A100B9">
        <w:rPr>
          <w:rFonts w:eastAsia="Calibri" w:cs="Arial"/>
          <w:sz w:val="22"/>
          <w:szCs w:val="22"/>
        </w:rPr>
        <w:t>neighboring</w:t>
      </w:r>
      <w:r w:rsidR="004F183B" w:rsidRPr="00A100B9">
        <w:rPr>
          <w:rFonts w:eastAsia="Calibri" w:cs="Arial"/>
          <w:sz w:val="22"/>
          <w:szCs w:val="22"/>
        </w:rPr>
        <w:t xml:space="preserve"> </w:t>
      </w:r>
      <w:r w:rsidR="00700DBC" w:rsidRPr="00A100B9">
        <w:rPr>
          <w:rFonts w:eastAsia="Calibri" w:cs="Arial"/>
          <w:sz w:val="22"/>
          <w:szCs w:val="22"/>
        </w:rPr>
        <w:t>countries</w:t>
      </w:r>
      <w:r w:rsidR="004F183B" w:rsidRPr="00A100B9">
        <w:rPr>
          <w:rFonts w:eastAsia="Calibri" w:cs="Arial"/>
          <w:sz w:val="22"/>
          <w:szCs w:val="22"/>
        </w:rPr>
        <w:t xml:space="preserve"> are rare and are considered as </w:t>
      </w:r>
      <w:r w:rsidR="00700DBC" w:rsidRPr="00A100B9">
        <w:rPr>
          <w:rFonts w:eastAsia="Calibri" w:cs="Arial"/>
          <w:sz w:val="22"/>
          <w:szCs w:val="22"/>
        </w:rPr>
        <w:t xml:space="preserve">either misidentification or </w:t>
      </w:r>
      <w:r w:rsidR="004F183B" w:rsidRPr="00A100B9">
        <w:rPr>
          <w:rFonts w:eastAsia="Calibri" w:cs="Arial"/>
          <w:sz w:val="22"/>
          <w:szCs w:val="22"/>
        </w:rPr>
        <w:t xml:space="preserve">vagrant records, possibly indicating a dispersal movement by </w:t>
      </w:r>
      <w:r w:rsidR="00E643D9">
        <w:rPr>
          <w:rFonts w:eastAsia="Calibri" w:cs="Arial"/>
          <w:sz w:val="22"/>
          <w:szCs w:val="22"/>
        </w:rPr>
        <w:t xml:space="preserve">a </w:t>
      </w:r>
      <w:r w:rsidR="004F183B" w:rsidRPr="00A100B9">
        <w:rPr>
          <w:rFonts w:eastAsia="Calibri" w:cs="Arial"/>
          <w:sz w:val="22"/>
          <w:szCs w:val="22"/>
        </w:rPr>
        <w:t xml:space="preserve">very limited </w:t>
      </w:r>
      <w:r w:rsidR="00E643D9">
        <w:rPr>
          <w:rFonts w:eastAsia="Calibri" w:cs="Arial"/>
          <w:sz w:val="22"/>
          <w:szCs w:val="22"/>
        </w:rPr>
        <w:t xml:space="preserve">number of </w:t>
      </w:r>
      <w:r w:rsidR="004F183B" w:rsidRPr="00A100B9">
        <w:rPr>
          <w:rFonts w:eastAsia="Calibri" w:cs="Arial"/>
          <w:sz w:val="22"/>
          <w:szCs w:val="22"/>
        </w:rPr>
        <w:t xml:space="preserve">individuals. </w:t>
      </w:r>
    </w:p>
    <w:p w14:paraId="7344852E" w14:textId="77777777" w:rsidR="00A100B9" w:rsidRPr="00A100B9" w:rsidRDefault="00A100B9" w:rsidP="00A100B9">
      <w:pPr>
        <w:pStyle w:val="ListParagraph"/>
        <w:spacing w:after="160" w:line="257" w:lineRule="auto"/>
        <w:ind w:left="420"/>
        <w:jc w:val="both"/>
        <w:rPr>
          <w:rFonts w:cs="Arial"/>
          <w:szCs w:val="18"/>
        </w:rPr>
      </w:pPr>
    </w:p>
    <w:p w14:paraId="4C6DED61" w14:textId="185DADA3" w:rsidR="09BB0E6C" w:rsidRPr="00E522B4" w:rsidRDefault="00360237" w:rsidP="75211DCF">
      <w:pPr>
        <w:pStyle w:val="ListParagraph"/>
        <w:numPr>
          <w:ilvl w:val="0"/>
          <w:numId w:val="1"/>
        </w:numPr>
        <w:spacing w:after="160" w:line="257" w:lineRule="auto"/>
        <w:jc w:val="both"/>
        <w:rPr>
          <w:rFonts w:cs="Arial"/>
          <w:szCs w:val="18"/>
        </w:rPr>
      </w:pPr>
      <w:r>
        <w:rPr>
          <w:rFonts w:eastAsia="Calibri" w:cs="Arial"/>
          <w:sz w:val="22"/>
          <w:szCs w:val="22"/>
        </w:rPr>
        <w:t>It was</w:t>
      </w:r>
      <w:r w:rsidR="00F97972">
        <w:rPr>
          <w:rFonts w:eastAsia="Calibri" w:cs="Arial"/>
          <w:sz w:val="22"/>
          <w:szCs w:val="22"/>
        </w:rPr>
        <w:t xml:space="preserve"> noted</w:t>
      </w:r>
      <w:r w:rsidR="09BB0E6C" w:rsidRPr="00E522B4">
        <w:rPr>
          <w:rFonts w:eastAsia="Calibri" w:cs="Arial"/>
          <w:sz w:val="22"/>
          <w:szCs w:val="22"/>
        </w:rPr>
        <w:t xml:space="preserve"> that listing in Appendix II of CMS requires that the species would benefit from international cooperation and that internal migrants that do not leave national waters would require national protection but would not benefit from international cooperation. In this context it was noted that the species is strictly protected in Australia by national </w:t>
      </w:r>
      <w:r w:rsidR="00FF55AF">
        <w:rPr>
          <w:rFonts w:eastAsia="Calibri" w:cs="Arial"/>
          <w:sz w:val="22"/>
          <w:szCs w:val="22"/>
        </w:rPr>
        <w:t xml:space="preserve">environmental </w:t>
      </w:r>
      <w:r w:rsidR="09BB0E6C" w:rsidRPr="00E522B4">
        <w:rPr>
          <w:rFonts w:eastAsia="Calibri" w:cs="Arial"/>
          <w:sz w:val="22"/>
          <w:szCs w:val="22"/>
        </w:rPr>
        <w:t>law.</w:t>
      </w:r>
    </w:p>
    <w:p w14:paraId="33D54B12" w14:textId="77777777" w:rsidR="00A100B9" w:rsidRPr="00A100B9" w:rsidRDefault="00A100B9" w:rsidP="00A100B9">
      <w:pPr>
        <w:pStyle w:val="ListParagraph"/>
        <w:spacing w:after="160" w:line="257" w:lineRule="auto"/>
        <w:ind w:left="420"/>
        <w:jc w:val="both"/>
        <w:rPr>
          <w:rFonts w:cs="Arial"/>
          <w:szCs w:val="18"/>
        </w:rPr>
      </w:pPr>
    </w:p>
    <w:p w14:paraId="54040C4A" w14:textId="223A1DCA" w:rsidR="004F5EF8" w:rsidRPr="004F5EF8" w:rsidRDefault="004F5EF8" w:rsidP="004F5EF8">
      <w:pPr>
        <w:pStyle w:val="ListParagraph"/>
        <w:numPr>
          <w:ilvl w:val="0"/>
          <w:numId w:val="1"/>
        </w:numPr>
        <w:spacing w:after="160" w:line="257" w:lineRule="auto"/>
        <w:jc w:val="both"/>
        <w:rPr>
          <w:rFonts w:cs="Arial"/>
          <w:szCs w:val="18"/>
        </w:rPr>
      </w:pPr>
      <w:r w:rsidRPr="00E522B4">
        <w:rPr>
          <w:rFonts w:eastAsia="Calibri" w:cs="Arial"/>
          <w:sz w:val="22"/>
          <w:szCs w:val="22"/>
        </w:rPr>
        <w:t>Some members of the</w:t>
      </w:r>
      <w:r w:rsidR="0048188A">
        <w:rPr>
          <w:rFonts w:eastAsia="Calibri" w:cs="Arial"/>
          <w:sz w:val="22"/>
          <w:szCs w:val="22"/>
        </w:rPr>
        <w:t xml:space="preserve"> Sessional</w:t>
      </w:r>
      <w:r w:rsidRPr="00E522B4">
        <w:rPr>
          <w:rFonts w:eastAsia="Calibri" w:cs="Arial"/>
          <w:sz w:val="22"/>
          <w:szCs w:val="22"/>
        </w:rPr>
        <w:t xml:space="preserve"> </w:t>
      </w:r>
      <w:r>
        <w:rPr>
          <w:rFonts w:eastAsia="Calibri" w:cs="Arial"/>
          <w:sz w:val="22"/>
          <w:szCs w:val="22"/>
        </w:rPr>
        <w:t>Committee</w:t>
      </w:r>
      <w:r w:rsidRPr="00E522B4">
        <w:rPr>
          <w:rFonts w:eastAsia="Calibri" w:cs="Arial"/>
          <w:sz w:val="22"/>
          <w:szCs w:val="22"/>
        </w:rPr>
        <w:t xml:space="preserve"> considered </w:t>
      </w:r>
      <w:r>
        <w:rPr>
          <w:rFonts w:eastAsia="Calibri" w:cs="Arial"/>
          <w:sz w:val="22"/>
          <w:szCs w:val="22"/>
        </w:rPr>
        <w:t xml:space="preserve">it would be appropriate to recommend </w:t>
      </w:r>
      <w:r w:rsidRPr="00E522B4">
        <w:rPr>
          <w:rFonts w:eastAsia="Calibri" w:cs="Arial"/>
          <w:sz w:val="22"/>
          <w:szCs w:val="22"/>
        </w:rPr>
        <w:t>the reduction of the proposal to exclude the Australian populations</w:t>
      </w:r>
      <w:r>
        <w:rPr>
          <w:rFonts w:eastAsia="Calibri" w:cs="Arial"/>
          <w:sz w:val="22"/>
          <w:szCs w:val="22"/>
        </w:rPr>
        <w:t xml:space="preserve"> from the listing proposal, while some others were not supportive or suggested only including the Australian populations in Appendix II</w:t>
      </w:r>
      <w:r w:rsidR="009239F1">
        <w:rPr>
          <w:rFonts w:eastAsia="Calibri" w:cs="Arial"/>
          <w:sz w:val="22"/>
          <w:szCs w:val="22"/>
        </w:rPr>
        <w:t>.</w:t>
      </w:r>
    </w:p>
    <w:p w14:paraId="29DE0EF7" w14:textId="77777777" w:rsidR="004F5EF8" w:rsidRPr="004F5EF8" w:rsidRDefault="004F5EF8" w:rsidP="004F5EF8">
      <w:pPr>
        <w:pStyle w:val="ListParagraph"/>
        <w:spacing w:after="160" w:line="257" w:lineRule="auto"/>
        <w:ind w:left="420"/>
        <w:jc w:val="both"/>
        <w:rPr>
          <w:rFonts w:cs="Arial"/>
          <w:szCs w:val="18"/>
        </w:rPr>
      </w:pPr>
    </w:p>
    <w:p w14:paraId="34ABBCBC" w14:textId="4496BEC7" w:rsidR="00452502" w:rsidRPr="00452502" w:rsidRDefault="000715B8" w:rsidP="00B00F7B">
      <w:pPr>
        <w:pStyle w:val="ListParagraph"/>
        <w:numPr>
          <w:ilvl w:val="0"/>
          <w:numId w:val="1"/>
        </w:numPr>
        <w:spacing w:after="160" w:line="257" w:lineRule="auto"/>
        <w:jc w:val="both"/>
        <w:rPr>
          <w:rFonts w:cs="Arial"/>
          <w:szCs w:val="18"/>
        </w:rPr>
      </w:pPr>
      <w:r>
        <w:rPr>
          <w:rFonts w:eastAsia="Calibri" w:cs="Arial"/>
          <w:sz w:val="22"/>
          <w:szCs w:val="22"/>
        </w:rPr>
        <w:t xml:space="preserve">ScC-SC6 </w:t>
      </w:r>
      <w:r w:rsidR="008E46C4">
        <w:rPr>
          <w:rFonts w:eastAsia="Calibri" w:cs="Arial"/>
          <w:sz w:val="22"/>
          <w:szCs w:val="22"/>
        </w:rPr>
        <w:t xml:space="preserve">recommended </w:t>
      </w:r>
      <w:r w:rsidR="09BB0E6C" w:rsidRPr="00E522B4">
        <w:rPr>
          <w:rFonts w:eastAsia="Calibri" w:cs="Arial"/>
          <w:sz w:val="22"/>
          <w:szCs w:val="22"/>
        </w:rPr>
        <w:t>that the proponent</w:t>
      </w:r>
      <w:r w:rsidR="008E46C4">
        <w:rPr>
          <w:rFonts w:eastAsia="Calibri" w:cs="Arial"/>
          <w:sz w:val="22"/>
          <w:szCs w:val="22"/>
        </w:rPr>
        <w:t>s</w:t>
      </w:r>
      <w:r w:rsidR="09BB0E6C" w:rsidRPr="00E522B4">
        <w:rPr>
          <w:rFonts w:eastAsia="Calibri" w:cs="Arial"/>
          <w:sz w:val="22"/>
          <w:szCs w:val="22"/>
        </w:rPr>
        <w:t xml:space="preserve"> should consult with Australia to discuss a way forward. </w:t>
      </w:r>
    </w:p>
    <w:p w14:paraId="4443DD80" w14:textId="77777777" w:rsidR="00170AB1" w:rsidRPr="00E522B4" w:rsidRDefault="00170AB1" w:rsidP="00170AB1">
      <w:pPr>
        <w:tabs>
          <w:tab w:val="left" w:pos="1020"/>
        </w:tabs>
        <w:rPr>
          <w:rFonts w:cs="Arial"/>
          <w:sz w:val="22"/>
          <w:szCs w:val="22"/>
        </w:rPr>
      </w:pPr>
    </w:p>
    <w:p w14:paraId="7A953EE7" w14:textId="77777777" w:rsidR="00170AB1" w:rsidRPr="00E522B4" w:rsidRDefault="00170AB1" w:rsidP="00170AB1">
      <w:pPr>
        <w:tabs>
          <w:tab w:val="left" w:pos="1020"/>
        </w:tabs>
        <w:rPr>
          <w:rFonts w:cs="Arial"/>
          <w:b/>
          <w:sz w:val="22"/>
          <w:szCs w:val="22"/>
        </w:rPr>
      </w:pPr>
    </w:p>
    <w:p w14:paraId="4A9B2817" w14:textId="77777777" w:rsidR="00170AB1" w:rsidRPr="00E522B4" w:rsidRDefault="00170AB1" w:rsidP="00170AB1">
      <w:pPr>
        <w:tabs>
          <w:tab w:val="left" w:pos="1020"/>
        </w:tabs>
        <w:rPr>
          <w:rFonts w:cs="Arial"/>
          <w:b/>
          <w:sz w:val="22"/>
          <w:szCs w:val="22"/>
        </w:rPr>
      </w:pPr>
      <w:r w:rsidRPr="00E522B4">
        <w:rPr>
          <w:rFonts w:cs="Arial"/>
          <w:b/>
          <w:sz w:val="22"/>
          <w:szCs w:val="22"/>
        </w:rPr>
        <w:t>COMMENTS ON SPECIFIC SECTIONS/ INCLUDING POSSIBLE PROPOSALS FOR TEXT REVISION</w:t>
      </w:r>
    </w:p>
    <w:p w14:paraId="5603B86B" w14:textId="77777777" w:rsidR="00170AB1" w:rsidRPr="00E522B4" w:rsidRDefault="00170AB1" w:rsidP="00170AB1">
      <w:pPr>
        <w:tabs>
          <w:tab w:val="left" w:pos="1020"/>
        </w:tabs>
        <w:rPr>
          <w:rFonts w:cs="Arial"/>
          <w:b/>
          <w:sz w:val="22"/>
          <w:szCs w:val="22"/>
        </w:rPr>
      </w:pPr>
    </w:p>
    <w:p w14:paraId="01ED1126" w14:textId="0D83092A" w:rsidR="007117FE" w:rsidRPr="009F6DAF" w:rsidRDefault="00E522B4" w:rsidP="009F6DAF">
      <w:pPr>
        <w:pStyle w:val="ListParagraph"/>
        <w:numPr>
          <w:ilvl w:val="0"/>
          <w:numId w:val="1"/>
        </w:numPr>
        <w:spacing w:after="160" w:line="257" w:lineRule="auto"/>
        <w:jc w:val="both"/>
        <w:rPr>
          <w:rFonts w:eastAsia="Calibri" w:cs="Arial"/>
          <w:sz w:val="22"/>
          <w:szCs w:val="22"/>
        </w:rPr>
      </w:pPr>
      <w:r w:rsidRPr="009F6DAF">
        <w:rPr>
          <w:rFonts w:eastAsia="Calibri" w:cs="Arial"/>
          <w:sz w:val="22"/>
          <w:szCs w:val="22"/>
        </w:rPr>
        <w:t xml:space="preserve">The proposal states, in paragraph 3 of the ‘overview’ and in paragraph 1 of the section 4.2 ‘population (estimates and trends)’ that the west coast </w:t>
      </w:r>
      <w:r w:rsidR="009B43BA" w:rsidRPr="009F6DAF">
        <w:rPr>
          <w:rFonts w:eastAsia="Calibri" w:cs="Arial"/>
          <w:sz w:val="22"/>
          <w:szCs w:val="22"/>
        </w:rPr>
        <w:t xml:space="preserve">of </w:t>
      </w:r>
      <w:r w:rsidRPr="009F6DAF">
        <w:rPr>
          <w:rFonts w:eastAsia="Calibri" w:cs="Arial"/>
          <w:sz w:val="22"/>
          <w:szCs w:val="22"/>
        </w:rPr>
        <w:t xml:space="preserve">Australia population has shown “signs of the onset of recovery where management measures have been in place to some time...” The </w:t>
      </w:r>
      <w:r w:rsidR="00D855DC" w:rsidRPr="009F6DAF">
        <w:rPr>
          <w:rFonts w:eastAsia="Calibri" w:cs="Arial"/>
          <w:sz w:val="22"/>
          <w:szCs w:val="22"/>
        </w:rPr>
        <w:t xml:space="preserve">Sharks MOU </w:t>
      </w:r>
      <w:r w:rsidR="002126CB" w:rsidRPr="009F6DAF">
        <w:rPr>
          <w:rFonts w:eastAsia="Calibri" w:cs="Arial"/>
          <w:sz w:val="22"/>
          <w:szCs w:val="22"/>
        </w:rPr>
        <w:t>Advisory</w:t>
      </w:r>
      <w:r w:rsidR="00D855DC" w:rsidRPr="009F6DAF">
        <w:rPr>
          <w:rFonts w:eastAsia="Calibri" w:cs="Arial"/>
          <w:sz w:val="22"/>
          <w:szCs w:val="22"/>
        </w:rPr>
        <w:t xml:space="preserve"> Committee </w:t>
      </w:r>
      <w:r w:rsidRPr="009F6DAF">
        <w:rPr>
          <w:rFonts w:eastAsia="Calibri" w:cs="Arial"/>
          <w:sz w:val="22"/>
          <w:szCs w:val="22"/>
        </w:rPr>
        <w:t>noted this is likely incorrect. The AC referred to Bradford et al. (2018) which provides evidence for possible recovery of the east coast Australian population.</w:t>
      </w:r>
    </w:p>
    <w:sectPr w:rsidR="007117FE" w:rsidRPr="009F6DAF" w:rsidSect="00950CDA">
      <w:headerReference w:type="even" r:id="rId12"/>
      <w:footerReference w:type="even" r:id="rId13"/>
      <w:headerReference w:type="first" r:id="rId14"/>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2E432" w14:textId="77777777" w:rsidR="00EF22EB" w:rsidRDefault="00EF22EB" w:rsidP="00355BE3">
      <w:r>
        <w:separator/>
      </w:r>
    </w:p>
  </w:endnote>
  <w:endnote w:type="continuationSeparator" w:id="0">
    <w:p w14:paraId="5DDAA56A" w14:textId="77777777" w:rsidR="00EF22EB" w:rsidRDefault="00EF22EB" w:rsidP="00355BE3">
      <w:r>
        <w:continuationSeparator/>
      </w:r>
    </w:p>
  </w:endnote>
  <w:endnote w:type="continuationNotice" w:id="1">
    <w:p w14:paraId="7022BEAC" w14:textId="77777777" w:rsidR="00EF22EB" w:rsidRDefault="00EF2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5F8F9" w14:textId="77777777" w:rsidR="00EF22EB" w:rsidRDefault="00EF22EB" w:rsidP="00355BE3">
      <w:r>
        <w:separator/>
      </w:r>
    </w:p>
  </w:footnote>
  <w:footnote w:type="continuationSeparator" w:id="0">
    <w:p w14:paraId="22CF2AFA" w14:textId="77777777" w:rsidR="00EF22EB" w:rsidRDefault="00EF22EB" w:rsidP="00355BE3">
      <w:r>
        <w:continuationSeparator/>
      </w:r>
    </w:p>
  </w:footnote>
  <w:footnote w:type="continuationNotice" w:id="1">
    <w:p w14:paraId="0C14C754" w14:textId="77777777" w:rsidR="00EF22EB" w:rsidRDefault="00EF22EB"/>
  </w:footnote>
  <w:footnote w:id="2">
    <w:p w14:paraId="668BD50C" w14:textId="77777777" w:rsidR="00A100B9" w:rsidRPr="009F2C31" w:rsidRDefault="00A100B9" w:rsidP="00A100B9">
      <w:pPr>
        <w:pStyle w:val="FootnoteText"/>
        <w:rPr>
          <w:sz w:val="16"/>
          <w:szCs w:val="16"/>
        </w:rPr>
      </w:pPr>
      <w:r w:rsidRPr="009F2C31">
        <w:rPr>
          <w:rStyle w:val="FootnoteReference"/>
          <w:sz w:val="16"/>
          <w:szCs w:val="16"/>
        </w:rPr>
        <w:footnoteRef/>
      </w:r>
      <w:hyperlink r:id="rId1" w:history="1">
        <w:r w:rsidRPr="009F2C31">
          <w:rPr>
            <w:rStyle w:val="Hyperlink"/>
            <w:sz w:val="16"/>
            <w:szCs w:val="16"/>
          </w:rPr>
          <w:t>https://www.researchgate.net/publication/308134029_Low_genetic_diversity_of_sharks_natural_patterns_or_induced_by_exploitation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A243A" w14:textId="77777777" w:rsidR="00874ADB" w:rsidRPr="008648EB" w:rsidRDefault="00874ADB" w:rsidP="00874ADB">
    <w:pPr>
      <w:pStyle w:val="Header"/>
      <w:pBdr>
        <w:bottom w:val="single" w:sz="4" w:space="1" w:color="auto"/>
      </w:pBdr>
      <w:jc w:val="right"/>
      <w:rPr>
        <w:rFonts w:cs="Arial"/>
        <w:i/>
        <w:szCs w:val="18"/>
      </w:rPr>
    </w:pPr>
    <w:r w:rsidRPr="00D57001">
      <w:rPr>
        <w:rFonts w:cs="Arial"/>
        <w:i/>
        <w:szCs w:val="18"/>
      </w:rPr>
      <w:t>UNEP/CMS/COP14/Doc.</w:t>
    </w:r>
    <w:r w:rsidRPr="00D57001">
      <w:t xml:space="preserve"> </w:t>
    </w:r>
    <w:r w:rsidRPr="00D57001">
      <w:rPr>
        <w:rFonts w:cs="Arial"/>
        <w:i/>
        <w:szCs w:val="18"/>
      </w:rPr>
      <w:t>31.4.9/Add.1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A332" w14:textId="5D9BD987" w:rsidR="00355BE3" w:rsidRPr="008648EB" w:rsidRDefault="00355BE3" w:rsidP="00355BE3">
    <w:pPr>
      <w:pStyle w:val="Header"/>
      <w:pBdr>
        <w:bottom w:val="single" w:sz="4" w:space="1" w:color="auto"/>
      </w:pBdr>
      <w:jc w:val="right"/>
      <w:rPr>
        <w:rFonts w:cs="Arial"/>
        <w:i/>
        <w:szCs w:val="18"/>
      </w:rPr>
    </w:pPr>
    <w:r w:rsidRPr="00D57001">
      <w:rPr>
        <w:rFonts w:cs="Arial"/>
        <w:i/>
        <w:szCs w:val="18"/>
      </w:rPr>
      <w:t>UNEP/CMS/COP1</w:t>
    </w:r>
    <w:r w:rsidR="009163C0" w:rsidRPr="00D57001">
      <w:rPr>
        <w:rFonts w:cs="Arial"/>
        <w:i/>
        <w:szCs w:val="18"/>
      </w:rPr>
      <w:t>4</w:t>
    </w:r>
    <w:r w:rsidRPr="00D57001">
      <w:rPr>
        <w:rFonts w:cs="Arial"/>
        <w:i/>
        <w:szCs w:val="18"/>
      </w:rPr>
      <w:t>/Doc.</w:t>
    </w:r>
    <w:r w:rsidR="00D57001" w:rsidRPr="00D57001">
      <w:t xml:space="preserve"> </w:t>
    </w:r>
    <w:r w:rsidR="00D57001" w:rsidRPr="00D57001">
      <w:rPr>
        <w:rFonts w:cs="Arial"/>
        <w:i/>
        <w:szCs w:val="18"/>
      </w:rPr>
      <w:t>31.4.9</w:t>
    </w:r>
    <w:r w:rsidRPr="00D57001">
      <w:rPr>
        <w:rFonts w:cs="Arial"/>
        <w:i/>
        <w:szCs w:val="18"/>
      </w:rPr>
      <w:t>/Add.1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9579B4"/>
    <w:multiLevelType w:val="hybridMultilevel"/>
    <w:tmpl w:val="7B586A30"/>
    <w:lvl w:ilvl="0" w:tplc="FFFFFFFF">
      <w:start w:val="1"/>
      <w:numFmt w:val="bullet"/>
      <w:lvlText w:val="-"/>
      <w:lvlJc w:val="left"/>
      <w:pPr>
        <w:ind w:left="4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evenAndOddHeader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5BAF"/>
    <w:rsid w:val="00007A6D"/>
    <w:rsid w:val="0003542E"/>
    <w:rsid w:val="00051C11"/>
    <w:rsid w:val="0005278D"/>
    <w:rsid w:val="000715B8"/>
    <w:rsid w:val="0008525A"/>
    <w:rsid w:val="00100E9F"/>
    <w:rsid w:val="00131BA7"/>
    <w:rsid w:val="00135E7D"/>
    <w:rsid w:val="00157E26"/>
    <w:rsid w:val="00167370"/>
    <w:rsid w:val="00170AB1"/>
    <w:rsid w:val="001B4284"/>
    <w:rsid w:val="001B56AE"/>
    <w:rsid w:val="001C6AC8"/>
    <w:rsid w:val="001D1C7F"/>
    <w:rsid w:val="002126CB"/>
    <w:rsid w:val="00242BC4"/>
    <w:rsid w:val="00256D48"/>
    <w:rsid w:val="00261FA8"/>
    <w:rsid w:val="00263F26"/>
    <w:rsid w:val="00275CED"/>
    <w:rsid w:val="002773D9"/>
    <w:rsid w:val="0029554D"/>
    <w:rsid w:val="002C65BA"/>
    <w:rsid w:val="002F4FA2"/>
    <w:rsid w:val="002F7E9D"/>
    <w:rsid w:val="003442C6"/>
    <w:rsid w:val="00355BE3"/>
    <w:rsid w:val="00360237"/>
    <w:rsid w:val="0036735E"/>
    <w:rsid w:val="003949ED"/>
    <w:rsid w:val="0039554C"/>
    <w:rsid w:val="003B3D49"/>
    <w:rsid w:val="003C55B3"/>
    <w:rsid w:val="003D2649"/>
    <w:rsid w:val="003E3A60"/>
    <w:rsid w:val="00402509"/>
    <w:rsid w:val="00447843"/>
    <w:rsid w:val="00452502"/>
    <w:rsid w:val="004618DA"/>
    <w:rsid w:val="004656B2"/>
    <w:rsid w:val="00475ECF"/>
    <w:rsid w:val="00477B4E"/>
    <w:rsid w:val="0048188A"/>
    <w:rsid w:val="00481EC9"/>
    <w:rsid w:val="004A161C"/>
    <w:rsid w:val="004B4A91"/>
    <w:rsid w:val="004D569B"/>
    <w:rsid w:val="004F183B"/>
    <w:rsid w:val="004F4070"/>
    <w:rsid w:val="004F5EF8"/>
    <w:rsid w:val="00512B49"/>
    <w:rsid w:val="00516756"/>
    <w:rsid w:val="005330F7"/>
    <w:rsid w:val="00546FDA"/>
    <w:rsid w:val="005530A2"/>
    <w:rsid w:val="005544A0"/>
    <w:rsid w:val="005561E8"/>
    <w:rsid w:val="00563598"/>
    <w:rsid w:val="00564868"/>
    <w:rsid w:val="00564AA9"/>
    <w:rsid w:val="00590314"/>
    <w:rsid w:val="005A2359"/>
    <w:rsid w:val="005B1BA2"/>
    <w:rsid w:val="005B2560"/>
    <w:rsid w:val="005C17CE"/>
    <w:rsid w:val="005E07E0"/>
    <w:rsid w:val="005E1E2F"/>
    <w:rsid w:val="005F099B"/>
    <w:rsid w:val="0060216B"/>
    <w:rsid w:val="006115DD"/>
    <w:rsid w:val="00626CFA"/>
    <w:rsid w:val="00627EB2"/>
    <w:rsid w:val="00670548"/>
    <w:rsid w:val="006E3A46"/>
    <w:rsid w:val="00700DBC"/>
    <w:rsid w:val="007117FE"/>
    <w:rsid w:val="00723096"/>
    <w:rsid w:val="00723F2D"/>
    <w:rsid w:val="00743376"/>
    <w:rsid w:val="007439D7"/>
    <w:rsid w:val="007743F3"/>
    <w:rsid w:val="00786B3F"/>
    <w:rsid w:val="007A3684"/>
    <w:rsid w:val="007B36A4"/>
    <w:rsid w:val="00805E67"/>
    <w:rsid w:val="0083368E"/>
    <w:rsid w:val="00834FB0"/>
    <w:rsid w:val="00842624"/>
    <w:rsid w:val="00862D61"/>
    <w:rsid w:val="00874ADB"/>
    <w:rsid w:val="00884885"/>
    <w:rsid w:val="008940A5"/>
    <w:rsid w:val="008B2E48"/>
    <w:rsid w:val="008B2E83"/>
    <w:rsid w:val="008C1F90"/>
    <w:rsid w:val="008C3BFD"/>
    <w:rsid w:val="008D0A1F"/>
    <w:rsid w:val="008E46C4"/>
    <w:rsid w:val="008E6E58"/>
    <w:rsid w:val="00914D1D"/>
    <w:rsid w:val="009163C0"/>
    <w:rsid w:val="009239F1"/>
    <w:rsid w:val="0093203C"/>
    <w:rsid w:val="009403D0"/>
    <w:rsid w:val="00950CDA"/>
    <w:rsid w:val="009649E3"/>
    <w:rsid w:val="0097152D"/>
    <w:rsid w:val="009A697A"/>
    <w:rsid w:val="009B05D5"/>
    <w:rsid w:val="009B079E"/>
    <w:rsid w:val="009B43BA"/>
    <w:rsid w:val="009B6075"/>
    <w:rsid w:val="009C4675"/>
    <w:rsid w:val="009E5236"/>
    <w:rsid w:val="009E6A0A"/>
    <w:rsid w:val="009F2C31"/>
    <w:rsid w:val="009F6DAF"/>
    <w:rsid w:val="00A100B9"/>
    <w:rsid w:val="00A11253"/>
    <w:rsid w:val="00A155F8"/>
    <w:rsid w:val="00A21D07"/>
    <w:rsid w:val="00A227C9"/>
    <w:rsid w:val="00A33F43"/>
    <w:rsid w:val="00A57BB0"/>
    <w:rsid w:val="00A63378"/>
    <w:rsid w:val="00A810DC"/>
    <w:rsid w:val="00A879B0"/>
    <w:rsid w:val="00AE5BC2"/>
    <w:rsid w:val="00AE5C67"/>
    <w:rsid w:val="00B00F7B"/>
    <w:rsid w:val="00B533A4"/>
    <w:rsid w:val="00B543C9"/>
    <w:rsid w:val="00B678DB"/>
    <w:rsid w:val="00BB3A6B"/>
    <w:rsid w:val="00BE6945"/>
    <w:rsid w:val="00C354CA"/>
    <w:rsid w:val="00C61432"/>
    <w:rsid w:val="00C70A60"/>
    <w:rsid w:val="00C77FCB"/>
    <w:rsid w:val="00C81C78"/>
    <w:rsid w:val="00C94875"/>
    <w:rsid w:val="00C959A3"/>
    <w:rsid w:val="00CC3ED9"/>
    <w:rsid w:val="00CD061A"/>
    <w:rsid w:val="00CD6B7D"/>
    <w:rsid w:val="00D21336"/>
    <w:rsid w:val="00D43DB7"/>
    <w:rsid w:val="00D57001"/>
    <w:rsid w:val="00D6106A"/>
    <w:rsid w:val="00D76C3D"/>
    <w:rsid w:val="00D855DC"/>
    <w:rsid w:val="00D93402"/>
    <w:rsid w:val="00DB792C"/>
    <w:rsid w:val="00DC04EB"/>
    <w:rsid w:val="00DC081D"/>
    <w:rsid w:val="00DC08F2"/>
    <w:rsid w:val="00DE0785"/>
    <w:rsid w:val="00E37C88"/>
    <w:rsid w:val="00E408AB"/>
    <w:rsid w:val="00E522B4"/>
    <w:rsid w:val="00E60A72"/>
    <w:rsid w:val="00E643D9"/>
    <w:rsid w:val="00EA1CD4"/>
    <w:rsid w:val="00EA2DA7"/>
    <w:rsid w:val="00EB4CE7"/>
    <w:rsid w:val="00ED5AC6"/>
    <w:rsid w:val="00EF22EB"/>
    <w:rsid w:val="00EF3066"/>
    <w:rsid w:val="00F011CD"/>
    <w:rsid w:val="00F10D1F"/>
    <w:rsid w:val="00F11E8B"/>
    <w:rsid w:val="00F13D05"/>
    <w:rsid w:val="00F347DA"/>
    <w:rsid w:val="00F40CE5"/>
    <w:rsid w:val="00F449DD"/>
    <w:rsid w:val="00F82A46"/>
    <w:rsid w:val="00F97972"/>
    <w:rsid w:val="00FB11EF"/>
    <w:rsid w:val="00FE20E6"/>
    <w:rsid w:val="00FE7D07"/>
    <w:rsid w:val="00FF55AF"/>
    <w:rsid w:val="013220D4"/>
    <w:rsid w:val="015BF8AF"/>
    <w:rsid w:val="033604D5"/>
    <w:rsid w:val="0397689F"/>
    <w:rsid w:val="03CA7620"/>
    <w:rsid w:val="0444ADC1"/>
    <w:rsid w:val="0470AF1E"/>
    <w:rsid w:val="06D56118"/>
    <w:rsid w:val="07F50E88"/>
    <w:rsid w:val="0962F424"/>
    <w:rsid w:val="09BB0E6C"/>
    <w:rsid w:val="0C6E7EF6"/>
    <w:rsid w:val="0ECA6D96"/>
    <w:rsid w:val="0F32DE88"/>
    <w:rsid w:val="106D93A0"/>
    <w:rsid w:val="10ECABB4"/>
    <w:rsid w:val="123AB561"/>
    <w:rsid w:val="12C1B717"/>
    <w:rsid w:val="15910C17"/>
    <w:rsid w:val="17202832"/>
    <w:rsid w:val="1768EB4C"/>
    <w:rsid w:val="181CD213"/>
    <w:rsid w:val="1ACCC8FC"/>
    <w:rsid w:val="1D0C56D1"/>
    <w:rsid w:val="1DF934F1"/>
    <w:rsid w:val="1FAF9191"/>
    <w:rsid w:val="1FF699ED"/>
    <w:rsid w:val="20582619"/>
    <w:rsid w:val="215FA11C"/>
    <w:rsid w:val="21C60C83"/>
    <w:rsid w:val="22FB717D"/>
    <w:rsid w:val="23F39BAF"/>
    <w:rsid w:val="24AA97CE"/>
    <w:rsid w:val="27EB2235"/>
    <w:rsid w:val="28309155"/>
    <w:rsid w:val="29FF808E"/>
    <w:rsid w:val="2B598419"/>
    <w:rsid w:val="2B85FAEC"/>
    <w:rsid w:val="2CFAAB3A"/>
    <w:rsid w:val="3090F87F"/>
    <w:rsid w:val="30AA20DC"/>
    <w:rsid w:val="30DB2CA5"/>
    <w:rsid w:val="320C977D"/>
    <w:rsid w:val="343D356B"/>
    <w:rsid w:val="34EB9695"/>
    <w:rsid w:val="3589F657"/>
    <w:rsid w:val="359F648E"/>
    <w:rsid w:val="35CBF271"/>
    <w:rsid w:val="38D78A90"/>
    <w:rsid w:val="3A2D70BC"/>
    <w:rsid w:val="3A37DAC5"/>
    <w:rsid w:val="3B6EE81A"/>
    <w:rsid w:val="3D946978"/>
    <w:rsid w:val="42E992F2"/>
    <w:rsid w:val="42FF9391"/>
    <w:rsid w:val="434941F1"/>
    <w:rsid w:val="43B95206"/>
    <w:rsid w:val="441921FC"/>
    <w:rsid w:val="4422850A"/>
    <w:rsid w:val="473EB2D4"/>
    <w:rsid w:val="47F0F863"/>
    <w:rsid w:val="4A5941F1"/>
    <w:rsid w:val="4AEFBCFE"/>
    <w:rsid w:val="4B123B9F"/>
    <w:rsid w:val="4C065EF3"/>
    <w:rsid w:val="4D0C658E"/>
    <w:rsid w:val="4FC93114"/>
    <w:rsid w:val="4FF4BA48"/>
    <w:rsid w:val="5197DAA9"/>
    <w:rsid w:val="52921FFF"/>
    <w:rsid w:val="5299240E"/>
    <w:rsid w:val="53DC55FE"/>
    <w:rsid w:val="57F6F24E"/>
    <w:rsid w:val="580F09B3"/>
    <w:rsid w:val="5D38165A"/>
    <w:rsid w:val="5EEED7F2"/>
    <w:rsid w:val="5F205C7F"/>
    <w:rsid w:val="5F85B94B"/>
    <w:rsid w:val="5FE86DBC"/>
    <w:rsid w:val="601A1B98"/>
    <w:rsid w:val="60A72867"/>
    <w:rsid w:val="62B4EC95"/>
    <w:rsid w:val="62F826AD"/>
    <w:rsid w:val="6351BC5A"/>
    <w:rsid w:val="64B9B23D"/>
    <w:rsid w:val="64ED8CBB"/>
    <w:rsid w:val="68BC0014"/>
    <w:rsid w:val="6EEDD2C0"/>
    <w:rsid w:val="75211DCF"/>
    <w:rsid w:val="75270027"/>
    <w:rsid w:val="757DCD98"/>
    <w:rsid w:val="78FCE700"/>
    <w:rsid w:val="79BA40C9"/>
    <w:rsid w:val="7A1F78E4"/>
    <w:rsid w:val="7A3D4176"/>
    <w:rsid w:val="7A43E1D1"/>
    <w:rsid w:val="7AF47EBC"/>
    <w:rsid w:val="7DFD80A7"/>
    <w:rsid w:val="7E62497E"/>
    <w:rsid w:val="7F00B633"/>
    <w:rsid w:val="7F6C05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69549"/>
  <w15:chartTrackingRefBased/>
  <w15:docId w15:val="{8262C6F4-D936-4E00-9A35-7E3F89CA8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Revision">
    <w:name w:val="Revision"/>
    <w:hidden/>
    <w:uiPriority w:val="99"/>
    <w:semiHidden/>
    <w:rsid w:val="00C70A60"/>
    <w:pPr>
      <w:spacing w:after="0" w:line="240" w:lineRule="auto"/>
    </w:pPr>
    <w:rPr>
      <w:rFonts w:eastAsia="Times New Roman" w:cs="Times New Roman"/>
      <w:sz w:val="18"/>
      <w:szCs w:val="24"/>
    </w:rPr>
  </w:style>
  <w:style w:type="character" w:styleId="CommentReference">
    <w:name w:val="annotation reference"/>
    <w:basedOn w:val="DefaultParagraphFont"/>
    <w:uiPriority w:val="99"/>
    <w:semiHidden/>
    <w:unhideWhenUsed/>
    <w:rsid w:val="00FB11EF"/>
    <w:rPr>
      <w:sz w:val="16"/>
      <w:szCs w:val="16"/>
    </w:rPr>
  </w:style>
  <w:style w:type="paragraph" w:styleId="CommentText">
    <w:name w:val="annotation text"/>
    <w:basedOn w:val="Normal"/>
    <w:link w:val="CommentTextChar"/>
    <w:uiPriority w:val="99"/>
    <w:unhideWhenUsed/>
    <w:rsid w:val="00874ADB"/>
    <w:rPr>
      <w:sz w:val="20"/>
      <w:szCs w:val="20"/>
    </w:rPr>
  </w:style>
  <w:style w:type="character" w:customStyle="1" w:styleId="CommentTextChar">
    <w:name w:val="Comment Text Char"/>
    <w:basedOn w:val="DefaultParagraphFont"/>
    <w:link w:val="CommentText"/>
    <w:uiPriority w:val="99"/>
    <w:rsid w:val="00FB11E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11EF"/>
    <w:rPr>
      <w:b/>
      <w:bCs/>
    </w:rPr>
  </w:style>
  <w:style w:type="character" w:customStyle="1" w:styleId="CommentSubjectChar">
    <w:name w:val="Comment Subject Char"/>
    <w:basedOn w:val="CommentTextChar"/>
    <w:link w:val="CommentSubject"/>
    <w:uiPriority w:val="99"/>
    <w:semiHidden/>
    <w:rsid w:val="00FB11EF"/>
    <w:rPr>
      <w:rFonts w:eastAsia="Times New Roman" w:cs="Times New Roman"/>
      <w:b/>
      <w:bCs/>
      <w:sz w:val="20"/>
      <w:szCs w:val="20"/>
    </w:rPr>
  </w:style>
  <w:style w:type="character" w:styleId="Hyperlink">
    <w:name w:val="Hyperlink"/>
    <w:basedOn w:val="DefaultParagraphFont"/>
    <w:uiPriority w:val="99"/>
    <w:unhideWhenUsed/>
    <w:rsid w:val="007B36A4"/>
    <w:rPr>
      <w:color w:val="0563C1" w:themeColor="hyperlink"/>
      <w:u w:val="single"/>
    </w:rPr>
  </w:style>
  <w:style w:type="character" w:styleId="UnresolvedMention">
    <w:name w:val="Unresolved Mention"/>
    <w:basedOn w:val="DefaultParagraphFont"/>
    <w:uiPriority w:val="99"/>
    <w:semiHidden/>
    <w:unhideWhenUsed/>
    <w:rsid w:val="007B36A4"/>
    <w:rPr>
      <w:color w:val="605E5C"/>
      <w:shd w:val="clear" w:color="auto" w:fill="E1DFDD"/>
    </w:rPr>
  </w:style>
  <w:style w:type="paragraph" w:styleId="BalloonText">
    <w:name w:val="Balloon Text"/>
    <w:basedOn w:val="Normal"/>
    <w:link w:val="BalloonTextChar"/>
    <w:uiPriority w:val="99"/>
    <w:semiHidden/>
    <w:unhideWhenUsed/>
    <w:rsid w:val="00874ADB"/>
    <w:rPr>
      <w:rFonts w:ascii="Segoe UI" w:hAnsi="Segoe UI" w:cs="Segoe UI"/>
      <w:szCs w:val="18"/>
    </w:rPr>
  </w:style>
  <w:style w:type="character" w:customStyle="1" w:styleId="BalloonTextChar">
    <w:name w:val="Balloon Text Char"/>
    <w:basedOn w:val="DefaultParagraphFont"/>
    <w:link w:val="BalloonText"/>
    <w:uiPriority w:val="99"/>
    <w:semiHidden/>
    <w:rsid w:val="00874ADB"/>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6E3A46"/>
    <w:rPr>
      <w:sz w:val="20"/>
      <w:szCs w:val="20"/>
    </w:rPr>
  </w:style>
  <w:style w:type="character" w:customStyle="1" w:styleId="FootnoteTextChar">
    <w:name w:val="Footnote Text Char"/>
    <w:basedOn w:val="DefaultParagraphFont"/>
    <w:link w:val="FootnoteText"/>
    <w:uiPriority w:val="99"/>
    <w:semiHidden/>
    <w:rsid w:val="006E3A46"/>
    <w:rPr>
      <w:rFonts w:eastAsia="Times New Roman" w:cs="Times New Roman"/>
      <w:sz w:val="20"/>
      <w:szCs w:val="20"/>
    </w:rPr>
  </w:style>
  <w:style w:type="character" w:styleId="FootnoteReference">
    <w:name w:val="footnote reference"/>
    <w:basedOn w:val="DefaultParagraphFont"/>
    <w:uiPriority w:val="99"/>
    <w:semiHidden/>
    <w:unhideWhenUsed/>
    <w:rsid w:val="006E3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analysis-proposals-inclusion-shark-and-ray-species-appendices-convention-conserv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publication/308134029_Low_genetic_diversity_of_sharks_natural_patterns_or_induced_by_exploi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7EE62921-2DF2-4425-8217-E3CFB39046B0}">
  <ds:schemaRefs>
    <ds:schemaRef ds:uri="http://schemas.openxmlformats.org/officeDocument/2006/bibliography"/>
  </ds:schemaRefs>
</ds:datastoreItem>
</file>

<file path=customXml/itemProps3.xml><?xml version="1.0" encoding="utf-8"?>
<ds:datastoreItem xmlns:ds="http://schemas.openxmlformats.org/officeDocument/2006/customXml" ds:itemID="{9D43334C-663B-4F55-B8B7-0D2A049CAA99}">
  <ds:schemaRefs>
    <ds:schemaRef ds:uri="a7b50396-0b06-45c1-b28e-46f86d566a10"/>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c15478a5-0be8-4f5d-8383-b307d5ba8bf6"/>
    <ds:schemaRef ds:uri="http://purl.org/dc/dcmitype/"/>
    <ds:schemaRef ds:uri="985ec44e-1bab-4c0b-9df0-6ba128686fc9"/>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B3EC595-C84F-4A87-8A49-18EFC235E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591</Words>
  <Characters>3371</Characters>
  <Application>Microsoft Office Word</Application>
  <DocSecurity>4</DocSecurity>
  <Lines>28</Lines>
  <Paragraphs>7</Paragraphs>
  <ScaleCrop>false</ScaleCrop>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Andrea Pauly</cp:lastModifiedBy>
  <cp:revision>4</cp:revision>
  <cp:lastPrinted>2023-07-20T11:48:00Z</cp:lastPrinted>
  <dcterms:created xsi:type="dcterms:W3CDTF">2023-07-20T17:59:00Z</dcterms:created>
  <dcterms:modified xsi:type="dcterms:W3CDTF">2023-07-20T18:03:00Z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