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35EEA24B" w14:textId="77777777" w:rsidTr="53790F4F">
        <w:trPr>
          <w:trHeight w:val="1328"/>
        </w:trPr>
        <w:tc>
          <w:tcPr>
            <w:tcW w:w="1526"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3D165B1D" w14:textId="77777777" w:rsidR="002E0DE9" w:rsidRPr="002E0DE9" w:rsidRDefault="002E0DE9" w:rsidP="002E0DE9">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2A29A096" wp14:editId="1A02729C">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5971BDD5" w14:textId="77777777" w:rsidR="002E0DE9" w:rsidRPr="002E0DE9" w:rsidRDefault="002E0DE9" w:rsidP="00BB7FAE">
            <w:pPr>
              <w:keepNext/>
              <w:widowControl w:val="0"/>
              <w:suppressAutoHyphens/>
              <w:autoSpaceDE w:val="0"/>
              <w:autoSpaceDN w:val="0"/>
              <w:spacing w:before="120"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7B8C75A2" w14:textId="77777777" w:rsidR="002E0DE9" w:rsidRPr="002E0DE9" w:rsidRDefault="002E0DE9" w:rsidP="00BB7FAE">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5689BF36" w14:textId="77777777" w:rsidR="002E0DE9" w:rsidRPr="002E0DE9" w:rsidRDefault="002E0DE9" w:rsidP="00BB7FAE">
            <w:pPr>
              <w:keepNext/>
              <w:widowControl w:val="0"/>
              <w:suppressAutoHyphens/>
              <w:autoSpaceDE w:val="0"/>
              <w:autoSpaceDN w:val="0"/>
              <w:spacing w:after="12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34B506A4" w14:textId="16559F9B" w:rsidR="002E0DE9" w:rsidRPr="00BB7FAE" w:rsidRDefault="002E0DE9" w:rsidP="00BB7FA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lang w:val="en-GB"/>
              </w:rPr>
            </w:pPr>
            <w:r w:rsidRPr="002E0DE9">
              <w:rPr>
                <w:rFonts w:eastAsia="Times New Roman" w:cs="Arial"/>
                <w:lang w:val="en-GB"/>
              </w:rPr>
              <w:t>UNEP/CMS/COP1</w:t>
            </w:r>
            <w:r w:rsidR="00842B75">
              <w:rPr>
                <w:rFonts w:eastAsia="Times New Roman" w:cs="Arial"/>
                <w:lang w:val="en-GB"/>
              </w:rPr>
              <w:t>4</w:t>
            </w:r>
            <w:r w:rsidRPr="002E0DE9">
              <w:rPr>
                <w:rFonts w:eastAsia="Times New Roman" w:cs="Arial"/>
                <w:lang w:val="en-GB"/>
              </w:rPr>
              <w:t>/</w:t>
            </w:r>
            <w:r w:rsidR="006A7DC4">
              <w:rPr>
                <w:rFonts w:eastAsia="Times New Roman" w:cs="Arial"/>
                <w:lang w:val="en-GB"/>
              </w:rPr>
              <w:t>Doc.</w:t>
            </w:r>
            <w:r w:rsidR="001869A7">
              <w:rPr>
                <w:rFonts w:eastAsia="Times New Roman" w:cs="Arial"/>
                <w:lang w:val="en-GB"/>
              </w:rPr>
              <w:t>31.1</w:t>
            </w:r>
          </w:p>
          <w:p w14:paraId="1FCC85D7" w14:textId="0421F33F" w:rsidR="002E0DE9" w:rsidRPr="00BB7FAE" w:rsidRDefault="007B3F36" w:rsidP="00BB7FA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Pr>
                <w:rFonts w:eastAsia="Times New Roman" w:cs="Arial"/>
                <w:lang w:val="en-GB"/>
              </w:rPr>
              <w:t>21</w:t>
            </w:r>
            <w:r w:rsidR="002E0DE9" w:rsidRPr="00BB7FAE">
              <w:rPr>
                <w:rFonts w:eastAsia="Times New Roman" w:cs="Arial"/>
                <w:lang w:val="en-GB"/>
              </w:rPr>
              <w:t xml:space="preserve"> </w:t>
            </w:r>
            <w:r>
              <w:rPr>
                <w:rFonts w:eastAsia="Times New Roman" w:cs="Arial"/>
                <w:lang w:val="en-GB"/>
              </w:rPr>
              <w:t>June</w:t>
            </w:r>
            <w:r w:rsidR="002E0DE9" w:rsidRPr="002E0DE9">
              <w:rPr>
                <w:rFonts w:eastAsia="Times New Roman" w:cs="Arial"/>
                <w:lang w:val="en-GB"/>
              </w:rPr>
              <w:t xml:space="preserve"> 20</w:t>
            </w:r>
            <w:r w:rsidR="00842B75">
              <w:rPr>
                <w:rFonts w:eastAsia="Times New Roman" w:cs="Arial"/>
                <w:lang w:val="en-GB"/>
              </w:rPr>
              <w:t>23</w:t>
            </w:r>
          </w:p>
          <w:p w14:paraId="04374ECB" w14:textId="77777777" w:rsidR="002E0DE9" w:rsidRPr="002E0DE9" w:rsidRDefault="002E0DE9" w:rsidP="00BB7FAE">
            <w:pPr>
              <w:widowControl w:val="0"/>
              <w:suppressAutoHyphens/>
              <w:autoSpaceDE w:val="0"/>
              <w:autoSpaceDN w:val="0"/>
              <w:spacing w:before="120" w:after="120" w:line="240" w:lineRule="auto"/>
              <w:textAlignment w:val="baseline"/>
              <w:rPr>
                <w:rFonts w:eastAsia="Times New Roman" w:cs="Arial"/>
                <w:lang w:val="en-GB"/>
              </w:rPr>
            </w:pPr>
            <w:r w:rsidRPr="002E0DE9">
              <w:rPr>
                <w:rFonts w:eastAsia="Times New Roman" w:cs="Arial"/>
                <w:lang w:val="en-GB"/>
              </w:rPr>
              <w:t>Original: English</w:t>
            </w:r>
          </w:p>
          <w:p w14:paraId="58D67260"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12"/>
                <w:szCs w:val="12"/>
                <w:lang w:val="en-GB"/>
              </w:rPr>
            </w:pPr>
          </w:p>
        </w:tc>
      </w:tr>
    </w:tbl>
    <w:p w14:paraId="1ED4F3C9" w14:textId="77777777" w:rsidR="002E0DE9" w:rsidRPr="002E0DE9" w:rsidRDefault="002E0DE9" w:rsidP="002E0DE9">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lang w:val="en-GB"/>
        </w:rPr>
      </w:pPr>
    </w:p>
    <w:p w14:paraId="6A992602" w14:textId="16C0EF6B" w:rsidR="002E0DE9" w:rsidRPr="002E0DE9" w:rsidRDefault="002E0DE9" w:rsidP="002E0DE9">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lang w:val="en-GB"/>
        </w:rPr>
        <w:t>1</w:t>
      </w:r>
      <w:r w:rsidR="00842B75">
        <w:rPr>
          <w:rFonts w:eastAsia="Times New Roman" w:cs="Arial"/>
          <w:lang w:val="en-GB"/>
        </w:rPr>
        <w:t>4</w:t>
      </w:r>
      <w:r w:rsidRPr="002E0DE9">
        <w:rPr>
          <w:rFonts w:eastAsia="Times New Roman" w:cs="Arial"/>
          <w:vertAlign w:val="superscript"/>
          <w:lang w:val="en-GB"/>
        </w:rPr>
        <w:t>th</w:t>
      </w:r>
      <w:r w:rsidRPr="002E0DE9">
        <w:rPr>
          <w:rFonts w:eastAsia="Times New Roman" w:cs="Arial"/>
          <w:lang w:val="en-GB"/>
        </w:rPr>
        <w:t xml:space="preserve"> MEETING OF THE CONFERENCE OF THE PARTIES</w:t>
      </w:r>
    </w:p>
    <w:p w14:paraId="1053F937" w14:textId="62066B85" w:rsidR="002E0DE9" w:rsidRPr="00842B75" w:rsidRDefault="00CF5D3B" w:rsidP="002E0DE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CF5D3B">
        <w:rPr>
          <w:rFonts w:eastAsia="Times New Roman" w:cs="Arial"/>
          <w:bCs/>
        </w:rPr>
        <w:t>Samarkand</w:t>
      </w:r>
      <w:r w:rsidR="002E0DE9" w:rsidRPr="00CF5D3B">
        <w:rPr>
          <w:rFonts w:eastAsia="Times New Roman" w:cs="Arial"/>
          <w:bCs/>
        </w:rPr>
        <w:t xml:space="preserve">, </w:t>
      </w:r>
      <w:r w:rsidR="00842B75" w:rsidRPr="00CF5D3B">
        <w:rPr>
          <w:rFonts w:eastAsia="Times New Roman" w:cs="Arial"/>
          <w:bCs/>
        </w:rPr>
        <w:t>Uzbekistan</w:t>
      </w:r>
      <w:r w:rsidR="002E0DE9" w:rsidRPr="00CF5D3B">
        <w:rPr>
          <w:rFonts w:eastAsia="Times New Roman" w:cs="Arial"/>
          <w:bCs/>
        </w:rPr>
        <w:t>,</w:t>
      </w:r>
      <w:r>
        <w:rPr>
          <w:rFonts w:eastAsia="Times New Roman" w:cs="Arial"/>
          <w:bCs/>
        </w:rPr>
        <w:t xml:space="preserve"> </w:t>
      </w:r>
      <w:r w:rsidRPr="00CF5D3B">
        <w:rPr>
          <w:rFonts w:eastAsia="Times New Roman" w:cs="Arial"/>
          <w:bCs/>
        </w:rPr>
        <w:t>23</w:t>
      </w:r>
      <w:r>
        <w:rPr>
          <w:rFonts w:eastAsia="Times New Roman" w:cs="Arial"/>
          <w:bCs/>
        </w:rPr>
        <w:t xml:space="preserve"> - </w:t>
      </w:r>
      <w:r w:rsidRPr="00CF5D3B">
        <w:rPr>
          <w:rFonts w:eastAsia="Times New Roman" w:cs="Arial"/>
          <w:bCs/>
        </w:rPr>
        <w:t xml:space="preserve">28 </w:t>
      </w:r>
      <w:r w:rsidR="00842B75" w:rsidRPr="00CF5D3B">
        <w:rPr>
          <w:rFonts w:eastAsia="Times New Roman" w:cs="Arial"/>
          <w:bCs/>
        </w:rPr>
        <w:t>October 2023</w:t>
      </w:r>
    </w:p>
    <w:p w14:paraId="008C6855" w14:textId="300793CF" w:rsidR="002E0DE9" w:rsidRPr="00CF5D3B" w:rsidRDefault="002E0DE9" w:rsidP="002E0DE9">
      <w:pPr>
        <w:widowControl w:val="0"/>
        <w:tabs>
          <w:tab w:val="left" w:pos="7020"/>
        </w:tabs>
        <w:suppressAutoHyphens/>
        <w:autoSpaceDE w:val="0"/>
        <w:autoSpaceDN w:val="0"/>
        <w:spacing w:after="0" w:line="240" w:lineRule="auto"/>
        <w:textAlignment w:val="baseline"/>
        <w:rPr>
          <w:rFonts w:ascii="Calibri" w:eastAsia="Calibri" w:hAnsi="Calibri" w:cs="Times New Roman"/>
        </w:rPr>
      </w:pPr>
      <w:r w:rsidRPr="00CF5D3B">
        <w:rPr>
          <w:rFonts w:eastAsia="Times New Roman" w:cs="Arial"/>
          <w:iCs/>
        </w:rPr>
        <w:t xml:space="preserve">Agenda Item </w:t>
      </w:r>
      <w:r w:rsidR="00B57313">
        <w:rPr>
          <w:rFonts w:eastAsia="Times New Roman" w:cs="Arial"/>
          <w:iCs/>
        </w:rPr>
        <w:t>31</w:t>
      </w:r>
    </w:p>
    <w:p w14:paraId="258B44F2" w14:textId="77777777" w:rsidR="002E0DE9" w:rsidRPr="00CF5D3B" w:rsidRDefault="002E0DE9" w:rsidP="002E0DE9">
      <w:pPr>
        <w:widowControl w:val="0"/>
        <w:suppressAutoHyphens/>
        <w:autoSpaceDE w:val="0"/>
        <w:autoSpaceDN w:val="0"/>
        <w:spacing w:after="0" w:line="240" w:lineRule="auto"/>
        <w:textAlignment w:val="baseline"/>
        <w:rPr>
          <w:rFonts w:eastAsia="Times New Roman" w:cs="Arial"/>
        </w:rPr>
      </w:pPr>
    </w:p>
    <w:p w14:paraId="715B40BE" w14:textId="229D2920" w:rsidR="004E10E4" w:rsidRDefault="00A5523D" w:rsidP="00A5523D">
      <w:pPr>
        <w:widowControl w:val="0"/>
        <w:suppressAutoHyphens/>
        <w:autoSpaceDE w:val="0"/>
        <w:autoSpaceDN w:val="0"/>
        <w:spacing w:after="0" w:line="240" w:lineRule="auto"/>
        <w:jc w:val="right"/>
        <w:textAlignment w:val="baseline"/>
        <w:rPr>
          <w:rFonts w:eastAsia="Times New Roman" w:cs="Arial"/>
        </w:rPr>
      </w:pPr>
      <w:r>
        <w:rPr>
          <w:rStyle w:val="normaltextrun"/>
          <w:rFonts w:cs="Arial"/>
          <w:b/>
          <w:bCs/>
          <w:color w:val="FF0000"/>
          <w:sz w:val="32"/>
          <w:szCs w:val="32"/>
          <w:shd w:val="clear" w:color="auto" w:fill="FFFFFF"/>
        </w:rPr>
        <w:t>ScC-SC6 CRP 13.1</w:t>
      </w:r>
      <w:r w:rsidR="00DF3EE0">
        <w:rPr>
          <w:rStyle w:val="normaltextrun"/>
          <w:rFonts w:cs="Arial"/>
          <w:b/>
          <w:bCs/>
          <w:color w:val="FF0000"/>
          <w:sz w:val="32"/>
          <w:szCs w:val="32"/>
          <w:shd w:val="clear" w:color="auto" w:fill="FFFFFF"/>
        </w:rPr>
        <w:t>/Rev.</w:t>
      </w:r>
      <w:r w:rsidR="0075771B">
        <w:rPr>
          <w:rStyle w:val="normaltextrun"/>
          <w:rFonts w:cs="Arial"/>
          <w:b/>
          <w:bCs/>
          <w:color w:val="FF0000"/>
          <w:sz w:val="32"/>
          <w:szCs w:val="32"/>
          <w:shd w:val="clear" w:color="auto" w:fill="FFFFFF"/>
        </w:rPr>
        <w:t>2</w:t>
      </w:r>
    </w:p>
    <w:p w14:paraId="3FEFC762" w14:textId="77777777" w:rsidR="004E10E4" w:rsidRPr="00CF5D3B" w:rsidRDefault="004E10E4" w:rsidP="002E0DE9">
      <w:pPr>
        <w:widowControl w:val="0"/>
        <w:suppressAutoHyphens/>
        <w:autoSpaceDE w:val="0"/>
        <w:autoSpaceDN w:val="0"/>
        <w:spacing w:after="0" w:line="240" w:lineRule="auto"/>
        <w:textAlignment w:val="baseline"/>
        <w:rPr>
          <w:rFonts w:eastAsia="Times New Roman" w:cs="Arial"/>
        </w:rPr>
      </w:pPr>
    </w:p>
    <w:p w14:paraId="189138A9" w14:textId="1C111BCF" w:rsidR="005B7495" w:rsidRPr="0076294F" w:rsidRDefault="0013341A" w:rsidP="005B7495">
      <w:pPr>
        <w:spacing w:after="120"/>
        <w:jc w:val="center"/>
        <w:rPr>
          <w:rFonts w:cs="Arial"/>
          <w:b/>
          <w:lang w:val="en-GB"/>
        </w:rPr>
      </w:pPr>
      <w:r>
        <w:rPr>
          <w:rFonts w:cs="Arial"/>
          <w:b/>
        </w:rPr>
        <w:t>TAXONOMY AND NOMENCLATURE</w:t>
      </w:r>
    </w:p>
    <w:p w14:paraId="38BB4BB4" w14:textId="44730A58" w:rsidR="002E0DE9" w:rsidRPr="002E0DE9" w:rsidRDefault="008B0AC3" w:rsidP="002E0DE9">
      <w:pPr>
        <w:widowControl w:val="0"/>
        <w:suppressAutoHyphens/>
        <w:autoSpaceDE w:val="0"/>
        <w:autoSpaceDN w:val="0"/>
        <w:spacing w:after="0" w:line="240" w:lineRule="auto"/>
        <w:jc w:val="center"/>
        <w:textAlignment w:val="baseline"/>
        <w:rPr>
          <w:rFonts w:ascii="Calibri" w:eastAsia="Calibri" w:hAnsi="Calibri" w:cs="Times New Roman"/>
        </w:rPr>
      </w:pPr>
      <w:r w:rsidRPr="001B332A">
        <w:rPr>
          <w:rFonts w:eastAsia="Times New Roman" w:cs="Arial"/>
          <w:lang w:val="en-GB"/>
        </w:rPr>
        <w:t>(</w:t>
      </w:r>
      <w:r>
        <w:rPr>
          <w:rFonts w:eastAsia="Times New Roman" w:cs="Arial"/>
          <w:i/>
          <w:lang w:val="en-GB"/>
        </w:rPr>
        <w:t xml:space="preserve">Prepared by </w:t>
      </w:r>
      <w:r w:rsidR="005910EF">
        <w:rPr>
          <w:rFonts w:eastAsia="Times New Roman" w:cs="Arial"/>
          <w:i/>
          <w:lang w:val="en-GB"/>
        </w:rPr>
        <w:t xml:space="preserve">the </w:t>
      </w:r>
      <w:r w:rsidR="00690EFF" w:rsidRPr="001B332A">
        <w:rPr>
          <w:rFonts w:eastAsia="Times New Roman" w:cs="Arial"/>
          <w:i/>
          <w:lang w:val="en-GB"/>
        </w:rPr>
        <w:t xml:space="preserve">Scientific </w:t>
      </w:r>
      <w:r w:rsidR="00DA6740" w:rsidRPr="001B332A">
        <w:rPr>
          <w:rFonts w:eastAsia="Times New Roman" w:cs="Arial"/>
          <w:i/>
          <w:lang w:val="en-GB"/>
        </w:rPr>
        <w:t>Council</w:t>
      </w:r>
      <w:r w:rsidR="00005E46" w:rsidRPr="001B332A">
        <w:rPr>
          <w:rFonts w:eastAsia="Times New Roman" w:cs="Arial"/>
          <w:i/>
          <w:lang w:val="en-GB"/>
        </w:rPr>
        <w:t xml:space="preserve"> </w:t>
      </w:r>
      <w:r w:rsidR="003E13F7">
        <w:rPr>
          <w:rFonts w:eastAsia="Times New Roman" w:cs="Arial"/>
          <w:i/>
          <w:lang w:val="en-GB"/>
        </w:rPr>
        <w:t>and</w:t>
      </w:r>
      <w:r w:rsidR="00005E46" w:rsidRPr="001B332A">
        <w:rPr>
          <w:rFonts w:eastAsia="Times New Roman" w:cs="Arial"/>
          <w:i/>
          <w:lang w:val="en-GB"/>
        </w:rPr>
        <w:t xml:space="preserve"> </w:t>
      </w:r>
      <w:r w:rsidR="00DA6740" w:rsidRPr="001B332A">
        <w:rPr>
          <w:rFonts w:eastAsia="Times New Roman" w:cs="Arial"/>
          <w:i/>
          <w:lang w:val="en-GB"/>
        </w:rPr>
        <w:t>the</w:t>
      </w:r>
      <w:r w:rsidR="00D74236" w:rsidRPr="001B332A">
        <w:rPr>
          <w:rFonts w:eastAsia="Times New Roman" w:cs="Arial"/>
          <w:i/>
          <w:lang w:val="en-GB"/>
        </w:rPr>
        <w:t xml:space="preserve"> </w:t>
      </w:r>
      <w:r w:rsidR="00DA6740" w:rsidRPr="001B332A">
        <w:rPr>
          <w:rFonts w:eastAsia="Times New Roman" w:cs="Arial"/>
          <w:i/>
          <w:lang w:val="en-GB"/>
        </w:rPr>
        <w:t>Secretariat</w:t>
      </w:r>
      <w:r w:rsidRPr="001B332A">
        <w:rPr>
          <w:rFonts w:eastAsia="Times New Roman" w:cs="Arial"/>
          <w:lang w:val="en-GB"/>
        </w:rPr>
        <w:t>)</w:t>
      </w:r>
    </w:p>
    <w:p w14:paraId="04541202" w14:textId="77777777" w:rsidR="002E0DE9" w:rsidRPr="002E0DE9" w:rsidRDefault="002E0DE9" w:rsidP="00E46ED4">
      <w:pPr>
        <w:widowControl w:val="0"/>
        <w:suppressAutoHyphens/>
        <w:autoSpaceDE w:val="0"/>
        <w:autoSpaceDN w:val="0"/>
        <w:spacing w:after="0" w:line="240" w:lineRule="auto"/>
        <w:jc w:val="both"/>
        <w:textAlignment w:val="baseline"/>
        <w:rPr>
          <w:rFonts w:eastAsia="Times New Roman" w:cs="Arial"/>
          <w:sz w:val="21"/>
          <w:szCs w:val="21"/>
          <w:lang w:val="en-GB"/>
        </w:rPr>
      </w:pPr>
    </w:p>
    <w:p w14:paraId="2843937F" w14:textId="77777777" w:rsidR="002E0DE9" w:rsidRPr="002E0DE9" w:rsidRDefault="002E0DE9" w:rsidP="00E46ED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437E2E87" w14:textId="649BBE4E" w:rsidR="002E0DE9" w:rsidRPr="002E0DE9" w:rsidRDefault="00206881" w:rsidP="00E46ED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8240" behindDoc="1" locked="0" layoutInCell="1" allowOverlap="1" wp14:anchorId="6AF39586" wp14:editId="62DE601F">
                <wp:simplePos x="0" y="0"/>
                <wp:positionH relativeFrom="margin">
                  <wp:posOffset>914400</wp:posOffset>
                </wp:positionH>
                <wp:positionV relativeFrom="margin">
                  <wp:posOffset>2811780</wp:posOffset>
                </wp:positionV>
                <wp:extent cx="4304665" cy="3622675"/>
                <wp:effectExtent l="0" t="0" r="19685" b="15875"/>
                <wp:wrapSquare wrapText="bothSides"/>
                <wp:docPr id="5" name="Text Box 5"/>
                <wp:cNvGraphicFramePr/>
                <a:graphic xmlns:a="http://schemas.openxmlformats.org/drawingml/2006/main">
                  <a:graphicData uri="http://schemas.microsoft.com/office/word/2010/wordprocessingShape">
                    <wps:wsp>
                      <wps:cNvSpPr txBox="1"/>
                      <wps:spPr>
                        <a:xfrm>
                          <a:off x="0" y="0"/>
                          <a:ext cx="4304665" cy="3622675"/>
                        </a:xfrm>
                        <a:prstGeom prst="rect">
                          <a:avLst/>
                        </a:prstGeom>
                        <a:solidFill>
                          <a:srgbClr val="FFFFFF"/>
                        </a:solidFill>
                        <a:ln w="3172">
                          <a:solidFill>
                            <a:srgbClr val="000000"/>
                          </a:solidFill>
                          <a:prstDash val="solid"/>
                        </a:ln>
                      </wps:spPr>
                      <wps:txbx>
                        <w:txbxContent>
                          <w:p w14:paraId="361301A9" w14:textId="77777777" w:rsidR="002E0DE9" w:rsidRPr="00647E88" w:rsidRDefault="002E0DE9" w:rsidP="00647E88">
                            <w:pPr>
                              <w:spacing w:after="0" w:line="240" w:lineRule="auto"/>
                              <w:rPr>
                                <w:rFonts w:cs="Arial"/>
                              </w:rPr>
                            </w:pPr>
                            <w:r w:rsidRPr="00647E88">
                              <w:rPr>
                                <w:rFonts w:cs="Arial"/>
                              </w:rPr>
                              <w:t>Summary:</w:t>
                            </w:r>
                          </w:p>
                          <w:p w14:paraId="1EC75BDC" w14:textId="77777777" w:rsidR="005910EF" w:rsidRPr="00647E88" w:rsidRDefault="005910EF" w:rsidP="00647E88">
                            <w:pPr>
                              <w:spacing w:after="0" w:line="240" w:lineRule="auto"/>
                              <w:rPr>
                                <w:rFonts w:cs="Arial"/>
                              </w:rPr>
                            </w:pPr>
                          </w:p>
                          <w:p w14:paraId="3CC7B76B" w14:textId="07698BB7" w:rsidR="005910EF" w:rsidRDefault="005910EF" w:rsidP="00647E88">
                            <w:pPr>
                              <w:spacing w:after="0" w:line="240" w:lineRule="auto"/>
                              <w:jc w:val="both"/>
                              <w:rPr>
                                <w:rFonts w:cs="Arial"/>
                              </w:rPr>
                            </w:pPr>
                            <w:r w:rsidRPr="00647E88">
                              <w:rPr>
                                <w:rFonts w:cs="Arial"/>
                              </w:rPr>
                              <w:t>Resolution 12.27 instructs the Scientific Council to review</w:t>
                            </w:r>
                            <w:r w:rsidR="000F5610" w:rsidRPr="00647E88">
                              <w:rPr>
                                <w:rFonts w:cs="Arial"/>
                              </w:rPr>
                              <w:t>,</w:t>
                            </w:r>
                            <w:r w:rsidRPr="00647E88">
                              <w:rPr>
                                <w:rFonts w:cs="Arial"/>
                              </w:rPr>
                              <w:t xml:space="preserve"> at its last meeting before each meeting of the Conference of Parties</w:t>
                            </w:r>
                            <w:r w:rsidR="000F5610" w:rsidRPr="00647E88">
                              <w:rPr>
                                <w:rFonts w:cs="Arial"/>
                              </w:rPr>
                              <w:t>,</w:t>
                            </w:r>
                            <w:r w:rsidRPr="00647E88">
                              <w:rPr>
                                <w:rFonts w:cs="Arial"/>
                              </w:rPr>
                              <w:t xml:space="preserve"> the updated online versions of the standard references for birds and fishes with respect to the species listed </w:t>
                            </w:r>
                            <w:r w:rsidR="000F5610" w:rsidRPr="00647E88">
                              <w:rPr>
                                <w:rFonts w:cs="Arial"/>
                              </w:rPr>
                              <w:t>i</w:t>
                            </w:r>
                            <w:r w:rsidRPr="00647E88">
                              <w:rPr>
                                <w:rFonts w:cs="Arial"/>
                              </w:rPr>
                              <w:t xml:space="preserve">n the Appendices and make recommendations as to whether the name of any listed species should be updated. </w:t>
                            </w:r>
                          </w:p>
                          <w:p w14:paraId="03B52FE6" w14:textId="77777777" w:rsidR="00647E88" w:rsidRPr="00647E88" w:rsidRDefault="00647E88" w:rsidP="00647E88">
                            <w:pPr>
                              <w:spacing w:after="0" w:line="240" w:lineRule="auto"/>
                              <w:jc w:val="both"/>
                              <w:rPr>
                                <w:rFonts w:cs="Arial"/>
                              </w:rPr>
                            </w:pPr>
                          </w:p>
                          <w:p w14:paraId="12338272" w14:textId="77219450" w:rsidR="002E0DE9" w:rsidRPr="00647E88" w:rsidRDefault="005910EF" w:rsidP="00647E88">
                            <w:pPr>
                              <w:spacing w:after="0" w:line="240" w:lineRule="auto"/>
                              <w:jc w:val="both"/>
                              <w:rPr>
                                <w:rFonts w:cs="Arial"/>
                              </w:rPr>
                            </w:pPr>
                            <w:r w:rsidRPr="00647E88">
                              <w:rPr>
                                <w:rFonts w:cs="Arial"/>
                              </w:rPr>
                              <w:t xml:space="preserve">This document </w:t>
                            </w:r>
                            <w:r w:rsidR="000F5610" w:rsidRPr="00647E88">
                              <w:rPr>
                                <w:rFonts w:cs="Arial"/>
                              </w:rPr>
                              <w:t>presents</w:t>
                            </w:r>
                            <w:r w:rsidRPr="00647E88">
                              <w:rPr>
                                <w:rFonts w:cs="Arial"/>
                              </w:rPr>
                              <w:t xml:space="preserve"> the results of the comparisons of the taxonomy and nomenclature currently used for bird and fish taxa listed in CMS Appendices with the relevant standard </w:t>
                            </w:r>
                            <w:proofErr w:type="gramStart"/>
                            <w:r w:rsidRPr="00647E88">
                              <w:rPr>
                                <w:rFonts w:cs="Arial"/>
                              </w:rPr>
                              <w:t>references</w:t>
                            </w:r>
                            <w:r w:rsidR="000F5610" w:rsidRPr="00647E88">
                              <w:rPr>
                                <w:rFonts w:cs="Arial"/>
                              </w:rPr>
                              <w:t>,</w:t>
                            </w:r>
                            <w:r w:rsidR="0023313F" w:rsidRPr="00647E88">
                              <w:rPr>
                                <w:rFonts w:cs="Arial"/>
                              </w:rPr>
                              <w:t xml:space="preserve"> and</w:t>
                            </w:r>
                            <w:proofErr w:type="gramEnd"/>
                            <w:r w:rsidR="0023313F" w:rsidRPr="00647E88">
                              <w:rPr>
                                <w:rFonts w:cs="Arial"/>
                              </w:rPr>
                              <w:t xml:space="preserve"> makes </w:t>
                            </w:r>
                            <w:r w:rsidR="0023313F" w:rsidRPr="00647E88">
                              <w:t xml:space="preserve">suggestions on </w:t>
                            </w:r>
                            <w:r w:rsidR="00707AB9" w:rsidRPr="00647E88">
                              <w:t>the</w:t>
                            </w:r>
                            <w:r w:rsidR="00FC396F" w:rsidRPr="00647E88">
                              <w:t xml:space="preserve"> alignment</w:t>
                            </w:r>
                            <w:r w:rsidR="00707AB9" w:rsidRPr="00647E88">
                              <w:t xml:space="preserve"> of CMS Appendices </w:t>
                            </w:r>
                            <w:r w:rsidR="00FC396F" w:rsidRPr="00647E88">
                              <w:t>with the standard references</w:t>
                            </w:r>
                            <w:r w:rsidR="007C23A0" w:rsidRPr="00647E88">
                              <w:t xml:space="preserve"> for the respective taxa</w:t>
                            </w:r>
                            <w:r w:rsidR="007C23A0" w:rsidRPr="00647E88">
                              <w:rPr>
                                <w:rFonts w:cs="Arial"/>
                              </w:rPr>
                              <w:t>.</w:t>
                            </w:r>
                          </w:p>
                          <w:p w14:paraId="64A09944" w14:textId="77777777" w:rsidR="001B3062" w:rsidRPr="00647E88" w:rsidRDefault="001B3062" w:rsidP="00647E88">
                            <w:pPr>
                              <w:spacing w:after="0" w:line="240" w:lineRule="auto"/>
                              <w:jc w:val="both"/>
                              <w:rPr>
                                <w:rFonts w:cs="Arial"/>
                              </w:rPr>
                            </w:pPr>
                          </w:p>
                          <w:p w14:paraId="02EE58F3" w14:textId="2293B8A3" w:rsidR="004E10E4" w:rsidRDefault="00E46ED4" w:rsidP="00647E88">
                            <w:pPr>
                              <w:spacing w:after="0" w:line="240" w:lineRule="auto"/>
                              <w:jc w:val="both"/>
                              <w:rPr>
                                <w:rFonts w:cs="Arial"/>
                                <w:lang w:val="en-GB"/>
                              </w:rPr>
                            </w:pPr>
                            <w:r w:rsidRPr="00647E88">
                              <w:rPr>
                                <w:rFonts w:cs="Arial"/>
                                <w:lang w:val="en-GB"/>
                              </w:rPr>
                              <w:t xml:space="preserve">In addition, a new </w:t>
                            </w:r>
                            <w:r w:rsidR="00692BD4" w:rsidRPr="00647E88">
                              <w:rPr>
                                <w:rFonts w:cs="Arial"/>
                                <w:lang w:val="en-GB"/>
                              </w:rPr>
                              <w:t>taxonomic reference for marine mammals is suggested</w:t>
                            </w:r>
                            <w:r w:rsidR="00A058D6" w:rsidRPr="00647E88">
                              <w:rPr>
                                <w:rFonts w:cs="Arial"/>
                                <w:lang w:val="en-GB"/>
                              </w:rPr>
                              <w:t xml:space="preserve">, as reflected in the </w:t>
                            </w:r>
                            <w:r w:rsidR="00491142" w:rsidRPr="00647E88">
                              <w:rPr>
                                <w:rFonts w:cs="Arial"/>
                                <w:lang w:val="en-GB"/>
                              </w:rPr>
                              <w:t>revision of</w:t>
                            </w:r>
                            <w:r w:rsidR="00A058D6" w:rsidRPr="00647E88">
                              <w:rPr>
                                <w:rFonts w:cs="Arial"/>
                                <w:lang w:val="en-GB"/>
                              </w:rPr>
                              <w:t xml:space="preserve"> Resolution </w:t>
                            </w:r>
                            <w:r w:rsidR="00097EB8" w:rsidRPr="00647E88">
                              <w:rPr>
                                <w:rFonts w:cs="Arial"/>
                                <w:lang w:val="en-GB"/>
                              </w:rPr>
                              <w:t>12.27</w:t>
                            </w:r>
                            <w:r w:rsidR="00A058D6" w:rsidRPr="00647E88">
                              <w:rPr>
                                <w:rFonts w:cs="Arial"/>
                                <w:lang w:val="en-GB"/>
                              </w:rPr>
                              <w:t xml:space="preserve"> </w:t>
                            </w:r>
                            <w:r w:rsidR="00C976CB" w:rsidRPr="00647E88">
                              <w:rPr>
                                <w:rFonts w:cs="Arial"/>
                                <w:lang w:val="en-GB"/>
                              </w:rPr>
                              <w:t>proposed for adoption.</w:t>
                            </w:r>
                          </w:p>
                          <w:p w14:paraId="4E6D2F27" w14:textId="77777777" w:rsidR="00206881" w:rsidRDefault="00206881" w:rsidP="00647E88">
                            <w:pPr>
                              <w:spacing w:after="0" w:line="240" w:lineRule="auto"/>
                              <w:jc w:val="both"/>
                              <w:rPr>
                                <w:rFonts w:cs="Arial"/>
                                <w:lang w:val="en-GB"/>
                              </w:rPr>
                            </w:pPr>
                          </w:p>
                          <w:p w14:paraId="56FE925E" w14:textId="678854E1" w:rsidR="00206881" w:rsidRPr="00647E88" w:rsidRDefault="00D20334" w:rsidP="00647E88">
                            <w:pPr>
                              <w:spacing w:after="0" w:line="240" w:lineRule="auto"/>
                              <w:jc w:val="both"/>
                              <w:rPr>
                                <w:rFonts w:cs="Arial"/>
                                <w:lang w:val="en-GB"/>
                              </w:rPr>
                            </w:pPr>
                            <w:ins w:id="0" w:author="Andrea Pauly" w:date="2023-07-19T20:58:00Z">
                              <w:r>
                                <w:rPr>
                                  <w:rFonts w:cs="Arial"/>
                                  <w:lang w:val="en-GB"/>
                                </w:rPr>
                                <w:t xml:space="preserve">The document also </w:t>
                              </w:r>
                              <w:r w:rsidR="009700C0">
                                <w:rPr>
                                  <w:rFonts w:cs="Arial"/>
                                  <w:lang w:val="en-GB"/>
                                </w:rPr>
                                <w:t xml:space="preserve">recommends </w:t>
                              </w:r>
                            </w:ins>
                            <w:ins w:id="1" w:author="Andrea Pauly" w:date="2023-07-19T20:59:00Z">
                              <w:r w:rsidR="00357D6E">
                                <w:rPr>
                                  <w:rFonts w:cs="Arial"/>
                                  <w:lang w:val="en-GB"/>
                                </w:rPr>
                                <w:t>Decisions</w:t>
                              </w:r>
                              <w:r w:rsidR="00DA40B8">
                                <w:rPr>
                                  <w:rFonts w:cs="Arial"/>
                                  <w:lang w:val="en-GB"/>
                                </w:rPr>
                                <w:t xml:space="preserve">. </w:t>
                              </w:r>
                            </w:ins>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margin-left:1in;margin-top:221.4pt;width:338.95pt;height:285.25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" strokeweight=".08811mm">
                <v:textbox>
                  <w:txbxContent>
                    <w:p w14:paraId="361301A9" w14:textId="77777777" w:rsidR="002E0DE9" w:rsidRPr="00647E88" w:rsidRDefault="002E0DE9" w:rsidP="00647E88">
                      <w:pPr>
                        <w:spacing w:after="0" w:line="240" w:lineRule="auto"/>
                        <w:rPr>
                          <w:rFonts w:cs="Arial"/>
                        </w:rPr>
                      </w:pPr>
                      <w:r w:rsidRPr="00647E88">
                        <w:rPr>
                          <w:rFonts w:cs="Arial"/>
                        </w:rPr>
                        <w:t>Summary:</w:t>
                      </w:r>
                    </w:p>
                    <w:p w14:paraId="1EC75BDC" w14:textId="77777777" w:rsidR="005910EF" w:rsidRPr="00647E88" w:rsidRDefault="005910EF" w:rsidP="00647E88">
                      <w:pPr>
                        <w:spacing w:after="0" w:line="240" w:lineRule="auto"/>
                        <w:rPr>
                          <w:rFonts w:cs="Arial"/>
                        </w:rPr>
                      </w:pPr>
                    </w:p>
                    <w:p w14:paraId="3CC7B76B" w14:textId="07698BB7" w:rsidR="005910EF" w:rsidRDefault="005910EF" w:rsidP="00647E88">
                      <w:pPr>
                        <w:spacing w:after="0" w:line="240" w:lineRule="auto"/>
                        <w:jc w:val="both"/>
                        <w:rPr>
                          <w:rFonts w:cs="Arial"/>
                        </w:rPr>
                      </w:pPr>
                      <w:r w:rsidRPr="00647E88">
                        <w:rPr>
                          <w:rFonts w:cs="Arial"/>
                        </w:rPr>
                        <w:t>Resolution 12.27 instructs the Scientific Council to review</w:t>
                      </w:r>
                      <w:r w:rsidR="000F5610" w:rsidRPr="00647E88">
                        <w:rPr>
                          <w:rFonts w:cs="Arial"/>
                        </w:rPr>
                        <w:t>,</w:t>
                      </w:r>
                      <w:r w:rsidRPr="00647E88">
                        <w:rPr>
                          <w:rFonts w:cs="Arial"/>
                        </w:rPr>
                        <w:t xml:space="preserve"> at its last meeting before each meeting of the Conference of Parties</w:t>
                      </w:r>
                      <w:r w:rsidR="000F5610" w:rsidRPr="00647E88">
                        <w:rPr>
                          <w:rFonts w:cs="Arial"/>
                        </w:rPr>
                        <w:t>,</w:t>
                      </w:r>
                      <w:r w:rsidRPr="00647E88">
                        <w:rPr>
                          <w:rFonts w:cs="Arial"/>
                        </w:rPr>
                        <w:t xml:space="preserve"> the updated online versions of the standard references for birds and fishes with respect to the species listed </w:t>
                      </w:r>
                      <w:r w:rsidR="000F5610" w:rsidRPr="00647E88">
                        <w:rPr>
                          <w:rFonts w:cs="Arial"/>
                        </w:rPr>
                        <w:t>i</w:t>
                      </w:r>
                      <w:r w:rsidRPr="00647E88">
                        <w:rPr>
                          <w:rFonts w:cs="Arial"/>
                        </w:rPr>
                        <w:t xml:space="preserve">n the Appendices and make recommendations as to whether the name of any listed species should be updated. </w:t>
                      </w:r>
                    </w:p>
                    <w:p w14:paraId="03B52FE6" w14:textId="77777777" w:rsidR="00647E88" w:rsidRPr="00647E88" w:rsidRDefault="00647E88" w:rsidP="00647E88">
                      <w:pPr>
                        <w:spacing w:after="0" w:line="240" w:lineRule="auto"/>
                        <w:jc w:val="both"/>
                        <w:rPr>
                          <w:rFonts w:cs="Arial"/>
                        </w:rPr>
                      </w:pPr>
                    </w:p>
                    <w:p w14:paraId="12338272" w14:textId="77219450" w:rsidR="002E0DE9" w:rsidRPr="00647E88" w:rsidRDefault="005910EF" w:rsidP="00647E88">
                      <w:pPr>
                        <w:spacing w:after="0" w:line="240" w:lineRule="auto"/>
                        <w:jc w:val="both"/>
                        <w:rPr>
                          <w:rFonts w:cs="Arial"/>
                        </w:rPr>
                      </w:pPr>
                      <w:r w:rsidRPr="00647E88">
                        <w:rPr>
                          <w:rFonts w:cs="Arial"/>
                        </w:rPr>
                        <w:t xml:space="preserve">This document </w:t>
                      </w:r>
                      <w:r w:rsidR="000F5610" w:rsidRPr="00647E88">
                        <w:rPr>
                          <w:rFonts w:cs="Arial"/>
                        </w:rPr>
                        <w:t>presents</w:t>
                      </w:r>
                      <w:r w:rsidRPr="00647E88">
                        <w:rPr>
                          <w:rFonts w:cs="Arial"/>
                        </w:rPr>
                        <w:t xml:space="preserve"> the results of the comparisons of the taxonomy and nomenclature currently used for bird and fish taxa listed in CMS Appendices with the relevant standard </w:t>
                      </w:r>
                      <w:proofErr w:type="gramStart"/>
                      <w:r w:rsidRPr="00647E88">
                        <w:rPr>
                          <w:rFonts w:cs="Arial"/>
                        </w:rPr>
                        <w:t>references</w:t>
                      </w:r>
                      <w:r w:rsidR="000F5610" w:rsidRPr="00647E88">
                        <w:rPr>
                          <w:rFonts w:cs="Arial"/>
                        </w:rPr>
                        <w:t>,</w:t>
                      </w:r>
                      <w:r w:rsidR="0023313F" w:rsidRPr="00647E88">
                        <w:rPr>
                          <w:rFonts w:cs="Arial"/>
                        </w:rPr>
                        <w:t xml:space="preserve"> and</w:t>
                      </w:r>
                      <w:proofErr w:type="gramEnd"/>
                      <w:r w:rsidR="0023313F" w:rsidRPr="00647E88">
                        <w:rPr>
                          <w:rFonts w:cs="Arial"/>
                        </w:rPr>
                        <w:t xml:space="preserve"> makes </w:t>
                      </w:r>
                      <w:r w:rsidR="0023313F" w:rsidRPr="00647E88">
                        <w:t xml:space="preserve">suggestions on </w:t>
                      </w:r>
                      <w:r w:rsidR="00707AB9" w:rsidRPr="00647E88">
                        <w:t>the</w:t>
                      </w:r>
                      <w:r w:rsidR="00FC396F" w:rsidRPr="00647E88">
                        <w:t xml:space="preserve"> alignment</w:t>
                      </w:r>
                      <w:r w:rsidR="00707AB9" w:rsidRPr="00647E88">
                        <w:t xml:space="preserve"> of CMS Appendices </w:t>
                      </w:r>
                      <w:r w:rsidR="00FC396F" w:rsidRPr="00647E88">
                        <w:t>with the standard references</w:t>
                      </w:r>
                      <w:r w:rsidR="007C23A0" w:rsidRPr="00647E88">
                        <w:t xml:space="preserve"> for the respective taxa</w:t>
                      </w:r>
                      <w:r w:rsidR="007C23A0" w:rsidRPr="00647E88">
                        <w:rPr>
                          <w:rFonts w:cs="Arial"/>
                        </w:rPr>
                        <w:t>.</w:t>
                      </w:r>
                    </w:p>
                    <w:p w14:paraId="64A09944" w14:textId="77777777" w:rsidR="001B3062" w:rsidRPr="00647E88" w:rsidRDefault="001B3062" w:rsidP="00647E88">
                      <w:pPr>
                        <w:spacing w:after="0" w:line="240" w:lineRule="auto"/>
                        <w:jc w:val="both"/>
                        <w:rPr>
                          <w:rFonts w:cs="Arial"/>
                        </w:rPr>
                      </w:pPr>
                    </w:p>
                    <w:p w14:paraId="02EE58F3" w14:textId="2293B8A3" w:rsidR="004E10E4" w:rsidRDefault="00E46ED4" w:rsidP="00647E88">
                      <w:pPr>
                        <w:spacing w:after="0" w:line="240" w:lineRule="auto"/>
                        <w:jc w:val="both"/>
                        <w:rPr>
                          <w:rFonts w:cs="Arial"/>
                          <w:lang w:val="en-GB"/>
                        </w:rPr>
                      </w:pPr>
                      <w:r w:rsidRPr="00647E88">
                        <w:rPr>
                          <w:rFonts w:cs="Arial"/>
                          <w:lang w:val="en-GB"/>
                        </w:rPr>
                        <w:t xml:space="preserve">In addition, a new </w:t>
                      </w:r>
                      <w:r w:rsidR="00692BD4" w:rsidRPr="00647E88">
                        <w:rPr>
                          <w:rFonts w:cs="Arial"/>
                          <w:lang w:val="en-GB"/>
                        </w:rPr>
                        <w:t>taxonomic reference for marine mammals is suggested</w:t>
                      </w:r>
                      <w:r w:rsidR="00A058D6" w:rsidRPr="00647E88">
                        <w:rPr>
                          <w:rFonts w:cs="Arial"/>
                          <w:lang w:val="en-GB"/>
                        </w:rPr>
                        <w:t xml:space="preserve">, as reflected in the </w:t>
                      </w:r>
                      <w:r w:rsidR="00491142" w:rsidRPr="00647E88">
                        <w:rPr>
                          <w:rFonts w:cs="Arial"/>
                          <w:lang w:val="en-GB"/>
                        </w:rPr>
                        <w:t>revision of</w:t>
                      </w:r>
                      <w:r w:rsidR="00A058D6" w:rsidRPr="00647E88">
                        <w:rPr>
                          <w:rFonts w:cs="Arial"/>
                          <w:lang w:val="en-GB"/>
                        </w:rPr>
                        <w:t xml:space="preserve"> Resolution </w:t>
                      </w:r>
                      <w:r w:rsidR="00097EB8" w:rsidRPr="00647E88">
                        <w:rPr>
                          <w:rFonts w:cs="Arial"/>
                          <w:lang w:val="en-GB"/>
                        </w:rPr>
                        <w:t>12.27</w:t>
                      </w:r>
                      <w:r w:rsidR="00A058D6" w:rsidRPr="00647E88">
                        <w:rPr>
                          <w:rFonts w:cs="Arial"/>
                          <w:lang w:val="en-GB"/>
                        </w:rPr>
                        <w:t xml:space="preserve"> </w:t>
                      </w:r>
                      <w:r w:rsidR="00C976CB" w:rsidRPr="00647E88">
                        <w:rPr>
                          <w:rFonts w:cs="Arial"/>
                          <w:lang w:val="en-GB"/>
                        </w:rPr>
                        <w:t>proposed for adoption.</w:t>
                      </w:r>
                    </w:p>
                    <w:p w14:paraId="4E6D2F27" w14:textId="77777777" w:rsidR="00206881" w:rsidRDefault="00206881" w:rsidP="00647E88">
                      <w:pPr>
                        <w:spacing w:after="0" w:line="240" w:lineRule="auto"/>
                        <w:jc w:val="both"/>
                        <w:rPr>
                          <w:rFonts w:cs="Arial"/>
                          <w:lang w:val="en-GB"/>
                        </w:rPr>
                      </w:pPr>
                    </w:p>
                    <w:p w14:paraId="56FE925E" w14:textId="678854E1" w:rsidR="00206881" w:rsidRPr="00647E88" w:rsidRDefault="00D20334" w:rsidP="00647E88">
                      <w:pPr>
                        <w:spacing w:after="0" w:line="240" w:lineRule="auto"/>
                        <w:jc w:val="both"/>
                        <w:rPr>
                          <w:rFonts w:cs="Arial"/>
                          <w:lang w:val="en-GB"/>
                        </w:rPr>
                      </w:pPr>
                      <w:ins w:id="2" w:author="Andrea Pauly" w:date="2023-07-19T20:58:00Z">
                        <w:r>
                          <w:rPr>
                            <w:rFonts w:cs="Arial"/>
                            <w:lang w:val="en-GB"/>
                          </w:rPr>
                          <w:t xml:space="preserve">The document also </w:t>
                        </w:r>
                        <w:r w:rsidR="009700C0">
                          <w:rPr>
                            <w:rFonts w:cs="Arial"/>
                            <w:lang w:val="en-GB"/>
                          </w:rPr>
                          <w:t xml:space="preserve">recommends </w:t>
                        </w:r>
                      </w:ins>
                      <w:ins w:id="3" w:author="Andrea Pauly" w:date="2023-07-19T20:59:00Z">
                        <w:r w:rsidR="00357D6E">
                          <w:rPr>
                            <w:rFonts w:cs="Arial"/>
                            <w:lang w:val="en-GB"/>
                          </w:rPr>
                          <w:t>Decisions</w:t>
                        </w:r>
                        <w:r w:rsidR="00DA40B8">
                          <w:rPr>
                            <w:rFonts w:cs="Arial"/>
                            <w:lang w:val="en-GB"/>
                          </w:rPr>
                          <w:t xml:space="preserve">. </w:t>
                        </w:r>
                      </w:ins>
                    </w:p>
                  </w:txbxContent>
                </v:textbox>
                <w10:wrap type="square" anchorx="margin" anchory="margin"/>
              </v:shape>
            </w:pict>
          </mc:Fallback>
        </mc:AlternateContent>
      </w:r>
    </w:p>
    <w:p w14:paraId="5ACBBE25" w14:textId="1843302C" w:rsidR="002E0DE9" w:rsidRPr="002E0DE9" w:rsidRDefault="002E0DE9" w:rsidP="00E46ED4">
      <w:pPr>
        <w:widowControl w:val="0"/>
        <w:suppressAutoHyphens/>
        <w:autoSpaceDE w:val="0"/>
        <w:autoSpaceDN w:val="0"/>
        <w:spacing w:after="0" w:line="240" w:lineRule="auto"/>
        <w:textAlignment w:val="baseline"/>
        <w:rPr>
          <w:rFonts w:eastAsia="Times New Roman" w:cs="Arial"/>
          <w:sz w:val="21"/>
          <w:szCs w:val="21"/>
        </w:rPr>
      </w:pPr>
    </w:p>
    <w:p w14:paraId="554A67C2" w14:textId="77777777" w:rsidR="002E0DE9" w:rsidRPr="002E0DE9" w:rsidRDefault="002E0DE9" w:rsidP="00E46ED4">
      <w:pPr>
        <w:widowControl w:val="0"/>
        <w:suppressAutoHyphens/>
        <w:autoSpaceDE w:val="0"/>
        <w:autoSpaceDN w:val="0"/>
        <w:spacing w:after="0" w:line="240" w:lineRule="auto"/>
        <w:textAlignment w:val="baseline"/>
        <w:rPr>
          <w:rFonts w:eastAsia="Times New Roman" w:cs="Arial"/>
          <w:sz w:val="21"/>
          <w:szCs w:val="21"/>
        </w:rPr>
      </w:pPr>
    </w:p>
    <w:p w14:paraId="227B60E9" w14:textId="77777777" w:rsidR="002E0DE9" w:rsidRPr="002E0DE9" w:rsidRDefault="002E0DE9" w:rsidP="00E46ED4">
      <w:pPr>
        <w:widowControl w:val="0"/>
        <w:suppressAutoHyphens/>
        <w:autoSpaceDE w:val="0"/>
        <w:autoSpaceDN w:val="0"/>
        <w:spacing w:after="0" w:line="240" w:lineRule="auto"/>
        <w:textAlignment w:val="baseline"/>
        <w:rPr>
          <w:rFonts w:eastAsia="Times New Roman" w:cs="Arial"/>
          <w:sz w:val="21"/>
          <w:szCs w:val="21"/>
        </w:rPr>
      </w:pPr>
    </w:p>
    <w:p w14:paraId="72417F8B" w14:textId="77777777" w:rsidR="002E0DE9" w:rsidRPr="002E0DE9" w:rsidRDefault="002E0DE9" w:rsidP="00E46ED4">
      <w:pPr>
        <w:widowControl w:val="0"/>
        <w:suppressAutoHyphens/>
        <w:autoSpaceDE w:val="0"/>
        <w:autoSpaceDN w:val="0"/>
        <w:spacing w:after="0" w:line="240" w:lineRule="auto"/>
        <w:textAlignment w:val="baseline"/>
        <w:rPr>
          <w:rFonts w:eastAsia="Times New Roman" w:cs="Arial"/>
          <w:sz w:val="21"/>
          <w:szCs w:val="21"/>
        </w:rPr>
      </w:pPr>
    </w:p>
    <w:p w14:paraId="55C6DA7A" w14:textId="77777777" w:rsidR="002E0DE9" w:rsidRPr="002E0DE9" w:rsidRDefault="002E0DE9" w:rsidP="00E46ED4">
      <w:pPr>
        <w:widowControl w:val="0"/>
        <w:suppressAutoHyphens/>
        <w:autoSpaceDE w:val="0"/>
        <w:autoSpaceDN w:val="0"/>
        <w:spacing w:after="0" w:line="240" w:lineRule="auto"/>
        <w:textAlignment w:val="baseline"/>
        <w:rPr>
          <w:rFonts w:eastAsia="Times New Roman" w:cs="Arial"/>
          <w:sz w:val="21"/>
          <w:szCs w:val="21"/>
        </w:rPr>
      </w:pPr>
    </w:p>
    <w:p w14:paraId="48B85236" w14:textId="77777777" w:rsidR="002E0DE9" w:rsidRPr="002E0DE9" w:rsidRDefault="002E0DE9" w:rsidP="00E46ED4">
      <w:pPr>
        <w:widowControl w:val="0"/>
        <w:suppressAutoHyphens/>
        <w:autoSpaceDE w:val="0"/>
        <w:autoSpaceDN w:val="0"/>
        <w:spacing w:after="0" w:line="240" w:lineRule="auto"/>
        <w:textAlignment w:val="baseline"/>
        <w:rPr>
          <w:rFonts w:eastAsia="Times New Roman" w:cs="Arial"/>
          <w:sz w:val="21"/>
          <w:szCs w:val="21"/>
        </w:rPr>
      </w:pPr>
    </w:p>
    <w:p w14:paraId="6236BDED" w14:textId="77777777" w:rsidR="002E0DE9" w:rsidRPr="002E0DE9" w:rsidRDefault="002E0DE9" w:rsidP="00E46ED4">
      <w:pPr>
        <w:widowControl w:val="0"/>
        <w:suppressAutoHyphens/>
        <w:autoSpaceDE w:val="0"/>
        <w:autoSpaceDN w:val="0"/>
        <w:spacing w:after="0" w:line="240" w:lineRule="auto"/>
        <w:textAlignment w:val="baseline"/>
        <w:rPr>
          <w:rFonts w:eastAsia="Times New Roman" w:cs="Arial"/>
          <w:sz w:val="21"/>
          <w:szCs w:val="21"/>
        </w:rPr>
      </w:pPr>
    </w:p>
    <w:p w14:paraId="692124E8" w14:textId="77777777" w:rsidR="002E0DE9" w:rsidRPr="002E0DE9" w:rsidRDefault="002E0DE9" w:rsidP="00E46ED4">
      <w:pPr>
        <w:widowControl w:val="0"/>
        <w:suppressAutoHyphens/>
        <w:autoSpaceDE w:val="0"/>
        <w:autoSpaceDN w:val="0"/>
        <w:spacing w:after="0" w:line="240" w:lineRule="auto"/>
        <w:textAlignment w:val="baseline"/>
        <w:rPr>
          <w:rFonts w:eastAsia="Times New Roman" w:cs="Arial"/>
          <w:sz w:val="21"/>
          <w:szCs w:val="21"/>
        </w:rPr>
      </w:pPr>
    </w:p>
    <w:p w14:paraId="3791C321" w14:textId="77777777" w:rsidR="002E0DE9" w:rsidRPr="002E0DE9" w:rsidRDefault="002E0DE9" w:rsidP="00E46ED4">
      <w:pPr>
        <w:widowControl w:val="0"/>
        <w:suppressAutoHyphens/>
        <w:autoSpaceDE w:val="0"/>
        <w:autoSpaceDN w:val="0"/>
        <w:spacing w:after="0" w:line="240" w:lineRule="auto"/>
        <w:textAlignment w:val="baseline"/>
        <w:rPr>
          <w:rFonts w:eastAsia="Times New Roman" w:cs="Arial"/>
          <w:sz w:val="21"/>
          <w:szCs w:val="21"/>
        </w:rPr>
      </w:pPr>
    </w:p>
    <w:p w14:paraId="6DF7A393" w14:textId="77777777" w:rsidR="002E0DE9" w:rsidRPr="002E0DE9" w:rsidRDefault="002E0DE9" w:rsidP="00E46ED4">
      <w:pPr>
        <w:widowControl w:val="0"/>
        <w:suppressAutoHyphens/>
        <w:autoSpaceDE w:val="0"/>
        <w:autoSpaceDN w:val="0"/>
        <w:spacing w:after="0" w:line="240" w:lineRule="auto"/>
        <w:textAlignment w:val="baseline"/>
        <w:rPr>
          <w:rFonts w:eastAsia="Times New Roman" w:cs="Arial"/>
          <w:sz w:val="21"/>
          <w:szCs w:val="21"/>
        </w:rPr>
      </w:pPr>
    </w:p>
    <w:p w14:paraId="504B2F65" w14:textId="77777777" w:rsidR="002E0DE9" w:rsidRPr="002E0DE9" w:rsidRDefault="002E0DE9" w:rsidP="00E46ED4">
      <w:pPr>
        <w:widowControl w:val="0"/>
        <w:suppressAutoHyphens/>
        <w:autoSpaceDE w:val="0"/>
        <w:autoSpaceDN w:val="0"/>
        <w:spacing w:after="0" w:line="240" w:lineRule="auto"/>
        <w:textAlignment w:val="baseline"/>
        <w:rPr>
          <w:rFonts w:eastAsia="Times New Roman" w:cs="Arial"/>
          <w:sz w:val="21"/>
          <w:szCs w:val="21"/>
        </w:rPr>
      </w:pPr>
    </w:p>
    <w:p w14:paraId="6F660C3B" w14:textId="77777777" w:rsidR="002E0DE9" w:rsidRPr="002E0DE9" w:rsidRDefault="002E0DE9" w:rsidP="00E46ED4">
      <w:pPr>
        <w:widowControl w:val="0"/>
        <w:suppressAutoHyphens/>
        <w:autoSpaceDE w:val="0"/>
        <w:autoSpaceDN w:val="0"/>
        <w:spacing w:after="0" w:line="240" w:lineRule="auto"/>
        <w:textAlignment w:val="baseline"/>
        <w:rPr>
          <w:rFonts w:eastAsia="Times New Roman" w:cs="Arial"/>
          <w:sz w:val="21"/>
          <w:szCs w:val="21"/>
        </w:rPr>
      </w:pPr>
    </w:p>
    <w:p w14:paraId="38F02BC5" w14:textId="77777777" w:rsidR="002E0DE9" w:rsidRPr="002E0DE9" w:rsidRDefault="002E0DE9" w:rsidP="00E46ED4">
      <w:pPr>
        <w:widowControl w:val="0"/>
        <w:suppressAutoHyphens/>
        <w:autoSpaceDE w:val="0"/>
        <w:autoSpaceDN w:val="0"/>
        <w:spacing w:after="0" w:line="240" w:lineRule="auto"/>
        <w:textAlignment w:val="baseline"/>
        <w:rPr>
          <w:rFonts w:eastAsia="Times New Roman" w:cs="Arial"/>
          <w:sz w:val="21"/>
          <w:szCs w:val="21"/>
        </w:rPr>
      </w:pPr>
    </w:p>
    <w:p w14:paraId="70CBF39D" w14:textId="77777777" w:rsidR="002E0DE9" w:rsidRPr="002E0DE9" w:rsidRDefault="002E0DE9" w:rsidP="00E46ED4">
      <w:pPr>
        <w:widowControl w:val="0"/>
        <w:suppressAutoHyphens/>
        <w:autoSpaceDE w:val="0"/>
        <w:autoSpaceDN w:val="0"/>
        <w:spacing w:after="0" w:line="240" w:lineRule="auto"/>
        <w:textAlignment w:val="baseline"/>
        <w:rPr>
          <w:rFonts w:eastAsia="Times New Roman" w:cs="Arial"/>
          <w:sz w:val="21"/>
          <w:szCs w:val="21"/>
        </w:rPr>
      </w:pPr>
    </w:p>
    <w:p w14:paraId="5B4DC013" w14:textId="77777777" w:rsidR="002E0DE9" w:rsidRPr="002E0DE9" w:rsidRDefault="002E0DE9" w:rsidP="00E46ED4">
      <w:pPr>
        <w:widowControl w:val="0"/>
        <w:suppressAutoHyphens/>
        <w:autoSpaceDE w:val="0"/>
        <w:autoSpaceDN w:val="0"/>
        <w:spacing w:after="0" w:line="240" w:lineRule="auto"/>
        <w:textAlignment w:val="baseline"/>
        <w:rPr>
          <w:rFonts w:eastAsia="Times New Roman" w:cs="Arial"/>
          <w:sz w:val="21"/>
          <w:szCs w:val="21"/>
        </w:rPr>
      </w:pPr>
    </w:p>
    <w:p w14:paraId="50CE846C" w14:textId="77777777" w:rsidR="002E0DE9" w:rsidRPr="002E0DE9" w:rsidRDefault="002E0DE9" w:rsidP="00E46ED4">
      <w:pPr>
        <w:widowControl w:val="0"/>
        <w:suppressAutoHyphens/>
        <w:autoSpaceDE w:val="0"/>
        <w:autoSpaceDN w:val="0"/>
        <w:spacing w:after="0" w:line="240" w:lineRule="auto"/>
        <w:textAlignment w:val="baseline"/>
        <w:rPr>
          <w:rFonts w:eastAsia="Times New Roman" w:cs="Arial"/>
          <w:sz w:val="21"/>
          <w:szCs w:val="21"/>
        </w:rPr>
      </w:pPr>
    </w:p>
    <w:p w14:paraId="1DBB162D" w14:textId="77777777" w:rsidR="002E0DE9" w:rsidRPr="002E0DE9" w:rsidRDefault="002E0DE9" w:rsidP="00E46ED4">
      <w:pPr>
        <w:widowControl w:val="0"/>
        <w:suppressAutoHyphens/>
        <w:autoSpaceDE w:val="0"/>
        <w:autoSpaceDN w:val="0"/>
        <w:spacing w:after="0" w:line="240" w:lineRule="auto"/>
        <w:textAlignment w:val="baseline"/>
        <w:rPr>
          <w:rFonts w:eastAsia="Times New Roman" w:cs="Arial"/>
          <w:sz w:val="21"/>
          <w:szCs w:val="21"/>
        </w:rPr>
      </w:pPr>
    </w:p>
    <w:p w14:paraId="2D4E8840" w14:textId="77777777" w:rsidR="002E0DE9" w:rsidRPr="002E0DE9" w:rsidRDefault="002E0DE9" w:rsidP="00E46ED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38CDD92A" w14:textId="77777777" w:rsidR="002E0DE9" w:rsidRPr="002E0DE9" w:rsidRDefault="002E0DE9" w:rsidP="00E46ED4">
      <w:pPr>
        <w:widowControl w:val="0"/>
        <w:suppressAutoHyphens/>
        <w:autoSpaceDE w:val="0"/>
        <w:autoSpaceDN w:val="0"/>
        <w:spacing w:after="0" w:line="240" w:lineRule="auto"/>
        <w:textAlignment w:val="baseline"/>
        <w:rPr>
          <w:rFonts w:eastAsia="Times New Roman" w:cs="Arial"/>
        </w:rPr>
      </w:pPr>
    </w:p>
    <w:p w14:paraId="4C10F8E6" w14:textId="77777777" w:rsidR="002E0DE9" w:rsidRPr="002E0DE9" w:rsidRDefault="002E0DE9" w:rsidP="00E46ED4">
      <w:pPr>
        <w:widowControl w:val="0"/>
        <w:suppressAutoHyphens/>
        <w:autoSpaceDE w:val="0"/>
        <w:autoSpaceDN w:val="0"/>
        <w:spacing w:after="0" w:line="240" w:lineRule="auto"/>
        <w:textAlignment w:val="baseline"/>
        <w:rPr>
          <w:rFonts w:eastAsia="Times New Roman" w:cs="Arial"/>
        </w:rPr>
      </w:pPr>
    </w:p>
    <w:p w14:paraId="422964D3" w14:textId="77777777" w:rsidR="005330F7" w:rsidRDefault="005330F7" w:rsidP="00E46ED4">
      <w:pPr>
        <w:spacing w:after="0" w:line="240" w:lineRule="auto"/>
      </w:pPr>
    </w:p>
    <w:p w14:paraId="490DC140" w14:textId="77777777" w:rsidR="002E0DE9" w:rsidRDefault="002E0DE9" w:rsidP="00E46ED4">
      <w:pPr>
        <w:spacing w:after="0" w:line="240" w:lineRule="auto"/>
      </w:pPr>
    </w:p>
    <w:p w14:paraId="2FBBA2D8" w14:textId="77777777" w:rsidR="002E0DE9" w:rsidRDefault="002E0DE9" w:rsidP="00E46ED4">
      <w:pPr>
        <w:spacing w:after="0" w:line="240" w:lineRule="auto"/>
      </w:pPr>
    </w:p>
    <w:p w14:paraId="4C631634" w14:textId="77777777" w:rsidR="002E0DE9" w:rsidRDefault="002E0DE9" w:rsidP="00E46ED4">
      <w:pPr>
        <w:spacing w:after="0" w:line="240" w:lineRule="auto"/>
      </w:pPr>
    </w:p>
    <w:p w14:paraId="1057ABA6" w14:textId="77777777" w:rsidR="002E0DE9" w:rsidRDefault="002E0DE9" w:rsidP="00E46ED4">
      <w:pPr>
        <w:spacing w:after="0" w:line="240" w:lineRule="auto"/>
      </w:pPr>
    </w:p>
    <w:p w14:paraId="0E60C238" w14:textId="77777777" w:rsidR="002E0DE9" w:rsidRDefault="002E0DE9" w:rsidP="00E46ED4">
      <w:pPr>
        <w:spacing w:after="0" w:line="240" w:lineRule="auto"/>
      </w:pPr>
    </w:p>
    <w:p w14:paraId="310799B0" w14:textId="77777777" w:rsidR="002E0DE9" w:rsidRDefault="002E0DE9" w:rsidP="00E46ED4">
      <w:pPr>
        <w:spacing w:after="0" w:line="240" w:lineRule="auto"/>
      </w:pPr>
    </w:p>
    <w:p w14:paraId="0B9FC963" w14:textId="77777777" w:rsidR="002E0DE9" w:rsidRDefault="002E0DE9" w:rsidP="00E46ED4">
      <w:pPr>
        <w:spacing w:after="0" w:line="240" w:lineRule="auto"/>
      </w:pPr>
    </w:p>
    <w:p w14:paraId="0BFD8348" w14:textId="77777777" w:rsidR="002E0DE9" w:rsidRDefault="002E0DE9" w:rsidP="00E46ED4">
      <w:pPr>
        <w:spacing w:after="0" w:line="240" w:lineRule="auto"/>
      </w:pPr>
    </w:p>
    <w:p w14:paraId="17A209FF" w14:textId="77777777" w:rsidR="002E0DE9" w:rsidRDefault="002E0DE9" w:rsidP="00E46ED4">
      <w:pPr>
        <w:spacing w:after="0" w:line="240" w:lineRule="auto"/>
      </w:pPr>
    </w:p>
    <w:p w14:paraId="3E662EE3" w14:textId="264A523E" w:rsidR="006A7DC4" w:rsidRDefault="006A7DC4" w:rsidP="00E46ED4">
      <w:pPr>
        <w:spacing w:after="0" w:line="240" w:lineRule="auto"/>
      </w:pPr>
      <w:r>
        <w:br w:type="page"/>
      </w:r>
    </w:p>
    <w:p w14:paraId="539B29EB" w14:textId="22AB61C0" w:rsidR="005910EF" w:rsidRDefault="0013341A" w:rsidP="00692BD4">
      <w:pPr>
        <w:spacing w:after="0" w:line="240" w:lineRule="auto"/>
        <w:jc w:val="center"/>
        <w:rPr>
          <w:rFonts w:cs="Arial"/>
          <w:u w:val="single"/>
          <w:lang w:val="en-GB"/>
        </w:rPr>
      </w:pPr>
      <w:r>
        <w:rPr>
          <w:rFonts w:cs="Arial"/>
          <w:b/>
        </w:rPr>
        <w:lastRenderedPageBreak/>
        <w:t>TAXONOMY AND NOMENCLATURE</w:t>
      </w:r>
    </w:p>
    <w:p w14:paraId="31DA66ED" w14:textId="77777777" w:rsidR="00692BD4" w:rsidRDefault="00692BD4" w:rsidP="00E46ED4">
      <w:pPr>
        <w:spacing w:after="0" w:line="240" w:lineRule="auto"/>
        <w:jc w:val="both"/>
        <w:rPr>
          <w:rFonts w:cs="Arial"/>
          <w:u w:val="single"/>
          <w:lang w:val="en-GB"/>
        </w:rPr>
      </w:pPr>
    </w:p>
    <w:p w14:paraId="3FC43B2E" w14:textId="77777777" w:rsidR="00692BD4" w:rsidRDefault="00692BD4" w:rsidP="00E46ED4">
      <w:pPr>
        <w:spacing w:after="0" w:line="240" w:lineRule="auto"/>
        <w:jc w:val="both"/>
        <w:rPr>
          <w:rFonts w:cs="Arial"/>
          <w:u w:val="single"/>
          <w:lang w:val="en-GB"/>
        </w:rPr>
      </w:pPr>
    </w:p>
    <w:p w14:paraId="28B12913" w14:textId="6C19B8FB" w:rsidR="005910EF" w:rsidRDefault="005910EF" w:rsidP="00E46ED4">
      <w:pPr>
        <w:spacing w:after="0" w:line="240" w:lineRule="auto"/>
        <w:jc w:val="both"/>
        <w:rPr>
          <w:rFonts w:cs="Arial"/>
          <w:u w:val="single"/>
          <w:lang w:val="en-GB"/>
        </w:rPr>
      </w:pPr>
      <w:r w:rsidRPr="00132372">
        <w:rPr>
          <w:rFonts w:cs="Arial"/>
          <w:u w:val="single"/>
          <w:lang w:val="en-GB"/>
        </w:rPr>
        <w:t>Background</w:t>
      </w:r>
    </w:p>
    <w:p w14:paraId="42B670FF" w14:textId="77777777" w:rsidR="00692BD4" w:rsidRPr="00132372" w:rsidRDefault="00692BD4" w:rsidP="00E46ED4">
      <w:pPr>
        <w:spacing w:after="0" w:line="240" w:lineRule="auto"/>
        <w:jc w:val="both"/>
        <w:rPr>
          <w:rFonts w:cs="Arial"/>
          <w:u w:val="single"/>
          <w:lang w:val="en-GB"/>
        </w:rPr>
      </w:pPr>
    </w:p>
    <w:p w14:paraId="1998C658" w14:textId="137E4DBA" w:rsidR="005910EF" w:rsidRPr="00132372" w:rsidRDefault="005910EF" w:rsidP="00647E88">
      <w:pPr>
        <w:pStyle w:val="Firstnumbering"/>
        <w:ind w:left="540" w:hanging="540"/>
        <w:contextualSpacing w:val="0"/>
        <w:rPr>
          <w:i/>
        </w:rPr>
      </w:pPr>
      <w:r w:rsidRPr="00132372">
        <w:t xml:space="preserve">Resolution 12.27 </w:t>
      </w:r>
      <w:r w:rsidRPr="00132372">
        <w:rPr>
          <w:i/>
        </w:rPr>
        <w:t xml:space="preserve">Taxonomy and Nomenclature </w:t>
      </w:r>
      <w:r w:rsidRPr="00132372">
        <w:t>instructs the Scientific Council to review</w:t>
      </w:r>
      <w:r w:rsidR="000F5610">
        <w:t>,</w:t>
      </w:r>
      <w:r w:rsidRPr="00132372">
        <w:t xml:space="preserve"> at its last meeting before each meeting of the Conference of Parties</w:t>
      </w:r>
      <w:r w:rsidR="000F5610">
        <w:t>,</w:t>
      </w:r>
      <w:r w:rsidRPr="00132372">
        <w:t xml:space="preserve"> the online versions of the fish and bird references for the species listed </w:t>
      </w:r>
      <w:r w:rsidR="000F5610">
        <w:t>i</w:t>
      </w:r>
      <w:r w:rsidRPr="00132372">
        <w:t>n the Appendices</w:t>
      </w:r>
      <w:r w:rsidR="000F5610">
        <w:t>,</w:t>
      </w:r>
      <w:r w:rsidRPr="00132372">
        <w:t xml:space="preserve"> and </w:t>
      </w:r>
      <w:r w:rsidR="000F5610">
        <w:t xml:space="preserve">to </w:t>
      </w:r>
      <w:r w:rsidRPr="00132372">
        <w:t>make recommendations as to whether the name of any listed species should be updated.</w:t>
      </w:r>
      <w:r w:rsidRPr="00132372">
        <w:cr/>
      </w:r>
    </w:p>
    <w:p w14:paraId="14FDE59A" w14:textId="4E9BDCA6" w:rsidR="005910EF" w:rsidRPr="00132372" w:rsidRDefault="002955EC" w:rsidP="00647E88">
      <w:pPr>
        <w:pStyle w:val="Firstnumbering"/>
        <w:ind w:left="540" w:hanging="540"/>
        <w:contextualSpacing w:val="0"/>
      </w:pPr>
      <w:r>
        <w:t>I</w:t>
      </w:r>
      <w:r w:rsidR="005910EF" w:rsidRPr="00132372">
        <w:t xml:space="preserve">n fulfilling this task, </w:t>
      </w:r>
      <w:r>
        <w:t xml:space="preserve">a </w:t>
      </w:r>
      <w:r w:rsidR="00500CC5" w:rsidRPr="00132372">
        <w:t>comparison</w:t>
      </w:r>
      <w:r w:rsidR="005910EF" w:rsidRPr="00132372">
        <w:t xml:space="preserve"> of the taxonomy and nomenclature currently used for</w:t>
      </w:r>
      <w:r>
        <w:t xml:space="preserve"> </w:t>
      </w:r>
      <w:r w:rsidR="005910EF" w:rsidRPr="00132372">
        <w:t>bird and fish taxa listed in CMS Appendices with the relevant standard references</w:t>
      </w:r>
      <w:r w:rsidR="008B3FAD">
        <w:t xml:space="preserve"> was undertaken</w:t>
      </w:r>
      <w:r w:rsidR="00FF6EBB">
        <w:t xml:space="preserve"> by COP</w:t>
      </w:r>
      <w:r w:rsidR="003F5923">
        <w:t>-a</w:t>
      </w:r>
      <w:r w:rsidR="00FF6EBB">
        <w:t xml:space="preserve">ppointed </w:t>
      </w:r>
      <w:r w:rsidR="00A3414F">
        <w:t>Councillors</w:t>
      </w:r>
      <w:r w:rsidR="00FF6EBB">
        <w:t xml:space="preserve"> for </w:t>
      </w:r>
      <w:r w:rsidR="00A3414F">
        <w:t>Fish and Birds</w:t>
      </w:r>
      <w:r w:rsidR="000F5610">
        <w:t>,</w:t>
      </w:r>
      <w:r w:rsidR="00A3414F">
        <w:t xml:space="preserve"> with assistance from the Secretariat</w:t>
      </w:r>
      <w:r w:rsidR="005910EF" w:rsidRPr="00132372">
        <w:t>. The following sections summarize the results of the comparisons.</w:t>
      </w:r>
    </w:p>
    <w:p w14:paraId="62712E0C" w14:textId="77777777" w:rsidR="004C78E2" w:rsidRDefault="004C78E2" w:rsidP="00E46ED4">
      <w:pPr>
        <w:spacing w:after="0" w:line="240" w:lineRule="auto"/>
        <w:jc w:val="both"/>
        <w:rPr>
          <w:rFonts w:cs="Arial"/>
          <w:i/>
          <w:iCs/>
          <w:lang w:val="en-GB"/>
        </w:rPr>
      </w:pPr>
    </w:p>
    <w:p w14:paraId="12CA6DF9" w14:textId="7474DD31" w:rsidR="005910EF" w:rsidRPr="000051F9" w:rsidRDefault="000051F9" w:rsidP="00E46ED4">
      <w:pPr>
        <w:spacing w:after="0" w:line="240" w:lineRule="auto"/>
        <w:jc w:val="both"/>
        <w:rPr>
          <w:rFonts w:cs="Arial"/>
          <w:u w:val="single"/>
          <w:lang w:val="en-GB"/>
        </w:rPr>
      </w:pPr>
      <w:r w:rsidRPr="000051F9">
        <w:rPr>
          <w:rFonts w:cs="Arial"/>
          <w:u w:val="single"/>
          <w:lang w:val="en-GB"/>
        </w:rPr>
        <w:t xml:space="preserve">Review of online references for </w:t>
      </w:r>
      <w:r w:rsidR="00D75FCF">
        <w:rPr>
          <w:rFonts w:cs="Arial"/>
          <w:u w:val="single"/>
          <w:lang w:val="en-GB"/>
        </w:rPr>
        <w:t>b</w:t>
      </w:r>
      <w:r w:rsidR="005910EF" w:rsidRPr="000051F9">
        <w:rPr>
          <w:rFonts w:cs="Arial"/>
          <w:u w:val="single"/>
          <w:lang w:val="en-GB"/>
        </w:rPr>
        <w:t>irds</w:t>
      </w:r>
    </w:p>
    <w:p w14:paraId="6CB50272" w14:textId="77777777" w:rsidR="009B5955" w:rsidRPr="004C78E2" w:rsidRDefault="009B5955" w:rsidP="00E46ED4">
      <w:pPr>
        <w:spacing w:after="0" w:line="240" w:lineRule="auto"/>
        <w:jc w:val="both"/>
        <w:rPr>
          <w:rFonts w:cs="Arial"/>
          <w:i/>
          <w:lang w:val="en-GB"/>
        </w:rPr>
      </w:pPr>
    </w:p>
    <w:p w14:paraId="711938C4" w14:textId="77777777" w:rsidR="005910EF" w:rsidRPr="00EE4B7C" w:rsidRDefault="005910EF" w:rsidP="00647E88">
      <w:pPr>
        <w:pStyle w:val="Firstnumbering"/>
        <w:ind w:left="540" w:hanging="540"/>
        <w:contextualSpacing w:val="0"/>
      </w:pPr>
      <w:r w:rsidRPr="00EE4B7C">
        <w:t>Resolution 12.27 designates the following as the standard reference for birds:</w:t>
      </w:r>
    </w:p>
    <w:p w14:paraId="6FA3B54E" w14:textId="77777777" w:rsidR="005910EF" w:rsidRPr="00EE4B7C" w:rsidRDefault="005910EF" w:rsidP="00E46ED4">
      <w:pPr>
        <w:pStyle w:val="ListParagraph"/>
        <w:spacing w:after="0" w:line="240" w:lineRule="auto"/>
        <w:ind w:left="504"/>
        <w:contextualSpacing w:val="0"/>
        <w:jc w:val="both"/>
        <w:rPr>
          <w:rFonts w:cs="Arial"/>
          <w:lang w:val="en-GB"/>
        </w:rPr>
      </w:pPr>
    </w:p>
    <w:p w14:paraId="766F6625" w14:textId="77777777" w:rsidR="005910EF" w:rsidRPr="00EE4B7C" w:rsidRDefault="005910EF" w:rsidP="00647E88">
      <w:pPr>
        <w:pStyle w:val="ListParagraph"/>
        <w:widowControl w:val="0"/>
        <w:numPr>
          <w:ilvl w:val="0"/>
          <w:numId w:val="5"/>
        </w:numPr>
        <w:suppressAutoHyphens/>
        <w:autoSpaceDE w:val="0"/>
        <w:autoSpaceDN w:val="0"/>
        <w:spacing w:after="0" w:line="240" w:lineRule="auto"/>
        <w:ind w:hanging="324"/>
        <w:contextualSpacing w:val="0"/>
        <w:jc w:val="both"/>
        <w:textAlignment w:val="baseline"/>
        <w:rPr>
          <w:rFonts w:cs="Arial"/>
          <w:lang w:val="en-GB"/>
        </w:rPr>
      </w:pPr>
      <w:r w:rsidRPr="00EE4B7C">
        <w:rPr>
          <w:rFonts w:cs="Arial"/>
          <w:lang w:val="en-GB"/>
        </w:rPr>
        <w:t xml:space="preserve">For non-passerine species: Del Hoyo, J. &amp; Collar, N.J. (2014). </w:t>
      </w:r>
      <w:r w:rsidRPr="003A053F">
        <w:rPr>
          <w:i/>
          <w:lang w:val="en-GB"/>
        </w:rPr>
        <w:t>Handbook of the Birds of the World and BirdLife International Illustrated Checklist of the Birds of the World</w:t>
      </w:r>
      <w:r w:rsidRPr="00EE4B7C">
        <w:rPr>
          <w:rFonts w:cs="Arial"/>
          <w:lang w:val="en-GB"/>
        </w:rPr>
        <w:t xml:space="preserve">. </w:t>
      </w:r>
      <w:r w:rsidRPr="003A053F">
        <w:rPr>
          <w:i/>
          <w:lang w:val="en-GB"/>
        </w:rPr>
        <w:t>Volume 1: Non-passerines</w:t>
      </w:r>
      <w:r w:rsidRPr="00EE4B7C">
        <w:rPr>
          <w:rFonts w:cs="Arial"/>
          <w:lang w:val="en-GB"/>
        </w:rPr>
        <w:t xml:space="preserve">. Lynx </w:t>
      </w:r>
      <w:proofErr w:type="spellStart"/>
      <w:r w:rsidRPr="00EE4B7C">
        <w:rPr>
          <w:rFonts w:cs="Arial"/>
          <w:lang w:val="en-GB"/>
        </w:rPr>
        <w:t>Edicions</w:t>
      </w:r>
      <w:proofErr w:type="spellEnd"/>
      <w:r w:rsidRPr="00EE4B7C">
        <w:rPr>
          <w:rFonts w:cs="Arial"/>
          <w:lang w:val="en-GB"/>
        </w:rPr>
        <w:t>, Barcelona;</w:t>
      </w:r>
    </w:p>
    <w:p w14:paraId="16F8F5B3" w14:textId="77777777" w:rsidR="00DA5BFD" w:rsidRPr="00EE4B7C" w:rsidRDefault="00DA5BFD" w:rsidP="00647E88">
      <w:pPr>
        <w:widowControl w:val="0"/>
        <w:suppressAutoHyphens/>
        <w:autoSpaceDE w:val="0"/>
        <w:autoSpaceDN w:val="0"/>
        <w:spacing w:after="0" w:line="240" w:lineRule="auto"/>
        <w:ind w:hanging="324"/>
        <w:jc w:val="both"/>
        <w:textAlignment w:val="baseline"/>
        <w:rPr>
          <w:rFonts w:cs="Arial"/>
          <w:lang w:val="en-GB"/>
        </w:rPr>
      </w:pPr>
    </w:p>
    <w:p w14:paraId="2AAEA08A" w14:textId="77777777" w:rsidR="005910EF" w:rsidRPr="00EE4B7C" w:rsidRDefault="005910EF" w:rsidP="00647E88">
      <w:pPr>
        <w:pStyle w:val="ListParagraph"/>
        <w:widowControl w:val="0"/>
        <w:numPr>
          <w:ilvl w:val="0"/>
          <w:numId w:val="5"/>
        </w:numPr>
        <w:suppressAutoHyphens/>
        <w:autoSpaceDE w:val="0"/>
        <w:autoSpaceDN w:val="0"/>
        <w:spacing w:after="0" w:line="240" w:lineRule="auto"/>
        <w:ind w:hanging="324"/>
        <w:contextualSpacing w:val="0"/>
        <w:jc w:val="both"/>
        <w:textAlignment w:val="baseline"/>
        <w:rPr>
          <w:rFonts w:cs="Arial"/>
          <w:lang w:val="en-GB"/>
        </w:rPr>
      </w:pPr>
      <w:r w:rsidRPr="00EE4B7C">
        <w:rPr>
          <w:rFonts w:cs="Arial"/>
          <w:lang w:val="en-GB"/>
        </w:rPr>
        <w:t xml:space="preserve">For passerine species: Del Hoyo, J. &amp; Collar, N.J. (2016). </w:t>
      </w:r>
      <w:r w:rsidRPr="003A053F">
        <w:rPr>
          <w:i/>
          <w:lang w:val="en-GB"/>
        </w:rPr>
        <w:t>Handbook of the Birds of the World and BirdLife International Illustrated Checklist of the Birds of the World. Volume 2: Passerines</w:t>
      </w:r>
      <w:r w:rsidRPr="00EE4B7C">
        <w:rPr>
          <w:rFonts w:cs="Arial"/>
          <w:lang w:val="en-GB"/>
        </w:rPr>
        <w:t xml:space="preserve">. Lynx </w:t>
      </w:r>
      <w:proofErr w:type="spellStart"/>
      <w:r w:rsidRPr="00EE4B7C">
        <w:rPr>
          <w:rFonts w:cs="Arial"/>
          <w:lang w:val="en-GB"/>
        </w:rPr>
        <w:t>Edicions</w:t>
      </w:r>
      <w:proofErr w:type="spellEnd"/>
      <w:r w:rsidRPr="00EE4B7C">
        <w:rPr>
          <w:rFonts w:cs="Arial"/>
          <w:lang w:val="en-GB"/>
        </w:rPr>
        <w:t xml:space="preserve">, Barcelona; </w:t>
      </w:r>
    </w:p>
    <w:p w14:paraId="085194CB" w14:textId="77777777" w:rsidR="005910EF" w:rsidRPr="00EE4B7C" w:rsidRDefault="005910EF" w:rsidP="00E46ED4">
      <w:pPr>
        <w:pStyle w:val="ListParagraph"/>
        <w:spacing w:after="0" w:line="240" w:lineRule="auto"/>
        <w:ind w:left="504"/>
        <w:contextualSpacing w:val="0"/>
        <w:jc w:val="both"/>
        <w:rPr>
          <w:rFonts w:cs="Arial"/>
          <w:lang w:val="en-GB"/>
        </w:rPr>
      </w:pPr>
    </w:p>
    <w:p w14:paraId="54C879A1" w14:textId="2B9612D4" w:rsidR="005A1882" w:rsidRPr="00647E88" w:rsidRDefault="005910EF">
      <w:pPr>
        <w:pStyle w:val="Firstnumbering"/>
        <w:ind w:left="540" w:hanging="540"/>
        <w:contextualSpacing w:val="0"/>
      </w:pPr>
      <w:r w:rsidRPr="00EE4B7C">
        <w:t xml:space="preserve">As of </w:t>
      </w:r>
      <w:r w:rsidR="00AC1108" w:rsidRPr="00EE4B7C">
        <w:t>1</w:t>
      </w:r>
      <w:r w:rsidR="00F91851" w:rsidRPr="00EE4B7C">
        <w:t>9</w:t>
      </w:r>
      <w:r w:rsidRPr="00EE4B7C">
        <w:t xml:space="preserve"> </w:t>
      </w:r>
      <w:r w:rsidR="00D600A5" w:rsidRPr="00EE4B7C">
        <w:t>April</w:t>
      </w:r>
      <w:r w:rsidRPr="00EE4B7C">
        <w:t xml:space="preserve"> 20</w:t>
      </w:r>
      <w:r w:rsidR="00AC1108" w:rsidRPr="00EE4B7C">
        <w:t>23</w:t>
      </w:r>
      <w:r w:rsidRPr="00EE4B7C">
        <w:t xml:space="preserve">, the online version of this standard reference for the species listed </w:t>
      </w:r>
      <w:r w:rsidR="000F5610">
        <w:t>i</w:t>
      </w:r>
      <w:r w:rsidRPr="00EE4B7C">
        <w:t xml:space="preserve">n the </w:t>
      </w:r>
      <w:r w:rsidR="000F5610">
        <w:t xml:space="preserve">CMS </w:t>
      </w:r>
      <w:r w:rsidRPr="00EE4B7C">
        <w:t xml:space="preserve">Appendices is the </w:t>
      </w:r>
      <w:r w:rsidRPr="00647E88">
        <w:rPr>
          <w:i/>
        </w:rPr>
        <w:t>Handbook of the Birds of the World and BirdLife Taxonomic Checklist v</w:t>
      </w:r>
      <w:r w:rsidR="00A53EE1" w:rsidRPr="00647E88">
        <w:rPr>
          <w:i/>
        </w:rPr>
        <w:t>7</w:t>
      </w:r>
      <w:r w:rsidRPr="00EE4B7C">
        <w:t>, available at:</w:t>
      </w:r>
      <w:r w:rsidR="00647E88">
        <w:t xml:space="preserve"> </w:t>
      </w:r>
      <w:hyperlink r:id="rId12" w:history="1">
        <w:r w:rsidR="00053E20" w:rsidRPr="00647E88">
          <w:rPr>
            <w:rStyle w:val="Hyperlink"/>
          </w:rPr>
          <w:t>http://datazone.birdlife.org/species/taxonomy</w:t>
        </w:r>
      </w:hyperlink>
      <w:r w:rsidRPr="00647E88">
        <w:t>.</w:t>
      </w:r>
    </w:p>
    <w:p w14:paraId="3208EEAE" w14:textId="77777777" w:rsidR="009B10C3" w:rsidRDefault="009B10C3" w:rsidP="00647E88">
      <w:pPr>
        <w:pStyle w:val="ListParagraph"/>
        <w:spacing w:after="0" w:line="240" w:lineRule="auto"/>
        <w:ind w:left="540" w:hanging="540"/>
        <w:contextualSpacing w:val="0"/>
        <w:jc w:val="both"/>
        <w:rPr>
          <w:rFonts w:cs="Arial"/>
          <w:lang w:val="en-GB"/>
        </w:rPr>
      </w:pPr>
    </w:p>
    <w:p w14:paraId="1036415C" w14:textId="65D20EA0" w:rsidR="00444FA8" w:rsidRDefault="005910EF" w:rsidP="00647E88">
      <w:pPr>
        <w:pStyle w:val="Firstnumbering"/>
        <w:ind w:left="540" w:hanging="540"/>
        <w:contextualSpacing w:val="0"/>
      </w:pPr>
      <w:r w:rsidRPr="005A1882">
        <w:t xml:space="preserve">A comparison of the taxonomy and nomenclature used for bird taxa currently listed </w:t>
      </w:r>
      <w:r w:rsidR="000F5610">
        <w:t>i</w:t>
      </w:r>
      <w:r w:rsidRPr="005A1882">
        <w:t>n the CMS Appendices with the online reference for birds determined that</w:t>
      </w:r>
      <w:r w:rsidR="009D5DA6" w:rsidDel="00552B52">
        <w:t xml:space="preserve"> </w:t>
      </w:r>
      <w:r w:rsidR="00805F04">
        <w:t xml:space="preserve">the genus </w:t>
      </w:r>
      <w:r w:rsidR="002C63DD" w:rsidRPr="000E019E">
        <w:rPr>
          <w:i/>
          <w:iCs/>
        </w:rPr>
        <w:t>Antigone</w:t>
      </w:r>
      <w:r w:rsidR="002C63DD" w:rsidRPr="00DB5095">
        <w:t xml:space="preserve"> </w:t>
      </w:r>
      <w:r w:rsidR="002C63DD" w:rsidRPr="003363CB">
        <w:rPr>
          <w:i/>
          <w:iCs/>
        </w:rPr>
        <w:t>spp</w:t>
      </w:r>
      <w:r w:rsidR="002C63DD" w:rsidRPr="00DB5095">
        <w:t xml:space="preserve">. </w:t>
      </w:r>
      <w:r w:rsidR="00320CEB">
        <w:t>(</w:t>
      </w:r>
      <w:r w:rsidR="00F56A72">
        <w:t xml:space="preserve">currently </w:t>
      </w:r>
      <w:r w:rsidR="00320CEB">
        <w:t>listed</w:t>
      </w:r>
      <w:r w:rsidR="002C63DD" w:rsidRPr="00DB5095">
        <w:t xml:space="preserve"> in </w:t>
      </w:r>
      <w:r w:rsidR="00320CEB">
        <w:t>Appendix II</w:t>
      </w:r>
      <w:r w:rsidR="000843C7">
        <w:t xml:space="preserve"> </w:t>
      </w:r>
      <w:r w:rsidR="00753071">
        <w:t>as</w:t>
      </w:r>
      <w:r w:rsidR="000843C7">
        <w:t xml:space="preserve"> </w:t>
      </w:r>
      <w:r w:rsidR="000843C7" w:rsidRPr="000E019E">
        <w:rPr>
          <w:i/>
          <w:iCs/>
        </w:rPr>
        <w:t>Antigone</w:t>
      </w:r>
      <w:r w:rsidR="000843C7" w:rsidRPr="00DB5095">
        <w:t xml:space="preserve"> </w:t>
      </w:r>
      <w:r w:rsidR="000843C7" w:rsidRPr="000843C7">
        <w:t>spp.</w:t>
      </w:r>
      <w:r w:rsidR="00532A83">
        <w:t>)</w:t>
      </w:r>
      <w:r w:rsidR="00320CEB">
        <w:t xml:space="preserve"> </w:t>
      </w:r>
      <w:r w:rsidR="002C63DD" w:rsidRPr="00DB5095">
        <w:t>is now included in</w:t>
      </w:r>
      <w:r w:rsidR="000843C7">
        <w:t xml:space="preserve"> the </w:t>
      </w:r>
      <w:r w:rsidR="006143CE">
        <w:t>gen</w:t>
      </w:r>
      <w:r w:rsidR="000229D9">
        <w:t>us</w:t>
      </w:r>
      <w:r w:rsidR="002C63DD" w:rsidRPr="00DB5095">
        <w:t xml:space="preserve"> </w:t>
      </w:r>
      <w:r w:rsidR="002C63DD" w:rsidRPr="003363CB">
        <w:rPr>
          <w:i/>
          <w:iCs/>
        </w:rPr>
        <w:t>Grus</w:t>
      </w:r>
      <w:r w:rsidR="002C63DD" w:rsidRPr="00DB5095">
        <w:t xml:space="preserve"> </w:t>
      </w:r>
      <w:r w:rsidR="00B62A10">
        <w:t xml:space="preserve">(listed </w:t>
      </w:r>
      <w:r w:rsidR="002C3BDB">
        <w:t xml:space="preserve">in Appendix II </w:t>
      </w:r>
      <w:r w:rsidR="00503D9C">
        <w:t xml:space="preserve">as </w:t>
      </w:r>
      <w:r w:rsidR="00DD7D7A" w:rsidRPr="001E6FDA">
        <w:rPr>
          <w:i/>
          <w:iCs/>
        </w:rPr>
        <w:t>Grus</w:t>
      </w:r>
      <w:r w:rsidR="00DD7D7A">
        <w:t xml:space="preserve"> </w:t>
      </w:r>
      <w:proofErr w:type="spellStart"/>
      <w:r w:rsidR="002C63DD" w:rsidRPr="00B32A65">
        <w:t>spp</w:t>
      </w:r>
      <w:proofErr w:type="spellEnd"/>
      <w:r w:rsidR="00DD7D7A">
        <w:t>)</w:t>
      </w:r>
      <w:r w:rsidR="00552B52">
        <w:t xml:space="preserve">. </w:t>
      </w:r>
      <w:r w:rsidR="000109A0">
        <w:t xml:space="preserve">All species previously contained in </w:t>
      </w:r>
      <w:r w:rsidR="000109A0" w:rsidRPr="003363CB">
        <w:rPr>
          <w:i/>
          <w:iCs/>
        </w:rPr>
        <w:t>Antigone</w:t>
      </w:r>
      <w:r w:rsidR="000109A0">
        <w:t xml:space="preserve"> are now assigned to the genus </w:t>
      </w:r>
      <w:r w:rsidR="000109A0" w:rsidRPr="003363CB">
        <w:rPr>
          <w:i/>
          <w:iCs/>
        </w:rPr>
        <w:t>Grus</w:t>
      </w:r>
      <w:r w:rsidR="000109A0">
        <w:t>.</w:t>
      </w:r>
      <w:r w:rsidR="00FF6E27">
        <w:t xml:space="preserve"> </w:t>
      </w:r>
      <w:r w:rsidR="003E1DE3" w:rsidRPr="00764253">
        <w:t>The</w:t>
      </w:r>
      <w:r w:rsidR="003E1DE3">
        <w:t xml:space="preserve"> species </w:t>
      </w:r>
      <w:r w:rsidR="004D37DF">
        <w:t xml:space="preserve">previously </w:t>
      </w:r>
      <w:r w:rsidR="00884AED">
        <w:t>contained</w:t>
      </w:r>
      <w:r w:rsidR="003E1DE3">
        <w:t xml:space="preserve"> in </w:t>
      </w:r>
      <w:r w:rsidR="003E1DE3" w:rsidRPr="003363CB">
        <w:rPr>
          <w:i/>
          <w:iCs/>
        </w:rPr>
        <w:t>Antigone</w:t>
      </w:r>
      <w:r w:rsidR="003E1DE3">
        <w:t xml:space="preserve"> are </w:t>
      </w:r>
      <w:r w:rsidR="00C247F6">
        <w:t>Brolga</w:t>
      </w:r>
      <w:r w:rsidR="0015408E">
        <w:t xml:space="preserve"> (</w:t>
      </w:r>
      <w:r w:rsidR="0015408E" w:rsidRPr="003363CB">
        <w:rPr>
          <w:i/>
          <w:iCs/>
        </w:rPr>
        <w:t xml:space="preserve">Grus </w:t>
      </w:r>
      <w:proofErr w:type="spellStart"/>
      <w:r w:rsidR="0015408E" w:rsidRPr="003363CB">
        <w:rPr>
          <w:i/>
          <w:iCs/>
        </w:rPr>
        <w:t>rubicunda</w:t>
      </w:r>
      <w:proofErr w:type="spellEnd"/>
      <w:r w:rsidR="0015408E">
        <w:t>)</w:t>
      </w:r>
      <w:r w:rsidR="00C247F6">
        <w:t xml:space="preserve">, </w:t>
      </w:r>
      <w:r w:rsidR="003E1DE3">
        <w:t>Sandhill Crane</w:t>
      </w:r>
      <w:r w:rsidR="0040487B">
        <w:t xml:space="preserve"> (</w:t>
      </w:r>
      <w:r w:rsidR="0040487B" w:rsidRPr="003363CB">
        <w:rPr>
          <w:i/>
          <w:iCs/>
        </w:rPr>
        <w:t>Grus canadensis</w:t>
      </w:r>
      <w:r w:rsidR="0040487B">
        <w:t>)</w:t>
      </w:r>
      <w:r w:rsidR="003E1DE3">
        <w:t xml:space="preserve">, Sarus Crane </w:t>
      </w:r>
      <w:r w:rsidR="008404BB">
        <w:t>(</w:t>
      </w:r>
      <w:r w:rsidR="008404BB" w:rsidRPr="003363CB">
        <w:rPr>
          <w:i/>
          <w:iCs/>
        </w:rPr>
        <w:t xml:space="preserve">Grus </w:t>
      </w:r>
      <w:proofErr w:type="spellStart"/>
      <w:r w:rsidR="008404BB" w:rsidRPr="003363CB">
        <w:rPr>
          <w:i/>
          <w:iCs/>
        </w:rPr>
        <w:t>antigone</w:t>
      </w:r>
      <w:proofErr w:type="spellEnd"/>
      <w:r w:rsidR="008404BB">
        <w:t>)</w:t>
      </w:r>
      <w:r w:rsidR="00C247F6">
        <w:t xml:space="preserve"> and </w:t>
      </w:r>
      <w:r w:rsidR="0040487B">
        <w:t>White-</w:t>
      </w:r>
      <w:proofErr w:type="spellStart"/>
      <w:r w:rsidR="0040487B">
        <w:t>naped</w:t>
      </w:r>
      <w:proofErr w:type="spellEnd"/>
      <w:r w:rsidR="0040487B">
        <w:t xml:space="preserve"> Crane (</w:t>
      </w:r>
      <w:r w:rsidR="0040487B" w:rsidRPr="003363CB">
        <w:rPr>
          <w:i/>
          <w:iCs/>
        </w:rPr>
        <w:t xml:space="preserve">Grus </w:t>
      </w:r>
      <w:proofErr w:type="spellStart"/>
      <w:r w:rsidR="0040487B" w:rsidRPr="003363CB">
        <w:rPr>
          <w:i/>
          <w:iCs/>
        </w:rPr>
        <w:t>vipio</w:t>
      </w:r>
      <w:proofErr w:type="spellEnd"/>
      <w:r w:rsidR="0040487B">
        <w:t>)</w:t>
      </w:r>
      <w:r w:rsidR="000F5610">
        <w:t>.</w:t>
      </w:r>
      <w:r w:rsidR="00C343FE">
        <w:t xml:space="preserve"> </w:t>
      </w:r>
      <w:r w:rsidR="000F5610">
        <w:t>T</w:t>
      </w:r>
      <w:r w:rsidR="006A5083">
        <w:t xml:space="preserve">he latter </w:t>
      </w:r>
      <w:r w:rsidR="000F5610">
        <w:t>is</w:t>
      </w:r>
      <w:r w:rsidR="006A5083">
        <w:t xml:space="preserve"> </w:t>
      </w:r>
      <w:r w:rsidR="00C343FE">
        <w:t xml:space="preserve">currently also listed </w:t>
      </w:r>
      <w:r w:rsidR="000F5610">
        <w:t>i</w:t>
      </w:r>
      <w:r w:rsidR="00C343FE">
        <w:t xml:space="preserve">n Appendix I as </w:t>
      </w:r>
      <w:r w:rsidR="00C343FE" w:rsidRPr="000E019E">
        <w:rPr>
          <w:i/>
          <w:iCs/>
        </w:rPr>
        <w:t xml:space="preserve">Antigone </w:t>
      </w:r>
      <w:proofErr w:type="spellStart"/>
      <w:r w:rsidR="00C343FE" w:rsidRPr="000E019E">
        <w:rPr>
          <w:i/>
          <w:iCs/>
        </w:rPr>
        <w:t>vipio</w:t>
      </w:r>
      <w:proofErr w:type="spellEnd"/>
      <w:r w:rsidR="003E1DE3">
        <w:t>.</w:t>
      </w:r>
      <w:r w:rsidR="00FF6E27">
        <w:t xml:space="preserve"> </w:t>
      </w:r>
    </w:p>
    <w:p w14:paraId="583A8EA9" w14:textId="77777777" w:rsidR="00444FA8" w:rsidRDefault="00444FA8" w:rsidP="00647E88">
      <w:pPr>
        <w:pStyle w:val="Firstnumbering"/>
        <w:numPr>
          <w:ilvl w:val="0"/>
          <w:numId w:val="0"/>
        </w:numPr>
        <w:ind w:left="540" w:hanging="540"/>
        <w:contextualSpacing w:val="0"/>
      </w:pPr>
    </w:p>
    <w:p w14:paraId="6895D8CE" w14:textId="6F995FC3" w:rsidR="005C79E5" w:rsidRDefault="00FF6E27" w:rsidP="00647E88">
      <w:pPr>
        <w:pStyle w:val="Firstnumbering"/>
        <w:ind w:left="540" w:hanging="540"/>
        <w:contextualSpacing w:val="0"/>
      </w:pPr>
      <w:r>
        <w:t>Consequently</w:t>
      </w:r>
      <w:r w:rsidR="003E1DE3">
        <w:t xml:space="preserve">, </w:t>
      </w:r>
      <w:r w:rsidR="003E1DE3" w:rsidRPr="003363CB">
        <w:rPr>
          <w:i/>
          <w:iCs/>
        </w:rPr>
        <w:t>Grus</w:t>
      </w:r>
      <w:r w:rsidR="003E1DE3">
        <w:t xml:space="preserve"> now contains:</w:t>
      </w:r>
      <w:r w:rsidR="00181668">
        <w:t xml:space="preserve"> </w:t>
      </w:r>
      <w:r w:rsidR="005C79E5">
        <w:t>Sandhill Crane (</w:t>
      </w:r>
      <w:r w:rsidR="005C79E5" w:rsidRPr="003363CB">
        <w:rPr>
          <w:i/>
          <w:iCs/>
        </w:rPr>
        <w:t>Grus canadensis</w:t>
      </w:r>
      <w:r w:rsidR="005C79E5">
        <w:t>), White-</w:t>
      </w:r>
      <w:proofErr w:type="spellStart"/>
      <w:r w:rsidR="005C79E5">
        <w:t>naped</w:t>
      </w:r>
      <w:proofErr w:type="spellEnd"/>
      <w:r w:rsidR="005C79E5">
        <w:t xml:space="preserve"> Crane (</w:t>
      </w:r>
      <w:r w:rsidR="005C79E5" w:rsidRPr="003363CB">
        <w:rPr>
          <w:i/>
          <w:iCs/>
        </w:rPr>
        <w:t xml:space="preserve">Grus </w:t>
      </w:r>
      <w:proofErr w:type="spellStart"/>
      <w:r w:rsidR="005C79E5" w:rsidRPr="003363CB">
        <w:rPr>
          <w:i/>
          <w:iCs/>
        </w:rPr>
        <w:t>vipio</w:t>
      </w:r>
      <w:proofErr w:type="spellEnd"/>
      <w:r w:rsidR="005C79E5">
        <w:t>), Sarus Crane (</w:t>
      </w:r>
      <w:r w:rsidR="005C79E5" w:rsidRPr="003363CB">
        <w:rPr>
          <w:i/>
          <w:iCs/>
        </w:rPr>
        <w:t xml:space="preserve">Grus </w:t>
      </w:r>
      <w:proofErr w:type="spellStart"/>
      <w:r w:rsidR="005C79E5" w:rsidRPr="003363CB">
        <w:rPr>
          <w:i/>
          <w:iCs/>
        </w:rPr>
        <w:t>antigone</w:t>
      </w:r>
      <w:proofErr w:type="spellEnd"/>
      <w:r w:rsidR="005C79E5">
        <w:t>), Brolga (</w:t>
      </w:r>
      <w:r w:rsidR="005C79E5" w:rsidRPr="003363CB">
        <w:rPr>
          <w:i/>
          <w:iCs/>
        </w:rPr>
        <w:t xml:space="preserve">Grus </w:t>
      </w:r>
      <w:proofErr w:type="spellStart"/>
      <w:r w:rsidR="005C79E5" w:rsidRPr="003363CB">
        <w:rPr>
          <w:i/>
          <w:iCs/>
        </w:rPr>
        <w:t>rubicunda</w:t>
      </w:r>
      <w:proofErr w:type="spellEnd"/>
      <w:r w:rsidR="005C79E5">
        <w:t>), Red-crowned Crane (</w:t>
      </w:r>
      <w:r w:rsidR="005C79E5" w:rsidRPr="003363CB">
        <w:rPr>
          <w:i/>
          <w:iCs/>
        </w:rPr>
        <w:t xml:space="preserve">Grus </w:t>
      </w:r>
      <w:proofErr w:type="spellStart"/>
      <w:r w:rsidR="005C79E5" w:rsidRPr="003363CB">
        <w:rPr>
          <w:i/>
          <w:iCs/>
        </w:rPr>
        <w:t>japonensis</w:t>
      </w:r>
      <w:proofErr w:type="spellEnd"/>
      <w:r w:rsidR="005C79E5">
        <w:t>), Whooping Crane (</w:t>
      </w:r>
      <w:r w:rsidR="005C79E5" w:rsidRPr="003363CB">
        <w:rPr>
          <w:i/>
          <w:iCs/>
        </w:rPr>
        <w:t>Grus americana</w:t>
      </w:r>
      <w:r w:rsidR="005C79E5">
        <w:t>), Common Crane (</w:t>
      </w:r>
      <w:r w:rsidR="005C79E5" w:rsidRPr="003363CB">
        <w:rPr>
          <w:i/>
          <w:iCs/>
        </w:rPr>
        <w:t xml:space="preserve">Grus </w:t>
      </w:r>
      <w:proofErr w:type="spellStart"/>
      <w:r w:rsidR="005C79E5" w:rsidRPr="003363CB">
        <w:rPr>
          <w:i/>
          <w:iCs/>
        </w:rPr>
        <w:t>grus</w:t>
      </w:r>
      <w:proofErr w:type="spellEnd"/>
      <w:r w:rsidR="005C79E5">
        <w:t>), Hooded Crane (</w:t>
      </w:r>
      <w:r w:rsidR="005C79E5" w:rsidRPr="003363CB">
        <w:rPr>
          <w:i/>
          <w:iCs/>
        </w:rPr>
        <w:t xml:space="preserve">Grus </w:t>
      </w:r>
      <w:proofErr w:type="spellStart"/>
      <w:r w:rsidR="005C79E5" w:rsidRPr="003363CB">
        <w:rPr>
          <w:i/>
          <w:iCs/>
        </w:rPr>
        <w:t>monacha</w:t>
      </w:r>
      <w:proofErr w:type="spellEnd"/>
      <w:r w:rsidR="005C79E5">
        <w:t>)</w:t>
      </w:r>
      <w:r w:rsidR="000F5610">
        <w:t xml:space="preserve"> and</w:t>
      </w:r>
      <w:r w:rsidR="005C79E5">
        <w:t xml:space="preserve"> Black-necked Crane (</w:t>
      </w:r>
      <w:r w:rsidR="005C79E5" w:rsidRPr="003363CB">
        <w:rPr>
          <w:i/>
          <w:iCs/>
        </w:rPr>
        <w:t xml:space="preserve">Grus </w:t>
      </w:r>
      <w:proofErr w:type="spellStart"/>
      <w:r w:rsidR="005C79E5" w:rsidRPr="003363CB">
        <w:rPr>
          <w:i/>
          <w:iCs/>
        </w:rPr>
        <w:t>nigricollis</w:t>
      </w:r>
      <w:proofErr w:type="spellEnd"/>
      <w:r w:rsidR="005C79E5">
        <w:t>)</w:t>
      </w:r>
      <w:r w:rsidR="007A7D40">
        <w:t>, as per the online</w:t>
      </w:r>
      <w:r w:rsidR="00865CB9">
        <w:t xml:space="preserve"> version</w:t>
      </w:r>
      <w:r w:rsidR="007A7D40">
        <w:t xml:space="preserve"> </w:t>
      </w:r>
      <w:r w:rsidR="00865CB9">
        <w:t xml:space="preserve">of the </w:t>
      </w:r>
      <w:r w:rsidR="007A7D40">
        <w:t>taxonomic</w:t>
      </w:r>
      <w:r w:rsidR="00865CB9">
        <w:t xml:space="preserve"> reference.</w:t>
      </w:r>
    </w:p>
    <w:p w14:paraId="10970411" w14:textId="77777777" w:rsidR="005C30BB" w:rsidRDefault="005C30BB" w:rsidP="00647E88">
      <w:pPr>
        <w:pStyle w:val="ListParagraph"/>
        <w:spacing w:after="0" w:line="240" w:lineRule="auto"/>
        <w:ind w:left="540" w:hanging="540"/>
      </w:pPr>
    </w:p>
    <w:p w14:paraId="2557A0D3" w14:textId="7617B616" w:rsidR="00E9629E" w:rsidRPr="00181668" w:rsidRDefault="000F5610" w:rsidP="00647E88">
      <w:pPr>
        <w:pStyle w:val="Firstnumbering"/>
        <w:ind w:left="540" w:hanging="540"/>
        <w:contextualSpacing w:val="0"/>
      </w:pPr>
      <w:r>
        <w:t>The f</w:t>
      </w:r>
      <w:r w:rsidR="00E9629E">
        <w:t xml:space="preserve">amily </w:t>
      </w:r>
      <w:proofErr w:type="spellStart"/>
      <w:r w:rsidR="00E9629E">
        <w:t>Eulacestomidae</w:t>
      </w:r>
      <w:proofErr w:type="spellEnd"/>
      <w:r w:rsidR="00E9629E">
        <w:t xml:space="preserve">, currently listed in Appendix II as E. spp., is now recognized in the </w:t>
      </w:r>
      <w:r w:rsidR="00E9629E" w:rsidRPr="005A1882">
        <w:t>online reference</w:t>
      </w:r>
      <w:r w:rsidR="00E9629E">
        <w:t xml:space="preserve"> under the name </w:t>
      </w:r>
      <w:proofErr w:type="spellStart"/>
      <w:r w:rsidR="00E9629E">
        <w:t>Eulacestomatidae</w:t>
      </w:r>
      <w:proofErr w:type="spellEnd"/>
      <w:r w:rsidR="00E9629E">
        <w:t>.</w:t>
      </w:r>
    </w:p>
    <w:p w14:paraId="3CF97789" w14:textId="77777777" w:rsidR="009A6039" w:rsidRDefault="009A6039" w:rsidP="009A6039">
      <w:pPr>
        <w:pStyle w:val="Firstnumbering"/>
        <w:numPr>
          <w:ilvl w:val="0"/>
          <w:numId w:val="0"/>
        </w:numPr>
        <w:contextualSpacing w:val="0"/>
      </w:pPr>
    </w:p>
    <w:p w14:paraId="23990914" w14:textId="4BEE110A" w:rsidR="00B53D7E" w:rsidRDefault="009A6039" w:rsidP="00A70227">
      <w:pPr>
        <w:spacing w:after="0" w:line="240" w:lineRule="auto"/>
        <w:rPr>
          <w:i/>
          <w:iCs/>
        </w:rPr>
      </w:pPr>
      <w:r w:rsidRPr="3BA69B96">
        <w:rPr>
          <w:i/>
          <w:iCs/>
        </w:rPr>
        <w:t>Recommendation</w:t>
      </w:r>
      <w:r>
        <w:rPr>
          <w:i/>
          <w:iCs/>
        </w:rPr>
        <w:t>s</w:t>
      </w:r>
      <w:r w:rsidRPr="3BA69B96">
        <w:rPr>
          <w:i/>
          <w:iCs/>
        </w:rPr>
        <w:t xml:space="preserve"> for</w:t>
      </w:r>
      <w:r w:rsidR="00E9629E">
        <w:rPr>
          <w:i/>
          <w:iCs/>
        </w:rPr>
        <w:t xml:space="preserve"> bird taxonomy</w:t>
      </w:r>
      <w:r w:rsidR="008A5700">
        <w:rPr>
          <w:i/>
          <w:iCs/>
        </w:rPr>
        <w:t xml:space="preserve"> and nomenclature</w:t>
      </w:r>
    </w:p>
    <w:p w14:paraId="21247146" w14:textId="77777777" w:rsidR="00E9629E" w:rsidRDefault="00E9629E" w:rsidP="00E9629E">
      <w:pPr>
        <w:spacing w:after="0" w:line="240" w:lineRule="auto"/>
      </w:pPr>
    </w:p>
    <w:p w14:paraId="1AF6B866" w14:textId="54247DB3" w:rsidR="00852D61" w:rsidRPr="00715909" w:rsidRDefault="00852D61" w:rsidP="00647E88">
      <w:pPr>
        <w:pStyle w:val="Firstnumbering"/>
        <w:ind w:left="540" w:hanging="540"/>
      </w:pPr>
      <w:r w:rsidRPr="067D7525">
        <w:rPr>
          <w:i/>
          <w:iCs/>
        </w:rPr>
        <w:t xml:space="preserve">Antigone </w:t>
      </w:r>
      <w:proofErr w:type="spellStart"/>
      <w:r w:rsidRPr="067D7525">
        <w:rPr>
          <w:i/>
          <w:iCs/>
        </w:rPr>
        <w:t>vipio</w:t>
      </w:r>
      <w:proofErr w:type="spellEnd"/>
      <w:r>
        <w:t xml:space="preserve"> is listed </w:t>
      </w:r>
      <w:r w:rsidR="000F5610">
        <w:t>i</w:t>
      </w:r>
      <w:r>
        <w:t xml:space="preserve">n CMS Appendix I </w:t>
      </w:r>
      <w:r w:rsidR="4E8BCC6D">
        <w:t>but</w:t>
      </w:r>
      <w:r>
        <w:t xml:space="preserve"> is now treated as </w:t>
      </w:r>
      <w:r w:rsidRPr="067D7525">
        <w:rPr>
          <w:i/>
          <w:iCs/>
        </w:rPr>
        <w:t xml:space="preserve">Grus </w:t>
      </w:r>
      <w:proofErr w:type="spellStart"/>
      <w:r w:rsidRPr="067D7525">
        <w:rPr>
          <w:i/>
          <w:iCs/>
        </w:rPr>
        <w:t>vipio</w:t>
      </w:r>
      <w:proofErr w:type="spellEnd"/>
      <w:r>
        <w:t xml:space="preserve">, as per the current online version of the taxonomic reference. </w:t>
      </w:r>
      <w:r w:rsidR="0036490B">
        <w:t>U</w:t>
      </w:r>
      <w:r>
        <w:t xml:space="preserve">pdating the relevant entry </w:t>
      </w:r>
      <w:r w:rsidR="000F5610">
        <w:t>i</w:t>
      </w:r>
      <w:r>
        <w:t xml:space="preserve">n Appendix I from </w:t>
      </w:r>
      <w:r w:rsidRPr="067D7525">
        <w:rPr>
          <w:i/>
          <w:iCs/>
        </w:rPr>
        <w:t xml:space="preserve">Antigone </w:t>
      </w:r>
      <w:proofErr w:type="spellStart"/>
      <w:r w:rsidRPr="067D7525">
        <w:rPr>
          <w:i/>
          <w:iCs/>
        </w:rPr>
        <w:t>vipio</w:t>
      </w:r>
      <w:proofErr w:type="spellEnd"/>
      <w:r w:rsidRPr="067D7525">
        <w:rPr>
          <w:i/>
          <w:iCs/>
        </w:rPr>
        <w:t xml:space="preserve"> </w:t>
      </w:r>
      <w:r>
        <w:t>to</w:t>
      </w:r>
      <w:r w:rsidRPr="067D7525">
        <w:rPr>
          <w:i/>
          <w:iCs/>
        </w:rPr>
        <w:t xml:space="preserve"> Grus </w:t>
      </w:r>
      <w:proofErr w:type="spellStart"/>
      <w:r w:rsidRPr="067D7525">
        <w:rPr>
          <w:i/>
          <w:iCs/>
        </w:rPr>
        <w:t>vipio</w:t>
      </w:r>
      <w:proofErr w:type="spellEnd"/>
      <w:r>
        <w:t xml:space="preserve"> is recommended</w:t>
      </w:r>
      <w:r w:rsidR="0036490B">
        <w:t xml:space="preserve">. This update </w:t>
      </w:r>
      <w:r w:rsidR="00780569">
        <w:t xml:space="preserve">would reflect the taxonomy </w:t>
      </w:r>
      <w:r w:rsidR="000F5610">
        <w:t>that</w:t>
      </w:r>
      <w:r w:rsidR="00543D0C">
        <w:t xml:space="preserve"> is </w:t>
      </w:r>
      <w:r w:rsidR="00780569">
        <w:t xml:space="preserve">widely </w:t>
      </w:r>
      <w:r w:rsidR="00311E1B">
        <w:t>accepted in the scientific community</w:t>
      </w:r>
      <w:r w:rsidR="00543D0C">
        <w:t xml:space="preserve">. It </w:t>
      </w:r>
      <w:r w:rsidR="00665F76">
        <w:t>would</w:t>
      </w:r>
      <w:r>
        <w:t xml:space="preserve"> </w:t>
      </w:r>
      <w:r w:rsidR="00543D0C">
        <w:t xml:space="preserve">also </w:t>
      </w:r>
      <w:r>
        <w:t xml:space="preserve">align the </w:t>
      </w:r>
      <w:r>
        <w:lastRenderedPageBreak/>
        <w:t>Appendices with the online version of the taxonomic reference.</w:t>
      </w:r>
    </w:p>
    <w:p w14:paraId="060CE595" w14:textId="77777777" w:rsidR="00852D61" w:rsidRPr="00715909" w:rsidRDefault="00852D61" w:rsidP="00647E88">
      <w:pPr>
        <w:pStyle w:val="Firstnumbering"/>
        <w:numPr>
          <w:ilvl w:val="0"/>
          <w:numId w:val="0"/>
        </w:numPr>
        <w:ind w:left="540" w:hanging="540"/>
        <w:contextualSpacing w:val="0"/>
      </w:pPr>
      <w:r w:rsidRPr="00715909">
        <w:t xml:space="preserve"> </w:t>
      </w:r>
    </w:p>
    <w:p w14:paraId="37D029A8" w14:textId="424A37AB" w:rsidR="00852D61" w:rsidRDefault="00852D61" w:rsidP="00647E88">
      <w:pPr>
        <w:pStyle w:val="Firstnumbering"/>
        <w:ind w:left="540" w:hanging="540"/>
        <w:contextualSpacing w:val="0"/>
      </w:pPr>
      <w:r w:rsidRPr="00715909">
        <w:t xml:space="preserve">For Appendix II, </w:t>
      </w:r>
      <w:r w:rsidRPr="00715909">
        <w:rPr>
          <w:i/>
          <w:iCs/>
        </w:rPr>
        <w:t>Antigone</w:t>
      </w:r>
      <w:r w:rsidRPr="00715909">
        <w:t xml:space="preserve"> was not equivalent to </w:t>
      </w:r>
      <w:r w:rsidRPr="00715909">
        <w:rPr>
          <w:i/>
          <w:iCs/>
        </w:rPr>
        <w:t>Grus</w:t>
      </w:r>
      <w:r w:rsidRPr="00715909">
        <w:t xml:space="preserve">, but was a subset of it. </w:t>
      </w:r>
      <w:r w:rsidRPr="00715909">
        <w:rPr>
          <w:i/>
          <w:iCs/>
        </w:rPr>
        <w:t>Grus</w:t>
      </w:r>
      <w:r w:rsidRPr="00715909">
        <w:t xml:space="preserve"> spp. is already listed </w:t>
      </w:r>
      <w:r w:rsidR="000219C5">
        <w:t>i</w:t>
      </w:r>
      <w:r w:rsidRPr="00715909">
        <w:t xml:space="preserve">n Appendix II as </w:t>
      </w:r>
      <w:r w:rsidR="000219C5">
        <w:t xml:space="preserve">a </w:t>
      </w:r>
      <w:r w:rsidRPr="00715909">
        <w:t xml:space="preserve">higher </w:t>
      </w:r>
      <w:proofErr w:type="spellStart"/>
      <w:r w:rsidRPr="00715909">
        <w:t>taxon</w:t>
      </w:r>
      <w:proofErr w:type="spellEnd"/>
      <w:r w:rsidRPr="00715909">
        <w:t xml:space="preserve">. </w:t>
      </w:r>
      <w:r w:rsidR="001F14A6">
        <w:t>T</w:t>
      </w:r>
      <w:r w:rsidRPr="00715909">
        <w:t xml:space="preserve">he deletion of the entry for </w:t>
      </w:r>
      <w:r w:rsidRPr="00715909">
        <w:rPr>
          <w:i/>
          <w:iCs/>
        </w:rPr>
        <w:t>Antigone</w:t>
      </w:r>
      <w:r w:rsidRPr="00715909">
        <w:t xml:space="preserve"> spp. </w:t>
      </w:r>
      <w:r w:rsidR="000219C5">
        <w:t>i</w:t>
      </w:r>
      <w:r w:rsidRPr="00715909">
        <w:t xml:space="preserve">n Appendix II </w:t>
      </w:r>
      <w:r>
        <w:t>is recommended</w:t>
      </w:r>
      <w:r w:rsidRPr="00715909">
        <w:t xml:space="preserve">, </w:t>
      </w:r>
      <w:r w:rsidR="001F14A6">
        <w:t>in order to reflect the tax</w:t>
      </w:r>
      <w:r w:rsidR="005358F9">
        <w:t xml:space="preserve">onomy </w:t>
      </w:r>
      <w:r w:rsidR="000219C5">
        <w:t>that</w:t>
      </w:r>
      <w:r w:rsidR="00306FF2">
        <w:t xml:space="preserve"> is widely accepted in the scientific community</w:t>
      </w:r>
      <w:r w:rsidR="00214C49">
        <w:t xml:space="preserve">. It would also </w:t>
      </w:r>
      <w:r w:rsidRPr="00715909">
        <w:t>ensure alignment with the online version of the taxonomic reference. All</w:t>
      </w:r>
      <w:r>
        <w:t xml:space="preserve"> species currently covered by </w:t>
      </w:r>
      <w:r>
        <w:rPr>
          <w:i/>
          <w:iCs/>
        </w:rPr>
        <w:t xml:space="preserve">Antigone </w:t>
      </w:r>
      <w:r>
        <w:t xml:space="preserve">spp., </w:t>
      </w:r>
      <w:r w:rsidRPr="00DB5095">
        <w:rPr>
          <w:i/>
          <w:iCs/>
        </w:rPr>
        <w:t xml:space="preserve">Grus </w:t>
      </w:r>
      <w:proofErr w:type="spellStart"/>
      <w:r>
        <w:rPr>
          <w:i/>
          <w:iCs/>
        </w:rPr>
        <w:t>antigone</w:t>
      </w:r>
      <w:proofErr w:type="spellEnd"/>
      <w:r>
        <w:t xml:space="preserve">, </w:t>
      </w:r>
      <w:r w:rsidRPr="00DB5095">
        <w:rPr>
          <w:i/>
          <w:iCs/>
        </w:rPr>
        <w:t>Grus canadensis</w:t>
      </w:r>
      <w:r>
        <w:t xml:space="preserve">, </w:t>
      </w:r>
      <w:r w:rsidRPr="00DB5095">
        <w:rPr>
          <w:i/>
          <w:iCs/>
        </w:rPr>
        <w:t xml:space="preserve">Grus </w:t>
      </w:r>
      <w:proofErr w:type="spellStart"/>
      <w:r w:rsidRPr="00DB5095">
        <w:rPr>
          <w:i/>
          <w:iCs/>
        </w:rPr>
        <w:t>rubicunda</w:t>
      </w:r>
      <w:proofErr w:type="spellEnd"/>
      <w:r>
        <w:t xml:space="preserve"> and </w:t>
      </w:r>
      <w:r w:rsidRPr="00EA4C67">
        <w:rPr>
          <w:i/>
          <w:iCs/>
        </w:rPr>
        <w:t xml:space="preserve">Grus </w:t>
      </w:r>
      <w:proofErr w:type="spellStart"/>
      <w:r w:rsidRPr="00EA4C67">
        <w:rPr>
          <w:i/>
          <w:iCs/>
        </w:rPr>
        <w:t>vipio</w:t>
      </w:r>
      <w:proofErr w:type="spellEnd"/>
      <w:r>
        <w:t xml:space="preserve"> </w:t>
      </w:r>
      <w:r w:rsidR="000219C5">
        <w:t>are still treated</w:t>
      </w:r>
      <w:r>
        <w:t xml:space="preserve"> as </w:t>
      </w:r>
      <w:r>
        <w:rPr>
          <w:i/>
          <w:iCs/>
        </w:rPr>
        <w:t>Grus</w:t>
      </w:r>
      <w:r>
        <w:t xml:space="preserve"> spp. </w:t>
      </w:r>
    </w:p>
    <w:p w14:paraId="47DAEDC8" w14:textId="77777777" w:rsidR="00852D61" w:rsidRDefault="00852D61" w:rsidP="00647E88">
      <w:pPr>
        <w:pStyle w:val="Firstnumbering"/>
        <w:numPr>
          <w:ilvl w:val="0"/>
          <w:numId w:val="0"/>
        </w:numPr>
        <w:ind w:left="540" w:hanging="540"/>
        <w:contextualSpacing w:val="0"/>
      </w:pPr>
    </w:p>
    <w:p w14:paraId="4AC285EF" w14:textId="0CA231B5" w:rsidR="00B53D7E" w:rsidRDefault="00852D61" w:rsidP="00647E88">
      <w:pPr>
        <w:pStyle w:val="Firstnumbering"/>
        <w:ind w:left="540" w:hanging="540"/>
        <w:contextualSpacing w:val="0"/>
      </w:pPr>
      <w:r>
        <w:t xml:space="preserve">Footnote 56 of Appendix II continues to apply to </w:t>
      </w:r>
      <w:proofErr w:type="spellStart"/>
      <w:r>
        <w:rPr>
          <w:i/>
          <w:iCs/>
        </w:rPr>
        <w:t>Leucogeranus</w:t>
      </w:r>
      <w:proofErr w:type="spellEnd"/>
      <w:r>
        <w:rPr>
          <w:i/>
          <w:iCs/>
        </w:rPr>
        <w:t xml:space="preserve"> </w:t>
      </w:r>
      <w:proofErr w:type="spellStart"/>
      <w:r>
        <w:rPr>
          <w:i/>
          <w:iCs/>
        </w:rPr>
        <w:t>leucogeranus</w:t>
      </w:r>
      <w:proofErr w:type="spellEnd"/>
      <w:r>
        <w:t xml:space="preserve">, </w:t>
      </w:r>
      <w:proofErr w:type="spellStart"/>
      <w:r>
        <w:rPr>
          <w:i/>
          <w:iCs/>
        </w:rPr>
        <w:t>Bugeranus</w:t>
      </w:r>
      <w:proofErr w:type="spellEnd"/>
      <w:r>
        <w:rPr>
          <w:i/>
          <w:iCs/>
        </w:rPr>
        <w:t xml:space="preserve"> </w:t>
      </w:r>
      <w:proofErr w:type="spellStart"/>
      <w:r>
        <w:rPr>
          <w:i/>
          <w:iCs/>
        </w:rPr>
        <w:t>carunculatus</w:t>
      </w:r>
      <w:proofErr w:type="spellEnd"/>
      <w:r>
        <w:t xml:space="preserve"> and </w:t>
      </w:r>
      <w:proofErr w:type="spellStart"/>
      <w:r>
        <w:rPr>
          <w:i/>
          <w:iCs/>
        </w:rPr>
        <w:t>Anthropoides</w:t>
      </w:r>
      <w:proofErr w:type="spellEnd"/>
      <w:r>
        <w:t xml:space="preserve"> spp.</w:t>
      </w:r>
    </w:p>
    <w:p w14:paraId="2A5E917D" w14:textId="77777777" w:rsidR="00E9629E" w:rsidRDefault="00E9629E" w:rsidP="00647E88">
      <w:pPr>
        <w:pStyle w:val="ListParagraph"/>
        <w:spacing w:after="0" w:line="240" w:lineRule="auto"/>
        <w:ind w:left="540" w:hanging="540"/>
      </w:pPr>
    </w:p>
    <w:p w14:paraId="79681E47" w14:textId="3AE93B43" w:rsidR="00E9629E" w:rsidRPr="00181668" w:rsidRDefault="00FB3917" w:rsidP="00647E88">
      <w:pPr>
        <w:pStyle w:val="Firstnumbering"/>
        <w:ind w:left="540" w:hanging="540"/>
        <w:contextualSpacing w:val="0"/>
      </w:pPr>
      <w:r>
        <w:t xml:space="preserve">It is </w:t>
      </w:r>
      <w:r w:rsidR="00780E8F">
        <w:t xml:space="preserve">further </w:t>
      </w:r>
      <w:r>
        <w:t xml:space="preserve">recommended to change the entry </w:t>
      </w:r>
      <w:r w:rsidR="00B1169A">
        <w:t xml:space="preserve">of </w:t>
      </w:r>
      <w:proofErr w:type="spellStart"/>
      <w:r w:rsidR="00B1169A">
        <w:t>Eulacestomidae</w:t>
      </w:r>
      <w:proofErr w:type="spellEnd"/>
      <w:r w:rsidR="00B1169A">
        <w:t xml:space="preserve"> spp. </w:t>
      </w:r>
      <w:r w:rsidR="0038473C">
        <w:t>in Appendix II t</w:t>
      </w:r>
      <w:r w:rsidR="00B1169A">
        <w:t xml:space="preserve">o </w:t>
      </w:r>
      <w:proofErr w:type="spellStart"/>
      <w:r w:rsidR="0038473C">
        <w:t>Eulacestomatidae</w:t>
      </w:r>
      <w:proofErr w:type="spellEnd"/>
      <w:r w:rsidR="0038473C">
        <w:t xml:space="preserve"> spp.</w:t>
      </w:r>
      <w:r w:rsidR="00BB748F">
        <w:t xml:space="preserve"> </w:t>
      </w:r>
      <w:r w:rsidR="00AB2F75" w:rsidRPr="00AB2F75">
        <w:rPr>
          <w:lang w:val="en-US"/>
        </w:rPr>
        <w:t xml:space="preserve">This change is a purely </w:t>
      </w:r>
      <w:proofErr w:type="spellStart"/>
      <w:r w:rsidR="00AB2F75" w:rsidRPr="00AB2F75">
        <w:rPr>
          <w:lang w:val="en-US"/>
        </w:rPr>
        <w:t>synonymical</w:t>
      </w:r>
      <w:proofErr w:type="spellEnd"/>
      <w:r w:rsidR="00AB2F75" w:rsidRPr="00AB2F75">
        <w:rPr>
          <w:lang w:val="en-US"/>
        </w:rPr>
        <w:t xml:space="preserve"> one, and therefore alignment with the current online version of the taxonomic reference seems appropriate.</w:t>
      </w:r>
    </w:p>
    <w:p w14:paraId="13ED2AF1" w14:textId="77777777" w:rsidR="009F5312" w:rsidRDefault="009F5312" w:rsidP="00647E88">
      <w:pPr>
        <w:pStyle w:val="Firstnumbering"/>
        <w:numPr>
          <w:ilvl w:val="0"/>
          <w:numId w:val="0"/>
        </w:numPr>
        <w:ind w:left="540" w:hanging="540"/>
        <w:contextualSpacing w:val="0"/>
      </w:pPr>
    </w:p>
    <w:p w14:paraId="09519F43" w14:textId="00F14D28" w:rsidR="005910EF" w:rsidRPr="002F6F70" w:rsidRDefault="002F6F70" w:rsidP="00E46ED4">
      <w:pPr>
        <w:pStyle w:val="Firstnumbering"/>
        <w:numPr>
          <w:ilvl w:val="0"/>
          <w:numId w:val="0"/>
        </w:numPr>
        <w:ind w:left="540" w:hanging="540"/>
        <w:contextualSpacing w:val="0"/>
        <w:rPr>
          <w:u w:val="single"/>
        </w:rPr>
      </w:pPr>
      <w:r w:rsidRPr="002F6F70">
        <w:rPr>
          <w:u w:val="single"/>
        </w:rPr>
        <w:t xml:space="preserve">Review of online reference for </w:t>
      </w:r>
      <w:r w:rsidR="005B2B89">
        <w:rPr>
          <w:u w:val="single"/>
        </w:rPr>
        <w:t>f</w:t>
      </w:r>
      <w:r w:rsidR="005910EF" w:rsidRPr="002F6F70">
        <w:rPr>
          <w:u w:val="single"/>
        </w:rPr>
        <w:t>ish</w:t>
      </w:r>
    </w:p>
    <w:p w14:paraId="1B5787B6" w14:textId="77777777" w:rsidR="005910EF" w:rsidRDefault="005910EF" w:rsidP="00E46ED4">
      <w:pPr>
        <w:pStyle w:val="Firstnumbering"/>
        <w:numPr>
          <w:ilvl w:val="0"/>
          <w:numId w:val="0"/>
        </w:numPr>
        <w:ind w:left="540" w:hanging="540"/>
        <w:contextualSpacing w:val="0"/>
      </w:pPr>
    </w:p>
    <w:p w14:paraId="39E00BEA" w14:textId="03B5EE4F" w:rsidR="005910EF" w:rsidRPr="00100515" w:rsidRDefault="005910EF">
      <w:pPr>
        <w:pStyle w:val="Firstnumbering"/>
        <w:ind w:left="547" w:hanging="547"/>
        <w:contextualSpacing w:val="0"/>
      </w:pPr>
      <w:r w:rsidRPr="00DF3EE0">
        <w:t xml:space="preserve">Resolution 12.27 </w:t>
      </w:r>
      <w:r w:rsidRPr="00DF3EE0">
        <w:rPr>
          <w:i/>
          <w:iCs/>
        </w:rPr>
        <w:t>Taxonomy and Nomenclature</w:t>
      </w:r>
      <w:r w:rsidRPr="00DF3EE0">
        <w:t xml:space="preserve"> designates the online version of the </w:t>
      </w:r>
      <w:proofErr w:type="spellStart"/>
      <w:r w:rsidRPr="00DF3EE0">
        <w:rPr>
          <w:i/>
        </w:rPr>
        <w:t>Catalog</w:t>
      </w:r>
      <w:proofErr w:type="spellEnd"/>
      <w:r w:rsidRPr="00DF3EE0">
        <w:rPr>
          <w:i/>
        </w:rPr>
        <w:t xml:space="preserve"> of Fishes: Genera, Species, References</w:t>
      </w:r>
      <w:r w:rsidR="00BC0AE6" w:rsidRPr="00DF3EE0">
        <w:t>,</w:t>
      </w:r>
      <w:r w:rsidRPr="00DF3EE0">
        <w:t xml:space="preserve"> </w:t>
      </w:r>
      <w:ins w:id="4" w:author="Andrea Pauly" w:date="2023-07-20T10:32:00Z">
        <w:r w:rsidR="00DF3EE0" w:rsidRPr="00A613B8">
          <w:rPr>
            <w:lang w:val="en-US"/>
          </w:rPr>
          <w:t>Fricke, R., Eschmeyer, W. N. &amp; R. van der Laan (eds) 2023. ESCHMEYER'S CATALOG OF FISHES: GENERA, SPECIES, REFERENCES.</w:t>
        </w:r>
      </w:ins>
      <w:del w:id="5" w:author="Andrea Pauly" w:date="2023-07-20T10:32:00Z">
        <w:r w:rsidRPr="00DF3EE0" w:rsidDel="00DF3EE0">
          <w:rPr>
            <w:lang w:val="en-US"/>
          </w:rPr>
          <w:delText xml:space="preserve">Eschmeyer, W.N., R. Fricke and R. van der Laan (eds). </w:delText>
        </w:r>
        <w:r w:rsidRPr="00DF3EE0" w:rsidDel="00DF3EE0">
          <w:delText xml:space="preserve">California Academy of Sciences (continuously updated), </w:delText>
        </w:r>
      </w:del>
      <w:r w:rsidRPr="00DF3EE0">
        <w:t xml:space="preserve">as the standard reference for fish. The </w:t>
      </w:r>
      <w:proofErr w:type="spellStart"/>
      <w:r w:rsidRPr="00DF3EE0">
        <w:t>Catalog</w:t>
      </w:r>
      <w:proofErr w:type="spellEnd"/>
      <w:r w:rsidRPr="00DF3EE0">
        <w:t xml:space="preserve"> is available at:</w:t>
      </w:r>
      <w:ins w:id="6" w:author="Andrea Pauly" w:date="2023-07-20T10:32:00Z">
        <w:r w:rsidR="00DF3EE0" w:rsidRPr="00100515">
          <w:t xml:space="preserve"> </w:t>
        </w:r>
      </w:ins>
    </w:p>
    <w:p w14:paraId="48135AC6" w14:textId="77777777" w:rsidR="007266F6" w:rsidRPr="007266F6" w:rsidRDefault="007266F6" w:rsidP="00B2196A">
      <w:pPr>
        <w:pStyle w:val="ListParagraph"/>
        <w:spacing w:after="0" w:line="240" w:lineRule="auto"/>
        <w:ind w:left="1094" w:hanging="547"/>
        <w:contextualSpacing w:val="0"/>
        <w:jc w:val="both"/>
      </w:pPr>
      <w:r>
        <w:fldChar w:fldCharType="begin"/>
      </w:r>
      <w:r>
        <w:instrText>HYPERLINK "</w:instrText>
      </w:r>
      <w:r w:rsidRPr="007266F6">
        <w:instrText>https://www.calacademy.org/scientists/projects/eschmeyers-catalog-of-fishes</w:instrText>
      </w:r>
    </w:p>
    <w:p w14:paraId="298E2E68" w14:textId="77777777" w:rsidR="007266F6" w:rsidRPr="005E5195" w:rsidRDefault="007266F6" w:rsidP="00647E88">
      <w:pPr>
        <w:pStyle w:val="ListParagraph"/>
        <w:spacing w:after="0" w:line="240" w:lineRule="auto"/>
        <w:ind w:left="547" w:hanging="547"/>
        <w:contextualSpacing w:val="0"/>
        <w:jc w:val="both"/>
        <w:rPr>
          <w:rStyle w:val="Hyperlink"/>
        </w:rPr>
      </w:pPr>
      <w:r>
        <w:instrText>"</w:instrText>
      </w:r>
      <w:r>
        <w:fldChar w:fldCharType="separate"/>
      </w:r>
      <w:r w:rsidRPr="005E5195">
        <w:rPr>
          <w:rStyle w:val="Hyperlink"/>
        </w:rPr>
        <w:t>https://www.calacademy.org/scientists/projects/eschmeyers-catalog-of-fishes</w:t>
      </w:r>
    </w:p>
    <w:p w14:paraId="13C5BDE3" w14:textId="4E970267" w:rsidR="005910EF" w:rsidRPr="00132372" w:rsidRDefault="007266F6" w:rsidP="00647E88">
      <w:pPr>
        <w:pStyle w:val="ListParagraph"/>
        <w:spacing w:after="0" w:line="240" w:lineRule="auto"/>
        <w:ind w:left="547" w:hanging="547"/>
        <w:contextualSpacing w:val="0"/>
        <w:jc w:val="both"/>
        <w:rPr>
          <w:rFonts w:cs="Arial"/>
          <w:lang w:val="en-GB"/>
        </w:rPr>
      </w:pPr>
      <w:r>
        <w:fldChar w:fldCharType="end"/>
      </w:r>
    </w:p>
    <w:p w14:paraId="74006279" w14:textId="0A09269F" w:rsidR="005910EF" w:rsidRPr="00C55569" w:rsidRDefault="005910EF" w:rsidP="00647E88">
      <w:pPr>
        <w:pStyle w:val="Firstnumbering"/>
        <w:ind w:left="547" w:hanging="547"/>
        <w:contextualSpacing w:val="0"/>
        <w:rPr>
          <w:b/>
        </w:rPr>
      </w:pPr>
      <w:r>
        <w:t xml:space="preserve">For each fish species currently listed in the </w:t>
      </w:r>
      <w:r w:rsidR="00BC0AE6">
        <w:t xml:space="preserve">CMS </w:t>
      </w:r>
      <w:r>
        <w:t xml:space="preserve">Appendices, an excerpt was downloaded </w:t>
      </w:r>
      <w:r w:rsidR="00E43910">
        <w:t xml:space="preserve">on </w:t>
      </w:r>
      <w:r w:rsidR="009E6B3D">
        <w:t xml:space="preserve">12 May 2023 </w:t>
      </w:r>
      <w:r>
        <w:t xml:space="preserve">from the </w:t>
      </w:r>
      <w:proofErr w:type="spellStart"/>
      <w:r>
        <w:t>Catalog</w:t>
      </w:r>
      <w:proofErr w:type="spellEnd"/>
      <w:r>
        <w:t xml:space="preserve">. The excerpts are made available </w:t>
      </w:r>
      <w:r w:rsidR="00BC0AE6">
        <w:t>in</w:t>
      </w:r>
      <w:r>
        <w:t xml:space="preserve"> </w:t>
      </w:r>
      <w:hyperlink r:id="rId13" w:history="1">
        <w:r w:rsidR="005224D2">
          <w:rPr>
            <w:rStyle w:val="Hyperlink"/>
          </w:rPr>
          <w:t>UNEP/C</w:t>
        </w:r>
        <w:r w:rsidRPr="001913D6">
          <w:rPr>
            <w:rStyle w:val="Hyperlink"/>
          </w:rPr>
          <w:t>MS/</w:t>
        </w:r>
        <w:r w:rsidR="009C566F" w:rsidRPr="001913D6">
          <w:rPr>
            <w:rStyle w:val="Hyperlink"/>
          </w:rPr>
          <w:t>COP14</w:t>
        </w:r>
        <w:r w:rsidRPr="001913D6">
          <w:rPr>
            <w:rStyle w:val="Hyperlink"/>
          </w:rPr>
          <w:t>/Inf.</w:t>
        </w:r>
        <w:r w:rsidR="005E7A1F" w:rsidRPr="001913D6">
          <w:rPr>
            <w:rStyle w:val="Hyperlink"/>
            <w:rFonts w:eastAsia="Times New Roman"/>
          </w:rPr>
          <w:t>31.1</w:t>
        </w:r>
      </w:hyperlink>
      <w:r w:rsidRPr="001913D6">
        <w:t>.</w:t>
      </w:r>
    </w:p>
    <w:p w14:paraId="60DAAC50" w14:textId="77777777" w:rsidR="00C55569" w:rsidRPr="00BF13C0" w:rsidRDefault="00C55569" w:rsidP="00647E88">
      <w:pPr>
        <w:pStyle w:val="Firstnumbering"/>
        <w:numPr>
          <w:ilvl w:val="0"/>
          <w:numId w:val="0"/>
        </w:numPr>
        <w:ind w:left="547" w:hanging="547"/>
        <w:contextualSpacing w:val="0"/>
        <w:rPr>
          <w:b/>
        </w:rPr>
      </w:pPr>
    </w:p>
    <w:p w14:paraId="4DCEB544" w14:textId="598FB18E" w:rsidR="005910EF" w:rsidRPr="00132372" w:rsidRDefault="005910EF" w:rsidP="00647E88">
      <w:pPr>
        <w:pStyle w:val="Firstnumbering"/>
        <w:ind w:left="547" w:hanging="547"/>
        <w:contextualSpacing w:val="0"/>
        <w:rPr>
          <w:b/>
        </w:rPr>
      </w:pPr>
      <w:r>
        <w:t>A comparison of the taxonomy and nomenclature used for fish species currently listed in the CMS Appendices with the online reference revealed the following differences</w:t>
      </w:r>
      <w:r w:rsidR="00D35F73">
        <w:t>.</w:t>
      </w:r>
    </w:p>
    <w:p w14:paraId="1BB8FACA" w14:textId="77777777" w:rsidR="009843AB" w:rsidRPr="004B5398" w:rsidRDefault="009843AB" w:rsidP="00E46ED4">
      <w:pPr>
        <w:spacing w:after="0" w:line="240" w:lineRule="auto"/>
        <w:rPr>
          <w:rFonts w:cs="Arial"/>
          <w:sz w:val="16"/>
          <w:szCs w:val="16"/>
          <w:lang w:val="en-GB"/>
        </w:rPr>
      </w:pPr>
    </w:p>
    <w:p w14:paraId="3025318E" w14:textId="2E0F7423" w:rsidR="00DA6740" w:rsidRPr="00647E88" w:rsidRDefault="00DA6740" w:rsidP="006F631E">
      <w:pPr>
        <w:spacing w:after="0" w:line="240" w:lineRule="auto"/>
        <w:jc w:val="both"/>
        <w:rPr>
          <w:rFonts w:cs="Arial"/>
          <w:b/>
          <w:bCs/>
          <w:i/>
          <w:iCs/>
          <w:lang w:val="en-GB"/>
        </w:rPr>
      </w:pPr>
      <w:r w:rsidRPr="00647E88">
        <w:rPr>
          <w:rFonts w:cs="Arial"/>
          <w:b/>
          <w:bCs/>
          <w:i/>
          <w:iCs/>
          <w:lang w:val="en-GB"/>
        </w:rPr>
        <w:t xml:space="preserve">Table 1: </w:t>
      </w:r>
      <w:r w:rsidRPr="00647E88">
        <w:rPr>
          <w:rFonts w:cs="Arial"/>
          <w:i/>
          <w:lang w:val="en-GB"/>
        </w:rPr>
        <w:t>Comparison o</w:t>
      </w:r>
      <w:r w:rsidR="0004157E" w:rsidRPr="00647E88">
        <w:rPr>
          <w:rFonts w:cs="Arial"/>
          <w:i/>
          <w:lang w:val="en-GB"/>
        </w:rPr>
        <w:t xml:space="preserve">f </w:t>
      </w:r>
      <w:r w:rsidR="00123F31" w:rsidRPr="00647E88">
        <w:rPr>
          <w:rFonts w:cs="Arial"/>
          <w:i/>
          <w:lang w:val="en-GB"/>
        </w:rPr>
        <w:t xml:space="preserve">fish taxonomy and nomenclature in </w:t>
      </w:r>
      <w:r w:rsidRPr="00647E88">
        <w:rPr>
          <w:rFonts w:cs="Arial"/>
          <w:i/>
          <w:lang w:val="en-GB"/>
        </w:rPr>
        <w:t xml:space="preserve">CMS Appendices </w:t>
      </w:r>
      <w:r w:rsidR="0004157E" w:rsidRPr="00647E88">
        <w:rPr>
          <w:rFonts w:cs="Arial"/>
          <w:i/>
          <w:lang w:val="en-GB"/>
        </w:rPr>
        <w:t xml:space="preserve">and </w:t>
      </w:r>
      <w:r w:rsidR="00796DA1" w:rsidRPr="00647E88">
        <w:rPr>
          <w:rFonts w:cs="Arial"/>
          <w:i/>
          <w:lang w:val="en-GB"/>
        </w:rPr>
        <w:t>the standard reference used by CMS</w:t>
      </w:r>
      <w:r w:rsidR="00796DA1" w:rsidRPr="00647E88" w:rsidDel="00075E8C">
        <w:rPr>
          <w:rFonts w:cs="Arial"/>
          <w:i/>
          <w:lang w:val="en-GB"/>
        </w:rPr>
        <w:t xml:space="preserve"> </w:t>
      </w:r>
      <w:r w:rsidR="007E095E" w:rsidRPr="00647E88">
        <w:rPr>
          <w:rFonts w:cs="Arial"/>
          <w:i/>
          <w:lang w:val="en-GB"/>
        </w:rPr>
        <w:t>for fish</w:t>
      </w:r>
    </w:p>
    <w:p w14:paraId="142CADDA" w14:textId="77777777" w:rsidR="009843AB" w:rsidRPr="004B5398" w:rsidRDefault="009843AB" w:rsidP="00E46ED4">
      <w:pPr>
        <w:spacing w:after="0" w:line="240" w:lineRule="auto"/>
        <w:rPr>
          <w:rFonts w:cs="Arial"/>
          <w:sz w:val="16"/>
          <w:szCs w:val="16"/>
          <w:lang w:val="en-GB"/>
        </w:rPr>
      </w:pPr>
    </w:p>
    <w:tbl>
      <w:tblPr>
        <w:tblStyle w:val="PlainTable2"/>
        <w:tblW w:w="4766" w:type="pct"/>
        <w:tblInd w:w="450" w:type="dxa"/>
        <w:tblLook w:val="04A0" w:firstRow="1" w:lastRow="0" w:firstColumn="1" w:lastColumn="0" w:noHBand="0" w:noVBand="1"/>
      </w:tblPr>
      <w:tblGrid>
        <w:gridCol w:w="3796"/>
        <w:gridCol w:w="4808"/>
      </w:tblGrid>
      <w:tr w:rsidR="005910EF" w:rsidRPr="004B5398" w14:paraId="06AD0EF1" w14:textId="77777777" w:rsidTr="00DF3EE0">
        <w:trPr>
          <w:cnfStyle w:val="100000000000" w:firstRow="1" w:lastRow="0" w:firstColumn="0" w:lastColumn="0" w:oddVBand="0" w:evenVBand="0" w:oddHBand="0" w:evenHBand="0" w:firstRowFirstColumn="0" w:firstRowLastColumn="0" w:lastRowFirstColumn="0" w:lastRowLastColumn="0"/>
          <w:trHeight w:val="391"/>
          <w:tblHeader/>
        </w:trPr>
        <w:tc>
          <w:tcPr>
            <w:cnfStyle w:val="001000000000" w:firstRow="0" w:lastRow="0" w:firstColumn="1" w:lastColumn="0" w:oddVBand="0" w:evenVBand="0" w:oddHBand="0" w:evenHBand="0" w:firstRowFirstColumn="0" w:firstRowLastColumn="0" w:lastRowFirstColumn="0" w:lastRowLastColumn="0"/>
            <w:tcW w:w="2206" w:type="pct"/>
            <w:hideMark/>
          </w:tcPr>
          <w:p w14:paraId="1EDB87A4" w14:textId="77777777" w:rsidR="005910EF" w:rsidRPr="004B5398" w:rsidRDefault="005910EF" w:rsidP="00E46ED4">
            <w:pPr>
              <w:rPr>
                <w:rFonts w:cs="Arial"/>
                <w:b w:val="0"/>
                <w:bCs w:val="0"/>
                <w:color w:val="000000"/>
                <w:sz w:val="20"/>
                <w:szCs w:val="20"/>
              </w:rPr>
            </w:pPr>
            <w:r w:rsidRPr="004B5398">
              <w:rPr>
                <w:rFonts w:cs="Arial"/>
                <w:color w:val="000000"/>
                <w:sz w:val="20"/>
                <w:szCs w:val="20"/>
              </w:rPr>
              <w:t xml:space="preserve">Current name in </w:t>
            </w:r>
            <w:r w:rsidRPr="004B5398">
              <w:rPr>
                <w:rFonts w:cs="Arial"/>
                <w:bCs w:val="0"/>
                <w:color w:val="000000"/>
                <w:sz w:val="20"/>
                <w:szCs w:val="20"/>
              </w:rPr>
              <w:t xml:space="preserve">CMS </w:t>
            </w:r>
            <w:r w:rsidRPr="004B5398">
              <w:rPr>
                <w:rFonts w:cs="Arial"/>
                <w:color w:val="000000"/>
                <w:sz w:val="20"/>
                <w:szCs w:val="20"/>
              </w:rPr>
              <w:t>Appendices</w:t>
            </w:r>
          </w:p>
        </w:tc>
        <w:tc>
          <w:tcPr>
            <w:tcW w:w="2794" w:type="pct"/>
            <w:hideMark/>
          </w:tcPr>
          <w:p w14:paraId="66EF556C" w14:textId="01E020AE" w:rsidR="005910EF" w:rsidRPr="004B5398" w:rsidRDefault="005910EF" w:rsidP="00E46ED4">
            <w:pPr>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r w:rsidRPr="004B5398">
              <w:rPr>
                <w:rFonts w:cs="Arial"/>
                <w:color w:val="000000"/>
                <w:sz w:val="20"/>
                <w:szCs w:val="20"/>
              </w:rPr>
              <w:t>Species name</w:t>
            </w:r>
            <w:r w:rsidR="00D40F88" w:rsidRPr="004B5398">
              <w:rPr>
                <w:rFonts w:cs="Arial"/>
                <w:color w:val="000000"/>
                <w:sz w:val="20"/>
                <w:szCs w:val="20"/>
              </w:rPr>
              <w:t>(s)</w:t>
            </w:r>
            <w:r w:rsidRPr="004B5398">
              <w:rPr>
                <w:rFonts w:cs="Arial"/>
                <w:color w:val="000000"/>
                <w:sz w:val="20"/>
                <w:szCs w:val="20"/>
              </w:rPr>
              <w:t xml:space="preserve"> in Eschmeyer et al. </w:t>
            </w:r>
            <w:r w:rsidRPr="004B5398">
              <w:rPr>
                <w:rFonts w:cs="Arial"/>
                <w:b w:val="0"/>
                <w:color w:val="000000"/>
                <w:sz w:val="20"/>
                <w:szCs w:val="20"/>
              </w:rPr>
              <w:t xml:space="preserve">(online </w:t>
            </w:r>
            <w:r w:rsidR="006D2A55" w:rsidRPr="004B5398">
              <w:rPr>
                <w:rFonts w:cs="Arial"/>
                <w:b w:val="0"/>
                <w:color w:val="000000"/>
                <w:sz w:val="20"/>
                <w:szCs w:val="20"/>
              </w:rPr>
              <w:t>12 May 2023</w:t>
            </w:r>
            <w:r w:rsidRPr="004B5398">
              <w:rPr>
                <w:rFonts w:cs="Arial"/>
                <w:b w:val="0"/>
                <w:color w:val="000000"/>
                <w:sz w:val="20"/>
                <w:szCs w:val="20"/>
              </w:rPr>
              <w:t>)</w:t>
            </w:r>
          </w:p>
        </w:tc>
      </w:tr>
      <w:tr w:rsidR="009E27A4" w:rsidRPr="004B5398" w14:paraId="32B7C634" w14:textId="77777777" w:rsidTr="5ADEF9C2">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2206" w:type="pct"/>
          </w:tcPr>
          <w:p w14:paraId="11C74446" w14:textId="561837E1" w:rsidR="009E27A4" w:rsidRPr="004B5398" w:rsidRDefault="009E27A4" w:rsidP="00E46ED4">
            <w:pPr>
              <w:rPr>
                <w:rFonts w:cs="Arial"/>
                <w:color w:val="000000"/>
                <w:sz w:val="20"/>
                <w:szCs w:val="20"/>
                <w:highlight w:val="yellow"/>
              </w:rPr>
            </w:pPr>
            <w:r w:rsidRPr="004B5398">
              <w:rPr>
                <w:rFonts w:cs="Arial"/>
                <w:color w:val="4472C4" w:themeColor="accent1"/>
                <w:sz w:val="20"/>
                <w:szCs w:val="20"/>
              </w:rPr>
              <w:t>Actinopterygii</w:t>
            </w:r>
          </w:p>
        </w:tc>
        <w:tc>
          <w:tcPr>
            <w:tcW w:w="2794" w:type="pct"/>
          </w:tcPr>
          <w:p w14:paraId="2492E715" w14:textId="77777777" w:rsidR="009E27A4" w:rsidRPr="004B5398" w:rsidRDefault="009E27A4" w:rsidP="00E46ED4">
            <w:pPr>
              <w:cnfStyle w:val="000000100000" w:firstRow="0" w:lastRow="0" w:firstColumn="0" w:lastColumn="0" w:oddVBand="0" w:evenVBand="0" w:oddHBand="1" w:evenHBand="0" w:firstRowFirstColumn="0" w:firstRowLastColumn="0" w:lastRowFirstColumn="0" w:lastRowLastColumn="0"/>
              <w:rPr>
                <w:rFonts w:cs="Arial"/>
                <w:color w:val="000000"/>
                <w:sz w:val="20"/>
                <w:szCs w:val="20"/>
                <w:highlight w:val="yellow"/>
              </w:rPr>
            </w:pPr>
          </w:p>
        </w:tc>
      </w:tr>
      <w:tr w:rsidR="009E27A4" w:rsidRPr="004B5398" w14:paraId="01215F1C" w14:textId="77777777" w:rsidTr="5ADEF9C2">
        <w:trPr>
          <w:trHeight w:val="391"/>
        </w:trPr>
        <w:tc>
          <w:tcPr>
            <w:cnfStyle w:val="001000000000" w:firstRow="0" w:lastRow="0" w:firstColumn="1" w:lastColumn="0" w:oddVBand="0" w:evenVBand="0" w:oddHBand="0" w:evenHBand="0" w:firstRowFirstColumn="0" w:firstRowLastColumn="0" w:lastRowFirstColumn="0" w:lastRowLastColumn="0"/>
            <w:tcW w:w="2206" w:type="pct"/>
          </w:tcPr>
          <w:p w14:paraId="5C1B8B23" w14:textId="525CDAB1" w:rsidR="009E27A4" w:rsidRPr="004B5398" w:rsidRDefault="006525B0" w:rsidP="00E46ED4">
            <w:pPr>
              <w:ind w:firstLine="581"/>
              <w:rPr>
                <w:rFonts w:cs="Arial"/>
                <w:b w:val="0"/>
                <w:bCs w:val="0"/>
                <w:i/>
                <w:iCs/>
                <w:color w:val="000000"/>
                <w:sz w:val="20"/>
                <w:szCs w:val="20"/>
              </w:rPr>
            </w:pPr>
            <w:r w:rsidRPr="004B5398">
              <w:rPr>
                <w:rFonts w:cs="Arial"/>
                <w:b w:val="0"/>
                <w:bCs w:val="0"/>
                <w:i/>
                <w:iCs/>
                <w:color w:val="000000"/>
                <w:sz w:val="20"/>
                <w:szCs w:val="20"/>
              </w:rPr>
              <w:t xml:space="preserve">Acipenser </w:t>
            </w:r>
            <w:proofErr w:type="spellStart"/>
            <w:r w:rsidRPr="004B5398">
              <w:rPr>
                <w:rFonts w:cs="Arial"/>
                <w:b w:val="0"/>
                <w:bCs w:val="0"/>
                <w:i/>
                <w:iCs/>
                <w:color w:val="000000"/>
                <w:sz w:val="20"/>
                <w:szCs w:val="20"/>
              </w:rPr>
              <w:t>baeri</w:t>
            </w:r>
            <w:r w:rsidR="00AD6ADC" w:rsidRPr="004B5398">
              <w:rPr>
                <w:rFonts w:cs="Arial"/>
                <w:b w:val="0"/>
                <w:bCs w:val="0"/>
                <w:i/>
                <w:iCs/>
                <w:color w:val="000000"/>
                <w:sz w:val="20"/>
                <w:szCs w:val="20"/>
              </w:rPr>
              <w:t>i</w:t>
            </w:r>
            <w:proofErr w:type="spellEnd"/>
            <w:r w:rsidRPr="004B5398">
              <w:rPr>
                <w:rFonts w:cs="Arial"/>
                <w:b w:val="0"/>
                <w:bCs w:val="0"/>
                <w:i/>
                <w:iCs/>
                <w:color w:val="000000"/>
                <w:sz w:val="20"/>
                <w:szCs w:val="20"/>
              </w:rPr>
              <w:t xml:space="preserve"> </w:t>
            </w:r>
            <w:proofErr w:type="spellStart"/>
            <w:r w:rsidRPr="004B5398">
              <w:rPr>
                <w:rFonts w:cs="Arial"/>
                <w:b w:val="0"/>
                <w:bCs w:val="0"/>
                <w:i/>
                <w:iCs/>
                <w:color w:val="000000"/>
                <w:sz w:val="20"/>
                <w:szCs w:val="20"/>
              </w:rPr>
              <w:t>baicalensis</w:t>
            </w:r>
            <w:proofErr w:type="spellEnd"/>
          </w:p>
        </w:tc>
        <w:tc>
          <w:tcPr>
            <w:tcW w:w="2794" w:type="pct"/>
          </w:tcPr>
          <w:p w14:paraId="27B5B65A" w14:textId="32012CC9" w:rsidR="009E27A4" w:rsidRPr="004B5398" w:rsidRDefault="006525B0" w:rsidP="00E46ED4">
            <w:pPr>
              <w:cnfStyle w:val="000000000000" w:firstRow="0" w:lastRow="0" w:firstColumn="0" w:lastColumn="0" w:oddVBand="0" w:evenVBand="0" w:oddHBand="0" w:evenHBand="0" w:firstRowFirstColumn="0" w:firstRowLastColumn="0" w:lastRowFirstColumn="0" w:lastRowLastColumn="0"/>
              <w:rPr>
                <w:rFonts w:cs="Arial"/>
                <w:color w:val="000000"/>
                <w:sz w:val="20"/>
                <w:szCs w:val="20"/>
                <w:highlight w:val="yellow"/>
              </w:rPr>
            </w:pPr>
            <w:r w:rsidRPr="004B5398">
              <w:rPr>
                <w:rFonts w:cs="Arial"/>
                <w:i/>
                <w:iCs/>
                <w:color w:val="000000"/>
                <w:sz w:val="20"/>
                <w:szCs w:val="20"/>
              </w:rPr>
              <w:t xml:space="preserve">Acipenser </w:t>
            </w:r>
            <w:proofErr w:type="spellStart"/>
            <w:r w:rsidRPr="004B5398">
              <w:rPr>
                <w:rFonts w:cs="Arial"/>
                <w:i/>
                <w:iCs/>
                <w:color w:val="000000"/>
                <w:sz w:val="20"/>
                <w:szCs w:val="20"/>
              </w:rPr>
              <w:t>baeri</w:t>
            </w:r>
            <w:r w:rsidR="003F091E" w:rsidRPr="004B5398">
              <w:rPr>
                <w:rFonts w:cs="Arial"/>
                <w:i/>
                <w:iCs/>
                <w:color w:val="000000"/>
                <w:sz w:val="20"/>
                <w:szCs w:val="20"/>
              </w:rPr>
              <w:t>i</w:t>
            </w:r>
            <w:proofErr w:type="spellEnd"/>
          </w:p>
        </w:tc>
      </w:tr>
      <w:tr w:rsidR="009E27A4" w:rsidRPr="004B5398" w14:paraId="2BABA484" w14:textId="77777777" w:rsidTr="5ADEF9C2">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2206" w:type="pct"/>
          </w:tcPr>
          <w:p w14:paraId="26E469C1" w14:textId="39ACF16C" w:rsidR="009E27A4" w:rsidRPr="004B5398" w:rsidRDefault="009E27A4" w:rsidP="00E46ED4">
            <w:pPr>
              <w:rPr>
                <w:rFonts w:cs="Arial"/>
                <w:color w:val="4472C4" w:themeColor="accent1"/>
                <w:sz w:val="20"/>
                <w:szCs w:val="20"/>
              </w:rPr>
            </w:pPr>
            <w:r w:rsidRPr="004B5398">
              <w:rPr>
                <w:rFonts w:cs="Arial"/>
                <w:color w:val="4472C4" w:themeColor="accent1"/>
                <w:sz w:val="20"/>
                <w:szCs w:val="20"/>
              </w:rPr>
              <w:t>Chondrichthyes</w:t>
            </w:r>
          </w:p>
        </w:tc>
        <w:tc>
          <w:tcPr>
            <w:tcW w:w="2794" w:type="pct"/>
          </w:tcPr>
          <w:p w14:paraId="23B9D84C" w14:textId="77777777" w:rsidR="009E27A4" w:rsidRPr="004B5398" w:rsidRDefault="009E27A4" w:rsidP="00E46ED4">
            <w:pP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r>
      <w:tr w:rsidR="009E27A4" w:rsidRPr="004B5398" w14:paraId="0D5EA46F" w14:textId="77777777" w:rsidTr="5ADEF9C2">
        <w:trPr>
          <w:trHeight w:val="391"/>
        </w:trPr>
        <w:tc>
          <w:tcPr>
            <w:cnfStyle w:val="001000000000" w:firstRow="0" w:lastRow="0" w:firstColumn="1" w:lastColumn="0" w:oddVBand="0" w:evenVBand="0" w:oddHBand="0" w:evenHBand="0" w:firstRowFirstColumn="0" w:firstRowLastColumn="0" w:lastRowFirstColumn="0" w:lastRowLastColumn="0"/>
            <w:tcW w:w="2206" w:type="pct"/>
          </w:tcPr>
          <w:p w14:paraId="364B755D" w14:textId="4BB28B76" w:rsidR="009E27A4" w:rsidRPr="004B5398" w:rsidRDefault="009E27A4" w:rsidP="00E46ED4">
            <w:pPr>
              <w:rPr>
                <w:rFonts w:cs="Arial"/>
                <w:color w:val="4472C4" w:themeColor="accent1"/>
                <w:sz w:val="20"/>
                <w:szCs w:val="20"/>
              </w:rPr>
            </w:pPr>
            <w:proofErr w:type="spellStart"/>
            <w:r w:rsidRPr="004B5398">
              <w:rPr>
                <w:rFonts w:cs="Arial"/>
                <w:color w:val="4472C4" w:themeColor="accent1"/>
                <w:sz w:val="20"/>
                <w:szCs w:val="20"/>
              </w:rPr>
              <w:t>Mobulidae</w:t>
            </w:r>
            <w:proofErr w:type="spellEnd"/>
          </w:p>
        </w:tc>
        <w:tc>
          <w:tcPr>
            <w:tcW w:w="2794" w:type="pct"/>
          </w:tcPr>
          <w:p w14:paraId="07E23D84" w14:textId="77777777" w:rsidR="009E27A4" w:rsidRPr="004B5398" w:rsidRDefault="009E27A4" w:rsidP="00E46ED4">
            <w:pP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r>
      <w:tr w:rsidR="005910EF" w:rsidRPr="004B5398" w14:paraId="36BFC9BC" w14:textId="77777777" w:rsidTr="5ADEF9C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206" w:type="pct"/>
            <w:hideMark/>
          </w:tcPr>
          <w:p w14:paraId="3822ECF2" w14:textId="77777777" w:rsidR="005910EF" w:rsidRPr="004B5398" w:rsidRDefault="005910EF" w:rsidP="00E46ED4">
            <w:pPr>
              <w:ind w:firstLine="581"/>
              <w:rPr>
                <w:rFonts w:cs="Arial"/>
                <w:b w:val="0"/>
                <w:bCs w:val="0"/>
                <w:i/>
                <w:iCs/>
                <w:color w:val="000000"/>
                <w:sz w:val="20"/>
                <w:szCs w:val="20"/>
              </w:rPr>
            </w:pPr>
            <w:r w:rsidRPr="004B5398">
              <w:rPr>
                <w:rFonts w:cs="Arial"/>
                <w:b w:val="0"/>
                <w:bCs w:val="0"/>
                <w:i/>
                <w:iCs/>
                <w:color w:val="000000"/>
                <w:sz w:val="20"/>
                <w:szCs w:val="20"/>
              </w:rPr>
              <w:t xml:space="preserve">Manta </w:t>
            </w:r>
            <w:proofErr w:type="spellStart"/>
            <w:r w:rsidRPr="004B5398">
              <w:rPr>
                <w:rFonts w:cs="Arial"/>
                <w:b w:val="0"/>
                <w:bCs w:val="0"/>
                <w:i/>
                <w:iCs/>
                <w:color w:val="000000"/>
                <w:sz w:val="20"/>
                <w:szCs w:val="20"/>
              </w:rPr>
              <w:t>alfredi</w:t>
            </w:r>
            <w:proofErr w:type="spellEnd"/>
          </w:p>
        </w:tc>
        <w:tc>
          <w:tcPr>
            <w:tcW w:w="2794" w:type="pct"/>
            <w:hideMark/>
          </w:tcPr>
          <w:p w14:paraId="2EE8DF00" w14:textId="77777777" w:rsidR="005910EF" w:rsidRPr="004B5398" w:rsidRDefault="005910EF" w:rsidP="00E46ED4">
            <w:pPr>
              <w:cnfStyle w:val="000000100000" w:firstRow="0" w:lastRow="0" w:firstColumn="0" w:lastColumn="0" w:oddVBand="0" w:evenVBand="0" w:oddHBand="1" w:evenHBand="0" w:firstRowFirstColumn="0" w:firstRowLastColumn="0" w:lastRowFirstColumn="0" w:lastRowLastColumn="0"/>
              <w:rPr>
                <w:rFonts w:cs="Arial"/>
                <w:bCs/>
                <w:i/>
                <w:iCs/>
                <w:color w:val="000000"/>
                <w:sz w:val="20"/>
                <w:szCs w:val="20"/>
              </w:rPr>
            </w:pPr>
            <w:proofErr w:type="spellStart"/>
            <w:r w:rsidRPr="004B5398">
              <w:rPr>
                <w:rFonts w:cs="Arial"/>
                <w:bCs/>
                <w:i/>
                <w:iCs/>
                <w:color w:val="000000"/>
                <w:sz w:val="20"/>
                <w:szCs w:val="20"/>
              </w:rPr>
              <w:t>Mobula</w:t>
            </w:r>
            <w:proofErr w:type="spellEnd"/>
            <w:r w:rsidRPr="004B5398">
              <w:rPr>
                <w:rFonts w:cs="Arial"/>
                <w:bCs/>
                <w:i/>
                <w:iCs/>
                <w:color w:val="000000"/>
                <w:sz w:val="20"/>
                <w:szCs w:val="20"/>
              </w:rPr>
              <w:t xml:space="preserve"> </w:t>
            </w:r>
            <w:proofErr w:type="spellStart"/>
            <w:r w:rsidRPr="004B5398">
              <w:rPr>
                <w:rFonts w:cs="Arial"/>
                <w:bCs/>
                <w:i/>
                <w:iCs/>
                <w:color w:val="000000"/>
                <w:sz w:val="20"/>
                <w:szCs w:val="20"/>
              </w:rPr>
              <w:t>alfredi</w:t>
            </w:r>
            <w:proofErr w:type="spellEnd"/>
          </w:p>
        </w:tc>
      </w:tr>
      <w:tr w:rsidR="005910EF" w:rsidRPr="004B5398" w14:paraId="1CA5A03F" w14:textId="77777777" w:rsidTr="5ADEF9C2">
        <w:trPr>
          <w:trHeight w:val="300"/>
        </w:trPr>
        <w:tc>
          <w:tcPr>
            <w:cnfStyle w:val="001000000000" w:firstRow="0" w:lastRow="0" w:firstColumn="1" w:lastColumn="0" w:oddVBand="0" w:evenVBand="0" w:oddHBand="0" w:evenHBand="0" w:firstRowFirstColumn="0" w:firstRowLastColumn="0" w:lastRowFirstColumn="0" w:lastRowLastColumn="0"/>
            <w:tcW w:w="2206" w:type="pct"/>
            <w:hideMark/>
          </w:tcPr>
          <w:p w14:paraId="76AAF6C1" w14:textId="77777777" w:rsidR="005910EF" w:rsidRPr="004B5398" w:rsidRDefault="005910EF" w:rsidP="00E46ED4">
            <w:pPr>
              <w:ind w:firstLine="581"/>
              <w:rPr>
                <w:rFonts w:cs="Arial"/>
                <w:b w:val="0"/>
                <w:bCs w:val="0"/>
                <w:i/>
                <w:iCs/>
                <w:color w:val="000000"/>
                <w:sz w:val="20"/>
                <w:szCs w:val="20"/>
              </w:rPr>
            </w:pPr>
            <w:r w:rsidRPr="004B5398">
              <w:rPr>
                <w:rFonts w:cs="Arial"/>
                <w:b w:val="0"/>
                <w:bCs w:val="0"/>
                <w:i/>
                <w:iCs/>
                <w:color w:val="000000"/>
                <w:sz w:val="20"/>
                <w:szCs w:val="20"/>
              </w:rPr>
              <w:t xml:space="preserve">Manta </w:t>
            </w:r>
            <w:proofErr w:type="spellStart"/>
            <w:r w:rsidRPr="004B5398">
              <w:rPr>
                <w:rFonts w:cs="Arial"/>
                <w:b w:val="0"/>
                <w:bCs w:val="0"/>
                <w:i/>
                <w:iCs/>
                <w:color w:val="000000"/>
                <w:sz w:val="20"/>
                <w:szCs w:val="20"/>
              </w:rPr>
              <w:t>birostris</w:t>
            </w:r>
            <w:proofErr w:type="spellEnd"/>
          </w:p>
        </w:tc>
        <w:tc>
          <w:tcPr>
            <w:tcW w:w="2794" w:type="pct"/>
            <w:hideMark/>
          </w:tcPr>
          <w:p w14:paraId="17C93291" w14:textId="77777777" w:rsidR="005910EF" w:rsidRPr="004B5398" w:rsidRDefault="005910EF" w:rsidP="00E46ED4">
            <w:pPr>
              <w:cnfStyle w:val="000000000000" w:firstRow="0" w:lastRow="0" w:firstColumn="0" w:lastColumn="0" w:oddVBand="0" w:evenVBand="0" w:oddHBand="0" w:evenHBand="0" w:firstRowFirstColumn="0" w:firstRowLastColumn="0" w:lastRowFirstColumn="0" w:lastRowLastColumn="0"/>
              <w:rPr>
                <w:rFonts w:cs="Arial"/>
                <w:bCs/>
                <w:i/>
                <w:iCs/>
                <w:color w:val="000000"/>
                <w:sz w:val="20"/>
                <w:szCs w:val="20"/>
              </w:rPr>
            </w:pPr>
            <w:proofErr w:type="spellStart"/>
            <w:r w:rsidRPr="004B5398">
              <w:rPr>
                <w:rFonts w:cs="Arial"/>
                <w:bCs/>
                <w:i/>
                <w:iCs/>
                <w:sz w:val="20"/>
                <w:szCs w:val="20"/>
              </w:rPr>
              <w:t>Mobula</w:t>
            </w:r>
            <w:proofErr w:type="spellEnd"/>
            <w:r w:rsidRPr="004B5398">
              <w:rPr>
                <w:rFonts w:cs="Arial"/>
                <w:bCs/>
                <w:i/>
                <w:iCs/>
                <w:sz w:val="20"/>
                <w:szCs w:val="20"/>
              </w:rPr>
              <w:t xml:space="preserve"> </w:t>
            </w:r>
            <w:proofErr w:type="spellStart"/>
            <w:r w:rsidRPr="004B5398">
              <w:rPr>
                <w:rFonts w:cs="Arial"/>
                <w:bCs/>
                <w:i/>
                <w:iCs/>
                <w:sz w:val="20"/>
                <w:szCs w:val="20"/>
              </w:rPr>
              <w:t>birostris</w:t>
            </w:r>
            <w:proofErr w:type="spellEnd"/>
            <w:r w:rsidRPr="004B5398">
              <w:rPr>
                <w:rFonts w:cs="Arial"/>
                <w:bCs/>
                <w:i/>
                <w:iCs/>
                <w:sz w:val="20"/>
                <w:szCs w:val="20"/>
              </w:rPr>
              <w:t xml:space="preserve"> </w:t>
            </w:r>
          </w:p>
        </w:tc>
      </w:tr>
      <w:tr w:rsidR="005910EF" w:rsidRPr="004B5398" w14:paraId="649E8242" w14:textId="77777777" w:rsidTr="5ADEF9C2">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206" w:type="pct"/>
            <w:hideMark/>
          </w:tcPr>
          <w:p w14:paraId="190153E0" w14:textId="77777777" w:rsidR="005910EF" w:rsidRPr="004B5398" w:rsidRDefault="005910EF" w:rsidP="00E46ED4">
            <w:pPr>
              <w:ind w:firstLine="581"/>
              <w:rPr>
                <w:rFonts w:cs="Arial"/>
                <w:b w:val="0"/>
                <w:bCs w:val="0"/>
                <w:i/>
                <w:iCs/>
                <w:color w:val="000000"/>
                <w:sz w:val="20"/>
                <w:szCs w:val="20"/>
              </w:rPr>
            </w:pPr>
            <w:proofErr w:type="spellStart"/>
            <w:r w:rsidRPr="004B5398">
              <w:rPr>
                <w:rFonts w:cs="Arial"/>
                <w:b w:val="0"/>
                <w:bCs w:val="0"/>
                <w:i/>
                <w:iCs/>
                <w:color w:val="000000" w:themeColor="text1"/>
                <w:sz w:val="20"/>
                <w:szCs w:val="20"/>
              </w:rPr>
              <w:t>Mobula</w:t>
            </w:r>
            <w:proofErr w:type="spellEnd"/>
            <w:r w:rsidRPr="004B5398">
              <w:rPr>
                <w:rFonts w:cs="Arial"/>
                <w:b w:val="0"/>
                <w:bCs w:val="0"/>
                <w:i/>
                <w:iCs/>
                <w:color w:val="000000" w:themeColor="text1"/>
                <w:sz w:val="20"/>
                <w:szCs w:val="20"/>
              </w:rPr>
              <w:t xml:space="preserve"> </w:t>
            </w:r>
            <w:proofErr w:type="spellStart"/>
            <w:r w:rsidRPr="004B5398">
              <w:rPr>
                <w:rFonts w:cs="Arial"/>
                <w:b w:val="0"/>
                <w:bCs w:val="0"/>
                <w:i/>
                <w:iCs/>
                <w:color w:val="000000" w:themeColor="text1"/>
                <w:sz w:val="20"/>
                <w:szCs w:val="20"/>
              </w:rPr>
              <w:t>eregoodootenkee</w:t>
            </w:r>
            <w:proofErr w:type="spellEnd"/>
          </w:p>
        </w:tc>
        <w:tc>
          <w:tcPr>
            <w:tcW w:w="2794" w:type="pct"/>
            <w:hideMark/>
          </w:tcPr>
          <w:p w14:paraId="62FB7AAF" w14:textId="40AE85B9" w:rsidR="005910EF" w:rsidRPr="004B5398" w:rsidRDefault="005910EF" w:rsidP="00E46ED4">
            <w:pPr>
              <w:cnfStyle w:val="000000100000" w:firstRow="0" w:lastRow="0" w:firstColumn="0" w:lastColumn="0" w:oddVBand="0" w:evenVBand="0" w:oddHBand="1" w:evenHBand="0" w:firstRowFirstColumn="0" w:firstRowLastColumn="0" w:lastRowFirstColumn="0" w:lastRowLastColumn="0"/>
              <w:rPr>
                <w:rFonts w:cs="Arial"/>
                <w:i/>
                <w:iCs/>
                <w:color w:val="000000"/>
                <w:sz w:val="20"/>
                <w:szCs w:val="20"/>
              </w:rPr>
            </w:pPr>
            <w:proofErr w:type="spellStart"/>
            <w:r w:rsidRPr="004B5398">
              <w:rPr>
                <w:rFonts w:cs="Arial"/>
                <w:i/>
                <w:iCs/>
                <w:sz w:val="20"/>
                <w:szCs w:val="20"/>
              </w:rPr>
              <w:t>Mobula</w:t>
            </w:r>
            <w:proofErr w:type="spellEnd"/>
            <w:r w:rsidRPr="004B5398">
              <w:rPr>
                <w:rFonts w:cs="Arial"/>
                <w:i/>
                <w:iCs/>
                <w:sz w:val="20"/>
                <w:szCs w:val="20"/>
              </w:rPr>
              <w:t xml:space="preserve"> </w:t>
            </w:r>
            <w:proofErr w:type="spellStart"/>
            <w:r w:rsidR="009C4D3D" w:rsidRPr="004B5398">
              <w:rPr>
                <w:rFonts w:cs="Arial"/>
                <w:i/>
                <w:iCs/>
                <w:sz w:val="20"/>
                <w:szCs w:val="20"/>
              </w:rPr>
              <w:t>eregoodoo</w:t>
            </w:r>
            <w:proofErr w:type="spellEnd"/>
          </w:p>
        </w:tc>
      </w:tr>
      <w:tr w:rsidR="005910EF" w:rsidRPr="004B5398" w14:paraId="10A2A4BD" w14:textId="77777777" w:rsidTr="5ADEF9C2">
        <w:trPr>
          <w:trHeight w:val="315"/>
        </w:trPr>
        <w:tc>
          <w:tcPr>
            <w:cnfStyle w:val="001000000000" w:firstRow="0" w:lastRow="0" w:firstColumn="1" w:lastColumn="0" w:oddVBand="0" w:evenVBand="0" w:oddHBand="0" w:evenHBand="0" w:firstRowFirstColumn="0" w:firstRowLastColumn="0" w:lastRowFirstColumn="0" w:lastRowLastColumn="0"/>
            <w:tcW w:w="2206" w:type="pct"/>
          </w:tcPr>
          <w:p w14:paraId="2FF81364" w14:textId="5F55840E" w:rsidR="005910EF" w:rsidRPr="004B5398" w:rsidRDefault="005910EF" w:rsidP="00E46ED4">
            <w:pPr>
              <w:ind w:firstLine="581"/>
              <w:rPr>
                <w:rFonts w:cs="Arial"/>
                <w:b w:val="0"/>
                <w:bCs w:val="0"/>
                <w:i/>
                <w:iCs/>
                <w:color w:val="000000"/>
                <w:sz w:val="20"/>
                <w:szCs w:val="20"/>
              </w:rPr>
            </w:pPr>
            <w:proofErr w:type="spellStart"/>
            <w:r w:rsidRPr="004B5398">
              <w:rPr>
                <w:rFonts w:cs="Arial"/>
                <w:b w:val="0"/>
                <w:bCs w:val="0"/>
                <w:i/>
                <w:iCs/>
                <w:color w:val="000000"/>
                <w:sz w:val="20"/>
                <w:szCs w:val="20"/>
              </w:rPr>
              <w:t>Mobula</w:t>
            </w:r>
            <w:proofErr w:type="spellEnd"/>
            <w:r w:rsidRPr="004B5398">
              <w:rPr>
                <w:rFonts w:cs="Arial"/>
                <w:b w:val="0"/>
                <w:bCs w:val="0"/>
                <w:i/>
                <w:iCs/>
                <w:color w:val="000000"/>
                <w:sz w:val="20"/>
                <w:szCs w:val="20"/>
              </w:rPr>
              <w:t xml:space="preserve"> </w:t>
            </w:r>
            <w:proofErr w:type="spellStart"/>
            <w:r w:rsidRPr="004B5398">
              <w:rPr>
                <w:rFonts w:cs="Arial"/>
                <w:b w:val="0"/>
                <w:bCs w:val="0"/>
                <w:i/>
                <w:iCs/>
                <w:color w:val="000000"/>
                <w:sz w:val="20"/>
                <w:szCs w:val="20"/>
              </w:rPr>
              <w:t>jap</w:t>
            </w:r>
            <w:r w:rsidR="005D0CEF" w:rsidRPr="004B5398">
              <w:rPr>
                <w:rFonts w:cs="Arial"/>
                <w:b w:val="0"/>
                <w:bCs w:val="0"/>
                <w:i/>
                <w:iCs/>
                <w:color w:val="000000"/>
                <w:sz w:val="20"/>
                <w:szCs w:val="20"/>
              </w:rPr>
              <w:t>a</w:t>
            </w:r>
            <w:r w:rsidRPr="004B5398">
              <w:rPr>
                <w:rFonts w:cs="Arial"/>
                <w:b w:val="0"/>
                <w:bCs w:val="0"/>
                <w:i/>
                <w:iCs/>
                <w:color w:val="000000"/>
                <w:sz w:val="20"/>
                <w:szCs w:val="20"/>
              </w:rPr>
              <w:t>nica</w:t>
            </w:r>
            <w:proofErr w:type="spellEnd"/>
          </w:p>
        </w:tc>
        <w:tc>
          <w:tcPr>
            <w:tcW w:w="2794" w:type="pct"/>
          </w:tcPr>
          <w:p w14:paraId="5B0CAF01" w14:textId="77777777" w:rsidR="005910EF" w:rsidRPr="004B5398" w:rsidRDefault="005910EF" w:rsidP="00E46ED4">
            <w:pPr>
              <w:cnfStyle w:val="000000000000" w:firstRow="0" w:lastRow="0" w:firstColumn="0" w:lastColumn="0" w:oddVBand="0" w:evenVBand="0" w:oddHBand="0" w:evenHBand="0" w:firstRowFirstColumn="0" w:firstRowLastColumn="0" w:lastRowFirstColumn="0" w:lastRowLastColumn="0"/>
              <w:rPr>
                <w:rFonts w:cs="Arial"/>
                <w:bCs/>
                <w:i/>
                <w:iCs/>
                <w:color w:val="000000"/>
                <w:sz w:val="20"/>
                <w:szCs w:val="20"/>
              </w:rPr>
            </w:pPr>
            <w:proofErr w:type="spellStart"/>
            <w:r w:rsidRPr="004B5398">
              <w:rPr>
                <w:rFonts w:cs="Arial"/>
                <w:bCs/>
                <w:i/>
                <w:iCs/>
                <w:color w:val="000000"/>
                <w:sz w:val="20"/>
                <w:szCs w:val="20"/>
              </w:rPr>
              <w:t>Mobula</w:t>
            </w:r>
            <w:proofErr w:type="spellEnd"/>
            <w:r w:rsidRPr="004B5398">
              <w:rPr>
                <w:rFonts w:cs="Arial"/>
                <w:bCs/>
                <w:i/>
                <w:iCs/>
                <w:color w:val="000000"/>
                <w:sz w:val="20"/>
                <w:szCs w:val="20"/>
              </w:rPr>
              <w:t xml:space="preserve"> </w:t>
            </w:r>
            <w:proofErr w:type="spellStart"/>
            <w:r w:rsidRPr="004B5398">
              <w:rPr>
                <w:rFonts w:cs="Arial"/>
                <w:bCs/>
                <w:i/>
                <w:iCs/>
                <w:color w:val="000000"/>
                <w:sz w:val="20"/>
                <w:szCs w:val="20"/>
              </w:rPr>
              <w:t>mobular</w:t>
            </w:r>
            <w:proofErr w:type="spellEnd"/>
            <w:r w:rsidRPr="004B5398">
              <w:rPr>
                <w:rFonts w:cs="Arial"/>
                <w:bCs/>
                <w:i/>
                <w:iCs/>
                <w:color w:val="000000"/>
                <w:sz w:val="20"/>
                <w:szCs w:val="20"/>
              </w:rPr>
              <w:t xml:space="preserve"> </w:t>
            </w:r>
          </w:p>
        </w:tc>
      </w:tr>
      <w:tr w:rsidR="005910EF" w:rsidRPr="004B5398" w14:paraId="73F80B0F" w14:textId="77777777" w:rsidTr="5ADEF9C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206" w:type="pct"/>
            <w:hideMark/>
          </w:tcPr>
          <w:p w14:paraId="4A96A54D" w14:textId="77777777" w:rsidR="005910EF" w:rsidRPr="004B5398" w:rsidRDefault="005910EF" w:rsidP="00E46ED4">
            <w:pPr>
              <w:ind w:firstLine="581"/>
              <w:rPr>
                <w:rFonts w:cs="Arial"/>
                <w:b w:val="0"/>
                <w:bCs w:val="0"/>
                <w:i/>
                <w:iCs/>
                <w:color w:val="000000"/>
                <w:sz w:val="20"/>
                <w:szCs w:val="20"/>
              </w:rPr>
            </w:pPr>
            <w:proofErr w:type="spellStart"/>
            <w:r w:rsidRPr="004B5398">
              <w:rPr>
                <w:rFonts w:cs="Arial"/>
                <w:b w:val="0"/>
                <w:bCs w:val="0"/>
                <w:i/>
                <w:iCs/>
                <w:color w:val="000000"/>
                <w:sz w:val="20"/>
                <w:szCs w:val="20"/>
              </w:rPr>
              <w:t>Mobula</w:t>
            </w:r>
            <w:proofErr w:type="spellEnd"/>
            <w:r w:rsidRPr="004B5398">
              <w:rPr>
                <w:rFonts w:cs="Arial"/>
                <w:b w:val="0"/>
                <w:bCs w:val="0"/>
                <w:i/>
                <w:iCs/>
                <w:color w:val="000000"/>
                <w:sz w:val="20"/>
                <w:szCs w:val="20"/>
              </w:rPr>
              <w:t xml:space="preserve"> </w:t>
            </w:r>
            <w:proofErr w:type="spellStart"/>
            <w:r w:rsidRPr="004B5398">
              <w:rPr>
                <w:rFonts w:cs="Arial"/>
                <w:b w:val="0"/>
                <w:bCs w:val="0"/>
                <w:i/>
                <w:iCs/>
                <w:color w:val="000000"/>
                <w:sz w:val="20"/>
                <w:szCs w:val="20"/>
              </w:rPr>
              <w:t>rochebrunei</w:t>
            </w:r>
            <w:proofErr w:type="spellEnd"/>
          </w:p>
        </w:tc>
        <w:tc>
          <w:tcPr>
            <w:tcW w:w="2794" w:type="pct"/>
            <w:hideMark/>
          </w:tcPr>
          <w:p w14:paraId="10504F1F" w14:textId="77777777" w:rsidR="005910EF" w:rsidRPr="004B5398" w:rsidRDefault="005910EF" w:rsidP="00E46ED4">
            <w:pPr>
              <w:cnfStyle w:val="000000100000" w:firstRow="0" w:lastRow="0" w:firstColumn="0" w:lastColumn="0" w:oddVBand="0" w:evenVBand="0" w:oddHBand="1" w:evenHBand="0" w:firstRowFirstColumn="0" w:firstRowLastColumn="0" w:lastRowFirstColumn="0" w:lastRowLastColumn="0"/>
              <w:rPr>
                <w:rFonts w:cs="Arial"/>
                <w:bCs/>
                <w:i/>
                <w:iCs/>
                <w:color w:val="000000"/>
                <w:sz w:val="20"/>
                <w:szCs w:val="20"/>
              </w:rPr>
            </w:pPr>
            <w:proofErr w:type="spellStart"/>
            <w:r w:rsidRPr="004B5398">
              <w:rPr>
                <w:rFonts w:cs="Arial"/>
                <w:bCs/>
                <w:i/>
                <w:iCs/>
                <w:color w:val="000000"/>
                <w:sz w:val="20"/>
                <w:szCs w:val="20"/>
              </w:rPr>
              <w:t>Mobula</w:t>
            </w:r>
            <w:proofErr w:type="spellEnd"/>
            <w:r w:rsidRPr="004B5398">
              <w:rPr>
                <w:rFonts w:cs="Arial"/>
                <w:bCs/>
                <w:i/>
                <w:iCs/>
                <w:color w:val="000000"/>
                <w:sz w:val="20"/>
                <w:szCs w:val="20"/>
              </w:rPr>
              <w:t xml:space="preserve"> </w:t>
            </w:r>
            <w:proofErr w:type="spellStart"/>
            <w:r w:rsidRPr="004B5398">
              <w:rPr>
                <w:rFonts w:cs="Arial"/>
                <w:bCs/>
                <w:i/>
                <w:iCs/>
                <w:color w:val="000000"/>
                <w:sz w:val="20"/>
                <w:szCs w:val="20"/>
              </w:rPr>
              <w:t>hypostoma</w:t>
            </w:r>
            <w:proofErr w:type="spellEnd"/>
          </w:p>
        </w:tc>
      </w:tr>
      <w:tr w:rsidR="00945B5F" w:rsidRPr="004B5398" w14:paraId="2CA73D0B" w14:textId="77777777" w:rsidTr="5ADEF9C2">
        <w:trPr>
          <w:trHeight w:val="300"/>
        </w:trPr>
        <w:tc>
          <w:tcPr>
            <w:cnfStyle w:val="001000000000" w:firstRow="0" w:lastRow="0" w:firstColumn="1" w:lastColumn="0" w:oddVBand="0" w:evenVBand="0" w:oddHBand="0" w:evenHBand="0" w:firstRowFirstColumn="0" w:firstRowLastColumn="0" w:lastRowFirstColumn="0" w:lastRowLastColumn="0"/>
            <w:tcW w:w="2206" w:type="pct"/>
          </w:tcPr>
          <w:p w14:paraId="0CF835D9" w14:textId="7217F561" w:rsidR="00945B5F" w:rsidRPr="004B5398" w:rsidRDefault="00945B5F" w:rsidP="00E46ED4">
            <w:pPr>
              <w:rPr>
                <w:rFonts w:cs="Arial"/>
                <w:color w:val="000000"/>
                <w:sz w:val="20"/>
                <w:szCs w:val="20"/>
              </w:rPr>
            </w:pPr>
            <w:proofErr w:type="spellStart"/>
            <w:r w:rsidRPr="004B5398">
              <w:rPr>
                <w:rFonts w:cs="Arial"/>
                <w:color w:val="4472C4" w:themeColor="accent1"/>
                <w:sz w:val="20"/>
                <w:szCs w:val="20"/>
              </w:rPr>
              <w:t>Squalidae</w:t>
            </w:r>
            <w:proofErr w:type="spellEnd"/>
          </w:p>
        </w:tc>
        <w:tc>
          <w:tcPr>
            <w:tcW w:w="2794" w:type="pct"/>
          </w:tcPr>
          <w:p w14:paraId="29368C0B" w14:textId="7E16E060" w:rsidR="00945B5F" w:rsidRPr="004B5398" w:rsidRDefault="00945B5F" w:rsidP="00E46ED4">
            <w:pPr>
              <w:cnfStyle w:val="000000000000" w:firstRow="0" w:lastRow="0" w:firstColumn="0" w:lastColumn="0" w:oddVBand="0" w:evenVBand="0" w:oddHBand="0" w:evenHBand="0" w:firstRowFirstColumn="0" w:firstRowLastColumn="0" w:lastRowFirstColumn="0" w:lastRowLastColumn="0"/>
              <w:rPr>
                <w:rFonts w:cs="Arial"/>
                <w:i/>
                <w:iCs/>
                <w:color w:val="000000"/>
                <w:sz w:val="20"/>
                <w:szCs w:val="20"/>
              </w:rPr>
            </w:pPr>
          </w:p>
        </w:tc>
      </w:tr>
      <w:tr w:rsidR="009E27A4" w:rsidRPr="004B5398" w14:paraId="7230E10A" w14:textId="77777777" w:rsidTr="5ADEF9C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206" w:type="pct"/>
          </w:tcPr>
          <w:p w14:paraId="09B64584" w14:textId="2FF887F6" w:rsidR="009E27A4" w:rsidRPr="004B5398" w:rsidRDefault="00CF6969" w:rsidP="00E46ED4">
            <w:pPr>
              <w:ind w:left="581"/>
              <w:rPr>
                <w:rFonts w:cs="Arial"/>
                <w:b w:val="0"/>
                <w:bCs w:val="0"/>
                <w:color w:val="000000"/>
                <w:sz w:val="20"/>
                <w:szCs w:val="20"/>
              </w:rPr>
            </w:pPr>
            <w:r w:rsidRPr="004B5398">
              <w:rPr>
                <w:rFonts w:cs="Arial"/>
                <w:b w:val="0"/>
                <w:bCs w:val="0"/>
                <w:i/>
                <w:iCs/>
                <w:color w:val="000000" w:themeColor="text1"/>
                <w:sz w:val="20"/>
                <w:szCs w:val="20"/>
              </w:rPr>
              <w:lastRenderedPageBreak/>
              <w:t xml:space="preserve">Squalus </w:t>
            </w:r>
            <w:proofErr w:type="spellStart"/>
            <w:r w:rsidRPr="004B5398">
              <w:rPr>
                <w:rFonts w:cs="Arial"/>
                <w:b w:val="0"/>
                <w:bCs w:val="0"/>
                <w:i/>
                <w:iCs/>
                <w:color w:val="000000" w:themeColor="text1"/>
                <w:sz w:val="20"/>
                <w:szCs w:val="20"/>
              </w:rPr>
              <w:t>acanthias</w:t>
            </w:r>
            <w:proofErr w:type="spellEnd"/>
            <w:r w:rsidR="001F601A" w:rsidRPr="004B5398">
              <w:rPr>
                <w:rFonts w:cs="Arial"/>
                <w:b w:val="0"/>
                <w:bCs w:val="0"/>
                <w:i/>
                <w:iCs/>
                <w:color w:val="000000" w:themeColor="text1"/>
                <w:sz w:val="20"/>
                <w:szCs w:val="20"/>
              </w:rPr>
              <w:t xml:space="preserve"> </w:t>
            </w:r>
            <w:r w:rsidR="001F601A" w:rsidRPr="004B5398">
              <w:rPr>
                <w:rFonts w:cs="Arial"/>
                <w:b w:val="0"/>
                <w:color w:val="000000" w:themeColor="text1"/>
                <w:sz w:val="20"/>
                <w:szCs w:val="20"/>
              </w:rPr>
              <w:t>(norther</w:t>
            </w:r>
            <w:r w:rsidR="4B44FEBA" w:rsidRPr="004B5398">
              <w:rPr>
                <w:rFonts w:cs="Arial"/>
                <w:b w:val="0"/>
                <w:color w:val="000000" w:themeColor="text1"/>
                <w:sz w:val="20"/>
                <w:szCs w:val="20"/>
              </w:rPr>
              <w:t>n</w:t>
            </w:r>
            <w:r w:rsidR="001F601A" w:rsidRPr="004B5398">
              <w:rPr>
                <w:rFonts w:cs="Arial"/>
                <w:b w:val="0"/>
                <w:color w:val="000000" w:themeColor="text1"/>
                <w:sz w:val="20"/>
                <w:szCs w:val="20"/>
              </w:rPr>
              <w:t xml:space="preserve"> hemisphere population)</w:t>
            </w:r>
            <w:r w:rsidR="001F601A" w:rsidRPr="004B5398">
              <w:rPr>
                <w:rFonts w:cs="Arial"/>
                <w:b w:val="0"/>
                <w:bCs w:val="0"/>
                <w:color w:val="000000" w:themeColor="text1"/>
                <w:sz w:val="20"/>
                <w:szCs w:val="20"/>
              </w:rPr>
              <w:t xml:space="preserve"> </w:t>
            </w:r>
          </w:p>
        </w:tc>
        <w:tc>
          <w:tcPr>
            <w:tcW w:w="2794" w:type="pct"/>
          </w:tcPr>
          <w:p w14:paraId="30957EDE" w14:textId="1C20F24C" w:rsidR="009E27A4" w:rsidRPr="004B5398" w:rsidRDefault="001F601A" w:rsidP="00E46ED4">
            <w:pPr>
              <w:cnfStyle w:val="000000100000" w:firstRow="0" w:lastRow="0" w:firstColumn="0" w:lastColumn="0" w:oddVBand="0" w:evenVBand="0" w:oddHBand="1" w:evenHBand="0" w:firstRowFirstColumn="0" w:firstRowLastColumn="0" w:lastRowFirstColumn="0" w:lastRowLastColumn="0"/>
              <w:rPr>
                <w:rFonts w:cs="Arial"/>
                <w:b/>
                <w:i/>
                <w:iCs/>
                <w:color w:val="000000"/>
                <w:sz w:val="20"/>
                <w:szCs w:val="20"/>
              </w:rPr>
            </w:pPr>
            <w:r w:rsidRPr="004B5398">
              <w:rPr>
                <w:rFonts w:cs="Arial"/>
                <w:i/>
                <w:iCs/>
                <w:color w:val="000000"/>
                <w:sz w:val="20"/>
                <w:szCs w:val="20"/>
              </w:rPr>
              <w:t xml:space="preserve">Squalus </w:t>
            </w:r>
            <w:proofErr w:type="spellStart"/>
            <w:r w:rsidRPr="004B5398">
              <w:rPr>
                <w:rFonts w:cs="Arial"/>
                <w:i/>
                <w:iCs/>
                <w:color w:val="000000"/>
                <w:sz w:val="20"/>
                <w:szCs w:val="20"/>
              </w:rPr>
              <w:t>acanthias</w:t>
            </w:r>
            <w:proofErr w:type="spellEnd"/>
            <w:r w:rsidRPr="004B5398">
              <w:rPr>
                <w:rFonts w:cs="Arial"/>
                <w:i/>
                <w:iCs/>
                <w:color w:val="000000"/>
                <w:sz w:val="20"/>
                <w:szCs w:val="20"/>
              </w:rPr>
              <w:t xml:space="preserve"> </w:t>
            </w:r>
            <w:r w:rsidRPr="004B5398">
              <w:rPr>
                <w:rFonts w:cs="Arial"/>
                <w:color w:val="000000"/>
                <w:sz w:val="20"/>
                <w:szCs w:val="20"/>
              </w:rPr>
              <w:t xml:space="preserve">and </w:t>
            </w:r>
            <w:r w:rsidRPr="004B5398">
              <w:rPr>
                <w:rFonts w:cs="Arial"/>
                <w:i/>
                <w:iCs/>
                <w:color w:val="000000"/>
                <w:sz w:val="20"/>
                <w:szCs w:val="20"/>
              </w:rPr>
              <w:t xml:space="preserve">Squalus </w:t>
            </w:r>
            <w:proofErr w:type="spellStart"/>
            <w:r w:rsidR="00882242" w:rsidRPr="004B5398">
              <w:rPr>
                <w:rFonts w:cs="Arial"/>
                <w:i/>
                <w:iCs/>
                <w:color w:val="000000"/>
                <w:sz w:val="20"/>
                <w:szCs w:val="20"/>
              </w:rPr>
              <w:t>suckley</w:t>
            </w:r>
            <w:r w:rsidR="00471670" w:rsidRPr="004B5398">
              <w:rPr>
                <w:rFonts w:cs="Arial"/>
                <w:i/>
                <w:iCs/>
                <w:color w:val="000000"/>
                <w:sz w:val="20"/>
                <w:szCs w:val="20"/>
              </w:rPr>
              <w:t>i</w:t>
            </w:r>
            <w:proofErr w:type="spellEnd"/>
            <w:r w:rsidR="00D40F88" w:rsidRPr="004B5398">
              <w:rPr>
                <w:rFonts w:cs="Arial"/>
                <w:i/>
                <w:iCs/>
                <w:color w:val="000000"/>
                <w:sz w:val="20"/>
                <w:szCs w:val="20"/>
              </w:rPr>
              <w:t xml:space="preserve"> </w:t>
            </w:r>
            <w:r w:rsidR="00D40F88" w:rsidRPr="004B5398">
              <w:rPr>
                <w:rFonts w:cs="Arial"/>
                <w:color w:val="000000"/>
                <w:sz w:val="20"/>
                <w:szCs w:val="20"/>
              </w:rPr>
              <w:t>(</w:t>
            </w:r>
            <w:r w:rsidR="00315619" w:rsidRPr="004B5398">
              <w:rPr>
                <w:rFonts w:cs="Arial"/>
                <w:color w:val="000000"/>
                <w:sz w:val="20"/>
                <w:szCs w:val="20"/>
              </w:rPr>
              <w:t>the North Pacific subpopulation</w:t>
            </w:r>
            <w:r w:rsidR="00315619" w:rsidRPr="004B5398">
              <w:rPr>
                <w:rFonts w:cs="Arial"/>
                <w:i/>
                <w:iCs/>
                <w:color w:val="000000"/>
                <w:sz w:val="20"/>
                <w:szCs w:val="20"/>
              </w:rPr>
              <w:t xml:space="preserve"> </w:t>
            </w:r>
            <w:r w:rsidR="00315619" w:rsidRPr="004B5398">
              <w:rPr>
                <w:rFonts w:cs="Arial"/>
                <w:color w:val="000000"/>
                <w:sz w:val="20"/>
                <w:szCs w:val="20"/>
              </w:rPr>
              <w:t>is now considered a separate species,</w:t>
            </w:r>
            <w:r w:rsidR="00315619" w:rsidRPr="004B5398">
              <w:rPr>
                <w:rFonts w:cs="Arial"/>
                <w:i/>
                <w:iCs/>
                <w:color w:val="000000"/>
                <w:sz w:val="20"/>
                <w:szCs w:val="20"/>
              </w:rPr>
              <w:t xml:space="preserve"> Squalus </w:t>
            </w:r>
            <w:proofErr w:type="spellStart"/>
            <w:r w:rsidR="00315619" w:rsidRPr="004B5398">
              <w:rPr>
                <w:rFonts w:cs="Arial"/>
                <w:i/>
                <w:iCs/>
                <w:color w:val="000000"/>
                <w:sz w:val="20"/>
                <w:szCs w:val="20"/>
              </w:rPr>
              <w:t>suckleyi</w:t>
            </w:r>
            <w:proofErr w:type="spellEnd"/>
            <w:r w:rsidR="00315619" w:rsidRPr="004B5398">
              <w:rPr>
                <w:rFonts w:cs="Arial"/>
                <w:i/>
                <w:iCs/>
                <w:color w:val="000000"/>
                <w:sz w:val="20"/>
                <w:szCs w:val="20"/>
              </w:rPr>
              <w:t xml:space="preserve"> (Girard, 1854)</w:t>
            </w:r>
            <w:r w:rsidR="00DF687B" w:rsidRPr="004B5398">
              <w:rPr>
                <w:rFonts w:cs="Arial"/>
                <w:i/>
                <w:iCs/>
                <w:color w:val="000000"/>
                <w:sz w:val="20"/>
                <w:szCs w:val="20"/>
              </w:rPr>
              <w:t>.</w:t>
            </w:r>
            <w:r w:rsidR="00C1758A" w:rsidRPr="004B5398">
              <w:rPr>
                <w:rStyle w:val="FootnoteReference"/>
                <w:rFonts w:cs="Arial"/>
                <w:i/>
                <w:iCs/>
                <w:color w:val="000000"/>
                <w:sz w:val="20"/>
                <w:szCs w:val="20"/>
              </w:rPr>
              <w:footnoteReference w:id="2"/>
            </w:r>
          </w:p>
        </w:tc>
      </w:tr>
    </w:tbl>
    <w:p w14:paraId="013AFE8F" w14:textId="77777777" w:rsidR="007441A0" w:rsidRDefault="007441A0" w:rsidP="00E46ED4">
      <w:pPr>
        <w:pStyle w:val="Firstnumbering"/>
        <w:numPr>
          <w:ilvl w:val="0"/>
          <w:numId w:val="0"/>
        </w:numPr>
        <w:ind w:left="540" w:hanging="540"/>
        <w:contextualSpacing w:val="0"/>
        <w:rPr>
          <w:i/>
          <w:iCs/>
        </w:rPr>
      </w:pPr>
    </w:p>
    <w:p w14:paraId="6BBD8D34" w14:textId="13DE3A16" w:rsidR="00A651B4" w:rsidRPr="007A6D84" w:rsidRDefault="00A651B4" w:rsidP="005B7CC9">
      <w:pPr>
        <w:pStyle w:val="Firstnumbering"/>
        <w:numPr>
          <w:ilvl w:val="0"/>
          <w:numId w:val="19"/>
        </w:numPr>
        <w:ind w:left="900"/>
        <w:contextualSpacing w:val="0"/>
        <w:rPr>
          <w:i/>
          <w:iCs/>
          <w:color w:val="000000"/>
        </w:rPr>
      </w:pPr>
      <w:r w:rsidRPr="007A6D84">
        <w:rPr>
          <w:i/>
          <w:color w:val="000000" w:themeColor="text1"/>
        </w:rPr>
        <w:t xml:space="preserve">Acipenser </w:t>
      </w:r>
      <w:proofErr w:type="spellStart"/>
      <w:r w:rsidRPr="007A6D84">
        <w:rPr>
          <w:i/>
          <w:iCs/>
          <w:color w:val="000000" w:themeColor="text1"/>
        </w:rPr>
        <w:t>baeri</w:t>
      </w:r>
      <w:r w:rsidR="0079403A" w:rsidRPr="007A6D84">
        <w:rPr>
          <w:i/>
          <w:iCs/>
          <w:color w:val="000000" w:themeColor="text1"/>
        </w:rPr>
        <w:t>i</w:t>
      </w:r>
      <w:proofErr w:type="spellEnd"/>
      <w:r w:rsidRPr="007A6D84">
        <w:rPr>
          <w:i/>
          <w:color w:val="000000" w:themeColor="text1"/>
        </w:rPr>
        <w:t xml:space="preserve"> </w:t>
      </w:r>
      <w:proofErr w:type="spellStart"/>
      <w:r w:rsidRPr="007A6D84">
        <w:rPr>
          <w:i/>
          <w:color w:val="000000" w:themeColor="text1"/>
        </w:rPr>
        <w:t>baicalensis</w:t>
      </w:r>
      <w:proofErr w:type="spellEnd"/>
    </w:p>
    <w:p w14:paraId="4DBE58DA" w14:textId="77777777" w:rsidR="00A651B4" w:rsidRDefault="00A651B4" w:rsidP="00E46ED4">
      <w:pPr>
        <w:pStyle w:val="Firstnumbering"/>
        <w:numPr>
          <w:ilvl w:val="0"/>
          <w:numId w:val="0"/>
        </w:numPr>
        <w:ind w:left="540" w:hanging="540"/>
        <w:contextualSpacing w:val="0"/>
        <w:rPr>
          <w:i/>
          <w:iCs/>
          <w:color w:val="000000"/>
        </w:rPr>
      </w:pPr>
    </w:p>
    <w:p w14:paraId="4ED95515" w14:textId="5B736935" w:rsidR="00A651B4" w:rsidRPr="0058457D" w:rsidRDefault="00A651B4" w:rsidP="005B7CC9">
      <w:pPr>
        <w:pStyle w:val="Firstnumbering"/>
        <w:ind w:left="540" w:hanging="540"/>
        <w:contextualSpacing w:val="0"/>
      </w:pPr>
      <w:r w:rsidRPr="00A651B4">
        <w:rPr>
          <w:i/>
          <w:iCs/>
        </w:rPr>
        <w:t xml:space="preserve">Acipenser </w:t>
      </w:r>
      <w:proofErr w:type="spellStart"/>
      <w:r w:rsidRPr="00A651B4">
        <w:rPr>
          <w:i/>
          <w:iCs/>
        </w:rPr>
        <w:t>baeri</w:t>
      </w:r>
      <w:r w:rsidR="00426830">
        <w:rPr>
          <w:i/>
          <w:iCs/>
        </w:rPr>
        <w:t>i</w:t>
      </w:r>
      <w:proofErr w:type="spellEnd"/>
      <w:r w:rsidRPr="00A651B4">
        <w:rPr>
          <w:i/>
          <w:iCs/>
        </w:rPr>
        <w:t xml:space="preserve"> </w:t>
      </w:r>
      <w:proofErr w:type="spellStart"/>
      <w:r w:rsidRPr="00A651B4">
        <w:rPr>
          <w:i/>
          <w:iCs/>
        </w:rPr>
        <w:t>baicalensis</w:t>
      </w:r>
      <w:proofErr w:type="spellEnd"/>
      <w:r>
        <w:t xml:space="preserve"> was listed in Appendix II </w:t>
      </w:r>
      <w:r w:rsidR="003A1379">
        <w:t xml:space="preserve">in </w:t>
      </w:r>
      <w:r w:rsidR="003A1379" w:rsidRPr="003A1379">
        <w:t>1999</w:t>
      </w:r>
      <w:r w:rsidR="003A1379">
        <w:t xml:space="preserve">. </w:t>
      </w:r>
      <w:r w:rsidR="0058457D">
        <w:t>Eschmeyer</w:t>
      </w:r>
      <w:r w:rsidR="003A1379">
        <w:t xml:space="preserve"> does not </w:t>
      </w:r>
      <w:r w:rsidR="00CA645D">
        <w:t>recognize</w:t>
      </w:r>
      <w:r w:rsidR="003A1379">
        <w:t xml:space="preserve"> the subspecies </w:t>
      </w:r>
      <w:proofErr w:type="spellStart"/>
      <w:r w:rsidR="0058457D" w:rsidRPr="00A651B4">
        <w:rPr>
          <w:i/>
          <w:iCs/>
        </w:rPr>
        <w:t>baicalensis</w:t>
      </w:r>
      <w:proofErr w:type="spellEnd"/>
      <w:r w:rsidR="0058457D">
        <w:t xml:space="preserve"> </w:t>
      </w:r>
      <w:r w:rsidR="003A1379">
        <w:t xml:space="preserve">and refers to </w:t>
      </w:r>
      <w:r w:rsidR="003A1379" w:rsidRPr="00A651B4">
        <w:rPr>
          <w:i/>
          <w:iCs/>
        </w:rPr>
        <w:t xml:space="preserve">Acipenser </w:t>
      </w:r>
      <w:proofErr w:type="spellStart"/>
      <w:r w:rsidR="003A1379" w:rsidRPr="00A651B4">
        <w:rPr>
          <w:i/>
          <w:iCs/>
        </w:rPr>
        <w:t>baer</w:t>
      </w:r>
      <w:r w:rsidR="005576F6">
        <w:rPr>
          <w:i/>
          <w:iCs/>
        </w:rPr>
        <w:t>i</w:t>
      </w:r>
      <w:r w:rsidR="003A1379" w:rsidRPr="00A651B4">
        <w:rPr>
          <w:i/>
          <w:iCs/>
        </w:rPr>
        <w:t>i</w:t>
      </w:r>
      <w:proofErr w:type="spellEnd"/>
      <w:r w:rsidR="003A1379">
        <w:rPr>
          <w:i/>
          <w:iCs/>
        </w:rPr>
        <w:t xml:space="preserve">, </w:t>
      </w:r>
      <w:r w:rsidR="003A1379" w:rsidRPr="00B059B0">
        <w:t>instead</w:t>
      </w:r>
      <w:r w:rsidR="003A1379">
        <w:rPr>
          <w:i/>
          <w:iCs/>
        </w:rPr>
        <w:t>.</w:t>
      </w:r>
    </w:p>
    <w:p w14:paraId="03A016F3" w14:textId="77777777" w:rsidR="00A651B4" w:rsidRDefault="00A651B4" w:rsidP="00E46ED4">
      <w:pPr>
        <w:pStyle w:val="Firstnumbering"/>
        <w:numPr>
          <w:ilvl w:val="0"/>
          <w:numId w:val="0"/>
        </w:numPr>
        <w:ind w:left="540" w:hanging="540"/>
        <w:contextualSpacing w:val="0"/>
        <w:rPr>
          <w:i/>
          <w:iCs/>
        </w:rPr>
      </w:pPr>
    </w:p>
    <w:p w14:paraId="550052B1" w14:textId="120E8178" w:rsidR="00330503" w:rsidRPr="007A6D84" w:rsidRDefault="00330503" w:rsidP="005B7CC9">
      <w:pPr>
        <w:pStyle w:val="Firstnumbering"/>
        <w:numPr>
          <w:ilvl w:val="0"/>
          <w:numId w:val="19"/>
        </w:numPr>
        <w:ind w:left="900"/>
        <w:contextualSpacing w:val="0"/>
        <w:rPr>
          <w:i/>
        </w:rPr>
      </w:pPr>
      <w:proofErr w:type="spellStart"/>
      <w:r w:rsidRPr="007A6D84">
        <w:rPr>
          <w:i/>
          <w:iCs/>
        </w:rPr>
        <w:t>Mobulidae</w:t>
      </w:r>
      <w:proofErr w:type="spellEnd"/>
    </w:p>
    <w:p w14:paraId="3C4E1BBE" w14:textId="77777777" w:rsidR="00330503" w:rsidRPr="00330503" w:rsidRDefault="00330503" w:rsidP="00E46ED4">
      <w:pPr>
        <w:pStyle w:val="Firstnumbering"/>
        <w:numPr>
          <w:ilvl w:val="0"/>
          <w:numId w:val="0"/>
        </w:numPr>
        <w:ind w:left="540"/>
        <w:contextualSpacing w:val="0"/>
        <w:rPr>
          <w:b/>
          <w:highlight w:val="yellow"/>
        </w:rPr>
      </w:pPr>
    </w:p>
    <w:p w14:paraId="07ADFF3F" w14:textId="7EEB3105" w:rsidR="00122F8B" w:rsidRPr="00EC1515" w:rsidRDefault="005910EF" w:rsidP="0009572E">
      <w:pPr>
        <w:pStyle w:val="Firstnumbering"/>
        <w:ind w:left="540" w:hanging="540"/>
        <w:contextualSpacing w:val="0"/>
        <w:rPr>
          <w:b/>
          <w:bCs/>
        </w:rPr>
      </w:pPr>
      <w:r w:rsidRPr="00122F8B">
        <w:t>Eschmeyer et al. refer to White and Last (2016)</w:t>
      </w:r>
      <w:r w:rsidRPr="00122F8B">
        <w:rPr>
          <w:rStyle w:val="FootnoteReference"/>
        </w:rPr>
        <w:footnoteReference w:id="3"/>
      </w:r>
      <w:r w:rsidRPr="00122F8B">
        <w:t xml:space="preserve"> as the scientific reference for the changes in </w:t>
      </w:r>
      <w:proofErr w:type="spellStart"/>
      <w:r w:rsidRPr="00122F8B">
        <w:t>Mobulid</w:t>
      </w:r>
      <w:proofErr w:type="spellEnd"/>
      <w:r w:rsidRPr="00122F8B">
        <w:t xml:space="preserve"> taxonomy and nomenclature</w:t>
      </w:r>
      <w:r w:rsidR="00EC1515">
        <w:t>:</w:t>
      </w:r>
    </w:p>
    <w:p w14:paraId="51D8D0C5" w14:textId="77777777" w:rsidR="00EC1515" w:rsidRPr="00122F8B" w:rsidRDefault="00EC1515" w:rsidP="00E46ED4">
      <w:pPr>
        <w:pStyle w:val="Firstnumbering"/>
        <w:numPr>
          <w:ilvl w:val="0"/>
          <w:numId w:val="0"/>
        </w:numPr>
        <w:ind w:left="504"/>
        <w:contextualSpacing w:val="0"/>
        <w:rPr>
          <w:b/>
          <w:bCs/>
        </w:rPr>
      </w:pPr>
    </w:p>
    <w:p w14:paraId="2D5A8137" w14:textId="77777777" w:rsidR="00122F8B" w:rsidRPr="00122F8B" w:rsidRDefault="00FC278B" w:rsidP="0009572E">
      <w:pPr>
        <w:pStyle w:val="Firstnumbering"/>
        <w:numPr>
          <w:ilvl w:val="1"/>
          <w:numId w:val="4"/>
        </w:numPr>
        <w:ind w:left="900"/>
        <w:contextualSpacing w:val="0"/>
        <w:rPr>
          <w:b/>
          <w:bCs/>
        </w:rPr>
      </w:pPr>
      <w:r w:rsidRPr="00122F8B">
        <w:rPr>
          <w:i/>
          <w:iCs/>
        </w:rPr>
        <w:t xml:space="preserve">Manta </w:t>
      </w:r>
      <w:proofErr w:type="spellStart"/>
      <w:r w:rsidR="00734A72" w:rsidRPr="00122F8B">
        <w:rPr>
          <w:i/>
          <w:iCs/>
        </w:rPr>
        <w:t>a</w:t>
      </w:r>
      <w:r w:rsidRPr="00122F8B">
        <w:rPr>
          <w:i/>
          <w:iCs/>
        </w:rPr>
        <w:t>lfredi</w:t>
      </w:r>
      <w:proofErr w:type="spellEnd"/>
      <w:r w:rsidRPr="00122F8B">
        <w:t xml:space="preserve"> and </w:t>
      </w:r>
      <w:r w:rsidRPr="00122F8B">
        <w:rPr>
          <w:i/>
          <w:iCs/>
        </w:rPr>
        <w:t xml:space="preserve">Manta </w:t>
      </w:r>
      <w:proofErr w:type="spellStart"/>
      <w:r w:rsidRPr="00122F8B">
        <w:rPr>
          <w:i/>
          <w:iCs/>
        </w:rPr>
        <w:t>birostris</w:t>
      </w:r>
      <w:proofErr w:type="spellEnd"/>
      <w:r w:rsidRPr="00122F8B">
        <w:t xml:space="preserve"> were both included in the genus </w:t>
      </w:r>
      <w:proofErr w:type="spellStart"/>
      <w:r w:rsidRPr="00122F8B">
        <w:rPr>
          <w:i/>
          <w:iCs/>
        </w:rPr>
        <w:t>Mobula</w:t>
      </w:r>
      <w:proofErr w:type="spellEnd"/>
      <w:r w:rsidRPr="00122F8B">
        <w:t xml:space="preserve"> and referred to as </w:t>
      </w:r>
      <w:proofErr w:type="spellStart"/>
      <w:r w:rsidRPr="00122F8B">
        <w:rPr>
          <w:i/>
          <w:iCs/>
        </w:rPr>
        <w:t>Mobula</w:t>
      </w:r>
      <w:proofErr w:type="spellEnd"/>
      <w:r w:rsidRPr="00122F8B">
        <w:rPr>
          <w:i/>
          <w:iCs/>
        </w:rPr>
        <w:t xml:space="preserve"> </w:t>
      </w:r>
      <w:proofErr w:type="spellStart"/>
      <w:r w:rsidRPr="00122F8B">
        <w:rPr>
          <w:i/>
          <w:iCs/>
        </w:rPr>
        <w:t>a</w:t>
      </w:r>
      <w:r w:rsidR="5B29AA05" w:rsidRPr="00122F8B">
        <w:rPr>
          <w:i/>
          <w:iCs/>
        </w:rPr>
        <w:t>l</w:t>
      </w:r>
      <w:r w:rsidRPr="00122F8B">
        <w:rPr>
          <w:i/>
          <w:iCs/>
        </w:rPr>
        <w:t>fredi</w:t>
      </w:r>
      <w:proofErr w:type="spellEnd"/>
      <w:r w:rsidRPr="00122F8B">
        <w:t xml:space="preserve"> and </w:t>
      </w:r>
      <w:proofErr w:type="spellStart"/>
      <w:r w:rsidRPr="00122F8B">
        <w:rPr>
          <w:i/>
          <w:iCs/>
        </w:rPr>
        <w:t>Mobula</w:t>
      </w:r>
      <w:proofErr w:type="spellEnd"/>
      <w:r w:rsidRPr="00122F8B">
        <w:rPr>
          <w:i/>
          <w:iCs/>
        </w:rPr>
        <w:t xml:space="preserve"> </w:t>
      </w:r>
      <w:proofErr w:type="spellStart"/>
      <w:r w:rsidRPr="00122F8B">
        <w:rPr>
          <w:i/>
          <w:iCs/>
        </w:rPr>
        <w:t>birostris</w:t>
      </w:r>
      <w:proofErr w:type="spellEnd"/>
      <w:r w:rsidRPr="00122F8B">
        <w:t xml:space="preserve"> respectively. </w:t>
      </w:r>
    </w:p>
    <w:p w14:paraId="3D052B0F" w14:textId="77777777" w:rsidR="00122F8B" w:rsidRPr="00122F8B" w:rsidRDefault="00734A72" w:rsidP="0009572E">
      <w:pPr>
        <w:pStyle w:val="Firstnumbering"/>
        <w:numPr>
          <w:ilvl w:val="1"/>
          <w:numId w:val="4"/>
        </w:numPr>
        <w:ind w:left="900"/>
        <w:contextualSpacing w:val="0"/>
        <w:rPr>
          <w:b/>
          <w:bCs/>
        </w:rPr>
      </w:pPr>
      <w:proofErr w:type="spellStart"/>
      <w:r w:rsidRPr="00122F8B">
        <w:rPr>
          <w:i/>
          <w:iCs/>
          <w:color w:val="000000" w:themeColor="text1"/>
        </w:rPr>
        <w:t>M</w:t>
      </w:r>
      <w:r w:rsidR="00122F8B">
        <w:rPr>
          <w:i/>
          <w:iCs/>
          <w:color w:val="000000" w:themeColor="text1"/>
        </w:rPr>
        <w:t>obula</w:t>
      </w:r>
      <w:proofErr w:type="spellEnd"/>
      <w:r w:rsidRPr="00122F8B">
        <w:rPr>
          <w:i/>
          <w:iCs/>
          <w:color w:val="000000" w:themeColor="text1"/>
        </w:rPr>
        <w:t xml:space="preserve"> </w:t>
      </w:r>
      <w:proofErr w:type="spellStart"/>
      <w:r w:rsidRPr="00122F8B">
        <w:rPr>
          <w:i/>
          <w:iCs/>
          <w:color w:val="000000" w:themeColor="text1"/>
        </w:rPr>
        <w:t>eregoodootenkee</w:t>
      </w:r>
      <w:proofErr w:type="spellEnd"/>
      <w:r w:rsidRPr="00122F8B">
        <w:rPr>
          <w:i/>
          <w:iCs/>
        </w:rPr>
        <w:t xml:space="preserve"> </w:t>
      </w:r>
      <w:r w:rsidRPr="00FC676A">
        <w:t>was</w:t>
      </w:r>
      <w:r w:rsidR="002667CB" w:rsidRPr="00FC676A">
        <w:t xml:space="preserve"> renamed and now referred to as</w:t>
      </w:r>
      <w:r w:rsidR="002667CB" w:rsidRPr="00122F8B">
        <w:rPr>
          <w:i/>
          <w:iCs/>
        </w:rPr>
        <w:t xml:space="preserve"> </w:t>
      </w:r>
      <w:proofErr w:type="spellStart"/>
      <w:r w:rsidR="002667CB" w:rsidRPr="00122F8B">
        <w:rPr>
          <w:i/>
          <w:iCs/>
          <w:color w:val="000000" w:themeColor="text1"/>
        </w:rPr>
        <w:t>M</w:t>
      </w:r>
      <w:r w:rsidR="00122F8B">
        <w:rPr>
          <w:i/>
          <w:iCs/>
          <w:color w:val="000000" w:themeColor="text1"/>
        </w:rPr>
        <w:t>obula</w:t>
      </w:r>
      <w:proofErr w:type="spellEnd"/>
      <w:r w:rsidR="002667CB" w:rsidRPr="00122F8B">
        <w:rPr>
          <w:i/>
          <w:iCs/>
          <w:color w:val="000000" w:themeColor="text1"/>
        </w:rPr>
        <w:t xml:space="preserve"> </w:t>
      </w:r>
      <w:proofErr w:type="spellStart"/>
      <w:r w:rsidR="002667CB" w:rsidRPr="00122F8B">
        <w:rPr>
          <w:i/>
          <w:iCs/>
          <w:color w:val="000000" w:themeColor="text1"/>
        </w:rPr>
        <w:t>eregoodoo</w:t>
      </w:r>
      <w:proofErr w:type="spellEnd"/>
      <w:r w:rsidR="00122F8B">
        <w:rPr>
          <w:i/>
          <w:iCs/>
          <w:color w:val="000000" w:themeColor="text1"/>
        </w:rPr>
        <w:t>.</w:t>
      </w:r>
      <w:r w:rsidRPr="00122F8B">
        <w:rPr>
          <w:i/>
          <w:iCs/>
          <w:color w:val="000000" w:themeColor="text1"/>
        </w:rPr>
        <w:t xml:space="preserve"> </w:t>
      </w:r>
    </w:p>
    <w:p w14:paraId="6B9DFF50" w14:textId="05030BCA" w:rsidR="00EC1515" w:rsidRPr="00974E30" w:rsidRDefault="00734A72" w:rsidP="0009572E">
      <w:pPr>
        <w:pStyle w:val="Firstnumbering"/>
        <w:numPr>
          <w:ilvl w:val="1"/>
          <w:numId w:val="4"/>
        </w:numPr>
        <w:ind w:left="900"/>
        <w:contextualSpacing w:val="0"/>
        <w:rPr>
          <w:b/>
          <w:bCs/>
        </w:rPr>
      </w:pPr>
      <w:proofErr w:type="spellStart"/>
      <w:r w:rsidRPr="00122F8B">
        <w:rPr>
          <w:i/>
          <w:iCs/>
          <w:color w:val="000000" w:themeColor="text1"/>
        </w:rPr>
        <w:t>M</w:t>
      </w:r>
      <w:r w:rsidR="00122F8B">
        <w:rPr>
          <w:i/>
          <w:iCs/>
          <w:color w:val="000000" w:themeColor="text1"/>
        </w:rPr>
        <w:t>obula</w:t>
      </w:r>
      <w:proofErr w:type="spellEnd"/>
      <w:r w:rsidRPr="00122F8B">
        <w:rPr>
          <w:i/>
          <w:iCs/>
          <w:color w:val="000000" w:themeColor="text1"/>
        </w:rPr>
        <w:t xml:space="preserve"> </w:t>
      </w:r>
      <w:proofErr w:type="spellStart"/>
      <w:r w:rsidRPr="00122F8B">
        <w:rPr>
          <w:i/>
          <w:iCs/>
          <w:color w:val="000000" w:themeColor="text1"/>
        </w:rPr>
        <w:t>jap</w:t>
      </w:r>
      <w:r w:rsidR="005D0CEF">
        <w:rPr>
          <w:i/>
          <w:iCs/>
          <w:color w:val="000000" w:themeColor="text1"/>
        </w:rPr>
        <w:t>a</w:t>
      </w:r>
      <w:r w:rsidRPr="00122F8B">
        <w:rPr>
          <w:i/>
          <w:iCs/>
          <w:color w:val="000000" w:themeColor="text1"/>
        </w:rPr>
        <w:t>nica</w:t>
      </w:r>
      <w:proofErr w:type="spellEnd"/>
      <w:r w:rsidRPr="00122F8B">
        <w:rPr>
          <w:i/>
          <w:iCs/>
          <w:color w:val="000000" w:themeColor="text1"/>
        </w:rPr>
        <w:t xml:space="preserve"> </w:t>
      </w:r>
      <w:r w:rsidR="00122F8B" w:rsidRPr="00FC676A">
        <w:rPr>
          <w:color w:val="000000" w:themeColor="text1"/>
        </w:rPr>
        <w:t>was merged with</w:t>
      </w:r>
      <w:r w:rsidR="00122F8B">
        <w:rPr>
          <w:i/>
          <w:iCs/>
          <w:color w:val="000000" w:themeColor="text1"/>
        </w:rPr>
        <w:t xml:space="preserve"> </w:t>
      </w:r>
      <w:proofErr w:type="spellStart"/>
      <w:r w:rsidRPr="00122F8B">
        <w:rPr>
          <w:i/>
          <w:iCs/>
          <w:color w:val="000000" w:themeColor="text1"/>
        </w:rPr>
        <w:t>M</w:t>
      </w:r>
      <w:r w:rsidR="00EC1515">
        <w:rPr>
          <w:i/>
          <w:iCs/>
          <w:color w:val="000000" w:themeColor="text1"/>
        </w:rPr>
        <w:t>obula</w:t>
      </w:r>
      <w:proofErr w:type="spellEnd"/>
      <w:r w:rsidRPr="00122F8B">
        <w:rPr>
          <w:i/>
          <w:iCs/>
          <w:color w:val="000000" w:themeColor="text1"/>
        </w:rPr>
        <w:t xml:space="preserve"> </w:t>
      </w:r>
      <w:proofErr w:type="spellStart"/>
      <w:r w:rsidRPr="00122F8B">
        <w:rPr>
          <w:i/>
          <w:iCs/>
          <w:color w:val="000000" w:themeColor="text1"/>
        </w:rPr>
        <w:t>mobular</w:t>
      </w:r>
      <w:proofErr w:type="spellEnd"/>
      <w:r w:rsidRPr="00122F8B">
        <w:rPr>
          <w:i/>
          <w:iCs/>
          <w:color w:val="000000" w:themeColor="text1"/>
        </w:rPr>
        <w:t xml:space="preserve">, </w:t>
      </w:r>
      <w:r w:rsidRPr="00FC676A">
        <w:rPr>
          <w:color w:val="000000" w:themeColor="text1"/>
        </w:rPr>
        <w:t xml:space="preserve">and </w:t>
      </w:r>
    </w:p>
    <w:p w14:paraId="1682AFE2" w14:textId="6B80425C" w:rsidR="00315619" w:rsidRPr="00122F8B" w:rsidRDefault="00734A72" w:rsidP="0009572E">
      <w:pPr>
        <w:pStyle w:val="Firstnumbering"/>
        <w:numPr>
          <w:ilvl w:val="1"/>
          <w:numId w:val="4"/>
        </w:numPr>
        <w:ind w:left="900"/>
        <w:contextualSpacing w:val="0"/>
        <w:rPr>
          <w:b/>
          <w:bCs/>
        </w:rPr>
      </w:pPr>
      <w:proofErr w:type="spellStart"/>
      <w:r w:rsidRPr="00122F8B">
        <w:rPr>
          <w:i/>
          <w:iCs/>
          <w:color w:val="000000" w:themeColor="text1"/>
        </w:rPr>
        <w:t>Mobula</w:t>
      </w:r>
      <w:proofErr w:type="spellEnd"/>
      <w:r w:rsidRPr="00122F8B">
        <w:rPr>
          <w:i/>
          <w:iCs/>
          <w:color w:val="000000" w:themeColor="text1"/>
        </w:rPr>
        <w:t xml:space="preserve"> </w:t>
      </w:r>
      <w:proofErr w:type="spellStart"/>
      <w:r w:rsidRPr="00122F8B">
        <w:rPr>
          <w:i/>
          <w:iCs/>
          <w:color w:val="000000" w:themeColor="text1"/>
        </w:rPr>
        <w:t>rochebrunei</w:t>
      </w:r>
      <w:proofErr w:type="spellEnd"/>
      <w:r w:rsidRPr="00122F8B">
        <w:rPr>
          <w:i/>
          <w:iCs/>
          <w:color w:val="000000" w:themeColor="text1"/>
        </w:rPr>
        <w:t xml:space="preserve"> </w:t>
      </w:r>
      <w:r w:rsidR="00EC1515" w:rsidRPr="00FC676A">
        <w:rPr>
          <w:color w:val="000000" w:themeColor="text1"/>
        </w:rPr>
        <w:t>was merged with</w:t>
      </w:r>
      <w:r w:rsidR="00EC1515">
        <w:rPr>
          <w:i/>
          <w:iCs/>
          <w:color w:val="000000" w:themeColor="text1"/>
        </w:rPr>
        <w:t xml:space="preserve"> </w:t>
      </w:r>
      <w:proofErr w:type="spellStart"/>
      <w:r w:rsidRPr="00122F8B">
        <w:rPr>
          <w:i/>
          <w:iCs/>
          <w:color w:val="000000" w:themeColor="text1"/>
        </w:rPr>
        <w:t>M</w:t>
      </w:r>
      <w:r w:rsidR="00EC1515">
        <w:rPr>
          <w:i/>
          <w:iCs/>
          <w:color w:val="000000" w:themeColor="text1"/>
        </w:rPr>
        <w:t>obula</w:t>
      </w:r>
      <w:proofErr w:type="spellEnd"/>
      <w:r w:rsidRPr="00122F8B">
        <w:rPr>
          <w:i/>
          <w:iCs/>
          <w:color w:val="000000" w:themeColor="text1"/>
        </w:rPr>
        <w:t xml:space="preserve"> </w:t>
      </w:r>
      <w:proofErr w:type="spellStart"/>
      <w:r w:rsidRPr="00122F8B">
        <w:rPr>
          <w:i/>
          <w:iCs/>
          <w:color w:val="000000" w:themeColor="text1"/>
        </w:rPr>
        <w:t>hypostoma</w:t>
      </w:r>
      <w:proofErr w:type="spellEnd"/>
      <w:r w:rsidRPr="00122F8B">
        <w:rPr>
          <w:i/>
          <w:iCs/>
          <w:color w:val="000000" w:themeColor="text1"/>
        </w:rPr>
        <w:t xml:space="preserve">. </w:t>
      </w:r>
    </w:p>
    <w:p w14:paraId="066A6756" w14:textId="77777777" w:rsidR="005B529B" w:rsidRPr="00315619" w:rsidRDefault="005B529B" w:rsidP="0009572E">
      <w:pPr>
        <w:pStyle w:val="Firstnumbering"/>
        <w:numPr>
          <w:ilvl w:val="0"/>
          <w:numId w:val="0"/>
        </w:numPr>
        <w:ind w:left="900" w:hanging="360"/>
        <w:contextualSpacing w:val="0"/>
        <w:rPr>
          <w:b/>
        </w:rPr>
      </w:pPr>
    </w:p>
    <w:p w14:paraId="71CDC353" w14:textId="4FF71CB5" w:rsidR="00FA578B" w:rsidRDefault="000C5D6C" w:rsidP="00E46ED4">
      <w:pPr>
        <w:pStyle w:val="Firstnumbering"/>
        <w:ind w:left="540" w:hanging="540"/>
        <w:contextualSpacing w:val="0"/>
      </w:pPr>
      <w:r w:rsidRPr="00122F8B">
        <w:t xml:space="preserve">The Convention on International Trade in Endangered Species of Wild Fauna and Flora (CITES) also lists the family </w:t>
      </w:r>
      <w:proofErr w:type="spellStart"/>
      <w:r w:rsidRPr="00122F8B">
        <w:t>Mobulidae</w:t>
      </w:r>
      <w:proofErr w:type="spellEnd"/>
      <w:r w:rsidRPr="00122F8B">
        <w:t xml:space="preserve"> in its Appendices using the same nomenclature as CMS.</w:t>
      </w:r>
    </w:p>
    <w:p w14:paraId="076DAEB9" w14:textId="77777777" w:rsidR="00233DC7" w:rsidRPr="00330503" w:rsidRDefault="00233DC7" w:rsidP="00E46ED4">
      <w:pPr>
        <w:pStyle w:val="Firstnumbering"/>
        <w:numPr>
          <w:ilvl w:val="0"/>
          <w:numId w:val="0"/>
        </w:numPr>
        <w:ind w:left="504"/>
        <w:contextualSpacing w:val="0"/>
        <w:rPr>
          <w:b/>
        </w:rPr>
      </w:pPr>
    </w:p>
    <w:p w14:paraId="15D49D4A" w14:textId="0C3AAC93" w:rsidR="00233DC7" w:rsidRPr="007A6D84" w:rsidRDefault="00233DC7" w:rsidP="0009572E">
      <w:pPr>
        <w:pStyle w:val="Firstnumbering"/>
        <w:numPr>
          <w:ilvl w:val="0"/>
          <w:numId w:val="19"/>
        </w:numPr>
        <w:ind w:left="900"/>
        <w:contextualSpacing w:val="0"/>
        <w:rPr>
          <w:i/>
          <w:iCs/>
        </w:rPr>
      </w:pPr>
      <w:r w:rsidRPr="007A6D84">
        <w:rPr>
          <w:i/>
          <w:iCs/>
        </w:rPr>
        <w:t xml:space="preserve">Squalus </w:t>
      </w:r>
      <w:proofErr w:type="spellStart"/>
      <w:r w:rsidRPr="007A6D84">
        <w:rPr>
          <w:i/>
          <w:iCs/>
        </w:rPr>
        <w:t>acanthias</w:t>
      </w:r>
      <w:proofErr w:type="spellEnd"/>
    </w:p>
    <w:p w14:paraId="0B418914" w14:textId="77777777" w:rsidR="00C1758A" w:rsidRDefault="00C1758A" w:rsidP="00E46ED4">
      <w:pPr>
        <w:pStyle w:val="Firstnumbering"/>
        <w:numPr>
          <w:ilvl w:val="0"/>
          <w:numId w:val="0"/>
        </w:numPr>
        <w:ind w:left="540" w:hanging="540"/>
        <w:contextualSpacing w:val="0"/>
      </w:pPr>
    </w:p>
    <w:p w14:paraId="2A5E20C2" w14:textId="3E17D0F4" w:rsidR="00F85D36" w:rsidRDefault="00F85D36" w:rsidP="00E46ED4">
      <w:pPr>
        <w:pStyle w:val="Firstnumbering"/>
        <w:ind w:left="540" w:hanging="540"/>
        <w:contextualSpacing w:val="0"/>
      </w:pPr>
      <w:r w:rsidRPr="00F85D36">
        <w:rPr>
          <w:rFonts w:eastAsia="Calibri"/>
          <w:color w:val="000000" w:themeColor="text1"/>
        </w:rPr>
        <w:t xml:space="preserve">The North Pacific Spiny Dogfish, </w:t>
      </w:r>
      <w:r w:rsidRPr="00246938">
        <w:rPr>
          <w:rFonts w:eastAsia="Calibri"/>
          <w:i/>
          <w:color w:val="000000" w:themeColor="text1"/>
        </w:rPr>
        <w:t xml:space="preserve">Squalus </w:t>
      </w:r>
      <w:proofErr w:type="spellStart"/>
      <w:r w:rsidRPr="00246938">
        <w:rPr>
          <w:rFonts w:eastAsia="Calibri"/>
          <w:i/>
          <w:color w:val="000000" w:themeColor="text1"/>
        </w:rPr>
        <w:t>suckleyi</w:t>
      </w:r>
      <w:proofErr w:type="spellEnd"/>
      <w:r w:rsidRPr="00F85D36">
        <w:rPr>
          <w:rFonts w:eastAsia="Calibri"/>
          <w:color w:val="000000" w:themeColor="text1"/>
        </w:rPr>
        <w:t xml:space="preserve"> (Girard, 1854), has a complex</w:t>
      </w:r>
      <w:r w:rsidRPr="00F85D36">
        <w:t xml:space="preserve"> taxonomic history. Initially considered a separate species from the Spiny Dogfish (</w:t>
      </w:r>
      <w:r w:rsidRPr="0051673E">
        <w:rPr>
          <w:i/>
        </w:rPr>
        <w:t xml:space="preserve">Squalus </w:t>
      </w:r>
      <w:proofErr w:type="spellStart"/>
      <w:r w:rsidRPr="0051673E">
        <w:rPr>
          <w:i/>
        </w:rPr>
        <w:t>acanthias</w:t>
      </w:r>
      <w:proofErr w:type="spellEnd"/>
      <w:r w:rsidRPr="00F85D36">
        <w:t xml:space="preserve">), it was later classified as the same species despite differing life history parameters, </w:t>
      </w:r>
      <w:proofErr w:type="spellStart"/>
      <w:r w:rsidRPr="00F85D36">
        <w:t>meristics</w:t>
      </w:r>
      <w:proofErr w:type="spellEnd"/>
      <w:r w:rsidRPr="00F85D36">
        <w:t xml:space="preserve">, morphometrics and molecular data. Recent studies reveal its distinctiveness from other </w:t>
      </w:r>
      <w:r w:rsidRPr="00246938">
        <w:rPr>
          <w:i/>
        </w:rPr>
        <w:t xml:space="preserve">S. </w:t>
      </w:r>
      <w:proofErr w:type="spellStart"/>
      <w:r w:rsidRPr="00246938">
        <w:rPr>
          <w:i/>
        </w:rPr>
        <w:t>acanthias</w:t>
      </w:r>
      <w:proofErr w:type="spellEnd"/>
      <w:r w:rsidRPr="00F85D36">
        <w:t xml:space="preserve"> forms (Ebert et al., 2010).</w:t>
      </w:r>
    </w:p>
    <w:p w14:paraId="6AAEC354" w14:textId="36D50B3C" w:rsidR="00045A4C" w:rsidRPr="00045A4C" w:rsidRDefault="00045A4C" w:rsidP="3059F893">
      <w:pPr>
        <w:pStyle w:val="Firstnumbering"/>
        <w:numPr>
          <w:ilvl w:val="0"/>
          <w:numId w:val="0"/>
        </w:numPr>
        <w:ind w:left="540"/>
        <w:rPr>
          <w:rFonts w:eastAsia="Calibri"/>
          <w:color w:val="000000"/>
        </w:rPr>
      </w:pPr>
    </w:p>
    <w:p w14:paraId="6C901F7F" w14:textId="784575B5" w:rsidR="00147FF4" w:rsidRDefault="00147FF4" w:rsidP="3BA69B96">
      <w:pPr>
        <w:pStyle w:val="Firstnumbering"/>
        <w:numPr>
          <w:ilvl w:val="0"/>
          <w:numId w:val="0"/>
        </w:numPr>
        <w:ind w:left="504" w:hanging="504"/>
        <w:rPr>
          <w:i/>
          <w:iCs/>
        </w:rPr>
      </w:pPr>
      <w:r>
        <w:rPr>
          <w:i/>
          <w:iCs/>
        </w:rPr>
        <w:t>Recommendation</w:t>
      </w:r>
      <w:r w:rsidR="00E55AD3">
        <w:rPr>
          <w:i/>
          <w:iCs/>
        </w:rPr>
        <w:t>s</w:t>
      </w:r>
      <w:r w:rsidR="3CDF7DB1" w:rsidRPr="3BA69B96">
        <w:rPr>
          <w:i/>
          <w:iCs/>
        </w:rPr>
        <w:t xml:space="preserve"> for fish taxonomy</w:t>
      </w:r>
      <w:r w:rsidR="002F6F70">
        <w:rPr>
          <w:i/>
          <w:iCs/>
        </w:rPr>
        <w:t xml:space="preserve"> and nomenclature</w:t>
      </w:r>
    </w:p>
    <w:p w14:paraId="1FF9E346" w14:textId="001B3EFE" w:rsidR="00147FF4" w:rsidRPr="007067BA" w:rsidRDefault="00147FF4" w:rsidP="3BA69B96">
      <w:pPr>
        <w:pStyle w:val="Firstnumbering"/>
        <w:numPr>
          <w:ilvl w:val="0"/>
          <w:numId w:val="0"/>
        </w:numPr>
        <w:ind w:left="504"/>
        <w:rPr>
          <w:highlight w:val="yellow"/>
        </w:rPr>
      </w:pPr>
    </w:p>
    <w:p w14:paraId="0F1E7A9F" w14:textId="08BBBAF6" w:rsidR="00000FA0" w:rsidRPr="0058457D" w:rsidRDefault="3CDF7DB1" w:rsidP="00871E0F">
      <w:pPr>
        <w:pStyle w:val="Firstnumbering"/>
        <w:contextualSpacing w:val="0"/>
      </w:pPr>
      <w:r>
        <w:t xml:space="preserve">Parties are recommended </w:t>
      </w:r>
      <w:r w:rsidR="00F159B7">
        <w:t>to</w:t>
      </w:r>
      <w:r w:rsidR="00000FA0" w:rsidRPr="005576F6">
        <w:t xml:space="preserve"> refer to the </w:t>
      </w:r>
      <w:r w:rsidR="00BB521D">
        <w:t>taxon</w:t>
      </w:r>
      <w:r w:rsidR="00D75A74">
        <w:t xml:space="preserve"> </w:t>
      </w:r>
      <w:r w:rsidR="00AB0E8B" w:rsidRPr="00A651B4">
        <w:rPr>
          <w:i/>
          <w:iCs/>
        </w:rPr>
        <w:t xml:space="preserve">Acipenser </w:t>
      </w:r>
      <w:proofErr w:type="spellStart"/>
      <w:r w:rsidR="00AB0E8B" w:rsidRPr="00A651B4">
        <w:rPr>
          <w:i/>
          <w:iCs/>
        </w:rPr>
        <w:t>baeri</w:t>
      </w:r>
      <w:r w:rsidR="00AB0E8B">
        <w:rPr>
          <w:i/>
          <w:iCs/>
        </w:rPr>
        <w:t>i</w:t>
      </w:r>
      <w:proofErr w:type="spellEnd"/>
      <w:r w:rsidR="00AB0E8B" w:rsidRPr="000C5FC1">
        <w:t xml:space="preserve"> </w:t>
      </w:r>
      <w:proofErr w:type="spellStart"/>
      <w:r w:rsidR="00AB0E8B" w:rsidRPr="00AB0E8B">
        <w:rPr>
          <w:i/>
          <w:iCs/>
        </w:rPr>
        <w:t>baicalensis</w:t>
      </w:r>
      <w:proofErr w:type="spellEnd"/>
      <w:r w:rsidR="00000FA0" w:rsidRPr="005576F6">
        <w:t xml:space="preserve"> as </w:t>
      </w:r>
      <w:r w:rsidR="005F44E2" w:rsidRPr="00A651B4">
        <w:rPr>
          <w:i/>
          <w:iCs/>
        </w:rPr>
        <w:t xml:space="preserve">Acipenser </w:t>
      </w:r>
      <w:proofErr w:type="spellStart"/>
      <w:r w:rsidR="005F44E2" w:rsidRPr="00A651B4">
        <w:rPr>
          <w:i/>
          <w:iCs/>
        </w:rPr>
        <w:t>baeri</w:t>
      </w:r>
      <w:r w:rsidR="005F44E2">
        <w:rPr>
          <w:i/>
          <w:iCs/>
        </w:rPr>
        <w:t>i</w:t>
      </w:r>
      <w:proofErr w:type="spellEnd"/>
      <w:r w:rsidR="005F44E2" w:rsidRPr="000C5FC1">
        <w:t xml:space="preserve"> </w:t>
      </w:r>
      <w:r w:rsidR="005F44E2">
        <w:t>(</w:t>
      </w:r>
      <w:r w:rsidR="00000FA0" w:rsidRPr="005576F6">
        <w:t xml:space="preserve">regional population of </w:t>
      </w:r>
      <w:r w:rsidR="007C6D17">
        <w:t xml:space="preserve">the </w:t>
      </w:r>
      <w:r w:rsidR="00000FA0" w:rsidRPr="005576F6">
        <w:t>Lake Baikal</w:t>
      </w:r>
      <w:r w:rsidR="00EA5722">
        <w:t xml:space="preserve"> </w:t>
      </w:r>
      <w:r w:rsidR="00000FA0" w:rsidRPr="000C5FC1">
        <w:t xml:space="preserve">and </w:t>
      </w:r>
      <w:r w:rsidR="00EA5722">
        <w:t xml:space="preserve">its </w:t>
      </w:r>
      <w:r w:rsidR="00EA5722" w:rsidRPr="00EA5722">
        <w:t>tributaries</w:t>
      </w:r>
      <w:r w:rsidR="005030A5">
        <w:t>)</w:t>
      </w:r>
      <w:r w:rsidR="00000FA0" w:rsidRPr="000C5FC1">
        <w:t xml:space="preserve"> and </w:t>
      </w:r>
      <w:r w:rsidR="00D75A74">
        <w:t>reflect this in</w:t>
      </w:r>
      <w:r w:rsidR="00000FA0" w:rsidRPr="000C5FC1">
        <w:t xml:space="preserve"> Appendix </w:t>
      </w:r>
      <w:r w:rsidR="00327128">
        <w:t>II</w:t>
      </w:r>
      <w:r w:rsidR="00000FA0" w:rsidRPr="000C5FC1">
        <w:t xml:space="preserve"> accordingly to be consistent with Eschmeyer. </w:t>
      </w:r>
    </w:p>
    <w:p w14:paraId="348CD129" w14:textId="77777777" w:rsidR="00000FA0" w:rsidRDefault="00000FA0" w:rsidP="00000FA0">
      <w:pPr>
        <w:pStyle w:val="Firstnumbering"/>
        <w:numPr>
          <w:ilvl w:val="0"/>
          <w:numId w:val="0"/>
        </w:numPr>
        <w:ind w:left="504"/>
        <w:contextualSpacing w:val="0"/>
      </w:pPr>
    </w:p>
    <w:p w14:paraId="600E1AC2" w14:textId="1E34DEDC" w:rsidR="00B70CF2" w:rsidRDefault="00ED36CA" w:rsidP="00B70CF2">
      <w:pPr>
        <w:pStyle w:val="Firstnumbering"/>
        <w:contextualSpacing w:val="0"/>
      </w:pPr>
      <w:r w:rsidRPr="00ED36CA">
        <w:t xml:space="preserve">Considering that most scientists have confirmed the new taxonomy for the </w:t>
      </w:r>
      <w:proofErr w:type="spellStart"/>
      <w:r w:rsidRPr="00ED36CA">
        <w:t>Mobulidae</w:t>
      </w:r>
      <w:proofErr w:type="spellEnd"/>
      <w:r w:rsidRPr="00ED36CA">
        <w:t xml:space="preserve"> family, and that the CITES Animals Committee is currently reviewing whether adjustments should be made accordingly to the CITES Appendices, it is advised that the updated taxonomy and nomenclature be used, as referenced in </w:t>
      </w:r>
      <w:proofErr w:type="gramStart"/>
      <w:r w:rsidRPr="00ED36CA">
        <w:t>Eschmeyer</w:t>
      </w:r>
      <w:proofErr w:type="gramEnd"/>
      <w:r w:rsidRPr="00ED36CA">
        <w:t xml:space="preserve"> and as shown in Table 1. </w:t>
      </w:r>
    </w:p>
    <w:p w14:paraId="5BCDC1E6" w14:textId="77777777" w:rsidR="00B70CF2" w:rsidRPr="00B70CF2" w:rsidRDefault="00B70CF2" w:rsidP="00B70CF2">
      <w:pPr>
        <w:pStyle w:val="Firstnumbering"/>
        <w:numPr>
          <w:ilvl w:val="0"/>
          <w:numId w:val="0"/>
        </w:numPr>
        <w:ind w:left="540"/>
        <w:contextualSpacing w:val="0"/>
        <w:rPr>
          <w:rFonts w:eastAsia="Calibri"/>
          <w:color w:val="000000"/>
        </w:rPr>
      </w:pPr>
    </w:p>
    <w:p w14:paraId="5AE00822" w14:textId="66EA9F73" w:rsidR="00B70CF2" w:rsidRPr="000A09EF" w:rsidRDefault="00B70CF2" w:rsidP="00B70CF2">
      <w:pPr>
        <w:pStyle w:val="Firstnumbering"/>
        <w:ind w:left="540" w:hanging="540"/>
        <w:contextualSpacing w:val="0"/>
        <w:rPr>
          <w:rFonts w:eastAsia="Calibri"/>
        </w:rPr>
      </w:pPr>
      <w:r w:rsidRPr="000A09EF">
        <w:rPr>
          <w:rFonts w:eastAsia="Calibri"/>
          <w:lang w:val="en-US"/>
        </w:rPr>
        <w:t>Parties are recommended to accept the split</w:t>
      </w:r>
      <w:r w:rsidR="00CF06C3">
        <w:rPr>
          <w:rFonts w:eastAsia="Calibri"/>
          <w:lang w:val="en-US"/>
        </w:rPr>
        <w:t>ting</w:t>
      </w:r>
      <w:r w:rsidRPr="000A09EF">
        <w:rPr>
          <w:rFonts w:eastAsia="Calibri"/>
          <w:lang w:val="en-US"/>
        </w:rPr>
        <w:t xml:space="preserve"> of </w:t>
      </w:r>
      <w:r w:rsidRPr="000A09EF">
        <w:rPr>
          <w:rFonts w:eastAsia="Calibri"/>
          <w:i/>
          <w:lang w:val="en-US"/>
        </w:rPr>
        <w:t xml:space="preserve">S. </w:t>
      </w:r>
      <w:proofErr w:type="spellStart"/>
      <w:r w:rsidRPr="000A09EF">
        <w:rPr>
          <w:rFonts w:eastAsia="Calibri"/>
          <w:i/>
          <w:lang w:val="en-US"/>
        </w:rPr>
        <w:t>acanthias</w:t>
      </w:r>
      <w:proofErr w:type="spellEnd"/>
      <w:r w:rsidRPr="000A09EF">
        <w:rPr>
          <w:rFonts w:eastAsia="Calibri"/>
          <w:lang w:val="en-US"/>
        </w:rPr>
        <w:t xml:space="preserve"> into </w:t>
      </w:r>
      <w:r w:rsidRPr="000A09EF">
        <w:rPr>
          <w:rFonts w:eastAsia="Calibri"/>
          <w:i/>
          <w:lang w:val="en-US"/>
        </w:rPr>
        <w:t xml:space="preserve">S. </w:t>
      </w:r>
      <w:proofErr w:type="spellStart"/>
      <w:r w:rsidRPr="000A09EF">
        <w:rPr>
          <w:rFonts w:eastAsia="Calibri"/>
          <w:i/>
          <w:lang w:val="en-US"/>
        </w:rPr>
        <w:t>acanthias</w:t>
      </w:r>
      <w:proofErr w:type="spellEnd"/>
      <w:r w:rsidRPr="000A09EF">
        <w:rPr>
          <w:rFonts w:eastAsia="Calibri"/>
          <w:lang w:val="en-US"/>
        </w:rPr>
        <w:t xml:space="preserve"> and </w:t>
      </w:r>
      <w:r w:rsidR="00632F47">
        <w:rPr>
          <w:rFonts w:eastAsia="Calibri"/>
          <w:lang w:val="en-US"/>
        </w:rPr>
        <w:br/>
      </w:r>
      <w:r w:rsidRPr="000A09EF">
        <w:rPr>
          <w:rFonts w:eastAsia="Calibri"/>
          <w:i/>
          <w:lang w:val="en-US"/>
        </w:rPr>
        <w:t>S.</w:t>
      </w:r>
      <w:r w:rsidR="00632F47">
        <w:rPr>
          <w:rFonts w:eastAsia="Calibri"/>
          <w:i/>
          <w:lang w:val="en-US"/>
        </w:rPr>
        <w:t xml:space="preserve"> </w:t>
      </w:r>
      <w:proofErr w:type="spellStart"/>
      <w:r w:rsidRPr="000A09EF">
        <w:rPr>
          <w:rFonts w:eastAsia="Calibri"/>
          <w:i/>
          <w:lang w:val="en-US"/>
        </w:rPr>
        <w:t>suckleyi</w:t>
      </w:r>
      <w:proofErr w:type="spellEnd"/>
      <w:r w:rsidRPr="000A09EF">
        <w:rPr>
          <w:rFonts w:eastAsia="Calibri"/>
          <w:lang w:val="en-US"/>
        </w:rPr>
        <w:t xml:space="preserve"> and to reflect this in </w:t>
      </w:r>
      <w:r w:rsidRPr="000A09EF">
        <w:rPr>
          <w:rFonts w:eastAsia="Calibri"/>
        </w:rPr>
        <w:t xml:space="preserve">Appendix II to be consistent with Eschmeyer. </w:t>
      </w:r>
    </w:p>
    <w:p w14:paraId="78E339F7" w14:textId="77777777" w:rsidR="002F6F70" w:rsidRDefault="002F6F70" w:rsidP="00E46ED4">
      <w:pPr>
        <w:spacing w:after="0" w:line="240" w:lineRule="auto"/>
        <w:jc w:val="both"/>
        <w:rPr>
          <w:rFonts w:cs="Arial"/>
          <w:i/>
          <w:iCs/>
          <w:u w:val="single"/>
          <w:lang w:val="en-GB"/>
        </w:rPr>
      </w:pPr>
    </w:p>
    <w:p w14:paraId="69781B6C" w14:textId="7F851F9F" w:rsidR="00A27167" w:rsidRPr="009B5955" w:rsidRDefault="00A71A04" w:rsidP="00E46ED4">
      <w:pPr>
        <w:spacing w:after="0" w:line="240" w:lineRule="auto"/>
        <w:jc w:val="both"/>
        <w:rPr>
          <w:rFonts w:cs="Arial"/>
          <w:i/>
          <w:iCs/>
          <w:u w:val="single"/>
          <w:lang w:val="en-GB"/>
        </w:rPr>
      </w:pPr>
      <w:r>
        <w:rPr>
          <w:rFonts w:cs="Arial"/>
          <w:i/>
          <w:iCs/>
          <w:u w:val="single"/>
          <w:lang w:val="en-GB"/>
        </w:rPr>
        <w:t xml:space="preserve">Proposal for a New Taxonomic Reference for </w:t>
      </w:r>
      <w:r w:rsidR="00A27167" w:rsidRPr="006B1BDA">
        <w:rPr>
          <w:rFonts w:cs="Arial"/>
          <w:i/>
          <w:iCs/>
          <w:u w:val="single"/>
          <w:lang w:val="en-GB"/>
        </w:rPr>
        <w:t>Marine Mammals</w:t>
      </w:r>
    </w:p>
    <w:p w14:paraId="2620E346" w14:textId="77777777" w:rsidR="00A27167" w:rsidRDefault="00A27167" w:rsidP="00E46ED4">
      <w:pPr>
        <w:spacing w:after="0" w:line="240" w:lineRule="auto"/>
        <w:jc w:val="both"/>
        <w:rPr>
          <w:rFonts w:cs="Arial"/>
          <w:lang w:val="en-GB"/>
        </w:rPr>
      </w:pPr>
    </w:p>
    <w:p w14:paraId="2AB2F537" w14:textId="305EFF78" w:rsidR="007E0314" w:rsidRDefault="00BD608E" w:rsidP="007E0314">
      <w:pPr>
        <w:pStyle w:val="Firstnumbering"/>
        <w:ind w:left="567" w:hanging="567"/>
      </w:pPr>
      <w:r>
        <w:t xml:space="preserve">As detailed in the Annex to Resolution 12.27, for marine mammals, CMS uses </w:t>
      </w:r>
      <w:r w:rsidR="007E0314">
        <w:t>the following standard reference</w:t>
      </w:r>
      <w:r w:rsidR="00043932">
        <w:t>,</w:t>
      </w:r>
      <w:r w:rsidR="00043932" w:rsidRPr="00043932">
        <w:rPr>
          <w:lang w:val="en-US"/>
        </w:rPr>
        <w:t xml:space="preserve"> </w:t>
      </w:r>
      <w:r w:rsidR="00043932" w:rsidRPr="007E0314">
        <w:rPr>
          <w:lang w:val="en-US"/>
        </w:rPr>
        <w:t>as recommended by the 15</w:t>
      </w:r>
      <w:r w:rsidR="00043932" w:rsidRPr="00043932">
        <w:rPr>
          <w:vertAlign w:val="superscript"/>
          <w:lang w:val="en-US"/>
        </w:rPr>
        <w:t>th</w:t>
      </w:r>
      <w:r w:rsidR="00043932" w:rsidRPr="007E0314">
        <w:rPr>
          <w:lang w:val="en-US"/>
        </w:rPr>
        <w:t xml:space="preserve"> meeting of the Scientific Council</w:t>
      </w:r>
      <w:r w:rsidR="007E0314">
        <w:t>:</w:t>
      </w:r>
    </w:p>
    <w:p w14:paraId="59496E35" w14:textId="77777777" w:rsidR="007E0314" w:rsidRDefault="007E0314" w:rsidP="007E0314">
      <w:pPr>
        <w:pStyle w:val="Firstnumbering"/>
        <w:numPr>
          <w:ilvl w:val="0"/>
          <w:numId w:val="0"/>
        </w:numPr>
        <w:ind w:left="567"/>
      </w:pPr>
    </w:p>
    <w:p w14:paraId="0322FE79" w14:textId="162AA0C2" w:rsidR="00621640" w:rsidRPr="00FF575F" w:rsidRDefault="00BD608E" w:rsidP="007E0314">
      <w:pPr>
        <w:pStyle w:val="Firstnumbering"/>
        <w:numPr>
          <w:ilvl w:val="0"/>
          <w:numId w:val="0"/>
        </w:numPr>
        <w:ind w:left="567"/>
        <w:rPr>
          <w:i/>
          <w:iCs/>
        </w:rPr>
      </w:pPr>
      <w:r w:rsidRPr="00FF575F">
        <w:rPr>
          <w:i/>
          <w:iCs/>
          <w:lang w:val="en-US"/>
        </w:rPr>
        <w:t xml:space="preserve">Perrin W.F., </w:t>
      </w:r>
      <w:proofErr w:type="spellStart"/>
      <w:r w:rsidRPr="00FF575F">
        <w:rPr>
          <w:i/>
          <w:iCs/>
          <w:lang w:val="en-US"/>
        </w:rPr>
        <w:t>Wursig</w:t>
      </w:r>
      <w:proofErr w:type="spellEnd"/>
      <w:r w:rsidRPr="00FF575F">
        <w:rPr>
          <w:i/>
          <w:iCs/>
          <w:lang w:val="en-US"/>
        </w:rPr>
        <w:t xml:space="preserve"> B. and </w:t>
      </w:r>
      <w:proofErr w:type="spellStart"/>
      <w:r w:rsidRPr="00FF575F">
        <w:rPr>
          <w:i/>
          <w:iCs/>
          <w:lang w:val="en-US"/>
        </w:rPr>
        <w:t>Thewissen</w:t>
      </w:r>
      <w:proofErr w:type="spellEnd"/>
      <w:r w:rsidRPr="00FF575F">
        <w:rPr>
          <w:i/>
          <w:iCs/>
          <w:lang w:val="en-US"/>
        </w:rPr>
        <w:t xml:space="preserve"> J.G.M. (Editors), (2009), Encyclopedia of Marine Mammals, Second edition. Academic Press as the standard nomenclatural reference for Marine Mammals</w:t>
      </w:r>
    </w:p>
    <w:p w14:paraId="5938A89D" w14:textId="77777777" w:rsidR="00621640" w:rsidRDefault="00621640" w:rsidP="00E46ED4">
      <w:pPr>
        <w:spacing w:after="0" w:line="240" w:lineRule="auto"/>
        <w:jc w:val="both"/>
        <w:rPr>
          <w:rFonts w:cs="Arial"/>
          <w:lang w:val="en-GB"/>
        </w:rPr>
      </w:pPr>
    </w:p>
    <w:p w14:paraId="54CC1D98" w14:textId="19C8418C" w:rsidR="007E0314" w:rsidRDefault="000056C3" w:rsidP="00043932">
      <w:pPr>
        <w:pStyle w:val="Firstnumbering"/>
        <w:ind w:left="567" w:hanging="567"/>
      </w:pPr>
      <w:r>
        <w:t xml:space="preserve">Due to the </w:t>
      </w:r>
      <w:r w:rsidR="007317AB">
        <w:t xml:space="preserve">length of </w:t>
      </w:r>
      <w:r w:rsidR="00520228">
        <w:t>time since publication of this reference,</w:t>
      </w:r>
      <w:r w:rsidR="006B0078">
        <w:t xml:space="preserve"> the taxonomy and nomenclature used </w:t>
      </w:r>
      <w:r w:rsidR="00CF06C3">
        <w:t>i</w:t>
      </w:r>
      <w:r w:rsidR="006B0078">
        <w:t xml:space="preserve">n the CMS Appendices </w:t>
      </w:r>
      <w:r w:rsidR="00520228">
        <w:t>is</w:t>
      </w:r>
      <w:r w:rsidR="00DC15B9">
        <w:t xml:space="preserve"> no longer in line with scientific consensus. A third edition </w:t>
      </w:r>
      <w:r w:rsidR="00E376C4">
        <w:t xml:space="preserve">of the </w:t>
      </w:r>
      <w:r w:rsidR="00E376C4" w:rsidRPr="0036601E">
        <w:rPr>
          <w:lang w:val="en-US"/>
        </w:rPr>
        <w:t>Encyclopedia</w:t>
      </w:r>
      <w:r w:rsidR="00E376C4" w:rsidRPr="00E376C4">
        <w:t xml:space="preserve"> </w:t>
      </w:r>
      <w:r w:rsidR="00DC15B9">
        <w:t xml:space="preserve">was published in </w:t>
      </w:r>
      <w:r w:rsidR="009E5502">
        <w:t>2017</w:t>
      </w:r>
      <w:r w:rsidR="00942F1C">
        <w:t xml:space="preserve">, and is already </w:t>
      </w:r>
      <w:r w:rsidR="00697D40">
        <w:t>outdated to some extent</w:t>
      </w:r>
      <w:r w:rsidR="009606E1">
        <w:t>.</w:t>
      </w:r>
      <w:r w:rsidR="00562001">
        <w:t xml:space="preserve"> A fourth edition is </w:t>
      </w:r>
      <w:r w:rsidR="009E5502">
        <w:t>envisaged but</w:t>
      </w:r>
      <w:r w:rsidR="00562001">
        <w:t xml:space="preserve"> may only be published after COP15.</w:t>
      </w:r>
    </w:p>
    <w:p w14:paraId="7D0D4CDE" w14:textId="77777777" w:rsidR="004828AB" w:rsidRDefault="004828AB" w:rsidP="004828AB">
      <w:pPr>
        <w:pStyle w:val="Firstnumbering"/>
        <w:numPr>
          <w:ilvl w:val="0"/>
          <w:numId w:val="0"/>
        </w:numPr>
        <w:ind w:left="567"/>
      </w:pPr>
    </w:p>
    <w:p w14:paraId="2C0A338E" w14:textId="5F12DFD4" w:rsidR="00A25E5B" w:rsidRDefault="00520228" w:rsidP="00200EC6">
      <w:pPr>
        <w:pStyle w:val="Firstnumbering"/>
        <w:ind w:left="567" w:hanging="567"/>
      </w:pPr>
      <w:r>
        <w:t xml:space="preserve">Table 2 shows discrepancies between CMS, CITES </w:t>
      </w:r>
      <w:r w:rsidR="00FE6069">
        <w:t>and some commonly used references.</w:t>
      </w:r>
      <w:r w:rsidR="001359C9">
        <w:t xml:space="preserve"> </w:t>
      </w:r>
    </w:p>
    <w:p w14:paraId="11386FBA" w14:textId="77777777" w:rsidR="00A74982" w:rsidRDefault="00A74982" w:rsidP="00A74982">
      <w:pPr>
        <w:pStyle w:val="Firstnumbering"/>
        <w:numPr>
          <w:ilvl w:val="0"/>
          <w:numId w:val="0"/>
        </w:numPr>
        <w:ind w:left="567"/>
      </w:pPr>
    </w:p>
    <w:p w14:paraId="7850C903" w14:textId="5B44BE35" w:rsidR="00F92619" w:rsidRDefault="00CF06C3" w:rsidP="00A74982">
      <w:pPr>
        <w:pStyle w:val="Firstnumbering"/>
        <w:ind w:left="567" w:hanging="567"/>
      </w:pPr>
      <w:r>
        <w:t>T</w:t>
      </w:r>
      <w:r w:rsidR="00A74982">
        <w:t>o ensure the accuracy of CMS taxonomy and nomenclature</w:t>
      </w:r>
      <w:r>
        <w:t>,</w:t>
      </w:r>
      <w:r w:rsidR="00A74982">
        <w:t xml:space="preserve"> </w:t>
      </w:r>
      <w:r>
        <w:t xml:space="preserve">and </w:t>
      </w:r>
      <w:r w:rsidR="00A74982">
        <w:t>following consultation</w:t>
      </w:r>
      <w:r>
        <w:t>s</w:t>
      </w:r>
      <w:r w:rsidR="00A74982">
        <w:t xml:space="preserve"> with </w:t>
      </w:r>
      <w:ins w:id="7" w:author="Andrea Pauly" w:date="2023-07-19T20:50:00Z">
        <w:r w:rsidR="00AE620F">
          <w:t xml:space="preserve">the Council </w:t>
        </w:r>
      </w:ins>
      <w:del w:id="8" w:author="Andrea Pauly" w:date="2023-07-19T20:50:00Z">
        <w:r w:rsidR="00A74982" w:rsidDel="00AE620F">
          <w:delText>several COP-</w:delText>
        </w:r>
        <w:r w:rsidDel="00AE620F">
          <w:delText>a</w:delText>
        </w:r>
        <w:r w:rsidR="00A74982" w:rsidDel="00AE620F">
          <w:delText xml:space="preserve">ppointed Councillors </w:delText>
        </w:r>
      </w:del>
      <w:r w:rsidR="00A74982">
        <w:t>and the former COP-</w:t>
      </w:r>
      <w:r>
        <w:t>a</w:t>
      </w:r>
      <w:r w:rsidR="00A74982">
        <w:t xml:space="preserve">ppointed Councillor for Aquatic Mammals, Giuseppe Notarbartolo di Sciara (see also Annex 1 to this document), the </w:t>
      </w:r>
      <w:r>
        <w:t xml:space="preserve">use of the </w:t>
      </w:r>
      <w:r w:rsidR="00A74982">
        <w:t xml:space="preserve">following online resource as </w:t>
      </w:r>
      <w:r>
        <w:t xml:space="preserve">the </w:t>
      </w:r>
      <w:r w:rsidR="00A74982">
        <w:t xml:space="preserve">standard reference for marine mammals </w:t>
      </w:r>
      <w:r w:rsidR="00C07A0F">
        <w:t xml:space="preserve">is proposed:  </w:t>
      </w:r>
      <w:bookmarkStart w:id="9" w:name="_Hlk140692507"/>
    </w:p>
    <w:bookmarkEnd w:id="9"/>
    <w:p w14:paraId="2AAC80A6" w14:textId="77777777" w:rsidR="00A74982" w:rsidRDefault="00A74982" w:rsidP="00A74982">
      <w:pPr>
        <w:pStyle w:val="Firstnumbering"/>
        <w:numPr>
          <w:ilvl w:val="0"/>
          <w:numId w:val="0"/>
        </w:numPr>
        <w:ind w:left="567"/>
      </w:pPr>
    </w:p>
    <w:p w14:paraId="43B2940A" w14:textId="77777777" w:rsidR="004E10E4" w:rsidRDefault="00DC247D" w:rsidP="004E10E4">
      <w:pPr>
        <w:pStyle w:val="Firstnumbering"/>
        <w:numPr>
          <w:ilvl w:val="0"/>
          <w:numId w:val="0"/>
        </w:numPr>
        <w:ind w:left="567"/>
        <w:rPr>
          <w:ins w:id="10" w:author="Andrea Pauly" w:date="2023-07-19T20:33:00Z"/>
          <w:rStyle w:val="Hyperlink"/>
          <w:i/>
          <w:iCs/>
          <w:lang w:val="en-US"/>
        </w:rPr>
      </w:pPr>
      <w:r w:rsidRPr="00212BD1">
        <w:rPr>
          <w:i/>
          <w:iCs/>
          <w:lang w:val="en-US"/>
        </w:rPr>
        <w:t>Society for Marine Mammalogy</w:t>
      </w:r>
      <w:r w:rsidR="006E7CD0">
        <w:rPr>
          <w:i/>
          <w:iCs/>
          <w:lang w:val="en-US"/>
        </w:rPr>
        <w:t>,</w:t>
      </w:r>
      <w:r w:rsidRPr="00212BD1">
        <w:rPr>
          <w:i/>
          <w:iCs/>
          <w:lang w:val="en-US"/>
        </w:rPr>
        <w:t xml:space="preserve"> Committee on Taxonomy</w:t>
      </w:r>
      <w:r w:rsidR="006E7CD0">
        <w:rPr>
          <w:i/>
          <w:iCs/>
          <w:lang w:val="en-US"/>
        </w:rPr>
        <w:t>,</w:t>
      </w:r>
      <w:r w:rsidRPr="00212BD1">
        <w:rPr>
          <w:i/>
          <w:iCs/>
          <w:lang w:val="en-US"/>
        </w:rPr>
        <w:t xml:space="preserve"> List of marine mammal species and subspecies, </w:t>
      </w:r>
      <w:hyperlink r:id="rId14" w:history="1">
        <w:r w:rsidRPr="00212BD1">
          <w:rPr>
            <w:rStyle w:val="Hyperlink"/>
            <w:i/>
            <w:iCs/>
            <w:lang w:val="en-US"/>
          </w:rPr>
          <w:t>www.marinemammalscience.org</w:t>
        </w:r>
      </w:hyperlink>
    </w:p>
    <w:p w14:paraId="008D1ADE" w14:textId="77777777" w:rsidR="004E10E4" w:rsidRPr="00EB3C4A" w:rsidRDefault="004E10E4" w:rsidP="004E10E4">
      <w:pPr>
        <w:pStyle w:val="Firstnumbering"/>
        <w:numPr>
          <w:ilvl w:val="0"/>
          <w:numId w:val="0"/>
        </w:numPr>
        <w:ind w:left="567"/>
        <w:rPr>
          <w:ins w:id="11" w:author="Andrea Pauly" w:date="2023-07-19T20:33:00Z"/>
        </w:rPr>
      </w:pPr>
    </w:p>
    <w:p w14:paraId="0618AEC9" w14:textId="77777777" w:rsidR="005C6717" w:rsidRDefault="005C6717" w:rsidP="005C6717">
      <w:pPr>
        <w:pStyle w:val="Firstnumbering"/>
        <w:ind w:left="567" w:hanging="567"/>
      </w:pPr>
      <w:r>
        <w:t xml:space="preserve">Furthermore, in line with the practice for birds and fish, </w:t>
      </w:r>
      <w:r w:rsidRPr="0076285C">
        <w:rPr>
          <w:lang w:val="en-US"/>
        </w:rPr>
        <w:t xml:space="preserve">the Scientific Council </w:t>
      </w:r>
      <w:r>
        <w:rPr>
          <w:lang w:val="en-US"/>
        </w:rPr>
        <w:t>should</w:t>
      </w:r>
      <w:r w:rsidRPr="0076285C">
        <w:rPr>
          <w:lang w:val="en-US"/>
        </w:rPr>
        <w:t xml:space="preserve"> </w:t>
      </w:r>
      <w:r>
        <w:rPr>
          <w:lang w:val="en-US"/>
        </w:rPr>
        <w:t xml:space="preserve">be asked </w:t>
      </w:r>
      <w:r w:rsidRPr="0076285C">
        <w:rPr>
          <w:lang w:val="en-US"/>
        </w:rPr>
        <w:t>to review</w:t>
      </w:r>
      <w:r>
        <w:rPr>
          <w:lang w:val="en-US"/>
        </w:rPr>
        <w:t>,</w:t>
      </w:r>
      <w:r w:rsidRPr="0076285C">
        <w:rPr>
          <w:lang w:val="en-US"/>
        </w:rPr>
        <w:t xml:space="preserve"> at its last meeting before each meeting of the Conference of Parties</w:t>
      </w:r>
      <w:r>
        <w:rPr>
          <w:lang w:val="en-US"/>
        </w:rPr>
        <w:t>,</w:t>
      </w:r>
      <w:r w:rsidRPr="0076285C">
        <w:rPr>
          <w:lang w:val="en-US"/>
        </w:rPr>
        <w:t xml:space="preserve"> the </w:t>
      </w:r>
      <w:r>
        <w:rPr>
          <w:lang w:val="en-US"/>
        </w:rPr>
        <w:t>latest version of the online marine mammal</w:t>
      </w:r>
      <w:r w:rsidRPr="0076285C">
        <w:rPr>
          <w:lang w:val="en-US"/>
        </w:rPr>
        <w:t xml:space="preserve"> reference for the species listed </w:t>
      </w:r>
      <w:r>
        <w:rPr>
          <w:lang w:val="en-US"/>
        </w:rPr>
        <w:t>i</w:t>
      </w:r>
      <w:r w:rsidRPr="0076285C">
        <w:rPr>
          <w:lang w:val="en-US"/>
        </w:rPr>
        <w:t xml:space="preserve">n the </w:t>
      </w:r>
      <w:r>
        <w:rPr>
          <w:lang w:val="en-US"/>
        </w:rPr>
        <w:t xml:space="preserve">CMS </w:t>
      </w:r>
      <w:r w:rsidRPr="0076285C">
        <w:rPr>
          <w:lang w:val="en-US"/>
        </w:rPr>
        <w:t>Appendices and make recommendations as to whether the name of any listed species should be updated</w:t>
      </w:r>
      <w:r>
        <w:rPr>
          <w:lang w:val="en-US"/>
        </w:rPr>
        <w:t>.</w:t>
      </w:r>
    </w:p>
    <w:p w14:paraId="7BF5FB88" w14:textId="77777777" w:rsidR="005C6717" w:rsidRDefault="005C6717" w:rsidP="005C6717">
      <w:pPr>
        <w:spacing w:after="0" w:line="240" w:lineRule="auto"/>
        <w:jc w:val="both"/>
        <w:rPr>
          <w:rFonts w:cs="Arial"/>
          <w:u w:val="single"/>
          <w:lang w:val="en-GB"/>
        </w:rPr>
      </w:pPr>
    </w:p>
    <w:p w14:paraId="6D63621C" w14:textId="77777777" w:rsidR="005C6717" w:rsidRDefault="005C6717" w:rsidP="004566DD">
      <w:pPr>
        <w:pStyle w:val="Firstnumbering"/>
        <w:ind w:left="567" w:hanging="567"/>
        <w:rPr>
          <w:ins w:id="12" w:author="Stephen Garnett" w:date="2023-07-20T08:47:00Z"/>
        </w:rPr>
      </w:pPr>
      <w:r>
        <w:t>Changes that would result from the proposed update of the taxonomic reference for marine mammals are indicated under ‘comments’ in Table 2.</w:t>
      </w:r>
      <w:r w:rsidRPr="000A64CB">
        <w:t xml:space="preserve"> </w:t>
      </w:r>
      <w:r>
        <w:t xml:space="preserve">Taxa for which </w:t>
      </w:r>
      <w:r w:rsidRPr="004D1C2C">
        <w:t xml:space="preserve">no direct correlation between identified </w:t>
      </w:r>
      <w:r>
        <w:t xml:space="preserve">species or </w:t>
      </w:r>
      <w:r w:rsidRPr="004D1C2C">
        <w:t>subspecies and regional listings could be established</w:t>
      </w:r>
      <w:r>
        <w:t xml:space="preserve"> were</w:t>
      </w:r>
      <w:r w:rsidRPr="004D1C2C">
        <w:t xml:space="preserve"> </w:t>
      </w:r>
      <w:r>
        <w:t>not included in</w:t>
      </w:r>
      <w:r w:rsidRPr="004D1C2C">
        <w:t xml:space="preserve"> the table.</w:t>
      </w:r>
    </w:p>
    <w:p w14:paraId="74FCC66E" w14:textId="77777777" w:rsidR="003D2C98" w:rsidRDefault="003D2C98" w:rsidP="001D0CB4">
      <w:pPr>
        <w:pStyle w:val="Firstnumbering"/>
        <w:numPr>
          <w:ilvl w:val="0"/>
          <w:numId w:val="0"/>
        </w:numPr>
      </w:pPr>
    </w:p>
    <w:p w14:paraId="6ABE1AE2" w14:textId="77777777" w:rsidR="007B1572" w:rsidRDefault="007B1572" w:rsidP="001D0CB4">
      <w:pPr>
        <w:pStyle w:val="Firstnumbering"/>
        <w:numPr>
          <w:ilvl w:val="0"/>
          <w:numId w:val="0"/>
        </w:numPr>
      </w:pPr>
    </w:p>
    <w:p w14:paraId="12571E32" w14:textId="77777777" w:rsidR="001D0CB4" w:rsidRDefault="001D0CB4" w:rsidP="001D0CB4">
      <w:pPr>
        <w:pStyle w:val="Firstnumbering"/>
        <w:numPr>
          <w:ilvl w:val="0"/>
          <w:numId w:val="0"/>
        </w:numPr>
        <w:sectPr w:rsidR="001D0CB4" w:rsidSect="00D93628">
          <w:headerReference w:type="even" r:id="rId15"/>
          <w:headerReference w:type="default" r:id="rId16"/>
          <w:footerReference w:type="even" r:id="rId17"/>
          <w:footerReference w:type="default" r:id="rId18"/>
          <w:headerReference w:type="first" r:id="rId19"/>
          <w:pgSz w:w="11906" w:h="16838" w:code="9"/>
          <w:pgMar w:top="1440" w:right="1440" w:bottom="1440" w:left="1440" w:header="720" w:footer="720" w:gutter="0"/>
          <w:cols w:space="720"/>
          <w:titlePg/>
          <w:docGrid w:linePitch="360"/>
        </w:sectPr>
      </w:pPr>
    </w:p>
    <w:p w14:paraId="6D55A0DA" w14:textId="3DAA3F5E" w:rsidR="004828AB" w:rsidRPr="003A2831" w:rsidRDefault="004828AB" w:rsidP="00B15477">
      <w:pPr>
        <w:pStyle w:val="Firstnumbering"/>
        <w:numPr>
          <w:ilvl w:val="0"/>
          <w:numId w:val="0"/>
        </w:numPr>
        <w:rPr>
          <w:b/>
          <w:bCs/>
          <w:i/>
          <w:iCs/>
        </w:rPr>
      </w:pPr>
      <w:r w:rsidRPr="003A2831">
        <w:rPr>
          <w:b/>
          <w:bCs/>
          <w:i/>
          <w:iCs/>
        </w:rPr>
        <w:lastRenderedPageBreak/>
        <w:t xml:space="preserve">Table 2: </w:t>
      </w:r>
      <w:r w:rsidR="0066697B" w:rsidRPr="00686022">
        <w:rPr>
          <w:i/>
        </w:rPr>
        <w:t xml:space="preserve">Discrepancies between CMS, CITES, the IUCN Red List </w:t>
      </w:r>
      <w:r w:rsidR="00E472CA" w:rsidRPr="00686022">
        <w:rPr>
          <w:i/>
        </w:rPr>
        <w:t xml:space="preserve">(IUCN) </w:t>
      </w:r>
      <w:r w:rsidR="0066697B" w:rsidRPr="00686022">
        <w:rPr>
          <w:i/>
        </w:rPr>
        <w:t>and the taxonomy agreed by the Society for Marine Mammalogy</w:t>
      </w:r>
      <w:r w:rsidR="00E472CA" w:rsidRPr="00686022">
        <w:rPr>
          <w:i/>
        </w:rPr>
        <w:t xml:space="preserve"> (SMM</w:t>
      </w:r>
      <w:r w:rsidR="000E29A1" w:rsidRPr="00686022">
        <w:rPr>
          <w:i/>
        </w:rPr>
        <w:t xml:space="preserve">; recommended to be adopted as </w:t>
      </w:r>
      <w:r w:rsidR="007120CE">
        <w:rPr>
          <w:i/>
        </w:rPr>
        <w:t xml:space="preserve">the </w:t>
      </w:r>
      <w:r w:rsidR="000E29A1" w:rsidRPr="00686022">
        <w:rPr>
          <w:i/>
        </w:rPr>
        <w:t>taxonomic reference for CMS</w:t>
      </w:r>
      <w:r w:rsidR="00E472CA" w:rsidRPr="00686022">
        <w:rPr>
          <w:i/>
        </w:rPr>
        <w:t>)</w:t>
      </w:r>
      <w:r w:rsidR="00FE6069" w:rsidRPr="00686022">
        <w:rPr>
          <w:i/>
        </w:rPr>
        <w:t xml:space="preserve">. </w:t>
      </w:r>
      <w:r w:rsidR="00826DA6" w:rsidRPr="00686022">
        <w:rPr>
          <w:i/>
        </w:rPr>
        <w:t>S</w:t>
      </w:r>
      <w:r w:rsidR="002553BC" w:rsidRPr="00686022">
        <w:rPr>
          <w:i/>
        </w:rPr>
        <w:t>pecies</w:t>
      </w:r>
      <w:r w:rsidR="004B1E01" w:rsidRPr="00686022">
        <w:rPr>
          <w:i/>
        </w:rPr>
        <w:t xml:space="preserve"> or </w:t>
      </w:r>
      <w:r w:rsidR="00AA2E4E" w:rsidRPr="00686022">
        <w:rPr>
          <w:i/>
        </w:rPr>
        <w:t>sub</w:t>
      </w:r>
      <w:r w:rsidR="004B1E01" w:rsidRPr="00686022">
        <w:rPr>
          <w:i/>
        </w:rPr>
        <w:t>species</w:t>
      </w:r>
      <w:r w:rsidR="00826DA6" w:rsidRPr="00686022">
        <w:rPr>
          <w:i/>
        </w:rPr>
        <w:t xml:space="preserve"> relevant for CMS listings</w:t>
      </w:r>
      <w:r w:rsidR="00056E70" w:rsidRPr="00686022">
        <w:rPr>
          <w:i/>
        </w:rPr>
        <w:t xml:space="preserve"> indicated</w:t>
      </w:r>
      <w:r w:rsidR="00567D6F" w:rsidRPr="00686022">
        <w:rPr>
          <w:i/>
        </w:rPr>
        <w:t xml:space="preserve"> in bold.</w:t>
      </w:r>
      <w:r w:rsidR="004B1E01">
        <w:rPr>
          <w:b/>
          <w:bCs/>
          <w:i/>
          <w:iCs/>
        </w:rPr>
        <w:t xml:space="preserve"> </w:t>
      </w:r>
    </w:p>
    <w:p w14:paraId="0C9379AA" w14:textId="77777777" w:rsidR="0066697B" w:rsidRPr="0066697B" w:rsidRDefault="0066697B" w:rsidP="003D2C98">
      <w:pPr>
        <w:pStyle w:val="Firstnumbering"/>
        <w:numPr>
          <w:ilvl w:val="0"/>
          <w:numId w:val="0"/>
        </w:numPr>
        <w:ind w:left="567"/>
      </w:pPr>
    </w:p>
    <w:tbl>
      <w:tblPr>
        <w:tblW w:w="0" w:type="auto"/>
        <w:tblLayout w:type="fixed"/>
        <w:tblLook w:val="0000" w:firstRow="0" w:lastRow="0" w:firstColumn="0" w:lastColumn="0" w:noHBand="0" w:noVBand="0"/>
      </w:tblPr>
      <w:tblGrid>
        <w:gridCol w:w="1444"/>
        <w:gridCol w:w="872"/>
        <w:gridCol w:w="872"/>
        <w:gridCol w:w="1506"/>
        <w:gridCol w:w="1773"/>
        <w:gridCol w:w="1605"/>
        <w:gridCol w:w="1559"/>
        <w:gridCol w:w="1560"/>
        <w:gridCol w:w="2751"/>
      </w:tblGrid>
      <w:tr w:rsidR="00B41EA4" w:rsidRPr="00E427DA" w14:paraId="43A9B56B" w14:textId="5660C8C2" w:rsidTr="00200EC6">
        <w:trPr>
          <w:trHeight w:val="312"/>
          <w:tblHeader/>
        </w:trPr>
        <w:tc>
          <w:tcPr>
            <w:tcW w:w="144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3F8F13B" w14:textId="244990A5" w:rsidR="00C07172" w:rsidRPr="00E427DA" w:rsidRDefault="00C07172" w:rsidP="00C07172">
            <w:pPr>
              <w:spacing w:after="0" w:line="240" w:lineRule="auto"/>
              <w:rPr>
                <w:rFonts w:eastAsia="Calibri" w:cs="Times New Roman"/>
                <w:b/>
                <w:bCs/>
                <w:kern w:val="2"/>
                <w:sz w:val="20"/>
                <w:szCs w:val="20"/>
                <w14:ligatures w14:val="standardContextual"/>
              </w:rPr>
            </w:pPr>
            <w:r w:rsidRPr="00E427DA">
              <w:rPr>
                <w:rFonts w:eastAsia="Calibri" w:cs="Times New Roman"/>
                <w:b/>
                <w:bCs/>
                <w:kern w:val="2"/>
                <w:sz w:val="20"/>
                <w:szCs w:val="20"/>
                <w14:ligatures w14:val="standardContextual"/>
              </w:rPr>
              <w:t xml:space="preserve">Common </w:t>
            </w:r>
            <w:r w:rsidR="007120CE">
              <w:rPr>
                <w:rFonts w:eastAsia="Calibri" w:cs="Times New Roman"/>
                <w:b/>
                <w:bCs/>
                <w:kern w:val="2"/>
                <w:sz w:val="20"/>
                <w:szCs w:val="20"/>
                <w14:ligatures w14:val="standardContextual"/>
              </w:rPr>
              <w:t>n</w:t>
            </w:r>
            <w:r w:rsidRPr="00E427DA">
              <w:rPr>
                <w:rFonts w:eastAsia="Calibri" w:cs="Times New Roman"/>
                <w:b/>
                <w:bCs/>
                <w:kern w:val="2"/>
                <w:sz w:val="20"/>
                <w:szCs w:val="20"/>
                <w14:ligatures w14:val="standardContextual"/>
              </w:rPr>
              <w:t>ame</w:t>
            </w:r>
          </w:p>
        </w:tc>
        <w:tc>
          <w:tcPr>
            <w:tcW w:w="87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04B2793" w14:textId="6BD4DD86" w:rsidR="00C07172" w:rsidRPr="00E427DA" w:rsidRDefault="00C07172" w:rsidP="00C07172">
            <w:pPr>
              <w:spacing w:after="0" w:line="240" w:lineRule="auto"/>
              <w:rPr>
                <w:rFonts w:eastAsia="Calibri" w:cs="Times New Roman"/>
                <w:b/>
                <w:bCs/>
                <w:kern w:val="2"/>
                <w:sz w:val="20"/>
                <w:szCs w:val="20"/>
                <w14:ligatures w14:val="standardContextual"/>
              </w:rPr>
            </w:pPr>
            <w:r w:rsidRPr="00E427DA">
              <w:rPr>
                <w:rFonts w:eastAsia="Calibri" w:cs="Times New Roman"/>
                <w:b/>
                <w:bCs/>
                <w:kern w:val="2"/>
                <w:sz w:val="20"/>
                <w:szCs w:val="20"/>
                <w14:ligatures w14:val="standardContextual"/>
              </w:rPr>
              <w:t xml:space="preserve">App. I </w:t>
            </w:r>
            <w:proofErr w:type="gramStart"/>
            <w:r w:rsidR="007120CE">
              <w:rPr>
                <w:rFonts w:eastAsia="Calibri" w:cs="Times New Roman"/>
                <w:b/>
                <w:bCs/>
                <w:kern w:val="2"/>
                <w:sz w:val="20"/>
                <w:szCs w:val="20"/>
                <w14:ligatures w14:val="standardContextual"/>
              </w:rPr>
              <w:t>l</w:t>
            </w:r>
            <w:r w:rsidRPr="00E427DA">
              <w:rPr>
                <w:rFonts w:eastAsia="Calibri" w:cs="Times New Roman"/>
                <w:b/>
                <w:bCs/>
                <w:kern w:val="2"/>
                <w:sz w:val="20"/>
                <w:szCs w:val="20"/>
                <w14:ligatures w14:val="standardContextual"/>
              </w:rPr>
              <w:t>isting</w:t>
            </w:r>
            <w:proofErr w:type="gramEnd"/>
          </w:p>
        </w:tc>
        <w:tc>
          <w:tcPr>
            <w:tcW w:w="87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E39DC49" w14:textId="709B00B9" w:rsidR="00C07172" w:rsidRPr="00E427DA" w:rsidRDefault="00C07172" w:rsidP="00C07172">
            <w:pPr>
              <w:spacing w:after="0" w:line="240" w:lineRule="auto"/>
              <w:rPr>
                <w:rFonts w:eastAsia="Calibri" w:cs="Times New Roman"/>
                <w:b/>
                <w:bCs/>
                <w:kern w:val="2"/>
                <w:sz w:val="20"/>
                <w:szCs w:val="20"/>
                <w14:ligatures w14:val="standardContextual"/>
              </w:rPr>
            </w:pPr>
            <w:r w:rsidRPr="00E427DA">
              <w:rPr>
                <w:rFonts w:eastAsia="Calibri" w:cs="Times New Roman"/>
                <w:b/>
                <w:bCs/>
                <w:kern w:val="2"/>
                <w:sz w:val="20"/>
                <w:szCs w:val="20"/>
                <w14:ligatures w14:val="standardContextual"/>
              </w:rPr>
              <w:t xml:space="preserve">App. II </w:t>
            </w:r>
            <w:r w:rsidR="007120CE">
              <w:rPr>
                <w:rFonts w:eastAsia="Calibri" w:cs="Times New Roman"/>
                <w:b/>
                <w:bCs/>
                <w:kern w:val="2"/>
                <w:sz w:val="20"/>
                <w:szCs w:val="20"/>
                <w14:ligatures w14:val="standardContextual"/>
              </w:rPr>
              <w:t>l</w:t>
            </w:r>
            <w:r w:rsidRPr="00E427DA">
              <w:rPr>
                <w:rFonts w:eastAsia="Calibri" w:cs="Times New Roman"/>
                <w:b/>
                <w:bCs/>
                <w:kern w:val="2"/>
                <w:sz w:val="20"/>
                <w:szCs w:val="20"/>
                <w14:ligatures w14:val="standardContextual"/>
              </w:rPr>
              <w:t>isting</w:t>
            </w:r>
          </w:p>
        </w:tc>
        <w:tc>
          <w:tcPr>
            <w:tcW w:w="150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CC4CAF6" w14:textId="3DBF7F70" w:rsidR="00C07172" w:rsidRPr="00E427DA" w:rsidRDefault="00C07172" w:rsidP="00C07172">
            <w:pPr>
              <w:spacing w:after="0" w:line="240" w:lineRule="auto"/>
              <w:rPr>
                <w:rFonts w:eastAsia="Calibri" w:cs="Times New Roman"/>
                <w:b/>
                <w:bCs/>
                <w:kern w:val="2"/>
                <w:sz w:val="20"/>
                <w:szCs w:val="20"/>
                <w14:ligatures w14:val="standardContextual"/>
              </w:rPr>
            </w:pPr>
            <w:r w:rsidRPr="00E427DA">
              <w:rPr>
                <w:rFonts w:eastAsia="Calibri" w:cs="Times New Roman"/>
                <w:b/>
                <w:bCs/>
                <w:kern w:val="2"/>
                <w:sz w:val="20"/>
                <w:szCs w:val="20"/>
                <w14:ligatures w14:val="standardContextual"/>
              </w:rPr>
              <w:t xml:space="preserve">Global or </w:t>
            </w:r>
            <w:r w:rsidR="007120CE">
              <w:rPr>
                <w:rFonts w:eastAsia="Calibri" w:cs="Times New Roman"/>
                <w:b/>
                <w:bCs/>
                <w:kern w:val="2"/>
                <w:sz w:val="20"/>
                <w:szCs w:val="20"/>
                <w14:ligatures w14:val="standardContextual"/>
              </w:rPr>
              <w:t>r</w:t>
            </w:r>
            <w:r w:rsidRPr="00E427DA">
              <w:rPr>
                <w:rFonts w:eastAsia="Calibri" w:cs="Times New Roman"/>
                <w:b/>
                <w:bCs/>
                <w:kern w:val="2"/>
                <w:sz w:val="20"/>
                <w:szCs w:val="20"/>
                <w14:ligatures w14:val="standardContextual"/>
              </w:rPr>
              <w:t>egional?</w:t>
            </w:r>
          </w:p>
        </w:tc>
        <w:tc>
          <w:tcPr>
            <w:tcW w:w="177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4AB43EA" w14:textId="52507462" w:rsidR="00C07172" w:rsidRPr="00E427DA" w:rsidRDefault="00C07172" w:rsidP="00C07172">
            <w:pPr>
              <w:spacing w:after="0" w:line="240" w:lineRule="auto"/>
              <w:ind w:left="4" w:hanging="4"/>
              <w:rPr>
                <w:rFonts w:eastAsia="Calibri" w:cs="Times New Roman"/>
                <w:b/>
                <w:bCs/>
                <w:kern w:val="2"/>
                <w:sz w:val="20"/>
                <w:szCs w:val="20"/>
                <w14:ligatures w14:val="standardContextual"/>
              </w:rPr>
            </w:pPr>
            <w:r w:rsidRPr="00E427DA">
              <w:rPr>
                <w:rFonts w:eastAsia="Calibri" w:cs="Times New Roman"/>
                <w:b/>
                <w:bCs/>
                <w:kern w:val="2"/>
                <w:sz w:val="20"/>
                <w:szCs w:val="20"/>
                <w14:ligatures w14:val="standardContextual"/>
              </w:rPr>
              <w:t xml:space="preserve">Current </w:t>
            </w:r>
            <w:r w:rsidR="007120CE">
              <w:rPr>
                <w:rFonts w:eastAsia="Calibri" w:cs="Times New Roman"/>
                <w:b/>
                <w:bCs/>
                <w:kern w:val="2"/>
                <w:sz w:val="20"/>
                <w:szCs w:val="20"/>
                <w14:ligatures w14:val="standardContextual"/>
              </w:rPr>
              <w:t>n</w:t>
            </w:r>
            <w:r w:rsidRPr="00E427DA">
              <w:rPr>
                <w:rFonts w:eastAsia="Calibri" w:cs="Times New Roman"/>
                <w:b/>
                <w:bCs/>
                <w:kern w:val="2"/>
                <w:sz w:val="20"/>
                <w:szCs w:val="20"/>
                <w14:ligatures w14:val="standardContextual"/>
              </w:rPr>
              <w:t>ame in</w:t>
            </w:r>
            <w:r>
              <w:rPr>
                <w:rFonts w:eastAsia="Calibri" w:cs="Times New Roman"/>
                <w:b/>
                <w:bCs/>
                <w:kern w:val="2"/>
                <w:sz w:val="20"/>
                <w:szCs w:val="20"/>
                <w14:ligatures w14:val="standardContextual"/>
              </w:rPr>
              <w:t xml:space="preserve"> CMS</w:t>
            </w:r>
            <w:r w:rsidRPr="00E427DA">
              <w:rPr>
                <w:rFonts w:eastAsia="Calibri" w:cs="Times New Roman"/>
                <w:b/>
                <w:bCs/>
                <w:kern w:val="2"/>
                <w:sz w:val="20"/>
                <w:szCs w:val="20"/>
                <w14:ligatures w14:val="standardContextual"/>
              </w:rPr>
              <w:t xml:space="preserve"> Appendices</w:t>
            </w:r>
          </w:p>
        </w:tc>
        <w:tc>
          <w:tcPr>
            <w:tcW w:w="160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24A6438" w14:textId="5841C9EF" w:rsidR="00C07172" w:rsidRPr="00E427DA" w:rsidRDefault="00C07172" w:rsidP="00C07172">
            <w:pPr>
              <w:spacing w:after="0" w:line="240" w:lineRule="auto"/>
              <w:rPr>
                <w:rFonts w:eastAsia="Calibri" w:cs="Times New Roman"/>
                <w:b/>
                <w:bCs/>
                <w:kern w:val="2"/>
                <w:sz w:val="20"/>
                <w:szCs w:val="20"/>
                <w14:ligatures w14:val="standardContextual"/>
              </w:rPr>
            </w:pPr>
            <w:r w:rsidRPr="00E427DA">
              <w:rPr>
                <w:rFonts w:eastAsia="Calibri" w:cs="Times New Roman"/>
                <w:b/>
                <w:bCs/>
                <w:kern w:val="2"/>
                <w:sz w:val="20"/>
                <w:szCs w:val="20"/>
                <w14:ligatures w14:val="standardContextual"/>
              </w:rPr>
              <w:t>CITES</w:t>
            </w:r>
          </w:p>
        </w:tc>
        <w:tc>
          <w:tcPr>
            <w:tcW w:w="1559"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9594E49" w14:textId="409BC110" w:rsidR="00C07172" w:rsidRPr="00E427DA" w:rsidRDefault="00C07172" w:rsidP="00C07172">
            <w:pPr>
              <w:spacing w:after="0" w:line="240" w:lineRule="auto"/>
              <w:rPr>
                <w:rFonts w:eastAsia="Calibri" w:cs="Times New Roman"/>
                <w:b/>
                <w:bCs/>
                <w:kern w:val="2"/>
                <w:sz w:val="20"/>
                <w:szCs w:val="20"/>
                <w14:ligatures w14:val="standardContextual"/>
              </w:rPr>
            </w:pPr>
            <w:r w:rsidRPr="00E427DA">
              <w:rPr>
                <w:rFonts w:eastAsia="Calibri" w:cs="Times New Roman"/>
                <w:b/>
                <w:bCs/>
                <w:kern w:val="2"/>
                <w:sz w:val="20"/>
                <w:szCs w:val="20"/>
                <w14:ligatures w14:val="standardContextual"/>
              </w:rPr>
              <w:t>IUCN</w:t>
            </w:r>
          </w:p>
        </w:tc>
        <w:tc>
          <w:tcPr>
            <w:tcW w:w="156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21D1E0A" w14:textId="77777777" w:rsidR="00C07172" w:rsidRPr="00E427DA" w:rsidRDefault="00C07172" w:rsidP="00C07172">
            <w:pPr>
              <w:spacing w:after="0" w:line="240" w:lineRule="auto"/>
              <w:rPr>
                <w:rFonts w:eastAsia="Calibri" w:cs="Times New Roman"/>
                <w:b/>
                <w:bCs/>
                <w:kern w:val="2"/>
                <w:sz w:val="20"/>
                <w:szCs w:val="20"/>
                <w14:ligatures w14:val="standardContextual"/>
              </w:rPr>
            </w:pPr>
            <w:r w:rsidRPr="00E427DA">
              <w:rPr>
                <w:rFonts w:eastAsia="Calibri" w:cs="Times New Roman"/>
                <w:b/>
                <w:bCs/>
                <w:kern w:val="2"/>
                <w:sz w:val="20"/>
                <w:szCs w:val="20"/>
                <w14:ligatures w14:val="standardContextual"/>
              </w:rPr>
              <w:t xml:space="preserve">SMM </w:t>
            </w:r>
          </w:p>
        </w:tc>
        <w:tc>
          <w:tcPr>
            <w:tcW w:w="275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A0298CF" w14:textId="434A748E" w:rsidR="00C07172" w:rsidRPr="00E427DA" w:rsidRDefault="00C07172" w:rsidP="00C07172">
            <w:pPr>
              <w:spacing w:after="0" w:line="240" w:lineRule="auto"/>
              <w:ind w:right="364"/>
              <w:rPr>
                <w:rFonts w:eastAsia="Calibri" w:cs="Times New Roman"/>
                <w:b/>
                <w:bCs/>
                <w:kern w:val="2"/>
                <w:sz w:val="20"/>
                <w:szCs w:val="20"/>
                <w14:ligatures w14:val="standardContextual"/>
              </w:rPr>
            </w:pPr>
            <w:r>
              <w:rPr>
                <w:rFonts w:eastAsia="Calibri" w:cs="Times New Roman"/>
                <w:b/>
                <w:bCs/>
                <w:kern w:val="2"/>
                <w:sz w:val="20"/>
                <w:szCs w:val="20"/>
                <w14:ligatures w14:val="standardContextual"/>
              </w:rPr>
              <w:t>Comments</w:t>
            </w:r>
          </w:p>
        </w:tc>
      </w:tr>
      <w:tr w:rsidR="00C07172" w:rsidRPr="00A6475D" w14:paraId="213816F5" w14:textId="6CBF3559" w:rsidTr="00200EC6">
        <w:trPr>
          <w:trHeight w:val="312"/>
        </w:trPr>
        <w:tc>
          <w:tcPr>
            <w:tcW w:w="1444" w:type="dxa"/>
            <w:tcBorders>
              <w:top w:val="single" w:sz="6" w:space="0" w:color="auto"/>
              <w:left w:val="single" w:sz="6" w:space="0" w:color="auto"/>
              <w:bottom w:val="single" w:sz="6" w:space="0" w:color="auto"/>
              <w:right w:val="single" w:sz="6" w:space="0" w:color="auto"/>
            </w:tcBorders>
            <w:shd w:val="clear" w:color="auto" w:fill="auto"/>
          </w:tcPr>
          <w:p w14:paraId="74C83D81" w14:textId="77777777" w:rsidR="00C07172" w:rsidRPr="0084221B" w:rsidRDefault="00C07172" w:rsidP="00C07172">
            <w:pPr>
              <w:spacing w:after="0" w:line="240" w:lineRule="auto"/>
              <w:rPr>
                <w:rFonts w:eastAsia="Calibri" w:cs="Times New Roman"/>
                <w:kern w:val="2"/>
                <w:sz w:val="20"/>
                <w:szCs w:val="20"/>
                <w14:ligatures w14:val="standardContextual"/>
              </w:rPr>
            </w:pPr>
            <w:r w:rsidRPr="0084221B">
              <w:rPr>
                <w:rFonts w:eastAsia="Calibri" w:cs="Times New Roman"/>
                <w:kern w:val="2"/>
                <w:sz w:val="20"/>
                <w:szCs w:val="20"/>
                <w14:ligatures w14:val="standardContextual"/>
              </w:rPr>
              <w:t>South American Sea Lion</w:t>
            </w: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40EC75F9" w14:textId="77777777" w:rsidR="00C07172" w:rsidRPr="0084221B" w:rsidRDefault="00C07172" w:rsidP="00C07172">
            <w:pPr>
              <w:spacing w:after="0" w:line="240" w:lineRule="auto"/>
              <w:rPr>
                <w:rFonts w:eastAsia="Calibri" w:cs="Times New Roman"/>
                <w:kern w:val="2"/>
                <w:sz w:val="20"/>
                <w:szCs w:val="20"/>
                <w14:ligatures w14:val="standardContextual"/>
              </w:rPr>
            </w:pP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4A76B1E4" w14:textId="77777777" w:rsidR="00C07172" w:rsidRPr="0084221B" w:rsidRDefault="00C07172" w:rsidP="00C07172">
            <w:pPr>
              <w:spacing w:after="0" w:line="240" w:lineRule="auto"/>
              <w:rPr>
                <w:rFonts w:eastAsia="Calibri" w:cs="Times New Roman"/>
                <w:kern w:val="2"/>
                <w:sz w:val="20"/>
                <w:szCs w:val="20"/>
                <w14:ligatures w14:val="standardContextual"/>
              </w:rPr>
            </w:pPr>
            <w:r w:rsidRPr="0084221B">
              <w:rPr>
                <w:rFonts w:eastAsia="Calibri" w:cs="Times New Roman"/>
                <w:kern w:val="2"/>
                <w:sz w:val="20"/>
                <w:szCs w:val="20"/>
                <w14:ligatures w14:val="standardContextual"/>
              </w:rPr>
              <w:t>1979</w:t>
            </w:r>
          </w:p>
        </w:tc>
        <w:tc>
          <w:tcPr>
            <w:tcW w:w="1506" w:type="dxa"/>
            <w:tcBorders>
              <w:top w:val="single" w:sz="6" w:space="0" w:color="auto"/>
              <w:left w:val="single" w:sz="6" w:space="0" w:color="auto"/>
              <w:bottom w:val="single" w:sz="6" w:space="0" w:color="auto"/>
              <w:right w:val="single" w:sz="6" w:space="0" w:color="auto"/>
            </w:tcBorders>
            <w:shd w:val="clear" w:color="auto" w:fill="auto"/>
          </w:tcPr>
          <w:p w14:paraId="469348E7" w14:textId="77777777" w:rsidR="00C07172" w:rsidRPr="0084221B" w:rsidRDefault="00C07172" w:rsidP="00C07172">
            <w:pPr>
              <w:spacing w:after="0" w:line="240" w:lineRule="auto"/>
              <w:rPr>
                <w:rFonts w:eastAsia="Calibri" w:cs="Times New Roman"/>
                <w:kern w:val="2"/>
                <w:sz w:val="20"/>
                <w:szCs w:val="20"/>
                <w14:ligatures w14:val="standardContextual"/>
              </w:rPr>
            </w:pPr>
          </w:p>
        </w:tc>
        <w:tc>
          <w:tcPr>
            <w:tcW w:w="1773" w:type="dxa"/>
            <w:tcBorders>
              <w:top w:val="single" w:sz="6" w:space="0" w:color="auto"/>
              <w:left w:val="single" w:sz="6" w:space="0" w:color="auto"/>
              <w:bottom w:val="single" w:sz="6" w:space="0" w:color="auto"/>
              <w:right w:val="single" w:sz="6" w:space="0" w:color="auto"/>
            </w:tcBorders>
            <w:shd w:val="clear" w:color="auto" w:fill="auto"/>
          </w:tcPr>
          <w:p w14:paraId="1B608DED" w14:textId="77777777" w:rsidR="00C07172" w:rsidRPr="00142A18" w:rsidRDefault="00C07172" w:rsidP="00C07172">
            <w:pPr>
              <w:spacing w:after="0" w:line="240" w:lineRule="auto"/>
              <w:ind w:left="4" w:hanging="4"/>
              <w:rPr>
                <w:rFonts w:eastAsia="Calibri" w:cs="Times New Roman"/>
                <w:i/>
                <w:kern w:val="2"/>
                <w:sz w:val="20"/>
                <w:szCs w:val="20"/>
                <w14:ligatures w14:val="standardContextual"/>
              </w:rPr>
            </w:pPr>
            <w:proofErr w:type="spellStart"/>
            <w:r w:rsidRPr="00142A18">
              <w:rPr>
                <w:rFonts w:eastAsia="Calibri" w:cs="Times New Roman"/>
                <w:i/>
                <w:kern w:val="2"/>
                <w:sz w:val="20"/>
                <w:szCs w:val="20"/>
                <w14:ligatures w14:val="standardContextual"/>
              </w:rPr>
              <w:t>Otaria</w:t>
            </w:r>
            <w:proofErr w:type="spellEnd"/>
            <w:r w:rsidRPr="00142A18">
              <w:rPr>
                <w:rFonts w:eastAsia="Calibri" w:cs="Times New Roman"/>
                <w:i/>
                <w:kern w:val="2"/>
                <w:sz w:val="20"/>
                <w:szCs w:val="20"/>
                <w14:ligatures w14:val="standardContextual"/>
              </w:rPr>
              <w:t xml:space="preserve"> </w:t>
            </w:r>
            <w:proofErr w:type="spellStart"/>
            <w:r w:rsidRPr="00142A18">
              <w:rPr>
                <w:rFonts w:eastAsia="Calibri" w:cs="Times New Roman"/>
                <w:i/>
                <w:kern w:val="2"/>
                <w:sz w:val="20"/>
                <w:szCs w:val="20"/>
                <w14:ligatures w14:val="standardContextual"/>
              </w:rPr>
              <w:t>flavescens</w:t>
            </w:r>
            <w:proofErr w:type="spellEnd"/>
          </w:p>
        </w:tc>
        <w:tc>
          <w:tcPr>
            <w:tcW w:w="1605" w:type="dxa"/>
            <w:tcBorders>
              <w:top w:val="single" w:sz="6" w:space="0" w:color="auto"/>
              <w:left w:val="single" w:sz="6" w:space="0" w:color="auto"/>
              <w:bottom w:val="single" w:sz="6" w:space="0" w:color="auto"/>
              <w:right w:val="single" w:sz="6" w:space="0" w:color="auto"/>
            </w:tcBorders>
          </w:tcPr>
          <w:p w14:paraId="482BDC0C" w14:textId="6EECAB64" w:rsidR="00C07172" w:rsidRPr="0084221B" w:rsidRDefault="00C07172" w:rsidP="00C07172">
            <w:pPr>
              <w:spacing w:after="0" w:line="240" w:lineRule="auto"/>
              <w:rPr>
                <w:rFonts w:eastAsia="Calibri" w:cs="Times New Roman"/>
                <w:kern w:val="2"/>
                <w:sz w:val="20"/>
                <w:szCs w:val="20"/>
                <w14:ligatures w14:val="standardContextual"/>
              </w:rPr>
            </w:pPr>
            <w:r>
              <w:rPr>
                <w:rFonts w:eastAsia="Calibri" w:cs="Times New Roman"/>
                <w:kern w:val="2"/>
                <w:sz w:val="20"/>
                <w:szCs w:val="20"/>
                <w14:ligatures w14:val="standardContextual"/>
              </w:rPr>
              <w:t>n/a</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149762A0" w14:textId="68C4277D" w:rsidR="00C07172" w:rsidRPr="00142A18" w:rsidRDefault="00C07172" w:rsidP="00C07172">
            <w:pPr>
              <w:spacing w:after="0" w:line="240" w:lineRule="auto"/>
              <w:rPr>
                <w:rFonts w:eastAsia="Calibri" w:cs="Times New Roman"/>
                <w:i/>
                <w:kern w:val="2"/>
                <w:sz w:val="20"/>
                <w:szCs w:val="20"/>
                <w14:ligatures w14:val="standardContextual"/>
              </w:rPr>
            </w:pPr>
            <w:proofErr w:type="spellStart"/>
            <w:r w:rsidRPr="00142A18">
              <w:rPr>
                <w:rFonts w:eastAsia="Calibri" w:cs="Times New Roman"/>
                <w:i/>
                <w:kern w:val="2"/>
                <w:sz w:val="20"/>
                <w:szCs w:val="20"/>
                <w14:ligatures w14:val="standardContextual"/>
              </w:rPr>
              <w:t>Otaria</w:t>
            </w:r>
            <w:proofErr w:type="spellEnd"/>
            <w:r w:rsidRPr="00142A18">
              <w:rPr>
                <w:rFonts w:eastAsia="Calibri" w:cs="Times New Roman"/>
                <w:i/>
                <w:kern w:val="2"/>
                <w:sz w:val="20"/>
                <w:szCs w:val="20"/>
                <w14:ligatures w14:val="standardContextual"/>
              </w:rPr>
              <w:t xml:space="preserve"> </w:t>
            </w:r>
            <w:proofErr w:type="spellStart"/>
            <w:r w:rsidRPr="00142A18">
              <w:rPr>
                <w:rFonts w:eastAsia="Calibri" w:cs="Times New Roman"/>
                <w:i/>
                <w:kern w:val="2"/>
                <w:sz w:val="20"/>
                <w:szCs w:val="20"/>
                <w14:ligatures w14:val="standardContextual"/>
              </w:rPr>
              <w:t>byronia</w:t>
            </w:r>
            <w:proofErr w:type="spellEnd"/>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75A56D40" w14:textId="3251366A" w:rsidR="00C07172" w:rsidRPr="00142A18" w:rsidRDefault="00C07172" w:rsidP="00C07172">
            <w:pPr>
              <w:spacing w:after="0" w:line="240" w:lineRule="auto"/>
              <w:rPr>
                <w:rFonts w:eastAsia="Calibri" w:cs="Times New Roman"/>
                <w:i/>
                <w:kern w:val="2"/>
                <w:sz w:val="20"/>
                <w:szCs w:val="20"/>
                <w14:ligatures w14:val="standardContextual"/>
              </w:rPr>
            </w:pPr>
            <w:proofErr w:type="spellStart"/>
            <w:r w:rsidRPr="00142A18">
              <w:rPr>
                <w:rFonts w:eastAsia="Calibri" w:cs="Times New Roman"/>
                <w:i/>
                <w:kern w:val="2"/>
                <w:sz w:val="20"/>
                <w:szCs w:val="20"/>
                <w14:ligatures w14:val="standardContextual"/>
              </w:rPr>
              <w:t>Otaria</w:t>
            </w:r>
            <w:proofErr w:type="spellEnd"/>
            <w:r w:rsidRPr="00142A18">
              <w:rPr>
                <w:rFonts w:eastAsia="Calibri" w:cs="Times New Roman"/>
                <w:i/>
                <w:kern w:val="2"/>
                <w:sz w:val="20"/>
                <w:szCs w:val="20"/>
                <w14:ligatures w14:val="standardContextual"/>
              </w:rPr>
              <w:t xml:space="preserve"> </w:t>
            </w:r>
            <w:proofErr w:type="spellStart"/>
            <w:r w:rsidRPr="00142A18">
              <w:rPr>
                <w:rFonts w:eastAsia="Calibri" w:cs="Times New Roman"/>
                <w:i/>
                <w:kern w:val="2"/>
                <w:sz w:val="20"/>
                <w:szCs w:val="20"/>
                <w14:ligatures w14:val="standardContextual"/>
              </w:rPr>
              <w:t>byronia</w:t>
            </w:r>
            <w:proofErr w:type="spellEnd"/>
          </w:p>
        </w:tc>
        <w:tc>
          <w:tcPr>
            <w:tcW w:w="2751" w:type="dxa"/>
            <w:tcBorders>
              <w:top w:val="single" w:sz="6" w:space="0" w:color="auto"/>
              <w:left w:val="single" w:sz="6" w:space="0" w:color="auto"/>
              <w:bottom w:val="single" w:sz="6" w:space="0" w:color="auto"/>
              <w:right w:val="single" w:sz="6" w:space="0" w:color="auto"/>
            </w:tcBorders>
          </w:tcPr>
          <w:p w14:paraId="7E6E75F7" w14:textId="76DED2F0" w:rsidR="00C07172" w:rsidRPr="00C07172" w:rsidRDefault="00C07172" w:rsidP="00C07172">
            <w:pPr>
              <w:spacing w:after="0" w:line="240" w:lineRule="auto"/>
              <w:ind w:right="364"/>
              <w:rPr>
                <w:rFonts w:eastAsia="Calibri" w:cs="Times New Roman"/>
                <w:i/>
                <w:iCs/>
                <w:kern w:val="2"/>
                <w:sz w:val="20"/>
                <w:szCs w:val="20"/>
                <w14:ligatures w14:val="standardContextual"/>
              </w:rPr>
            </w:pPr>
            <w:r w:rsidRPr="00C07172">
              <w:rPr>
                <w:rFonts w:eastAsia="Calibri" w:cs="Times New Roman"/>
                <w:i/>
                <w:iCs/>
                <w:kern w:val="2"/>
                <w:sz w:val="20"/>
                <w:szCs w:val="20"/>
                <w14:ligatures w14:val="standardContextual"/>
              </w:rPr>
              <w:t>Adjustment of nomenclature proposed</w:t>
            </w:r>
          </w:p>
        </w:tc>
      </w:tr>
      <w:tr w:rsidR="00C07172" w:rsidRPr="00A6475D" w14:paraId="3F009876" w14:textId="2F612846" w:rsidTr="00200EC6">
        <w:trPr>
          <w:trHeight w:val="312"/>
        </w:trPr>
        <w:tc>
          <w:tcPr>
            <w:tcW w:w="1444" w:type="dxa"/>
            <w:tcBorders>
              <w:top w:val="single" w:sz="6" w:space="0" w:color="auto"/>
              <w:left w:val="single" w:sz="6" w:space="0" w:color="auto"/>
              <w:bottom w:val="single" w:sz="6" w:space="0" w:color="auto"/>
              <w:right w:val="single" w:sz="6" w:space="0" w:color="auto"/>
            </w:tcBorders>
            <w:shd w:val="clear" w:color="auto" w:fill="auto"/>
          </w:tcPr>
          <w:p w14:paraId="0136DF3E" w14:textId="27D1F5EB" w:rsidR="00C07172" w:rsidRPr="0084221B" w:rsidRDefault="00C07172" w:rsidP="00C07172">
            <w:pPr>
              <w:spacing w:after="0" w:line="240" w:lineRule="auto"/>
              <w:rPr>
                <w:rFonts w:eastAsia="Calibri" w:cs="Times New Roman"/>
                <w:kern w:val="2"/>
                <w:sz w:val="20"/>
                <w:szCs w:val="20"/>
                <w14:ligatures w14:val="standardContextual"/>
              </w:rPr>
            </w:pPr>
            <w:r w:rsidRPr="0084221B">
              <w:rPr>
                <w:sz w:val="20"/>
                <w:szCs w:val="20"/>
              </w:rPr>
              <w:t>Grey Seal</w:t>
            </w: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311EFB28" w14:textId="77777777" w:rsidR="00C07172" w:rsidRPr="0084221B" w:rsidRDefault="00C07172" w:rsidP="00C07172">
            <w:pPr>
              <w:spacing w:after="0" w:line="240" w:lineRule="auto"/>
              <w:rPr>
                <w:rFonts w:eastAsia="Calibri" w:cs="Times New Roman"/>
                <w:kern w:val="2"/>
                <w:sz w:val="20"/>
                <w:szCs w:val="20"/>
                <w14:ligatures w14:val="standardContextual"/>
              </w:rPr>
            </w:pP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0C95F8C4" w14:textId="3CD402ED" w:rsidR="00C07172" w:rsidRPr="0084221B" w:rsidRDefault="00C07172" w:rsidP="00C07172">
            <w:pPr>
              <w:spacing w:after="0" w:line="240" w:lineRule="auto"/>
              <w:rPr>
                <w:rFonts w:eastAsia="Calibri" w:cs="Times New Roman"/>
                <w:kern w:val="2"/>
                <w:sz w:val="20"/>
                <w:szCs w:val="20"/>
                <w14:ligatures w14:val="standardContextual"/>
              </w:rPr>
            </w:pPr>
            <w:r w:rsidRPr="0084221B">
              <w:rPr>
                <w:sz w:val="20"/>
                <w:szCs w:val="20"/>
              </w:rPr>
              <w:t>1985</w:t>
            </w:r>
          </w:p>
        </w:tc>
        <w:tc>
          <w:tcPr>
            <w:tcW w:w="1506" w:type="dxa"/>
            <w:tcBorders>
              <w:top w:val="single" w:sz="6" w:space="0" w:color="auto"/>
              <w:left w:val="single" w:sz="6" w:space="0" w:color="auto"/>
              <w:bottom w:val="single" w:sz="6" w:space="0" w:color="auto"/>
              <w:right w:val="single" w:sz="6" w:space="0" w:color="auto"/>
            </w:tcBorders>
            <w:shd w:val="clear" w:color="auto" w:fill="auto"/>
          </w:tcPr>
          <w:p w14:paraId="70751DE7" w14:textId="2C810DAC" w:rsidR="00C07172" w:rsidRPr="0084221B" w:rsidRDefault="00C07172" w:rsidP="00C07172">
            <w:pPr>
              <w:spacing w:after="0" w:line="240" w:lineRule="auto"/>
              <w:rPr>
                <w:rFonts w:eastAsia="Calibri" w:cs="Times New Roman"/>
                <w:kern w:val="2"/>
                <w:sz w:val="20"/>
                <w:szCs w:val="20"/>
                <w14:ligatures w14:val="standardContextual"/>
              </w:rPr>
            </w:pPr>
            <w:r w:rsidRPr="0084221B">
              <w:rPr>
                <w:sz w:val="20"/>
                <w:szCs w:val="20"/>
              </w:rPr>
              <w:t>only Baltic Sea populations</w:t>
            </w:r>
          </w:p>
        </w:tc>
        <w:tc>
          <w:tcPr>
            <w:tcW w:w="1773" w:type="dxa"/>
            <w:tcBorders>
              <w:top w:val="single" w:sz="6" w:space="0" w:color="auto"/>
              <w:left w:val="single" w:sz="6" w:space="0" w:color="auto"/>
              <w:bottom w:val="single" w:sz="6" w:space="0" w:color="auto"/>
              <w:right w:val="single" w:sz="6" w:space="0" w:color="auto"/>
            </w:tcBorders>
            <w:shd w:val="clear" w:color="auto" w:fill="auto"/>
          </w:tcPr>
          <w:p w14:paraId="58090CEF" w14:textId="6DF65593" w:rsidR="00C07172" w:rsidRPr="00142A18" w:rsidRDefault="00C07172" w:rsidP="00C07172">
            <w:pPr>
              <w:spacing w:after="0" w:line="240" w:lineRule="auto"/>
              <w:ind w:left="4" w:hanging="4"/>
              <w:rPr>
                <w:rFonts w:eastAsia="Calibri" w:cs="Times New Roman"/>
                <w:i/>
                <w:kern w:val="2"/>
                <w:sz w:val="20"/>
                <w:szCs w:val="20"/>
                <w14:ligatures w14:val="standardContextual"/>
              </w:rPr>
            </w:pPr>
            <w:r w:rsidRPr="00142A18">
              <w:rPr>
                <w:i/>
                <w:sz w:val="20"/>
                <w:szCs w:val="20"/>
              </w:rPr>
              <w:t xml:space="preserve">Halichoerus </w:t>
            </w:r>
            <w:proofErr w:type="spellStart"/>
            <w:r w:rsidRPr="00142A18">
              <w:rPr>
                <w:i/>
                <w:sz w:val="20"/>
                <w:szCs w:val="20"/>
              </w:rPr>
              <w:t>grypus</w:t>
            </w:r>
            <w:proofErr w:type="spellEnd"/>
          </w:p>
        </w:tc>
        <w:tc>
          <w:tcPr>
            <w:tcW w:w="1605" w:type="dxa"/>
            <w:tcBorders>
              <w:top w:val="single" w:sz="6" w:space="0" w:color="auto"/>
              <w:left w:val="single" w:sz="6" w:space="0" w:color="auto"/>
              <w:bottom w:val="single" w:sz="6" w:space="0" w:color="auto"/>
              <w:right w:val="single" w:sz="6" w:space="0" w:color="auto"/>
            </w:tcBorders>
          </w:tcPr>
          <w:p w14:paraId="697E20D8" w14:textId="087805CE" w:rsidR="00C07172" w:rsidRPr="0084221B" w:rsidRDefault="00C07172" w:rsidP="00C07172">
            <w:pPr>
              <w:spacing w:after="0" w:line="240" w:lineRule="auto"/>
              <w:ind w:right="-170"/>
              <w:rPr>
                <w:sz w:val="20"/>
                <w:szCs w:val="20"/>
              </w:rPr>
            </w:pPr>
            <w:r>
              <w:rPr>
                <w:rFonts w:eastAsia="Calibri" w:cs="Times New Roman"/>
                <w:kern w:val="2"/>
                <w:sz w:val="20"/>
                <w:szCs w:val="20"/>
                <w14:ligatures w14:val="standardContextual"/>
              </w:rPr>
              <w:t>n/a</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6CA43F23" w14:textId="29923814" w:rsidR="00C07172" w:rsidRDefault="00C07172" w:rsidP="00142A18">
            <w:pPr>
              <w:spacing w:after="0" w:line="240" w:lineRule="auto"/>
              <w:rPr>
                <w:sz w:val="20"/>
                <w:szCs w:val="20"/>
                <w:u w:val="single"/>
                <w:lang w:val="es-ES"/>
              </w:rPr>
            </w:pPr>
            <w:r w:rsidRPr="00142A18">
              <w:rPr>
                <w:i/>
                <w:sz w:val="20"/>
                <w:szCs w:val="20"/>
              </w:rPr>
              <w:t xml:space="preserve">Halichoerus </w:t>
            </w:r>
            <w:proofErr w:type="spellStart"/>
            <w:r w:rsidRPr="00142A18">
              <w:rPr>
                <w:i/>
                <w:sz w:val="20"/>
                <w:szCs w:val="20"/>
              </w:rPr>
              <w:t>g</w:t>
            </w:r>
            <w:r w:rsidRPr="0084221B">
              <w:rPr>
                <w:sz w:val="20"/>
                <w:szCs w:val="20"/>
              </w:rPr>
              <w:t>rypus</w:t>
            </w:r>
            <w:proofErr w:type="spellEnd"/>
            <w:r w:rsidRPr="0084221B">
              <w:rPr>
                <w:sz w:val="20"/>
                <w:szCs w:val="20"/>
                <w:u w:val="single"/>
                <w:lang w:val="es-ES"/>
              </w:rPr>
              <w:t xml:space="preserve"> </w:t>
            </w:r>
          </w:p>
          <w:p w14:paraId="35A28FF3" w14:textId="77777777" w:rsidR="00C07172" w:rsidRDefault="00C07172" w:rsidP="00C07172">
            <w:pPr>
              <w:spacing w:after="0" w:line="240" w:lineRule="auto"/>
              <w:ind w:right="-170"/>
              <w:rPr>
                <w:sz w:val="20"/>
                <w:szCs w:val="20"/>
                <w:u w:val="single"/>
                <w:lang w:val="es-ES"/>
              </w:rPr>
            </w:pPr>
          </w:p>
          <w:p w14:paraId="54D99002" w14:textId="74171C38" w:rsidR="00C07172" w:rsidRPr="0084221B" w:rsidRDefault="00C07172" w:rsidP="00142A18">
            <w:pPr>
              <w:spacing w:after="0" w:line="240" w:lineRule="auto"/>
              <w:rPr>
                <w:sz w:val="20"/>
                <w:szCs w:val="20"/>
                <w:u w:val="single"/>
                <w:lang w:val="es-ES"/>
              </w:rPr>
            </w:pPr>
            <w:r w:rsidRPr="0084221B">
              <w:rPr>
                <w:sz w:val="20"/>
                <w:szCs w:val="20"/>
                <w:u w:val="single"/>
                <w:lang w:val="es-ES"/>
              </w:rPr>
              <w:t xml:space="preserve">2 </w:t>
            </w:r>
            <w:proofErr w:type="spellStart"/>
            <w:r w:rsidRPr="0084221B">
              <w:rPr>
                <w:sz w:val="20"/>
                <w:szCs w:val="20"/>
                <w:u w:val="single"/>
                <w:lang w:val="es-ES"/>
              </w:rPr>
              <w:t>subspecies</w:t>
            </w:r>
            <w:proofErr w:type="spellEnd"/>
            <w:r w:rsidRPr="0084221B">
              <w:rPr>
                <w:sz w:val="20"/>
                <w:szCs w:val="20"/>
                <w:u w:val="single"/>
                <w:lang w:val="es-ES"/>
              </w:rPr>
              <w:t>:</w:t>
            </w:r>
          </w:p>
          <w:p w14:paraId="39768986" w14:textId="77777777" w:rsidR="00C07172" w:rsidRPr="00142A18" w:rsidRDefault="00C07172" w:rsidP="00C07172">
            <w:pPr>
              <w:spacing w:after="0" w:line="240" w:lineRule="auto"/>
              <w:ind w:right="-171"/>
              <w:rPr>
                <w:b/>
                <w:i/>
                <w:sz w:val="20"/>
                <w:szCs w:val="20"/>
                <w:lang w:val="es-ES"/>
              </w:rPr>
            </w:pPr>
            <w:r w:rsidRPr="00142A18">
              <w:rPr>
                <w:b/>
                <w:i/>
                <w:sz w:val="20"/>
                <w:szCs w:val="20"/>
                <w:lang w:val="es-ES"/>
              </w:rPr>
              <w:t xml:space="preserve">H. g. </w:t>
            </w:r>
            <w:proofErr w:type="spellStart"/>
            <w:r w:rsidRPr="00142A18">
              <w:rPr>
                <w:b/>
                <w:i/>
                <w:sz w:val="20"/>
                <w:szCs w:val="20"/>
                <w:lang w:val="es-ES"/>
              </w:rPr>
              <w:t>grypus</w:t>
            </w:r>
            <w:proofErr w:type="spellEnd"/>
          </w:p>
          <w:p w14:paraId="6E41FF2B" w14:textId="342DE33F" w:rsidR="00C07172" w:rsidRPr="0084221B" w:rsidRDefault="00C07172" w:rsidP="00C07172">
            <w:pPr>
              <w:spacing w:after="0" w:line="240" w:lineRule="auto"/>
              <w:rPr>
                <w:rFonts w:eastAsia="Calibri" w:cs="Times New Roman"/>
                <w:kern w:val="2"/>
                <w:sz w:val="20"/>
                <w:szCs w:val="20"/>
                <w14:ligatures w14:val="standardContextual"/>
              </w:rPr>
            </w:pPr>
            <w:r w:rsidRPr="00142A18">
              <w:rPr>
                <w:i/>
                <w:sz w:val="20"/>
                <w:szCs w:val="20"/>
              </w:rPr>
              <w:t xml:space="preserve">H. g. </w:t>
            </w:r>
            <w:proofErr w:type="spellStart"/>
            <w:r w:rsidRPr="00142A18">
              <w:rPr>
                <w:i/>
                <w:sz w:val="20"/>
                <w:szCs w:val="20"/>
              </w:rPr>
              <w:t>macrorynchus</w:t>
            </w:r>
            <w:proofErr w:type="spellEnd"/>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17FA3A40" w14:textId="77777777" w:rsidR="00C07172" w:rsidRPr="00142A18" w:rsidRDefault="00C07172" w:rsidP="00C07172">
            <w:pPr>
              <w:spacing w:after="0" w:line="240" w:lineRule="auto"/>
              <w:ind w:right="-170"/>
              <w:rPr>
                <w:i/>
                <w:sz w:val="20"/>
                <w:szCs w:val="20"/>
                <w:u w:val="single"/>
              </w:rPr>
            </w:pPr>
            <w:r w:rsidRPr="00142A18">
              <w:rPr>
                <w:i/>
                <w:sz w:val="20"/>
                <w:szCs w:val="20"/>
              </w:rPr>
              <w:t xml:space="preserve">Halichoerus </w:t>
            </w:r>
            <w:proofErr w:type="spellStart"/>
            <w:r w:rsidRPr="00142A18">
              <w:rPr>
                <w:i/>
                <w:sz w:val="20"/>
                <w:szCs w:val="20"/>
              </w:rPr>
              <w:t>grypus</w:t>
            </w:r>
            <w:proofErr w:type="spellEnd"/>
            <w:r w:rsidRPr="00142A18">
              <w:rPr>
                <w:i/>
                <w:sz w:val="20"/>
                <w:szCs w:val="20"/>
                <w:u w:val="single"/>
              </w:rPr>
              <w:t xml:space="preserve"> </w:t>
            </w:r>
          </w:p>
          <w:p w14:paraId="16A12797" w14:textId="77777777" w:rsidR="00C07172" w:rsidRDefault="00C07172" w:rsidP="00C07172">
            <w:pPr>
              <w:spacing w:after="0" w:line="240" w:lineRule="auto"/>
              <w:ind w:right="-170"/>
              <w:rPr>
                <w:sz w:val="20"/>
                <w:szCs w:val="20"/>
                <w:u w:val="single"/>
              </w:rPr>
            </w:pPr>
          </w:p>
          <w:p w14:paraId="5191538F" w14:textId="759956BB" w:rsidR="00C07172" w:rsidRPr="0084221B" w:rsidRDefault="00C07172" w:rsidP="00C07172">
            <w:pPr>
              <w:spacing w:after="0" w:line="240" w:lineRule="auto"/>
              <w:ind w:right="-170"/>
              <w:rPr>
                <w:sz w:val="20"/>
                <w:szCs w:val="20"/>
                <w:u w:val="single"/>
              </w:rPr>
            </w:pPr>
            <w:r w:rsidRPr="0084221B">
              <w:rPr>
                <w:sz w:val="20"/>
                <w:szCs w:val="20"/>
                <w:u w:val="single"/>
              </w:rPr>
              <w:t>2 subspecies:</w:t>
            </w:r>
          </w:p>
          <w:p w14:paraId="4F3F6BB7" w14:textId="6442AB23" w:rsidR="00C07172" w:rsidRPr="00142A18" w:rsidRDefault="00C07172" w:rsidP="00C07172">
            <w:pPr>
              <w:spacing w:after="0" w:line="240" w:lineRule="auto"/>
              <w:ind w:right="-171"/>
              <w:rPr>
                <w:b/>
                <w:i/>
                <w:sz w:val="20"/>
                <w:szCs w:val="20"/>
              </w:rPr>
            </w:pPr>
            <w:r w:rsidRPr="00142A18">
              <w:rPr>
                <w:b/>
                <w:i/>
                <w:sz w:val="20"/>
                <w:szCs w:val="20"/>
              </w:rPr>
              <w:t xml:space="preserve">H. g. </w:t>
            </w:r>
            <w:proofErr w:type="spellStart"/>
            <w:r w:rsidRPr="00142A18">
              <w:rPr>
                <w:b/>
                <w:i/>
                <w:sz w:val="20"/>
                <w:szCs w:val="20"/>
              </w:rPr>
              <w:t>grypus</w:t>
            </w:r>
            <w:proofErr w:type="spellEnd"/>
          </w:p>
          <w:p w14:paraId="74E7065C" w14:textId="2A617852" w:rsidR="00C07172" w:rsidRPr="0084221B" w:rsidRDefault="00C07172" w:rsidP="00C07172">
            <w:pPr>
              <w:spacing w:after="0" w:line="240" w:lineRule="auto"/>
              <w:rPr>
                <w:rFonts w:eastAsia="Calibri" w:cs="Times New Roman"/>
                <w:kern w:val="2"/>
                <w:sz w:val="20"/>
                <w:szCs w:val="20"/>
                <w14:ligatures w14:val="standardContextual"/>
              </w:rPr>
            </w:pPr>
            <w:r w:rsidRPr="00142A18">
              <w:rPr>
                <w:i/>
                <w:sz w:val="20"/>
                <w:szCs w:val="20"/>
              </w:rPr>
              <w:t xml:space="preserve">H. g. </w:t>
            </w:r>
            <w:proofErr w:type="spellStart"/>
            <w:r w:rsidRPr="00142A18">
              <w:rPr>
                <w:i/>
                <w:sz w:val="20"/>
                <w:szCs w:val="20"/>
              </w:rPr>
              <w:t>atlantica</w:t>
            </w:r>
            <w:proofErr w:type="spellEnd"/>
          </w:p>
        </w:tc>
        <w:tc>
          <w:tcPr>
            <w:tcW w:w="2751" w:type="dxa"/>
            <w:tcBorders>
              <w:top w:val="single" w:sz="6" w:space="0" w:color="auto"/>
              <w:left w:val="single" w:sz="6" w:space="0" w:color="auto"/>
              <w:bottom w:val="single" w:sz="6" w:space="0" w:color="auto"/>
              <w:right w:val="single" w:sz="6" w:space="0" w:color="auto"/>
            </w:tcBorders>
          </w:tcPr>
          <w:p w14:paraId="43EF3C94" w14:textId="5D4F2A89" w:rsidR="00C07172" w:rsidRDefault="00C07172" w:rsidP="00C07172">
            <w:pPr>
              <w:spacing w:after="0" w:line="240" w:lineRule="auto"/>
              <w:ind w:right="364"/>
              <w:rPr>
                <w:rFonts w:eastAsia="Calibri" w:cs="Times New Roman"/>
                <w:kern w:val="2"/>
                <w:sz w:val="20"/>
                <w:szCs w:val="20"/>
                <w14:ligatures w14:val="standardContextual"/>
              </w:rPr>
            </w:pPr>
            <w:r w:rsidRPr="00142A18">
              <w:rPr>
                <w:rFonts w:eastAsia="Calibri" w:cs="Times New Roman"/>
                <w:i/>
                <w:kern w:val="2"/>
                <w:sz w:val="20"/>
                <w:szCs w:val="20"/>
                <w14:ligatures w14:val="standardContextual"/>
              </w:rPr>
              <w:t xml:space="preserve">H. g. </w:t>
            </w:r>
            <w:proofErr w:type="spellStart"/>
            <w:r w:rsidRPr="00142A18">
              <w:rPr>
                <w:rFonts w:eastAsia="Calibri" w:cs="Times New Roman"/>
                <w:i/>
                <w:kern w:val="2"/>
                <w:sz w:val="20"/>
                <w:szCs w:val="20"/>
                <w14:ligatures w14:val="standardContextual"/>
              </w:rPr>
              <w:t>gryphus</w:t>
            </w:r>
            <w:proofErr w:type="spellEnd"/>
            <w:r>
              <w:rPr>
                <w:rFonts w:eastAsia="Calibri" w:cs="Times New Roman"/>
                <w:kern w:val="2"/>
                <w:sz w:val="20"/>
                <w:szCs w:val="20"/>
                <w14:ligatures w14:val="standardContextual"/>
              </w:rPr>
              <w:t xml:space="preserve"> (Baltic Grey Seal) understood to be identical with regional listing </w:t>
            </w:r>
          </w:p>
          <w:p w14:paraId="6659D856" w14:textId="790D1441" w:rsidR="00C07172" w:rsidRDefault="00C07172" w:rsidP="00C07172">
            <w:pPr>
              <w:spacing w:after="0" w:line="240" w:lineRule="auto"/>
              <w:ind w:right="364"/>
              <w:rPr>
                <w:rFonts w:eastAsia="Calibri" w:cs="Times New Roman"/>
                <w:kern w:val="2"/>
                <w:sz w:val="20"/>
                <w:szCs w:val="20"/>
                <w14:ligatures w14:val="standardContextual"/>
              </w:rPr>
            </w:pPr>
          </w:p>
          <w:p w14:paraId="3D52D934" w14:textId="411FB298" w:rsidR="00C07172" w:rsidRPr="00C07172" w:rsidRDefault="00C07172" w:rsidP="00C07172">
            <w:pPr>
              <w:spacing w:after="0" w:line="240" w:lineRule="auto"/>
              <w:ind w:right="364"/>
              <w:rPr>
                <w:rFonts w:eastAsia="Calibri" w:cs="Times New Roman"/>
                <w:i/>
                <w:iCs/>
                <w:kern w:val="2"/>
                <w:sz w:val="20"/>
                <w:szCs w:val="20"/>
                <w14:ligatures w14:val="standardContextual"/>
              </w:rPr>
            </w:pPr>
            <w:r w:rsidRPr="00C07172">
              <w:rPr>
                <w:rFonts w:eastAsia="Calibri" w:cs="Times New Roman"/>
                <w:i/>
                <w:iCs/>
                <w:kern w:val="2"/>
                <w:sz w:val="20"/>
                <w:szCs w:val="20"/>
                <w14:ligatures w14:val="standardContextual"/>
              </w:rPr>
              <w:t>Appendix II could be adjusted</w:t>
            </w:r>
          </w:p>
        </w:tc>
      </w:tr>
      <w:tr w:rsidR="00C07172" w:rsidRPr="00A6475D" w14:paraId="7626D416" w14:textId="55516B75" w:rsidTr="00200EC6">
        <w:trPr>
          <w:trHeight w:val="312"/>
        </w:trPr>
        <w:tc>
          <w:tcPr>
            <w:tcW w:w="1444" w:type="dxa"/>
            <w:tcBorders>
              <w:top w:val="single" w:sz="6" w:space="0" w:color="auto"/>
              <w:left w:val="single" w:sz="6" w:space="0" w:color="auto"/>
              <w:bottom w:val="single" w:sz="6" w:space="0" w:color="auto"/>
              <w:right w:val="single" w:sz="6" w:space="0" w:color="auto"/>
            </w:tcBorders>
            <w:shd w:val="clear" w:color="auto" w:fill="auto"/>
          </w:tcPr>
          <w:p w14:paraId="2E44CEAA" w14:textId="5B9C2D20" w:rsidR="00C07172" w:rsidRPr="00E0494B" w:rsidRDefault="00C07172" w:rsidP="00C07172">
            <w:pPr>
              <w:spacing w:after="0" w:line="240" w:lineRule="auto"/>
              <w:rPr>
                <w:sz w:val="20"/>
                <w:szCs w:val="20"/>
              </w:rPr>
            </w:pPr>
            <w:r w:rsidRPr="00E0494B">
              <w:rPr>
                <w:sz w:val="20"/>
                <w:szCs w:val="20"/>
              </w:rPr>
              <w:t>Commerson's Dolphin</w:t>
            </w: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20B91751" w14:textId="77777777" w:rsidR="00C07172" w:rsidRPr="0084221B" w:rsidRDefault="00C07172" w:rsidP="00C07172">
            <w:pPr>
              <w:spacing w:after="0" w:line="240" w:lineRule="auto"/>
              <w:rPr>
                <w:rFonts w:eastAsia="Calibri" w:cs="Times New Roman"/>
                <w:kern w:val="2"/>
                <w:sz w:val="20"/>
                <w:szCs w:val="20"/>
                <w14:ligatures w14:val="standardContextual"/>
              </w:rPr>
            </w:pP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77C043CE" w14:textId="7A82D74D" w:rsidR="00C07172" w:rsidRPr="00E0494B" w:rsidRDefault="00C07172" w:rsidP="00C07172">
            <w:pPr>
              <w:spacing w:after="0" w:line="240" w:lineRule="auto"/>
              <w:rPr>
                <w:sz w:val="20"/>
                <w:szCs w:val="20"/>
              </w:rPr>
            </w:pPr>
            <w:r w:rsidRPr="00E0494B">
              <w:rPr>
                <w:sz w:val="20"/>
                <w:szCs w:val="20"/>
              </w:rPr>
              <w:t>1991</w:t>
            </w:r>
          </w:p>
        </w:tc>
        <w:tc>
          <w:tcPr>
            <w:tcW w:w="1506" w:type="dxa"/>
            <w:tcBorders>
              <w:top w:val="single" w:sz="6" w:space="0" w:color="auto"/>
              <w:left w:val="single" w:sz="6" w:space="0" w:color="auto"/>
              <w:bottom w:val="single" w:sz="6" w:space="0" w:color="auto"/>
              <w:right w:val="single" w:sz="6" w:space="0" w:color="auto"/>
            </w:tcBorders>
            <w:shd w:val="clear" w:color="auto" w:fill="auto"/>
          </w:tcPr>
          <w:p w14:paraId="25F63DAF" w14:textId="088AAD6C" w:rsidR="00C07172" w:rsidRPr="00E0494B" w:rsidRDefault="00C07172" w:rsidP="00C07172">
            <w:pPr>
              <w:spacing w:after="0" w:line="240" w:lineRule="auto"/>
              <w:rPr>
                <w:sz w:val="20"/>
                <w:szCs w:val="20"/>
              </w:rPr>
            </w:pPr>
            <w:r w:rsidRPr="00E0494B">
              <w:rPr>
                <w:sz w:val="20"/>
                <w:szCs w:val="20"/>
              </w:rPr>
              <w:t>South American population</w:t>
            </w:r>
          </w:p>
        </w:tc>
        <w:tc>
          <w:tcPr>
            <w:tcW w:w="1773" w:type="dxa"/>
            <w:tcBorders>
              <w:top w:val="single" w:sz="6" w:space="0" w:color="auto"/>
              <w:left w:val="single" w:sz="6" w:space="0" w:color="auto"/>
              <w:bottom w:val="single" w:sz="6" w:space="0" w:color="auto"/>
              <w:right w:val="single" w:sz="6" w:space="0" w:color="auto"/>
            </w:tcBorders>
            <w:shd w:val="clear" w:color="auto" w:fill="auto"/>
          </w:tcPr>
          <w:p w14:paraId="72A92230" w14:textId="4B2BB2DE" w:rsidR="00C07172" w:rsidRPr="00142A18" w:rsidRDefault="00C07172" w:rsidP="00C07172">
            <w:pPr>
              <w:spacing w:after="0" w:line="240" w:lineRule="auto"/>
              <w:ind w:left="4" w:hanging="4"/>
              <w:rPr>
                <w:i/>
                <w:sz w:val="20"/>
                <w:szCs w:val="20"/>
              </w:rPr>
            </w:pPr>
            <w:bookmarkStart w:id="13" w:name="_Hlk137203066"/>
            <w:proofErr w:type="spellStart"/>
            <w:r w:rsidRPr="00142A18">
              <w:rPr>
                <w:i/>
                <w:sz w:val="20"/>
                <w:szCs w:val="20"/>
              </w:rPr>
              <w:t>Cephalorhynchus</w:t>
            </w:r>
            <w:proofErr w:type="spellEnd"/>
            <w:r w:rsidRPr="00142A18">
              <w:rPr>
                <w:i/>
                <w:sz w:val="20"/>
                <w:szCs w:val="20"/>
              </w:rPr>
              <w:t xml:space="preserve"> </w:t>
            </w:r>
            <w:proofErr w:type="spellStart"/>
            <w:r w:rsidRPr="00142A18">
              <w:rPr>
                <w:i/>
                <w:sz w:val="20"/>
                <w:szCs w:val="20"/>
              </w:rPr>
              <w:t>commersonii</w:t>
            </w:r>
            <w:proofErr w:type="spellEnd"/>
            <w:r w:rsidRPr="00142A18">
              <w:rPr>
                <w:i/>
                <w:sz w:val="20"/>
                <w:szCs w:val="20"/>
              </w:rPr>
              <w:t xml:space="preserve"> </w:t>
            </w:r>
            <w:bookmarkEnd w:id="13"/>
          </w:p>
        </w:tc>
        <w:tc>
          <w:tcPr>
            <w:tcW w:w="1605" w:type="dxa"/>
            <w:tcBorders>
              <w:top w:val="single" w:sz="6" w:space="0" w:color="auto"/>
              <w:left w:val="single" w:sz="6" w:space="0" w:color="auto"/>
              <w:bottom w:val="single" w:sz="6" w:space="0" w:color="auto"/>
              <w:right w:val="single" w:sz="6" w:space="0" w:color="auto"/>
            </w:tcBorders>
          </w:tcPr>
          <w:p w14:paraId="20A5B3AC" w14:textId="60677704" w:rsidR="00C07172" w:rsidRPr="00142A18" w:rsidRDefault="00C07172" w:rsidP="00C07172">
            <w:pPr>
              <w:spacing w:after="0" w:line="240" w:lineRule="auto"/>
              <w:ind w:right="-171"/>
              <w:rPr>
                <w:i/>
                <w:sz w:val="20"/>
                <w:szCs w:val="20"/>
              </w:rPr>
            </w:pPr>
            <w:proofErr w:type="spellStart"/>
            <w:r w:rsidRPr="00142A18">
              <w:rPr>
                <w:i/>
                <w:sz w:val="20"/>
                <w:szCs w:val="20"/>
              </w:rPr>
              <w:t>Cephalorhynchus</w:t>
            </w:r>
            <w:proofErr w:type="spellEnd"/>
            <w:r w:rsidRPr="00142A18">
              <w:rPr>
                <w:i/>
                <w:sz w:val="20"/>
                <w:szCs w:val="20"/>
              </w:rPr>
              <w:t xml:space="preserve"> </w:t>
            </w:r>
            <w:proofErr w:type="spellStart"/>
            <w:r w:rsidRPr="00142A18">
              <w:rPr>
                <w:i/>
                <w:sz w:val="20"/>
                <w:szCs w:val="20"/>
              </w:rPr>
              <w:t>commersonii</w:t>
            </w:r>
            <w:proofErr w:type="spellEnd"/>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5D916D71" w14:textId="6D924D20" w:rsidR="00C07172" w:rsidRPr="00142A18" w:rsidRDefault="00C07172" w:rsidP="00C07172">
            <w:pPr>
              <w:spacing w:after="0" w:line="240" w:lineRule="auto"/>
              <w:ind w:right="-171"/>
              <w:rPr>
                <w:i/>
                <w:sz w:val="20"/>
                <w:szCs w:val="20"/>
                <w:u w:val="single"/>
                <w:lang w:val="es-ES"/>
              </w:rPr>
            </w:pPr>
            <w:proofErr w:type="spellStart"/>
            <w:r w:rsidRPr="00142A18">
              <w:rPr>
                <w:i/>
                <w:sz w:val="20"/>
                <w:szCs w:val="20"/>
              </w:rPr>
              <w:t>Cephalorhynchus</w:t>
            </w:r>
            <w:proofErr w:type="spellEnd"/>
            <w:r w:rsidRPr="00142A18">
              <w:rPr>
                <w:i/>
                <w:sz w:val="20"/>
                <w:szCs w:val="20"/>
              </w:rPr>
              <w:t xml:space="preserve"> </w:t>
            </w:r>
            <w:proofErr w:type="spellStart"/>
            <w:r w:rsidRPr="00142A18">
              <w:rPr>
                <w:i/>
                <w:sz w:val="20"/>
                <w:szCs w:val="20"/>
              </w:rPr>
              <w:t>commersonii</w:t>
            </w:r>
            <w:proofErr w:type="spellEnd"/>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6B157DAC" w14:textId="77777777" w:rsidR="00C07172" w:rsidRPr="003501BD" w:rsidRDefault="00C07172" w:rsidP="00C07172">
            <w:pPr>
              <w:spacing w:after="0" w:line="240" w:lineRule="auto"/>
              <w:ind w:right="-64"/>
              <w:rPr>
                <w:sz w:val="20"/>
                <w:szCs w:val="20"/>
                <w:u w:val="single"/>
                <w:lang w:val="es-ES"/>
              </w:rPr>
            </w:pPr>
            <w:r w:rsidRPr="003501BD">
              <w:rPr>
                <w:sz w:val="20"/>
                <w:szCs w:val="20"/>
                <w:u w:val="single"/>
                <w:lang w:val="es-ES"/>
              </w:rPr>
              <w:t xml:space="preserve">2 </w:t>
            </w:r>
            <w:proofErr w:type="spellStart"/>
            <w:r w:rsidRPr="003501BD">
              <w:rPr>
                <w:sz w:val="20"/>
                <w:szCs w:val="20"/>
                <w:u w:val="single"/>
                <w:lang w:val="es-ES"/>
              </w:rPr>
              <w:t>subspecies</w:t>
            </w:r>
            <w:proofErr w:type="spellEnd"/>
            <w:r w:rsidRPr="003501BD">
              <w:rPr>
                <w:sz w:val="20"/>
                <w:szCs w:val="20"/>
                <w:u w:val="single"/>
                <w:lang w:val="es-ES"/>
              </w:rPr>
              <w:t>:</w:t>
            </w:r>
          </w:p>
          <w:p w14:paraId="32831E3B" w14:textId="77777777" w:rsidR="00C07172" w:rsidRPr="00142A18" w:rsidRDefault="00C07172" w:rsidP="00C07172">
            <w:pPr>
              <w:spacing w:after="0" w:line="240" w:lineRule="auto"/>
              <w:ind w:right="-64"/>
              <w:rPr>
                <w:rFonts w:ascii="roboto-regular" w:hAnsi="roboto-regular"/>
                <w:b/>
                <w:i/>
                <w:color w:val="080100"/>
                <w:sz w:val="20"/>
                <w:szCs w:val="20"/>
                <w:lang w:val="es-ES"/>
              </w:rPr>
            </w:pPr>
            <w:r w:rsidRPr="00142A18">
              <w:rPr>
                <w:rFonts w:ascii="roboto-regular" w:hAnsi="roboto-regular"/>
                <w:b/>
                <w:i/>
                <w:color w:val="080100"/>
                <w:sz w:val="20"/>
                <w:szCs w:val="20"/>
                <w:lang w:val="es-ES"/>
              </w:rPr>
              <w:t xml:space="preserve">C. c. </w:t>
            </w:r>
            <w:proofErr w:type="spellStart"/>
            <w:r w:rsidRPr="00142A18">
              <w:rPr>
                <w:rFonts w:ascii="roboto-regular" w:hAnsi="roboto-regular"/>
                <w:b/>
                <w:i/>
                <w:color w:val="080100"/>
                <w:sz w:val="20"/>
                <w:szCs w:val="20"/>
                <w:lang w:val="es-ES"/>
              </w:rPr>
              <w:t>commersonii</w:t>
            </w:r>
            <w:proofErr w:type="spellEnd"/>
            <w:r w:rsidRPr="00142A18">
              <w:rPr>
                <w:rFonts w:ascii="roboto-regular" w:hAnsi="roboto-regular"/>
                <w:b/>
                <w:i/>
                <w:color w:val="080100"/>
                <w:sz w:val="20"/>
                <w:szCs w:val="20"/>
                <w:lang w:val="es-ES"/>
              </w:rPr>
              <w:t xml:space="preserve"> </w:t>
            </w:r>
          </w:p>
          <w:p w14:paraId="2F20785F" w14:textId="7568F194" w:rsidR="00C07172" w:rsidRPr="00DC3D92" w:rsidRDefault="00C07172" w:rsidP="00C07172">
            <w:pPr>
              <w:spacing w:after="0" w:line="240" w:lineRule="auto"/>
              <w:ind w:right="-64"/>
              <w:rPr>
                <w:sz w:val="20"/>
                <w:szCs w:val="20"/>
                <w:u w:val="single"/>
                <w:lang w:val="es-ES"/>
              </w:rPr>
            </w:pPr>
            <w:r w:rsidRPr="00142A18">
              <w:rPr>
                <w:rFonts w:ascii="roboto-regular" w:hAnsi="roboto-regular"/>
                <w:i/>
                <w:color w:val="080100"/>
                <w:sz w:val="20"/>
                <w:szCs w:val="20"/>
                <w:lang w:val="es-ES"/>
              </w:rPr>
              <w:t xml:space="preserve">C. c. </w:t>
            </w:r>
            <w:proofErr w:type="spellStart"/>
            <w:r w:rsidRPr="00142A18">
              <w:rPr>
                <w:rFonts w:ascii="roboto-regular" w:hAnsi="roboto-regular"/>
                <w:i/>
                <w:color w:val="080100"/>
                <w:sz w:val="20"/>
                <w:szCs w:val="20"/>
                <w:lang w:val="es-ES"/>
              </w:rPr>
              <w:t>kerguelenensis</w:t>
            </w:r>
            <w:proofErr w:type="spellEnd"/>
          </w:p>
        </w:tc>
        <w:tc>
          <w:tcPr>
            <w:tcW w:w="2751" w:type="dxa"/>
            <w:tcBorders>
              <w:top w:val="single" w:sz="6" w:space="0" w:color="auto"/>
              <w:left w:val="single" w:sz="6" w:space="0" w:color="auto"/>
              <w:bottom w:val="single" w:sz="6" w:space="0" w:color="auto"/>
              <w:right w:val="single" w:sz="6" w:space="0" w:color="auto"/>
            </w:tcBorders>
          </w:tcPr>
          <w:p w14:paraId="38D4C192" w14:textId="78134F7A" w:rsidR="00C07172" w:rsidRDefault="00C07172" w:rsidP="00C07172">
            <w:pPr>
              <w:spacing w:after="0" w:line="240" w:lineRule="auto"/>
              <w:ind w:right="364"/>
              <w:rPr>
                <w:rFonts w:eastAsia="Calibri" w:cs="Times New Roman"/>
                <w:kern w:val="2"/>
                <w:sz w:val="20"/>
                <w:szCs w:val="20"/>
                <w14:ligatures w14:val="standardContextual"/>
              </w:rPr>
            </w:pPr>
            <w:r w:rsidRPr="00142A18">
              <w:rPr>
                <w:rFonts w:eastAsia="Calibri" w:cs="Times New Roman"/>
                <w:i/>
                <w:kern w:val="2"/>
                <w:sz w:val="20"/>
                <w:szCs w:val="20"/>
                <w14:ligatures w14:val="standardContextual"/>
              </w:rPr>
              <w:t xml:space="preserve">C. c. </w:t>
            </w:r>
            <w:proofErr w:type="spellStart"/>
            <w:r w:rsidRPr="00142A18">
              <w:rPr>
                <w:rFonts w:eastAsia="Calibri" w:cs="Times New Roman"/>
                <w:i/>
                <w:kern w:val="2"/>
                <w:sz w:val="20"/>
                <w:szCs w:val="20"/>
                <w14:ligatures w14:val="standardContextual"/>
              </w:rPr>
              <w:t>commersonii</w:t>
            </w:r>
            <w:proofErr w:type="spellEnd"/>
            <w:r>
              <w:rPr>
                <w:rFonts w:eastAsia="Calibri" w:cs="Times New Roman"/>
                <w:kern w:val="2"/>
                <w:sz w:val="20"/>
                <w:szCs w:val="20"/>
                <w14:ligatures w14:val="standardContextual"/>
              </w:rPr>
              <w:t xml:space="preserve"> understood to be identical with regional listing </w:t>
            </w:r>
          </w:p>
          <w:p w14:paraId="4D4177CF" w14:textId="77777777" w:rsidR="00C07172" w:rsidRDefault="00C07172" w:rsidP="00C07172">
            <w:pPr>
              <w:spacing w:after="0" w:line="240" w:lineRule="auto"/>
              <w:ind w:right="364"/>
              <w:rPr>
                <w:rFonts w:eastAsia="Calibri" w:cs="Times New Roman"/>
                <w:kern w:val="2"/>
                <w:sz w:val="20"/>
                <w:szCs w:val="20"/>
                <w14:ligatures w14:val="standardContextual"/>
              </w:rPr>
            </w:pPr>
          </w:p>
          <w:p w14:paraId="2F94410B" w14:textId="17DCE87E" w:rsidR="00C07172" w:rsidRPr="00C07172" w:rsidRDefault="00C07172" w:rsidP="00C07172">
            <w:pPr>
              <w:spacing w:after="0" w:line="240" w:lineRule="auto"/>
              <w:ind w:right="364"/>
              <w:rPr>
                <w:rFonts w:eastAsia="Calibri" w:cs="Times New Roman"/>
                <w:i/>
                <w:iCs/>
                <w:kern w:val="2"/>
                <w:sz w:val="20"/>
                <w:szCs w:val="20"/>
                <w14:ligatures w14:val="standardContextual"/>
              </w:rPr>
            </w:pPr>
            <w:r w:rsidRPr="00C07172">
              <w:rPr>
                <w:rFonts w:eastAsia="Calibri" w:cs="Times New Roman"/>
                <w:i/>
                <w:iCs/>
                <w:kern w:val="2"/>
                <w:sz w:val="20"/>
                <w:szCs w:val="20"/>
                <w14:ligatures w14:val="standardContextual"/>
              </w:rPr>
              <w:t>Appendix II could be adjusted</w:t>
            </w:r>
          </w:p>
        </w:tc>
      </w:tr>
      <w:tr w:rsidR="00C07172" w:rsidRPr="00A6475D" w14:paraId="349F5229" w14:textId="77777777" w:rsidTr="00200EC6">
        <w:trPr>
          <w:trHeight w:val="312"/>
        </w:trPr>
        <w:tc>
          <w:tcPr>
            <w:tcW w:w="1444" w:type="dxa"/>
            <w:tcBorders>
              <w:top w:val="single" w:sz="6" w:space="0" w:color="auto"/>
              <w:left w:val="single" w:sz="6" w:space="0" w:color="auto"/>
              <w:bottom w:val="single" w:sz="6" w:space="0" w:color="auto"/>
              <w:right w:val="single" w:sz="6" w:space="0" w:color="auto"/>
            </w:tcBorders>
            <w:shd w:val="clear" w:color="auto" w:fill="auto"/>
          </w:tcPr>
          <w:p w14:paraId="75D37E15" w14:textId="3318275A" w:rsidR="00C07172" w:rsidRPr="00E0494B" w:rsidRDefault="00C07172" w:rsidP="00C07172">
            <w:pPr>
              <w:spacing w:after="0" w:line="240" w:lineRule="auto"/>
              <w:rPr>
                <w:sz w:val="20"/>
                <w:szCs w:val="20"/>
              </w:rPr>
            </w:pPr>
            <w:r w:rsidRPr="00E0494B">
              <w:rPr>
                <w:sz w:val="20"/>
                <w:szCs w:val="20"/>
              </w:rPr>
              <w:t>Indo-Pacific Hump</w:t>
            </w:r>
            <w:r w:rsidR="0056318E">
              <w:rPr>
                <w:sz w:val="20"/>
                <w:szCs w:val="20"/>
              </w:rPr>
              <w:t>b</w:t>
            </w:r>
            <w:r w:rsidRPr="00E0494B">
              <w:rPr>
                <w:sz w:val="20"/>
                <w:szCs w:val="20"/>
              </w:rPr>
              <w:t>ack Dolphin, Chinese White Dolphin</w:t>
            </w: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4D98E935" w14:textId="77777777" w:rsidR="00C07172" w:rsidRPr="00E0494B" w:rsidRDefault="00C07172" w:rsidP="00C07172">
            <w:pPr>
              <w:spacing w:after="0" w:line="240" w:lineRule="auto"/>
              <w:rPr>
                <w:sz w:val="20"/>
                <w:szCs w:val="20"/>
              </w:rPr>
            </w:pP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7E378093" w14:textId="7C74942B" w:rsidR="00C07172" w:rsidRPr="00E0494B" w:rsidRDefault="00C07172" w:rsidP="00C07172">
            <w:pPr>
              <w:spacing w:after="0" w:line="240" w:lineRule="auto"/>
              <w:rPr>
                <w:sz w:val="20"/>
                <w:szCs w:val="20"/>
              </w:rPr>
            </w:pPr>
            <w:r w:rsidRPr="00E0494B">
              <w:rPr>
                <w:sz w:val="20"/>
                <w:szCs w:val="20"/>
              </w:rPr>
              <w:t>1991</w:t>
            </w:r>
          </w:p>
        </w:tc>
        <w:tc>
          <w:tcPr>
            <w:tcW w:w="1506" w:type="dxa"/>
            <w:tcBorders>
              <w:top w:val="single" w:sz="6" w:space="0" w:color="auto"/>
              <w:left w:val="single" w:sz="6" w:space="0" w:color="auto"/>
              <w:bottom w:val="single" w:sz="6" w:space="0" w:color="auto"/>
              <w:right w:val="single" w:sz="6" w:space="0" w:color="auto"/>
            </w:tcBorders>
            <w:shd w:val="clear" w:color="auto" w:fill="auto"/>
          </w:tcPr>
          <w:p w14:paraId="324C7DF1" w14:textId="77777777" w:rsidR="00C07172" w:rsidRPr="00E0494B" w:rsidRDefault="00C07172" w:rsidP="00C07172">
            <w:pPr>
              <w:spacing w:after="0" w:line="240" w:lineRule="auto"/>
              <w:rPr>
                <w:sz w:val="20"/>
                <w:szCs w:val="20"/>
              </w:rPr>
            </w:pPr>
          </w:p>
        </w:tc>
        <w:tc>
          <w:tcPr>
            <w:tcW w:w="1773" w:type="dxa"/>
            <w:tcBorders>
              <w:top w:val="single" w:sz="6" w:space="0" w:color="auto"/>
              <w:left w:val="single" w:sz="6" w:space="0" w:color="auto"/>
              <w:bottom w:val="single" w:sz="6" w:space="0" w:color="auto"/>
              <w:right w:val="single" w:sz="6" w:space="0" w:color="auto"/>
            </w:tcBorders>
            <w:shd w:val="clear" w:color="auto" w:fill="auto"/>
          </w:tcPr>
          <w:p w14:paraId="3B8847D0" w14:textId="134696A8" w:rsidR="00C07172" w:rsidRPr="00142A18" w:rsidRDefault="00B008E7" w:rsidP="00C07172">
            <w:pPr>
              <w:spacing w:after="0" w:line="240" w:lineRule="auto"/>
              <w:ind w:left="4" w:hanging="4"/>
              <w:rPr>
                <w:i/>
                <w:sz w:val="20"/>
                <w:szCs w:val="20"/>
              </w:rPr>
            </w:pPr>
            <w:r w:rsidRPr="00142A18">
              <w:rPr>
                <w:i/>
                <w:sz w:val="20"/>
                <w:szCs w:val="20"/>
              </w:rPr>
              <w:t>Sousa chinensis</w:t>
            </w:r>
          </w:p>
        </w:tc>
        <w:tc>
          <w:tcPr>
            <w:tcW w:w="1605" w:type="dxa"/>
            <w:tcBorders>
              <w:top w:val="single" w:sz="6" w:space="0" w:color="auto"/>
              <w:left w:val="single" w:sz="6" w:space="0" w:color="auto"/>
              <w:bottom w:val="single" w:sz="6" w:space="0" w:color="auto"/>
              <w:right w:val="single" w:sz="6" w:space="0" w:color="auto"/>
            </w:tcBorders>
          </w:tcPr>
          <w:p w14:paraId="6F2C7E3B" w14:textId="77777777" w:rsidR="00C07172" w:rsidRDefault="00C07172" w:rsidP="00C07172">
            <w:pPr>
              <w:spacing w:after="0" w:line="240" w:lineRule="auto"/>
              <w:rPr>
                <w:sz w:val="20"/>
                <w:szCs w:val="20"/>
              </w:rPr>
            </w:pPr>
            <w:r w:rsidRPr="067D7525">
              <w:rPr>
                <w:sz w:val="20"/>
                <w:szCs w:val="20"/>
              </w:rPr>
              <w:t>Split into three species:</w:t>
            </w:r>
          </w:p>
          <w:p w14:paraId="18F39459" w14:textId="7D116E8C" w:rsidR="00C07172" w:rsidRPr="009B5413" w:rsidRDefault="00C07172" w:rsidP="00C07172">
            <w:pPr>
              <w:spacing w:after="0" w:line="240" w:lineRule="auto"/>
              <w:rPr>
                <w:b/>
                <w:i/>
                <w:color w:val="212121"/>
                <w:sz w:val="20"/>
                <w:lang w:val="en-GB"/>
              </w:rPr>
            </w:pPr>
            <w:r w:rsidRPr="009B5413">
              <w:rPr>
                <w:b/>
                <w:i/>
                <w:color w:val="212121"/>
                <w:sz w:val="20"/>
                <w:lang w:val="en-GB"/>
              </w:rPr>
              <w:t xml:space="preserve">Sousa </w:t>
            </w:r>
            <w:proofErr w:type="spellStart"/>
            <w:r w:rsidRPr="009B5413">
              <w:rPr>
                <w:b/>
                <w:i/>
                <w:color w:val="212121"/>
                <w:sz w:val="20"/>
                <w:lang w:val="en-GB"/>
              </w:rPr>
              <w:t>plumbea</w:t>
            </w:r>
            <w:proofErr w:type="spellEnd"/>
            <w:r w:rsidRPr="009B5413">
              <w:rPr>
                <w:b/>
                <w:i/>
                <w:color w:val="212121"/>
                <w:sz w:val="20"/>
                <w:lang w:val="en-GB"/>
              </w:rPr>
              <w:t xml:space="preserve"> </w:t>
            </w:r>
          </w:p>
          <w:p w14:paraId="538ED7FF" w14:textId="6CA59614" w:rsidR="00C07172" w:rsidRPr="007B3F36" w:rsidRDefault="00C07172" w:rsidP="00C07172">
            <w:pPr>
              <w:spacing w:after="0" w:line="240" w:lineRule="auto"/>
              <w:rPr>
                <w:b/>
                <w:i/>
                <w:color w:val="212121"/>
                <w:sz w:val="20"/>
                <w:szCs w:val="20"/>
                <w:lang w:val="es-ES"/>
              </w:rPr>
            </w:pPr>
            <w:r w:rsidRPr="21032D51">
              <w:rPr>
                <w:b/>
                <w:i/>
                <w:color w:val="212121"/>
                <w:sz w:val="20"/>
                <w:szCs w:val="20"/>
                <w:lang w:val="es-ES"/>
              </w:rPr>
              <w:t xml:space="preserve">Sousa </w:t>
            </w:r>
            <w:r w:rsidRPr="00142A18">
              <w:rPr>
                <w:rFonts w:cs="Arial"/>
                <w:b/>
                <w:i/>
                <w:color w:val="212121"/>
                <w:sz w:val="20"/>
                <w:szCs w:val="20"/>
              </w:rPr>
              <w:t>chinensis</w:t>
            </w:r>
            <w:r w:rsidRPr="007B3F36">
              <w:rPr>
                <w:b/>
                <w:i/>
                <w:color w:val="212121"/>
                <w:sz w:val="20"/>
                <w:szCs w:val="20"/>
                <w:lang w:val="es-ES"/>
              </w:rPr>
              <w:t xml:space="preserve"> </w:t>
            </w:r>
          </w:p>
          <w:p w14:paraId="771344AE" w14:textId="28600378" w:rsidR="00C07172" w:rsidRPr="007B3F36" w:rsidRDefault="00C07172" w:rsidP="067D7525">
            <w:pPr>
              <w:spacing w:after="0" w:line="240" w:lineRule="auto"/>
              <w:rPr>
                <w:sz w:val="20"/>
                <w:szCs w:val="20"/>
                <w:lang w:val="es-ES"/>
              </w:rPr>
            </w:pPr>
            <w:r w:rsidRPr="007B3F36">
              <w:rPr>
                <w:b/>
                <w:i/>
                <w:color w:val="212121"/>
                <w:sz w:val="20"/>
                <w:szCs w:val="20"/>
                <w:lang w:val="es-ES"/>
              </w:rPr>
              <w:t xml:space="preserve">Sousa </w:t>
            </w:r>
            <w:proofErr w:type="spellStart"/>
            <w:r w:rsidRPr="007B3F36">
              <w:rPr>
                <w:b/>
                <w:i/>
                <w:color w:val="212121"/>
                <w:sz w:val="20"/>
                <w:szCs w:val="20"/>
                <w:lang w:val="es-ES"/>
              </w:rPr>
              <w:t>sahulensis</w:t>
            </w:r>
            <w:proofErr w:type="spellEnd"/>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2606B1F1" w14:textId="0F34C918" w:rsidR="00C07172" w:rsidRDefault="00C07172" w:rsidP="00C07172">
            <w:pPr>
              <w:spacing w:after="0" w:line="240" w:lineRule="auto"/>
              <w:rPr>
                <w:sz w:val="20"/>
                <w:szCs w:val="20"/>
              </w:rPr>
            </w:pPr>
            <w:r>
              <w:rPr>
                <w:sz w:val="20"/>
                <w:szCs w:val="20"/>
              </w:rPr>
              <w:t>Split into three species:</w:t>
            </w:r>
          </w:p>
          <w:p w14:paraId="68F0CA24" w14:textId="1E369BAA" w:rsidR="00C07172" w:rsidRPr="00142A18" w:rsidRDefault="00C07172" w:rsidP="00C07172">
            <w:pPr>
              <w:spacing w:after="0" w:line="240" w:lineRule="auto"/>
              <w:rPr>
                <w:rFonts w:cs="Arial"/>
                <w:b/>
                <w:i/>
                <w:color w:val="212121"/>
                <w:sz w:val="20"/>
                <w:szCs w:val="20"/>
              </w:rPr>
            </w:pPr>
            <w:r w:rsidRPr="00142A18">
              <w:rPr>
                <w:rFonts w:cs="Arial"/>
                <w:b/>
                <w:i/>
                <w:color w:val="212121"/>
                <w:sz w:val="20"/>
                <w:szCs w:val="20"/>
              </w:rPr>
              <w:t xml:space="preserve">Sousa </w:t>
            </w:r>
            <w:proofErr w:type="spellStart"/>
            <w:r w:rsidRPr="00142A18">
              <w:rPr>
                <w:rFonts w:cs="Arial"/>
                <w:b/>
                <w:i/>
                <w:color w:val="212121"/>
                <w:sz w:val="20"/>
                <w:szCs w:val="20"/>
              </w:rPr>
              <w:t>plumbea</w:t>
            </w:r>
            <w:proofErr w:type="spellEnd"/>
            <w:r w:rsidRPr="00142A18">
              <w:rPr>
                <w:rFonts w:cs="Arial"/>
                <w:b/>
                <w:i/>
                <w:color w:val="212121"/>
                <w:sz w:val="20"/>
                <w:szCs w:val="20"/>
              </w:rPr>
              <w:t xml:space="preserve"> </w:t>
            </w:r>
          </w:p>
          <w:p w14:paraId="645D9618" w14:textId="358A7FBB" w:rsidR="00C07172" w:rsidRPr="00142A18" w:rsidRDefault="00C07172" w:rsidP="00C07172">
            <w:pPr>
              <w:spacing w:after="0" w:line="240" w:lineRule="auto"/>
              <w:rPr>
                <w:rFonts w:cs="Arial"/>
                <w:b/>
                <w:i/>
                <w:color w:val="212121"/>
                <w:sz w:val="20"/>
                <w:szCs w:val="20"/>
              </w:rPr>
            </w:pPr>
            <w:r w:rsidRPr="00142A18">
              <w:rPr>
                <w:rFonts w:cs="Arial"/>
                <w:b/>
                <w:i/>
                <w:color w:val="212121"/>
                <w:sz w:val="20"/>
                <w:szCs w:val="20"/>
              </w:rPr>
              <w:t xml:space="preserve">Sousa chinensis </w:t>
            </w:r>
          </w:p>
          <w:p w14:paraId="7637D86A" w14:textId="733EE1D9" w:rsidR="00C07172" w:rsidRPr="00E0494B" w:rsidRDefault="00C07172" w:rsidP="00C07172">
            <w:pPr>
              <w:spacing w:after="0" w:line="240" w:lineRule="auto"/>
              <w:rPr>
                <w:sz w:val="20"/>
                <w:szCs w:val="20"/>
              </w:rPr>
            </w:pPr>
            <w:r w:rsidRPr="00142A18">
              <w:rPr>
                <w:rFonts w:cs="Arial"/>
                <w:b/>
                <w:i/>
                <w:color w:val="212121"/>
                <w:sz w:val="20"/>
                <w:szCs w:val="20"/>
              </w:rPr>
              <w:t xml:space="preserve">Sousa </w:t>
            </w:r>
            <w:proofErr w:type="spellStart"/>
            <w:r w:rsidRPr="00142A18">
              <w:rPr>
                <w:rFonts w:cs="Arial"/>
                <w:b/>
                <w:i/>
                <w:color w:val="212121"/>
                <w:sz w:val="20"/>
                <w:szCs w:val="20"/>
              </w:rPr>
              <w:t>sahulensis</w:t>
            </w:r>
            <w:proofErr w:type="spellEnd"/>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56A08603" w14:textId="77777777" w:rsidR="00C07172" w:rsidRDefault="00C07172" w:rsidP="00C07172">
            <w:pPr>
              <w:spacing w:after="0" w:line="240" w:lineRule="auto"/>
              <w:rPr>
                <w:sz w:val="20"/>
                <w:szCs w:val="20"/>
              </w:rPr>
            </w:pPr>
            <w:r>
              <w:rPr>
                <w:sz w:val="20"/>
                <w:szCs w:val="20"/>
              </w:rPr>
              <w:t>Split into three species:</w:t>
            </w:r>
          </w:p>
          <w:p w14:paraId="67420591" w14:textId="77777777" w:rsidR="00C07172" w:rsidRPr="00142A18" w:rsidRDefault="00C07172" w:rsidP="00C07172">
            <w:pPr>
              <w:spacing w:after="0" w:line="240" w:lineRule="auto"/>
              <w:rPr>
                <w:rFonts w:cs="Arial"/>
                <w:b/>
                <w:i/>
                <w:color w:val="212121"/>
                <w:sz w:val="20"/>
                <w:szCs w:val="20"/>
              </w:rPr>
            </w:pPr>
            <w:r w:rsidRPr="00142A18">
              <w:rPr>
                <w:rFonts w:cs="Arial"/>
                <w:b/>
                <w:i/>
                <w:color w:val="212121"/>
                <w:sz w:val="20"/>
                <w:szCs w:val="20"/>
              </w:rPr>
              <w:t xml:space="preserve">Sousa </w:t>
            </w:r>
            <w:proofErr w:type="spellStart"/>
            <w:r w:rsidRPr="00142A18">
              <w:rPr>
                <w:rFonts w:cs="Arial"/>
                <w:b/>
                <w:i/>
                <w:color w:val="212121"/>
                <w:sz w:val="20"/>
                <w:szCs w:val="20"/>
              </w:rPr>
              <w:t>plumbea</w:t>
            </w:r>
            <w:proofErr w:type="spellEnd"/>
            <w:r w:rsidRPr="00142A18">
              <w:rPr>
                <w:rFonts w:cs="Arial"/>
                <w:b/>
                <w:i/>
                <w:color w:val="212121"/>
                <w:sz w:val="20"/>
                <w:szCs w:val="20"/>
              </w:rPr>
              <w:t xml:space="preserve"> </w:t>
            </w:r>
          </w:p>
          <w:p w14:paraId="6ADC7BC4" w14:textId="3643B9BA" w:rsidR="00C07172" w:rsidRPr="00142A18" w:rsidRDefault="00C07172" w:rsidP="00C07172">
            <w:pPr>
              <w:spacing w:after="0" w:line="240" w:lineRule="auto"/>
              <w:rPr>
                <w:rFonts w:cs="Arial"/>
                <w:b/>
                <w:i/>
                <w:color w:val="212121"/>
                <w:sz w:val="20"/>
                <w:szCs w:val="20"/>
              </w:rPr>
            </w:pPr>
            <w:r w:rsidRPr="00142A18">
              <w:rPr>
                <w:rFonts w:cs="Arial"/>
                <w:b/>
                <w:i/>
                <w:color w:val="212121"/>
                <w:sz w:val="20"/>
                <w:szCs w:val="20"/>
              </w:rPr>
              <w:t xml:space="preserve">Sousa chinensis </w:t>
            </w:r>
          </w:p>
          <w:p w14:paraId="57766340" w14:textId="78FDD3FB" w:rsidR="00C07172" w:rsidRPr="00A435AA" w:rsidRDefault="00C07172" w:rsidP="00C07172">
            <w:pPr>
              <w:spacing w:after="0" w:line="240" w:lineRule="auto"/>
              <w:rPr>
                <w:sz w:val="20"/>
                <w:szCs w:val="20"/>
                <w:u w:val="single"/>
              </w:rPr>
            </w:pPr>
            <w:r w:rsidRPr="00142A18">
              <w:rPr>
                <w:rFonts w:cs="Arial"/>
                <w:b/>
                <w:i/>
                <w:color w:val="212121"/>
                <w:sz w:val="20"/>
                <w:szCs w:val="20"/>
              </w:rPr>
              <w:t xml:space="preserve">Sousa </w:t>
            </w:r>
            <w:proofErr w:type="spellStart"/>
            <w:r w:rsidRPr="00142A18">
              <w:rPr>
                <w:rFonts w:cs="Arial"/>
                <w:b/>
                <w:i/>
                <w:color w:val="212121"/>
                <w:sz w:val="20"/>
                <w:szCs w:val="20"/>
              </w:rPr>
              <w:t>sahulensis</w:t>
            </w:r>
            <w:proofErr w:type="spellEnd"/>
          </w:p>
        </w:tc>
        <w:tc>
          <w:tcPr>
            <w:tcW w:w="2751" w:type="dxa"/>
            <w:tcBorders>
              <w:top w:val="single" w:sz="6" w:space="0" w:color="auto"/>
              <w:left w:val="single" w:sz="6" w:space="0" w:color="auto"/>
              <w:bottom w:val="single" w:sz="6" w:space="0" w:color="auto"/>
              <w:right w:val="single" w:sz="6" w:space="0" w:color="auto"/>
            </w:tcBorders>
          </w:tcPr>
          <w:p w14:paraId="6F587537" w14:textId="77777777" w:rsidR="00C07172" w:rsidRDefault="00C07172" w:rsidP="00C07172">
            <w:pPr>
              <w:spacing w:after="0" w:line="240" w:lineRule="auto"/>
              <w:ind w:right="364"/>
              <w:rPr>
                <w:rFonts w:eastAsia="Calibri" w:cs="Times New Roman"/>
                <w:kern w:val="2"/>
                <w:sz w:val="20"/>
                <w:szCs w:val="20"/>
                <w14:ligatures w14:val="standardContextual"/>
              </w:rPr>
            </w:pPr>
            <w:r w:rsidRPr="00142A18">
              <w:rPr>
                <w:rFonts w:eastAsia="Calibri" w:cs="Times New Roman"/>
                <w:i/>
                <w:kern w:val="2"/>
                <w:sz w:val="20"/>
                <w:szCs w:val="20"/>
                <w14:ligatures w14:val="standardContextual"/>
              </w:rPr>
              <w:t>Sousa chinensis</w:t>
            </w:r>
            <w:r w:rsidRPr="002F421C">
              <w:rPr>
                <w:rFonts w:eastAsia="Calibri" w:cs="Times New Roman"/>
                <w:kern w:val="2"/>
                <w:sz w:val="20"/>
                <w:szCs w:val="20"/>
                <w14:ligatures w14:val="standardContextual"/>
              </w:rPr>
              <w:t xml:space="preserve"> was split into three species</w:t>
            </w:r>
            <w:r>
              <w:rPr>
                <w:rFonts w:eastAsia="Calibri" w:cs="Times New Roman"/>
                <w:kern w:val="2"/>
                <w:sz w:val="20"/>
                <w:szCs w:val="20"/>
                <w14:ligatures w14:val="standardContextual"/>
              </w:rPr>
              <w:t>:</w:t>
            </w:r>
          </w:p>
          <w:p w14:paraId="4BF56425" w14:textId="5A0DDF61" w:rsidR="00C07172" w:rsidRDefault="00C07172" w:rsidP="00C07172">
            <w:pPr>
              <w:spacing w:after="0" w:line="240" w:lineRule="auto"/>
              <w:ind w:right="364"/>
              <w:rPr>
                <w:rFonts w:eastAsia="Calibri" w:cs="Times New Roman"/>
                <w:kern w:val="2"/>
                <w:sz w:val="20"/>
                <w:szCs w:val="20"/>
                <w14:ligatures w14:val="standardContextual"/>
              </w:rPr>
            </w:pPr>
            <w:r w:rsidRPr="00142A18">
              <w:rPr>
                <w:rFonts w:eastAsia="Calibri" w:cs="Times New Roman"/>
                <w:b/>
                <w:i/>
                <w:kern w:val="2"/>
                <w:sz w:val="20"/>
                <w:szCs w:val="20"/>
                <w14:ligatures w14:val="standardContextual"/>
              </w:rPr>
              <w:t xml:space="preserve">S. </w:t>
            </w:r>
            <w:proofErr w:type="spellStart"/>
            <w:r w:rsidRPr="00142A18">
              <w:rPr>
                <w:rFonts w:eastAsia="Calibri" w:cs="Times New Roman"/>
                <w:b/>
                <w:i/>
                <w:kern w:val="2"/>
                <w:sz w:val="20"/>
                <w:szCs w:val="20"/>
                <w14:ligatures w14:val="standardContextual"/>
              </w:rPr>
              <w:t>plumbea</w:t>
            </w:r>
            <w:proofErr w:type="spellEnd"/>
            <w:r>
              <w:rPr>
                <w:rFonts w:eastAsia="Calibri" w:cs="Times New Roman"/>
                <w:b/>
                <w:bCs/>
                <w:kern w:val="2"/>
                <w:sz w:val="20"/>
                <w:szCs w:val="20"/>
                <w14:ligatures w14:val="standardContextual"/>
              </w:rPr>
              <w:t xml:space="preserve"> </w:t>
            </w:r>
            <w:r w:rsidRPr="002F421C">
              <w:rPr>
                <w:rFonts w:eastAsia="Calibri" w:cs="Times New Roman"/>
                <w:kern w:val="2"/>
                <w:sz w:val="20"/>
                <w:szCs w:val="20"/>
                <w14:ligatures w14:val="standardContextual"/>
              </w:rPr>
              <w:t>(Indian Ocean Humpback Dolphin)</w:t>
            </w:r>
          </w:p>
          <w:p w14:paraId="5526400C" w14:textId="23C4D23E" w:rsidR="00C07172" w:rsidRDefault="00C07172" w:rsidP="00C07172">
            <w:pPr>
              <w:spacing w:after="0" w:line="240" w:lineRule="auto"/>
              <w:ind w:right="364"/>
              <w:rPr>
                <w:rFonts w:eastAsia="Calibri" w:cs="Times New Roman"/>
                <w:kern w:val="2"/>
                <w:sz w:val="20"/>
                <w:szCs w:val="20"/>
                <w14:ligatures w14:val="standardContextual"/>
              </w:rPr>
            </w:pPr>
            <w:r w:rsidRPr="00142A18">
              <w:rPr>
                <w:rFonts w:eastAsia="Calibri" w:cs="Times New Roman"/>
                <w:b/>
                <w:i/>
                <w:kern w:val="2"/>
                <w:sz w:val="20"/>
                <w:szCs w:val="20"/>
                <w14:ligatures w14:val="standardContextual"/>
              </w:rPr>
              <w:t>S. chinensis</w:t>
            </w:r>
            <w:r>
              <w:rPr>
                <w:rFonts w:eastAsia="Calibri" w:cs="Times New Roman"/>
                <w:b/>
                <w:bCs/>
                <w:kern w:val="2"/>
                <w:sz w:val="20"/>
                <w:szCs w:val="20"/>
                <w14:ligatures w14:val="standardContextual"/>
              </w:rPr>
              <w:t xml:space="preserve"> </w:t>
            </w:r>
            <w:r w:rsidRPr="002F421C">
              <w:rPr>
                <w:rFonts w:eastAsia="Calibri" w:cs="Times New Roman"/>
                <w:kern w:val="2"/>
                <w:sz w:val="20"/>
                <w:szCs w:val="20"/>
                <w14:ligatures w14:val="standardContextual"/>
              </w:rPr>
              <w:t>(Indo-Pacific Humpback Dolphin)</w:t>
            </w:r>
          </w:p>
          <w:p w14:paraId="54C77EC4" w14:textId="1527C6BB" w:rsidR="00C07172" w:rsidRDefault="00C07172" w:rsidP="00C07172">
            <w:pPr>
              <w:spacing w:after="0" w:line="240" w:lineRule="auto"/>
              <w:ind w:right="364"/>
              <w:rPr>
                <w:rFonts w:eastAsia="Calibri" w:cs="Times New Roman"/>
                <w:kern w:val="2"/>
                <w:sz w:val="20"/>
                <w:szCs w:val="20"/>
                <w14:ligatures w14:val="standardContextual"/>
              </w:rPr>
            </w:pPr>
            <w:r w:rsidRPr="00142A18">
              <w:rPr>
                <w:rFonts w:eastAsia="Calibri" w:cs="Times New Roman"/>
                <w:b/>
                <w:i/>
                <w:kern w:val="2"/>
                <w:sz w:val="20"/>
                <w:szCs w:val="20"/>
                <w14:ligatures w14:val="standardContextual"/>
              </w:rPr>
              <w:t xml:space="preserve">S. </w:t>
            </w:r>
            <w:proofErr w:type="spellStart"/>
            <w:r w:rsidRPr="00142A18">
              <w:rPr>
                <w:rFonts w:eastAsia="Calibri" w:cs="Times New Roman"/>
                <w:b/>
                <w:i/>
                <w:kern w:val="2"/>
                <w:sz w:val="20"/>
                <w:szCs w:val="20"/>
                <w14:ligatures w14:val="standardContextual"/>
              </w:rPr>
              <w:t>sahulensis</w:t>
            </w:r>
            <w:proofErr w:type="spellEnd"/>
            <w:r>
              <w:rPr>
                <w:rFonts w:eastAsia="Calibri" w:cs="Times New Roman"/>
                <w:b/>
                <w:bCs/>
                <w:kern w:val="2"/>
                <w:sz w:val="20"/>
                <w:szCs w:val="20"/>
                <w14:ligatures w14:val="standardContextual"/>
              </w:rPr>
              <w:t xml:space="preserve"> </w:t>
            </w:r>
            <w:r w:rsidRPr="002F421C">
              <w:rPr>
                <w:rFonts w:eastAsia="Calibri" w:cs="Times New Roman"/>
                <w:kern w:val="2"/>
                <w:sz w:val="20"/>
                <w:szCs w:val="20"/>
                <w14:ligatures w14:val="standardContextual"/>
              </w:rPr>
              <w:t>(Australian Humpback Dolphin)</w:t>
            </w:r>
          </w:p>
          <w:p w14:paraId="1E95D49B" w14:textId="77777777" w:rsidR="00C07172" w:rsidRDefault="00C07172" w:rsidP="00C07172">
            <w:pPr>
              <w:spacing w:after="0" w:line="240" w:lineRule="auto"/>
              <w:ind w:right="364"/>
              <w:rPr>
                <w:rFonts w:eastAsia="Calibri" w:cs="Times New Roman"/>
                <w:kern w:val="2"/>
                <w:sz w:val="20"/>
                <w:szCs w:val="20"/>
                <w14:ligatures w14:val="standardContextual"/>
              </w:rPr>
            </w:pPr>
          </w:p>
          <w:p w14:paraId="39E22B2E" w14:textId="31FFAB9B" w:rsidR="00C07172" w:rsidRPr="00C07172" w:rsidRDefault="00C07172" w:rsidP="00C07172">
            <w:pPr>
              <w:spacing w:after="0" w:line="240" w:lineRule="auto"/>
              <w:ind w:right="364"/>
              <w:rPr>
                <w:rFonts w:eastAsia="Calibri" w:cs="Times New Roman"/>
                <w:i/>
                <w:iCs/>
                <w:kern w:val="2"/>
                <w:sz w:val="20"/>
                <w:szCs w:val="20"/>
                <w14:ligatures w14:val="standardContextual"/>
              </w:rPr>
            </w:pPr>
            <w:r w:rsidRPr="00C07172">
              <w:rPr>
                <w:rFonts w:eastAsia="Calibri" w:cs="Times New Roman"/>
                <w:i/>
                <w:iCs/>
                <w:kern w:val="2"/>
                <w:sz w:val="20"/>
                <w:szCs w:val="20"/>
                <w14:ligatures w14:val="standardContextual"/>
              </w:rPr>
              <w:t xml:space="preserve">Adjustment of Appendix II to </w:t>
            </w:r>
            <w:r w:rsidR="00E929FE">
              <w:rPr>
                <w:rFonts w:eastAsia="Calibri" w:cs="Times New Roman"/>
                <w:i/>
                <w:iCs/>
                <w:kern w:val="2"/>
                <w:sz w:val="20"/>
                <w:szCs w:val="20"/>
                <w14:ligatures w14:val="standardContextual"/>
              </w:rPr>
              <w:t>include</w:t>
            </w:r>
            <w:r w:rsidRPr="00C07172">
              <w:rPr>
                <w:rFonts w:eastAsia="Calibri" w:cs="Times New Roman"/>
                <w:i/>
                <w:iCs/>
                <w:kern w:val="2"/>
                <w:sz w:val="20"/>
                <w:szCs w:val="20"/>
                <w14:ligatures w14:val="standardContextual"/>
              </w:rPr>
              <w:t xml:space="preserve"> all three species is proposed</w:t>
            </w:r>
          </w:p>
        </w:tc>
      </w:tr>
      <w:tr w:rsidR="00C07172" w:rsidRPr="00A6475D" w14:paraId="503231F7" w14:textId="77777777" w:rsidTr="00200EC6">
        <w:trPr>
          <w:trHeight w:val="312"/>
        </w:trPr>
        <w:tc>
          <w:tcPr>
            <w:tcW w:w="1444" w:type="dxa"/>
            <w:tcBorders>
              <w:top w:val="single" w:sz="6" w:space="0" w:color="auto"/>
              <w:left w:val="single" w:sz="6" w:space="0" w:color="auto"/>
              <w:bottom w:val="single" w:sz="6" w:space="0" w:color="auto"/>
              <w:right w:val="single" w:sz="6" w:space="0" w:color="auto"/>
            </w:tcBorders>
            <w:shd w:val="clear" w:color="auto" w:fill="auto"/>
          </w:tcPr>
          <w:p w14:paraId="73F01C96" w14:textId="704B85C8" w:rsidR="00C07172" w:rsidRPr="00E0494B" w:rsidRDefault="00C07172" w:rsidP="00C07172">
            <w:pPr>
              <w:spacing w:after="0" w:line="240" w:lineRule="auto"/>
              <w:rPr>
                <w:sz w:val="20"/>
                <w:szCs w:val="20"/>
              </w:rPr>
            </w:pPr>
            <w:r w:rsidRPr="00E0494B">
              <w:rPr>
                <w:sz w:val="20"/>
                <w:szCs w:val="20"/>
              </w:rPr>
              <w:lastRenderedPageBreak/>
              <w:t>Common Bottlenose Dolphin</w:t>
            </w: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5D858F77" w14:textId="11D1F362" w:rsidR="00C07172" w:rsidRPr="00E0494B" w:rsidRDefault="00C07172" w:rsidP="00C07172">
            <w:pPr>
              <w:spacing w:after="0" w:line="240" w:lineRule="auto"/>
              <w:rPr>
                <w:sz w:val="20"/>
                <w:szCs w:val="20"/>
              </w:rPr>
            </w:pP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67DDB480" w14:textId="75B61B4A" w:rsidR="00C07172" w:rsidRPr="00E0494B" w:rsidRDefault="00C07172" w:rsidP="00C07172">
            <w:pPr>
              <w:spacing w:after="0" w:line="240" w:lineRule="auto"/>
              <w:rPr>
                <w:sz w:val="20"/>
                <w:szCs w:val="20"/>
              </w:rPr>
            </w:pPr>
            <w:r w:rsidRPr="00E0494B">
              <w:rPr>
                <w:sz w:val="20"/>
                <w:szCs w:val="20"/>
              </w:rPr>
              <w:t>1991</w:t>
            </w:r>
          </w:p>
        </w:tc>
        <w:tc>
          <w:tcPr>
            <w:tcW w:w="1506" w:type="dxa"/>
            <w:tcBorders>
              <w:top w:val="single" w:sz="6" w:space="0" w:color="auto"/>
              <w:left w:val="single" w:sz="6" w:space="0" w:color="auto"/>
              <w:bottom w:val="single" w:sz="6" w:space="0" w:color="auto"/>
              <w:right w:val="single" w:sz="6" w:space="0" w:color="auto"/>
            </w:tcBorders>
            <w:shd w:val="clear" w:color="auto" w:fill="auto"/>
          </w:tcPr>
          <w:p w14:paraId="3F627E66" w14:textId="73CD91E9" w:rsidR="00C07172" w:rsidRPr="00E0494B" w:rsidRDefault="00C07172" w:rsidP="00C07172">
            <w:pPr>
              <w:spacing w:after="0" w:line="240" w:lineRule="auto"/>
              <w:rPr>
                <w:sz w:val="20"/>
                <w:szCs w:val="20"/>
              </w:rPr>
            </w:pPr>
            <w:r w:rsidRPr="00E0494B">
              <w:rPr>
                <w:sz w:val="20"/>
                <w:szCs w:val="20"/>
              </w:rPr>
              <w:t xml:space="preserve">North Sea, Baltic Sea, Mediterranean and Black Sea populations </w:t>
            </w:r>
            <w:r w:rsidR="007120CE">
              <w:rPr>
                <w:sz w:val="20"/>
                <w:szCs w:val="20"/>
              </w:rPr>
              <w:t>i</w:t>
            </w:r>
            <w:r w:rsidRPr="00E0494B">
              <w:rPr>
                <w:sz w:val="20"/>
                <w:szCs w:val="20"/>
              </w:rPr>
              <w:t>n App II</w:t>
            </w:r>
          </w:p>
        </w:tc>
        <w:tc>
          <w:tcPr>
            <w:tcW w:w="1773" w:type="dxa"/>
            <w:tcBorders>
              <w:top w:val="single" w:sz="6" w:space="0" w:color="auto"/>
              <w:left w:val="single" w:sz="6" w:space="0" w:color="auto"/>
              <w:bottom w:val="single" w:sz="6" w:space="0" w:color="auto"/>
              <w:right w:val="single" w:sz="6" w:space="0" w:color="auto"/>
            </w:tcBorders>
            <w:shd w:val="clear" w:color="auto" w:fill="auto"/>
          </w:tcPr>
          <w:p w14:paraId="4097D81C" w14:textId="55B13C66" w:rsidR="00C07172" w:rsidRPr="00E0494B" w:rsidRDefault="00C07172" w:rsidP="00C07172">
            <w:pPr>
              <w:spacing w:after="0" w:line="240" w:lineRule="auto"/>
              <w:ind w:left="4" w:hanging="4"/>
              <w:rPr>
                <w:sz w:val="20"/>
                <w:szCs w:val="20"/>
              </w:rPr>
            </w:pPr>
            <w:r w:rsidRPr="00E0494B">
              <w:rPr>
                <w:sz w:val="20"/>
                <w:szCs w:val="20"/>
              </w:rPr>
              <w:t xml:space="preserve">Tursiops </w:t>
            </w:r>
            <w:proofErr w:type="spellStart"/>
            <w:r w:rsidRPr="00E0494B">
              <w:rPr>
                <w:sz w:val="20"/>
                <w:szCs w:val="20"/>
              </w:rPr>
              <w:t>truncatu</w:t>
            </w:r>
            <w:r>
              <w:rPr>
                <w:sz w:val="20"/>
                <w:szCs w:val="20"/>
              </w:rPr>
              <w:t>s</w:t>
            </w:r>
            <w:proofErr w:type="spellEnd"/>
          </w:p>
        </w:tc>
        <w:tc>
          <w:tcPr>
            <w:tcW w:w="1605" w:type="dxa"/>
            <w:tcBorders>
              <w:top w:val="single" w:sz="6" w:space="0" w:color="auto"/>
              <w:left w:val="single" w:sz="6" w:space="0" w:color="auto"/>
              <w:bottom w:val="single" w:sz="6" w:space="0" w:color="auto"/>
              <w:right w:val="single" w:sz="6" w:space="0" w:color="auto"/>
            </w:tcBorders>
          </w:tcPr>
          <w:p w14:paraId="275EA1CA" w14:textId="3E3EFB42" w:rsidR="00C07172" w:rsidRPr="00002803" w:rsidRDefault="00C07172" w:rsidP="00C07172">
            <w:pPr>
              <w:spacing w:after="0" w:line="240" w:lineRule="auto"/>
              <w:rPr>
                <w:sz w:val="20"/>
                <w:szCs w:val="20"/>
              </w:rPr>
            </w:pPr>
            <w:r w:rsidRPr="00E0494B">
              <w:rPr>
                <w:sz w:val="20"/>
                <w:szCs w:val="20"/>
              </w:rPr>
              <w:t xml:space="preserve">Tursiops </w:t>
            </w:r>
            <w:proofErr w:type="spellStart"/>
            <w:r w:rsidRPr="00E0494B">
              <w:rPr>
                <w:sz w:val="20"/>
                <w:szCs w:val="20"/>
              </w:rPr>
              <w:t>truncatus</w:t>
            </w:r>
            <w:proofErr w:type="spellEnd"/>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1029E8E0" w14:textId="5E6D6F95" w:rsidR="00C07172" w:rsidRPr="00142A18" w:rsidRDefault="00C07172" w:rsidP="00C07172">
            <w:pPr>
              <w:spacing w:after="0" w:line="240" w:lineRule="auto"/>
              <w:rPr>
                <w:i/>
                <w:sz w:val="20"/>
                <w:szCs w:val="20"/>
              </w:rPr>
            </w:pPr>
            <w:r w:rsidRPr="00142A18">
              <w:rPr>
                <w:i/>
                <w:sz w:val="20"/>
                <w:szCs w:val="20"/>
              </w:rPr>
              <w:t xml:space="preserve">Tursiops </w:t>
            </w:r>
            <w:proofErr w:type="spellStart"/>
            <w:r w:rsidRPr="00142A18">
              <w:rPr>
                <w:i/>
                <w:sz w:val="20"/>
                <w:szCs w:val="20"/>
              </w:rPr>
              <w:t>truncatus</w:t>
            </w:r>
            <w:proofErr w:type="spellEnd"/>
          </w:p>
          <w:p w14:paraId="6F85ED35" w14:textId="77777777" w:rsidR="00C07172" w:rsidRPr="00002803" w:rsidRDefault="00C07172" w:rsidP="00C07172">
            <w:pPr>
              <w:spacing w:after="0" w:line="240" w:lineRule="auto"/>
              <w:rPr>
                <w:sz w:val="20"/>
                <w:szCs w:val="20"/>
                <w:u w:val="single"/>
              </w:rPr>
            </w:pPr>
          </w:p>
          <w:p w14:paraId="32D7A43B" w14:textId="77777777" w:rsidR="00C07172" w:rsidRPr="00002803" w:rsidRDefault="00C07172" w:rsidP="00C07172">
            <w:pPr>
              <w:spacing w:after="0" w:line="240" w:lineRule="auto"/>
              <w:rPr>
                <w:sz w:val="20"/>
                <w:szCs w:val="20"/>
                <w:u w:val="single"/>
              </w:rPr>
            </w:pPr>
            <w:r w:rsidRPr="00002803">
              <w:rPr>
                <w:sz w:val="20"/>
                <w:szCs w:val="20"/>
                <w:u w:val="single"/>
              </w:rPr>
              <w:t>3 subspecies:</w:t>
            </w:r>
          </w:p>
          <w:p w14:paraId="15C43085" w14:textId="77777777" w:rsidR="00C07172" w:rsidRPr="005B2B89" w:rsidRDefault="00C07172" w:rsidP="00C07172">
            <w:pPr>
              <w:spacing w:after="0" w:line="240" w:lineRule="auto"/>
              <w:rPr>
                <w:b/>
                <w:i/>
                <w:sz w:val="20"/>
                <w:szCs w:val="20"/>
              </w:rPr>
            </w:pPr>
            <w:r w:rsidRPr="005B2B89">
              <w:rPr>
                <w:b/>
                <w:i/>
                <w:sz w:val="20"/>
                <w:szCs w:val="20"/>
              </w:rPr>
              <w:t xml:space="preserve">T. t. </w:t>
            </w:r>
            <w:proofErr w:type="spellStart"/>
            <w:r w:rsidRPr="005B2B89">
              <w:rPr>
                <w:b/>
                <w:i/>
                <w:sz w:val="20"/>
                <w:szCs w:val="20"/>
              </w:rPr>
              <w:t>ponticus</w:t>
            </w:r>
            <w:proofErr w:type="spellEnd"/>
            <w:r w:rsidRPr="005B2B89">
              <w:rPr>
                <w:b/>
                <w:i/>
                <w:sz w:val="20"/>
                <w:szCs w:val="20"/>
              </w:rPr>
              <w:t xml:space="preserve"> </w:t>
            </w:r>
          </w:p>
          <w:p w14:paraId="228623ED" w14:textId="77777777" w:rsidR="00C07172" w:rsidRPr="009E5502" w:rsidRDefault="00C07172" w:rsidP="00C07172">
            <w:pPr>
              <w:spacing w:after="0" w:line="240" w:lineRule="auto"/>
              <w:rPr>
                <w:i/>
                <w:sz w:val="20"/>
                <w:szCs w:val="20"/>
              </w:rPr>
            </w:pPr>
            <w:r w:rsidRPr="00142A18">
              <w:rPr>
                <w:i/>
                <w:sz w:val="20"/>
                <w:szCs w:val="20"/>
              </w:rPr>
              <w:t xml:space="preserve">T. t. </w:t>
            </w:r>
            <w:proofErr w:type="spellStart"/>
            <w:r w:rsidRPr="00142A18">
              <w:rPr>
                <w:i/>
                <w:sz w:val="20"/>
                <w:szCs w:val="20"/>
              </w:rPr>
              <w:t>gephyreus</w:t>
            </w:r>
            <w:proofErr w:type="spellEnd"/>
          </w:p>
          <w:p w14:paraId="1C4A87D6" w14:textId="0F1D0B20" w:rsidR="00C07172" w:rsidRPr="00002803" w:rsidRDefault="00C07172" w:rsidP="00C07172">
            <w:pPr>
              <w:spacing w:after="0" w:line="240" w:lineRule="auto"/>
              <w:rPr>
                <w:sz w:val="20"/>
                <w:szCs w:val="20"/>
              </w:rPr>
            </w:pPr>
            <w:r w:rsidRPr="00142A18">
              <w:rPr>
                <w:i/>
                <w:sz w:val="20"/>
                <w:szCs w:val="20"/>
              </w:rPr>
              <w:t xml:space="preserve">T. t. </w:t>
            </w:r>
            <w:proofErr w:type="spellStart"/>
            <w:r w:rsidRPr="00142A18">
              <w:rPr>
                <w:i/>
                <w:sz w:val="20"/>
                <w:szCs w:val="20"/>
              </w:rPr>
              <w:t>truncatus</w:t>
            </w:r>
            <w:proofErr w:type="spellEnd"/>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7921316E" w14:textId="217E49B3" w:rsidR="00C07172" w:rsidRPr="00A02B60" w:rsidRDefault="00C07172" w:rsidP="00C07172">
            <w:pPr>
              <w:spacing w:after="0" w:line="240" w:lineRule="auto"/>
              <w:rPr>
                <w:i/>
                <w:sz w:val="20"/>
                <w:szCs w:val="20"/>
              </w:rPr>
            </w:pPr>
            <w:r w:rsidRPr="00A02B60">
              <w:rPr>
                <w:i/>
                <w:sz w:val="20"/>
                <w:szCs w:val="20"/>
              </w:rPr>
              <w:t xml:space="preserve">Tursiops </w:t>
            </w:r>
            <w:proofErr w:type="spellStart"/>
            <w:r w:rsidRPr="00A02B60">
              <w:rPr>
                <w:i/>
                <w:sz w:val="20"/>
                <w:szCs w:val="20"/>
              </w:rPr>
              <w:t>truncatus</w:t>
            </w:r>
            <w:proofErr w:type="spellEnd"/>
          </w:p>
          <w:p w14:paraId="1C5EBBD3" w14:textId="77777777" w:rsidR="00C07172" w:rsidRPr="00002803" w:rsidRDefault="00C07172" w:rsidP="00C07172">
            <w:pPr>
              <w:spacing w:after="0" w:line="240" w:lineRule="auto"/>
              <w:rPr>
                <w:sz w:val="20"/>
                <w:szCs w:val="20"/>
                <w:u w:val="single"/>
              </w:rPr>
            </w:pPr>
          </w:p>
          <w:p w14:paraId="7D3E67A3" w14:textId="5245C2A6" w:rsidR="00C07172" w:rsidRPr="00002803" w:rsidRDefault="00C07172" w:rsidP="00C07172">
            <w:pPr>
              <w:spacing w:after="0" w:line="240" w:lineRule="auto"/>
              <w:rPr>
                <w:sz w:val="20"/>
                <w:szCs w:val="20"/>
                <w:u w:val="single"/>
              </w:rPr>
            </w:pPr>
            <w:r w:rsidRPr="00002803">
              <w:rPr>
                <w:sz w:val="20"/>
                <w:szCs w:val="20"/>
                <w:u w:val="single"/>
              </w:rPr>
              <w:t>3 subspecies:</w:t>
            </w:r>
          </w:p>
          <w:p w14:paraId="79584625" w14:textId="345D76CA" w:rsidR="00C07172" w:rsidRPr="005B2B89" w:rsidRDefault="00C07172" w:rsidP="00C07172">
            <w:pPr>
              <w:spacing w:after="0" w:line="240" w:lineRule="auto"/>
              <w:rPr>
                <w:b/>
                <w:i/>
                <w:sz w:val="20"/>
                <w:szCs w:val="20"/>
              </w:rPr>
            </w:pPr>
            <w:r w:rsidRPr="005B2B89">
              <w:rPr>
                <w:b/>
                <w:i/>
                <w:sz w:val="20"/>
                <w:szCs w:val="20"/>
              </w:rPr>
              <w:t xml:space="preserve">T. t. </w:t>
            </w:r>
            <w:proofErr w:type="spellStart"/>
            <w:r w:rsidRPr="005B2B89">
              <w:rPr>
                <w:b/>
                <w:i/>
                <w:sz w:val="20"/>
                <w:szCs w:val="20"/>
              </w:rPr>
              <w:t>ponticus</w:t>
            </w:r>
            <w:proofErr w:type="spellEnd"/>
            <w:r w:rsidRPr="005B2B89">
              <w:rPr>
                <w:b/>
                <w:i/>
                <w:sz w:val="20"/>
                <w:szCs w:val="20"/>
              </w:rPr>
              <w:t xml:space="preserve"> </w:t>
            </w:r>
          </w:p>
          <w:p w14:paraId="4A87F7FF" w14:textId="77777777" w:rsidR="00C07172" w:rsidRPr="008A57AC" w:rsidRDefault="00C07172" w:rsidP="00C07172">
            <w:pPr>
              <w:spacing w:after="0" w:line="240" w:lineRule="auto"/>
              <w:rPr>
                <w:i/>
                <w:sz w:val="20"/>
                <w:szCs w:val="20"/>
              </w:rPr>
            </w:pPr>
            <w:r w:rsidRPr="008A57AC">
              <w:rPr>
                <w:i/>
                <w:sz w:val="20"/>
                <w:szCs w:val="20"/>
              </w:rPr>
              <w:t xml:space="preserve">T. t. </w:t>
            </w:r>
            <w:proofErr w:type="spellStart"/>
            <w:r w:rsidRPr="008A57AC">
              <w:rPr>
                <w:i/>
                <w:sz w:val="20"/>
                <w:szCs w:val="20"/>
              </w:rPr>
              <w:t>gephyreus</w:t>
            </w:r>
            <w:proofErr w:type="spellEnd"/>
          </w:p>
          <w:p w14:paraId="7249D22A" w14:textId="00E5D99D" w:rsidR="00C07172" w:rsidRPr="00002803" w:rsidRDefault="00C07172" w:rsidP="00C07172">
            <w:pPr>
              <w:spacing w:after="0" w:line="240" w:lineRule="auto"/>
              <w:rPr>
                <w:sz w:val="20"/>
                <w:szCs w:val="20"/>
              </w:rPr>
            </w:pPr>
            <w:r w:rsidRPr="008A57AC">
              <w:rPr>
                <w:i/>
                <w:sz w:val="20"/>
                <w:szCs w:val="20"/>
              </w:rPr>
              <w:t xml:space="preserve">T. t. </w:t>
            </w:r>
            <w:proofErr w:type="spellStart"/>
            <w:r w:rsidRPr="008A57AC">
              <w:rPr>
                <w:i/>
                <w:sz w:val="20"/>
                <w:szCs w:val="20"/>
              </w:rPr>
              <w:t>truncatus</w:t>
            </w:r>
            <w:proofErr w:type="spellEnd"/>
          </w:p>
        </w:tc>
        <w:tc>
          <w:tcPr>
            <w:tcW w:w="2751" w:type="dxa"/>
            <w:tcBorders>
              <w:top w:val="single" w:sz="6" w:space="0" w:color="auto"/>
              <w:left w:val="single" w:sz="6" w:space="0" w:color="auto"/>
              <w:bottom w:val="single" w:sz="6" w:space="0" w:color="auto"/>
              <w:right w:val="single" w:sz="6" w:space="0" w:color="auto"/>
            </w:tcBorders>
          </w:tcPr>
          <w:p w14:paraId="3D99BC2C" w14:textId="23ACE398" w:rsidR="00C07172" w:rsidRPr="00002803" w:rsidRDefault="00C07172" w:rsidP="00C07172">
            <w:pPr>
              <w:spacing w:after="0" w:line="240" w:lineRule="auto"/>
              <w:rPr>
                <w:sz w:val="20"/>
                <w:szCs w:val="20"/>
              </w:rPr>
            </w:pPr>
            <w:r w:rsidRPr="00F60874">
              <w:rPr>
                <w:i/>
                <w:sz w:val="20"/>
                <w:szCs w:val="20"/>
              </w:rPr>
              <w:t xml:space="preserve">T. t. </w:t>
            </w:r>
            <w:proofErr w:type="spellStart"/>
            <w:r w:rsidRPr="00F60874">
              <w:rPr>
                <w:i/>
                <w:sz w:val="20"/>
                <w:szCs w:val="20"/>
              </w:rPr>
              <w:t>ponticus</w:t>
            </w:r>
            <w:proofErr w:type="spellEnd"/>
            <w:r w:rsidRPr="00002803">
              <w:rPr>
                <w:sz w:val="20"/>
                <w:szCs w:val="20"/>
              </w:rPr>
              <w:t xml:space="preserve"> </w:t>
            </w:r>
            <w:r>
              <w:rPr>
                <w:sz w:val="20"/>
                <w:szCs w:val="20"/>
              </w:rPr>
              <w:t xml:space="preserve">is </w:t>
            </w:r>
            <w:r w:rsidRPr="00002803">
              <w:rPr>
                <w:sz w:val="20"/>
                <w:szCs w:val="20"/>
              </w:rPr>
              <w:t xml:space="preserve">already listed </w:t>
            </w:r>
            <w:r w:rsidR="007120CE">
              <w:rPr>
                <w:sz w:val="20"/>
                <w:szCs w:val="20"/>
              </w:rPr>
              <w:t>i</w:t>
            </w:r>
            <w:r w:rsidRPr="00002803">
              <w:rPr>
                <w:sz w:val="20"/>
                <w:szCs w:val="20"/>
              </w:rPr>
              <w:t>n Appendix I – see below</w:t>
            </w:r>
          </w:p>
          <w:p w14:paraId="195CB6A2" w14:textId="77777777" w:rsidR="00C07172" w:rsidRPr="00002803" w:rsidRDefault="00C07172" w:rsidP="00C07172">
            <w:pPr>
              <w:spacing w:after="0" w:line="240" w:lineRule="auto"/>
              <w:rPr>
                <w:sz w:val="20"/>
                <w:szCs w:val="20"/>
              </w:rPr>
            </w:pPr>
          </w:p>
          <w:p w14:paraId="35712200" w14:textId="55608274" w:rsidR="00C07172" w:rsidRPr="00573EC9" w:rsidRDefault="00C07172" w:rsidP="00C07172">
            <w:pPr>
              <w:spacing w:after="0" w:line="240" w:lineRule="auto"/>
              <w:rPr>
                <w:sz w:val="20"/>
                <w:szCs w:val="20"/>
              </w:rPr>
            </w:pPr>
            <w:r>
              <w:rPr>
                <w:sz w:val="20"/>
                <w:szCs w:val="20"/>
              </w:rPr>
              <w:t xml:space="preserve">No adjustment to Appendix II listing proposed, but COP14 listing proposal for inclusion of </w:t>
            </w:r>
            <w:r w:rsidRPr="00F60874">
              <w:rPr>
                <w:b/>
                <w:i/>
                <w:sz w:val="20"/>
                <w:szCs w:val="20"/>
              </w:rPr>
              <w:t xml:space="preserve">T. t. </w:t>
            </w:r>
            <w:proofErr w:type="spellStart"/>
            <w:r w:rsidRPr="00F60874">
              <w:rPr>
                <w:b/>
                <w:i/>
                <w:sz w:val="20"/>
                <w:szCs w:val="20"/>
              </w:rPr>
              <w:t>gephyreus</w:t>
            </w:r>
            <w:proofErr w:type="spellEnd"/>
            <w:r>
              <w:rPr>
                <w:sz w:val="20"/>
                <w:szCs w:val="20"/>
              </w:rPr>
              <w:t xml:space="preserve"> in Appendix I</w:t>
            </w:r>
          </w:p>
        </w:tc>
      </w:tr>
      <w:tr w:rsidR="00C07172" w:rsidRPr="00A6475D" w14:paraId="377E730E" w14:textId="77777777" w:rsidTr="00200EC6">
        <w:trPr>
          <w:trHeight w:val="312"/>
        </w:trPr>
        <w:tc>
          <w:tcPr>
            <w:tcW w:w="1444" w:type="dxa"/>
            <w:tcBorders>
              <w:top w:val="single" w:sz="6" w:space="0" w:color="auto"/>
              <w:left w:val="single" w:sz="6" w:space="0" w:color="auto"/>
              <w:bottom w:val="single" w:sz="6" w:space="0" w:color="auto"/>
              <w:right w:val="single" w:sz="6" w:space="0" w:color="auto"/>
            </w:tcBorders>
            <w:shd w:val="clear" w:color="auto" w:fill="auto"/>
          </w:tcPr>
          <w:p w14:paraId="3A7FFEA8" w14:textId="35ADB369" w:rsidR="00C07172" w:rsidRPr="00E0494B" w:rsidRDefault="00C07172" w:rsidP="00C07172">
            <w:pPr>
              <w:spacing w:after="0" w:line="240" w:lineRule="auto"/>
              <w:rPr>
                <w:sz w:val="20"/>
                <w:szCs w:val="20"/>
              </w:rPr>
            </w:pPr>
            <w:r>
              <w:rPr>
                <w:sz w:val="20"/>
                <w:szCs w:val="20"/>
              </w:rPr>
              <w:t>Black Sea Common Bottlenose Dolphin</w:t>
            </w: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5B594D78" w14:textId="00568250" w:rsidR="00C07172" w:rsidRPr="00E0494B" w:rsidRDefault="00C07172" w:rsidP="00C07172">
            <w:pPr>
              <w:spacing w:after="0" w:line="240" w:lineRule="auto"/>
              <w:rPr>
                <w:sz w:val="20"/>
                <w:szCs w:val="20"/>
              </w:rPr>
            </w:pPr>
            <w:r>
              <w:rPr>
                <w:sz w:val="20"/>
                <w:szCs w:val="20"/>
              </w:rPr>
              <w:t>2009</w:t>
            </w: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0BFDD7A7" w14:textId="77777777" w:rsidR="00C07172" w:rsidRPr="00E0494B" w:rsidRDefault="00C07172" w:rsidP="00C07172">
            <w:pPr>
              <w:spacing w:after="0" w:line="240" w:lineRule="auto"/>
              <w:rPr>
                <w:sz w:val="20"/>
                <w:szCs w:val="20"/>
              </w:rPr>
            </w:pPr>
          </w:p>
        </w:tc>
        <w:tc>
          <w:tcPr>
            <w:tcW w:w="1506" w:type="dxa"/>
            <w:tcBorders>
              <w:top w:val="single" w:sz="6" w:space="0" w:color="auto"/>
              <w:left w:val="single" w:sz="6" w:space="0" w:color="auto"/>
              <w:bottom w:val="single" w:sz="6" w:space="0" w:color="auto"/>
              <w:right w:val="single" w:sz="6" w:space="0" w:color="auto"/>
            </w:tcBorders>
            <w:shd w:val="clear" w:color="auto" w:fill="auto"/>
          </w:tcPr>
          <w:p w14:paraId="2446DA17" w14:textId="77777777" w:rsidR="00C07172" w:rsidRPr="00E0494B" w:rsidRDefault="00C07172" w:rsidP="00C07172">
            <w:pPr>
              <w:spacing w:after="0" w:line="240" w:lineRule="auto"/>
              <w:rPr>
                <w:sz w:val="20"/>
                <w:szCs w:val="20"/>
              </w:rPr>
            </w:pPr>
          </w:p>
        </w:tc>
        <w:tc>
          <w:tcPr>
            <w:tcW w:w="1773" w:type="dxa"/>
            <w:tcBorders>
              <w:top w:val="single" w:sz="6" w:space="0" w:color="auto"/>
              <w:left w:val="single" w:sz="6" w:space="0" w:color="auto"/>
              <w:bottom w:val="single" w:sz="6" w:space="0" w:color="auto"/>
              <w:right w:val="single" w:sz="6" w:space="0" w:color="auto"/>
            </w:tcBorders>
            <w:shd w:val="clear" w:color="auto" w:fill="auto"/>
          </w:tcPr>
          <w:p w14:paraId="4D297594" w14:textId="03A82EAB" w:rsidR="00C07172" w:rsidRPr="00142A18" w:rsidRDefault="00C07172" w:rsidP="00C07172">
            <w:pPr>
              <w:spacing w:after="0" w:line="240" w:lineRule="auto"/>
              <w:ind w:left="4" w:hanging="4"/>
              <w:rPr>
                <w:i/>
                <w:sz w:val="20"/>
                <w:szCs w:val="20"/>
              </w:rPr>
            </w:pPr>
            <w:r w:rsidRPr="00142A18">
              <w:rPr>
                <w:i/>
                <w:sz w:val="20"/>
                <w:szCs w:val="20"/>
              </w:rPr>
              <w:t xml:space="preserve">Tursiops </w:t>
            </w:r>
            <w:proofErr w:type="spellStart"/>
            <w:r w:rsidRPr="00142A18">
              <w:rPr>
                <w:i/>
                <w:sz w:val="20"/>
                <w:szCs w:val="20"/>
              </w:rPr>
              <w:t>truncatus</w:t>
            </w:r>
            <w:proofErr w:type="spellEnd"/>
            <w:r w:rsidRPr="00142A18">
              <w:rPr>
                <w:i/>
                <w:sz w:val="20"/>
                <w:szCs w:val="20"/>
              </w:rPr>
              <w:t xml:space="preserve"> </w:t>
            </w:r>
            <w:proofErr w:type="spellStart"/>
            <w:r w:rsidRPr="00142A18">
              <w:rPr>
                <w:i/>
                <w:sz w:val="20"/>
                <w:szCs w:val="20"/>
              </w:rPr>
              <w:t>ponticus</w:t>
            </w:r>
            <w:proofErr w:type="spellEnd"/>
          </w:p>
        </w:tc>
        <w:tc>
          <w:tcPr>
            <w:tcW w:w="1605" w:type="dxa"/>
            <w:tcBorders>
              <w:top w:val="single" w:sz="6" w:space="0" w:color="auto"/>
              <w:left w:val="single" w:sz="6" w:space="0" w:color="auto"/>
              <w:bottom w:val="single" w:sz="6" w:space="0" w:color="auto"/>
              <w:right w:val="single" w:sz="6" w:space="0" w:color="auto"/>
            </w:tcBorders>
          </w:tcPr>
          <w:p w14:paraId="7C92BCA7" w14:textId="1EE89439" w:rsidR="00C07172" w:rsidRDefault="00C07172" w:rsidP="00C07172">
            <w:pPr>
              <w:rPr>
                <w:sz w:val="20"/>
                <w:szCs w:val="20"/>
                <w:lang w:val="es-ES"/>
              </w:rPr>
            </w:pPr>
            <w:r>
              <w:rPr>
                <w:sz w:val="20"/>
                <w:szCs w:val="20"/>
              </w:rPr>
              <w:t>n/a</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4A9084B5" w14:textId="00C0B956" w:rsidR="00C07172" w:rsidRPr="00E0494B" w:rsidRDefault="00C07172" w:rsidP="00C07172">
            <w:pPr>
              <w:rPr>
                <w:sz w:val="20"/>
                <w:szCs w:val="20"/>
                <w:lang w:val="es-ES"/>
              </w:rPr>
            </w:pPr>
            <w:proofErr w:type="spellStart"/>
            <w:r>
              <w:rPr>
                <w:sz w:val="20"/>
                <w:szCs w:val="20"/>
                <w:lang w:val="es-ES"/>
              </w:rPr>
              <w:t>See</w:t>
            </w:r>
            <w:proofErr w:type="spellEnd"/>
            <w:r>
              <w:rPr>
                <w:sz w:val="20"/>
                <w:szCs w:val="20"/>
                <w:lang w:val="es-ES"/>
              </w:rPr>
              <w:t xml:space="preserve"> </w:t>
            </w:r>
            <w:proofErr w:type="spellStart"/>
            <w:r>
              <w:rPr>
                <w:sz w:val="20"/>
                <w:szCs w:val="20"/>
                <w:lang w:val="es-ES"/>
              </w:rPr>
              <w:t>above</w:t>
            </w:r>
            <w:proofErr w:type="spellEnd"/>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253FFAB5" w14:textId="5D56CE90" w:rsidR="00C07172" w:rsidRPr="00E0494B" w:rsidRDefault="00C07172" w:rsidP="00C07172">
            <w:pPr>
              <w:rPr>
                <w:sz w:val="20"/>
                <w:szCs w:val="20"/>
                <w:lang w:val="es-ES"/>
              </w:rPr>
            </w:pPr>
            <w:proofErr w:type="spellStart"/>
            <w:r>
              <w:rPr>
                <w:sz w:val="20"/>
                <w:szCs w:val="20"/>
                <w:lang w:val="es-ES"/>
              </w:rPr>
              <w:t>See</w:t>
            </w:r>
            <w:proofErr w:type="spellEnd"/>
            <w:r>
              <w:rPr>
                <w:sz w:val="20"/>
                <w:szCs w:val="20"/>
                <w:lang w:val="es-ES"/>
              </w:rPr>
              <w:t xml:space="preserve"> </w:t>
            </w:r>
            <w:proofErr w:type="spellStart"/>
            <w:r>
              <w:rPr>
                <w:sz w:val="20"/>
                <w:szCs w:val="20"/>
                <w:lang w:val="es-ES"/>
              </w:rPr>
              <w:t>above</w:t>
            </w:r>
            <w:proofErr w:type="spellEnd"/>
          </w:p>
        </w:tc>
        <w:tc>
          <w:tcPr>
            <w:tcW w:w="2751" w:type="dxa"/>
            <w:tcBorders>
              <w:top w:val="single" w:sz="6" w:space="0" w:color="auto"/>
              <w:left w:val="single" w:sz="6" w:space="0" w:color="auto"/>
              <w:bottom w:val="single" w:sz="6" w:space="0" w:color="auto"/>
              <w:right w:val="single" w:sz="6" w:space="0" w:color="auto"/>
            </w:tcBorders>
          </w:tcPr>
          <w:p w14:paraId="65F9B415" w14:textId="2C10EBFE" w:rsidR="00C07172" w:rsidRDefault="00C07172" w:rsidP="00C07172">
            <w:pPr>
              <w:spacing w:after="0" w:line="240" w:lineRule="auto"/>
              <w:ind w:right="364"/>
              <w:rPr>
                <w:rFonts w:eastAsia="Calibri" w:cs="Times New Roman"/>
                <w:kern w:val="2"/>
                <w:sz w:val="20"/>
                <w:szCs w:val="20"/>
                <w14:ligatures w14:val="standardContextual"/>
              </w:rPr>
            </w:pPr>
            <w:r>
              <w:rPr>
                <w:rFonts w:eastAsia="Calibri" w:cs="Times New Roman"/>
                <w:kern w:val="2"/>
                <w:sz w:val="20"/>
                <w:szCs w:val="20"/>
                <w14:ligatures w14:val="standardContextual"/>
              </w:rPr>
              <w:t>See above</w:t>
            </w:r>
          </w:p>
        </w:tc>
      </w:tr>
      <w:tr w:rsidR="00C07172" w:rsidRPr="00A6475D" w14:paraId="3957997F" w14:textId="77777777" w:rsidTr="00200EC6">
        <w:trPr>
          <w:trHeight w:val="312"/>
        </w:trPr>
        <w:tc>
          <w:tcPr>
            <w:tcW w:w="1444" w:type="dxa"/>
            <w:tcBorders>
              <w:top w:val="single" w:sz="6" w:space="0" w:color="auto"/>
              <w:left w:val="single" w:sz="6" w:space="0" w:color="auto"/>
              <w:bottom w:val="single" w:sz="6" w:space="0" w:color="auto"/>
              <w:right w:val="single" w:sz="6" w:space="0" w:color="auto"/>
            </w:tcBorders>
            <w:shd w:val="clear" w:color="auto" w:fill="auto"/>
          </w:tcPr>
          <w:p w14:paraId="0C6A49FB" w14:textId="48D571FC" w:rsidR="00C07172" w:rsidRDefault="00C07172" w:rsidP="00C07172">
            <w:pPr>
              <w:spacing w:after="0" w:line="240" w:lineRule="auto"/>
              <w:rPr>
                <w:sz w:val="20"/>
                <w:szCs w:val="20"/>
              </w:rPr>
            </w:pPr>
            <w:r w:rsidRPr="00E0494B">
              <w:rPr>
                <w:sz w:val="20"/>
                <w:szCs w:val="20"/>
              </w:rPr>
              <w:t>Ganges River Dolphin</w:t>
            </w: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64A4E910" w14:textId="3F82A5D1" w:rsidR="00C07172" w:rsidRDefault="00C07172" w:rsidP="00C07172">
            <w:pPr>
              <w:spacing w:after="0" w:line="240" w:lineRule="auto"/>
              <w:rPr>
                <w:sz w:val="20"/>
                <w:szCs w:val="20"/>
              </w:rPr>
            </w:pPr>
            <w:r w:rsidRPr="00E0494B">
              <w:rPr>
                <w:sz w:val="20"/>
                <w:szCs w:val="20"/>
              </w:rPr>
              <w:t>2002</w:t>
            </w: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258E0493" w14:textId="12201187" w:rsidR="00C07172" w:rsidRPr="00E0494B" w:rsidRDefault="00C07172" w:rsidP="00C07172">
            <w:pPr>
              <w:spacing w:after="0" w:line="240" w:lineRule="auto"/>
              <w:rPr>
                <w:sz w:val="20"/>
                <w:szCs w:val="20"/>
              </w:rPr>
            </w:pPr>
            <w:r w:rsidRPr="00E0494B">
              <w:rPr>
                <w:sz w:val="20"/>
                <w:szCs w:val="20"/>
              </w:rPr>
              <w:t>1991</w:t>
            </w:r>
          </w:p>
        </w:tc>
        <w:tc>
          <w:tcPr>
            <w:tcW w:w="1506" w:type="dxa"/>
            <w:tcBorders>
              <w:top w:val="single" w:sz="6" w:space="0" w:color="auto"/>
              <w:left w:val="single" w:sz="6" w:space="0" w:color="auto"/>
              <w:bottom w:val="single" w:sz="6" w:space="0" w:color="auto"/>
              <w:right w:val="single" w:sz="6" w:space="0" w:color="auto"/>
            </w:tcBorders>
            <w:shd w:val="clear" w:color="auto" w:fill="auto"/>
          </w:tcPr>
          <w:p w14:paraId="5452353F" w14:textId="77777777" w:rsidR="00C07172" w:rsidRPr="00E0494B" w:rsidRDefault="00C07172" w:rsidP="00C07172">
            <w:pPr>
              <w:spacing w:after="0" w:line="240" w:lineRule="auto"/>
              <w:rPr>
                <w:sz w:val="20"/>
                <w:szCs w:val="20"/>
              </w:rPr>
            </w:pPr>
          </w:p>
        </w:tc>
        <w:tc>
          <w:tcPr>
            <w:tcW w:w="1773" w:type="dxa"/>
            <w:tcBorders>
              <w:top w:val="single" w:sz="6" w:space="0" w:color="auto"/>
              <w:left w:val="single" w:sz="6" w:space="0" w:color="auto"/>
              <w:bottom w:val="single" w:sz="6" w:space="0" w:color="auto"/>
              <w:right w:val="single" w:sz="6" w:space="0" w:color="auto"/>
            </w:tcBorders>
            <w:shd w:val="clear" w:color="auto" w:fill="auto"/>
          </w:tcPr>
          <w:p w14:paraId="70D1946A" w14:textId="734D3045" w:rsidR="00C07172" w:rsidRPr="00142A18" w:rsidRDefault="00C07172" w:rsidP="00C07172">
            <w:pPr>
              <w:spacing w:after="0" w:line="240" w:lineRule="auto"/>
              <w:ind w:left="4" w:hanging="4"/>
              <w:rPr>
                <w:i/>
                <w:sz w:val="20"/>
                <w:szCs w:val="20"/>
              </w:rPr>
            </w:pPr>
            <w:r w:rsidRPr="00142A18">
              <w:rPr>
                <w:i/>
                <w:sz w:val="20"/>
                <w:szCs w:val="20"/>
              </w:rPr>
              <w:t xml:space="preserve">Platanista </w:t>
            </w:r>
            <w:proofErr w:type="spellStart"/>
            <w:r w:rsidRPr="00142A18">
              <w:rPr>
                <w:i/>
                <w:sz w:val="20"/>
                <w:szCs w:val="20"/>
              </w:rPr>
              <w:t>gangetica</w:t>
            </w:r>
            <w:proofErr w:type="spellEnd"/>
            <w:r w:rsidRPr="00142A18">
              <w:rPr>
                <w:i/>
                <w:sz w:val="20"/>
                <w:szCs w:val="20"/>
              </w:rPr>
              <w:t xml:space="preserve"> </w:t>
            </w:r>
            <w:proofErr w:type="spellStart"/>
            <w:r w:rsidRPr="00142A18">
              <w:rPr>
                <w:i/>
                <w:sz w:val="20"/>
                <w:szCs w:val="20"/>
              </w:rPr>
              <w:t>gangetica</w:t>
            </w:r>
            <w:proofErr w:type="spellEnd"/>
          </w:p>
        </w:tc>
        <w:tc>
          <w:tcPr>
            <w:tcW w:w="1605" w:type="dxa"/>
            <w:tcBorders>
              <w:top w:val="single" w:sz="6" w:space="0" w:color="auto"/>
              <w:left w:val="single" w:sz="6" w:space="0" w:color="auto"/>
              <w:bottom w:val="single" w:sz="6" w:space="0" w:color="auto"/>
              <w:right w:val="single" w:sz="6" w:space="0" w:color="auto"/>
            </w:tcBorders>
          </w:tcPr>
          <w:p w14:paraId="077CABCE" w14:textId="56553B3D" w:rsidR="00C07172" w:rsidRPr="00200EC6" w:rsidRDefault="00C07172" w:rsidP="00C07172">
            <w:pPr>
              <w:rPr>
                <w:bCs/>
                <w:iCs/>
                <w:sz w:val="20"/>
                <w:szCs w:val="20"/>
                <w:lang w:val="es-ES"/>
              </w:rPr>
            </w:pPr>
            <w:proofErr w:type="spellStart"/>
            <w:r w:rsidRPr="00897620">
              <w:rPr>
                <w:b/>
                <w:i/>
                <w:sz w:val="20"/>
                <w:szCs w:val="20"/>
                <w:lang w:val="es-ES"/>
              </w:rPr>
              <w:t>Platanista</w:t>
            </w:r>
            <w:proofErr w:type="spellEnd"/>
            <w:r w:rsidRPr="00897620">
              <w:rPr>
                <w:b/>
                <w:i/>
                <w:sz w:val="20"/>
                <w:szCs w:val="20"/>
                <w:lang w:val="es-ES"/>
              </w:rPr>
              <w:t xml:space="preserve"> </w:t>
            </w:r>
            <w:proofErr w:type="spellStart"/>
            <w:r w:rsidRPr="00897620">
              <w:rPr>
                <w:b/>
                <w:i/>
                <w:sz w:val="20"/>
                <w:szCs w:val="20"/>
                <w:lang w:val="es-ES"/>
              </w:rPr>
              <w:t>gangetica</w:t>
            </w:r>
            <w:proofErr w:type="spellEnd"/>
            <w:ins w:id="14" w:author="Stephen Garnett" w:date="2023-07-19T18:32:00Z">
              <w:r w:rsidR="00200EC6" w:rsidRPr="00200EC6">
                <w:rPr>
                  <w:bCs/>
                  <w:iCs/>
                  <w:sz w:val="20"/>
                  <w:szCs w:val="20"/>
                  <w:lang w:val="es-ES"/>
                </w:rPr>
                <w:t xml:space="preserve"> </w:t>
              </w:r>
            </w:ins>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3337A13E" w14:textId="2FEC4357" w:rsidR="00C07172" w:rsidRPr="00897620" w:rsidRDefault="00C07172" w:rsidP="00C07172">
            <w:pPr>
              <w:rPr>
                <w:b/>
                <w:i/>
                <w:sz w:val="20"/>
                <w:szCs w:val="20"/>
                <w:lang w:val="es-ES"/>
              </w:rPr>
            </w:pPr>
            <w:proofErr w:type="spellStart"/>
            <w:r w:rsidRPr="00897620">
              <w:rPr>
                <w:b/>
                <w:i/>
                <w:sz w:val="20"/>
                <w:szCs w:val="20"/>
                <w:lang w:val="es-ES"/>
              </w:rPr>
              <w:t>Platanista</w:t>
            </w:r>
            <w:proofErr w:type="spellEnd"/>
            <w:r w:rsidRPr="00897620">
              <w:rPr>
                <w:b/>
                <w:i/>
                <w:sz w:val="20"/>
                <w:szCs w:val="20"/>
                <w:lang w:val="es-ES"/>
              </w:rPr>
              <w:t xml:space="preserve"> gangética</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78318F60" w14:textId="75CE105D" w:rsidR="00C07172" w:rsidRPr="00897620" w:rsidRDefault="00C07172" w:rsidP="00C07172">
            <w:pPr>
              <w:rPr>
                <w:b/>
                <w:i/>
                <w:sz w:val="20"/>
                <w:szCs w:val="20"/>
                <w:lang w:val="es-ES"/>
              </w:rPr>
            </w:pPr>
            <w:proofErr w:type="spellStart"/>
            <w:r w:rsidRPr="00897620">
              <w:rPr>
                <w:b/>
                <w:i/>
                <w:sz w:val="20"/>
                <w:szCs w:val="20"/>
                <w:lang w:val="es-ES"/>
              </w:rPr>
              <w:t>Platanista</w:t>
            </w:r>
            <w:proofErr w:type="spellEnd"/>
            <w:r w:rsidRPr="00897620">
              <w:rPr>
                <w:b/>
                <w:i/>
                <w:sz w:val="20"/>
                <w:szCs w:val="20"/>
                <w:lang w:val="es-ES"/>
              </w:rPr>
              <w:t xml:space="preserve"> </w:t>
            </w:r>
            <w:proofErr w:type="spellStart"/>
            <w:r w:rsidRPr="00897620">
              <w:rPr>
                <w:b/>
                <w:i/>
                <w:sz w:val="20"/>
                <w:szCs w:val="20"/>
                <w:lang w:val="es-ES"/>
              </w:rPr>
              <w:t>gangetica</w:t>
            </w:r>
            <w:proofErr w:type="spellEnd"/>
          </w:p>
        </w:tc>
        <w:tc>
          <w:tcPr>
            <w:tcW w:w="2751" w:type="dxa"/>
            <w:tcBorders>
              <w:top w:val="single" w:sz="6" w:space="0" w:color="auto"/>
              <w:left w:val="single" w:sz="6" w:space="0" w:color="auto"/>
              <w:bottom w:val="single" w:sz="6" w:space="0" w:color="auto"/>
              <w:right w:val="single" w:sz="6" w:space="0" w:color="auto"/>
            </w:tcBorders>
          </w:tcPr>
          <w:p w14:paraId="3A53636F" w14:textId="77777777" w:rsidR="00C07172" w:rsidRDefault="00C07172" w:rsidP="00C07172">
            <w:pPr>
              <w:spacing w:after="0" w:line="240" w:lineRule="auto"/>
              <w:ind w:right="364"/>
              <w:rPr>
                <w:rFonts w:eastAsia="Calibri" w:cs="Times New Roman"/>
                <w:kern w:val="2"/>
                <w:sz w:val="20"/>
                <w:szCs w:val="20"/>
                <w14:ligatures w14:val="standardContextual"/>
              </w:rPr>
            </w:pPr>
            <w:r>
              <w:rPr>
                <w:rFonts w:eastAsia="Calibri" w:cs="Times New Roman"/>
                <w:kern w:val="2"/>
                <w:sz w:val="20"/>
                <w:szCs w:val="20"/>
                <w14:ligatures w14:val="standardContextual"/>
              </w:rPr>
              <w:t xml:space="preserve">Formerly listed as </w:t>
            </w:r>
            <w:r w:rsidRPr="00F60874">
              <w:rPr>
                <w:rFonts w:eastAsia="Calibri" w:cs="Times New Roman"/>
                <w:i/>
                <w:kern w:val="2"/>
                <w:sz w:val="20"/>
                <w:szCs w:val="20"/>
                <w14:ligatures w14:val="standardContextual"/>
              </w:rPr>
              <w:t xml:space="preserve">Platanista </w:t>
            </w:r>
            <w:proofErr w:type="spellStart"/>
            <w:r w:rsidRPr="00F60874">
              <w:rPr>
                <w:rFonts w:eastAsia="Calibri" w:cs="Times New Roman"/>
                <w:i/>
                <w:kern w:val="2"/>
                <w:sz w:val="20"/>
                <w:szCs w:val="20"/>
                <w14:ligatures w14:val="standardContextual"/>
              </w:rPr>
              <w:t>gangetica</w:t>
            </w:r>
            <w:proofErr w:type="spellEnd"/>
            <w:r>
              <w:rPr>
                <w:rFonts w:eastAsia="Calibri" w:cs="Times New Roman"/>
                <w:kern w:val="2"/>
                <w:sz w:val="20"/>
                <w:szCs w:val="20"/>
                <w14:ligatures w14:val="standardContextual"/>
              </w:rPr>
              <w:t>. When two subspecies (</w:t>
            </w:r>
            <w:r w:rsidRPr="00F60874">
              <w:rPr>
                <w:rFonts w:eastAsia="Calibri" w:cs="Times New Roman"/>
                <w:i/>
                <w:kern w:val="2"/>
                <w:sz w:val="20"/>
                <w:szCs w:val="20"/>
                <w14:ligatures w14:val="standardContextual"/>
              </w:rPr>
              <w:t xml:space="preserve">P. g. </w:t>
            </w:r>
            <w:proofErr w:type="spellStart"/>
            <w:r w:rsidRPr="00F60874">
              <w:rPr>
                <w:rFonts w:eastAsia="Calibri" w:cs="Times New Roman"/>
                <w:i/>
                <w:kern w:val="2"/>
                <w:sz w:val="20"/>
                <w:szCs w:val="20"/>
                <w14:ligatures w14:val="standardContextual"/>
              </w:rPr>
              <w:t>gangetica</w:t>
            </w:r>
            <w:proofErr w:type="spellEnd"/>
            <w:r>
              <w:rPr>
                <w:rFonts w:eastAsia="Calibri" w:cs="Times New Roman"/>
                <w:kern w:val="2"/>
                <w:sz w:val="20"/>
                <w:szCs w:val="20"/>
                <w14:ligatures w14:val="standardContextual"/>
              </w:rPr>
              <w:t xml:space="preserve"> and </w:t>
            </w:r>
            <w:r w:rsidRPr="00F60874">
              <w:rPr>
                <w:rFonts w:eastAsia="Calibri" w:cs="Times New Roman"/>
                <w:i/>
                <w:kern w:val="2"/>
                <w:sz w:val="20"/>
                <w:szCs w:val="20"/>
                <w14:ligatures w14:val="standardContextual"/>
              </w:rPr>
              <w:t>P. g. minor</w:t>
            </w:r>
            <w:r>
              <w:rPr>
                <w:rFonts w:eastAsia="Calibri" w:cs="Times New Roman"/>
                <w:kern w:val="2"/>
                <w:sz w:val="20"/>
                <w:szCs w:val="20"/>
                <w14:ligatures w14:val="standardContextual"/>
              </w:rPr>
              <w:t>) were recognized, the listing was adjusted.</w:t>
            </w:r>
          </w:p>
          <w:p w14:paraId="3E01BE04" w14:textId="1B488C73" w:rsidR="00C07172" w:rsidRDefault="00C07172" w:rsidP="00C07172">
            <w:pPr>
              <w:spacing w:after="0" w:line="240" w:lineRule="auto"/>
              <w:ind w:right="364"/>
              <w:rPr>
                <w:sz w:val="20"/>
                <w:szCs w:val="20"/>
              </w:rPr>
            </w:pPr>
            <w:r>
              <w:rPr>
                <w:rFonts w:eastAsia="Calibri" w:cs="Times New Roman"/>
                <w:kern w:val="2"/>
                <w:sz w:val="20"/>
                <w:szCs w:val="20"/>
                <w14:ligatures w14:val="standardContextual"/>
              </w:rPr>
              <w:t xml:space="preserve">Now two species are recognized: </w:t>
            </w:r>
            <w:r w:rsidRPr="00897620">
              <w:rPr>
                <w:b/>
                <w:i/>
                <w:sz w:val="20"/>
                <w:szCs w:val="20"/>
              </w:rPr>
              <w:t xml:space="preserve">P. </w:t>
            </w:r>
            <w:proofErr w:type="spellStart"/>
            <w:r w:rsidRPr="00897620">
              <w:rPr>
                <w:b/>
                <w:i/>
                <w:sz w:val="20"/>
                <w:szCs w:val="20"/>
              </w:rPr>
              <w:t>gangetica</w:t>
            </w:r>
            <w:proofErr w:type="spellEnd"/>
            <w:r>
              <w:rPr>
                <w:sz w:val="20"/>
                <w:szCs w:val="20"/>
              </w:rPr>
              <w:t xml:space="preserve"> and </w:t>
            </w:r>
            <w:r w:rsidRPr="00F60874">
              <w:rPr>
                <w:i/>
                <w:sz w:val="20"/>
                <w:szCs w:val="20"/>
              </w:rPr>
              <w:t>P. minor</w:t>
            </w:r>
          </w:p>
          <w:p w14:paraId="27ED8CB7" w14:textId="77777777" w:rsidR="00C07172" w:rsidRDefault="00C07172" w:rsidP="00C07172">
            <w:pPr>
              <w:spacing w:after="0" w:line="240" w:lineRule="auto"/>
              <w:ind w:right="364"/>
              <w:rPr>
                <w:sz w:val="20"/>
                <w:szCs w:val="20"/>
              </w:rPr>
            </w:pPr>
          </w:p>
          <w:p w14:paraId="2C4DA249" w14:textId="074548C2" w:rsidR="00C07172" w:rsidRPr="001359C9" w:rsidRDefault="00C07172" w:rsidP="00C07172">
            <w:pPr>
              <w:spacing w:after="0" w:line="240" w:lineRule="auto"/>
              <w:ind w:right="364"/>
              <w:rPr>
                <w:rFonts w:eastAsia="Calibri" w:cs="Times New Roman"/>
                <w:i/>
                <w:iCs/>
                <w:kern w:val="2"/>
                <w:sz w:val="20"/>
                <w:szCs w:val="20"/>
                <w14:ligatures w14:val="standardContextual"/>
              </w:rPr>
            </w:pPr>
            <w:r w:rsidRPr="001359C9">
              <w:rPr>
                <w:i/>
                <w:iCs/>
                <w:sz w:val="20"/>
                <w:szCs w:val="20"/>
              </w:rPr>
              <w:t>Adjustment of nomenclature proposed</w:t>
            </w:r>
          </w:p>
        </w:tc>
      </w:tr>
    </w:tbl>
    <w:p w14:paraId="27A9B641" w14:textId="77777777" w:rsidR="003D2C98" w:rsidRDefault="003D2C98" w:rsidP="003D2C98">
      <w:pPr>
        <w:pStyle w:val="Firstnumbering"/>
        <w:numPr>
          <w:ilvl w:val="0"/>
          <w:numId w:val="0"/>
        </w:numPr>
        <w:ind w:left="567"/>
      </w:pPr>
    </w:p>
    <w:p w14:paraId="3A30A1B7" w14:textId="77777777" w:rsidR="001D0CB4" w:rsidRDefault="001D0CB4" w:rsidP="0001082B">
      <w:pPr>
        <w:pStyle w:val="Firstnumbering"/>
        <w:numPr>
          <w:ilvl w:val="0"/>
          <w:numId w:val="0"/>
        </w:numPr>
        <w:ind w:left="567"/>
        <w:sectPr w:rsidR="001D0CB4" w:rsidSect="001D0CB4">
          <w:headerReference w:type="first" r:id="rId20"/>
          <w:pgSz w:w="16838" w:h="11906" w:orient="landscape" w:code="9"/>
          <w:pgMar w:top="1440" w:right="1440" w:bottom="1440" w:left="1440" w:header="720" w:footer="720" w:gutter="0"/>
          <w:cols w:space="720"/>
          <w:titlePg/>
          <w:docGrid w:linePitch="360"/>
        </w:sectPr>
      </w:pPr>
    </w:p>
    <w:p w14:paraId="0A50EFA8" w14:textId="600DFD77" w:rsidR="00A86FB1" w:rsidRDefault="00A86FB1" w:rsidP="00A86FB1">
      <w:pPr>
        <w:pStyle w:val="Firstnumbering"/>
        <w:numPr>
          <w:ilvl w:val="0"/>
          <w:numId w:val="0"/>
        </w:numPr>
        <w:ind w:left="504" w:hanging="504"/>
        <w:rPr>
          <w:i/>
          <w:iCs/>
        </w:rPr>
      </w:pPr>
      <w:r>
        <w:rPr>
          <w:i/>
          <w:iCs/>
        </w:rPr>
        <w:lastRenderedPageBreak/>
        <w:t>Recommendation for marine mammal taxonomy</w:t>
      </w:r>
      <w:r w:rsidR="00504D46">
        <w:rPr>
          <w:i/>
          <w:iCs/>
        </w:rPr>
        <w:t xml:space="preserve"> and nomenclature</w:t>
      </w:r>
    </w:p>
    <w:p w14:paraId="72E28A91" w14:textId="77777777" w:rsidR="00D82B02" w:rsidRDefault="00D82B02" w:rsidP="00E46ED4">
      <w:pPr>
        <w:spacing w:after="0" w:line="240" w:lineRule="auto"/>
        <w:jc w:val="both"/>
        <w:rPr>
          <w:rFonts w:cs="Arial"/>
          <w:u w:val="single"/>
          <w:lang w:val="en-GB"/>
        </w:rPr>
      </w:pPr>
    </w:p>
    <w:p w14:paraId="13C4C146" w14:textId="41DDB796" w:rsidR="00F61A88" w:rsidRDefault="006F4F50" w:rsidP="00CA1EC1">
      <w:pPr>
        <w:pStyle w:val="Firstnumbering"/>
        <w:ind w:left="540" w:hanging="540"/>
        <w:contextualSpacing w:val="0"/>
      </w:pPr>
      <w:r>
        <w:t xml:space="preserve">Parties are </w:t>
      </w:r>
      <w:r w:rsidR="00A86FB1">
        <w:t xml:space="preserve">recommended </w:t>
      </w:r>
      <w:r>
        <w:t xml:space="preserve">to </w:t>
      </w:r>
      <w:r w:rsidR="00A86FB1">
        <w:t xml:space="preserve">change </w:t>
      </w:r>
      <w:r w:rsidR="00232733">
        <w:t xml:space="preserve">the standard reference </w:t>
      </w:r>
      <w:r w:rsidR="00681F1D">
        <w:t>for marine mammals</w:t>
      </w:r>
      <w:r w:rsidR="00A86FB1">
        <w:t xml:space="preserve"> to </w:t>
      </w:r>
      <w:r w:rsidR="007120CE">
        <w:t>the</w:t>
      </w:r>
      <w:r w:rsidR="00A86FB1">
        <w:t xml:space="preserve"> online reference, the </w:t>
      </w:r>
      <w:r w:rsidR="00A86FB1" w:rsidRPr="00212BD1">
        <w:rPr>
          <w:i/>
          <w:iCs/>
          <w:lang w:val="en-US"/>
        </w:rPr>
        <w:t>Society for Marine Mammalogy</w:t>
      </w:r>
      <w:r w:rsidR="00A86FB1">
        <w:rPr>
          <w:i/>
          <w:iCs/>
          <w:lang w:val="en-US"/>
        </w:rPr>
        <w:t>,</w:t>
      </w:r>
      <w:r w:rsidR="00A86FB1" w:rsidRPr="00212BD1">
        <w:rPr>
          <w:i/>
          <w:iCs/>
          <w:lang w:val="en-US"/>
        </w:rPr>
        <w:t xml:space="preserve"> Committee on Taxonomy</w:t>
      </w:r>
      <w:r w:rsidR="00A86FB1">
        <w:rPr>
          <w:i/>
          <w:iCs/>
          <w:lang w:val="en-US"/>
        </w:rPr>
        <w:t xml:space="preserve">, </w:t>
      </w:r>
      <w:r w:rsidR="00A86FB1" w:rsidRPr="00212BD1">
        <w:rPr>
          <w:i/>
          <w:iCs/>
          <w:lang w:val="en-US"/>
        </w:rPr>
        <w:t xml:space="preserve">List of marine mammal species and subspecies, </w:t>
      </w:r>
      <w:hyperlink r:id="rId21" w:history="1">
        <w:r w:rsidR="00A86FB1" w:rsidRPr="00212BD1">
          <w:rPr>
            <w:rStyle w:val="Hyperlink"/>
            <w:i/>
            <w:iCs/>
            <w:lang w:val="en-US"/>
          </w:rPr>
          <w:t>www.marinemammalscience.org</w:t>
        </w:r>
      </w:hyperlink>
      <w:r w:rsidR="00A86FB1">
        <w:t xml:space="preserve">. </w:t>
      </w:r>
    </w:p>
    <w:p w14:paraId="5B3535B4" w14:textId="77777777" w:rsidR="00B04512" w:rsidRDefault="00B04512" w:rsidP="00B04512">
      <w:pPr>
        <w:pStyle w:val="Firstnumbering"/>
        <w:numPr>
          <w:ilvl w:val="0"/>
          <w:numId w:val="0"/>
        </w:numPr>
        <w:ind w:left="504"/>
        <w:contextualSpacing w:val="0"/>
      </w:pPr>
    </w:p>
    <w:p w14:paraId="735333FA" w14:textId="6BF97AA2" w:rsidR="00A86FB1" w:rsidRPr="008F29E4" w:rsidRDefault="00286967" w:rsidP="00CA1EC1">
      <w:pPr>
        <w:pStyle w:val="Firstnumbering"/>
        <w:ind w:left="540" w:hanging="540"/>
        <w:contextualSpacing w:val="0"/>
      </w:pPr>
      <w:r>
        <w:t xml:space="preserve">Parties are recommended to consider the following changes to the </w:t>
      </w:r>
      <w:r w:rsidR="00C95A75">
        <w:t xml:space="preserve">taxonomy and nomenclature of </w:t>
      </w:r>
      <w:r w:rsidR="00DA2A74">
        <w:t xml:space="preserve">marine mammals listed </w:t>
      </w:r>
      <w:r w:rsidR="007120CE">
        <w:t>i</w:t>
      </w:r>
      <w:r w:rsidR="00DA2A74">
        <w:t>n the CMS Appendices</w:t>
      </w:r>
      <w:r w:rsidR="00C82ED8">
        <w:t>:</w:t>
      </w:r>
    </w:p>
    <w:p w14:paraId="193851D2" w14:textId="77777777" w:rsidR="00296404" w:rsidRDefault="00296404" w:rsidP="006751F1">
      <w:pPr>
        <w:pStyle w:val="Firstnumbering"/>
        <w:numPr>
          <w:ilvl w:val="0"/>
          <w:numId w:val="0"/>
        </w:numPr>
        <w:ind w:left="504" w:hanging="504"/>
        <w:contextualSpacing w:val="0"/>
      </w:pPr>
    </w:p>
    <w:p w14:paraId="0D8F5150" w14:textId="5EA43E2D" w:rsidR="006751F1" w:rsidRDefault="00EA7656" w:rsidP="00EA7656">
      <w:pPr>
        <w:pStyle w:val="Firstnumbering"/>
        <w:numPr>
          <w:ilvl w:val="0"/>
          <w:numId w:val="22"/>
        </w:numPr>
        <w:ind w:left="993" w:hanging="426"/>
        <w:contextualSpacing w:val="0"/>
      </w:pPr>
      <w:r>
        <w:t>Nomenclature</w:t>
      </w:r>
    </w:p>
    <w:p w14:paraId="44343280" w14:textId="7A8F52AA" w:rsidR="00EA7656" w:rsidRPr="00A57AFC" w:rsidRDefault="00DE417F" w:rsidP="00EA7656">
      <w:pPr>
        <w:pStyle w:val="Firstnumbering"/>
        <w:numPr>
          <w:ilvl w:val="0"/>
          <w:numId w:val="23"/>
        </w:numPr>
        <w:contextualSpacing w:val="0"/>
      </w:pPr>
      <w:proofErr w:type="spellStart"/>
      <w:r w:rsidRPr="00A57AFC">
        <w:rPr>
          <w:i/>
          <w:iCs/>
          <w:lang w:val="en-US"/>
        </w:rPr>
        <w:t>Otaria</w:t>
      </w:r>
      <w:proofErr w:type="spellEnd"/>
      <w:r w:rsidRPr="00A57AFC">
        <w:rPr>
          <w:i/>
          <w:iCs/>
          <w:lang w:val="en-US"/>
        </w:rPr>
        <w:t xml:space="preserve"> </w:t>
      </w:r>
      <w:proofErr w:type="spellStart"/>
      <w:r w:rsidRPr="00A57AFC">
        <w:rPr>
          <w:i/>
          <w:iCs/>
          <w:lang w:val="en-US"/>
        </w:rPr>
        <w:t>flavescens</w:t>
      </w:r>
      <w:proofErr w:type="spellEnd"/>
      <w:r>
        <w:rPr>
          <w:lang w:val="en-US"/>
        </w:rPr>
        <w:t xml:space="preserve"> </w:t>
      </w:r>
      <w:r w:rsidR="00A57AFC">
        <w:rPr>
          <w:lang w:val="en-US"/>
        </w:rPr>
        <w:t xml:space="preserve">to </w:t>
      </w:r>
      <w:proofErr w:type="spellStart"/>
      <w:r w:rsidR="00A57AFC" w:rsidRPr="00A57AFC">
        <w:rPr>
          <w:i/>
          <w:iCs/>
          <w:lang w:val="en-US"/>
        </w:rPr>
        <w:t>Otaria</w:t>
      </w:r>
      <w:proofErr w:type="spellEnd"/>
      <w:r w:rsidR="00A57AFC" w:rsidRPr="00A57AFC">
        <w:rPr>
          <w:i/>
          <w:iCs/>
          <w:lang w:val="en-US"/>
        </w:rPr>
        <w:t xml:space="preserve"> </w:t>
      </w:r>
      <w:proofErr w:type="spellStart"/>
      <w:r w:rsidR="00A57AFC" w:rsidRPr="00A57AFC">
        <w:rPr>
          <w:i/>
          <w:iCs/>
          <w:lang w:val="en-US"/>
        </w:rPr>
        <w:t>byronia</w:t>
      </w:r>
      <w:proofErr w:type="spellEnd"/>
    </w:p>
    <w:p w14:paraId="0B75EBDE" w14:textId="66EAA687" w:rsidR="00A57AFC" w:rsidRPr="00055FCE" w:rsidRDefault="00F432A1" w:rsidP="00EA7656">
      <w:pPr>
        <w:pStyle w:val="Firstnumbering"/>
        <w:numPr>
          <w:ilvl w:val="0"/>
          <w:numId w:val="23"/>
        </w:numPr>
        <w:contextualSpacing w:val="0"/>
        <w:rPr>
          <w:lang w:val="es-ES"/>
        </w:rPr>
      </w:pPr>
      <w:proofErr w:type="spellStart"/>
      <w:r w:rsidRPr="006A39EA">
        <w:rPr>
          <w:i/>
          <w:iCs/>
          <w:lang w:val="es-ES"/>
        </w:rPr>
        <w:t>Platanista</w:t>
      </w:r>
      <w:proofErr w:type="spellEnd"/>
      <w:r w:rsidRPr="006A39EA">
        <w:rPr>
          <w:i/>
          <w:iCs/>
          <w:lang w:val="es-ES"/>
        </w:rPr>
        <w:t xml:space="preserve"> </w:t>
      </w:r>
      <w:proofErr w:type="spellStart"/>
      <w:r w:rsidRPr="006A39EA">
        <w:rPr>
          <w:i/>
          <w:iCs/>
          <w:lang w:val="es-ES"/>
        </w:rPr>
        <w:t>gang</w:t>
      </w:r>
      <w:r w:rsidR="00F276C0">
        <w:rPr>
          <w:i/>
          <w:iCs/>
          <w:lang w:val="es-ES"/>
        </w:rPr>
        <w:t>e</w:t>
      </w:r>
      <w:r w:rsidRPr="006A39EA">
        <w:rPr>
          <w:i/>
          <w:iCs/>
          <w:lang w:val="es-ES"/>
        </w:rPr>
        <w:t>tica</w:t>
      </w:r>
      <w:proofErr w:type="spellEnd"/>
      <w:r w:rsidRPr="006A39EA">
        <w:rPr>
          <w:i/>
          <w:iCs/>
          <w:lang w:val="es-ES"/>
        </w:rPr>
        <w:t xml:space="preserve"> </w:t>
      </w:r>
      <w:proofErr w:type="spellStart"/>
      <w:r w:rsidRPr="006A39EA">
        <w:rPr>
          <w:i/>
          <w:iCs/>
          <w:lang w:val="es-ES"/>
        </w:rPr>
        <w:t>gang</w:t>
      </w:r>
      <w:r w:rsidR="00F276C0">
        <w:rPr>
          <w:i/>
          <w:iCs/>
          <w:lang w:val="es-ES"/>
        </w:rPr>
        <w:t>e</w:t>
      </w:r>
      <w:r w:rsidRPr="006A39EA">
        <w:rPr>
          <w:i/>
          <w:iCs/>
          <w:lang w:val="es-ES"/>
        </w:rPr>
        <w:t>tica</w:t>
      </w:r>
      <w:proofErr w:type="spellEnd"/>
      <w:r>
        <w:rPr>
          <w:lang w:val="es-ES"/>
        </w:rPr>
        <w:t xml:space="preserve"> </w:t>
      </w:r>
      <w:proofErr w:type="spellStart"/>
      <w:r>
        <w:rPr>
          <w:lang w:val="es-ES"/>
        </w:rPr>
        <w:t>to</w:t>
      </w:r>
      <w:proofErr w:type="spellEnd"/>
      <w:r>
        <w:rPr>
          <w:lang w:val="es-ES"/>
        </w:rPr>
        <w:t xml:space="preserve"> </w:t>
      </w:r>
      <w:proofErr w:type="spellStart"/>
      <w:r w:rsidRPr="006A39EA">
        <w:rPr>
          <w:i/>
          <w:iCs/>
          <w:lang w:val="es-ES"/>
        </w:rPr>
        <w:t>Platanista</w:t>
      </w:r>
      <w:proofErr w:type="spellEnd"/>
      <w:r w:rsidRPr="006A39EA">
        <w:rPr>
          <w:i/>
          <w:iCs/>
          <w:lang w:val="es-ES"/>
        </w:rPr>
        <w:t xml:space="preserve"> </w:t>
      </w:r>
      <w:proofErr w:type="spellStart"/>
      <w:r w:rsidRPr="006A39EA">
        <w:rPr>
          <w:i/>
          <w:iCs/>
          <w:lang w:val="es-ES"/>
        </w:rPr>
        <w:t>gangetica</w:t>
      </w:r>
      <w:proofErr w:type="spellEnd"/>
    </w:p>
    <w:p w14:paraId="1C130537" w14:textId="77777777" w:rsidR="00EA7656" w:rsidRPr="00055FCE" w:rsidRDefault="00EA7656" w:rsidP="00EA7656">
      <w:pPr>
        <w:pStyle w:val="Firstnumbering"/>
        <w:numPr>
          <w:ilvl w:val="0"/>
          <w:numId w:val="0"/>
        </w:numPr>
        <w:ind w:left="993"/>
        <w:contextualSpacing w:val="0"/>
        <w:rPr>
          <w:lang w:val="es-ES"/>
        </w:rPr>
      </w:pPr>
    </w:p>
    <w:p w14:paraId="31C21FD2" w14:textId="55B024B7" w:rsidR="00EA7656" w:rsidRPr="008F29E4" w:rsidRDefault="00D62678" w:rsidP="00EA7656">
      <w:pPr>
        <w:pStyle w:val="Firstnumbering"/>
        <w:numPr>
          <w:ilvl w:val="0"/>
          <w:numId w:val="22"/>
        </w:numPr>
        <w:ind w:left="993" w:hanging="426"/>
        <w:contextualSpacing w:val="0"/>
      </w:pPr>
      <w:r>
        <w:t>T</w:t>
      </w:r>
      <w:r w:rsidR="00EA7656">
        <w:t>axonomy</w:t>
      </w:r>
    </w:p>
    <w:p w14:paraId="2A9243E5" w14:textId="737259E5" w:rsidR="007067BA" w:rsidRPr="006B0129" w:rsidRDefault="00580415" w:rsidP="00580415">
      <w:pPr>
        <w:pStyle w:val="Firstnumbering"/>
        <w:numPr>
          <w:ilvl w:val="0"/>
          <w:numId w:val="24"/>
        </w:numPr>
        <w:ind w:left="1701"/>
      </w:pPr>
      <w:r w:rsidRPr="006B0129">
        <w:rPr>
          <w:i/>
          <w:iCs/>
          <w:lang w:val="en-US"/>
        </w:rPr>
        <w:t xml:space="preserve">Halichoerus </w:t>
      </w:r>
      <w:proofErr w:type="spellStart"/>
      <w:r w:rsidRPr="006B0129">
        <w:rPr>
          <w:i/>
          <w:iCs/>
          <w:lang w:val="en-US"/>
        </w:rPr>
        <w:t>grypus</w:t>
      </w:r>
      <w:proofErr w:type="spellEnd"/>
      <w:r w:rsidR="008B0960">
        <w:rPr>
          <w:lang w:val="en-US"/>
        </w:rPr>
        <w:t xml:space="preserve"> (only Baltic Sea populations)</w:t>
      </w:r>
      <w:r w:rsidR="006B0129">
        <w:rPr>
          <w:lang w:val="en-US"/>
        </w:rPr>
        <w:t xml:space="preserve"> </w:t>
      </w:r>
      <w:r w:rsidR="006B0129" w:rsidRPr="006B0129">
        <w:rPr>
          <w:lang w:val="en-US"/>
        </w:rPr>
        <w:t xml:space="preserve">to </w:t>
      </w:r>
      <w:r w:rsidR="006B0129" w:rsidRPr="006B0129">
        <w:rPr>
          <w:i/>
          <w:iCs/>
        </w:rPr>
        <w:t xml:space="preserve">Halichoerus </w:t>
      </w:r>
      <w:proofErr w:type="spellStart"/>
      <w:r w:rsidR="006B0129" w:rsidRPr="006B0129">
        <w:rPr>
          <w:i/>
          <w:iCs/>
        </w:rPr>
        <w:t>grypus</w:t>
      </w:r>
      <w:proofErr w:type="spellEnd"/>
      <w:r w:rsidR="006B0129" w:rsidRPr="006B0129">
        <w:rPr>
          <w:i/>
          <w:iCs/>
        </w:rPr>
        <w:t xml:space="preserve"> </w:t>
      </w:r>
      <w:proofErr w:type="spellStart"/>
      <w:r w:rsidR="006B0129" w:rsidRPr="006B0129">
        <w:rPr>
          <w:i/>
          <w:iCs/>
        </w:rPr>
        <w:t>grypus</w:t>
      </w:r>
      <w:proofErr w:type="spellEnd"/>
    </w:p>
    <w:p w14:paraId="368E9090" w14:textId="22233DA6" w:rsidR="006B0129" w:rsidRPr="002A3539" w:rsidRDefault="002A3539" w:rsidP="00580415">
      <w:pPr>
        <w:pStyle w:val="Firstnumbering"/>
        <w:numPr>
          <w:ilvl w:val="0"/>
          <w:numId w:val="24"/>
        </w:numPr>
        <w:ind w:left="1701"/>
      </w:pPr>
      <w:proofErr w:type="spellStart"/>
      <w:r w:rsidRPr="002A3539">
        <w:rPr>
          <w:i/>
          <w:iCs/>
          <w:lang w:val="en-US"/>
        </w:rPr>
        <w:t>Cephalorhynchus</w:t>
      </w:r>
      <w:proofErr w:type="spellEnd"/>
      <w:r w:rsidRPr="002A3539">
        <w:rPr>
          <w:i/>
          <w:iCs/>
          <w:lang w:val="en-US"/>
        </w:rPr>
        <w:t xml:space="preserve"> </w:t>
      </w:r>
      <w:proofErr w:type="spellStart"/>
      <w:r w:rsidRPr="002A3539">
        <w:rPr>
          <w:i/>
          <w:iCs/>
          <w:lang w:val="en-US"/>
        </w:rPr>
        <w:t>commersonii</w:t>
      </w:r>
      <w:proofErr w:type="spellEnd"/>
      <w:r>
        <w:rPr>
          <w:lang w:val="en-US"/>
        </w:rPr>
        <w:t xml:space="preserve"> (South American population) to </w:t>
      </w:r>
      <w:proofErr w:type="spellStart"/>
      <w:r w:rsidRPr="002A3539">
        <w:rPr>
          <w:i/>
          <w:iCs/>
          <w:lang w:val="en-US"/>
        </w:rPr>
        <w:t>Cephalorhynchus</w:t>
      </w:r>
      <w:proofErr w:type="spellEnd"/>
      <w:r w:rsidRPr="002A3539">
        <w:rPr>
          <w:i/>
          <w:iCs/>
          <w:lang w:val="en-US"/>
        </w:rPr>
        <w:t xml:space="preserve"> </w:t>
      </w:r>
      <w:proofErr w:type="spellStart"/>
      <w:r w:rsidRPr="002A3539">
        <w:rPr>
          <w:i/>
          <w:iCs/>
          <w:lang w:val="en-US"/>
        </w:rPr>
        <w:t>commersonii</w:t>
      </w:r>
      <w:proofErr w:type="spellEnd"/>
      <w:r w:rsidRPr="002A3539">
        <w:rPr>
          <w:i/>
          <w:iCs/>
          <w:lang w:val="en-US"/>
        </w:rPr>
        <w:t xml:space="preserve"> </w:t>
      </w:r>
      <w:proofErr w:type="spellStart"/>
      <w:r w:rsidRPr="002A3539">
        <w:rPr>
          <w:i/>
          <w:iCs/>
          <w:lang w:val="en-US"/>
        </w:rPr>
        <w:t>commersonii</w:t>
      </w:r>
      <w:proofErr w:type="spellEnd"/>
    </w:p>
    <w:p w14:paraId="5EA5AE39" w14:textId="0BDE2B6B" w:rsidR="00B45AAB" w:rsidRPr="00BC75E9" w:rsidRDefault="00B45AAB" w:rsidP="00B45AAB">
      <w:pPr>
        <w:pStyle w:val="Firstnumbering"/>
        <w:numPr>
          <w:ilvl w:val="0"/>
          <w:numId w:val="24"/>
        </w:numPr>
        <w:ind w:left="1701"/>
        <w:rPr>
          <w:lang w:val="en-US"/>
        </w:rPr>
      </w:pPr>
      <w:r w:rsidRPr="00B45AAB">
        <w:rPr>
          <w:i/>
          <w:iCs/>
          <w:lang w:val="en-US"/>
        </w:rPr>
        <w:t>Sousa chinensis</w:t>
      </w:r>
      <w:r w:rsidRPr="00B45AAB">
        <w:rPr>
          <w:lang w:val="en-US"/>
        </w:rPr>
        <w:t xml:space="preserve"> to </w:t>
      </w:r>
      <w:r w:rsidRPr="00B45AAB">
        <w:rPr>
          <w:i/>
          <w:iCs/>
          <w:lang w:val="en-US"/>
        </w:rPr>
        <w:t xml:space="preserve">Sousa </w:t>
      </w:r>
      <w:proofErr w:type="spellStart"/>
      <w:r w:rsidRPr="00B45AAB">
        <w:rPr>
          <w:i/>
          <w:iCs/>
          <w:lang w:val="en-US"/>
        </w:rPr>
        <w:t>plumbea</w:t>
      </w:r>
      <w:proofErr w:type="spellEnd"/>
      <w:r w:rsidRPr="00B45AAB">
        <w:rPr>
          <w:lang w:val="en-US"/>
        </w:rPr>
        <w:t xml:space="preserve">, </w:t>
      </w:r>
      <w:r w:rsidRPr="00B45AAB">
        <w:rPr>
          <w:i/>
          <w:iCs/>
          <w:lang w:val="en-US"/>
        </w:rPr>
        <w:t>Sousa chinensis</w:t>
      </w:r>
      <w:r>
        <w:rPr>
          <w:lang w:val="en-US"/>
        </w:rPr>
        <w:t xml:space="preserve">, </w:t>
      </w:r>
      <w:r w:rsidRPr="00B45AAB">
        <w:rPr>
          <w:i/>
          <w:iCs/>
          <w:lang w:val="en-US"/>
        </w:rPr>
        <w:t xml:space="preserve">Sousa </w:t>
      </w:r>
      <w:proofErr w:type="spellStart"/>
      <w:r w:rsidRPr="00B45AAB">
        <w:rPr>
          <w:i/>
          <w:iCs/>
          <w:lang w:val="en-US"/>
        </w:rPr>
        <w:t>sahulensis</w:t>
      </w:r>
      <w:proofErr w:type="spellEnd"/>
    </w:p>
    <w:p w14:paraId="03FF044B" w14:textId="77777777" w:rsidR="00CF7FE1" w:rsidRPr="00132372" w:rsidRDefault="00CF7FE1" w:rsidP="00E46ED4">
      <w:pPr>
        <w:spacing w:after="0" w:line="240" w:lineRule="auto"/>
        <w:jc w:val="both"/>
        <w:rPr>
          <w:rFonts w:cs="Arial"/>
          <w:lang w:val="en-GB"/>
        </w:rPr>
      </w:pPr>
    </w:p>
    <w:p w14:paraId="6B07977B" w14:textId="09A09CCD" w:rsidR="00C36573" w:rsidRPr="004566DD" w:rsidRDefault="00C36573" w:rsidP="00C36573">
      <w:pPr>
        <w:pStyle w:val="Firstnumbering"/>
        <w:numPr>
          <w:ilvl w:val="0"/>
          <w:numId w:val="0"/>
        </w:numPr>
        <w:rPr>
          <w:ins w:id="15" w:author="Heidrun Frisch-Nwakanma" w:date="2023-07-20T10:59:00Z"/>
          <w:i/>
          <w:iCs/>
        </w:rPr>
      </w:pPr>
      <w:ins w:id="16" w:author="Heidrun Frisch-Nwakanma" w:date="2023-07-20T10:59:00Z">
        <w:r w:rsidRPr="004566DD">
          <w:rPr>
            <w:i/>
            <w:iCs/>
          </w:rPr>
          <w:t>Proposal for broader consideration of the Catalogue of Life</w:t>
        </w:r>
        <w:del w:id="17" w:author="Andrea Pauly" w:date="2023-07-20T17:47:00Z">
          <w:r w:rsidDel="0075771B">
            <w:rPr>
              <w:rStyle w:val="FootnoteReference"/>
              <w:i/>
              <w:iCs/>
            </w:rPr>
            <w:footnoteReference w:id="4"/>
          </w:r>
        </w:del>
      </w:ins>
    </w:p>
    <w:p w14:paraId="1D4B3F53" w14:textId="77777777" w:rsidR="00C36573" w:rsidRDefault="00C36573" w:rsidP="00C36573">
      <w:pPr>
        <w:pStyle w:val="Firstnumbering"/>
        <w:numPr>
          <w:ilvl w:val="0"/>
          <w:numId w:val="0"/>
        </w:numPr>
        <w:ind w:left="567"/>
        <w:rPr>
          <w:ins w:id="22" w:author="Heidrun Frisch-Nwakanma" w:date="2023-07-20T10:59:00Z"/>
        </w:rPr>
      </w:pPr>
    </w:p>
    <w:p w14:paraId="6AC90D85" w14:textId="6DE001D0" w:rsidR="00C36573" w:rsidRDefault="00C36573" w:rsidP="00C36573">
      <w:pPr>
        <w:pStyle w:val="Firstnumbering"/>
        <w:ind w:left="567" w:hanging="567"/>
        <w:rPr>
          <w:ins w:id="23" w:author="Heidrun Frisch-Nwakanma" w:date="2023-07-20T10:59:00Z"/>
        </w:rPr>
      </w:pPr>
      <w:ins w:id="24" w:author="Heidrun Frisch-Nwakanma" w:date="2023-07-20T10:59:00Z">
        <w:r w:rsidRPr="00665860">
          <w:t xml:space="preserve">The </w:t>
        </w:r>
        <w:r>
          <w:t>Scientific Council</w:t>
        </w:r>
        <w:r w:rsidRPr="00665860">
          <w:t xml:space="preserve"> also took note of the Catalogue of Life </w:t>
        </w:r>
      </w:ins>
      <w:ins w:id="25" w:author="Stephen Garnett" w:date="2023-07-20T17:15:00Z">
        <w:r w:rsidR="00C266D6">
          <w:t>(</w:t>
        </w:r>
        <w:r w:rsidR="00C266D6">
          <w:fldChar w:fldCharType="begin"/>
        </w:r>
        <w:r w:rsidR="00C266D6">
          <w:instrText>HYPERLINK "</w:instrText>
        </w:r>
        <w:r w:rsidR="00C266D6" w:rsidRPr="00C266D6">
          <w:instrText>https://www.catalogueoflife.org/</w:instrText>
        </w:r>
        <w:r w:rsidR="00C266D6">
          <w:instrText>"</w:instrText>
        </w:r>
        <w:r w:rsidR="00C266D6">
          <w:fldChar w:fldCharType="separate"/>
        </w:r>
        <w:r w:rsidR="00C266D6" w:rsidRPr="002637C1">
          <w:rPr>
            <w:rStyle w:val="Hyperlink"/>
          </w:rPr>
          <w:t>https://www.catalogueoflife.org/</w:t>
        </w:r>
        <w:r w:rsidR="00C266D6">
          <w:fldChar w:fldCharType="end"/>
        </w:r>
        <w:r w:rsidR="00C266D6">
          <w:t xml:space="preserve">) </w:t>
        </w:r>
      </w:ins>
      <w:ins w:id="26" w:author="Heidrun Frisch-Nwakanma" w:date="2023-07-20T10:59:00Z">
        <w:r w:rsidRPr="00665860">
          <w:t xml:space="preserve">and </w:t>
        </w:r>
        <w:r>
          <w:t xml:space="preserve">recommended that </w:t>
        </w:r>
        <w:r w:rsidRPr="00665860">
          <w:t xml:space="preserve">its potential future utility as a taxonomic </w:t>
        </w:r>
        <w:r>
          <w:t xml:space="preserve">and nomenclatural </w:t>
        </w:r>
        <w:r w:rsidRPr="00665860">
          <w:t xml:space="preserve">source for all CMS species </w:t>
        </w:r>
        <w:r>
          <w:t xml:space="preserve">be reviewed by the Scientific Council with a view to developing </w:t>
        </w:r>
        <w:r w:rsidRPr="00665860">
          <w:t xml:space="preserve">a proposal </w:t>
        </w:r>
        <w:r>
          <w:t xml:space="preserve">for its adoption being prepared for consideration by </w:t>
        </w:r>
        <w:r w:rsidRPr="00665860">
          <w:t>the C</w:t>
        </w:r>
        <w:r>
          <w:t>O</w:t>
        </w:r>
        <w:r w:rsidRPr="00665860">
          <w:t>P.</w:t>
        </w:r>
      </w:ins>
    </w:p>
    <w:p w14:paraId="3E189443" w14:textId="77777777" w:rsidR="00C36573" w:rsidRDefault="00C36573" w:rsidP="00C36573">
      <w:pPr>
        <w:pStyle w:val="Firstnumbering"/>
        <w:numPr>
          <w:ilvl w:val="0"/>
          <w:numId w:val="0"/>
        </w:numPr>
        <w:ind w:left="567"/>
        <w:rPr>
          <w:ins w:id="27" w:author="Heidrun Frisch-Nwakanma" w:date="2023-07-20T10:59:00Z"/>
        </w:rPr>
      </w:pPr>
    </w:p>
    <w:p w14:paraId="4FFCAC60" w14:textId="77777777" w:rsidR="00C36573" w:rsidRDefault="00C36573" w:rsidP="00C36573">
      <w:pPr>
        <w:pStyle w:val="Firstnumbering"/>
        <w:rPr>
          <w:ins w:id="28" w:author="Heidrun Frisch-Nwakanma" w:date="2023-07-20T10:59:00Z"/>
        </w:rPr>
      </w:pPr>
      <w:ins w:id="29" w:author="Heidrun Frisch-Nwakanma" w:date="2023-07-20T10:59:00Z">
        <w:r>
          <w:t xml:space="preserve">International efforts to conserve species can be significantly hampered if there is confusion about taxonomy. Consequently, there has long been an ambition to harmonize the taxonomy and nomenclature of biodiversity-related multilateral environmental agreements. </w:t>
        </w:r>
      </w:ins>
    </w:p>
    <w:p w14:paraId="2B6DB724" w14:textId="77777777" w:rsidR="00C36573" w:rsidRDefault="00C36573" w:rsidP="00C36573">
      <w:pPr>
        <w:pStyle w:val="Firstnumbering"/>
        <w:numPr>
          <w:ilvl w:val="0"/>
          <w:numId w:val="0"/>
        </w:numPr>
        <w:rPr>
          <w:ins w:id="30" w:author="Heidrun Frisch-Nwakanma" w:date="2023-07-20T10:59:00Z"/>
        </w:rPr>
      </w:pPr>
      <w:ins w:id="31" w:author="Heidrun Frisch-Nwakanma" w:date="2023-07-20T10:59:00Z">
        <w:r>
          <w:t> </w:t>
        </w:r>
      </w:ins>
    </w:p>
    <w:p w14:paraId="2B17B8DF" w14:textId="77777777" w:rsidR="00C36573" w:rsidRDefault="00C36573" w:rsidP="00C36573">
      <w:pPr>
        <w:pStyle w:val="Firstnumbering"/>
        <w:rPr>
          <w:ins w:id="32" w:author="Heidrun Frisch-Nwakanma" w:date="2023-07-20T10:59:00Z"/>
        </w:rPr>
      </w:pPr>
      <w:ins w:id="33" w:author="Heidrun Frisch-Nwakanma" w:date="2023-07-20T10:59:00Z">
        <w:r>
          <w:t>Harmonization of nomenclature and taxonomy in lists of species used by the biodiversity-related conventions was first raised at the 6th Meeting of the Liaison Group of the Biodiversity-related Conventions (Bonn, May 2008) and subsequently included in the CITES/CMS List of Joint Activities adopted by the 34th Meeting of the CMS Standing Committee (Rome, November 2008).</w:t>
        </w:r>
      </w:ins>
    </w:p>
    <w:p w14:paraId="481BFFDA" w14:textId="77777777" w:rsidR="00C36573" w:rsidRDefault="00C36573" w:rsidP="00C36573">
      <w:pPr>
        <w:pStyle w:val="Firstnumbering"/>
        <w:numPr>
          <w:ilvl w:val="0"/>
          <w:numId w:val="0"/>
        </w:numPr>
        <w:ind w:left="504"/>
        <w:rPr>
          <w:ins w:id="34" w:author="Heidrun Frisch-Nwakanma" w:date="2023-07-20T10:59:00Z"/>
        </w:rPr>
      </w:pPr>
    </w:p>
    <w:p w14:paraId="75333AEA" w14:textId="5E5B9320" w:rsidR="00C36573" w:rsidRDefault="00D24613" w:rsidP="00C36573">
      <w:pPr>
        <w:pStyle w:val="Firstnumbering"/>
        <w:rPr>
          <w:ins w:id="35" w:author="Heidrun Frisch-Nwakanma" w:date="2023-07-20T10:59:00Z"/>
        </w:rPr>
      </w:pPr>
      <w:ins w:id="36" w:author="Andrea Pauly" w:date="2023-07-20T11:46:00Z">
        <w:r w:rsidRPr="00D24613">
          <w:t xml:space="preserve">In 2011, harmonization was supported by the Chairs of the Scientific Advisory Bodies of Biodiversity-related Conventions (4th meeting; CSAB, Gland, Switzerland, 13 February 2011) and included in the CMS-CITES Joint Work Programmes 2012-2014 adopted </w:t>
        </w:r>
      </w:ins>
      <w:ins w:id="37" w:author="Andrea Pauly" w:date="2023-07-20T11:47:00Z">
        <w:r w:rsidR="00EF706C">
          <w:t>since then</w:t>
        </w:r>
      </w:ins>
      <w:ins w:id="38" w:author="Andrea Pauly" w:date="2023-07-20T11:46:00Z">
        <w:r w:rsidRPr="00D24613">
          <w:t xml:space="preserve">, </w:t>
        </w:r>
      </w:ins>
      <w:ins w:id="39" w:author="Andrea Pauly" w:date="2023-07-20T11:47:00Z">
        <w:r w:rsidR="00EF706C">
          <w:t>including</w:t>
        </w:r>
      </w:ins>
      <w:ins w:id="40" w:author="Andrea Pauly" w:date="2023-07-20T11:46:00Z">
        <w:r w:rsidRPr="00D24613">
          <w:t xml:space="preserve"> at the 38th meeting of the CMS Standing Committee (Bergen, November 2011), and was  also included in the draft Joint Work Programme 2021-2025 which was adopted at the 52nd Meeting of the Standing Committee Online, 21 – 29 September </w:t>
        </w:r>
      </w:ins>
      <w:ins w:id="41" w:author="Andrea Pauly" w:date="2023-07-20T11:47:00Z">
        <w:r w:rsidR="00C57AA1">
          <w:t>in</w:t>
        </w:r>
      </w:ins>
      <w:ins w:id="42" w:author="Andrea Pauly" w:date="2023-07-20T11:46:00Z">
        <w:r w:rsidRPr="00D24613">
          <w:t xml:space="preserve"> 2021 (UNEP/CMS/StC52/Outcome 4 CMS-CITES J</w:t>
        </w:r>
      </w:ins>
      <w:ins w:id="43" w:author="Andrea Pauly" w:date="2023-07-20T11:47:00Z">
        <w:r w:rsidR="008F07F2">
          <w:t>oint</w:t>
        </w:r>
      </w:ins>
      <w:ins w:id="44" w:author="Andrea Pauly" w:date="2023-07-20T11:46:00Z">
        <w:r w:rsidRPr="00D24613">
          <w:t xml:space="preserve"> W</w:t>
        </w:r>
      </w:ins>
      <w:ins w:id="45" w:author="Andrea Pauly" w:date="2023-07-20T11:47:00Z">
        <w:r w:rsidR="008F07F2">
          <w:t>ork</w:t>
        </w:r>
      </w:ins>
      <w:ins w:id="46" w:author="Andrea Pauly" w:date="2023-07-20T11:46:00Z">
        <w:r w:rsidRPr="00D24613">
          <w:t xml:space="preserve"> P</w:t>
        </w:r>
      </w:ins>
      <w:ins w:id="47" w:author="Andrea Pauly" w:date="2023-07-20T11:47:00Z">
        <w:r w:rsidR="008F07F2">
          <w:t>rogramme</w:t>
        </w:r>
      </w:ins>
      <w:ins w:id="48" w:author="Andrea Pauly" w:date="2023-07-20T11:46:00Z">
        <w:r w:rsidRPr="00D24613">
          <w:t xml:space="preserve"> 2021-2025). </w:t>
        </w:r>
      </w:ins>
      <w:ins w:id="49" w:author="Andrea Pauly" w:date="2023-07-20T11:21:00Z">
        <w:r w:rsidR="004157FB">
          <w:rPr>
            <w:rStyle w:val="FootnoteReference"/>
          </w:rPr>
          <w:footnoteReference w:id="5"/>
        </w:r>
      </w:ins>
      <w:ins w:id="51" w:author="Heidrun Frisch-Nwakanma" w:date="2023-07-20T10:59:00Z">
        <w:del w:id="52" w:author="Andrea Pauly" w:date="2023-07-20T11:24:00Z">
          <w:r w:rsidR="00C36573" w:rsidDel="00F303CF">
            <w:delText>.</w:delText>
          </w:r>
        </w:del>
        <w:del w:id="53" w:author="Andrea Pauly" w:date="2023-07-20T11:46:00Z">
          <w:r w:rsidR="00C36573" w:rsidDel="0045650A">
            <w:delText xml:space="preserve">  </w:delText>
          </w:r>
        </w:del>
      </w:ins>
    </w:p>
    <w:p w14:paraId="4968125A" w14:textId="77777777" w:rsidR="00C36573" w:rsidRDefault="00C36573" w:rsidP="00C36573">
      <w:pPr>
        <w:pStyle w:val="Firstnumbering"/>
        <w:numPr>
          <w:ilvl w:val="0"/>
          <w:numId w:val="0"/>
        </w:numPr>
        <w:ind w:left="504"/>
        <w:rPr>
          <w:ins w:id="54" w:author="Heidrun Frisch-Nwakanma" w:date="2023-07-20T10:59:00Z"/>
        </w:rPr>
      </w:pPr>
    </w:p>
    <w:p w14:paraId="3894DD8A" w14:textId="722A7118" w:rsidR="00C36573" w:rsidRDefault="00C36573" w:rsidP="00C36573">
      <w:pPr>
        <w:pStyle w:val="Firstnumbering"/>
        <w:rPr>
          <w:ins w:id="55" w:author="Heidrun Frisch-Nwakanma" w:date="2023-07-20T10:59:00Z"/>
        </w:rPr>
      </w:pPr>
      <w:ins w:id="56" w:author="Heidrun Frisch-Nwakanma" w:date="2023-07-20T10:59:00Z">
        <w:r>
          <w:t xml:space="preserve">Since 2017, the COP-appointed co-Counsellor for Birds has been working </w:t>
        </w:r>
      </w:ins>
      <w:ins w:id="57" w:author="Stephen Garnett" w:date="2023-07-20T17:22:00Z">
        <w:r w:rsidR="002F3E7D">
          <w:t xml:space="preserve">under the auspices of the International Union of Biological Sciences </w:t>
        </w:r>
      </w:ins>
      <w:ins w:id="58" w:author="Heidrun Frisch-Nwakanma" w:date="2023-07-20T10:59:00Z">
        <w:r>
          <w:t>with taxonomists</w:t>
        </w:r>
      </w:ins>
      <w:ins w:id="59" w:author="Stephen Garnett" w:date="2023-07-20T17:22:00Z">
        <w:r w:rsidR="002F3E7D">
          <w:t>,</w:t>
        </w:r>
      </w:ins>
      <w:ins w:id="60" w:author="Heidrun Frisch-Nwakanma" w:date="2023-07-20T10:59:00Z">
        <w:r>
          <w:t xml:space="preserve"> including advisors to CITES</w:t>
        </w:r>
      </w:ins>
      <w:ins w:id="61" w:author="Stephen Garnett" w:date="2023-07-20T17:22:00Z">
        <w:r w:rsidR="002F3E7D">
          <w:t>,</w:t>
        </w:r>
      </w:ins>
      <w:ins w:id="62" w:author="Heidrun Frisch-Nwakanma" w:date="2023-07-20T10:59:00Z">
        <w:r>
          <w:t xml:space="preserve"> on </w:t>
        </w:r>
        <w:del w:id="63" w:author="Stephen Garnett" w:date="2023-07-20T17:22:00Z">
          <w:r w:rsidDel="002F3E7D">
            <w:delText>taxonomy</w:delText>
          </w:r>
        </w:del>
      </w:ins>
      <w:ins w:id="64" w:author="Stephen Garnett" w:date="2023-07-20T17:22:00Z">
        <w:r w:rsidR="002F3E7D">
          <w:t>ways</w:t>
        </w:r>
      </w:ins>
      <w:ins w:id="65" w:author="Heidrun Frisch-Nwakanma" w:date="2023-07-20T10:59:00Z">
        <w:r>
          <w:t xml:space="preserve"> to develop institutional mechanisms that will provide </w:t>
        </w:r>
      </w:ins>
      <w:ins w:id="66" w:author="Stephen Garnett" w:date="2023-07-20T17:22:00Z">
        <w:r w:rsidR="002F3E7D">
          <w:t>timely</w:t>
        </w:r>
      </w:ins>
      <w:ins w:id="67" w:author="Stephen Garnett" w:date="2023-07-20T17:23:00Z">
        <w:r w:rsidR="002F3E7D">
          <w:t xml:space="preserve">, </w:t>
        </w:r>
      </w:ins>
      <w:ins w:id="68" w:author="Heidrun Frisch-Nwakanma" w:date="2023-07-20T10:59:00Z">
        <w:r>
          <w:t xml:space="preserve">high quality advice on taxonomy and nomenclature to CMS, CITES and </w:t>
        </w:r>
        <w:r>
          <w:lastRenderedPageBreak/>
          <w:t>other Multilateral Environmental Agreements (MEAs).</w:t>
        </w:r>
      </w:ins>
    </w:p>
    <w:p w14:paraId="4203BE9D" w14:textId="77777777" w:rsidR="00C36573" w:rsidRDefault="00C36573" w:rsidP="00C36573">
      <w:pPr>
        <w:pStyle w:val="Firstnumbering"/>
        <w:numPr>
          <w:ilvl w:val="0"/>
          <w:numId w:val="0"/>
        </w:numPr>
        <w:ind w:left="504"/>
        <w:rPr>
          <w:ins w:id="69" w:author="Heidrun Frisch-Nwakanma" w:date="2023-07-20T10:59:00Z"/>
        </w:rPr>
      </w:pPr>
    </w:p>
    <w:p w14:paraId="24B471D1" w14:textId="77777777" w:rsidR="00C36573" w:rsidRDefault="00C36573" w:rsidP="00C36573">
      <w:pPr>
        <w:pStyle w:val="Firstnumbering"/>
        <w:rPr>
          <w:ins w:id="70" w:author="Stephen Garnett" w:date="2023-07-20T17:08:00Z"/>
        </w:rPr>
      </w:pPr>
      <w:ins w:id="71" w:author="Heidrun Frisch-Nwakanma" w:date="2023-07-20T10:59:00Z">
        <w:r>
          <w:t xml:space="preserve">After investigating multiple alternatives, he and his colleagues have identified that the Catalogue of Life provides the most comprehensive list of the world’s species with a capacity to provide free access to a single list with the potential to deliver time-fixed extracts of a type that is potentially suitable for the </w:t>
        </w:r>
        <w:proofErr w:type="spellStart"/>
        <w:r>
          <w:t>MEAs.</w:t>
        </w:r>
      </w:ins>
      <w:proofErr w:type="spellEnd"/>
    </w:p>
    <w:p w14:paraId="1A0A1531" w14:textId="77777777" w:rsidR="00C266D6" w:rsidRDefault="00C266D6" w:rsidP="007266F6">
      <w:pPr>
        <w:pStyle w:val="ListParagraph"/>
        <w:spacing w:after="0"/>
        <w:rPr>
          <w:ins w:id="72" w:author="Stephen Garnett" w:date="2023-07-20T17:08:00Z"/>
        </w:rPr>
      </w:pPr>
    </w:p>
    <w:p w14:paraId="59868E33" w14:textId="64CC463B" w:rsidR="00C266D6" w:rsidRDefault="00C266D6">
      <w:pPr>
        <w:pStyle w:val="Firstnumbering"/>
        <w:rPr>
          <w:ins w:id="73" w:author="Heidrun Frisch-Nwakanma" w:date="2023-07-20T10:59:00Z"/>
        </w:rPr>
      </w:pPr>
      <w:ins w:id="74" w:author="Stephen Garnett" w:date="2023-07-20T17:09:00Z">
        <w:r>
          <w:t>At the same time, the specialists on botanical and zoological nomenclature to CITES</w:t>
        </w:r>
      </w:ins>
      <w:ins w:id="75" w:author="Stephen Garnett" w:date="2023-07-20T17:10:00Z">
        <w:r>
          <w:t xml:space="preserve"> have concluded in a report on the </w:t>
        </w:r>
      </w:ins>
      <w:ins w:id="76" w:author="Stephen Garnett" w:date="2023-07-20T17:09:00Z">
        <w:r>
          <w:t>development of a standardized global checklist of species</w:t>
        </w:r>
      </w:ins>
      <w:ins w:id="77" w:author="Stephen Garnett" w:date="2023-07-20T17:08:00Z">
        <w:r>
          <w:t xml:space="preserve"> </w:t>
        </w:r>
      </w:ins>
      <w:ins w:id="78" w:author="Stephen Garnett" w:date="2023-07-20T17:11:00Z">
        <w:r>
          <w:t>(CITES PC26 Doc. 42.3 / AC32 Doc. 45.3)</w:t>
        </w:r>
      </w:ins>
      <w:ins w:id="79" w:author="Stephen Garnett" w:date="2023-07-20T17:12:00Z">
        <w:r>
          <w:t xml:space="preserve"> that </w:t>
        </w:r>
      </w:ins>
      <w:ins w:id="80" w:author="Stephen Garnett" w:date="2023-07-20T17:14:00Z">
        <w:r>
          <w:t>the Catalogue of Life</w:t>
        </w:r>
      </w:ins>
      <w:ins w:id="81" w:author="Stephen Garnett" w:date="2023-07-20T17:15:00Z">
        <w:r>
          <w:t xml:space="preserve"> warrants</w:t>
        </w:r>
      </w:ins>
      <w:ins w:id="82" w:author="Stephen Garnett" w:date="2023-07-20T17:16:00Z">
        <w:r>
          <w:t xml:space="preserve"> investigation as offering</w:t>
        </w:r>
      </w:ins>
      <w:ins w:id="83" w:author="Stephen Garnett" w:date="2023-07-20T17:17:00Z">
        <w:r>
          <w:t xml:space="preserve"> potential utility </w:t>
        </w:r>
      </w:ins>
      <w:ins w:id="84" w:author="Stephen Garnett" w:date="2023-07-20T17:18:00Z">
        <w:r w:rsidR="002F3E7D">
          <w:t>for standardization.</w:t>
        </w:r>
      </w:ins>
    </w:p>
    <w:p w14:paraId="397F1E2A" w14:textId="77777777" w:rsidR="00C36573" w:rsidRDefault="00C36573" w:rsidP="00C36573">
      <w:pPr>
        <w:pStyle w:val="Firstnumbering"/>
        <w:numPr>
          <w:ilvl w:val="0"/>
          <w:numId w:val="0"/>
        </w:numPr>
        <w:ind w:left="504"/>
        <w:rPr>
          <w:ins w:id="85" w:author="Heidrun Frisch-Nwakanma" w:date="2023-07-20T10:59:00Z"/>
        </w:rPr>
      </w:pPr>
    </w:p>
    <w:p w14:paraId="5CB516C9" w14:textId="06895130" w:rsidR="00C36573" w:rsidRDefault="00C36573" w:rsidP="00C36573">
      <w:pPr>
        <w:pStyle w:val="Firstnumbering"/>
        <w:rPr>
          <w:ins w:id="86" w:author="Heidrun Frisch-Nwakanma" w:date="2023-07-20T10:59:00Z"/>
        </w:rPr>
      </w:pPr>
      <w:ins w:id="87" w:author="Heidrun Frisch-Nwakanma" w:date="2023-07-20T10:59:00Z">
        <w:r>
          <w:t xml:space="preserve">However, before Scientific Council </w:t>
        </w:r>
        <w:del w:id="88" w:author="Stephen Garnett" w:date="2023-07-20T17:18:00Z">
          <w:r w:rsidDel="002F3E7D">
            <w:delText>is in a position to</w:delText>
          </w:r>
        </w:del>
      </w:ins>
      <w:ins w:id="89" w:author="Stephen Garnett" w:date="2023-07-20T17:18:00Z">
        <w:r w:rsidR="002F3E7D">
          <w:t>can</w:t>
        </w:r>
      </w:ins>
      <w:ins w:id="90" w:author="Heidrun Frisch-Nwakanma" w:date="2023-07-20T10:59:00Z">
        <w:r>
          <w:t xml:space="preserve"> provide advice to the Parties on whether the Catalogue of Life is suitable for the MEAs, its capacity to deliver timely taxonomic and nomenclatural information needs to be reviewed.</w:t>
        </w:r>
      </w:ins>
    </w:p>
    <w:p w14:paraId="2A37FB95" w14:textId="77777777" w:rsidR="00C36573" w:rsidRDefault="00C36573" w:rsidP="00C36573">
      <w:pPr>
        <w:pStyle w:val="Firstnumbering"/>
        <w:numPr>
          <w:ilvl w:val="0"/>
          <w:numId w:val="0"/>
        </w:numPr>
        <w:ind w:left="567"/>
        <w:rPr>
          <w:ins w:id="91" w:author="Heidrun Frisch-Nwakanma" w:date="2023-07-20T10:59:00Z"/>
        </w:rPr>
      </w:pPr>
    </w:p>
    <w:p w14:paraId="01F36D4B" w14:textId="77777777" w:rsidR="005910EF" w:rsidRPr="00132372" w:rsidRDefault="005910EF" w:rsidP="00E46ED4">
      <w:pPr>
        <w:spacing w:after="0" w:line="240" w:lineRule="auto"/>
        <w:jc w:val="both"/>
        <w:rPr>
          <w:rFonts w:cs="Arial"/>
          <w:u w:val="single"/>
          <w:lang w:val="en-GB"/>
        </w:rPr>
      </w:pPr>
      <w:r w:rsidRPr="00132372">
        <w:rPr>
          <w:rFonts w:cs="Arial"/>
          <w:u w:val="single"/>
          <w:lang w:val="en-GB"/>
        </w:rPr>
        <w:t>Recommended Actions:</w:t>
      </w:r>
    </w:p>
    <w:p w14:paraId="72B481BD" w14:textId="77777777" w:rsidR="005910EF" w:rsidRPr="00132372" w:rsidRDefault="005910EF" w:rsidP="00E46ED4">
      <w:pPr>
        <w:spacing w:after="0" w:line="240" w:lineRule="auto"/>
        <w:jc w:val="both"/>
        <w:rPr>
          <w:rFonts w:cs="Arial"/>
          <w:u w:val="single"/>
          <w:lang w:val="en-GB"/>
        </w:rPr>
      </w:pPr>
    </w:p>
    <w:p w14:paraId="11E22DA8" w14:textId="2510E916" w:rsidR="005910EF" w:rsidRPr="00132372" w:rsidRDefault="005910EF" w:rsidP="00CA1EC1">
      <w:pPr>
        <w:pStyle w:val="ListParagraph"/>
        <w:widowControl w:val="0"/>
        <w:numPr>
          <w:ilvl w:val="0"/>
          <w:numId w:val="4"/>
        </w:numPr>
        <w:suppressAutoHyphens/>
        <w:autoSpaceDE w:val="0"/>
        <w:autoSpaceDN w:val="0"/>
        <w:spacing w:after="0" w:line="240" w:lineRule="auto"/>
        <w:ind w:left="540" w:hanging="540"/>
        <w:contextualSpacing w:val="0"/>
        <w:jc w:val="both"/>
        <w:textAlignment w:val="baseline"/>
        <w:rPr>
          <w:rFonts w:cs="Arial"/>
          <w:lang w:val="en-GB"/>
        </w:rPr>
      </w:pPr>
      <w:r w:rsidRPr="5ADEF9C2">
        <w:rPr>
          <w:rFonts w:cs="Arial"/>
          <w:lang w:val="en-GB"/>
        </w:rPr>
        <w:t xml:space="preserve">The </w:t>
      </w:r>
      <w:r w:rsidR="0076070D" w:rsidRPr="5ADEF9C2">
        <w:rPr>
          <w:rFonts w:cs="Arial"/>
          <w:lang w:val="en-GB"/>
        </w:rPr>
        <w:t>COP</w:t>
      </w:r>
      <w:r w:rsidRPr="5ADEF9C2">
        <w:rPr>
          <w:rFonts w:cs="Arial"/>
          <w:lang w:val="en-GB"/>
        </w:rPr>
        <w:t xml:space="preserve"> is recommended to: </w:t>
      </w:r>
    </w:p>
    <w:p w14:paraId="2CFE4DE4" w14:textId="77777777" w:rsidR="005910EF" w:rsidRPr="00132372" w:rsidRDefault="005910EF" w:rsidP="00E46ED4">
      <w:pPr>
        <w:spacing w:after="0" w:line="240" w:lineRule="auto"/>
        <w:jc w:val="both"/>
        <w:rPr>
          <w:rFonts w:cs="Arial"/>
          <w:lang w:val="en-GB"/>
        </w:rPr>
      </w:pPr>
    </w:p>
    <w:p w14:paraId="32FEDEB9" w14:textId="1D6E6422" w:rsidR="005910EF" w:rsidRPr="00132372" w:rsidRDefault="005910EF" w:rsidP="00E46ED4">
      <w:pPr>
        <w:widowControl w:val="0"/>
        <w:numPr>
          <w:ilvl w:val="0"/>
          <w:numId w:val="6"/>
        </w:numPr>
        <w:suppressAutoHyphens/>
        <w:autoSpaceDE w:val="0"/>
        <w:autoSpaceDN w:val="0"/>
        <w:spacing w:after="0" w:line="240" w:lineRule="auto"/>
        <w:ind w:left="900"/>
        <w:jc w:val="both"/>
        <w:textAlignment w:val="baseline"/>
        <w:rPr>
          <w:rFonts w:cs="Arial"/>
          <w:lang w:val="en-GB"/>
        </w:rPr>
      </w:pPr>
      <w:r>
        <w:rPr>
          <w:rFonts w:cs="Arial"/>
          <w:lang w:val="en-GB"/>
        </w:rPr>
        <w:t>r</w:t>
      </w:r>
      <w:r w:rsidRPr="00132372">
        <w:rPr>
          <w:rFonts w:cs="Arial"/>
          <w:lang w:val="en-GB"/>
        </w:rPr>
        <w:t>eview the findings of the comparisons of the taxonomy and nomenclature used for bird</w:t>
      </w:r>
      <w:r w:rsidR="00EE1412" w:rsidRPr="009F7F64">
        <w:rPr>
          <w:rFonts w:cs="Arial"/>
          <w:u w:val="single"/>
          <w:lang w:val="en-GB"/>
        </w:rPr>
        <w:t>,</w:t>
      </w:r>
      <w:r w:rsidRPr="00132372">
        <w:rPr>
          <w:rFonts w:cs="Arial"/>
          <w:lang w:val="en-GB"/>
        </w:rPr>
        <w:t xml:space="preserve"> fish </w:t>
      </w:r>
      <w:r w:rsidR="00EE1412">
        <w:rPr>
          <w:rFonts w:cs="Arial"/>
          <w:lang w:val="en-GB"/>
        </w:rPr>
        <w:t>and marine mammal</w:t>
      </w:r>
      <w:r w:rsidRPr="00132372">
        <w:rPr>
          <w:rFonts w:cs="Arial"/>
          <w:lang w:val="en-GB"/>
        </w:rPr>
        <w:t xml:space="preserve"> taxa currently listed in CMS Appendices with the relevant standard references</w:t>
      </w:r>
      <w:r w:rsidR="00187FC0">
        <w:rPr>
          <w:rFonts w:cs="Arial"/>
          <w:lang w:val="en-GB"/>
        </w:rPr>
        <w:t>;</w:t>
      </w:r>
    </w:p>
    <w:p w14:paraId="76B33034" w14:textId="77777777" w:rsidR="005910EF" w:rsidRPr="00132372" w:rsidRDefault="005910EF" w:rsidP="00E46ED4">
      <w:pPr>
        <w:spacing w:after="0" w:line="240" w:lineRule="auto"/>
        <w:ind w:left="900"/>
        <w:jc w:val="both"/>
        <w:rPr>
          <w:rFonts w:cs="Arial"/>
          <w:lang w:val="en-GB"/>
        </w:rPr>
      </w:pPr>
    </w:p>
    <w:p w14:paraId="20ACB123" w14:textId="73496C07" w:rsidR="00422F31" w:rsidRDefault="007120CE">
      <w:pPr>
        <w:widowControl w:val="0"/>
        <w:numPr>
          <w:ilvl w:val="0"/>
          <w:numId w:val="6"/>
        </w:numPr>
        <w:suppressAutoHyphens/>
        <w:autoSpaceDE w:val="0"/>
        <w:autoSpaceDN w:val="0"/>
        <w:spacing w:after="0" w:line="240" w:lineRule="auto"/>
        <w:ind w:left="900"/>
        <w:jc w:val="both"/>
        <w:textAlignment w:val="baseline"/>
        <w:rPr>
          <w:rFonts w:cs="Arial"/>
          <w:lang w:val="en-GB"/>
        </w:rPr>
      </w:pPr>
      <w:r>
        <w:rPr>
          <w:rFonts w:cs="Arial"/>
          <w:lang w:val="en-GB"/>
        </w:rPr>
        <w:t>c</w:t>
      </w:r>
      <w:r w:rsidR="00EC317A">
        <w:rPr>
          <w:rFonts w:cs="Arial"/>
          <w:lang w:val="en-GB"/>
        </w:rPr>
        <w:t>o</w:t>
      </w:r>
      <w:r w:rsidR="00EE6941">
        <w:rPr>
          <w:rFonts w:cs="Arial"/>
          <w:lang w:val="en-GB"/>
        </w:rPr>
        <w:t xml:space="preserve">nsider and </w:t>
      </w:r>
      <w:r w:rsidR="0076070D">
        <w:rPr>
          <w:rFonts w:cs="Arial"/>
          <w:lang w:val="en-GB"/>
        </w:rPr>
        <w:t xml:space="preserve">adopt </w:t>
      </w:r>
      <w:r w:rsidR="005D2BAC">
        <w:rPr>
          <w:rFonts w:cs="Arial"/>
          <w:lang w:val="en-GB"/>
        </w:rPr>
        <w:t xml:space="preserve">changes to the Appendices as recommended by the </w:t>
      </w:r>
      <w:r w:rsidR="00B9019C" w:rsidRPr="00B9019C">
        <w:rPr>
          <w:rFonts w:cs="Arial"/>
          <w:lang w:val="en-GB"/>
        </w:rPr>
        <w:t>Scientific Coun</w:t>
      </w:r>
      <w:r w:rsidR="009A3FC9">
        <w:rPr>
          <w:rFonts w:cs="Arial"/>
          <w:lang w:val="en-GB"/>
        </w:rPr>
        <w:t>cil</w:t>
      </w:r>
      <w:r w:rsidR="00B9019C" w:rsidRPr="00B9019C">
        <w:rPr>
          <w:rFonts w:cs="Arial"/>
          <w:lang w:val="en-GB"/>
        </w:rPr>
        <w:t xml:space="preserve">; </w:t>
      </w:r>
    </w:p>
    <w:p w14:paraId="42D32E29" w14:textId="77777777" w:rsidR="00B9019C" w:rsidRPr="00B9019C" w:rsidRDefault="00B9019C" w:rsidP="00B9019C">
      <w:pPr>
        <w:widowControl w:val="0"/>
        <w:suppressAutoHyphens/>
        <w:autoSpaceDE w:val="0"/>
        <w:autoSpaceDN w:val="0"/>
        <w:spacing w:after="0" w:line="240" w:lineRule="auto"/>
        <w:jc w:val="both"/>
        <w:textAlignment w:val="baseline"/>
        <w:rPr>
          <w:rFonts w:cs="Arial"/>
          <w:lang w:val="en-GB"/>
        </w:rPr>
      </w:pPr>
    </w:p>
    <w:p w14:paraId="0350300C" w14:textId="77777777" w:rsidR="00DA40B8" w:rsidRDefault="00522794" w:rsidP="00774799">
      <w:pPr>
        <w:widowControl w:val="0"/>
        <w:numPr>
          <w:ilvl w:val="0"/>
          <w:numId w:val="6"/>
        </w:numPr>
        <w:suppressAutoHyphens/>
        <w:autoSpaceDE w:val="0"/>
        <w:autoSpaceDN w:val="0"/>
        <w:spacing w:after="0" w:line="240" w:lineRule="auto"/>
        <w:ind w:left="900"/>
        <w:jc w:val="both"/>
        <w:textAlignment w:val="baseline"/>
        <w:rPr>
          <w:ins w:id="92" w:author="Andrea Pauly" w:date="2023-07-19T20:59:00Z"/>
          <w:rFonts w:cs="Arial"/>
          <w:lang w:val="en-GB"/>
        </w:rPr>
      </w:pPr>
      <w:r w:rsidRPr="00522794">
        <w:rPr>
          <w:rFonts w:cs="Arial"/>
          <w:lang w:val="en-GB"/>
        </w:rPr>
        <w:t xml:space="preserve">adopt the draft amendments to Resolution </w:t>
      </w:r>
      <w:r>
        <w:rPr>
          <w:rFonts w:cs="Arial"/>
          <w:lang w:val="en-GB"/>
        </w:rPr>
        <w:t>12.27</w:t>
      </w:r>
      <w:r w:rsidRPr="00522794">
        <w:rPr>
          <w:rFonts w:cs="Arial"/>
          <w:lang w:val="en-GB"/>
        </w:rPr>
        <w:t xml:space="preserve"> contained in Annex </w:t>
      </w:r>
      <w:r>
        <w:rPr>
          <w:rFonts w:cs="Arial"/>
          <w:lang w:val="en-GB"/>
        </w:rPr>
        <w:t>2</w:t>
      </w:r>
      <w:r w:rsidRPr="00522794">
        <w:rPr>
          <w:rFonts w:cs="Arial"/>
          <w:lang w:val="en-GB"/>
        </w:rPr>
        <w:t xml:space="preserve"> of this document</w:t>
      </w:r>
      <w:ins w:id="93" w:author="Andrea Pauly" w:date="2023-07-19T20:59:00Z">
        <w:r w:rsidR="00DA40B8">
          <w:rPr>
            <w:rFonts w:cs="Arial"/>
            <w:lang w:val="en-GB"/>
          </w:rPr>
          <w:t>;</w:t>
        </w:r>
      </w:ins>
    </w:p>
    <w:p w14:paraId="364FFF6C" w14:textId="77777777" w:rsidR="00DA40B8" w:rsidRDefault="00DA40B8" w:rsidP="00D552F5">
      <w:pPr>
        <w:pStyle w:val="ListParagraph"/>
        <w:rPr>
          <w:ins w:id="94" w:author="Andrea Pauly" w:date="2023-07-19T20:59:00Z"/>
          <w:rFonts w:cs="Arial"/>
          <w:lang w:val="en-GB"/>
        </w:rPr>
      </w:pPr>
    </w:p>
    <w:p w14:paraId="534D224A" w14:textId="6828CAAD" w:rsidR="005910EF" w:rsidRPr="00132372" w:rsidRDefault="00DA40B8" w:rsidP="00774799">
      <w:pPr>
        <w:widowControl w:val="0"/>
        <w:numPr>
          <w:ilvl w:val="0"/>
          <w:numId w:val="6"/>
        </w:numPr>
        <w:suppressAutoHyphens/>
        <w:autoSpaceDE w:val="0"/>
        <w:autoSpaceDN w:val="0"/>
        <w:spacing w:after="0" w:line="240" w:lineRule="auto"/>
        <w:ind w:left="900"/>
        <w:jc w:val="both"/>
        <w:textAlignment w:val="baseline"/>
        <w:rPr>
          <w:rFonts w:cs="Arial"/>
          <w:lang w:val="en-GB"/>
        </w:rPr>
      </w:pPr>
      <w:ins w:id="95" w:author="Andrea Pauly" w:date="2023-07-19T20:59:00Z">
        <w:r>
          <w:rPr>
            <w:rFonts w:cs="Arial"/>
            <w:lang w:val="en-GB"/>
          </w:rPr>
          <w:t>adopt the draft Decision</w:t>
        </w:r>
      </w:ins>
      <w:ins w:id="96" w:author="Andrea Pauly" w:date="2023-07-19T21:05:00Z">
        <w:r w:rsidR="00C14ADA">
          <w:rPr>
            <w:rFonts w:cs="Arial"/>
            <w:lang w:val="en-GB"/>
          </w:rPr>
          <w:t xml:space="preserve"> contained</w:t>
        </w:r>
      </w:ins>
      <w:ins w:id="97" w:author="Andrea Pauly" w:date="2023-07-19T21:00:00Z">
        <w:r>
          <w:rPr>
            <w:rFonts w:cs="Arial"/>
            <w:lang w:val="en-GB"/>
          </w:rPr>
          <w:t xml:space="preserve"> </w:t>
        </w:r>
        <w:r w:rsidR="00D5273D">
          <w:rPr>
            <w:rFonts w:cs="Arial"/>
            <w:lang w:val="en-GB"/>
          </w:rPr>
          <w:t xml:space="preserve">in Annex </w:t>
        </w:r>
      </w:ins>
      <w:ins w:id="98" w:author="Andrea Pauly" w:date="2023-07-19T21:01:00Z">
        <w:r w:rsidR="00943168">
          <w:rPr>
            <w:rFonts w:cs="Arial"/>
            <w:lang w:val="en-GB"/>
          </w:rPr>
          <w:t>4</w:t>
        </w:r>
      </w:ins>
      <w:ins w:id="99" w:author="Andrea Pauly" w:date="2023-07-19T21:00:00Z">
        <w:r w:rsidR="00D5273D">
          <w:rPr>
            <w:rFonts w:cs="Arial"/>
            <w:lang w:val="en-GB"/>
          </w:rPr>
          <w:t xml:space="preserve"> of this document.</w:t>
        </w:r>
      </w:ins>
      <w:del w:id="100" w:author="Andrea Pauly" w:date="2023-07-19T20:59:00Z">
        <w:r w:rsidR="005910EF" w:rsidRPr="00132372" w:rsidDel="00DA40B8">
          <w:rPr>
            <w:rFonts w:cs="Arial"/>
            <w:lang w:val="en-GB"/>
          </w:rPr>
          <w:delText>.</w:delText>
        </w:r>
      </w:del>
    </w:p>
    <w:p w14:paraId="27155AE9" w14:textId="77777777" w:rsidR="00F23022" w:rsidRDefault="00F23022" w:rsidP="00F23022">
      <w:pPr>
        <w:widowControl w:val="0"/>
        <w:suppressAutoHyphens/>
        <w:autoSpaceDE w:val="0"/>
        <w:autoSpaceDN w:val="0"/>
        <w:spacing w:after="0" w:line="240" w:lineRule="auto"/>
        <w:jc w:val="both"/>
        <w:textAlignment w:val="baseline"/>
        <w:rPr>
          <w:rFonts w:cs="Arial"/>
          <w:lang w:val="en-GB"/>
        </w:rPr>
      </w:pPr>
    </w:p>
    <w:p w14:paraId="1D29AB5B" w14:textId="5ED2479F" w:rsidR="00F23022" w:rsidRPr="00F23022" w:rsidRDefault="00F23022" w:rsidP="00D5273D">
      <w:pPr>
        <w:widowControl w:val="0"/>
        <w:suppressAutoHyphens/>
        <w:autoSpaceDE w:val="0"/>
        <w:autoSpaceDN w:val="0"/>
        <w:spacing w:after="0" w:line="240" w:lineRule="auto"/>
        <w:jc w:val="both"/>
        <w:textAlignment w:val="baseline"/>
        <w:rPr>
          <w:ins w:id="101" w:author="Stephen Garnett" w:date="2023-07-19T19:06:00Z"/>
          <w:lang w:val="en-GB"/>
        </w:rPr>
      </w:pPr>
      <w:ins w:id="102" w:author="Stephen Garnett" w:date="2023-07-19T19:06:00Z">
        <w:r w:rsidRPr="00F23022">
          <w:rPr>
            <w:lang w:val="en-GB"/>
          </w:rPr>
          <w:t xml:space="preserve"> </w:t>
        </w:r>
      </w:ins>
    </w:p>
    <w:p w14:paraId="4085871B" w14:textId="08245749" w:rsidR="00702383" w:rsidDel="00F23022" w:rsidRDefault="00702383" w:rsidP="00F23022">
      <w:pPr>
        <w:widowControl w:val="0"/>
        <w:suppressAutoHyphens/>
        <w:autoSpaceDE w:val="0"/>
        <w:autoSpaceDN w:val="0"/>
        <w:spacing w:after="0" w:line="240" w:lineRule="auto"/>
        <w:ind w:left="900"/>
        <w:jc w:val="both"/>
        <w:textAlignment w:val="baseline"/>
        <w:rPr>
          <w:del w:id="103" w:author="Stephen Garnett" w:date="2023-07-19T19:06:00Z"/>
          <w:rFonts w:cs="Arial"/>
          <w:lang w:val="en-GB"/>
        </w:rPr>
      </w:pPr>
    </w:p>
    <w:p w14:paraId="73E6B6B6" w14:textId="75354656" w:rsidR="00702383" w:rsidRPr="00702383" w:rsidDel="00F23022" w:rsidRDefault="00702383" w:rsidP="00702383">
      <w:pPr>
        <w:widowControl w:val="0"/>
        <w:suppressAutoHyphens/>
        <w:autoSpaceDE w:val="0"/>
        <w:autoSpaceDN w:val="0"/>
        <w:spacing w:after="0" w:line="240" w:lineRule="auto"/>
        <w:jc w:val="both"/>
        <w:textAlignment w:val="baseline"/>
        <w:rPr>
          <w:del w:id="104" w:author="Stephen Garnett" w:date="2023-07-19T19:06:00Z"/>
          <w:rFonts w:cs="Arial"/>
          <w:lang w:val="en-GB"/>
        </w:rPr>
      </w:pPr>
    </w:p>
    <w:p w14:paraId="58CF6F22" w14:textId="7C4D4849" w:rsidR="00665860" w:rsidRPr="00702383" w:rsidDel="00F23022" w:rsidRDefault="00665860" w:rsidP="00702383">
      <w:pPr>
        <w:widowControl w:val="0"/>
        <w:numPr>
          <w:ilvl w:val="0"/>
          <w:numId w:val="27"/>
        </w:numPr>
        <w:suppressAutoHyphens/>
        <w:autoSpaceDE w:val="0"/>
        <w:autoSpaceDN w:val="0"/>
        <w:spacing w:after="0" w:line="240" w:lineRule="auto"/>
        <w:jc w:val="both"/>
        <w:textAlignment w:val="baseline"/>
        <w:rPr>
          <w:del w:id="105" w:author="Stephen Garnett" w:date="2023-07-19T19:06:00Z"/>
          <w:rFonts w:cs="Arial"/>
          <w:lang w:val="en-GB"/>
        </w:rPr>
        <w:sectPr w:rsidR="00665860" w:rsidRPr="00702383" w:rsidDel="00F23022" w:rsidSect="00D93628">
          <w:headerReference w:type="first" r:id="rId22"/>
          <w:footerReference w:type="first" r:id="rId23"/>
          <w:pgSz w:w="11906" w:h="16838" w:code="9"/>
          <w:pgMar w:top="1440" w:right="1440" w:bottom="1440" w:left="1440" w:header="720" w:footer="720" w:gutter="0"/>
          <w:cols w:space="720"/>
          <w:titlePg/>
          <w:docGrid w:linePitch="360"/>
        </w:sectPr>
      </w:pPr>
    </w:p>
    <w:p w14:paraId="05748A63" w14:textId="67D5B0D5" w:rsidR="003074D3" w:rsidRDefault="003074D3" w:rsidP="00200EC6">
      <w:pPr>
        <w:pStyle w:val="Secondnumbering"/>
        <w:numPr>
          <w:ilvl w:val="0"/>
          <w:numId w:val="0"/>
        </w:numPr>
        <w:jc w:val="right"/>
      </w:pPr>
      <w:r>
        <w:rPr>
          <w:rFonts w:cs="Arial"/>
          <w:b/>
          <w:caps/>
        </w:rPr>
        <w:lastRenderedPageBreak/>
        <w:t>Annex 1</w:t>
      </w:r>
    </w:p>
    <w:p w14:paraId="62EDA8F7" w14:textId="0BEDD930" w:rsidR="003074D3" w:rsidRDefault="003074D3" w:rsidP="00200EC6">
      <w:pPr>
        <w:pStyle w:val="Secondnumbering"/>
        <w:numPr>
          <w:ilvl w:val="0"/>
          <w:numId w:val="0"/>
        </w:numPr>
      </w:pPr>
    </w:p>
    <w:p w14:paraId="613DEF34" w14:textId="4310B95C" w:rsidR="003074D3" w:rsidRDefault="00A73EBB" w:rsidP="00200EC6">
      <w:pPr>
        <w:pStyle w:val="Secondnumbering"/>
        <w:numPr>
          <w:ilvl w:val="0"/>
          <w:numId w:val="0"/>
        </w:numPr>
        <w:jc w:val="center"/>
        <w:rPr>
          <w:b/>
          <w:lang w:val="en-GB"/>
        </w:rPr>
      </w:pPr>
      <w:r w:rsidRPr="00A73EBB">
        <w:rPr>
          <w:b/>
          <w:bCs/>
          <w:lang w:val="en-GB"/>
        </w:rPr>
        <w:t>RECOMMENDATION ON THE TAXONOMY OF AQUATIC MAMMALS</w:t>
      </w:r>
    </w:p>
    <w:p w14:paraId="7CA8D678" w14:textId="73A3E705" w:rsidR="005F5C14" w:rsidRDefault="005F5C14" w:rsidP="00200EC6">
      <w:pPr>
        <w:pStyle w:val="Secondnumbering"/>
        <w:numPr>
          <w:ilvl w:val="0"/>
          <w:numId w:val="0"/>
        </w:numPr>
        <w:jc w:val="center"/>
      </w:pPr>
    </w:p>
    <w:p w14:paraId="07EFEA90" w14:textId="163D9CDE" w:rsidR="007C7BEB" w:rsidRDefault="005F5C14" w:rsidP="00200EC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jc w:val="center"/>
        <w:textAlignment w:val="baseline"/>
        <w:outlineLvl w:val="1"/>
        <w:rPr>
          <w:i/>
          <w:iCs/>
          <w:sz w:val="20"/>
          <w:szCs w:val="20"/>
          <w:lang w:val="en-GB"/>
        </w:rPr>
      </w:pPr>
      <w:r w:rsidRPr="00837361">
        <w:rPr>
          <w:i/>
          <w:sz w:val="20"/>
          <w:szCs w:val="20"/>
          <w:lang w:val="en-GB"/>
        </w:rPr>
        <w:t>(Submitted by Mark Peter Simmonds, COP-</w:t>
      </w:r>
      <w:r w:rsidR="007120CE">
        <w:rPr>
          <w:i/>
          <w:sz w:val="20"/>
          <w:szCs w:val="20"/>
          <w:lang w:val="en-GB"/>
        </w:rPr>
        <w:t>a</w:t>
      </w:r>
      <w:r w:rsidRPr="00837361">
        <w:rPr>
          <w:i/>
          <w:sz w:val="20"/>
          <w:szCs w:val="20"/>
          <w:lang w:val="en-GB"/>
        </w:rPr>
        <w:t>ppointed Councillor for Mar</w:t>
      </w:r>
      <w:r w:rsidR="00C026D0" w:rsidRPr="00837361">
        <w:rPr>
          <w:i/>
          <w:sz w:val="20"/>
          <w:szCs w:val="20"/>
          <w:lang w:val="en-GB"/>
        </w:rPr>
        <w:t>i</w:t>
      </w:r>
      <w:r w:rsidRPr="00837361">
        <w:rPr>
          <w:i/>
          <w:sz w:val="20"/>
          <w:szCs w:val="20"/>
          <w:lang w:val="en-GB"/>
        </w:rPr>
        <w:t xml:space="preserve">ne Pollution and </w:t>
      </w:r>
    </w:p>
    <w:p w14:paraId="6B5BE5CB" w14:textId="32777F9E" w:rsidR="005F5C14" w:rsidRPr="00837361" w:rsidRDefault="005F5C14" w:rsidP="00200EC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jc w:val="center"/>
        <w:textAlignment w:val="baseline"/>
        <w:outlineLvl w:val="1"/>
        <w:rPr>
          <w:i/>
          <w:sz w:val="20"/>
          <w:szCs w:val="20"/>
          <w:lang w:val="it-IT"/>
        </w:rPr>
      </w:pPr>
      <w:r w:rsidRPr="00837361">
        <w:rPr>
          <w:i/>
          <w:sz w:val="20"/>
          <w:szCs w:val="20"/>
          <w:lang w:val="it-IT"/>
        </w:rPr>
        <w:t>Giuseppe Notarbartolo di Sciara, former COP-</w:t>
      </w:r>
      <w:r w:rsidR="007120CE">
        <w:rPr>
          <w:i/>
          <w:sz w:val="20"/>
          <w:szCs w:val="20"/>
          <w:lang w:val="it-IT"/>
        </w:rPr>
        <w:t>a</w:t>
      </w:r>
      <w:r w:rsidRPr="00837361">
        <w:rPr>
          <w:i/>
          <w:sz w:val="20"/>
          <w:szCs w:val="20"/>
          <w:lang w:val="it-IT"/>
        </w:rPr>
        <w:t>ppointed Councillor for Aquatic Mammals)</w:t>
      </w:r>
    </w:p>
    <w:p w14:paraId="6A64D7DC" w14:textId="2D67A6B8" w:rsidR="006A7DC4" w:rsidRPr="009F7F64" w:rsidRDefault="006A7DC4" w:rsidP="00200EC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jc w:val="center"/>
        <w:textAlignment w:val="baseline"/>
        <w:outlineLvl w:val="1"/>
        <w:rPr>
          <w:lang w:val="it-IT"/>
        </w:rPr>
      </w:pPr>
    </w:p>
    <w:p w14:paraId="1E791F7F" w14:textId="7C739DE8" w:rsidR="00683175" w:rsidRPr="009F7F64" w:rsidRDefault="00683175" w:rsidP="00200EC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jc w:val="center"/>
        <w:textAlignment w:val="baseline"/>
        <w:outlineLvl w:val="1"/>
        <w:rPr>
          <w:lang w:val="it-IT"/>
        </w:rPr>
      </w:pPr>
    </w:p>
    <w:p w14:paraId="19DF7F18" w14:textId="47777D69" w:rsidR="00683175" w:rsidRDefault="00683175" w:rsidP="00200EC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jc w:val="both"/>
        <w:textAlignment w:val="baseline"/>
        <w:outlineLvl w:val="1"/>
        <w:rPr>
          <w:lang w:val="en-GB"/>
        </w:rPr>
      </w:pPr>
      <w:r w:rsidRPr="00683175">
        <w:rPr>
          <w:lang w:val="en-GB"/>
        </w:rPr>
        <w:t xml:space="preserve">We write to recommend to the Scientific Council that for the taxonomy of aquatic mammals CMS should follow the official list prepared by the Society of Marine Mammalogy’s Committee of Taxonomy. </w:t>
      </w:r>
    </w:p>
    <w:p w14:paraId="250AAD82" w14:textId="4E130AF9" w:rsidR="00683175" w:rsidRPr="00683175" w:rsidRDefault="00683175" w:rsidP="00200EC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jc w:val="both"/>
        <w:textAlignment w:val="baseline"/>
        <w:outlineLvl w:val="1"/>
        <w:rPr>
          <w:lang w:val="en-GB"/>
        </w:rPr>
      </w:pPr>
    </w:p>
    <w:p w14:paraId="2E1B8C91" w14:textId="3D2736F7" w:rsidR="00683175" w:rsidRDefault="00683175" w:rsidP="00200EC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jc w:val="both"/>
        <w:textAlignment w:val="baseline"/>
        <w:outlineLvl w:val="1"/>
        <w:rPr>
          <w:lang w:val="en-GB"/>
        </w:rPr>
      </w:pPr>
      <w:r w:rsidRPr="00683175">
        <w:rPr>
          <w:lang w:val="en-GB"/>
        </w:rPr>
        <w:t>The taxonomy of some of these animals is still a rapidly evolving field and this official list is the one consulted with by other expert bodies including the relevant IUCN Specialist Groups (cetaceans, pinnipeds, sirenians, etc.) when identifying taxonomic units to be assessed for the Red List.</w:t>
      </w:r>
    </w:p>
    <w:p w14:paraId="4C6D3503" w14:textId="24747979" w:rsidR="00683175" w:rsidRPr="00683175" w:rsidRDefault="00683175" w:rsidP="00200EC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jc w:val="both"/>
        <w:textAlignment w:val="baseline"/>
        <w:outlineLvl w:val="1"/>
        <w:rPr>
          <w:lang w:val="en-GB"/>
        </w:rPr>
      </w:pPr>
    </w:p>
    <w:p w14:paraId="71EC7023" w14:textId="36F2CB2B" w:rsidR="00683175" w:rsidRPr="00683175" w:rsidRDefault="00683175" w:rsidP="00200EC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jc w:val="both"/>
        <w:textAlignment w:val="baseline"/>
        <w:outlineLvl w:val="1"/>
        <w:rPr>
          <w:lang w:val="en-GB"/>
        </w:rPr>
      </w:pPr>
      <w:r w:rsidRPr="00683175">
        <w:rPr>
          <w:lang w:val="en-GB"/>
        </w:rPr>
        <w:t xml:space="preserve">The SMM list is revised at least annually and can be found here: </w:t>
      </w:r>
      <w:hyperlink r:id="rId24" w:anchor="list" w:history="1">
        <w:r w:rsidRPr="00683175">
          <w:rPr>
            <w:rStyle w:val="Hyperlink"/>
            <w:lang w:val="en-GB"/>
          </w:rPr>
          <w:t>List of Marine Mammal Species and Subspecies - Society for Marine Mammalogy (marinemammalscience.org)</w:t>
        </w:r>
      </w:hyperlink>
      <w:r w:rsidRPr="00683175">
        <w:rPr>
          <w:u w:val="single"/>
          <w:vertAlign w:val="superscript"/>
          <w:lang w:val="en-GB"/>
        </w:rPr>
        <w:footnoteReference w:id="6"/>
      </w:r>
    </w:p>
    <w:p w14:paraId="14EA981C" w14:textId="1B68FC73" w:rsidR="00683175" w:rsidRDefault="00683175" w:rsidP="00200EC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jc w:val="both"/>
        <w:textAlignment w:val="baseline"/>
        <w:outlineLvl w:val="1"/>
        <w:rPr>
          <w:lang w:val="en-GB"/>
        </w:rPr>
      </w:pPr>
    </w:p>
    <w:p w14:paraId="1696EA46" w14:textId="10CD4C9E" w:rsidR="00683175" w:rsidRPr="00683175" w:rsidRDefault="00683175" w:rsidP="00200EC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jc w:val="both"/>
        <w:textAlignment w:val="baseline"/>
        <w:outlineLvl w:val="1"/>
        <w:rPr>
          <w:lang w:val="en-GB"/>
        </w:rPr>
      </w:pPr>
      <w:r w:rsidRPr="00683175">
        <w:rPr>
          <w:lang w:val="en-GB"/>
        </w:rPr>
        <w:t xml:space="preserve">If there is agreement to </w:t>
      </w:r>
      <w:proofErr w:type="gramStart"/>
      <w:r w:rsidRPr="00683175">
        <w:rPr>
          <w:lang w:val="en-GB"/>
        </w:rPr>
        <w:t>this</w:t>
      </w:r>
      <w:proofErr w:type="gramEnd"/>
      <w:r w:rsidRPr="00683175">
        <w:rPr>
          <w:lang w:val="en-GB"/>
        </w:rPr>
        <w:t xml:space="preserve"> then this means that proposals for new listings of aquatic mammals could be compared with this list to ensure taxonomic conformity and some updates may need to be made to some of the species listed on the CMS appendices. A list of proposed changes should be made and submitted to the C</w:t>
      </w:r>
      <w:r w:rsidR="00E40D9A">
        <w:rPr>
          <w:lang w:val="en-GB"/>
        </w:rPr>
        <w:t>O</w:t>
      </w:r>
      <w:r w:rsidRPr="00683175">
        <w:rPr>
          <w:lang w:val="en-GB"/>
        </w:rPr>
        <w:t xml:space="preserve">P for endorsement there. We would be pleased to assist in this. </w:t>
      </w:r>
    </w:p>
    <w:p w14:paraId="36A64723" w14:textId="77777777" w:rsidR="00683175" w:rsidRDefault="00683175" w:rsidP="0068317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both"/>
        <w:textAlignment w:val="baseline"/>
        <w:outlineLvl w:val="1"/>
        <w:rPr>
          <w:rFonts w:ascii="Times New Roman" w:eastAsia="Times New Roman" w:hAnsi="Times New Roman" w:cs="Times New Roman"/>
          <w:sz w:val="20"/>
          <w:szCs w:val="20"/>
        </w:rPr>
      </w:pPr>
    </w:p>
    <w:p w14:paraId="7B53BC95" w14:textId="77777777" w:rsidR="00683175" w:rsidRPr="00683175" w:rsidRDefault="00683175" w:rsidP="0068317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both"/>
        <w:textAlignment w:val="baseline"/>
        <w:outlineLvl w:val="1"/>
        <w:rPr>
          <w:lang w:val="en-GB"/>
        </w:rPr>
      </w:pPr>
    </w:p>
    <w:p w14:paraId="1BE0BDC6" w14:textId="77777777" w:rsidR="00A73EBB" w:rsidRPr="00837361" w:rsidRDefault="00A73EBB" w:rsidP="00A73EB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both"/>
        <w:textAlignment w:val="baseline"/>
        <w:outlineLvl w:val="1"/>
      </w:pPr>
    </w:p>
    <w:p w14:paraId="738A9B42" w14:textId="77777777" w:rsidR="002F2305" w:rsidRPr="00837361" w:rsidRDefault="002F2305" w:rsidP="00A73EB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both"/>
        <w:textAlignment w:val="baseline"/>
        <w:outlineLvl w:val="1"/>
      </w:pPr>
    </w:p>
    <w:p w14:paraId="3ED7825E" w14:textId="77777777" w:rsidR="002F2305" w:rsidRPr="00837361" w:rsidRDefault="002F2305" w:rsidP="00A73EB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both"/>
        <w:textAlignment w:val="baseline"/>
        <w:outlineLvl w:val="1"/>
        <w:sectPr w:rsidR="002F2305" w:rsidRPr="00837361" w:rsidSect="00D93628">
          <w:headerReference w:type="first" r:id="rId25"/>
          <w:pgSz w:w="11906" w:h="16838" w:code="9"/>
          <w:pgMar w:top="1440" w:right="1440" w:bottom="1440" w:left="1440" w:header="720" w:footer="720" w:gutter="0"/>
          <w:cols w:space="720"/>
          <w:titlePg/>
          <w:docGrid w:linePitch="360"/>
        </w:sectPr>
      </w:pPr>
    </w:p>
    <w:p w14:paraId="00DE4746" w14:textId="4FAE374C" w:rsidR="002F2305" w:rsidRDefault="002F2305" w:rsidP="002F2305">
      <w:pPr>
        <w:pStyle w:val="Secondnumbering"/>
        <w:numPr>
          <w:ilvl w:val="0"/>
          <w:numId w:val="0"/>
        </w:numPr>
        <w:jc w:val="right"/>
      </w:pPr>
      <w:r>
        <w:rPr>
          <w:rFonts w:cs="Arial"/>
          <w:b/>
          <w:caps/>
        </w:rPr>
        <w:lastRenderedPageBreak/>
        <w:t>Annex 2</w:t>
      </w:r>
    </w:p>
    <w:p w14:paraId="6A60E98C" w14:textId="77777777" w:rsidR="002F2305" w:rsidRDefault="002F2305" w:rsidP="00CA1EC1">
      <w:pPr>
        <w:pStyle w:val="Secondnumbering"/>
        <w:numPr>
          <w:ilvl w:val="0"/>
          <w:numId w:val="0"/>
        </w:numPr>
        <w:jc w:val="center"/>
      </w:pPr>
    </w:p>
    <w:p w14:paraId="30123693" w14:textId="77777777" w:rsidR="00CA1EC1" w:rsidRDefault="00CA1EC1" w:rsidP="00CA1EC1">
      <w:pPr>
        <w:pStyle w:val="Secondnumbering"/>
        <w:numPr>
          <w:ilvl w:val="0"/>
          <w:numId w:val="0"/>
        </w:numPr>
        <w:jc w:val="center"/>
      </w:pPr>
    </w:p>
    <w:p w14:paraId="22EC84A4" w14:textId="5284B875" w:rsidR="002F2305" w:rsidRPr="00541DB7" w:rsidRDefault="00D67837" w:rsidP="0032147C">
      <w:pPr>
        <w:pStyle w:val="Secondnumbering"/>
        <w:numPr>
          <w:ilvl w:val="0"/>
          <w:numId w:val="0"/>
        </w:numPr>
        <w:jc w:val="center"/>
        <w:rPr>
          <w:rFonts w:cs="Arial"/>
        </w:rPr>
      </w:pPr>
      <w:r w:rsidRPr="00541DB7">
        <w:rPr>
          <w:rFonts w:cs="Arial"/>
          <w:lang w:val="en-GB"/>
        </w:rPr>
        <w:t>PROPOSED AMENDMENTS TO RESOLUTION 12.27</w:t>
      </w:r>
    </w:p>
    <w:p w14:paraId="66A95248" w14:textId="77777777" w:rsidR="002F2305" w:rsidRPr="0032147C" w:rsidRDefault="002F2305" w:rsidP="0032147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cs="Arial"/>
          <w:lang w:val="en-GB"/>
        </w:rPr>
      </w:pPr>
    </w:p>
    <w:p w14:paraId="7DE6B571" w14:textId="77777777" w:rsidR="00BD186A" w:rsidRPr="0032147C" w:rsidRDefault="00BD186A" w:rsidP="0032147C">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n-GB"/>
        </w:rPr>
      </w:pPr>
      <w:r w:rsidRPr="0032147C">
        <w:rPr>
          <w:rFonts w:cs="Arial"/>
          <w:b/>
          <w:caps/>
          <w:lang w:val="en-GB"/>
        </w:rPr>
        <w:t>TAXONOMY AND NOMENCLATURE</w:t>
      </w:r>
    </w:p>
    <w:p w14:paraId="16CB9F66" w14:textId="77777777" w:rsidR="00BD186A" w:rsidRPr="0032147C" w:rsidRDefault="00BD186A" w:rsidP="0032147C">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n-GB"/>
        </w:rPr>
      </w:pPr>
    </w:p>
    <w:p w14:paraId="02125D93" w14:textId="77777777" w:rsidR="00BD186A" w:rsidRPr="0032147C" w:rsidRDefault="00BD186A" w:rsidP="0032147C">
      <w:pPr>
        <w:spacing w:after="0" w:line="240" w:lineRule="auto"/>
        <w:jc w:val="both"/>
        <w:rPr>
          <w:rFonts w:cs="Arial"/>
          <w:lang w:val="en-GB"/>
        </w:rPr>
      </w:pPr>
    </w:p>
    <w:p w14:paraId="159C8F45" w14:textId="669053A2" w:rsidR="00BD186A" w:rsidRPr="0032147C" w:rsidRDefault="00BD186A" w:rsidP="0032147C">
      <w:pPr>
        <w:spacing w:after="0" w:line="240" w:lineRule="auto"/>
        <w:jc w:val="both"/>
        <w:rPr>
          <w:rFonts w:cs="Arial"/>
        </w:rPr>
      </w:pPr>
      <w:r w:rsidRPr="0032147C">
        <w:rPr>
          <w:rFonts w:cs="Arial"/>
          <w:i/>
        </w:rPr>
        <w:t xml:space="preserve">Recalling </w:t>
      </w:r>
      <w:r w:rsidRPr="0032147C">
        <w:rPr>
          <w:rFonts w:cs="Arial"/>
        </w:rPr>
        <w:t>that with Recommendations 6.1 and 9.4, and Resolutions 10.13</w:t>
      </w:r>
      <w:r w:rsidR="00F82B49">
        <w:rPr>
          <w:rFonts w:cs="Arial"/>
          <w:u w:val="single"/>
        </w:rPr>
        <w:t>,</w:t>
      </w:r>
      <w:r w:rsidRPr="0047564C">
        <w:rPr>
          <w:rFonts w:cs="Arial"/>
        </w:rPr>
        <w:t xml:space="preserve"> and</w:t>
      </w:r>
      <w:r w:rsidRPr="0032147C">
        <w:rPr>
          <w:rFonts w:cs="Arial"/>
        </w:rPr>
        <w:t xml:space="preserve"> 11.19</w:t>
      </w:r>
      <w:r w:rsidR="0055508B" w:rsidRPr="00787A73">
        <w:rPr>
          <w:rFonts w:cs="Arial"/>
          <w:vertAlign w:val="superscript"/>
        </w:rPr>
        <w:t>i</w:t>
      </w:r>
      <w:r w:rsidR="00955EE4">
        <w:rPr>
          <w:rStyle w:val="FootnoteReference"/>
          <w:rFonts w:cs="Arial"/>
        </w:rPr>
        <w:footnoteReference w:id="7"/>
      </w:r>
      <w:r w:rsidRPr="0032147C">
        <w:rPr>
          <w:rFonts w:cs="Arial"/>
        </w:rPr>
        <w:t>, the Conference of the Parties adopted standard references to be recognized and used as the bases on which the CMS Appendices and amendments thereto should be prepared,</w:t>
      </w:r>
    </w:p>
    <w:p w14:paraId="32310CC2" w14:textId="77777777" w:rsidR="00BD186A" w:rsidRPr="0032147C" w:rsidRDefault="00BD186A" w:rsidP="0032147C">
      <w:pPr>
        <w:spacing w:after="0" w:line="240" w:lineRule="auto"/>
        <w:jc w:val="both"/>
        <w:rPr>
          <w:rFonts w:cs="Arial"/>
        </w:rPr>
      </w:pPr>
    </w:p>
    <w:p w14:paraId="1EC32BEC" w14:textId="74BE7A72" w:rsidR="00BD186A" w:rsidRPr="009F7F64" w:rsidRDefault="00BD186A" w:rsidP="0032147C">
      <w:pPr>
        <w:spacing w:after="0" w:line="240" w:lineRule="auto"/>
        <w:jc w:val="both"/>
        <w:rPr>
          <w:rFonts w:cs="Arial"/>
          <w:strike/>
        </w:rPr>
      </w:pPr>
      <w:r w:rsidRPr="009F7F64">
        <w:rPr>
          <w:rFonts w:cs="Arial"/>
          <w:i/>
          <w:strike/>
        </w:rPr>
        <w:t xml:space="preserve">Recalling </w:t>
      </w:r>
      <w:r w:rsidRPr="009F7F64">
        <w:rPr>
          <w:rFonts w:cs="Arial"/>
          <w:strike/>
        </w:rPr>
        <w:t>Resolution 10.13 on Standardized Nomenclature of Birds Listed on the CMS Appendices that requests the Chair of the Scientific Council to liaise with the Chairs of the Scientific Advisory Bodies of the Biodiversity-related Conventions, the secretariats of relevant MEAs and relevant international organizations, including IUCN, BirdLife International, Wetlands International and UNEP-WCMC, with the aim of evaluating the possible adoption of a single nomenclature and taxonomy for birds, and to inform the Scientific Council at its eighteenth meeting with a view to adopting an appropriate Resolution at COP11,</w:t>
      </w:r>
    </w:p>
    <w:p w14:paraId="4078AE1D" w14:textId="4A6C4A9E" w:rsidR="00BD186A" w:rsidRPr="009F7F64" w:rsidRDefault="00BD186A" w:rsidP="0032147C">
      <w:pPr>
        <w:spacing w:after="0" w:line="240" w:lineRule="auto"/>
        <w:jc w:val="both"/>
        <w:rPr>
          <w:rFonts w:cs="Arial"/>
          <w:strike/>
        </w:rPr>
      </w:pPr>
    </w:p>
    <w:p w14:paraId="70BC5CE8" w14:textId="789FA55A" w:rsidR="00BD186A" w:rsidRPr="009F7F64" w:rsidRDefault="00BD186A" w:rsidP="0032147C">
      <w:pPr>
        <w:spacing w:after="0" w:line="240" w:lineRule="auto"/>
        <w:jc w:val="both"/>
        <w:rPr>
          <w:rFonts w:cs="Arial"/>
          <w:strike/>
        </w:rPr>
      </w:pPr>
      <w:r w:rsidRPr="009F7F64">
        <w:rPr>
          <w:rFonts w:cs="Arial"/>
          <w:i/>
          <w:strike/>
        </w:rPr>
        <w:t>Recalling</w:t>
      </w:r>
      <w:r w:rsidRPr="009F7F64">
        <w:rPr>
          <w:rFonts w:cs="Arial"/>
          <w:strike/>
        </w:rPr>
        <w:t xml:space="preserve"> that with Resolution 3.1 (Geneva, 1991) regarding listing of species in the Appendices of the Convention, the Conference of the Parties agreed that any further additions to the Appendices of the Convention should be limited to species or lower taxa and that the migratory species covered by higher taxa listings already in Appendix II need only be identified when AGREEMENTs are being prepared,</w:t>
      </w:r>
    </w:p>
    <w:p w14:paraId="05453056" w14:textId="77777777" w:rsidR="00BD186A" w:rsidRPr="0032147C" w:rsidRDefault="00BD186A" w:rsidP="0032147C">
      <w:pPr>
        <w:spacing w:after="0" w:line="240" w:lineRule="auto"/>
        <w:jc w:val="both"/>
        <w:rPr>
          <w:rFonts w:cs="Arial"/>
        </w:rPr>
      </w:pPr>
    </w:p>
    <w:p w14:paraId="4A5C170D" w14:textId="77777777" w:rsidR="00BD186A" w:rsidRPr="0032147C" w:rsidRDefault="00BD186A" w:rsidP="0032147C">
      <w:pPr>
        <w:spacing w:after="0" w:line="240" w:lineRule="auto"/>
        <w:jc w:val="both"/>
        <w:rPr>
          <w:rFonts w:cs="Arial"/>
          <w:lang w:val="en-GB"/>
        </w:rPr>
      </w:pPr>
      <w:r w:rsidRPr="0032147C">
        <w:rPr>
          <w:rFonts w:cs="Arial"/>
          <w:i/>
          <w:lang w:val="en-GB"/>
        </w:rPr>
        <w:t>Noting</w:t>
      </w:r>
      <w:r w:rsidRPr="0032147C">
        <w:rPr>
          <w:rFonts w:cs="Arial"/>
          <w:lang w:val="en-GB"/>
        </w:rPr>
        <w:t xml:space="preserve"> that biological taxonomy and nomenclature are dynamic,</w:t>
      </w:r>
    </w:p>
    <w:p w14:paraId="49ED3653" w14:textId="77777777" w:rsidR="00BD186A" w:rsidRPr="0032147C" w:rsidRDefault="00BD186A" w:rsidP="0032147C">
      <w:pPr>
        <w:spacing w:after="0" w:line="240" w:lineRule="auto"/>
        <w:jc w:val="both"/>
        <w:rPr>
          <w:rFonts w:cs="Arial"/>
          <w:lang w:val="en-GB"/>
        </w:rPr>
      </w:pPr>
    </w:p>
    <w:p w14:paraId="2C49D782" w14:textId="77777777" w:rsidR="00BD186A" w:rsidRPr="0032147C" w:rsidRDefault="00BD186A" w:rsidP="0032147C">
      <w:pPr>
        <w:spacing w:after="0" w:line="240" w:lineRule="auto"/>
        <w:jc w:val="both"/>
        <w:rPr>
          <w:rFonts w:cs="Arial"/>
          <w:lang w:val="en-GB"/>
        </w:rPr>
      </w:pPr>
      <w:r w:rsidRPr="0032147C">
        <w:rPr>
          <w:rFonts w:cs="Arial"/>
          <w:i/>
          <w:iCs/>
          <w:lang w:val="en-GB"/>
        </w:rPr>
        <w:t xml:space="preserve">Aware </w:t>
      </w:r>
      <w:r w:rsidRPr="0032147C">
        <w:rPr>
          <w:rFonts w:cs="Arial"/>
          <w:iCs/>
          <w:lang w:val="en-GB"/>
        </w:rPr>
        <w:t xml:space="preserve">that </w:t>
      </w:r>
      <w:r w:rsidRPr="0032147C">
        <w:rPr>
          <w:rFonts w:cs="Arial"/>
          <w:lang w:val="en-GB"/>
        </w:rPr>
        <w:t>international efforts to take coherent action to conserve and sustainably use biodiversity at the species level can be significantly hampered if there is no common understanding of which animals or plants are included under a particular species name and can present particular challenges for activities such as the implementation of conventions that have legal implications,</w:t>
      </w:r>
    </w:p>
    <w:p w14:paraId="27DD6966" w14:textId="77777777" w:rsidR="00BD186A" w:rsidRPr="0032147C" w:rsidRDefault="00BD186A" w:rsidP="0032147C">
      <w:pPr>
        <w:spacing w:after="0" w:line="240" w:lineRule="auto"/>
        <w:jc w:val="both"/>
        <w:rPr>
          <w:rFonts w:cs="Arial"/>
          <w:lang w:val="en-GB"/>
        </w:rPr>
      </w:pPr>
    </w:p>
    <w:p w14:paraId="7421395B" w14:textId="714BAFA4" w:rsidR="00BD186A" w:rsidRPr="009F7F64" w:rsidRDefault="00BD186A" w:rsidP="0032147C">
      <w:pPr>
        <w:spacing w:after="0" w:line="240" w:lineRule="auto"/>
        <w:jc w:val="both"/>
        <w:rPr>
          <w:rFonts w:cs="Arial"/>
          <w:strike/>
          <w:lang w:val="en-GB"/>
        </w:rPr>
      </w:pPr>
      <w:r w:rsidRPr="009F7F64">
        <w:rPr>
          <w:rFonts w:cs="Arial"/>
          <w:i/>
          <w:strike/>
          <w:lang w:val="en-GB"/>
        </w:rPr>
        <w:t xml:space="preserve">Recognizing </w:t>
      </w:r>
      <w:r w:rsidRPr="009F7F64">
        <w:rPr>
          <w:rFonts w:cs="Arial"/>
          <w:strike/>
          <w:lang w:val="en-GB"/>
        </w:rPr>
        <w:t>that the 4</w:t>
      </w:r>
      <w:r w:rsidRPr="009F7F64">
        <w:rPr>
          <w:rFonts w:cs="Arial"/>
          <w:strike/>
          <w:vertAlign w:val="superscript"/>
          <w:lang w:val="en-GB"/>
        </w:rPr>
        <w:t>th</w:t>
      </w:r>
      <w:r w:rsidRPr="009F7F64">
        <w:rPr>
          <w:rFonts w:cs="Arial"/>
          <w:strike/>
          <w:lang w:val="en-GB"/>
        </w:rPr>
        <w:t xml:space="preserve"> meeting of the Chairs of the Scientific Advisory Bodies of Biodiversity-related Conventions (CSAB, Gland, Switzerland, 13 February 2011) expressed its support for the idea of moving towards harmonization of nomenclature and taxonomy in lists of species used by the biodiversity-related conventions, and praised the harmonization process undertaken by CITES and CMS,</w:t>
      </w:r>
    </w:p>
    <w:p w14:paraId="39A246F4" w14:textId="77777777" w:rsidR="00BD186A" w:rsidRPr="0032147C" w:rsidRDefault="00BD186A" w:rsidP="0032147C">
      <w:pPr>
        <w:spacing w:after="0" w:line="240" w:lineRule="auto"/>
        <w:jc w:val="both"/>
        <w:rPr>
          <w:rFonts w:cs="Arial"/>
          <w:bCs/>
          <w:i/>
          <w:lang w:val="en-GB"/>
        </w:rPr>
      </w:pPr>
    </w:p>
    <w:p w14:paraId="2188D1E3" w14:textId="3DBBBC72" w:rsidR="00BD186A" w:rsidRPr="0032147C" w:rsidRDefault="00BD186A" w:rsidP="0032147C">
      <w:pPr>
        <w:spacing w:after="0" w:line="240" w:lineRule="auto"/>
        <w:jc w:val="both"/>
        <w:rPr>
          <w:rFonts w:cs="Arial"/>
          <w:i/>
          <w:iCs/>
          <w:lang w:val="en-GB"/>
        </w:rPr>
      </w:pPr>
      <w:r w:rsidRPr="0032147C">
        <w:rPr>
          <w:rFonts w:cs="Arial"/>
          <w:bCs/>
          <w:i/>
          <w:lang w:val="en-GB"/>
        </w:rPr>
        <w:t>Acknowledging</w:t>
      </w:r>
      <w:r w:rsidRPr="0032147C">
        <w:rPr>
          <w:rFonts w:cs="Arial"/>
          <w:bCs/>
          <w:lang w:val="en-GB"/>
        </w:rPr>
        <w:t xml:space="preserve"> that in order to strengthen the global effort to meet the </w:t>
      </w:r>
      <w:r w:rsidRPr="007F05E2">
        <w:rPr>
          <w:rFonts w:cs="Arial"/>
          <w:strike/>
        </w:rPr>
        <w:t>Aichi Biodiversity</w:t>
      </w:r>
      <w:r w:rsidRPr="0032147C">
        <w:rPr>
          <w:rFonts w:cs="Arial"/>
          <w:bCs/>
        </w:rPr>
        <w:t xml:space="preserve"> Targets</w:t>
      </w:r>
      <w:r w:rsidRPr="0032147C">
        <w:rPr>
          <w:rFonts w:cs="Arial"/>
          <w:bCs/>
          <w:lang w:val="en-GB"/>
        </w:rPr>
        <w:t xml:space="preserve"> of </w:t>
      </w:r>
      <w:r w:rsidR="001B30DA" w:rsidRPr="007F05E2">
        <w:rPr>
          <w:rFonts w:cs="Arial"/>
          <w:u w:val="single"/>
          <w:lang w:val="en-GB"/>
        </w:rPr>
        <w:t xml:space="preserve">the </w:t>
      </w:r>
      <w:r w:rsidR="00FE478C" w:rsidRPr="007F05E2">
        <w:rPr>
          <w:rFonts w:cs="Arial"/>
          <w:u w:val="single"/>
          <w:lang w:val="en-GB"/>
        </w:rPr>
        <w:t>Kunming-</w:t>
      </w:r>
      <w:r w:rsidR="00E91BA0" w:rsidRPr="007F05E2">
        <w:rPr>
          <w:rFonts w:cs="Arial"/>
          <w:u w:val="single"/>
          <w:lang w:val="en-GB"/>
        </w:rPr>
        <w:t xml:space="preserve">Montreal Global Biodiversity </w:t>
      </w:r>
      <w:r w:rsidR="00E91BA0" w:rsidRPr="007F05E2">
        <w:rPr>
          <w:rFonts w:cs="Arial"/>
          <w:bCs/>
          <w:u w:val="single"/>
          <w:lang w:val="en-GB"/>
        </w:rPr>
        <w:t>Framework</w:t>
      </w:r>
      <w:r w:rsidR="00725CD7" w:rsidRPr="00725CD7">
        <w:rPr>
          <w:rFonts w:cs="Arial"/>
          <w:bCs/>
          <w:lang w:val="en-GB"/>
        </w:rPr>
        <w:t xml:space="preserve"> </w:t>
      </w:r>
      <w:r w:rsidRPr="007F05E2">
        <w:rPr>
          <w:rFonts w:cs="Arial"/>
          <w:bCs/>
          <w:strike/>
          <w:lang w:val="en-GB"/>
        </w:rPr>
        <w:t>reducing</w:t>
      </w:r>
      <w:r w:rsidRPr="007F05E2">
        <w:rPr>
          <w:rFonts w:cs="Arial"/>
          <w:strike/>
          <w:lang w:val="en-GB"/>
        </w:rPr>
        <w:t xml:space="preserve"> the rate of biodiversity loss by 2020</w:t>
      </w:r>
      <w:r w:rsidRPr="0032147C">
        <w:rPr>
          <w:rFonts w:cs="Arial"/>
          <w:bCs/>
          <w:lang w:val="en-GB"/>
        </w:rPr>
        <w:t>, it would be sensible to try to ensure greater harmonization between biodiversity-related multilateral environmental agreements in the field of taxonomy and nomenclature,</w:t>
      </w:r>
    </w:p>
    <w:p w14:paraId="18E8C3BD" w14:textId="77777777" w:rsidR="00BD186A" w:rsidRPr="0032147C" w:rsidRDefault="00BD186A" w:rsidP="0032147C">
      <w:pPr>
        <w:spacing w:after="0" w:line="240" w:lineRule="auto"/>
        <w:jc w:val="both"/>
        <w:rPr>
          <w:rFonts w:cs="Arial"/>
        </w:rPr>
      </w:pPr>
    </w:p>
    <w:p w14:paraId="34A9EE12" w14:textId="5B8C0EC8" w:rsidR="00BD186A" w:rsidRPr="0032147C" w:rsidRDefault="00BD186A" w:rsidP="0032147C">
      <w:pPr>
        <w:spacing w:after="0" w:line="240" w:lineRule="auto"/>
        <w:jc w:val="both"/>
        <w:rPr>
          <w:rFonts w:cs="Arial"/>
          <w:bCs/>
          <w:i/>
          <w:lang w:val="en-GB"/>
        </w:rPr>
      </w:pPr>
      <w:r w:rsidRPr="0032147C">
        <w:rPr>
          <w:rFonts w:cs="Arial"/>
          <w:i/>
          <w:lang w:val="en-GB"/>
        </w:rPr>
        <w:t>Further noting</w:t>
      </w:r>
      <w:r w:rsidRPr="0032147C">
        <w:rPr>
          <w:rFonts w:cs="Arial"/>
          <w:lang w:val="en-GB"/>
        </w:rPr>
        <w:t xml:space="preserve"> that the case for such harmonization is made more compelling by the fact that of the </w:t>
      </w:r>
      <w:r w:rsidRPr="00D97C4B">
        <w:rPr>
          <w:rFonts w:cs="Arial"/>
          <w:strike/>
          <w:lang w:val="en-GB"/>
        </w:rPr>
        <w:t>124</w:t>
      </w:r>
      <w:r w:rsidR="00D97C4B">
        <w:rPr>
          <w:rFonts w:cs="Arial"/>
          <w:u w:val="single"/>
          <w:lang w:val="en-GB"/>
        </w:rPr>
        <w:t>133</w:t>
      </w:r>
      <w:r w:rsidRPr="0032147C">
        <w:rPr>
          <w:rFonts w:cs="Arial"/>
          <w:lang w:val="en-GB"/>
        </w:rPr>
        <w:t xml:space="preserve"> CMS Parties, only one is not also a member of CITES,</w:t>
      </w:r>
    </w:p>
    <w:p w14:paraId="1DBC7FA6" w14:textId="77777777" w:rsidR="00BD186A" w:rsidRPr="0032147C" w:rsidRDefault="00BD186A" w:rsidP="0032147C">
      <w:pPr>
        <w:spacing w:after="0" w:line="240" w:lineRule="auto"/>
        <w:jc w:val="both"/>
        <w:rPr>
          <w:rFonts w:cs="Arial"/>
        </w:rPr>
      </w:pPr>
    </w:p>
    <w:p w14:paraId="6379B32F" w14:textId="77777777" w:rsidR="00BD186A" w:rsidRPr="0032147C" w:rsidRDefault="00BD186A" w:rsidP="0032147C">
      <w:pPr>
        <w:spacing w:after="0" w:line="240" w:lineRule="auto"/>
        <w:jc w:val="both"/>
        <w:rPr>
          <w:rFonts w:cs="Arial"/>
          <w:lang w:val="en-GB"/>
        </w:rPr>
      </w:pPr>
      <w:r w:rsidRPr="0032147C">
        <w:rPr>
          <w:rFonts w:cs="Arial"/>
          <w:bCs/>
          <w:i/>
          <w:lang w:val="en-GB"/>
        </w:rPr>
        <w:t>Acknowledging</w:t>
      </w:r>
      <w:r w:rsidRPr="0032147C">
        <w:rPr>
          <w:rFonts w:cs="Arial"/>
          <w:bCs/>
          <w:lang w:val="en-GB"/>
        </w:rPr>
        <w:t xml:space="preserve"> that </w:t>
      </w:r>
      <w:r w:rsidRPr="0032147C">
        <w:rPr>
          <w:rFonts w:cs="Arial"/>
          <w:lang w:val="en-GB"/>
        </w:rPr>
        <w:t>the harmonization of nomenclature can lead to a more integrated process, reduction of duplication and greater sharing of information between biodiversity-related Multilateral Environmental Agreements (MEAs),</w:t>
      </w:r>
    </w:p>
    <w:p w14:paraId="4EDBEE89" w14:textId="77777777" w:rsidR="00BD186A" w:rsidRPr="0032147C" w:rsidRDefault="00BD186A" w:rsidP="0032147C">
      <w:pPr>
        <w:spacing w:after="0" w:line="240" w:lineRule="auto"/>
        <w:jc w:val="both"/>
        <w:rPr>
          <w:rFonts w:cs="Arial"/>
          <w:lang w:val="en-GB"/>
        </w:rPr>
      </w:pPr>
    </w:p>
    <w:p w14:paraId="665ADD27" w14:textId="556EF77D" w:rsidR="00BD186A" w:rsidRPr="009F7F64" w:rsidRDefault="00BD186A" w:rsidP="0032147C">
      <w:pPr>
        <w:spacing w:after="0" w:line="240" w:lineRule="auto"/>
        <w:jc w:val="both"/>
        <w:rPr>
          <w:rFonts w:cs="Arial"/>
          <w:strike/>
          <w:lang w:val="en-GB"/>
        </w:rPr>
      </w:pPr>
      <w:r w:rsidRPr="009F7F64">
        <w:rPr>
          <w:rFonts w:cs="Arial"/>
          <w:i/>
          <w:strike/>
          <w:lang w:val="en-GB"/>
        </w:rPr>
        <w:lastRenderedPageBreak/>
        <w:t xml:space="preserve">Recalling </w:t>
      </w:r>
      <w:r w:rsidRPr="009F7F64">
        <w:rPr>
          <w:rFonts w:cs="Arial"/>
          <w:strike/>
          <w:lang w:val="en-GB"/>
        </w:rPr>
        <w:t>that this objective was noted by the 6</w:t>
      </w:r>
      <w:r w:rsidRPr="009F7F64">
        <w:rPr>
          <w:rFonts w:cs="Arial"/>
          <w:strike/>
          <w:vertAlign w:val="superscript"/>
          <w:lang w:val="en-GB"/>
        </w:rPr>
        <w:t>th</w:t>
      </w:r>
      <w:r w:rsidRPr="009F7F64">
        <w:rPr>
          <w:rFonts w:cs="Arial"/>
          <w:strike/>
          <w:lang w:val="en-GB"/>
        </w:rPr>
        <w:t xml:space="preserve"> Meeting of the Liaison Group of the Biodiversity-related Conventions (Bonn, May 2008), and was thereby included in the CITES/CMS List of Joint Activities adopted by the 34</w:t>
      </w:r>
      <w:r w:rsidRPr="009F7F64">
        <w:rPr>
          <w:rFonts w:cs="Arial"/>
          <w:strike/>
          <w:vertAlign w:val="superscript"/>
          <w:lang w:val="en-GB"/>
        </w:rPr>
        <w:t>th</w:t>
      </w:r>
      <w:r w:rsidRPr="009F7F64">
        <w:rPr>
          <w:rFonts w:cs="Arial"/>
          <w:strike/>
          <w:lang w:val="en-GB"/>
        </w:rPr>
        <w:t xml:space="preserve"> Meeting of the CMS Standing Committee (Rome, November 2008);</w:t>
      </w:r>
      <w:r w:rsidRPr="009F7F64">
        <w:rPr>
          <w:rFonts w:cs="Arial"/>
          <w:strike/>
        </w:rPr>
        <w:t xml:space="preserve"> and the CMS-CITES Joint Work Programme 2012-2014 adopted at the 38</w:t>
      </w:r>
      <w:r w:rsidRPr="009F7F64">
        <w:rPr>
          <w:rFonts w:cs="Arial"/>
          <w:strike/>
          <w:vertAlign w:val="superscript"/>
        </w:rPr>
        <w:t>th</w:t>
      </w:r>
      <w:r w:rsidRPr="009F7F64">
        <w:rPr>
          <w:rFonts w:cs="Arial"/>
          <w:strike/>
        </w:rPr>
        <w:t xml:space="preserve"> meeting of the CMS Standing Committee (Bergen, November 2011),</w:t>
      </w:r>
    </w:p>
    <w:p w14:paraId="46E303C6" w14:textId="77777777" w:rsidR="00BD186A" w:rsidRPr="00F0181E" w:rsidRDefault="00BD186A" w:rsidP="0032147C">
      <w:pPr>
        <w:spacing w:after="0" w:line="240" w:lineRule="auto"/>
        <w:jc w:val="both"/>
        <w:rPr>
          <w:rFonts w:cs="Arial"/>
        </w:rPr>
      </w:pPr>
    </w:p>
    <w:p w14:paraId="0E149E45" w14:textId="77777777" w:rsidR="00BD186A" w:rsidRPr="0032147C" w:rsidRDefault="00BD186A" w:rsidP="0032147C">
      <w:pPr>
        <w:spacing w:after="0" w:line="240" w:lineRule="auto"/>
        <w:jc w:val="both"/>
        <w:rPr>
          <w:rFonts w:cs="Arial"/>
        </w:rPr>
      </w:pPr>
      <w:r w:rsidRPr="0032147C">
        <w:rPr>
          <w:rFonts w:cs="Arial"/>
          <w:i/>
          <w:iCs/>
        </w:rPr>
        <w:t xml:space="preserve">Further aware </w:t>
      </w:r>
      <w:r w:rsidRPr="0032147C">
        <w:rPr>
          <w:rFonts w:cs="Arial"/>
        </w:rPr>
        <w:t xml:space="preserve">that a harmonization of bird taxonomy and nomenclature among MEAs and other partners, such </w:t>
      </w:r>
      <w:r w:rsidRPr="003D7974">
        <w:rPr>
          <w:rFonts w:cs="Arial"/>
        </w:rPr>
        <w:t>as</w:t>
      </w:r>
      <w:r w:rsidRPr="007B6EFF">
        <w:rPr>
          <w:rFonts w:cs="Arial"/>
          <w:strike/>
        </w:rPr>
        <w:t xml:space="preserve"> CMS</w:t>
      </w:r>
      <w:r w:rsidRPr="003D7974">
        <w:rPr>
          <w:rFonts w:cs="Arial"/>
          <w:strike/>
        </w:rPr>
        <w:t>,</w:t>
      </w:r>
      <w:r w:rsidRPr="007B6EFF">
        <w:rPr>
          <w:rFonts w:cs="Arial"/>
        </w:rPr>
        <w:t xml:space="preserve"> </w:t>
      </w:r>
      <w:r w:rsidRPr="0032147C">
        <w:rPr>
          <w:rFonts w:cs="Arial"/>
        </w:rPr>
        <w:t>CITES, Ramsar, IUCN, BirdLife International, Wetlands International and UNEP-WCMC, can improve synergies benefitting migratory species’ conservation and better implementation of CMS Family instruments,</w:t>
      </w:r>
    </w:p>
    <w:p w14:paraId="480880A7" w14:textId="77777777" w:rsidR="00BD186A" w:rsidRPr="0032147C" w:rsidRDefault="00BD186A" w:rsidP="0032147C">
      <w:pPr>
        <w:spacing w:after="0" w:line="240" w:lineRule="auto"/>
        <w:jc w:val="both"/>
        <w:rPr>
          <w:rFonts w:cs="Arial"/>
          <w:lang w:val="en-GB"/>
        </w:rPr>
      </w:pPr>
    </w:p>
    <w:p w14:paraId="093C5A5E" w14:textId="280160E9" w:rsidR="00BD186A" w:rsidRPr="0032147C" w:rsidRDefault="00BD186A" w:rsidP="0032147C">
      <w:pPr>
        <w:spacing w:after="0" w:line="240" w:lineRule="auto"/>
        <w:jc w:val="both"/>
        <w:rPr>
          <w:rFonts w:cs="Arial"/>
        </w:rPr>
      </w:pPr>
      <w:r w:rsidRPr="0032147C">
        <w:rPr>
          <w:rFonts w:cs="Arial"/>
          <w:i/>
          <w:iCs/>
        </w:rPr>
        <w:t xml:space="preserve">Recognizing </w:t>
      </w:r>
      <w:r w:rsidRPr="0032147C">
        <w:rPr>
          <w:rFonts w:cs="Arial"/>
        </w:rPr>
        <w:t>that the Chairs of the Scientific Advisory Bodies of the Biodiversity-related Conventions (CSAB) have repeatedly expressed their support for the idea of moving towards harmonization of nomenclature and taxonomy in the lists of species that they use, and requested stronger cooperation among MEAs towards that goal,</w:t>
      </w:r>
    </w:p>
    <w:p w14:paraId="6B637780" w14:textId="77777777" w:rsidR="00BD186A" w:rsidRPr="0032147C" w:rsidRDefault="00BD186A" w:rsidP="0032147C">
      <w:pPr>
        <w:spacing w:after="0" w:line="240" w:lineRule="auto"/>
        <w:jc w:val="both"/>
        <w:rPr>
          <w:rFonts w:cs="Arial"/>
          <w:lang w:val="en-GB"/>
        </w:rPr>
      </w:pPr>
    </w:p>
    <w:p w14:paraId="61EC61E8" w14:textId="63232269" w:rsidR="00BD186A" w:rsidRPr="009F7F64" w:rsidRDefault="00BD186A" w:rsidP="0032147C">
      <w:pPr>
        <w:spacing w:after="0" w:line="240" w:lineRule="auto"/>
        <w:jc w:val="both"/>
        <w:rPr>
          <w:rFonts w:cs="Arial"/>
          <w:i/>
          <w:strike/>
          <w:lang w:val="en-GB"/>
        </w:rPr>
      </w:pPr>
      <w:r w:rsidRPr="009F7F64">
        <w:rPr>
          <w:rFonts w:cs="Arial"/>
          <w:i/>
          <w:strike/>
        </w:rPr>
        <w:t xml:space="preserve">Taking note </w:t>
      </w:r>
      <w:r w:rsidRPr="009F7F64">
        <w:rPr>
          <w:rFonts w:cs="Arial"/>
          <w:strike/>
        </w:rPr>
        <w:t xml:space="preserve">of the report of the Ad Hoc Meeting on Harmonization of Bird Taxonomy which took place in Formia (Italy) on 8 October 2013 (UNEP/CMS/ScC18/Inf.9.1) and </w:t>
      </w:r>
      <w:r w:rsidRPr="009F7F64">
        <w:rPr>
          <w:rFonts w:cs="Arial"/>
          <w:i/>
          <w:strike/>
        </w:rPr>
        <w:t xml:space="preserve">thanking </w:t>
      </w:r>
      <w:r w:rsidRPr="009F7F64">
        <w:rPr>
          <w:rFonts w:cs="Arial"/>
          <w:strike/>
        </w:rPr>
        <w:t>the Chair of the Scientific Council for convening that meeting,</w:t>
      </w:r>
    </w:p>
    <w:p w14:paraId="4474FD96" w14:textId="55EBF826" w:rsidR="00BD186A" w:rsidRPr="009F7F64" w:rsidRDefault="00BD186A" w:rsidP="0032147C">
      <w:pPr>
        <w:spacing w:after="0" w:line="240" w:lineRule="auto"/>
        <w:jc w:val="both"/>
        <w:rPr>
          <w:rFonts w:cs="Arial"/>
          <w:strike/>
        </w:rPr>
      </w:pPr>
    </w:p>
    <w:p w14:paraId="57314A71" w14:textId="5C1329DF" w:rsidR="00BD186A" w:rsidRPr="009F7F64" w:rsidRDefault="00BD186A" w:rsidP="0032147C">
      <w:pPr>
        <w:spacing w:after="0" w:line="240" w:lineRule="auto"/>
        <w:jc w:val="both"/>
        <w:rPr>
          <w:rFonts w:cs="Arial"/>
          <w:i/>
          <w:strike/>
          <w:lang w:val="en-GB"/>
        </w:rPr>
      </w:pPr>
      <w:r w:rsidRPr="009F7F64">
        <w:rPr>
          <w:rFonts w:cs="Arial"/>
          <w:i/>
          <w:strike/>
        </w:rPr>
        <w:t xml:space="preserve">Taking note </w:t>
      </w:r>
      <w:r w:rsidRPr="009F7F64">
        <w:rPr>
          <w:rFonts w:cs="Arial"/>
          <w:strike/>
        </w:rPr>
        <w:t>also of the report of the CITES Animals Committee that took place in Veracruz (Mexico) from 28 April to 3 May,</w:t>
      </w:r>
    </w:p>
    <w:p w14:paraId="1901C0EC" w14:textId="77777777" w:rsidR="00BD186A" w:rsidRPr="0032147C" w:rsidRDefault="00BD186A" w:rsidP="0032147C">
      <w:pPr>
        <w:spacing w:after="0" w:line="240" w:lineRule="auto"/>
        <w:jc w:val="both"/>
        <w:rPr>
          <w:rFonts w:cs="Arial"/>
        </w:rPr>
      </w:pPr>
    </w:p>
    <w:p w14:paraId="7352D87A" w14:textId="77777777" w:rsidR="00BD186A" w:rsidRPr="0032147C" w:rsidRDefault="00BD186A" w:rsidP="0032147C">
      <w:pPr>
        <w:spacing w:after="0" w:line="240" w:lineRule="auto"/>
        <w:jc w:val="both"/>
        <w:rPr>
          <w:rFonts w:cs="Arial"/>
          <w:lang w:val="en-GB"/>
        </w:rPr>
      </w:pPr>
      <w:r w:rsidRPr="0032147C">
        <w:rPr>
          <w:rFonts w:cs="Arial"/>
          <w:i/>
          <w:iCs/>
        </w:rPr>
        <w:t>Stressing</w:t>
      </w:r>
      <w:r w:rsidRPr="0032147C">
        <w:rPr>
          <w:rFonts w:cs="Arial"/>
        </w:rPr>
        <w:t xml:space="preserve"> that notwithstanding the adoption, for practical reasons, of standard nomenclatural references at the species level, biological diversity at all taxonomic levels should be valued, </w:t>
      </w:r>
      <w:proofErr w:type="gramStart"/>
      <w:r w:rsidRPr="0032147C">
        <w:rPr>
          <w:rFonts w:cs="Arial"/>
        </w:rPr>
        <w:t>conserved</w:t>
      </w:r>
      <w:proofErr w:type="gramEnd"/>
      <w:r w:rsidRPr="0032147C">
        <w:rPr>
          <w:rFonts w:cs="Arial"/>
        </w:rPr>
        <w:t xml:space="preserve"> and used sustainably,</w:t>
      </w:r>
    </w:p>
    <w:p w14:paraId="4C47A9BE" w14:textId="77777777" w:rsidR="00BD186A" w:rsidRPr="0032147C" w:rsidRDefault="00BD186A" w:rsidP="0032147C">
      <w:pPr>
        <w:spacing w:after="0" w:line="240" w:lineRule="auto"/>
        <w:jc w:val="both"/>
        <w:rPr>
          <w:rFonts w:cs="Arial"/>
        </w:rPr>
      </w:pPr>
    </w:p>
    <w:p w14:paraId="7447CDBD" w14:textId="46AB8171" w:rsidR="00BD186A" w:rsidRPr="009F7F64" w:rsidRDefault="00BD186A" w:rsidP="0032147C">
      <w:pPr>
        <w:spacing w:after="0" w:line="240" w:lineRule="auto"/>
        <w:jc w:val="both"/>
        <w:rPr>
          <w:rFonts w:cs="Arial"/>
          <w:strike/>
          <w:lang w:val="en-GB"/>
        </w:rPr>
      </w:pPr>
      <w:r w:rsidRPr="009F7F64">
        <w:rPr>
          <w:rFonts w:cs="Arial"/>
          <w:i/>
          <w:strike/>
          <w:lang w:val="en-GB"/>
        </w:rPr>
        <w:t>Taking note</w:t>
      </w:r>
      <w:r w:rsidRPr="009F7F64">
        <w:rPr>
          <w:rFonts w:cs="Arial"/>
          <w:strike/>
          <w:lang w:val="en-GB"/>
        </w:rPr>
        <w:t xml:space="preserve"> of the recommendation</w:t>
      </w:r>
      <w:r w:rsidRPr="00BF09EC">
        <w:rPr>
          <w:rFonts w:cs="Arial"/>
          <w:strike/>
          <w:lang w:val="en-GB"/>
        </w:rPr>
        <w:t>s</w:t>
      </w:r>
      <w:r w:rsidRPr="009F7F64">
        <w:rPr>
          <w:rFonts w:cs="Arial"/>
          <w:strike/>
          <w:lang w:val="en-GB"/>
        </w:rPr>
        <w:t xml:space="preserve"> of the 15</w:t>
      </w:r>
      <w:r w:rsidRPr="009F7F64">
        <w:rPr>
          <w:rFonts w:cs="Arial"/>
          <w:strike/>
          <w:vertAlign w:val="superscript"/>
          <w:lang w:val="en-GB"/>
        </w:rPr>
        <w:t>th</w:t>
      </w:r>
      <w:r w:rsidRPr="009F7F64">
        <w:rPr>
          <w:rFonts w:cs="Arial"/>
          <w:strike/>
          <w:lang w:val="en-GB"/>
        </w:rPr>
        <w:t xml:space="preserve"> Meeting of the CMS Scientific Council (Rome, 27-28 November 2008) concerning revision of the reference nomenclature for terrestrial</w:t>
      </w:r>
      <w:r w:rsidRPr="001764DD">
        <w:rPr>
          <w:rFonts w:cs="Arial"/>
          <w:strike/>
          <w:lang w:val="en-GB"/>
        </w:rPr>
        <w:t xml:space="preserve"> and aquatic</w:t>
      </w:r>
      <w:r w:rsidRPr="009F7F64">
        <w:rPr>
          <w:rFonts w:cs="Arial"/>
          <w:strike/>
          <w:lang w:val="en-GB"/>
        </w:rPr>
        <w:t xml:space="preserve"> mammalian species listed in the CMS Appendices,</w:t>
      </w:r>
    </w:p>
    <w:p w14:paraId="01ACC533" w14:textId="3C91A4EB" w:rsidR="00BD186A" w:rsidRPr="009F7F64" w:rsidRDefault="00BD186A" w:rsidP="0032147C">
      <w:pPr>
        <w:spacing w:after="0" w:line="240" w:lineRule="auto"/>
        <w:jc w:val="both"/>
        <w:rPr>
          <w:rFonts w:cs="Arial"/>
          <w:strike/>
          <w:lang w:val="en-GB"/>
        </w:rPr>
      </w:pPr>
    </w:p>
    <w:p w14:paraId="5C15DA9E" w14:textId="4E954782" w:rsidR="00BD186A" w:rsidRPr="009F7F64" w:rsidRDefault="00BD186A" w:rsidP="0032147C">
      <w:pPr>
        <w:spacing w:after="0" w:line="240" w:lineRule="auto"/>
        <w:jc w:val="both"/>
        <w:rPr>
          <w:rFonts w:cs="Arial"/>
          <w:strike/>
          <w:lang w:val="en-GB"/>
        </w:rPr>
      </w:pPr>
      <w:r w:rsidRPr="009F7F64">
        <w:rPr>
          <w:rFonts w:cs="Arial"/>
          <w:i/>
          <w:strike/>
        </w:rPr>
        <w:t xml:space="preserve">Noting </w:t>
      </w:r>
      <w:r w:rsidRPr="009F7F64">
        <w:rPr>
          <w:rFonts w:cs="Arial"/>
          <w:strike/>
        </w:rPr>
        <w:t>the recommendation provided by the CMS Scientific Council at its 18</w:t>
      </w:r>
      <w:r w:rsidRPr="009F7F64">
        <w:rPr>
          <w:rFonts w:cs="Arial"/>
          <w:strike/>
          <w:vertAlign w:val="superscript"/>
        </w:rPr>
        <w:t>th</w:t>
      </w:r>
      <w:r w:rsidRPr="009F7F64">
        <w:rPr>
          <w:rFonts w:cs="Arial"/>
          <w:strike/>
        </w:rPr>
        <w:t xml:space="preserve"> Meeting (Bonn, 1-3 July 2014), on a standard nomenclature reference for non-passerine birds,</w:t>
      </w:r>
    </w:p>
    <w:p w14:paraId="4D70B5DE" w14:textId="4FE52D41" w:rsidR="00BD186A" w:rsidRPr="009F7F64" w:rsidRDefault="00BD186A" w:rsidP="0032147C">
      <w:pPr>
        <w:spacing w:after="0" w:line="240" w:lineRule="auto"/>
        <w:jc w:val="both"/>
        <w:rPr>
          <w:rFonts w:cs="Arial"/>
          <w:strike/>
        </w:rPr>
      </w:pPr>
    </w:p>
    <w:p w14:paraId="77FDE7A7" w14:textId="765A1516" w:rsidR="00BD186A" w:rsidRPr="009F7F64" w:rsidRDefault="00BD186A" w:rsidP="0032147C">
      <w:pPr>
        <w:spacing w:after="0" w:line="240" w:lineRule="auto"/>
        <w:jc w:val="both"/>
        <w:rPr>
          <w:rFonts w:cs="Arial"/>
          <w:i/>
          <w:strike/>
          <w:lang w:val="en-GB"/>
        </w:rPr>
      </w:pPr>
      <w:r w:rsidRPr="009F7F64">
        <w:rPr>
          <w:rFonts w:cs="Arial"/>
          <w:i/>
          <w:strike/>
        </w:rPr>
        <w:t xml:space="preserve">Noting </w:t>
      </w:r>
      <w:r w:rsidRPr="009F7F64">
        <w:rPr>
          <w:rFonts w:cs="Arial"/>
          <w:strike/>
        </w:rPr>
        <w:t>that regarding albatrosses and petrels, COP10 adopted the taxonomy used by ACAP as the Convention’s standard nomenclatural reference, and that ACAP takes account of the most recent taxonomic information on species of albatrosses and petrels,</w:t>
      </w:r>
    </w:p>
    <w:p w14:paraId="62ACE1FC" w14:textId="77777777" w:rsidR="00BD186A" w:rsidRPr="0032147C" w:rsidRDefault="00BD186A" w:rsidP="0032147C">
      <w:pPr>
        <w:spacing w:after="0" w:line="240" w:lineRule="auto"/>
        <w:jc w:val="both"/>
        <w:rPr>
          <w:rFonts w:cs="Arial"/>
          <w:lang w:val="en-GB"/>
        </w:rPr>
      </w:pPr>
    </w:p>
    <w:p w14:paraId="1D66652E" w14:textId="393F033A" w:rsidR="00BD186A" w:rsidRPr="0032147C" w:rsidRDefault="00BD186A" w:rsidP="0032147C">
      <w:pPr>
        <w:spacing w:after="0" w:line="240" w:lineRule="auto"/>
        <w:jc w:val="both"/>
        <w:rPr>
          <w:rFonts w:cs="Arial"/>
          <w:spacing w:val="-4"/>
          <w:lang w:val="en-GB"/>
        </w:rPr>
      </w:pPr>
      <w:r w:rsidRPr="0032147C">
        <w:rPr>
          <w:rFonts w:cs="Arial"/>
          <w:i/>
          <w:spacing w:val="-4"/>
          <w:lang w:val="en-GB"/>
        </w:rPr>
        <w:t xml:space="preserve">Acknowledging </w:t>
      </w:r>
      <w:r w:rsidRPr="0032147C">
        <w:rPr>
          <w:rFonts w:cs="Arial"/>
          <w:spacing w:val="-4"/>
          <w:lang w:val="en-GB"/>
        </w:rPr>
        <w:t xml:space="preserve">that the adoption of a new reference may imply cases of synonymy, species aggregation (lumping) and/or splitting of species, and that CMS has agreed rules </w:t>
      </w:r>
      <w:r w:rsidR="00D5223D" w:rsidRPr="009F7F64">
        <w:rPr>
          <w:rFonts w:cs="Arial"/>
          <w:spacing w:val="-4"/>
          <w:u w:val="single"/>
          <w:lang w:val="en-GB"/>
        </w:rPr>
        <w:t xml:space="preserve">as outlined below </w:t>
      </w:r>
      <w:r w:rsidRPr="0032147C">
        <w:rPr>
          <w:rFonts w:cs="Arial"/>
          <w:spacing w:val="-4"/>
          <w:lang w:val="en-GB"/>
        </w:rPr>
        <w:t xml:space="preserve">on how to act in such cases and their consequent reflection in the Appendices, </w:t>
      </w:r>
    </w:p>
    <w:p w14:paraId="7C444703" w14:textId="77777777" w:rsidR="00BD186A" w:rsidRPr="0032147C" w:rsidRDefault="00BD186A" w:rsidP="0032147C">
      <w:pPr>
        <w:spacing w:after="0" w:line="240" w:lineRule="auto"/>
        <w:jc w:val="both"/>
        <w:rPr>
          <w:rFonts w:cs="Arial"/>
          <w:spacing w:val="-4"/>
          <w:lang w:val="en-GB"/>
        </w:rPr>
      </w:pPr>
    </w:p>
    <w:p w14:paraId="62652BDC" w14:textId="74427617" w:rsidR="00BD186A" w:rsidRPr="009F7F64" w:rsidRDefault="00BD186A" w:rsidP="0032147C">
      <w:pPr>
        <w:spacing w:after="0" w:line="240" w:lineRule="auto"/>
        <w:jc w:val="both"/>
        <w:rPr>
          <w:rFonts w:cs="Arial"/>
          <w:strike/>
        </w:rPr>
      </w:pPr>
      <w:r w:rsidRPr="009F7F64">
        <w:rPr>
          <w:rFonts w:cs="Arial"/>
          <w:i/>
          <w:strike/>
          <w:spacing w:val="-4"/>
          <w:lang w:val="en-GB"/>
        </w:rPr>
        <w:t>Noting</w:t>
      </w:r>
      <w:r w:rsidRPr="009F7F64">
        <w:rPr>
          <w:rFonts w:cs="Arial"/>
          <w:strike/>
          <w:spacing w:val="-4"/>
          <w:lang w:val="en-GB"/>
        </w:rPr>
        <w:t xml:space="preserve"> the advice of the CMS Scientific Council at its 17</w:t>
      </w:r>
      <w:r w:rsidRPr="009F7F64">
        <w:rPr>
          <w:rFonts w:cs="Arial"/>
          <w:strike/>
          <w:spacing w:val="-4"/>
          <w:vertAlign w:val="superscript"/>
          <w:lang w:val="en-GB"/>
        </w:rPr>
        <w:t>th</w:t>
      </w:r>
      <w:r w:rsidRPr="009F7F64">
        <w:rPr>
          <w:rFonts w:cs="Arial"/>
          <w:strike/>
          <w:spacing w:val="-4"/>
          <w:lang w:val="en-GB"/>
        </w:rPr>
        <w:t xml:space="preserve"> Meeting (Bergen, November 2011),</w:t>
      </w:r>
    </w:p>
    <w:p w14:paraId="5E5074CE" w14:textId="107B708D" w:rsidR="00BD186A" w:rsidRPr="009F7F64" w:rsidRDefault="00BD186A" w:rsidP="0032147C">
      <w:pPr>
        <w:spacing w:after="0" w:line="240" w:lineRule="auto"/>
        <w:jc w:val="both"/>
        <w:rPr>
          <w:rFonts w:cs="Arial"/>
          <w:strike/>
          <w:lang w:val="en-GB"/>
        </w:rPr>
      </w:pPr>
    </w:p>
    <w:p w14:paraId="4F9DF387" w14:textId="77777777" w:rsidR="00BD186A" w:rsidRPr="0032147C" w:rsidRDefault="00BD186A" w:rsidP="0032147C">
      <w:pPr>
        <w:spacing w:after="0" w:line="240" w:lineRule="auto"/>
        <w:jc w:val="both"/>
        <w:rPr>
          <w:rFonts w:cs="Arial"/>
        </w:rPr>
      </w:pPr>
      <w:r w:rsidRPr="0032147C">
        <w:rPr>
          <w:rFonts w:cs="Arial"/>
          <w:i/>
          <w:iCs/>
        </w:rPr>
        <w:t xml:space="preserve">Emphasizing </w:t>
      </w:r>
      <w:r w:rsidRPr="0032147C">
        <w:rPr>
          <w:rFonts w:cs="Arial"/>
        </w:rPr>
        <w:t>that stability over time in the taxonomy and nomenclature of species listed under CMS is essential to ensure legal security for the implementation of the Convention,</w:t>
      </w:r>
    </w:p>
    <w:p w14:paraId="79946312" w14:textId="77777777" w:rsidR="00BD186A" w:rsidRPr="0032147C" w:rsidRDefault="00BD186A" w:rsidP="0032147C">
      <w:pPr>
        <w:spacing w:after="0" w:line="240" w:lineRule="auto"/>
        <w:jc w:val="both"/>
        <w:rPr>
          <w:rFonts w:cs="Arial"/>
          <w:lang w:val="en-GB"/>
        </w:rPr>
      </w:pPr>
    </w:p>
    <w:p w14:paraId="4CA9B25C" w14:textId="77777777" w:rsidR="00BD186A" w:rsidRPr="0032147C" w:rsidRDefault="00BD186A" w:rsidP="0032147C">
      <w:pPr>
        <w:spacing w:after="0" w:line="240" w:lineRule="auto"/>
        <w:jc w:val="both"/>
        <w:rPr>
          <w:rFonts w:cs="Arial"/>
        </w:rPr>
      </w:pPr>
      <w:r w:rsidRPr="0032147C">
        <w:rPr>
          <w:rFonts w:cs="Arial"/>
          <w:i/>
        </w:rPr>
        <w:t>Recognizing</w:t>
      </w:r>
      <w:r w:rsidRPr="0032147C">
        <w:rPr>
          <w:rFonts w:cs="Arial"/>
        </w:rPr>
        <w:t xml:space="preserve"> that the taxonomy used in the Appendices to the Convention will be most useful to the Parties if standardized by nomenclatural references,</w:t>
      </w:r>
    </w:p>
    <w:p w14:paraId="252C40FA" w14:textId="77777777" w:rsidR="00BD186A" w:rsidRPr="0032147C" w:rsidRDefault="00BD186A" w:rsidP="0032147C">
      <w:pPr>
        <w:spacing w:after="0" w:line="240" w:lineRule="auto"/>
        <w:jc w:val="both"/>
        <w:rPr>
          <w:rFonts w:cs="Arial"/>
          <w:lang w:val="en-GB"/>
        </w:rPr>
      </w:pPr>
    </w:p>
    <w:p w14:paraId="2DC56A39" w14:textId="77777777" w:rsidR="00BD186A" w:rsidRPr="0032147C" w:rsidRDefault="00BD186A" w:rsidP="0032147C">
      <w:pPr>
        <w:spacing w:after="0" w:line="240" w:lineRule="auto"/>
        <w:jc w:val="both"/>
        <w:rPr>
          <w:rFonts w:cs="Arial"/>
          <w:lang w:val="en-GB"/>
        </w:rPr>
      </w:pPr>
      <w:r w:rsidRPr="0032147C">
        <w:rPr>
          <w:rFonts w:cs="Arial"/>
          <w:lang w:val="en-GB"/>
        </w:rPr>
        <w:br w:type="page"/>
      </w:r>
    </w:p>
    <w:p w14:paraId="0988D76A" w14:textId="77777777" w:rsidR="00BD186A" w:rsidRPr="0032147C" w:rsidRDefault="00BD186A" w:rsidP="0032147C">
      <w:pPr>
        <w:spacing w:after="0" w:line="240" w:lineRule="auto"/>
        <w:jc w:val="both"/>
        <w:rPr>
          <w:rFonts w:cs="Arial"/>
          <w:lang w:val="en-GB"/>
        </w:rPr>
      </w:pPr>
    </w:p>
    <w:p w14:paraId="61BCB4A7" w14:textId="77777777" w:rsidR="00BD186A" w:rsidRPr="0032147C" w:rsidRDefault="00BD186A" w:rsidP="0032147C">
      <w:pPr>
        <w:spacing w:after="0" w:line="240" w:lineRule="auto"/>
        <w:jc w:val="center"/>
        <w:rPr>
          <w:rFonts w:cs="Arial"/>
          <w:i/>
        </w:rPr>
      </w:pPr>
      <w:r w:rsidRPr="0032147C">
        <w:rPr>
          <w:rFonts w:cs="Arial"/>
          <w:i/>
        </w:rPr>
        <w:t xml:space="preserve">The Conference of the Parties to the </w:t>
      </w:r>
    </w:p>
    <w:p w14:paraId="1F6B5EE2" w14:textId="77777777" w:rsidR="00BD186A" w:rsidRPr="0032147C" w:rsidRDefault="00BD186A" w:rsidP="0032147C">
      <w:pPr>
        <w:spacing w:after="0" w:line="240" w:lineRule="auto"/>
        <w:jc w:val="center"/>
        <w:rPr>
          <w:rFonts w:cs="Arial"/>
          <w:i/>
        </w:rPr>
      </w:pPr>
      <w:r w:rsidRPr="0032147C">
        <w:rPr>
          <w:rFonts w:cs="Arial"/>
          <w:i/>
        </w:rPr>
        <w:t>Convention on the Conservation of Migratory Species of Wild Animals</w:t>
      </w:r>
    </w:p>
    <w:p w14:paraId="7523D35F" w14:textId="77777777" w:rsidR="00BD186A" w:rsidRPr="0032147C" w:rsidRDefault="00BD186A" w:rsidP="0032147C">
      <w:pPr>
        <w:spacing w:after="0" w:line="240" w:lineRule="auto"/>
        <w:jc w:val="both"/>
        <w:rPr>
          <w:rFonts w:cs="Arial"/>
        </w:rPr>
      </w:pPr>
    </w:p>
    <w:p w14:paraId="7A70EA74" w14:textId="4C3D52A8" w:rsidR="00BD186A" w:rsidRPr="0032147C" w:rsidRDefault="00BD186A" w:rsidP="0032147C">
      <w:pPr>
        <w:widowControl w:val="0"/>
        <w:numPr>
          <w:ilvl w:val="0"/>
          <w:numId w:val="16"/>
        </w:numPr>
        <w:autoSpaceDE w:val="0"/>
        <w:autoSpaceDN w:val="0"/>
        <w:adjustRightInd w:val="0"/>
        <w:spacing w:after="0" w:line="240" w:lineRule="auto"/>
        <w:ind w:left="360" w:hanging="360"/>
        <w:jc w:val="both"/>
        <w:rPr>
          <w:rFonts w:cs="Arial"/>
        </w:rPr>
      </w:pPr>
      <w:r w:rsidRPr="0032147C">
        <w:rPr>
          <w:rFonts w:cs="Arial"/>
          <w:i/>
        </w:rPr>
        <w:t xml:space="preserve">Adopts </w:t>
      </w:r>
      <w:r w:rsidRPr="0032147C">
        <w:rPr>
          <w:rFonts w:cs="Arial"/>
        </w:rPr>
        <w:t>the list of standard references</w:t>
      </w:r>
      <w:r w:rsidRPr="0032147C">
        <w:rPr>
          <w:rFonts w:cs="Arial"/>
          <w:vertAlign w:val="superscript"/>
        </w:rPr>
        <w:footnoteReference w:id="8"/>
      </w:r>
      <w:r w:rsidRPr="0032147C">
        <w:rPr>
          <w:rFonts w:cs="Arial"/>
        </w:rPr>
        <w:t xml:space="preserve"> included in the Annex to be recognized and used as the basis on which the CMS Appendices and amendments thereto are prepared;</w:t>
      </w:r>
    </w:p>
    <w:p w14:paraId="58DF6996" w14:textId="77777777" w:rsidR="00BD186A" w:rsidRPr="0032147C" w:rsidRDefault="00BD186A" w:rsidP="0032147C">
      <w:pPr>
        <w:spacing w:after="0" w:line="240" w:lineRule="auto"/>
        <w:ind w:left="360"/>
        <w:jc w:val="both"/>
        <w:rPr>
          <w:rFonts w:cs="Arial"/>
        </w:rPr>
      </w:pPr>
    </w:p>
    <w:p w14:paraId="0DE28CAB" w14:textId="03794A38" w:rsidR="00BD186A" w:rsidRPr="009F7F64" w:rsidRDefault="00BD186A" w:rsidP="0032147C">
      <w:pPr>
        <w:pStyle w:val="ListParagraph"/>
        <w:widowControl w:val="0"/>
        <w:numPr>
          <w:ilvl w:val="0"/>
          <w:numId w:val="16"/>
        </w:numPr>
        <w:autoSpaceDE w:val="0"/>
        <w:autoSpaceDN w:val="0"/>
        <w:adjustRightInd w:val="0"/>
        <w:spacing w:after="0" w:line="240" w:lineRule="auto"/>
        <w:ind w:left="426" w:hanging="426"/>
        <w:contextualSpacing w:val="0"/>
        <w:jc w:val="both"/>
        <w:rPr>
          <w:rFonts w:cs="Arial"/>
          <w:strike/>
          <w:lang w:val="en-GB"/>
        </w:rPr>
      </w:pPr>
      <w:r w:rsidRPr="0032147C">
        <w:rPr>
          <w:rFonts w:cs="Arial"/>
          <w:i/>
          <w:lang w:val="en-GB"/>
        </w:rPr>
        <w:t>Agrees</w:t>
      </w:r>
      <w:r w:rsidRPr="0032147C">
        <w:rPr>
          <w:rFonts w:cs="Arial"/>
          <w:lang w:val="en-GB"/>
        </w:rPr>
        <w:t xml:space="preserve"> to refer to the online version </w:t>
      </w:r>
      <w:r w:rsidRPr="009F7F64">
        <w:rPr>
          <w:rFonts w:cs="Arial"/>
          <w:u w:val="single"/>
          <w:lang w:val="en-GB"/>
        </w:rPr>
        <w:t xml:space="preserve">of </w:t>
      </w:r>
      <w:r w:rsidR="001F525F" w:rsidRPr="009F7F64">
        <w:rPr>
          <w:rFonts w:cs="Arial"/>
          <w:u w:val="single"/>
          <w:lang w:val="en-GB"/>
        </w:rPr>
        <w:t xml:space="preserve">the </w:t>
      </w:r>
      <w:r w:rsidR="004D7AF2" w:rsidRPr="009F7F64">
        <w:rPr>
          <w:rFonts w:cs="Arial"/>
          <w:u w:val="single"/>
          <w:lang w:val="en-GB"/>
        </w:rPr>
        <w:t>standard</w:t>
      </w:r>
      <w:r w:rsidR="00C937A2" w:rsidRPr="009F7F64">
        <w:rPr>
          <w:rFonts w:cs="Arial"/>
          <w:u w:val="single"/>
          <w:lang w:val="en-GB"/>
        </w:rPr>
        <w:t xml:space="preserve"> </w:t>
      </w:r>
      <w:r w:rsidR="00AC4CEA" w:rsidRPr="009F7F64">
        <w:rPr>
          <w:rFonts w:cs="Arial"/>
          <w:u w:val="single"/>
          <w:lang w:val="en-GB"/>
        </w:rPr>
        <w:t>fish</w:t>
      </w:r>
      <w:r w:rsidR="008F7373" w:rsidRPr="009F7F64">
        <w:rPr>
          <w:rFonts w:cs="Arial"/>
          <w:u w:val="single"/>
          <w:lang w:val="en-GB"/>
        </w:rPr>
        <w:t>,</w:t>
      </w:r>
      <w:r w:rsidR="00AC4CEA" w:rsidRPr="009F7F64">
        <w:rPr>
          <w:rFonts w:cs="Arial"/>
          <w:u w:val="single"/>
          <w:lang w:val="en-GB"/>
        </w:rPr>
        <w:t xml:space="preserve"> bird and </w:t>
      </w:r>
      <w:r w:rsidR="00CF4E8E" w:rsidRPr="009F7F64">
        <w:rPr>
          <w:rFonts w:cs="Arial"/>
          <w:u w:val="single"/>
          <w:lang w:val="en-GB"/>
        </w:rPr>
        <w:t xml:space="preserve">marine mammal </w:t>
      </w:r>
      <w:r w:rsidR="00C937A2" w:rsidRPr="009F7F64">
        <w:rPr>
          <w:rFonts w:cs="Arial"/>
          <w:u w:val="single"/>
          <w:lang w:val="en-GB"/>
        </w:rPr>
        <w:t xml:space="preserve">references </w:t>
      </w:r>
      <w:r w:rsidRPr="009F7F64" w:rsidDel="00DC1CCD">
        <w:rPr>
          <w:rFonts w:cs="Arial"/>
          <w:strike/>
          <w:lang w:val="en-GB"/>
        </w:rPr>
        <w:t xml:space="preserve">of </w:t>
      </w:r>
      <w:r w:rsidRPr="009F7F64">
        <w:rPr>
          <w:rFonts w:cs="Arial"/>
          <w:strike/>
          <w:lang w:val="en-GB"/>
        </w:rPr>
        <w:t xml:space="preserve">Eschmeyer, W. N., R. Fricke, and R. van der Laan (eds.), </w:t>
      </w:r>
      <w:proofErr w:type="spellStart"/>
      <w:r w:rsidRPr="009F7F64">
        <w:rPr>
          <w:rFonts w:cs="Arial"/>
          <w:strike/>
          <w:lang w:val="en-GB"/>
        </w:rPr>
        <w:t>Catalog</w:t>
      </w:r>
      <w:proofErr w:type="spellEnd"/>
      <w:r w:rsidRPr="009F7F64">
        <w:rPr>
          <w:rFonts w:cs="Arial"/>
          <w:strike/>
          <w:lang w:val="en-GB"/>
        </w:rPr>
        <w:t xml:space="preserve"> of Fishes: Genera, Species, References</w:t>
      </w:r>
    </w:p>
    <w:p w14:paraId="473B222F" w14:textId="04EB1C58" w:rsidR="00BD186A" w:rsidRPr="009F7F64" w:rsidRDefault="00BD186A" w:rsidP="003F7745">
      <w:pPr>
        <w:pStyle w:val="ListParagraph"/>
        <w:widowControl w:val="0"/>
        <w:autoSpaceDE w:val="0"/>
        <w:autoSpaceDN w:val="0"/>
        <w:adjustRightInd w:val="0"/>
        <w:spacing w:after="0" w:line="240" w:lineRule="auto"/>
        <w:ind w:left="426"/>
        <w:contextualSpacing w:val="0"/>
        <w:jc w:val="both"/>
        <w:rPr>
          <w:rFonts w:cs="Arial"/>
          <w:strike/>
          <w:lang w:val="en-GB"/>
        </w:rPr>
      </w:pPr>
      <w:r w:rsidRPr="009F7F64">
        <w:rPr>
          <w:rFonts w:cs="Arial"/>
          <w:strike/>
          <w:lang w:val="en-GB"/>
        </w:rPr>
        <w:t>(</w:t>
      </w:r>
      <w:hyperlink r:id="rId26" w:history="1">
        <w:r w:rsidRPr="009F7F64">
          <w:rPr>
            <w:rStyle w:val="Hyperlink"/>
            <w:rFonts w:cs="Arial"/>
            <w:strike/>
            <w:lang w:val="en-GB"/>
          </w:rPr>
          <w:t>http://researcharchive.calacademy.org/research/ichthyology/catalog/fishcatmain</w:t>
        </w:r>
      </w:hyperlink>
      <w:r w:rsidRPr="009F7F64">
        <w:rPr>
          <w:rFonts w:cs="Arial"/>
          <w:strike/>
          <w:lang w:val="en-GB"/>
        </w:rPr>
        <w:t xml:space="preserve">) </w:t>
      </w:r>
    </w:p>
    <w:p w14:paraId="429B4967" w14:textId="714C563F" w:rsidR="00BD186A" w:rsidRPr="0032147C" w:rsidRDefault="00BD186A" w:rsidP="003F7745">
      <w:pPr>
        <w:pStyle w:val="ListParagraph"/>
        <w:widowControl w:val="0"/>
        <w:autoSpaceDE w:val="0"/>
        <w:autoSpaceDN w:val="0"/>
        <w:adjustRightInd w:val="0"/>
        <w:spacing w:after="0" w:line="240" w:lineRule="auto"/>
        <w:ind w:left="426"/>
        <w:contextualSpacing w:val="0"/>
        <w:jc w:val="both"/>
        <w:rPr>
          <w:rFonts w:cs="Arial"/>
          <w:lang w:val="en-GB"/>
        </w:rPr>
      </w:pPr>
      <w:r w:rsidRPr="009F7F64">
        <w:rPr>
          <w:rFonts w:cs="Arial"/>
          <w:strike/>
          <w:lang w:val="en-GB"/>
        </w:rPr>
        <w:t xml:space="preserve">as reference for fish </w:t>
      </w:r>
      <w:r w:rsidRPr="0032147C">
        <w:rPr>
          <w:rFonts w:cs="Arial"/>
          <w:lang w:val="en-GB"/>
        </w:rPr>
        <w:t xml:space="preserve">at the time of listing new species on the Appendices of CMS and </w:t>
      </w:r>
      <w:r w:rsidR="00483119">
        <w:rPr>
          <w:rFonts w:cs="Arial"/>
          <w:i/>
        </w:rPr>
        <w:t>i</w:t>
      </w:r>
      <w:r w:rsidRPr="0032147C">
        <w:rPr>
          <w:rFonts w:cs="Arial"/>
          <w:i/>
        </w:rPr>
        <w:t xml:space="preserve">nstructs </w:t>
      </w:r>
      <w:r w:rsidRPr="0032147C">
        <w:rPr>
          <w:rFonts w:cs="Arial"/>
        </w:rPr>
        <w:t>the Secretariat to</w:t>
      </w:r>
      <w:r w:rsidRPr="0032147C">
        <w:rPr>
          <w:rFonts w:cs="Arial"/>
          <w:lang w:val="en-GB"/>
        </w:rPr>
        <w:t xml:space="preserve"> preserve a hard-copy excerpt from the </w:t>
      </w:r>
      <w:r w:rsidR="003E4093" w:rsidRPr="009F7F64">
        <w:rPr>
          <w:rFonts w:cs="Arial"/>
          <w:u w:val="single"/>
          <w:lang w:val="en-GB"/>
        </w:rPr>
        <w:t xml:space="preserve">relevant </w:t>
      </w:r>
      <w:r w:rsidRPr="0032147C">
        <w:rPr>
          <w:rFonts w:cs="Arial"/>
          <w:lang w:val="en-GB"/>
        </w:rPr>
        <w:t>online reference as the standard reference for the newly listed species;</w:t>
      </w:r>
    </w:p>
    <w:p w14:paraId="5A5BD693" w14:textId="77777777" w:rsidR="00BD186A" w:rsidRPr="0032147C" w:rsidRDefault="00BD186A" w:rsidP="0032147C">
      <w:pPr>
        <w:spacing w:after="0" w:line="240" w:lineRule="auto"/>
        <w:ind w:left="426" w:hanging="426"/>
        <w:rPr>
          <w:rFonts w:cs="Arial"/>
        </w:rPr>
      </w:pPr>
    </w:p>
    <w:p w14:paraId="10439D4C" w14:textId="4A8121B3" w:rsidR="00BD186A" w:rsidRPr="0032147C" w:rsidRDefault="00BD186A" w:rsidP="0032147C">
      <w:pPr>
        <w:pStyle w:val="ListParagraph"/>
        <w:widowControl w:val="0"/>
        <w:numPr>
          <w:ilvl w:val="0"/>
          <w:numId w:val="16"/>
        </w:numPr>
        <w:autoSpaceDE w:val="0"/>
        <w:autoSpaceDN w:val="0"/>
        <w:adjustRightInd w:val="0"/>
        <w:spacing w:after="0" w:line="240" w:lineRule="auto"/>
        <w:ind w:left="426" w:hanging="426"/>
        <w:contextualSpacing w:val="0"/>
        <w:jc w:val="both"/>
        <w:rPr>
          <w:rFonts w:cs="Arial"/>
        </w:rPr>
      </w:pPr>
      <w:r w:rsidRPr="0032147C">
        <w:rPr>
          <w:rFonts w:cs="Arial"/>
          <w:i/>
        </w:rPr>
        <w:t xml:space="preserve">Instructs </w:t>
      </w:r>
      <w:r w:rsidRPr="0032147C">
        <w:rPr>
          <w:rFonts w:cs="Arial"/>
        </w:rPr>
        <w:t>the Scientific Council to review the online version</w:t>
      </w:r>
      <w:r w:rsidR="00DE217A">
        <w:rPr>
          <w:rFonts w:cs="Arial"/>
          <w:u w:val="single"/>
        </w:rPr>
        <w:t>s</w:t>
      </w:r>
      <w:r w:rsidRPr="0032147C">
        <w:rPr>
          <w:rFonts w:cs="Arial"/>
        </w:rPr>
        <w:t xml:space="preserve"> of the fish</w:t>
      </w:r>
      <w:r w:rsidR="00DE217A">
        <w:rPr>
          <w:rFonts w:cs="Arial"/>
          <w:u w:val="single"/>
        </w:rPr>
        <w:t xml:space="preserve">, bird and </w:t>
      </w:r>
      <w:r w:rsidR="00C618A2">
        <w:rPr>
          <w:rFonts w:cs="Arial"/>
          <w:u w:val="single"/>
        </w:rPr>
        <w:t>marine mammal</w:t>
      </w:r>
      <w:r w:rsidRPr="0032147C">
        <w:rPr>
          <w:rFonts w:cs="Arial"/>
        </w:rPr>
        <w:t xml:space="preserve"> reference</w:t>
      </w:r>
      <w:r w:rsidR="00C618A2">
        <w:rPr>
          <w:rFonts w:cs="Arial"/>
          <w:u w:val="single"/>
        </w:rPr>
        <w:t>s</w:t>
      </w:r>
      <w:r w:rsidRPr="0032147C">
        <w:rPr>
          <w:rFonts w:cs="Arial"/>
        </w:rPr>
        <w:t xml:space="preserve"> for the species listed on the Appendices at its last meeting before each meeting of the Conference of Parties and make recommendations as to whether the name of any listed species should be updated;</w:t>
      </w:r>
    </w:p>
    <w:p w14:paraId="0CF62290" w14:textId="77777777" w:rsidR="00BD186A" w:rsidRPr="0032147C" w:rsidRDefault="00BD186A" w:rsidP="0032147C">
      <w:pPr>
        <w:spacing w:after="0" w:line="240" w:lineRule="auto"/>
        <w:ind w:left="426" w:hanging="426"/>
        <w:jc w:val="both"/>
        <w:rPr>
          <w:rFonts w:cs="Arial"/>
          <w:lang w:val="en-GB"/>
        </w:rPr>
      </w:pPr>
    </w:p>
    <w:p w14:paraId="59989965" w14:textId="56F6AC0A" w:rsidR="00BD186A" w:rsidRPr="0032147C" w:rsidRDefault="00BD186A" w:rsidP="0032147C">
      <w:pPr>
        <w:pStyle w:val="ListParagraph"/>
        <w:widowControl w:val="0"/>
        <w:numPr>
          <w:ilvl w:val="0"/>
          <w:numId w:val="16"/>
        </w:numPr>
        <w:autoSpaceDE w:val="0"/>
        <w:autoSpaceDN w:val="0"/>
        <w:adjustRightInd w:val="0"/>
        <w:spacing w:after="0" w:line="240" w:lineRule="auto"/>
        <w:ind w:left="426" w:hanging="426"/>
        <w:contextualSpacing w:val="0"/>
        <w:jc w:val="both"/>
        <w:rPr>
          <w:rFonts w:cs="Arial"/>
        </w:rPr>
      </w:pPr>
      <w:r w:rsidRPr="0032147C">
        <w:rPr>
          <w:rFonts w:cs="Arial"/>
          <w:i/>
        </w:rPr>
        <w:t xml:space="preserve">Agrees </w:t>
      </w:r>
      <w:r w:rsidRPr="0032147C">
        <w:rPr>
          <w:rFonts w:cs="Arial"/>
        </w:rPr>
        <w:t>to follow a conservative approach in the use of the online reference</w:t>
      </w:r>
      <w:r w:rsidR="00C618A2">
        <w:rPr>
          <w:rFonts w:cs="Arial"/>
          <w:u w:val="single"/>
        </w:rPr>
        <w:t>s</w:t>
      </w:r>
      <w:r w:rsidRPr="0032147C">
        <w:rPr>
          <w:rFonts w:cs="Arial"/>
        </w:rPr>
        <w:t xml:space="preserve"> to update names of listed species, waiting for a new taxonomy to be confirmed by </w:t>
      </w:r>
      <w:proofErr w:type="gramStart"/>
      <w:r w:rsidRPr="0032147C">
        <w:rPr>
          <w:rFonts w:cs="Arial"/>
        </w:rPr>
        <w:t>the majority of</w:t>
      </w:r>
      <w:proofErr w:type="gramEnd"/>
      <w:r w:rsidRPr="0032147C">
        <w:rPr>
          <w:rFonts w:cs="Arial"/>
        </w:rPr>
        <w:t xml:space="preserve"> scientists and other legal frameworks such as CITES before implementing any change;</w:t>
      </w:r>
    </w:p>
    <w:p w14:paraId="4E41A28A" w14:textId="77777777" w:rsidR="00BD186A" w:rsidRPr="0032147C" w:rsidRDefault="00BD186A" w:rsidP="0032147C">
      <w:pPr>
        <w:spacing w:after="0" w:line="240" w:lineRule="auto"/>
        <w:ind w:left="426" w:hanging="426"/>
        <w:jc w:val="both"/>
        <w:rPr>
          <w:rFonts w:cs="Arial"/>
        </w:rPr>
      </w:pPr>
    </w:p>
    <w:p w14:paraId="470562B9" w14:textId="77777777" w:rsidR="00BD186A" w:rsidRPr="0032147C" w:rsidRDefault="00BD186A" w:rsidP="0032147C">
      <w:pPr>
        <w:pStyle w:val="ListParagraph"/>
        <w:widowControl w:val="0"/>
        <w:numPr>
          <w:ilvl w:val="0"/>
          <w:numId w:val="16"/>
        </w:numPr>
        <w:autoSpaceDE w:val="0"/>
        <w:autoSpaceDN w:val="0"/>
        <w:adjustRightInd w:val="0"/>
        <w:spacing w:after="0" w:line="240" w:lineRule="auto"/>
        <w:ind w:left="426" w:hanging="426"/>
        <w:contextualSpacing w:val="0"/>
        <w:jc w:val="both"/>
        <w:rPr>
          <w:rFonts w:cs="Arial"/>
        </w:rPr>
      </w:pPr>
      <w:r w:rsidRPr="0032147C">
        <w:rPr>
          <w:rFonts w:cs="Arial"/>
          <w:i/>
        </w:rPr>
        <w:t>Agrees</w:t>
      </w:r>
      <w:r w:rsidRPr="0032147C">
        <w:rPr>
          <w:rFonts w:cs="Arial"/>
        </w:rPr>
        <w:t xml:space="preserve"> to adopt the same approach for other taxonomic groups </w:t>
      </w:r>
      <w:proofErr w:type="gramStart"/>
      <w:r w:rsidRPr="0032147C">
        <w:rPr>
          <w:rFonts w:cs="Arial"/>
        </w:rPr>
        <w:t>in the event that</w:t>
      </w:r>
      <w:proofErr w:type="gramEnd"/>
      <w:r w:rsidRPr="0032147C">
        <w:rPr>
          <w:rFonts w:cs="Arial"/>
        </w:rPr>
        <w:t xml:space="preserve"> online versions of standard references will be adopted for those groups;</w:t>
      </w:r>
    </w:p>
    <w:p w14:paraId="34A91DD6" w14:textId="77777777" w:rsidR="00BD186A" w:rsidRPr="0032147C" w:rsidRDefault="00BD186A" w:rsidP="0032147C">
      <w:pPr>
        <w:spacing w:after="0" w:line="240" w:lineRule="auto"/>
        <w:ind w:left="426" w:hanging="426"/>
        <w:jc w:val="both"/>
        <w:rPr>
          <w:rFonts w:cs="Arial"/>
        </w:rPr>
      </w:pPr>
    </w:p>
    <w:p w14:paraId="56EA7149" w14:textId="1C6C9E6A" w:rsidR="00BD186A" w:rsidRPr="00C618A2" w:rsidRDefault="00BD186A" w:rsidP="0032147C">
      <w:pPr>
        <w:pStyle w:val="ListParagraph"/>
        <w:widowControl w:val="0"/>
        <w:numPr>
          <w:ilvl w:val="0"/>
          <w:numId w:val="16"/>
        </w:numPr>
        <w:autoSpaceDE w:val="0"/>
        <w:autoSpaceDN w:val="0"/>
        <w:adjustRightInd w:val="0"/>
        <w:spacing w:after="0" w:line="240" w:lineRule="auto"/>
        <w:ind w:left="426" w:hanging="426"/>
        <w:contextualSpacing w:val="0"/>
        <w:jc w:val="both"/>
        <w:rPr>
          <w:rFonts w:cs="Arial"/>
          <w:strike/>
        </w:rPr>
      </w:pPr>
      <w:r w:rsidRPr="00C618A2">
        <w:rPr>
          <w:rFonts w:cs="Arial"/>
          <w:i/>
          <w:strike/>
        </w:rPr>
        <w:t xml:space="preserve">Instructs </w:t>
      </w:r>
      <w:r w:rsidRPr="00C618A2">
        <w:rPr>
          <w:rFonts w:cs="Arial"/>
          <w:strike/>
        </w:rPr>
        <w:t>the Scientific Council to review the updated online version of the bird reference for the species listed on the Appendices at its last meeting before each meeting of the Conference of Parties and make recommendations as to whether the name of any listed species should be updated;</w:t>
      </w:r>
    </w:p>
    <w:p w14:paraId="7B08CF7D" w14:textId="77777777" w:rsidR="00BD186A" w:rsidRPr="0032147C" w:rsidRDefault="00BD186A" w:rsidP="0032147C">
      <w:pPr>
        <w:spacing w:after="0" w:line="240" w:lineRule="auto"/>
        <w:jc w:val="both"/>
        <w:rPr>
          <w:rFonts w:cs="Arial"/>
        </w:rPr>
      </w:pPr>
    </w:p>
    <w:p w14:paraId="1C0CE3AD" w14:textId="77777777" w:rsidR="00BD186A" w:rsidRPr="0032147C" w:rsidRDefault="00BD186A" w:rsidP="0032147C">
      <w:pPr>
        <w:widowControl w:val="0"/>
        <w:numPr>
          <w:ilvl w:val="0"/>
          <w:numId w:val="16"/>
        </w:numPr>
        <w:autoSpaceDE w:val="0"/>
        <w:autoSpaceDN w:val="0"/>
        <w:adjustRightInd w:val="0"/>
        <w:spacing w:after="0" w:line="240" w:lineRule="auto"/>
        <w:ind w:left="360" w:hanging="360"/>
        <w:jc w:val="both"/>
        <w:rPr>
          <w:rFonts w:cs="Arial"/>
        </w:rPr>
      </w:pPr>
      <w:r w:rsidRPr="0032147C">
        <w:rPr>
          <w:rFonts w:cs="Arial"/>
          <w:i/>
        </w:rPr>
        <w:t xml:space="preserve">Reaffirms </w:t>
      </w:r>
      <w:r w:rsidRPr="0032147C">
        <w:rPr>
          <w:rFonts w:cs="Arial"/>
        </w:rPr>
        <w:t xml:space="preserve">the rules adopted by the Convention for the treatment of cases of synonymy, species splitting and species aggregation (lumping) </w:t>
      </w:r>
      <w:proofErr w:type="gramStart"/>
      <w:r w:rsidRPr="0032147C">
        <w:rPr>
          <w:rFonts w:cs="Arial"/>
        </w:rPr>
        <w:t>as a result of</w:t>
      </w:r>
      <w:proofErr w:type="gramEnd"/>
      <w:r w:rsidRPr="0032147C">
        <w:rPr>
          <w:rFonts w:cs="Arial"/>
        </w:rPr>
        <w:t xml:space="preserve"> a change of standard nomenclatural reference, as follows: </w:t>
      </w:r>
    </w:p>
    <w:p w14:paraId="358721AA" w14:textId="77777777" w:rsidR="00BD186A" w:rsidRPr="0032147C" w:rsidRDefault="00BD186A" w:rsidP="0032147C">
      <w:pPr>
        <w:spacing w:after="0" w:line="240" w:lineRule="auto"/>
        <w:jc w:val="both"/>
        <w:rPr>
          <w:rFonts w:cs="Arial"/>
          <w:color w:val="000000"/>
          <w:lang w:val="en-GB" w:eastAsia="en-GB"/>
        </w:rPr>
      </w:pPr>
    </w:p>
    <w:p w14:paraId="1C234AFB" w14:textId="77777777" w:rsidR="00BD186A" w:rsidRPr="0032147C" w:rsidRDefault="00BD186A" w:rsidP="0032147C">
      <w:pPr>
        <w:spacing w:after="0" w:line="240" w:lineRule="auto"/>
        <w:ind w:left="714" w:hanging="357"/>
        <w:jc w:val="both"/>
        <w:rPr>
          <w:rFonts w:cs="Arial"/>
          <w:color w:val="000000"/>
          <w:lang w:val="en-GB" w:eastAsia="en-GB"/>
        </w:rPr>
      </w:pPr>
      <w:r w:rsidRPr="0032147C">
        <w:rPr>
          <w:rFonts w:ascii="Symbol" w:eastAsia="Symbol" w:hAnsi="Symbol" w:cs="Symbol"/>
          <w:color w:val="000000"/>
          <w:lang w:val="en-GB" w:eastAsia="en-GB"/>
        </w:rPr>
        <w:t>·</w:t>
      </w:r>
      <w:r w:rsidRPr="0032147C">
        <w:rPr>
          <w:rFonts w:cs="Arial"/>
          <w:color w:val="000000"/>
          <w:lang w:val="en-GB" w:eastAsia="en-GB"/>
        </w:rPr>
        <w:t xml:space="preserve"> </w:t>
      </w:r>
      <w:r w:rsidRPr="0032147C">
        <w:rPr>
          <w:rFonts w:cs="Arial"/>
          <w:color w:val="000000"/>
          <w:lang w:val="en-GB" w:eastAsia="en-GB"/>
        </w:rPr>
        <w:tab/>
        <w:t xml:space="preserve">Synonymy: corrections can be made automatically as there is no change of status for any listed population; </w:t>
      </w:r>
    </w:p>
    <w:p w14:paraId="110038F5" w14:textId="77777777" w:rsidR="00BD186A" w:rsidRPr="0032147C" w:rsidRDefault="00BD186A" w:rsidP="0032147C">
      <w:pPr>
        <w:spacing w:after="0" w:line="240" w:lineRule="auto"/>
        <w:ind w:left="714" w:hanging="357"/>
        <w:jc w:val="both"/>
        <w:rPr>
          <w:rFonts w:cs="Arial"/>
          <w:color w:val="000000"/>
          <w:lang w:val="en-GB" w:eastAsia="en-GB"/>
        </w:rPr>
      </w:pPr>
    </w:p>
    <w:p w14:paraId="5095C434" w14:textId="77777777" w:rsidR="00BD186A" w:rsidRPr="0032147C" w:rsidRDefault="00BD186A" w:rsidP="0032147C">
      <w:pPr>
        <w:spacing w:after="0" w:line="240" w:lineRule="auto"/>
        <w:ind w:left="714" w:hanging="357"/>
        <w:jc w:val="both"/>
        <w:rPr>
          <w:rFonts w:cs="Arial"/>
          <w:color w:val="000000"/>
          <w:lang w:val="en-GB" w:eastAsia="en-GB"/>
        </w:rPr>
      </w:pPr>
      <w:r w:rsidRPr="0032147C">
        <w:rPr>
          <w:rFonts w:ascii="Symbol" w:eastAsia="Symbol" w:hAnsi="Symbol" w:cs="Symbol"/>
          <w:color w:val="000000"/>
          <w:lang w:val="en-GB" w:eastAsia="en-GB"/>
        </w:rPr>
        <w:t>·</w:t>
      </w:r>
      <w:r w:rsidRPr="0032147C">
        <w:rPr>
          <w:rFonts w:cs="Arial"/>
          <w:color w:val="000000"/>
          <w:lang w:val="en-GB" w:eastAsia="en-GB"/>
        </w:rPr>
        <w:t xml:space="preserve"> </w:t>
      </w:r>
      <w:r w:rsidRPr="0032147C">
        <w:rPr>
          <w:rFonts w:cs="Arial"/>
          <w:color w:val="000000"/>
          <w:lang w:val="en-GB" w:eastAsia="en-GB"/>
        </w:rPr>
        <w:tab/>
        <w:t xml:space="preserve">Splitting: when a listed taxon is split into two or more, each of the resulting taxa retains the listing status of the former aggregate taxon; and </w:t>
      </w:r>
    </w:p>
    <w:p w14:paraId="1C94D762" w14:textId="77777777" w:rsidR="00BD186A" w:rsidRPr="0032147C" w:rsidRDefault="00BD186A" w:rsidP="0032147C">
      <w:pPr>
        <w:spacing w:after="0" w:line="240" w:lineRule="auto"/>
        <w:ind w:left="714" w:hanging="357"/>
        <w:jc w:val="both"/>
        <w:rPr>
          <w:rFonts w:cs="Arial"/>
          <w:color w:val="000000"/>
          <w:lang w:val="en-GB" w:eastAsia="en-GB"/>
        </w:rPr>
      </w:pPr>
    </w:p>
    <w:p w14:paraId="151791F0" w14:textId="3DC7420C" w:rsidR="00BD186A" w:rsidRPr="0032147C" w:rsidRDefault="00BD186A" w:rsidP="0032147C">
      <w:pPr>
        <w:spacing w:after="0" w:line="240" w:lineRule="auto"/>
        <w:ind w:left="714" w:hanging="357"/>
        <w:jc w:val="both"/>
        <w:rPr>
          <w:rFonts w:cs="Arial"/>
          <w:lang w:val="en-GB"/>
        </w:rPr>
      </w:pPr>
      <w:r w:rsidRPr="0032147C">
        <w:rPr>
          <w:rFonts w:ascii="Symbol" w:eastAsia="Symbol" w:hAnsi="Symbol" w:cs="Symbol"/>
        </w:rPr>
        <w:t>·</w:t>
      </w:r>
      <w:r w:rsidRPr="0032147C">
        <w:rPr>
          <w:rFonts w:cs="Arial"/>
        </w:rPr>
        <w:t xml:space="preserve"> </w:t>
      </w:r>
      <w:r w:rsidRPr="0032147C">
        <w:rPr>
          <w:rFonts w:cs="Arial"/>
        </w:rPr>
        <w:tab/>
        <w:t xml:space="preserve">Aggregation (lumping): if a </w:t>
      </w:r>
      <w:proofErr w:type="spellStart"/>
      <w:r w:rsidRPr="0032147C">
        <w:rPr>
          <w:rFonts w:cs="Arial"/>
        </w:rPr>
        <w:t>taxon</w:t>
      </w:r>
      <w:proofErr w:type="spellEnd"/>
      <w:r w:rsidRPr="0032147C">
        <w:rPr>
          <w:rFonts w:cs="Arial"/>
        </w:rPr>
        <w:t xml:space="preserve"> listed in either Appendix I or Appendix II of the Convention is merged with one or more unlisted taxa, under its name or that of one of the unlisted taxa, the entire aggregate taxon will be listed in the Appendix that included the originally listed, narrower taxon in all cases where the unlisted entity thus added has the same conservation status as, or a worse one than, that of the previously listed taxon. In all other cases, a taxonomic or geographical restriction will be introduced, pending consideration by the Scientific Council and the Conference of the Parties of extended listing proposals</w:t>
      </w:r>
      <w:r w:rsidR="00457A59" w:rsidRPr="009F7F64">
        <w:rPr>
          <w:rFonts w:cs="Arial"/>
          <w:u w:val="single"/>
        </w:rPr>
        <w:t>.</w:t>
      </w:r>
      <w:r w:rsidRPr="009F7F64">
        <w:rPr>
          <w:rFonts w:cs="Arial"/>
          <w:strike/>
        </w:rPr>
        <w:t>;</w:t>
      </w:r>
    </w:p>
    <w:p w14:paraId="592AEB9A" w14:textId="77777777" w:rsidR="00BD186A" w:rsidRPr="0032147C" w:rsidRDefault="00BD186A" w:rsidP="0032147C">
      <w:pPr>
        <w:spacing w:after="0" w:line="240" w:lineRule="auto"/>
        <w:jc w:val="both"/>
        <w:rPr>
          <w:rFonts w:cs="Arial"/>
          <w:lang w:val="en-GB"/>
        </w:rPr>
      </w:pPr>
    </w:p>
    <w:p w14:paraId="5E9D57B9" w14:textId="0E06146A" w:rsidR="00BD186A" w:rsidRPr="009F7F64" w:rsidRDefault="00BD186A" w:rsidP="0032147C">
      <w:pPr>
        <w:widowControl w:val="0"/>
        <w:numPr>
          <w:ilvl w:val="0"/>
          <w:numId w:val="16"/>
        </w:numPr>
        <w:autoSpaceDE w:val="0"/>
        <w:autoSpaceDN w:val="0"/>
        <w:adjustRightInd w:val="0"/>
        <w:spacing w:after="0" w:line="240" w:lineRule="auto"/>
        <w:ind w:left="360" w:hanging="360"/>
        <w:jc w:val="both"/>
        <w:rPr>
          <w:rFonts w:cs="Arial"/>
          <w:strike/>
        </w:rPr>
      </w:pPr>
      <w:r w:rsidRPr="009F7F64">
        <w:rPr>
          <w:rFonts w:cs="Arial"/>
          <w:i/>
          <w:strike/>
        </w:rPr>
        <w:t xml:space="preserve">Urges </w:t>
      </w:r>
      <w:r w:rsidRPr="009F7F64">
        <w:rPr>
          <w:rFonts w:cs="Arial"/>
          <w:strike/>
        </w:rPr>
        <w:t xml:space="preserve">other MEAs to adopt the same standard taxonomic reference for passerine birds; </w:t>
      </w:r>
      <w:r w:rsidRPr="009F7F64">
        <w:rPr>
          <w:rFonts w:cs="Arial"/>
          <w:strike/>
        </w:rPr>
        <w:lastRenderedPageBreak/>
        <w:t xml:space="preserve">and </w:t>
      </w:r>
    </w:p>
    <w:p w14:paraId="553B39CF" w14:textId="77777777" w:rsidR="00BD186A" w:rsidRPr="009F7F64" w:rsidRDefault="00BD186A" w:rsidP="0032147C">
      <w:pPr>
        <w:spacing w:after="0" w:line="240" w:lineRule="auto"/>
        <w:ind w:left="360"/>
        <w:jc w:val="both"/>
        <w:rPr>
          <w:rFonts w:cs="Arial"/>
          <w:i/>
          <w:strike/>
        </w:rPr>
      </w:pPr>
    </w:p>
    <w:p w14:paraId="5C259FBA" w14:textId="77777777" w:rsidR="00BD186A" w:rsidRPr="009F7F64" w:rsidRDefault="00BD186A" w:rsidP="0032147C">
      <w:pPr>
        <w:widowControl w:val="0"/>
        <w:numPr>
          <w:ilvl w:val="0"/>
          <w:numId w:val="16"/>
        </w:numPr>
        <w:autoSpaceDE w:val="0"/>
        <w:autoSpaceDN w:val="0"/>
        <w:adjustRightInd w:val="0"/>
        <w:spacing w:after="0" w:line="240" w:lineRule="auto"/>
        <w:ind w:left="360" w:hanging="360"/>
        <w:jc w:val="both"/>
        <w:rPr>
          <w:rFonts w:cs="Arial"/>
          <w:strike/>
        </w:rPr>
      </w:pPr>
      <w:r w:rsidRPr="009F7F64">
        <w:rPr>
          <w:rFonts w:cs="Arial"/>
          <w:i/>
          <w:strike/>
          <w:lang w:val="en-GB"/>
        </w:rPr>
        <w:t>Repeals</w:t>
      </w:r>
      <w:r w:rsidRPr="009F7F64">
        <w:rPr>
          <w:rFonts w:cs="Arial"/>
          <w:strike/>
          <w:lang w:val="en-GB"/>
        </w:rPr>
        <w:t xml:space="preserve"> </w:t>
      </w:r>
    </w:p>
    <w:p w14:paraId="2A6D8122" w14:textId="77777777" w:rsidR="00BD186A" w:rsidRPr="009F7F64" w:rsidRDefault="00BD186A" w:rsidP="0032147C">
      <w:pPr>
        <w:spacing w:after="0" w:line="240" w:lineRule="auto"/>
        <w:jc w:val="both"/>
        <w:rPr>
          <w:rFonts w:cs="Arial"/>
          <w:strike/>
          <w:lang w:val="en-GB"/>
        </w:rPr>
      </w:pPr>
    </w:p>
    <w:p w14:paraId="45FFB1AB" w14:textId="77777777" w:rsidR="00BD186A" w:rsidRPr="009F7F64" w:rsidRDefault="00BD186A" w:rsidP="0032147C">
      <w:pPr>
        <w:widowControl w:val="0"/>
        <w:numPr>
          <w:ilvl w:val="0"/>
          <w:numId w:val="17"/>
        </w:numPr>
        <w:autoSpaceDE w:val="0"/>
        <w:autoSpaceDN w:val="0"/>
        <w:adjustRightInd w:val="0"/>
        <w:spacing w:after="0" w:line="240" w:lineRule="auto"/>
        <w:ind w:hanging="720"/>
        <w:jc w:val="both"/>
        <w:rPr>
          <w:rFonts w:cs="Arial"/>
          <w:strike/>
          <w:lang w:val="en-GB"/>
        </w:rPr>
      </w:pPr>
      <w:r w:rsidRPr="009F7F64">
        <w:rPr>
          <w:rFonts w:cs="Arial"/>
          <w:strike/>
          <w:lang w:val="en-GB"/>
        </w:rPr>
        <w:t xml:space="preserve">Recommendation 6.1, </w:t>
      </w:r>
      <w:r w:rsidRPr="009F7F64">
        <w:rPr>
          <w:rFonts w:cs="Arial"/>
          <w:i/>
          <w:strike/>
          <w:lang w:val="en-GB"/>
        </w:rPr>
        <w:t>Standardized Nomenclature for the CMS Appendices</w:t>
      </w:r>
      <w:r w:rsidRPr="009F7F64">
        <w:rPr>
          <w:rFonts w:cs="Arial"/>
          <w:strike/>
          <w:lang w:val="en-GB"/>
        </w:rPr>
        <w:t>;</w:t>
      </w:r>
    </w:p>
    <w:p w14:paraId="7D4FCF6C" w14:textId="77777777" w:rsidR="00BD186A" w:rsidRPr="009F7F64" w:rsidRDefault="00BD186A" w:rsidP="0032147C">
      <w:pPr>
        <w:spacing w:after="0" w:line="240" w:lineRule="auto"/>
        <w:ind w:left="1440" w:hanging="720"/>
        <w:jc w:val="both"/>
        <w:rPr>
          <w:rFonts w:cs="Arial"/>
          <w:strike/>
          <w:lang w:val="en-GB"/>
        </w:rPr>
      </w:pPr>
    </w:p>
    <w:p w14:paraId="79D56E6C" w14:textId="77777777" w:rsidR="00BD186A" w:rsidRPr="009F7F64" w:rsidRDefault="00BD186A" w:rsidP="0032147C">
      <w:pPr>
        <w:widowControl w:val="0"/>
        <w:numPr>
          <w:ilvl w:val="0"/>
          <w:numId w:val="17"/>
        </w:numPr>
        <w:autoSpaceDE w:val="0"/>
        <w:autoSpaceDN w:val="0"/>
        <w:adjustRightInd w:val="0"/>
        <w:spacing w:after="0" w:line="240" w:lineRule="auto"/>
        <w:ind w:hanging="720"/>
        <w:jc w:val="both"/>
        <w:rPr>
          <w:rFonts w:cs="Arial"/>
          <w:strike/>
          <w:lang w:val="en-GB"/>
        </w:rPr>
      </w:pPr>
      <w:r w:rsidRPr="009F7F64">
        <w:rPr>
          <w:rFonts w:cs="Arial"/>
          <w:strike/>
          <w:lang w:val="en-GB"/>
        </w:rPr>
        <w:t xml:space="preserve">Recommendation, 9.4, </w:t>
      </w:r>
      <w:r w:rsidRPr="009F7F64">
        <w:rPr>
          <w:rFonts w:cs="Arial"/>
          <w:i/>
          <w:strike/>
          <w:lang w:val="en-GB"/>
        </w:rPr>
        <w:t>Standardized Nomenclature for the CMS Appendices</w:t>
      </w:r>
      <w:r w:rsidRPr="009F7F64">
        <w:rPr>
          <w:rFonts w:cs="Arial"/>
          <w:strike/>
          <w:lang w:val="en-GB"/>
        </w:rPr>
        <w:t>;</w:t>
      </w:r>
    </w:p>
    <w:p w14:paraId="0BFA1FBF" w14:textId="77777777" w:rsidR="00BD186A" w:rsidRPr="009F7F64" w:rsidRDefault="00BD186A" w:rsidP="0032147C">
      <w:pPr>
        <w:spacing w:after="0" w:line="240" w:lineRule="auto"/>
        <w:ind w:left="1440" w:hanging="720"/>
        <w:jc w:val="both"/>
        <w:rPr>
          <w:rFonts w:cs="Arial"/>
          <w:strike/>
          <w:lang w:val="en-GB"/>
        </w:rPr>
      </w:pPr>
    </w:p>
    <w:p w14:paraId="15A09544" w14:textId="77777777" w:rsidR="00BD186A" w:rsidRPr="009F7F64" w:rsidRDefault="00BD186A" w:rsidP="0032147C">
      <w:pPr>
        <w:widowControl w:val="0"/>
        <w:numPr>
          <w:ilvl w:val="0"/>
          <w:numId w:val="17"/>
        </w:numPr>
        <w:autoSpaceDE w:val="0"/>
        <w:autoSpaceDN w:val="0"/>
        <w:adjustRightInd w:val="0"/>
        <w:spacing w:after="0" w:line="240" w:lineRule="auto"/>
        <w:ind w:hanging="720"/>
        <w:jc w:val="both"/>
        <w:rPr>
          <w:rFonts w:cs="Arial"/>
          <w:strike/>
          <w:lang w:val="en-GB"/>
        </w:rPr>
      </w:pPr>
      <w:r w:rsidRPr="009F7F64">
        <w:rPr>
          <w:rFonts w:cs="Arial"/>
          <w:strike/>
          <w:lang w:val="en-GB"/>
        </w:rPr>
        <w:t xml:space="preserve">Resolution 10.13, </w:t>
      </w:r>
      <w:r w:rsidRPr="009F7F64">
        <w:rPr>
          <w:rFonts w:cs="Arial"/>
          <w:i/>
          <w:strike/>
          <w:lang w:val="en-GB"/>
        </w:rPr>
        <w:t>Standardized Nomenclature of Birds Listed on the CMS Appendices</w:t>
      </w:r>
      <w:r w:rsidRPr="009F7F64">
        <w:rPr>
          <w:rFonts w:cs="Arial"/>
          <w:strike/>
          <w:lang w:val="en-GB"/>
        </w:rPr>
        <w:t>; and</w:t>
      </w:r>
    </w:p>
    <w:p w14:paraId="4C8B11FE" w14:textId="77777777" w:rsidR="00BD186A" w:rsidRPr="009F7F64" w:rsidRDefault="00BD186A" w:rsidP="0032147C">
      <w:pPr>
        <w:spacing w:after="0" w:line="240" w:lineRule="auto"/>
        <w:ind w:left="1440" w:hanging="720"/>
        <w:jc w:val="both"/>
        <w:rPr>
          <w:rFonts w:cs="Arial"/>
          <w:strike/>
          <w:lang w:val="en-GB"/>
        </w:rPr>
      </w:pPr>
    </w:p>
    <w:p w14:paraId="0E3E1145" w14:textId="1A49DA10" w:rsidR="00BD186A" w:rsidRPr="009F7F64" w:rsidRDefault="00BD186A" w:rsidP="0032147C">
      <w:pPr>
        <w:widowControl w:val="0"/>
        <w:numPr>
          <w:ilvl w:val="0"/>
          <w:numId w:val="17"/>
        </w:numPr>
        <w:autoSpaceDE w:val="0"/>
        <w:autoSpaceDN w:val="0"/>
        <w:adjustRightInd w:val="0"/>
        <w:spacing w:after="0" w:line="240" w:lineRule="auto"/>
        <w:ind w:hanging="720"/>
        <w:jc w:val="both"/>
        <w:rPr>
          <w:rFonts w:cs="Arial"/>
          <w:strike/>
          <w:u w:val="single"/>
          <w:lang w:val="en-GB"/>
        </w:rPr>
      </w:pPr>
      <w:r w:rsidRPr="009F7F64">
        <w:rPr>
          <w:rFonts w:cs="Arial"/>
          <w:strike/>
          <w:lang w:val="en-GB"/>
        </w:rPr>
        <w:t xml:space="preserve">Resolution 11.19, </w:t>
      </w:r>
      <w:r w:rsidRPr="009F7F64">
        <w:rPr>
          <w:rFonts w:cs="Arial"/>
          <w:i/>
          <w:strike/>
          <w:lang w:val="en-GB"/>
        </w:rPr>
        <w:t>The Taxonomy and Nomenclature of Birds Listed in the Appendices</w:t>
      </w:r>
      <w:r w:rsidRPr="009F7F64">
        <w:rPr>
          <w:rFonts w:cs="Arial"/>
          <w:strike/>
          <w:lang w:val="en-GB"/>
        </w:rPr>
        <w:t>.</w:t>
      </w:r>
    </w:p>
    <w:p w14:paraId="7E294F4A" w14:textId="77777777" w:rsidR="00BD186A" w:rsidRPr="009F7F64" w:rsidRDefault="00BD186A" w:rsidP="0032147C">
      <w:pPr>
        <w:spacing w:after="0" w:line="240" w:lineRule="auto"/>
        <w:ind w:left="360"/>
        <w:jc w:val="both"/>
        <w:rPr>
          <w:rFonts w:cs="Arial"/>
          <w:i/>
          <w:strike/>
        </w:rPr>
      </w:pPr>
    </w:p>
    <w:p w14:paraId="11D3D82D" w14:textId="77777777" w:rsidR="00BD186A" w:rsidRPr="0032147C" w:rsidRDefault="00BD186A" w:rsidP="0032147C">
      <w:pPr>
        <w:spacing w:after="0" w:line="240" w:lineRule="auto"/>
        <w:jc w:val="right"/>
        <w:rPr>
          <w:rFonts w:cs="Arial"/>
          <w:i/>
        </w:rPr>
      </w:pPr>
    </w:p>
    <w:p w14:paraId="0718E76E" w14:textId="77777777" w:rsidR="00BD186A" w:rsidRPr="0032147C" w:rsidRDefault="00BD186A" w:rsidP="0032147C">
      <w:pPr>
        <w:spacing w:after="0" w:line="240" w:lineRule="auto"/>
        <w:rPr>
          <w:rFonts w:cs="Arial"/>
        </w:rPr>
        <w:sectPr w:rsidR="00BD186A" w:rsidRPr="0032147C" w:rsidSect="00CA1EC1">
          <w:headerReference w:type="even" r:id="rId27"/>
          <w:headerReference w:type="default" r:id="rId28"/>
          <w:footerReference w:type="even" r:id="rId29"/>
          <w:footerReference w:type="default" r:id="rId30"/>
          <w:headerReference w:type="first" r:id="rId31"/>
          <w:footerReference w:type="first" r:id="rId32"/>
          <w:endnotePr>
            <w:numFmt w:val="decimal"/>
          </w:endnotePr>
          <w:pgSz w:w="11905" w:h="16837" w:code="9"/>
          <w:pgMar w:top="1440" w:right="1440" w:bottom="1440" w:left="1440" w:header="810" w:footer="432" w:gutter="0"/>
          <w:cols w:space="720"/>
          <w:noEndnote/>
          <w:titlePg/>
          <w:docGrid w:linePitch="299"/>
        </w:sectPr>
      </w:pPr>
    </w:p>
    <w:p w14:paraId="72ED7A2E" w14:textId="5787388D" w:rsidR="00957DE9" w:rsidRDefault="00957DE9" w:rsidP="009214E0">
      <w:pPr>
        <w:spacing w:after="0" w:line="240" w:lineRule="auto"/>
        <w:jc w:val="right"/>
        <w:rPr>
          <w:rFonts w:cs="Arial"/>
          <w:b/>
          <w:lang w:val="en-GB"/>
        </w:rPr>
      </w:pPr>
      <w:r>
        <w:rPr>
          <w:rFonts w:cs="Arial"/>
          <w:b/>
          <w:lang w:val="en-GB"/>
        </w:rPr>
        <w:lastRenderedPageBreak/>
        <w:t>ANNEX 3</w:t>
      </w:r>
    </w:p>
    <w:p w14:paraId="6C9CFC1D" w14:textId="77777777" w:rsidR="00957DE9" w:rsidRDefault="00957DE9" w:rsidP="00957DE9">
      <w:pPr>
        <w:spacing w:after="0" w:line="240" w:lineRule="auto"/>
        <w:rPr>
          <w:rFonts w:cs="Arial"/>
          <w:b/>
          <w:lang w:val="en-GB"/>
        </w:rPr>
      </w:pPr>
    </w:p>
    <w:p w14:paraId="17A4AE0B" w14:textId="2566C703" w:rsidR="00BD186A" w:rsidRPr="0032147C" w:rsidRDefault="00BD186A" w:rsidP="009214E0">
      <w:pPr>
        <w:spacing w:after="0" w:line="240" w:lineRule="auto"/>
        <w:jc w:val="center"/>
        <w:rPr>
          <w:rFonts w:cs="Arial"/>
          <w:b/>
          <w:lang w:val="en-GB"/>
        </w:rPr>
      </w:pPr>
      <w:r w:rsidRPr="0032147C">
        <w:rPr>
          <w:rFonts w:cs="Arial"/>
          <w:b/>
          <w:lang w:val="en-GB"/>
        </w:rPr>
        <w:t>Annex to Resolution 12.27</w:t>
      </w:r>
      <w:r w:rsidR="00B235BB">
        <w:rPr>
          <w:rFonts w:cs="Arial"/>
          <w:b/>
          <w:lang w:val="en-GB"/>
        </w:rPr>
        <w:t xml:space="preserve"> </w:t>
      </w:r>
      <w:r w:rsidR="00B235BB" w:rsidRPr="00C90475">
        <w:rPr>
          <w:rFonts w:cs="Arial"/>
          <w:b/>
          <w:u w:val="single"/>
          <w:lang w:val="en-GB"/>
        </w:rPr>
        <w:t>[Rev.COP14]</w:t>
      </w:r>
    </w:p>
    <w:p w14:paraId="23B59E3C" w14:textId="77777777" w:rsidR="00BD186A" w:rsidRPr="0032147C" w:rsidRDefault="00BD186A" w:rsidP="009214E0">
      <w:pPr>
        <w:spacing w:after="0" w:line="240" w:lineRule="auto"/>
        <w:jc w:val="center"/>
        <w:rPr>
          <w:rFonts w:cs="Arial"/>
          <w:b/>
          <w:lang w:val="en-GB"/>
        </w:rPr>
      </w:pPr>
    </w:p>
    <w:p w14:paraId="09842D28" w14:textId="38DD669A" w:rsidR="00BD186A" w:rsidRPr="0032147C" w:rsidRDefault="00BD186A" w:rsidP="009214E0">
      <w:pPr>
        <w:spacing w:after="0" w:line="240" w:lineRule="auto"/>
        <w:jc w:val="center"/>
        <w:rPr>
          <w:rFonts w:cs="Arial"/>
          <w:b/>
        </w:rPr>
      </w:pPr>
      <w:r w:rsidRPr="0032147C">
        <w:rPr>
          <w:rFonts w:cs="Arial"/>
          <w:b/>
        </w:rPr>
        <w:t xml:space="preserve">LIST OF STANDARD REFERENCES </w:t>
      </w:r>
      <w:r w:rsidR="00C90475">
        <w:rPr>
          <w:rFonts w:cs="Arial"/>
          <w:b/>
        </w:rPr>
        <w:t>[</w:t>
      </w:r>
      <w:r w:rsidRPr="0032147C">
        <w:rPr>
          <w:rFonts w:cs="Arial"/>
          <w:b/>
        </w:rPr>
        <w:t>ADOPTED BY</w:t>
      </w:r>
    </w:p>
    <w:p w14:paraId="2EC50457" w14:textId="47A2EEFA" w:rsidR="00BD186A" w:rsidRPr="0032147C" w:rsidRDefault="00BD186A" w:rsidP="009214E0">
      <w:pPr>
        <w:spacing w:after="0" w:line="240" w:lineRule="auto"/>
        <w:jc w:val="center"/>
        <w:rPr>
          <w:rFonts w:cs="Arial"/>
          <w:b/>
        </w:rPr>
      </w:pPr>
      <w:r w:rsidRPr="0032147C">
        <w:rPr>
          <w:rFonts w:cs="Arial"/>
          <w:b/>
        </w:rPr>
        <w:t>THE CONFERENCE OF THE PARTIES</w:t>
      </w:r>
      <w:r w:rsidR="00C90475">
        <w:rPr>
          <w:rFonts w:cs="Arial"/>
          <w:b/>
        </w:rPr>
        <w:t>]</w:t>
      </w:r>
    </w:p>
    <w:p w14:paraId="574448E8" w14:textId="77777777" w:rsidR="00BD186A" w:rsidRPr="0032147C" w:rsidRDefault="00BD186A" w:rsidP="0032147C">
      <w:pPr>
        <w:spacing w:after="0" w:line="240" w:lineRule="auto"/>
        <w:jc w:val="both"/>
        <w:rPr>
          <w:rFonts w:cs="Arial"/>
        </w:rPr>
      </w:pPr>
    </w:p>
    <w:p w14:paraId="71ADDB2C" w14:textId="77777777" w:rsidR="00BD186A" w:rsidRPr="0032147C" w:rsidRDefault="00BD186A" w:rsidP="0032147C">
      <w:pPr>
        <w:spacing w:after="0" w:line="240" w:lineRule="auto"/>
        <w:jc w:val="both"/>
        <w:rPr>
          <w:rFonts w:cs="Arial"/>
          <w:i/>
        </w:rPr>
      </w:pPr>
      <w:r w:rsidRPr="0032147C">
        <w:rPr>
          <w:rFonts w:cs="Arial"/>
          <w:i/>
        </w:rPr>
        <w:t xml:space="preserve">Mammals </w:t>
      </w:r>
    </w:p>
    <w:p w14:paraId="35BE2098" w14:textId="77777777" w:rsidR="00BD186A" w:rsidRPr="0032147C" w:rsidRDefault="00BD186A" w:rsidP="0032147C">
      <w:pPr>
        <w:spacing w:after="0" w:line="240" w:lineRule="auto"/>
        <w:jc w:val="both"/>
        <w:rPr>
          <w:rFonts w:cs="Arial"/>
        </w:rPr>
      </w:pPr>
    </w:p>
    <w:p w14:paraId="59F53990" w14:textId="77777777" w:rsidR="00BD186A" w:rsidRPr="0032147C" w:rsidRDefault="00BD186A" w:rsidP="0032147C">
      <w:pPr>
        <w:spacing w:after="0" w:line="240" w:lineRule="auto"/>
        <w:ind w:firstLine="720"/>
        <w:jc w:val="both"/>
        <w:rPr>
          <w:rFonts w:cs="Arial"/>
          <w:lang w:val="en-GB" w:eastAsia="en-GB"/>
        </w:rPr>
      </w:pPr>
      <w:r w:rsidRPr="0032147C">
        <w:rPr>
          <w:rFonts w:cs="Arial"/>
          <w:lang w:val="en-GB" w:eastAsia="en-GB"/>
        </w:rPr>
        <w:t>Marine mammals:</w:t>
      </w:r>
    </w:p>
    <w:p w14:paraId="2FAE3B0E" w14:textId="77777777" w:rsidR="00BD186A" w:rsidRPr="0032147C" w:rsidRDefault="00BD186A" w:rsidP="0032147C">
      <w:pPr>
        <w:spacing w:after="0" w:line="240" w:lineRule="auto"/>
        <w:jc w:val="both"/>
        <w:rPr>
          <w:rFonts w:cs="Arial"/>
        </w:rPr>
      </w:pPr>
    </w:p>
    <w:p w14:paraId="4A1C5796" w14:textId="77777777" w:rsidR="00BD186A" w:rsidRDefault="00301E77" w:rsidP="0032147C">
      <w:pPr>
        <w:spacing w:after="0" w:line="240" w:lineRule="auto"/>
        <w:jc w:val="both"/>
        <w:rPr>
          <w:rFonts w:cs="Arial"/>
          <w:strike/>
          <w:lang w:val="en-GB" w:eastAsia="en-GB"/>
        </w:rPr>
      </w:pPr>
      <w:hyperlink r:id="rId33" w:tgtFrame="_blank" w:history="1">
        <w:r w:rsidR="00BD186A" w:rsidRPr="00C90475">
          <w:rPr>
            <w:rFonts w:cs="Arial"/>
            <w:strike/>
            <w:color w:val="000000"/>
            <w:lang w:val="en-GB" w:eastAsia="en-GB"/>
          </w:rPr>
          <w:t>Perrin</w:t>
        </w:r>
      </w:hyperlink>
      <w:r w:rsidR="00BD186A" w:rsidRPr="00C90475">
        <w:rPr>
          <w:rFonts w:cs="Arial"/>
          <w:strike/>
          <w:lang w:val="en-GB" w:eastAsia="en-GB"/>
        </w:rPr>
        <w:t xml:space="preserve"> W.F., </w:t>
      </w:r>
      <w:proofErr w:type="spellStart"/>
      <w:r w:rsidR="00BD186A" w:rsidRPr="00C90475">
        <w:rPr>
          <w:rFonts w:cs="Arial"/>
          <w:strike/>
          <w:lang w:val="en-GB" w:eastAsia="en-GB"/>
        </w:rPr>
        <w:t>Wursig</w:t>
      </w:r>
      <w:proofErr w:type="spellEnd"/>
      <w:r w:rsidR="00BD186A" w:rsidRPr="00C90475">
        <w:rPr>
          <w:rFonts w:cs="Arial"/>
          <w:strike/>
          <w:lang w:val="en-GB" w:eastAsia="en-GB"/>
        </w:rPr>
        <w:t xml:space="preserve"> B. and </w:t>
      </w:r>
      <w:proofErr w:type="spellStart"/>
      <w:r w:rsidR="00BD186A" w:rsidRPr="00C90475">
        <w:rPr>
          <w:rFonts w:cs="Arial"/>
          <w:strike/>
          <w:lang w:val="en-GB" w:eastAsia="en-GB"/>
        </w:rPr>
        <w:t>Thewissen</w:t>
      </w:r>
      <w:proofErr w:type="spellEnd"/>
      <w:r w:rsidR="00BD186A" w:rsidRPr="00C90475">
        <w:rPr>
          <w:rFonts w:cs="Arial"/>
          <w:strike/>
          <w:lang w:val="en-GB" w:eastAsia="en-GB"/>
        </w:rPr>
        <w:t xml:space="preserve"> J.G.M. (Editors), (2009), Encyclopaedia of Marine Mammals, Second edition. Academic Press as the standard nomenclatural reference for Marine Mammals as recommended by the 15</w:t>
      </w:r>
      <w:r w:rsidR="00BD186A" w:rsidRPr="00C90475">
        <w:rPr>
          <w:rFonts w:cs="Arial"/>
          <w:strike/>
          <w:vertAlign w:val="superscript"/>
          <w:lang w:val="en-GB" w:eastAsia="en-GB"/>
        </w:rPr>
        <w:t>th</w:t>
      </w:r>
      <w:r w:rsidR="00BD186A" w:rsidRPr="00C90475">
        <w:rPr>
          <w:rFonts w:cs="Arial"/>
          <w:strike/>
          <w:lang w:val="en-GB" w:eastAsia="en-GB"/>
        </w:rPr>
        <w:t xml:space="preserve"> meeting of the Scientific Council;</w:t>
      </w:r>
    </w:p>
    <w:p w14:paraId="02CCB1EF" w14:textId="1B157131" w:rsidR="00800DF1" w:rsidRPr="00800DF1" w:rsidRDefault="00800DF1" w:rsidP="00800DF1">
      <w:pPr>
        <w:spacing w:after="0" w:line="240" w:lineRule="auto"/>
        <w:jc w:val="both"/>
        <w:rPr>
          <w:rFonts w:cs="Arial"/>
          <w:u w:val="single"/>
          <w:lang w:val="en-GB" w:eastAsia="en-GB"/>
        </w:rPr>
      </w:pPr>
      <w:r w:rsidRPr="00800DF1">
        <w:rPr>
          <w:rFonts w:cs="Arial"/>
          <w:u w:val="single"/>
          <w:lang w:eastAsia="en-GB"/>
        </w:rPr>
        <w:t xml:space="preserve">Committee on Taxonomy. </w:t>
      </w:r>
      <w:r w:rsidRPr="00800DF1">
        <w:rPr>
          <w:rFonts w:cs="Arial"/>
          <w:i/>
          <w:u w:val="single"/>
          <w:lang w:eastAsia="en-GB"/>
        </w:rPr>
        <w:t>List of marine mammal species and subspecies</w:t>
      </w:r>
      <w:r w:rsidRPr="00800DF1">
        <w:rPr>
          <w:rFonts w:cs="Arial"/>
          <w:u w:val="single"/>
          <w:lang w:eastAsia="en-GB"/>
        </w:rPr>
        <w:t xml:space="preserve">. Society for Marine </w:t>
      </w:r>
      <w:proofErr w:type="gramStart"/>
      <w:r w:rsidRPr="00800DF1">
        <w:rPr>
          <w:rFonts w:cs="Arial"/>
          <w:u w:val="single"/>
          <w:lang w:eastAsia="en-GB"/>
        </w:rPr>
        <w:t xml:space="preserve">Mammalogy,  </w:t>
      </w:r>
      <w:r w:rsidR="009B4BB6">
        <w:rPr>
          <w:rFonts w:cs="Arial"/>
          <w:u w:val="single"/>
          <w:lang w:eastAsia="en-GB"/>
        </w:rPr>
        <w:t>(</w:t>
      </w:r>
      <w:proofErr w:type="gramEnd"/>
      <w:r w:rsidR="009B4BB6">
        <w:rPr>
          <w:rFonts w:cs="Arial"/>
          <w:u w:val="single"/>
          <w:lang w:eastAsia="en-GB"/>
        </w:rPr>
        <w:t>continuously updated)</w:t>
      </w:r>
      <w:r w:rsidR="006A0A7B">
        <w:rPr>
          <w:rFonts w:cs="Arial"/>
          <w:u w:val="single"/>
          <w:lang w:eastAsia="en-GB"/>
        </w:rPr>
        <w:t>;</w:t>
      </w:r>
    </w:p>
    <w:p w14:paraId="6B42F562" w14:textId="77777777" w:rsidR="00800DF1" w:rsidRPr="00800DF1" w:rsidRDefault="00800DF1" w:rsidP="0032147C">
      <w:pPr>
        <w:spacing w:after="0" w:line="240" w:lineRule="auto"/>
        <w:jc w:val="both"/>
        <w:rPr>
          <w:rFonts w:cs="Arial"/>
          <w:u w:val="single"/>
          <w:lang w:val="en-GB" w:eastAsia="en-GB"/>
        </w:rPr>
      </w:pPr>
    </w:p>
    <w:p w14:paraId="3C58E49E" w14:textId="77777777" w:rsidR="00BD186A" w:rsidRPr="0032147C" w:rsidRDefault="00BD186A" w:rsidP="0032147C">
      <w:pPr>
        <w:spacing w:after="0" w:line="240" w:lineRule="auto"/>
        <w:ind w:firstLine="720"/>
        <w:jc w:val="both"/>
        <w:rPr>
          <w:rFonts w:cs="Arial"/>
          <w:lang w:val="en-GB" w:eastAsia="en-GB"/>
        </w:rPr>
      </w:pPr>
    </w:p>
    <w:p w14:paraId="3947540C" w14:textId="77777777" w:rsidR="00BD186A" w:rsidRPr="0032147C" w:rsidRDefault="00BD186A" w:rsidP="0032147C">
      <w:pPr>
        <w:spacing w:after="0" w:line="240" w:lineRule="auto"/>
        <w:ind w:firstLine="720"/>
        <w:jc w:val="both"/>
        <w:rPr>
          <w:rFonts w:cs="Arial"/>
          <w:lang w:val="en-GB" w:eastAsia="en-GB"/>
        </w:rPr>
      </w:pPr>
      <w:r w:rsidRPr="0032147C">
        <w:rPr>
          <w:rFonts w:cs="Arial"/>
          <w:lang w:val="en-GB" w:eastAsia="en-GB"/>
        </w:rPr>
        <w:t>Terrestrial mammals:</w:t>
      </w:r>
    </w:p>
    <w:p w14:paraId="00701140" w14:textId="77777777" w:rsidR="00BD186A" w:rsidRPr="0032147C" w:rsidRDefault="00BD186A" w:rsidP="0032147C">
      <w:pPr>
        <w:spacing w:after="0" w:line="240" w:lineRule="auto"/>
        <w:jc w:val="both"/>
        <w:rPr>
          <w:rFonts w:cs="Arial"/>
          <w:lang w:val="en-GB" w:eastAsia="en-GB"/>
        </w:rPr>
      </w:pPr>
    </w:p>
    <w:p w14:paraId="66528343" w14:textId="77777777" w:rsidR="00BD186A" w:rsidRPr="0032147C" w:rsidRDefault="00BD186A" w:rsidP="0032147C">
      <w:pPr>
        <w:spacing w:after="0" w:line="240" w:lineRule="auto"/>
        <w:jc w:val="both"/>
        <w:rPr>
          <w:rFonts w:cs="Arial"/>
          <w:lang w:val="en-GB" w:eastAsia="en-GB"/>
        </w:rPr>
      </w:pPr>
      <w:r w:rsidRPr="0032147C">
        <w:rPr>
          <w:rFonts w:cs="Arial"/>
          <w:lang w:val="en-GB" w:eastAsia="en-GB"/>
        </w:rPr>
        <w:t xml:space="preserve">Wilson, D. E. &amp; Reeder, D. M. (ed.) (2005): </w:t>
      </w:r>
      <w:r w:rsidRPr="0011141C">
        <w:rPr>
          <w:rFonts w:cs="Arial"/>
          <w:i/>
          <w:lang w:val="en-GB" w:eastAsia="en-GB"/>
        </w:rPr>
        <w:t>Mammal Species of the World. A Taxonomic and Geographic Reference.</w:t>
      </w:r>
      <w:r w:rsidRPr="0032147C">
        <w:rPr>
          <w:rFonts w:cs="Arial"/>
          <w:lang w:val="en-GB" w:eastAsia="en-GB"/>
        </w:rPr>
        <w:t xml:space="preserve"> Third edition, John Hopkins University Press as the standard nomenclatural reference for terrestrial mammals, as recommended by the 14</w:t>
      </w:r>
      <w:r w:rsidRPr="0032147C">
        <w:rPr>
          <w:rFonts w:cs="Arial"/>
          <w:vertAlign w:val="superscript"/>
          <w:lang w:val="en-GB" w:eastAsia="en-GB"/>
        </w:rPr>
        <w:t>th</w:t>
      </w:r>
      <w:r w:rsidRPr="0032147C">
        <w:rPr>
          <w:rFonts w:cs="Arial"/>
          <w:lang w:val="en-GB" w:eastAsia="en-GB"/>
        </w:rPr>
        <w:t xml:space="preserve"> meeting of the Scientific Council;</w:t>
      </w:r>
    </w:p>
    <w:p w14:paraId="06829855" w14:textId="77777777" w:rsidR="00BD186A" w:rsidRPr="0032147C" w:rsidRDefault="00BD186A" w:rsidP="0032147C">
      <w:pPr>
        <w:spacing w:after="0" w:line="240" w:lineRule="auto"/>
        <w:jc w:val="both"/>
        <w:rPr>
          <w:rFonts w:cs="Arial"/>
          <w:lang w:val="en-GB" w:eastAsia="en-GB"/>
        </w:rPr>
      </w:pPr>
    </w:p>
    <w:p w14:paraId="5B1A9E8A" w14:textId="77777777" w:rsidR="00BD186A" w:rsidRPr="0032147C" w:rsidRDefault="00BD186A" w:rsidP="0032147C">
      <w:pPr>
        <w:spacing w:after="0" w:line="240" w:lineRule="auto"/>
        <w:jc w:val="both"/>
        <w:rPr>
          <w:rFonts w:cs="Arial"/>
          <w:i/>
          <w:lang w:val="en-GB" w:eastAsia="en-GB"/>
        </w:rPr>
      </w:pPr>
    </w:p>
    <w:p w14:paraId="2740EDAD" w14:textId="77777777" w:rsidR="00BD186A" w:rsidRPr="0032147C" w:rsidRDefault="00BD186A" w:rsidP="0032147C">
      <w:pPr>
        <w:spacing w:after="0" w:line="240" w:lineRule="auto"/>
        <w:jc w:val="both"/>
        <w:rPr>
          <w:rFonts w:cs="Arial"/>
          <w:lang w:val="en-GB" w:eastAsia="en-GB"/>
        </w:rPr>
      </w:pPr>
      <w:r w:rsidRPr="0032147C">
        <w:rPr>
          <w:rFonts w:cs="Arial"/>
          <w:i/>
          <w:lang w:val="en-GB" w:eastAsia="en-GB"/>
        </w:rPr>
        <w:t xml:space="preserve">Birds </w:t>
      </w:r>
    </w:p>
    <w:p w14:paraId="00EABBA6" w14:textId="77777777" w:rsidR="00BD186A" w:rsidRPr="0032147C" w:rsidRDefault="00BD186A" w:rsidP="0032147C">
      <w:pPr>
        <w:spacing w:after="0" w:line="240" w:lineRule="auto"/>
        <w:jc w:val="both"/>
        <w:rPr>
          <w:rFonts w:cs="Arial"/>
          <w:lang w:val="en-GB" w:eastAsia="en-GB"/>
        </w:rPr>
      </w:pPr>
    </w:p>
    <w:p w14:paraId="482D92D1" w14:textId="1AAE9358" w:rsidR="00BD186A" w:rsidRPr="0032147C" w:rsidRDefault="00BD186A" w:rsidP="0032147C">
      <w:pPr>
        <w:spacing w:after="0" w:line="240" w:lineRule="auto"/>
        <w:ind w:firstLine="720"/>
        <w:jc w:val="both"/>
        <w:rPr>
          <w:rFonts w:cs="Arial"/>
          <w:lang w:val="en-GB" w:eastAsia="en-GB"/>
        </w:rPr>
      </w:pPr>
      <w:r w:rsidRPr="0032147C">
        <w:rPr>
          <w:rFonts w:cs="Arial"/>
          <w:lang w:val="en-GB" w:eastAsia="en-GB"/>
        </w:rPr>
        <w:t>Non-passerine species:</w:t>
      </w:r>
    </w:p>
    <w:p w14:paraId="176628A8" w14:textId="77777777" w:rsidR="00BD186A" w:rsidRPr="0032147C" w:rsidRDefault="00BD186A" w:rsidP="0032147C">
      <w:pPr>
        <w:spacing w:after="0" w:line="240" w:lineRule="auto"/>
        <w:jc w:val="both"/>
        <w:rPr>
          <w:rFonts w:cs="Arial"/>
          <w:lang w:val="en-GB" w:eastAsia="en-GB"/>
        </w:rPr>
      </w:pPr>
    </w:p>
    <w:p w14:paraId="453273F9" w14:textId="77777777" w:rsidR="00BD186A" w:rsidRPr="007B3F36" w:rsidRDefault="00BD186A" w:rsidP="0032147C">
      <w:pPr>
        <w:spacing w:after="0" w:line="240" w:lineRule="auto"/>
        <w:jc w:val="both"/>
        <w:rPr>
          <w:lang w:val="es-ES"/>
        </w:rPr>
      </w:pPr>
      <w:r w:rsidRPr="004C7E26">
        <w:rPr>
          <w:rFonts w:cs="Arial"/>
        </w:rPr>
        <w:t xml:space="preserve">Del Hoyo, J. &amp; Collar, N.J. (2014). </w:t>
      </w:r>
      <w:r w:rsidRPr="0011141C">
        <w:rPr>
          <w:rFonts w:cs="Arial"/>
          <w:i/>
        </w:rPr>
        <w:t>Handbook of the Birds of the World and BirdLife International Illustrated Checklist of the Birds of the World</w:t>
      </w:r>
      <w:r w:rsidRPr="0032147C">
        <w:rPr>
          <w:rFonts w:cs="Arial"/>
        </w:rPr>
        <w:t xml:space="preserve">. </w:t>
      </w:r>
      <w:proofErr w:type="spellStart"/>
      <w:r w:rsidRPr="007B3F36">
        <w:rPr>
          <w:lang w:val="es-ES"/>
        </w:rPr>
        <w:t>Volume</w:t>
      </w:r>
      <w:proofErr w:type="spellEnd"/>
      <w:r w:rsidRPr="007B3F36">
        <w:rPr>
          <w:lang w:val="es-ES"/>
        </w:rPr>
        <w:t xml:space="preserve"> 1: Non-</w:t>
      </w:r>
      <w:proofErr w:type="spellStart"/>
      <w:r w:rsidRPr="007B3F36">
        <w:rPr>
          <w:lang w:val="es-ES"/>
        </w:rPr>
        <w:t>passerines</w:t>
      </w:r>
      <w:proofErr w:type="spellEnd"/>
      <w:r w:rsidRPr="007B3F36">
        <w:rPr>
          <w:lang w:val="es-ES"/>
        </w:rPr>
        <w:t xml:space="preserve">. Lynx </w:t>
      </w:r>
      <w:proofErr w:type="spellStart"/>
      <w:r w:rsidRPr="007B3F36">
        <w:rPr>
          <w:lang w:val="es-ES"/>
        </w:rPr>
        <w:t>Edicions</w:t>
      </w:r>
      <w:proofErr w:type="spellEnd"/>
      <w:r w:rsidRPr="007B3F36">
        <w:rPr>
          <w:lang w:val="es-ES"/>
        </w:rPr>
        <w:t>, Barcelona;</w:t>
      </w:r>
    </w:p>
    <w:p w14:paraId="3B97E11D" w14:textId="77777777" w:rsidR="00BD186A" w:rsidRPr="007B3F36" w:rsidRDefault="00BD186A" w:rsidP="0032147C">
      <w:pPr>
        <w:spacing w:after="0" w:line="240" w:lineRule="auto"/>
        <w:jc w:val="both"/>
        <w:rPr>
          <w:lang w:val="es-ES"/>
        </w:rPr>
      </w:pPr>
    </w:p>
    <w:p w14:paraId="4CA3DE37" w14:textId="77777777" w:rsidR="00BD186A" w:rsidRPr="007B3F36" w:rsidRDefault="00BD186A" w:rsidP="0032147C">
      <w:pPr>
        <w:spacing w:after="0" w:line="240" w:lineRule="auto"/>
        <w:ind w:firstLine="720"/>
        <w:jc w:val="both"/>
        <w:rPr>
          <w:color w:val="000000"/>
          <w:lang w:val="es-ES"/>
        </w:rPr>
      </w:pPr>
      <w:proofErr w:type="spellStart"/>
      <w:r w:rsidRPr="007B3F36">
        <w:rPr>
          <w:color w:val="000000"/>
          <w:lang w:val="es-ES"/>
        </w:rPr>
        <w:t>Passerine</w:t>
      </w:r>
      <w:proofErr w:type="spellEnd"/>
      <w:r w:rsidRPr="007B3F36">
        <w:rPr>
          <w:color w:val="000000"/>
          <w:lang w:val="es-ES"/>
        </w:rPr>
        <w:t xml:space="preserve"> </w:t>
      </w:r>
      <w:proofErr w:type="spellStart"/>
      <w:r w:rsidRPr="007B3F36">
        <w:rPr>
          <w:color w:val="000000"/>
          <w:lang w:val="es-ES"/>
        </w:rPr>
        <w:t>species</w:t>
      </w:r>
      <w:proofErr w:type="spellEnd"/>
      <w:r w:rsidRPr="007B3F36">
        <w:rPr>
          <w:color w:val="000000"/>
          <w:lang w:val="es-ES"/>
        </w:rPr>
        <w:t>:</w:t>
      </w:r>
    </w:p>
    <w:p w14:paraId="4590C52A" w14:textId="77777777" w:rsidR="00BD186A" w:rsidRPr="007B3F36" w:rsidRDefault="00BD186A" w:rsidP="0032147C">
      <w:pPr>
        <w:spacing w:after="0" w:line="240" w:lineRule="auto"/>
        <w:jc w:val="both"/>
        <w:rPr>
          <w:strike/>
          <w:color w:val="000000"/>
          <w:lang w:val="es-ES"/>
        </w:rPr>
      </w:pPr>
    </w:p>
    <w:p w14:paraId="5DE8A649" w14:textId="1E3F4A17" w:rsidR="00BD186A" w:rsidRPr="0032147C" w:rsidRDefault="00BD186A" w:rsidP="0032147C">
      <w:pPr>
        <w:spacing w:after="0" w:line="240" w:lineRule="auto"/>
        <w:jc w:val="both"/>
        <w:rPr>
          <w:rFonts w:cs="Arial"/>
          <w:spacing w:val="-4"/>
        </w:rPr>
      </w:pPr>
      <w:r w:rsidRPr="007B3F36">
        <w:rPr>
          <w:spacing w:val="-4"/>
          <w:lang w:val="es-ES"/>
        </w:rPr>
        <w:t xml:space="preserve">Del Hoyo, J. &amp; Collar, N.J. (2016). </w:t>
      </w:r>
      <w:r w:rsidRPr="0032147C">
        <w:rPr>
          <w:rFonts w:cs="Arial"/>
          <w:i/>
          <w:spacing w:val="-4"/>
        </w:rPr>
        <w:t>Handbook of the Birds of the World and BirdLife International Illustrated Checklist of the Birds of the World</w:t>
      </w:r>
      <w:r w:rsidRPr="0032147C">
        <w:rPr>
          <w:rFonts w:cs="Arial"/>
          <w:spacing w:val="-4"/>
        </w:rPr>
        <w:t xml:space="preserve">. Volume 2: Passerines. Lynx </w:t>
      </w:r>
      <w:proofErr w:type="spellStart"/>
      <w:r w:rsidRPr="0032147C">
        <w:rPr>
          <w:rFonts w:cs="Arial"/>
          <w:spacing w:val="-4"/>
        </w:rPr>
        <w:t>Edicions</w:t>
      </w:r>
      <w:proofErr w:type="spellEnd"/>
      <w:r w:rsidRPr="0032147C">
        <w:rPr>
          <w:rFonts w:cs="Arial"/>
          <w:spacing w:val="-4"/>
        </w:rPr>
        <w:t>, Barcelona;</w:t>
      </w:r>
    </w:p>
    <w:p w14:paraId="41402A0B" w14:textId="77777777" w:rsidR="00BD186A" w:rsidRPr="0032147C" w:rsidRDefault="00BD186A" w:rsidP="0032147C">
      <w:pPr>
        <w:spacing w:after="0" w:line="240" w:lineRule="auto"/>
        <w:jc w:val="both"/>
        <w:rPr>
          <w:rFonts w:cs="Arial"/>
          <w:spacing w:val="-4"/>
          <w:u w:val="single"/>
        </w:rPr>
      </w:pPr>
    </w:p>
    <w:p w14:paraId="5599B492" w14:textId="77777777" w:rsidR="00BD186A" w:rsidRPr="0032147C" w:rsidRDefault="00BD186A" w:rsidP="0032147C">
      <w:pPr>
        <w:spacing w:after="0" w:line="240" w:lineRule="auto"/>
        <w:jc w:val="both"/>
        <w:rPr>
          <w:rFonts w:cs="Arial"/>
          <w:i/>
          <w:color w:val="000000"/>
          <w:spacing w:val="-4"/>
          <w:lang w:eastAsia="en-GB"/>
        </w:rPr>
      </w:pPr>
    </w:p>
    <w:p w14:paraId="04B1374F" w14:textId="77777777" w:rsidR="00BD186A" w:rsidRPr="0032147C" w:rsidRDefault="00BD186A" w:rsidP="009440F9">
      <w:pPr>
        <w:spacing w:after="0" w:line="240" w:lineRule="auto"/>
        <w:ind w:firstLine="720"/>
        <w:jc w:val="both"/>
        <w:rPr>
          <w:rFonts w:cs="Arial"/>
          <w:color w:val="000000"/>
          <w:spacing w:val="-4"/>
          <w:lang w:val="en-GB" w:eastAsia="en-GB"/>
        </w:rPr>
      </w:pPr>
      <w:r w:rsidRPr="0032147C">
        <w:rPr>
          <w:rFonts w:cs="Arial"/>
          <w:i/>
          <w:color w:val="000000"/>
          <w:spacing w:val="-4"/>
          <w:lang w:val="en-GB" w:eastAsia="en-GB"/>
        </w:rPr>
        <w:t xml:space="preserve">Marine Turtles </w:t>
      </w:r>
    </w:p>
    <w:p w14:paraId="1DA38541" w14:textId="77777777" w:rsidR="00BD186A" w:rsidRPr="0032147C" w:rsidRDefault="00BD186A" w:rsidP="0032147C">
      <w:pPr>
        <w:spacing w:after="0" w:line="240" w:lineRule="auto"/>
        <w:jc w:val="both"/>
        <w:rPr>
          <w:rFonts w:cs="Arial"/>
          <w:color w:val="000000"/>
          <w:spacing w:val="-4"/>
          <w:lang w:val="en-GB" w:eastAsia="en-GB"/>
        </w:rPr>
      </w:pPr>
    </w:p>
    <w:p w14:paraId="253BC0E4" w14:textId="77777777" w:rsidR="00BD186A" w:rsidRPr="0032147C" w:rsidRDefault="00BD186A" w:rsidP="0032147C">
      <w:pPr>
        <w:spacing w:after="0" w:line="240" w:lineRule="auto"/>
        <w:jc w:val="both"/>
        <w:rPr>
          <w:rFonts w:cs="Arial"/>
          <w:color w:val="000000"/>
          <w:lang w:val="en-GB" w:eastAsia="en-GB"/>
        </w:rPr>
      </w:pPr>
      <w:r w:rsidRPr="0032147C">
        <w:rPr>
          <w:rFonts w:cs="Arial"/>
          <w:color w:val="000000"/>
          <w:lang w:val="en-GB" w:eastAsia="en-GB"/>
        </w:rPr>
        <w:t>Eckert, K.L., Bjorndal, K.A., Abreu-</w:t>
      </w:r>
      <w:proofErr w:type="spellStart"/>
      <w:r w:rsidRPr="0032147C">
        <w:rPr>
          <w:rFonts w:cs="Arial"/>
          <w:color w:val="000000"/>
          <w:lang w:val="en-GB" w:eastAsia="en-GB"/>
        </w:rPr>
        <w:t>Grobois</w:t>
      </w:r>
      <w:proofErr w:type="spellEnd"/>
      <w:r w:rsidRPr="0032147C">
        <w:rPr>
          <w:rFonts w:cs="Arial"/>
          <w:color w:val="000000"/>
          <w:lang w:val="en-GB" w:eastAsia="en-GB"/>
        </w:rPr>
        <w:t xml:space="preserve">, F.A. and Donnelly, M. (Eds) (1999). </w:t>
      </w:r>
      <w:r w:rsidRPr="0009144F">
        <w:rPr>
          <w:rFonts w:cs="Arial"/>
          <w:i/>
          <w:color w:val="000000"/>
          <w:lang w:val="en-GB" w:eastAsia="en-GB"/>
        </w:rPr>
        <w:t>Research and management techniques for the conservation of sea turtles</w:t>
      </w:r>
      <w:r w:rsidRPr="0032147C">
        <w:rPr>
          <w:rFonts w:cs="Arial"/>
          <w:color w:val="000000"/>
          <w:lang w:val="en-GB" w:eastAsia="en-GB"/>
        </w:rPr>
        <w:t>. IUCN/SSC Marine Turtle Specialist Group Publication No. 4;</w:t>
      </w:r>
    </w:p>
    <w:p w14:paraId="0063C01A" w14:textId="77777777" w:rsidR="00BD186A" w:rsidRPr="0032147C" w:rsidRDefault="00BD186A" w:rsidP="0032147C">
      <w:pPr>
        <w:spacing w:after="0" w:line="240" w:lineRule="auto"/>
        <w:jc w:val="both"/>
        <w:rPr>
          <w:rFonts w:cs="Arial"/>
          <w:color w:val="000000"/>
          <w:lang w:val="en-GB" w:eastAsia="en-GB"/>
        </w:rPr>
      </w:pPr>
    </w:p>
    <w:p w14:paraId="0DCD4DAF" w14:textId="77777777" w:rsidR="00BD186A" w:rsidRPr="0032147C" w:rsidRDefault="00BD186A" w:rsidP="0032147C">
      <w:pPr>
        <w:spacing w:after="0" w:line="240" w:lineRule="auto"/>
        <w:jc w:val="both"/>
        <w:rPr>
          <w:rFonts w:cs="Arial"/>
          <w:i/>
          <w:color w:val="000000"/>
          <w:lang w:val="en-GB" w:eastAsia="en-GB"/>
        </w:rPr>
      </w:pPr>
    </w:p>
    <w:p w14:paraId="1829FACF" w14:textId="77777777" w:rsidR="00BD186A" w:rsidRPr="0032147C" w:rsidRDefault="00BD186A" w:rsidP="009440F9">
      <w:pPr>
        <w:spacing w:after="0" w:line="240" w:lineRule="auto"/>
        <w:ind w:firstLine="720"/>
        <w:jc w:val="both"/>
        <w:rPr>
          <w:rFonts w:cs="Arial"/>
          <w:color w:val="000000"/>
          <w:lang w:val="en-GB" w:eastAsia="en-GB"/>
        </w:rPr>
      </w:pPr>
      <w:r w:rsidRPr="0032147C">
        <w:rPr>
          <w:rFonts w:cs="Arial"/>
          <w:i/>
          <w:color w:val="000000"/>
          <w:lang w:val="en-GB" w:eastAsia="en-GB"/>
        </w:rPr>
        <w:t xml:space="preserve">Fishes </w:t>
      </w:r>
    </w:p>
    <w:p w14:paraId="1D879CF1" w14:textId="77777777" w:rsidR="00BD186A" w:rsidRPr="0032147C" w:rsidRDefault="00BD186A" w:rsidP="0032147C">
      <w:pPr>
        <w:spacing w:after="0" w:line="240" w:lineRule="auto"/>
        <w:jc w:val="both"/>
        <w:rPr>
          <w:rFonts w:cs="Arial"/>
          <w:color w:val="000000"/>
          <w:lang w:val="en-GB" w:eastAsia="en-GB"/>
        </w:rPr>
      </w:pPr>
    </w:p>
    <w:p w14:paraId="769C88FE" w14:textId="2DFD1A70" w:rsidR="00BD186A" w:rsidRPr="0032147C" w:rsidRDefault="00806A91" w:rsidP="0032147C">
      <w:pPr>
        <w:spacing w:after="0" w:line="240" w:lineRule="auto"/>
        <w:jc w:val="both"/>
        <w:rPr>
          <w:rFonts w:cs="Arial"/>
          <w:color w:val="000000"/>
          <w:lang w:val="en-GB" w:eastAsia="en-GB"/>
        </w:rPr>
      </w:pPr>
      <w:ins w:id="106" w:author="Andrea Pauly" w:date="2023-07-20T10:44:00Z">
        <w:r w:rsidRPr="009C6B23">
          <w:rPr>
            <w:rFonts w:cs="Arial"/>
            <w:color w:val="000000"/>
            <w:u w:val="single"/>
            <w:lang w:eastAsia="en-GB"/>
          </w:rPr>
          <w:t xml:space="preserve">Fricke, R., Eschmeyer, W. N. &amp; R. van der Laan (eds) 2023. </w:t>
        </w:r>
        <w:r w:rsidRPr="00806A91">
          <w:rPr>
            <w:rFonts w:cs="Arial"/>
            <w:color w:val="000000"/>
            <w:u w:val="single"/>
            <w:lang w:eastAsia="en-GB"/>
          </w:rPr>
          <w:t xml:space="preserve">ESCHMEYER'S CATALOG OF FISHES: GENERA, SPECIES, </w:t>
        </w:r>
        <w:r w:rsidRPr="00100515">
          <w:rPr>
            <w:rFonts w:cs="Arial"/>
            <w:color w:val="000000"/>
            <w:u w:val="single"/>
            <w:lang w:eastAsia="en-GB"/>
          </w:rPr>
          <w:t xml:space="preserve">REFERENCES </w:t>
        </w:r>
      </w:ins>
      <w:del w:id="107" w:author="Andrea Pauly" w:date="2023-07-20T10:45:00Z">
        <w:r w:rsidR="000D2914" w:rsidRPr="00100515" w:rsidDel="007B1AF7">
          <w:rPr>
            <w:rFonts w:cs="Arial"/>
            <w:color w:val="000000"/>
            <w:u w:val="single"/>
            <w:lang w:eastAsia="en-GB"/>
          </w:rPr>
          <w:delText>Eschmeyer, W.N., R. Fricke and R. van der Laan (</w:delText>
        </w:r>
        <w:r w:rsidR="00BA208B" w:rsidRPr="00100515" w:rsidDel="007B1AF7">
          <w:rPr>
            <w:rFonts w:cs="Arial"/>
            <w:color w:val="000000"/>
            <w:u w:val="single"/>
            <w:lang w:eastAsia="en-GB"/>
          </w:rPr>
          <w:delText>E</w:delText>
        </w:r>
        <w:r w:rsidR="000D2914" w:rsidRPr="00100515" w:rsidDel="007B1AF7">
          <w:rPr>
            <w:rFonts w:cs="Arial"/>
            <w:color w:val="000000"/>
            <w:u w:val="single"/>
            <w:lang w:eastAsia="en-GB"/>
          </w:rPr>
          <w:delText>ds).</w:delText>
        </w:r>
        <w:r w:rsidR="000D2914" w:rsidRPr="00100515" w:rsidDel="007B1AF7">
          <w:rPr>
            <w:rFonts w:cs="Arial"/>
            <w:color w:val="000000"/>
            <w:lang w:eastAsia="en-GB"/>
          </w:rPr>
          <w:delText xml:space="preserve"> </w:delText>
        </w:r>
        <w:r w:rsidR="00BD186A" w:rsidRPr="00100515" w:rsidDel="007B1AF7">
          <w:rPr>
            <w:rFonts w:cs="Arial"/>
            <w:i/>
            <w:color w:val="000000"/>
            <w:lang w:val="en-GB" w:eastAsia="en-GB"/>
          </w:rPr>
          <w:delText>Online version of the Catalog of Fishes: Genera, Species,</w:delText>
        </w:r>
        <w:r w:rsidR="00BD186A" w:rsidRPr="00927934" w:rsidDel="007B1AF7">
          <w:rPr>
            <w:rFonts w:cs="Arial"/>
            <w:i/>
            <w:color w:val="000000"/>
            <w:lang w:val="en-GB" w:eastAsia="en-GB"/>
          </w:rPr>
          <w:delText xml:space="preserve"> References</w:delText>
        </w:r>
        <w:r w:rsidR="00BD186A" w:rsidRPr="0032147C" w:rsidDel="007B1AF7">
          <w:rPr>
            <w:rFonts w:cs="Arial"/>
            <w:color w:val="000000"/>
            <w:lang w:val="en-GB" w:eastAsia="en-GB"/>
          </w:rPr>
          <w:delText>.</w:delText>
        </w:r>
        <w:r w:rsidR="00BD186A" w:rsidRPr="009F7F64" w:rsidDel="007B1AF7">
          <w:rPr>
            <w:rFonts w:cs="Arial"/>
            <w:color w:val="000000"/>
            <w:lang w:eastAsia="en-GB"/>
          </w:rPr>
          <w:delText xml:space="preserve"> </w:delText>
        </w:r>
      </w:del>
      <w:r w:rsidR="00BD186A" w:rsidRPr="009C6B23">
        <w:rPr>
          <w:rFonts w:cs="Arial"/>
          <w:strike/>
          <w:color w:val="000000"/>
          <w:lang w:eastAsia="en-GB"/>
        </w:rPr>
        <w:t>Eschmeyer, W.N., R. Fricke and R. van der Laan (eds).</w:t>
      </w:r>
      <w:r w:rsidR="00BD186A" w:rsidRPr="009C6B23">
        <w:rPr>
          <w:rFonts w:cs="Arial"/>
          <w:color w:val="000000"/>
          <w:lang w:eastAsia="en-GB"/>
        </w:rPr>
        <w:t xml:space="preserve"> </w:t>
      </w:r>
      <w:r w:rsidR="00BD186A" w:rsidRPr="0032147C">
        <w:rPr>
          <w:rFonts w:cs="Arial"/>
          <w:color w:val="000000"/>
          <w:lang w:val="en-GB" w:eastAsia="en-GB"/>
        </w:rPr>
        <w:t>California Academy of Sciences (continuously updated).</w:t>
      </w:r>
    </w:p>
    <w:p w14:paraId="6E407A92" w14:textId="77777777" w:rsidR="00BD186A" w:rsidRPr="0032147C" w:rsidRDefault="00BD186A" w:rsidP="0032147C">
      <w:pPr>
        <w:spacing w:after="0" w:line="240" w:lineRule="auto"/>
        <w:jc w:val="both"/>
        <w:rPr>
          <w:rFonts w:cs="Arial"/>
          <w:color w:val="000000"/>
          <w:lang w:val="en-GB" w:eastAsia="en-GB"/>
        </w:rPr>
      </w:pPr>
    </w:p>
    <w:p w14:paraId="2CF8DF06" w14:textId="77777777" w:rsidR="00D5273D" w:rsidRDefault="00D5273D" w:rsidP="0032147C">
      <w:pPr>
        <w:spacing w:after="0" w:line="240" w:lineRule="auto"/>
        <w:jc w:val="both"/>
        <w:rPr>
          <w:rFonts w:cs="Arial"/>
          <w:strike/>
          <w:color w:val="000000"/>
          <w:lang w:val="en-GB" w:eastAsia="en-GB"/>
        </w:rPr>
        <w:sectPr w:rsidR="00D5273D" w:rsidSect="00D93628">
          <w:headerReference w:type="first" r:id="rId34"/>
          <w:pgSz w:w="11906" w:h="16838" w:code="9"/>
          <w:pgMar w:top="1440" w:right="1440" w:bottom="1440" w:left="1440" w:header="720" w:footer="720" w:gutter="0"/>
          <w:cols w:space="720"/>
          <w:titlePg/>
          <w:docGrid w:linePitch="360"/>
        </w:sectPr>
      </w:pPr>
    </w:p>
    <w:p w14:paraId="42DF2D90" w14:textId="1B5975DF" w:rsidR="008A37D8" w:rsidRPr="008A37D8" w:rsidRDefault="008A37D8" w:rsidP="008A37D8">
      <w:pPr>
        <w:spacing w:after="0" w:line="240" w:lineRule="auto"/>
        <w:jc w:val="right"/>
        <w:rPr>
          <w:ins w:id="108" w:author="Andrea Pauly" w:date="2023-07-19T21:04:00Z"/>
          <w:rFonts w:cs="Arial"/>
          <w:b/>
          <w:bCs/>
        </w:rPr>
      </w:pPr>
      <w:ins w:id="109" w:author="Andrea Pauly" w:date="2023-07-19T21:04:00Z">
        <w:r w:rsidRPr="008A37D8">
          <w:rPr>
            <w:rFonts w:cs="Arial"/>
            <w:b/>
            <w:bCs/>
          </w:rPr>
          <w:lastRenderedPageBreak/>
          <w:t>ANNEX</w:t>
        </w:r>
      </w:ins>
      <w:ins w:id="110" w:author="Andrea Pauly" w:date="2023-07-20T10:35:00Z">
        <w:r w:rsidR="00A3474E">
          <w:rPr>
            <w:rFonts w:cs="Arial"/>
            <w:b/>
            <w:bCs/>
          </w:rPr>
          <w:t xml:space="preserve"> </w:t>
        </w:r>
      </w:ins>
      <w:ins w:id="111" w:author="Andrea Pauly" w:date="2023-07-19T21:04:00Z">
        <w:r w:rsidRPr="008A37D8">
          <w:rPr>
            <w:rFonts w:cs="Arial"/>
            <w:b/>
            <w:bCs/>
          </w:rPr>
          <w:t>4</w:t>
        </w:r>
      </w:ins>
    </w:p>
    <w:p w14:paraId="44628856" w14:textId="77777777" w:rsidR="008A37D8" w:rsidRDefault="008A37D8" w:rsidP="006A076E">
      <w:pPr>
        <w:spacing w:after="0" w:line="240" w:lineRule="auto"/>
        <w:jc w:val="center"/>
        <w:rPr>
          <w:ins w:id="112" w:author="Andrea Pauly" w:date="2023-07-19T21:04:00Z"/>
          <w:rFonts w:cs="Arial"/>
        </w:rPr>
      </w:pPr>
    </w:p>
    <w:p w14:paraId="59C9042B" w14:textId="55F573A6" w:rsidR="006A076E" w:rsidRDefault="006A076E" w:rsidP="006A076E">
      <w:pPr>
        <w:spacing w:after="0" w:line="240" w:lineRule="auto"/>
        <w:jc w:val="center"/>
        <w:rPr>
          <w:ins w:id="113" w:author="Andrea Pauly" w:date="2023-07-19T21:02:00Z"/>
          <w:rFonts w:cs="Arial"/>
        </w:rPr>
      </w:pPr>
      <w:ins w:id="114" w:author="Andrea Pauly" w:date="2023-07-19T21:02:00Z">
        <w:r>
          <w:rPr>
            <w:rFonts w:cs="Arial"/>
          </w:rPr>
          <w:t>DRAFT</w:t>
        </w:r>
        <w:r w:rsidRPr="00CD0FE9">
          <w:rPr>
            <w:rFonts w:cs="Arial"/>
          </w:rPr>
          <w:t xml:space="preserve"> DECISIONS</w:t>
        </w:r>
        <w:r>
          <w:rPr>
            <w:rFonts w:cs="Arial"/>
          </w:rPr>
          <w:t xml:space="preserve"> </w:t>
        </w:r>
      </w:ins>
    </w:p>
    <w:p w14:paraId="0FB1B9B2" w14:textId="77777777" w:rsidR="006A076E" w:rsidRDefault="006A076E" w:rsidP="006A076E">
      <w:pPr>
        <w:spacing w:after="0" w:line="240" w:lineRule="auto"/>
        <w:jc w:val="center"/>
        <w:rPr>
          <w:ins w:id="115" w:author="Andrea Pauly" w:date="2023-07-19T21:02:00Z"/>
          <w:rFonts w:cs="Arial"/>
        </w:rPr>
      </w:pPr>
    </w:p>
    <w:p w14:paraId="302D8D80" w14:textId="44C44DE5" w:rsidR="006A076E" w:rsidRDefault="006A076E" w:rsidP="006A076E">
      <w:pPr>
        <w:pBdr>
          <w:top w:val="single" w:sz="6" w:space="0" w:color="FFFFFF"/>
          <w:left w:val="single" w:sz="6" w:space="0" w:color="FFFFFF"/>
          <w:bottom w:val="single" w:sz="6" w:space="0" w:color="FFFFFF"/>
          <w:right w:val="single" w:sz="6" w:space="0" w:color="FFFFFF"/>
        </w:pBdr>
        <w:spacing w:after="0" w:line="240" w:lineRule="auto"/>
        <w:jc w:val="center"/>
        <w:outlineLvl w:val="1"/>
        <w:rPr>
          <w:ins w:id="116" w:author="Andrea Pauly" w:date="2023-07-19T21:02:00Z"/>
          <w:rFonts w:cs="Arial"/>
          <w:b/>
          <w:caps/>
        </w:rPr>
      </w:pPr>
      <w:ins w:id="117" w:author="Andrea Pauly" w:date="2023-07-19T21:03:00Z">
        <w:r>
          <w:rPr>
            <w:rFonts w:cs="Arial"/>
            <w:b/>
            <w:caps/>
          </w:rPr>
          <w:t>Taxonomy and nomenclature</w:t>
        </w:r>
      </w:ins>
    </w:p>
    <w:p w14:paraId="3008D0B9" w14:textId="77777777" w:rsidR="00943168" w:rsidRPr="008A37D8" w:rsidRDefault="00943168" w:rsidP="00D5273D">
      <w:pPr>
        <w:widowControl w:val="0"/>
        <w:suppressAutoHyphens/>
        <w:autoSpaceDE w:val="0"/>
        <w:autoSpaceDN w:val="0"/>
        <w:spacing w:after="0" w:line="240" w:lineRule="auto"/>
        <w:jc w:val="both"/>
        <w:textAlignment w:val="baseline"/>
        <w:rPr>
          <w:ins w:id="118" w:author="Andrea Pauly" w:date="2023-07-19T21:01:00Z"/>
        </w:rPr>
      </w:pPr>
    </w:p>
    <w:p w14:paraId="289CA7D3" w14:textId="77777777" w:rsidR="00EB4D5B" w:rsidRPr="00CD0FE9" w:rsidRDefault="00EB4D5B" w:rsidP="00EB4D5B">
      <w:pPr>
        <w:spacing w:after="0" w:line="240" w:lineRule="auto"/>
        <w:jc w:val="both"/>
        <w:rPr>
          <w:ins w:id="119" w:author="Andrea Pauly" w:date="2023-07-19T21:03:00Z"/>
          <w:rFonts w:cs="Arial"/>
        </w:rPr>
      </w:pPr>
      <w:ins w:id="120" w:author="Andrea Pauly" w:date="2023-07-19T21:03:00Z">
        <w:r w:rsidRPr="00CD0FE9">
          <w:rPr>
            <w:rFonts w:cs="Arial"/>
            <w:b/>
            <w:i/>
          </w:rPr>
          <w:t xml:space="preserve">Directed to the Scientific Council </w:t>
        </w:r>
      </w:ins>
    </w:p>
    <w:p w14:paraId="1CDF2285" w14:textId="77777777" w:rsidR="00EB4D5B" w:rsidRPr="00CD0FE9" w:rsidRDefault="00EB4D5B" w:rsidP="00EB4D5B">
      <w:pPr>
        <w:spacing w:after="0" w:line="240" w:lineRule="auto"/>
        <w:jc w:val="both"/>
        <w:rPr>
          <w:ins w:id="121" w:author="Andrea Pauly" w:date="2023-07-19T21:03:00Z"/>
          <w:rFonts w:cs="Arial"/>
        </w:rPr>
      </w:pPr>
    </w:p>
    <w:p w14:paraId="662EFB4B" w14:textId="62A5AF2B" w:rsidR="00D5273D" w:rsidRPr="00EB4D5B" w:rsidDel="00EB4D5B" w:rsidRDefault="00EB4D5B" w:rsidP="00EB4D5B">
      <w:pPr>
        <w:spacing w:after="0" w:line="240" w:lineRule="auto"/>
        <w:ind w:left="720" w:hanging="720"/>
        <w:jc w:val="both"/>
        <w:rPr>
          <w:ins w:id="122" w:author="Stephen Garnett" w:date="2023-07-19T19:06:00Z"/>
          <w:del w:id="123" w:author="Andrea Pauly" w:date="2023-07-19T21:03:00Z"/>
          <w:rFonts w:cs="Arial"/>
        </w:rPr>
      </w:pPr>
      <w:ins w:id="124" w:author="Andrea Pauly" w:date="2023-07-19T21:03:00Z">
        <w:r w:rsidRPr="00CD0FE9">
          <w:rPr>
            <w:rFonts w:cs="Arial"/>
          </w:rPr>
          <w:t>1</w:t>
        </w:r>
        <w:r>
          <w:rPr>
            <w:rFonts w:cs="Arial"/>
          </w:rPr>
          <w:t>4</w:t>
        </w:r>
        <w:r w:rsidRPr="00CD0FE9">
          <w:rPr>
            <w:rFonts w:cs="Arial"/>
          </w:rPr>
          <w:t>.</w:t>
        </w:r>
        <w:r>
          <w:rPr>
            <w:rFonts w:cs="Arial"/>
          </w:rPr>
          <w:t>AA</w:t>
        </w:r>
        <w:r>
          <w:tab/>
        </w:r>
        <w:r w:rsidRPr="00CD0FE9">
          <w:rPr>
            <w:rFonts w:cs="Arial"/>
          </w:rPr>
          <w:t>The Scientific Council shall</w:t>
        </w:r>
        <w:r>
          <w:rPr>
            <w:rFonts w:cs="Arial"/>
          </w:rPr>
          <w:t xml:space="preserve">, </w:t>
        </w:r>
        <w:r w:rsidRPr="00E2663D">
          <w:rPr>
            <w:rFonts w:cs="Arial"/>
          </w:rPr>
          <w:t>subject to the availability of external resources:</w:t>
        </w:r>
      </w:ins>
    </w:p>
    <w:p w14:paraId="336B5BBE" w14:textId="77777777" w:rsidR="00D5273D" w:rsidRPr="00F23022" w:rsidRDefault="00D5273D" w:rsidP="00D5273D">
      <w:pPr>
        <w:widowControl w:val="0"/>
        <w:suppressAutoHyphens/>
        <w:autoSpaceDE w:val="0"/>
        <w:autoSpaceDN w:val="0"/>
        <w:spacing w:after="0" w:line="240" w:lineRule="auto"/>
        <w:jc w:val="both"/>
        <w:textAlignment w:val="baseline"/>
        <w:rPr>
          <w:ins w:id="125" w:author="Stephen Garnett" w:date="2023-07-19T19:06:00Z"/>
          <w:lang w:val="en-GB"/>
        </w:rPr>
      </w:pPr>
      <w:ins w:id="126" w:author="Stephen Garnett" w:date="2023-07-19T19:06:00Z">
        <w:r w:rsidRPr="00F23022">
          <w:rPr>
            <w:lang w:val="en-GB"/>
          </w:rPr>
          <w:t xml:space="preserve"> </w:t>
        </w:r>
      </w:ins>
    </w:p>
    <w:p w14:paraId="38AB464A" w14:textId="77777777" w:rsidR="00D5273D" w:rsidRPr="00F23022" w:rsidRDefault="00D5273D" w:rsidP="00D5273D">
      <w:pPr>
        <w:widowControl w:val="0"/>
        <w:numPr>
          <w:ilvl w:val="0"/>
          <w:numId w:val="27"/>
        </w:numPr>
        <w:suppressAutoHyphens/>
        <w:autoSpaceDE w:val="0"/>
        <w:autoSpaceDN w:val="0"/>
        <w:spacing w:after="0" w:line="240" w:lineRule="auto"/>
        <w:jc w:val="both"/>
        <w:textAlignment w:val="baseline"/>
        <w:rPr>
          <w:ins w:id="127" w:author="Stephen Garnett" w:date="2023-07-19T19:06:00Z"/>
          <w:lang w:val="en-GB"/>
        </w:rPr>
      </w:pPr>
      <w:ins w:id="128" w:author="Stephen Garnett" w:date="2023-07-19T19:06:00Z">
        <w:r w:rsidRPr="00F23022">
          <w:rPr>
            <w:lang w:val="en-GB"/>
          </w:rPr>
          <w:t xml:space="preserve">review the utility of the Catalogue of Life as a potential source for all taxonomic and nomenclatural information for CMS, including evaluating the processes of updating nomenclature within the Catalogue of Life; </w:t>
        </w:r>
      </w:ins>
    </w:p>
    <w:p w14:paraId="1DB45C8D" w14:textId="77777777" w:rsidR="00D5273D" w:rsidRPr="00F23022" w:rsidRDefault="00D5273D" w:rsidP="00D5273D">
      <w:pPr>
        <w:widowControl w:val="0"/>
        <w:suppressAutoHyphens/>
        <w:autoSpaceDE w:val="0"/>
        <w:autoSpaceDN w:val="0"/>
        <w:spacing w:after="0" w:line="240" w:lineRule="auto"/>
        <w:ind w:left="900"/>
        <w:jc w:val="both"/>
        <w:textAlignment w:val="baseline"/>
        <w:rPr>
          <w:ins w:id="129" w:author="Stephen Garnett" w:date="2023-07-19T19:06:00Z"/>
          <w:lang w:val="en-GB"/>
        </w:rPr>
      </w:pPr>
    </w:p>
    <w:p w14:paraId="2B4F54A2" w14:textId="30F114F7" w:rsidR="00D5273D" w:rsidRPr="00F23022" w:rsidRDefault="00D5273D" w:rsidP="00D5273D">
      <w:pPr>
        <w:widowControl w:val="0"/>
        <w:numPr>
          <w:ilvl w:val="0"/>
          <w:numId w:val="27"/>
        </w:numPr>
        <w:suppressAutoHyphens/>
        <w:autoSpaceDE w:val="0"/>
        <w:autoSpaceDN w:val="0"/>
        <w:spacing w:after="0" w:line="240" w:lineRule="auto"/>
        <w:jc w:val="both"/>
        <w:textAlignment w:val="baseline"/>
        <w:rPr>
          <w:ins w:id="130" w:author="Stephen Garnett" w:date="2023-07-19T19:06:00Z"/>
          <w:lang w:val="en-GB"/>
        </w:rPr>
      </w:pPr>
      <w:ins w:id="131" w:author="Stephen Garnett" w:date="2023-07-19T19:06:00Z">
        <w:r w:rsidRPr="00F23022">
          <w:rPr>
            <w:lang w:val="en-GB"/>
          </w:rPr>
          <w:t>liaise with taxonomic and/or nomenclatural advisors to other Multi</w:t>
        </w:r>
      </w:ins>
      <w:ins w:id="132" w:author="Andrea Pauly" w:date="2023-07-20T10:35:00Z">
        <w:r w:rsidR="00A3474E">
          <w:rPr>
            <w:lang w:val="en-GB"/>
          </w:rPr>
          <w:t>lateral</w:t>
        </w:r>
      </w:ins>
      <w:ins w:id="133" w:author="Stephen Garnett" w:date="2023-07-19T19:06:00Z">
        <w:del w:id="134" w:author="Andrea Pauly" w:date="2023-07-20T10:35:00Z">
          <w:r w:rsidRPr="00F23022" w:rsidDel="00A3474E">
            <w:rPr>
              <w:lang w:val="en-GB"/>
            </w:rPr>
            <w:delText>national</w:delText>
          </w:r>
        </w:del>
        <w:r w:rsidRPr="00F23022">
          <w:rPr>
            <w:lang w:val="en-GB"/>
          </w:rPr>
          <w:t xml:space="preserve"> Environmental Agreements </w:t>
        </w:r>
      </w:ins>
      <w:ins w:id="135" w:author="Andrea Pauly" w:date="2023-07-20T10:35:00Z">
        <w:r w:rsidR="00A3474E">
          <w:rPr>
            <w:lang w:val="en-GB"/>
          </w:rPr>
          <w:t xml:space="preserve">(MEAs) </w:t>
        </w:r>
      </w:ins>
      <w:ins w:id="136" w:author="Stephen Garnett" w:date="2023-07-19T19:06:00Z">
        <w:r w:rsidRPr="00F23022">
          <w:rPr>
            <w:lang w:val="en-GB"/>
          </w:rPr>
          <w:t xml:space="preserve">on the practical challenges of extracting species lists for MEAs by a particular date for use as standard references by these </w:t>
        </w:r>
        <w:proofErr w:type="spellStart"/>
        <w:r w:rsidRPr="00F23022">
          <w:rPr>
            <w:lang w:val="en-GB"/>
          </w:rPr>
          <w:t>MEAs.</w:t>
        </w:r>
        <w:proofErr w:type="spellEnd"/>
        <w:r w:rsidRPr="00F23022">
          <w:rPr>
            <w:lang w:val="en-GB"/>
          </w:rPr>
          <w:t xml:space="preserve"> </w:t>
        </w:r>
      </w:ins>
    </w:p>
    <w:p w14:paraId="3AAB2E72" w14:textId="77777777" w:rsidR="00BD186A" w:rsidRPr="0032147C" w:rsidRDefault="00BD186A" w:rsidP="0032147C">
      <w:pPr>
        <w:spacing w:after="0" w:line="240" w:lineRule="auto"/>
        <w:jc w:val="both"/>
        <w:rPr>
          <w:rFonts w:cs="Arial"/>
          <w:strike/>
          <w:color w:val="000000"/>
          <w:lang w:val="en-GB" w:eastAsia="en-GB"/>
        </w:rPr>
      </w:pPr>
    </w:p>
    <w:sectPr w:rsidR="00BD186A" w:rsidRPr="0032147C" w:rsidSect="00D93628">
      <w:headerReference w:type="first" r:id="rId35"/>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58A201" w14:textId="77777777" w:rsidR="006B161F" w:rsidRDefault="006B161F" w:rsidP="002E0DE9">
      <w:pPr>
        <w:spacing w:after="0" w:line="240" w:lineRule="auto"/>
      </w:pPr>
      <w:r>
        <w:separator/>
      </w:r>
    </w:p>
  </w:endnote>
  <w:endnote w:type="continuationSeparator" w:id="0">
    <w:p w14:paraId="09608A2B" w14:textId="77777777" w:rsidR="006B161F" w:rsidRDefault="006B161F" w:rsidP="002E0DE9">
      <w:pPr>
        <w:spacing w:after="0" w:line="240" w:lineRule="auto"/>
      </w:pPr>
      <w:r>
        <w:continuationSeparator/>
      </w:r>
    </w:p>
  </w:endnote>
  <w:endnote w:type="continuationNotice" w:id="1">
    <w:p w14:paraId="631FC582" w14:textId="77777777" w:rsidR="006B161F" w:rsidRDefault="006B16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regular">
    <w:altName w:val="Aria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1413711"/>
      <w:docPartObj>
        <w:docPartGallery w:val="Page Numbers (Bottom of Page)"/>
        <w:docPartUnique/>
      </w:docPartObj>
    </w:sdtPr>
    <w:sdtEndPr>
      <w:rPr>
        <w:noProof/>
        <w:sz w:val="18"/>
        <w:szCs w:val="18"/>
      </w:rPr>
    </w:sdtEndPr>
    <w:sdtContent>
      <w:p w14:paraId="62DD9E16" w14:textId="7E675A33" w:rsidR="00CA1EC1" w:rsidRPr="00CA1EC1" w:rsidRDefault="00CA1EC1">
        <w:pPr>
          <w:pStyle w:val="Footer"/>
          <w:jc w:val="center"/>
          <w:rPr>
            <w:sz w:val="18"/>
            <w:szCs w:val="18"/>
          </w:rPr>
        </w:pPr>
        <w:r w:rsidRPr="00CA1EC1">
          <w:rPr>
            <w:sz w:val="18"/>
            <w:szCs w:val="18"/>
          </w:rPr>
          <w:fldChar w:fldCharType="begin"/>
        </w:r>
        <w:r w:rsidRPr="00CA1EC1">
          <w:rPr>
            <w:sz w:val="18"/>
            <w:szCs w:val="18"/>
          </w:rPr>
          <w:instrText xml:space="preserve"> PAGE   \* MERGEFORMAT </w:instrText>
        </w:r>
        <w:r w:rsidRPr="00CA1EC1">
          <w:rPr>
            <w:sz w:val="18"/>
            <w:szCs w:val="18"/>
          </w:rPr>
          <w:fldChar w:fldCharType="separate"/>
        </w:r>
        <w:r w:rsidRPr="00CA1EC1">
          <w:rPr>
            <w:noProof/>
            <w:sz w:val="18"/>
            <w:szCs w:val="18"/>
          </w:rPr>
          <w:t>2</w:t>
        </w:r>
        <w:r w:rsidRPr="00CA1EC1">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4B55A" w14:textId="77777777" w:rsidR="00BD186A" w:rsidRPr="00CA1EC1" w:rsidRDefault="00BD186A">
    <w:pPr>
      <w:pStyle w:val="Footer"/>
      <w:jc w:val="center"/>
      <w:rPr>
        <w:sz w:val="18"/>
        <w:szCs w:val="18"/>
      </w:rPr>
    </w:pPr>
    <w:r w:rsidRPr="00CA1EC1">
      <w:rPr>
        <w:sz w:val="18"/>
        <w:szCs w:val="18"/>
      </w:rPr>
      <w:fldChar w:fldCharType="begin"/>
    </w:r>
    <w:r w:rsidRPr="00CA1EC1">
      <w:rPr>
        <w:sz w:val="18"/>
        <w:szCs w:val="18"/>
      </w:rPr>
      <w:instrText xml:space="preserve"> PAGE   \* MERGEFORMAT </w:instrText>
    </w:r>
    <w:r w:rsidRPr="00CA1EC1">
      <w:rPr>
        <w:sz w:val="18"/>
        <w:szCs w:val="18"/>
      </w:rPr>
      <w:fldChar w:fldCharType="separate"/>
    </w:r>
    <w:r w:rsidRPr="00CA1EC1">
      <w:rPr>
        <w:noProof/>
        <w:sz w:val="18"/>
        <w:szCs w:val="18"/>
      </w:rPr>
      <w:t>4</w:t>
    </w:r>
    <w:r w:rsidRPr="00CA1EC1">
      <w:rPr>
        <w:noProof/>
        <w:sz w:val="18"/>
        <w:szCs w:val="18"/>
      </w:rPr>
      <w:fldChar w:fldCharType="end"/>
    </w:r>
  </w:p>
  <w:p w14:paraId="40BDFA03" w14:textId="77777777" w:rsidR="00BD186A" w:rsidRDefault="00BD186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Cs w:val="18"/>
      </w:rPr>
      <w:id w:val="616262047"/>
      <w:docPartObj>
        <w:docPartGallery w:val="Page Numbers (Bottom of Page)"/>
        <w:docPartUnique/>
      </w:docPartObj>
    </w:sdtPr>
    <w:sdtEndPr>
      <w:rPr>
        <w:noProof/>
        <w:sz w:val="18"/>
      </w:rPr>
    </w:sdtEndPr>
    <w:sdtContent>
      <w:p w14:paraId="064D3386" w14:textId="77777777" w:rsidR="00BD186A" w:rsidRPr="00CA1EC1" w:rsidRDefault="00BD186A">
        <w:pPr>
          <w:pStyle w:val="Footer"/>
          <w:jc w:val="center"/>
          <w:rPr>
            <w:sz w:val="18"/>
            <w:szCs w:val="18"/>
          </w:rPr>
        </w:pPr>
        <w:r w:rsidRPr="00CA1EC1">
          <w:rPr>
            <w:sz w:val="18"/>
            <w:szCs w:val="18"/>
          </w:rPr>
          <w:fldChar w:fldCharType="begin"/>
        </w:r>
        <w:r w:rsidRPr="00CA1EC1">
          <w:rPr>
            <w:sz w:val="18"/>
            <w:szCs w:val="18"/>
          </w:rPr>
          <w:instrText xml:space="preserve"> PAGE   \* MERGEFORMAT </w:instrText>
        </w:r>
        <w:r w:rsidRPr="00CA1EC1">
          <w:rPr>
            <w:sz w:val="18"/>
            <w:szCs w:val="18"/>
          </w:rPr>
          <w:fldChar w:fldCharType="separate"/>
        </w:r>
        <w:r w:rsidRPr="00CA1EC1">
          <w:rPr>
            <w:noProof/>
            <w:sz w:val="18"/>
            <w:szCs w:val="18"/>
          </w:rPr>
          <w:t>3</w:t>
        </w:r>
        <w:r w:rsidRPr="00CA1EC1">
          <w:rPr>
            <w:noProof/>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22D29" w14:textId="77777777" w:rsidR="00BD186A" w:rsidRPr="00CA1EC1" w:rsidRDefault="00BD186A">
    <w:pPr>
      <w:pStyle w:val="Footer"/>
      <w:jc w:val="center"/>
      <w:rPr>
        <w:sz w:val="18"/>
        <w:szCs w:val="18"/>
      </w:rPr>
    </w:pPr>
    <w:r w:rsidRPr="00CA1EC1">
      <w:rPr>
        <w:sz w:val="18"/>
        <w:szCs w:val="18"/>
      </w:rPr>
      <w:fldChar w:fldCharType="begin"/>
    </w:r>
    <w:r w:rsidRPr="00CA1EC1">
      <w:rPr>
        <w:sz w:val="18"/>
        <w:szCs w:val="18"/>
      </w:rPr>
      <w:instrText xml:space="preserve"> PAGE   \* MERGEFORMAT </w:instrText>
    </w:r>
    <w:r w:rsidRPr="00CA1EC1">
      <w:rPr>
        <w:sz w:val="18"/>
        <w:szCs w:val="18"/>
      </w:rPr>
      <w:fldChar w:fldCharType="separate"/>
    </w:r>
    <w:r w:rsidRPr="00CA1EC1">
      <w:rPr>
        <w:noProof/>
        <w:sz w:val="18"/>
        <w:szCs w:val="18"/>
      </w:rPr>
      <w:t>1</w:t>
    </w:r>
    <w:r w:rsidRPr="00CA1EC1">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4248A" w14:textId="77777777" w:rsidR="006B161F" w:rsidRDefault="006B161F" w:rsidP="002E0DE9">
      <w:pPr>
        <w:spacing w:after="0" w:line="240" w:lineRule="auto"/>
      </w:pPr>
      <w:r>
        <w:separator/>
      </w:r>
    </w:p>
  </w:footnote>
  <w:footnote w:type="continuationSeparator" w:id="0">
    <w:p w14:paraId="6D88097F" w14:textId="77777777" w:rsidR="006B161F" w:rsidRDefault="006B161F" w:rsidP="002E0DE9">
      <w:pPr>
        <w:spacing w:after="0" w:line="240" w:lineRule="auto"/>
      </w:pPr>
      <w:r>
        <w:continuationSeparator/>
      </w:r>
    </w:p>
  </w:footnote>
  <w:footnote w:type="continuationNotice" w:id="1">
    <w:p w14:paraId="5A5E4B6D" w14:textId="77777777" w:rsidR="006B161F" w:rsidRDefault="006B161F">
      <w:pPr>
        <w:spacing w:after="0" w:line="240" w:lineRule="auto"/>
      </w:pPr>
    </w:p>
  </w:footnote>
  <w:footnote w:id="2">
    <w:p w14:paraId="34FAADD6" w14:textId="7176518E" w:rsidR="00C1758A" w:rsidRPr="005B7CC9" w:rsidRDefault="00C1758A" w:rsidP="005B7CC9">
      <w:pPr>
        <w:pStyle w:val="FootnoteText"/>
        <w:jc w:val="both"/>
        <w:rPr>
          <w:rFonts w:ascii="Arial" w:hAnsi="Arial" w:cs="Arial"/>
          <w:sz w:val="16"/>
          <w:szCs w:val="16"/>
        </w:rPr>
      </w:pPr>
      <w:r w:rsidRPr="005B7CC9">
        <w:rPr>
          <w:rStyle w:val="FootnoteReference"/>
          <w:rFonts w:ascii="Arial" w:hAnsi="Arial" w:cs="Arial"/>
          <w:sz w:val="16"/>
          <w:szCs w:val="16"/>
        </w:rPr>
        <w:footnoteRef/>
      </w:r>
      <w:r w:rsidRPr="005B7CC9">
        <w:rPr>
          <w:rFonts w:ascii="Arial" w:hAnsi="Arial" w:cs="Arial"/>
          <w:sz w:val="16"/>
          <w:szCs w:val="16"/>
        </w:rPr>
        <w:t xml:space="preserve"> </w:t>
      </w:r>
      <w:r w:rsidR="00AB03A3" w:rsidRPr="005B7CC9">
        <w:rPr>
          <w:rFonts w:ascii="Arial" w:hAnsi="Arial" w:cs="Arial"/>
          <w:sz w:val="16"/>
          <w:szCs w:val="16"/>
        </w:rPr>
        <w:t>Ebert, D.A., White, W.T., Goldman, K.J., Compagno, L.J., Daly-Engel, T.S., and Ward, R.D. 2010. Resurrection and redescription of Squalus suckleyi (Girard, 1854) from the North Pacific, with comments on the Squalus acanthias subgroup (Squaliformes: Squalidae). Zootaxa 2612: 22-40.</w:t>
      </w:r>
    </w:p>
  </w:footnote>
  <w:footnote w:id="3">
    <w:p w14:paraId="5231BE27" w14:textId="0323A136" w:rsidR="005910EF" w:rsidRPr="005B7CC9" w:rsidRDefault="005910EF" w:rsidP="005B7CC9">
      <w:pPr>
        <w:spacing w:line="240" w:lineRule="atLeast"/>
        <w:jc w:val="both"/>
        <w:rPr>
          <w:rFonts w:cs="Arial"/>
          <w:color w:val="000000"/>
          <w:sz w:val="16"/>
          <w:szCs w:val="16"/>
        </w:rPr>
      </w:pPr>
      <w:r w:rsidRPr="005B7CC9">
        <w:rPr>
          <w:rStyle w:val="FootnoteReference"/>
          <w:rFonts w:cs="Arial"/>
          <w:sz w:val="16"/>
          <w:szCs w:val="16"/>
        </w:rPr>
        <w:footnoteRef/>
      </w:r>
      <w:r w:rsidRPr="005B7CC9">
        <w:rPr>
          <w:rFonts w:cs="Arial"/>
          <w:sz w:val="16"/>
          <w:szCs w:val="16"/>
        </w:rPr>
        <w:t xml:space="preserve"> </w:t>
      </w:r>
      <w:r w:rsidRPr="005B7CC9">
        <w:rPr>
          <w:rFonts w:cs="Arial"/>
          <w:color w:val="000000"/>
          <w:sz w:val="16"/>
          <w:szCs w:val="16"/>
        </w:rPr>
        <w:t>White, W. T. and P. R. Last 2016 [ref. 35016]</w:t>
      </w:r>
      <w:r w:rsidR="005C08DE" w:rsidRPr="005B7CC9">
        <w:rPr>
          <w:rFonts w:cs="Arial"/>
          <w:color w:val="000000"/>
          <w:sz w:val="16"/>
          <w:szCs w:val="16"/>
        </w:rPr>
        <w:t xml:space="preserve"> 30. Eagle Rays. Family Myliobatidae; 31. Pelagic Eagle Rays. Family Aetobatidae; 33. Devilrays. Family Mobulidae. In: Last et al. (eds.). 2016. Rays of the World [ref. 34990]. 706-725, 726-731, 741-749.</w:t>
      </w:r>
    </w:p>
    <w:p w14:paraId="3E04DA77" w14:textId="77777777" w:rsidR="005910EF" w:rsidRPr="005709BE" w:rsidRDefault="005910EF" w:rsidP="005910EF">
      <w:pPr>
        <w:pStyle w:val="FootnoteText"/>
        <w:rPr>
          <w:rFonts w:ascii="Arial" w:hAnsi="Arial" w:cs="Arial"/>
        </w:rPr>
      </w:pPr>
    </w:p>
  </w:footnote>
  <w:footnote w:id="4">
    <w:p w14:paraId="6A7DDAB8" w14:textId="77777777" w:rsidR="00C36573" w:rsidDel="0075771B" w:rsidRDefault="00C36573" w:rsidP="00C36573">
      <w:pPr>
        <w:pStyle w:val="FootnoteText"/>
        <w:rPr>
          <w:ins w:id="18" w:author="Heidrun Frisch-Nwakanma" w:date="2023-07-20T10:59:00Z"/>
          <w:del w:id="19" w:author="Andrea Pauly" w:date="2023-07-20T17:47:00Z"/>
        </w:rPr>
      </w:pPr>
      <w:ins w:id="20" w:author="Heidrun Frisch-Nwakanma" w:date="2023-07-20T10:59:00Z">
        <w:del w:id="21" w:author="Andrea Pauly" w:date="2023-07-20T17:47:00Z">
          <w:r w:rsidDel="0075771B">
            <w:rPr>
              <w:rStyle w:val="FootnoteReference"/>
            </w:rPr>
            <w:footnoteRef/>
          </w:r>
          <w:r w:rsidDel="0075771B">
            <w:delText xml:space="preserve"> </w:delText>
          </w:r>
          <w:r w:rsidRPr="00100515" w:rsidDel="0075771B">
            <w:rPr>
              <w:rFonts w:ascii="Arial" w:hAnsi="Arial" w:cs="Arial"/>
              <w:sz w:val="18"/>
              <w:szCs w:val="18"/>
            </w:rPr>
            <w:delText>https://www.catalogueoflife.org/</w:delText>
          </w:r>
        </w:del>
      </w:ins>
    </w:p>
  </w:footnote>
  <w:footnote w:id="5">
    <w:p w14:paraId="3781F011" w14:textId="1096471F" w:rsidR="004157FB" w:rsidRDefault="004157FB">
      <w:pPr>
        <w:pStyle w:val="FootnoteText"/>
      </w:pPr>
      <w:ins w:id="50" w:author="Andrea Pauly" w:date="2023-07-20T11:21:00Z">
        <w:r>
          <w:rPr>
            <w:rStyle w:val="FootnoteReference"/>
          </w:rPr>
          <w:footnoteRef/>
        </w:r>
        <w:r>
          <w:t xml:space="preserve"> </w:t>
        </w:r>
        <w:r w:rsidRPr="004157FB">
          <w:t>https://www.cms.int/en/document/cms-cites-joint-work-programmme-2021-2025</w:t>
        </w:r>
      </w:ins>
    </w:p>
  </w:footnote>
  <w:footnote w:id="6">
    <w:p w14:paraId="0EE610E2" w14:textId="2E2359DD" w:rsidR="00683175" w:rsidRPr="005709BE" w:rsidRDefault="00683175" w:rsidP="00683175">
      <w:pPr>
        <w:pStyle w:val="FootnoteText"/>
        <w:rPr>
          <w:rFonts w:ascii="Arial" w:hAnsi="Arial" w:cs="Arial"/>
        </w:rPr>
      </w:pPr>
      <w:r w:rsidRPr="005709BE">
        <w:rPr>
          <w:rStyle w:val="FootnoteReference"/>
          <w:rFonts w:ascii="Arial" w:hAnsi="Arial" w:cs="Arial"/>
        </w:rPr>
        <w:footnoteRef/>
      </w:r>
      <w:r w:rsidR="00601A4D" w:rsidRPr="005709BE">
        <w:rPr>
          <w:rFonts w:ascii="Arial" w:hAnsi="Arial" w:cs="Arial"/>
        </w:rPr>
        <w:t xml:space="preserve"> </w:t>
      </w:r>
      <w:r w:rsidRPr="005709BE">
        <w:rPr>
          <w:rFonts w:ascii="Arial" w:hAnsi="Arial" w:cs="Arial"/>
        </w:rPr>
        <w:t>https://marinemammalscience.org/science-and-publications/list-marine-mammal-species-subspecies/#list</w:t>
      </w:r>
    </w:p>
  </w:footnote>
  <w:footnote w:id="7">
    <w:p w14:paraId="304EC0D1" w14:textId="07CAEF3B" w:rsidR="00955EE4" w:rsidRPr="00F0181E" w:rsidRDefault="00955EE4">
      <w:pPr>
        <w:pStyle w:val="FootnoteText"/>
        <w:rPr>
          <w:rFonts w:ascii="Arial" w:hAnsi="Arial" w:cs="Arial"/>
        </w:rPr>
      </w:pPr>
      <w:r w:rsidRPr="00F0181E">
        <w:rPr>
          <w:rStyle w:val="FootnoteReference"/>
          <w:rFonts w:ascii="Arial" w:hAnsi="Arial" w:cs="Arial"/>
        </w:rPr>
        <w:footnoteRef/>
      </w:r>
      <w:r w:rsidR="005A0935" w:rsidRPr="00F0181E">
        <w:rPr>
          <w:rFonts w:ascii="Arial" w:hAnsi="Arial" w:cs="Arial"/>
        </w:rPr>
        <w:t xml:space="preserve"> </w:t>
      </w:r>
      <w:r w:rsidR="00D70C42" w:rsidRPr="009675DC">
        <w:rPr>
          <w:rFonts w:ascii="Arial" w:hAnsi="Arial" w:cs="Arial"/>
          <w:u w:val="single"/>
        </w:rPr>
        <w:t xml:space="preserve">The </w:t>
      </w:r>
      <w:r w:rsidR="0090728E" w:rsidRPr="009675DC">
        <w:rPr>
          <w:rFonts w:ascii="Arial" w:hAnsi="Arial" w:cs="Arial"/>
          <w:u w:val="single"/>
        </w:rPr>
        <w:t xml:space="preserve">Recommendations and Resolutions were </w:t>
      </w:r>
      <w:r w:rsidR="00BB4D29" w:rsidRPr="009675DC">
        <w:rPr>
          <w:rFonts w:ascii="Arial" w:hAnsi="Arial" w:cs="Arial"/>
          <w:u w:val="single"/>
        </w:rPr>
        <w:t xml:space="preserve">repealed and consolidated </w:t>
      </w:r>
      <w:r w:rsidR="00556F0D" w:rsidRPr="009675DC">
        <w:rPr>
          <w:rFonts w:ascii="Arial" w:hAnsi="Arial" w:cs="Arial"/>
          <w:u w:val="single"/>
        </w:rPr>
        <w:t>into Resolution 12.27</w:t>
      </w:r>
      <w:r w:rsidRPr="009675DC">
        <w:rPr>
          <w:rFonts w:ascii="Arial" w:hAnsi="Arial" w:cs="Arial"/>
          <w:u w:val="single"/>
        </w:rPr>
        <w:t xml:space="preserve"> </w:t>
      </w:r>
    </w:p>
  </w:footnote>
  <w:footnote w:id="8">
    <w:p w14:paraId="7ADA08B9" w14:textId="77777777" w:rsidR="00BD186A" w:rsidRPr="005709BE" w:rsidRDefault="00BD186A" w:rsidP="00BD186A">
      <w:pPr>
        <w:pStyle w:val="FootnoteText"/>
        <w:rPr>
          <w:rFonts w:ascii="Arial" w:hAnsi="Arial" w:cs="Arial"/>
          <w:szCs w:val="18"/>
        </w:rPr>
      </w:pPr>
      <w:r w:rsidRPr="005709BE">
        <w:rPr>
          <w:rStyle w:val="FootnoteReference"/>
          <w:rFonts w:ascii="Arial" w:hAnsi="Arial" w:cs="Arial"/>
          <w:sz w:val="22"/>
          <w:szCs w:val="22"/>
        </w:rPr>
        <w:footnoteRef/>
      </w:r>
      <w:r w:rsidRPr="005709BE">
        <w:rPr>
          <w:rFonts w:ascii="Arial" w:hAnsi="Arial" w:cs="Arial"/>
          <w:sz w:val="22"/>
          <w:szCs w:val="22"/>
          <w:vertAlign w:val="superscript"/>
        </w:rPr>
        <w:t xml:space="preserve"> </w:t>
      </w:r>
      <w:r w:rsidRPr="005709BE">
        <w:rPr>
          <w:rFonts w:ascii="Arial" w:hAnsi="Arial" w:cs="Arial"/>
          <w:szCs w:val="18"/>
        </w:rPr>
        <w:t xml:space="preserve">As of yet there has been no need for a standard taxonomic reference for insects or reptiles (except marine turtles).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0AB5C08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35024E">
      <w:rPr>
        <w:rFonts w:eastAsia="Times New Roman" w:cs="Arial"/>
        <w:i/>
        <w:sz w:val="18"/>
        <w:szCs w:val="18"/>
        <w:lang w:val="en-GB"/>
      </w:rPr>
      <w:t>.</w:t>
    </w:r>
    <w:r w:rsidR="00B57313">
      <w:rPr>
        <w:rFonts w:eastAsia="Times New Roman" w:cs="Arial"/>
        <w:i/>
        <w:sz w:val="18"/>
        <w:szCs w:val="18"/>
        <w:lang w:val="en-GB"/>
      </w:rPr>
      <w:t>31.1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190B9" w14:textId="5922DCD8" w:rsidR="00957DE9" w:rsidRPr="001B332A" w:rsidRDefault="002F2305" w:rsidP="00957DE9">
    <w:pPr>
      <w:pStyle w:val="Header"/>
      <w:pBdr>
        <w:bottom w:val="single" w:sz="4" w:space="1" w:color="auto"/>
      </w:pBdr>
      <w:jc w:val="right"/>
      <w:rPr>
        <w:i/>
        <w:sz w:val="18"/>
        <w:szCs w:val="18"/>
        <w:lang w:val="fr-FR"/>
      </w:rPr>
    </w:pPr>
    <w:r w:rsidRPr="001B332A">
      <w:rPr>
        <w:rFonts w:eastAsia="Times New Roman" w:cs="Arial"/>
        <w:i/>
        <w:sz w:val="18"/>
        <w:szCs w:val="18"/>
        <w:lang w:val="fr-FR"/>
      </w:rPr>
      <w:t>UNEP/CMS/COP14/Doc</w:t>
    </w:r>
    <w:r w:rsidR="00957DE9" w:rsidRPr="001B332A">
      <w:rPr>
        <w:rFonts w:eastAsia="Times New Roman" w:cs="Arial"/>
        <w:i/>
        <w:sz w:val="18"/>
        <w:szCs w:val="18"/>
        <w:lang w:val="fr-FR"/>
      </w:rPr>
      <w:t>.</w:t>
    </w:r>
    <w:r w:rsidR="00957DE9">
      <w:rPr>
        <w:rFonts w:eastAsia="Times New Roman" w:cs="Arial"/>
        <w:i/>
        <w:sz w:val="18"/>
        <w:szCs w:val="18"/>
        <w:lang w:val="fr-FR"/>
      </w:rPr>
      <w:t>31.1</w:t>
    </w:r>
    <w:r>
      <w:rPr>
        <w:rFonts w:eastAsia="Times New Roman" w:cs="Arial"/>
        <w:i/>
        <w:sz w:val="18"/>
        <w:szCs w:val="18"/>
        <w:lang w:val="fr-FR"/>
      </w:rPr>
      <w:t xml:space="preserve">/Annex </w:t>
    </w:r>
    <w:r w:rsidR="00957DE9">
      <w:rPr>
        <w:rFonts w:eastAsia="Times New Roman" w:cs="Arial"/>
        <w:i/>
        <w:sz w:val="18"/>
        <w:szCs w:val="18"/>
        <w:lang w:val="fr-FR"/>
      </w:rPr>
      <w:t>3</w:t>
    </w:r>
  </w:p>
  <w:p w14:paraId="2DB07A2C" w14:textId="70C6C85D" w:rsidR="002F2305" w:rsidRPr="00957DE9" w:rsidRDefault="002F2305" w:rsidP="00957DE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3C8B5" w14:textId="169A7792" w:rsidR="00D5273D" w:rsidRPr="001B332A" w:rsidRDefault="00D5273D" w:rsidP="00957DE9">
    <w:pPr>
      <w:pStyle w:val="Header"/>
      <w:pBdr>
        <w:bottom w:val="single" w:sz="4" w:space="1" w:color="auto"/>
      </w:pBdr>
      <w:jc w:val="right"/>
      <w:rPr>
        <w:i/>
        <w:sz w:val="18"/>
        <w:szCs w:val="18"/>
        <w:lang w:val="fr-FR"/>
      </w:rPr>
    </w:pPr>
    <w:r w:rsidRPr="001B332A">
      <w:rPr>
        <w:rFonts w:eastAsia="Times New Roman" w:cs="Arial"/>
        <w:i/>
        <w:sz w:val="18"/>
        <w:szCs w:val="18"/>
        <w:lang w:val="fr-FR"/>
      </w:rPr>
      <w:t>UNEP/CMS/COP14/Doc.</w:t>
    </w:r>
    <w:r>
      <w:rPr>
        <w:rFonts w:eastAsia="Times New Roman" w:cs="Arial"/>
        <w:i/>
        <w:sz w:val="18"/>
        <w:szCs w:val="18"/>
        <w:lang w:val="fr-FR"/>
      </w:rPr>
      <w:t>31.1/Annex 4</w:t>
    </w:r>
  </w:p>
  <w:p w14:paraId="1BC78247" w14:textId="77777777" w:rsidR="00D5273D" w:rsidRPr="00957DE9" w:rsidRDefault="00D5273D" w:rsidP="00957D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45E6E6DE" w:rsidR="002E0DE9" w:rsidRPr="002E0DE9" w:rsidRDefault="002E0DE9"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B57313">
      <w:rPr>
        <w:rFonts w:eastAsia="Times New Roman" w:cs="Arial"/>
        <w:i/>
        <w:sz w:val="18"/>
        <w:szCs w:val="18"/>
        <w:lang w:val="en-GB"/>
      </w:rPr>
      <w:t>31.1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68E9E" w14:textId="77777777" w:rsidR="00647E88" w:rsidRPr="002E0DE9" w:rsidRDefault="00647E88" w:rsidP="00647E88">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2" behindDoc="0" locked="0" layoutInCell="1" allowOverlap="1" wp14:anchorId="2AE9EEC9" wp14:editId="6B7A4F03">
          <wp:simplePos x="0" y="0"/>
          <wp:positionH relativeFrom="column">
            <wp:posOffset>-63500</wp:posOffset>
          </wp:positionH>
          <wp:positionV relativeFrom="paragraph">
            <wp:posOffset>-107950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E0DE9">
      <w:rPr>
        <w:rFonts w:ascii="Calibri" w:eastAsia="Calibri" w:hAnsi="Calibri" w:cs="Times New Roman"/>
        <w:noProof/>
      </w:rPr>
      <w:drawing>
        <wp:anchor distT="0" distB="0" distL="114300" distR="114300" simplePos="0" relativeHeight="251658241" behindDoc="0" locked="0" layoutInCell="1" allowOverlap="1" wp14:anchorId="4E36220F" wp14:editId="0DC57457">
          <wp:simplePos x="0" y="0"/>
          <wp:positionH relativeFrom="column">
            <wp:posOffset>5571494</wp:posOffset>
          </wp:positionH>
          <wp:positionV relativeFrom="paragraph">
            <wp:posOffset>106683</wp:posOffset>
          </wp:positionV>
          <wp:extent cx="541653" cy="260347"/>
          <wp:effectExtent l="0" t="0" r="0" b="6353"/>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B0CEDBE" wp14:editId="6A097E7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33FE8FCB" w14:textId="77777777" w:rsidR="00647E88" w:rsidRDefault="00647E8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19874" w14:textId="77777777" w:rsidR="00B57313" w:rsidRPr="002E0DE9" w:rsidRDefault="00B57313" w:rsidP="00897F51">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Doc.31.1</w:t>
    </w:r>
  </w:p>
  <w:p w14:paraId="335830ED" w14:textId="77777777" w:rsidR="00AD1F11" w:rsidRDefault="00AD1F1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8D150" w14:textId="77777777" w:rsidR="00B57313" w:rsidRPr="002E0DE9" w:rsidRDefault="00B57313" w:rsidP="00CA1EC1">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Doc.31.1</w:t>
    </w:r>
  </w:p>
  <w:p w14:paraId="0B62A9AE" w14:textId="77777777" w:rsidR="00AD1F11" w:rsidRDefault="00AD1F1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06FA7" w14:textId="553F0A52" w:rsidR="009A797D" w:rsidRPr="001B332A" w:rsidRDefault="009A797D" w:rsidP="00CA1EC1">
    <w:pPr>
      <w:pStyle w:val="Header"/>
      <w:pBdr>
        <w:bottom w:val="single" w:sz="4" w:space="1" w:color="auto"/>
      </w:pBdr>
      <w:jc w:val="right"/>
      <w:rPr>
        <w:i/>
        <w:sz w:val="18"/>
        <w:szCs w:val="18"/>
        <w:lang w:val="fr-FR"/>
      </w:rPr>
    </w:pPr>
    <w:r w:rsidRPr="001B332A">
      <w:rPr>
        <w:rFonts w:eastAsia="Times New Roman" w:cs="Arial"/>
        <w:i/>
        <w:sz w:val="18"/>
        <w:szCs w:val="18"/>
        <w:lang w:val="fr-FR"/>
      </w:rPr>
      <w:t>UNEP/CMS/COP14/Doc</w:t>
    </w:r>
    <w:r w:rsidRPr="00B73618">
      <w:rPr>
        <w:rFonts w:eastAsia="Times New Roman" w:cs="Arial"/>
        <w:i/>
        <w:sz w:val="18"/>
        <w:szCs w:val="18"/>
        <w:lang w:val="fr-FR"/>
      </w:rPr>
      <w:t>.</w:t>
    </w:r>
    <w:r w:rsidR="00B57313" w:rsidRPr="00B73618">
      <w:rPr>
        <w:rFonts w:eastAsia="Times New Roman" w:cs="Arial"/>
        <w:i/>
        <w:sz w:val="18"/>
        <w:szCs w:val="18"/>
        <w:lang w:val="fr-FR"/>
      </w:rPr>
      <w:t>31.1</w:t>
    </w:r>
    <w:r>
      <w:rPr>
        <w:rFonts w:eastAsia="Times New Roman" w:cs="Arial"/>
        <w:i/>
        <w:sz w:val="18"/>
        <w:szCs w:val="18"/>
        <w:lang w:val="fr-FR"/>
      </w:rPr>
      <w:t>/Annex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9DCFC" w14:textId="77777777" w:rsidR="0086680C" w:rsidRPr="001B332A" w:rsidRDefault="0086680C" w:rsidP="0086680C">
    <w:pPr>
      <w:pStyle w:val="Header"/>
      <w:pBdr>
        <w:bottom w:val="single" w:sz="4" w:space="1" w:color="auto"/>
      </w:pBdr>
      <w:rPr>
        <w:i/>
        <w:sz w:val="18"/>
        <w:szCs w:val="18"/>
        <w:lang w:val="fr-FR"/>
      </w:rPr>
    </w:pPr>
    <w:r w:rsidRPr="001B332A">
      <w:rPr>
        <w:rFonts w:eastAsia="Times New Roman" w:cs="Arial"/>
        <w:i/>
        <w:sz w:val="18"/>
        <w:szCs w:val="18"/>
        <w:lang w:val="fr-FR"/>
      </w:rPr>
      <w:t>UNEP/CMS/COP14/Doc.</w:t>
    </w:r>
    <w:r>
      <w:rPr>
        <w:rFonts w:eastAsia="Times New Roman" w:cs="Arial"/>
        <w:i/>
        <w:sz w:val="18"/>
        <w:szCs w:val="18"/>
        <w:lang w:val="fr-FR"/>
      </w:rPr>
      <w:t>31.1/Annex 2</w:t>
    </w:r>
  </w:p>
  <w:p w14:paraId="66B00AC2" w14:textId="09292B1F" w:rsidR="00BD186A" w:rsidRDefault="00BD186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875A4" w14:textId="77777777" w:rsidR="0086680C" w:rsidRPr="001B332A" w:rsidRDefault="0086680C" w:rsidP="0086680C">
    <w:pPr>
      <w:pStyle w:val="Header"/>
      <w:pBdr>
        <w:bottom w:val="single" w:sz="4" w:space="1" w:color="auto"/>
      </w:pBdr>
      <w:jc w:val="right"/>
      <w:rPr>
        <w:i/>
        <w:sz w:val="18"/>
        <w:szCs w:val="18"/>
        <w:lang w:val="fr-FR"/>
      </w:rPr>
    </w:pPr>
    <w:r w:rsidRPr="001B332A">
      <w:rPr>
        <w:rFonts w:eastAsia="Times New Roman" w:cs="Arial"/>
        <w:i/>
        <w:sz w:val="18"/>
        <w:szCs w:val="18"/>
        <w:lang w:val="fr-FR"/>
      </w:rPr>
      <w:t>UNEP/CMS/COP14/Doc.</w:t>
    </w:r>
    <w:r>
      <w:rPr>
        <w:rFonts w:eastAsia="Times New Roman" w:cs="Arial"/>
        <w:i/>
        <w:sz w:val="18"/>
        <w:szCs w:val="18"/>
        <w:lang w:val="fr-FR"/>
      </w:rPr>
      <w:t>31.1/Annex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0A996" w14:textId="03867072" w:rsidR="0086305B" w:rsidRPr="001B332A" w:rsidRDefault="0086305B" w:rsidP="00CA1EC1">
    <w:pPr>
      <w:pStyle w:val="Header"/>
      <w:pBdr>
        <w:bottom w:val="single" w:sz="4" w:space="1" w:color="auto"/>
      </w:pBdr>
      <w:rPr>
        <w:i/>
        <w:sz w:val="18"/>
        <w:szCs w:val="18"/>
        <w:lang w:val="fr-FR"/>
      </w:rPr>
    </w:pPr>
    <w:r w:rsidRPr="001B332A">
      <w:rPr>
        <w:rFonts w:eastAsia="Times New Roman" w:cs="Arial"/>
        <w:i/>
        <w:sz w:val="18"/>
        <w:szCs w:val="18"/>
        <w:lang w:val="fr-FR"/>
      </w:rPr>
      <w:t>UNEP/CMS/COP14/Doc.</w:t>
    </w:r>
    <w:r w:rsidR="00A70DB3">
      <w:rPr>
        <w:rFonts w:eastAsia="Times New Roman" w:cs="Arial"/>
        <w:i/>
        <w:sz w:val="18"/>
        <w:szCs w:val="18"/>
        <w:lang w:val="fr-FR"/>
      </w:rPr>
      <w:t>31.1</w:t>
    </w:r>
    <w:r>
      <w:rPr>
        <w:rFonts w:eastAsia="Times New Roman" w:cs="Arial"/>
        <w:i/>
        <w:sz w:val="18"/>
        <w:szCs w:val="18"/>
        <w:lang w:val="fr-FR"/>
      </w:rPr>
      <w:t>/Annex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5B5671E"/>
    <w:multiLevelType w:val="hybridMultilevel"/>
    <w:tmpl w:val="FFFFFFFF"/>
    <w:lvl w:ilvl="0" w:tplc="4A6A2A6C">
      <w:start w:val="1"/>
      <w:numFmt w:val="upperLetter"/>
      <w:lvlText w:val="%1)"/>
      <w:lvlJc w:val="left"/>
      <w:pPr>
        <w:ind w:left="720" w:hanging="360"/>
      </w:pPr>
    </w:lvl>
    <w:lvl w:ilvl="1" w:tplc="EB9664D6">
      <w:start w:val="1"/>
      <w:numFmt w:val="lowerLetter"/>
      <w:lvlText w:val="%2."/>
      <w:lvlJc w:val="left"/>
      <w:pPr>
        <w:ind w:left="1440" w:hanging="360"/>
      </w:pPr>
    </w:lvl>
    <w:lvl w:ilvl="2" w:tplc="CDB89108">
      <w:start w:val="1"/>
      <w:numFmt w:val="lowerRoman"/>
      <w:lvlText w:val="%3."/>
      <w:lvlJc w:val="right"/>
      <w:pPr>
        <w:ind w:left="2160" w:hanging="180"/>
      </w:pPr>
    </w:lvl>
    <w:lvl w:ilvl="3" w:tplc="68D4195C">
      <w:start w:val="1"/>
      <w:numFmt w:val="decimal"/>
      <w:lvlText w:val="%4."/>
      <w:lvlJc w:val="left"/>
      <w:pPr>
        <w:ind w:left="2880" w:hanging="360"/>
      </w:pPr>
    </w:lvl>
    <w:lvl w:ilvl="4" w:tplc="1FC2AFD8">
      <w:start w:val="1"/>
      <w:numFmt w:val="lowerLetter"/>
      <w:lvlText w:val="%5."/>
      <w:lvlJc w:val="left"/>
      <w:pPr>
        <w:ind w:left="3600" w:hanging="360"/>
      </w:pPr>
    </w:lvl>
    <w:lvl w:ilvl="5" w:tplc="8C80ABC6">
      <w:start w:val="1"/>
      <w:numFmt w:val="lowerRoman"/>
      <w:lvlText w:val="%6."/>
      <w:lvlJc w:val="right"/>
      <w:pPr>
        <w:ind w:left="4320" w:hanging="180"/>
      </w:pPr>
    </w:lvl>
    <w:lvl w:ilvl="6" w:tplc="662C297A">
      <w:start w:val="1"/>
      <w:numFmt w:val="decimal"/>
      <w:lvlText w:val="%7."/>
      <w:lvlJc w:val="left"/>
      <w:pPr>
        <w:ind w:left="5040" w:hanging="360"/>
      </w:pPr>
    </w:lvl>
    <w:lvl w:ilvl="7" w:tplc="BA9A5442">
      <w:start w:val="1"/>
      <w:numFmt w:val="lowerLetter"/>
      <w:lvlText w:val="%8."/>
      <w:lvlJc w:val="left"/>
      <w:pPr>
        <w:ind w:left="5760" w:hanging="360"/>
      </w:pPr>
    </w:lvl>
    <w:lvl w:ilvl="8" w:tplc="0008AD9E">
      <w:start w:val="1"/>
      <w:numFmt w:val="lowerRoman"/>
      <w:lvlText w:val="%9."/>
      <w:lvlJc w:val="right"/>
      <w:pPr>
        <w:ind w:left="6480" w:hanging="180"/>
      </w:pPr>
    </w:lvl>
  </w:abstractNum>
  <w:abstractNum w:abstractNumId="2" w15:restartNumberingAfterBreak="0">
    <w:nsid w:val="0F6B2E7B"/>
    <w:multiLevelType w:val="hybridMultilevel"/>
    <w:tmpl w:val="B2389634"/>
    <w:lvl w:ilvl="0" w:tplc="B8E2662A">
      <w:start w:val="2"/>
      <w:numFmt w:val="bullet"/>
      <w:lvlText w:val="-"/>
      <w:lvlJc w:val="left"/>
      <w:pPr>
        <w:ind w:left="864" w:hanging="360"/>
      </w:pPr>
      <w:rPr>
        <w:rFonts w:ascii="Arial" w:eastAsia="Times New Roman" w:hAnsi="Arial" w:cs="Aria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 w15:restartNumberingAfterBreak="0">
    <w:nsid w:val="127B2A02"/>
    <w:multiLevelType w:val="hybridMultilevel"/>
    <w:tmpl w:val="028AAC8C"/>
    <w:lvl w:ilvl="0" w:tplc="6ABC50D6">
      <w:start w:val="1"/>
      <w:numFmt w:val="lowerLetter"/>
      <w:lvlText w:val="%1)"/>
      <w:lvlJc w:val="left"/>
      <w:pPr>
        <w:ind w:left="1440" w:hanging="360"/>
      </w:pPr>
      <w:rPr>
        <w:strike w:val="0"/>
        <w:dstrike w:val="0"/>
        <w:u w:val="none"/>
        <w:effect w:val="none"/>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 w15:restartNumberingAfterBreak="0">
    <w:nsid w:val="16684357"/>
    <w:multiLevelType w:val="hybridMultilevel"/>
    <w:tmpl w:val="A2B0D3E6"/>
    <w:lvl w:ilvl="0" w:tplc="D8E66FC0">
      <w:start w:val="1"/>
      <w:numFmt w:val="decimal"/>
      <w:lvlText w:val="%1."/>
      <w:lvlJc w:val="left"/>
      <w:pPr>
        <w:ind w:left="1080" w:hanging="72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36924B5"/>
    <w:multiLevelType w:val="hybridMultilevel"/>
    <w:tmpl w:val="E3A4971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1C2A3D"/>
    <w:multiLevelType w:val="multilevel"/>
    <w:tmpl w:val="5E24EC02"/>
    <w:lvl w:ilvl="0">
      <w:start w:val="1"/>
      <w:numFmt w:val="lowerLetter"/>
      <w:pStyle w:val="Secondnumbering"/>
      <w:lvlText w:val="%1)"/>
      <w:lvlJc w:val="left"/>
      <w:pPr>
        <w:tabs>
          <w:tab w:val="num" w:pos="0"/>
        </w:tabs>
        <w:ind w:left="360" w:hanging="360"/>
      </w:pPr>
      <w:rPr>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8" w15:restartNumberingAfterBreak="0">
    <w:nsid w:val="2FC268EE"/>
    <w:multiLevelType w:val="hybridMultilevel"/>
    <w:tmpl w:val="80EEBE98"/>
    <w:lvl w:ilvl="0" w:tplc="1BF4DA0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3F463B8"/>
    <w:multiLevelType w:val="hybridMultilevel"/>
    <w:tmpl w:val="AF8C2C06"/>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3C652E55"/>
    <w:multiLevelType w:val="hybridMultilevel"/>
    <w:tmpl w:val="5BCAEC68"/>
    <w:lvl w:ilvl="0" w:tplc="20000001">
      <w:start w:val="1"/>
      <w:numFmt w:val="bullet"/>
      <w:lvlText w:val=""/>
      <w:lvlJc w:val="left"/>
      <w:pPr>
        <w:ind w:left="1224" w:hanging="360"/>
      </w:pPr>
      <w:rPr>
        <w:rFonts w:ascii="Symbol" w:hAnsi="Symbol" w:hint="default"/>
      </w:rPr>
    </w:lvl>
    <w:lvl w:ilvl="1" w:tplc="20000003" w:tentative="1">
      <w:start w:val="1"/>
      <w:numFmt w:val="bullet"/>
      <w:lvlText w:val="o"/>
      <w:lvlJc w:val="left"/>
      <w:pPr>
        <w:ind w:left="1944" w:hanging="360"/>
      </w:pPr>
      <w:rPr>
        <w:rFonts w:ascii="Courier New" w:hAnsi="Courier New" w:cs="Courier New" w:hint="default"/>
      </w:rPr>
    </w:lvl>
    <w:lvl w:ilvl="2" w:tplc="20000005" w:tentative="1">
      <w:start w:val="1"/>
      <w:numFmt w:val="bullet"/>
      <w:lvlText w:val=""/>
      <w:lvlJc w:val="left"/>
      <w:pPr>
        <w:ind w:left="2664" w:hanging="360"/>
      </w:pPr>
      <w:rPr>
        <w:rFonts w:ascii="Wingdings" w:hAnsi="Wingdings" w:hint="default"/>
      </w:rPr>
    </w:lvl>
    <w:lvl w:ilvl="3" w:tplc="20000001" w:tentative="1">
      <w:start w:val="1"/>
      <w:numFmt w:val="bullet"/>
      <w:lvlText w:val=""/>
      <w:lvlJc w:val="left"/>
      <w:pPr>
        <w:ind w:left="3384" w:hanging="360"/>
      </w:pPr>
      <w:rPr>
        <w:rFonts w:ascii="Symbol" w:hAnsi="Symbol" w:hint="default"/>
      </w:rPr>
    </w:lvl>
    <w:lvl w:ilvl="4" w:tplc="20000003" w:tentative="1">
      <w:start w:val="1"/>
      <w:numFmt w:val="bullet"/>
      <w:lvlText w:val="o"/>
      <w:lvlJc w:val="left"/>
      <w:pPr>
        <w:ind w:left="4104" w:hanging="360"/>
      </w:pPr>
      <w:rPr>
        <w:rFonts w:ascii="Courier New" w:hAnsi="Courier New" w:cs="Courier New" w:hint="default"/>
      </w:rPr>
    </w:lvl>
    <w:lvl w:ilvl="5" w:tplc="20000005" w:tentative="1">
      <w:start w:val="1"/>
      <w:numFmt w:val="bullet"/>
      <w:lvlText w:val=""/>
      <w:lvlJc w:val="left"/>
      <w:pPr>
        <w:ind w:left="4824" w:hanging="360"/>
      </w:pPr>
      <w:rPr>
        <w:rFonts w:ascii="Wingdings" w:hAnsi="Wingdings" w:hint="default"/>
      </w:rPr>
    </w:lvl>
    <w:lvl w:ilvl="6" w:tplc="20000001" w:tentative="1">
      <w:start w:val="1"/>
      <w:numFmt w:val="bullet"/>
      <w:lvlText w:val=""/>
      <w:lvlJc w:val="left"/>
      <w:pPr>
        <w:ind w:left="5544" w:hanging="360"/>
      </w:pPr>
      <w:rPr>
        <w:rFonts w:ascii="Symbol" w:hAnsi="Symbol" w:hint="default"/>
      </w:rPr>
    </w:lvl>
    <w:lvl w:ilvl="7" w:tplc="20000003" w:tentative="1">
      <w:start w:val="1"/>
      <w:numFmt w:val="bullet"/>
      <w:lvlText w:val="o"/>
      <w:lvlJc w:val="left"/>
      <w:pPr>
        <w:ind w:left="6264" w:hanging="360"/>
      </w:pPr>
      <w:rPr>
        <w:rFonts w:ascii="Courier New" w:hAnsi="Courier New" w:cs="Courier New" w:hint="default"/>
      </w:rPr>
    </w:lvl>
    <w:lvl w:ilvl="8" w:tplc="20000005" w:tentative="1">
      <w:start w:val="1"/>
      <w:numFmt w:val="bullet"/>
      <w:lvlText w:val=""/>
      <w:lvlJc w:val="left"/>
      <w:pPr>
        <w:ind w:left="6984" w:hanging="360"/>
      </w:pPr>
      <w:rPr>
        <w:rFonts w:ascii="Wingdings" w:hAnsi="Wingdings" w:hint="default"/>
      </w:rPr>
    </w:lvl>
  </w:abstractNum>
  <w:abstractNum w:abstractNumId="11" w15:restartNumberingAfterBreak="0">
    <w:nsid w:val="3E685A1E"/>
    <w:multiLevelType w:val="hybridMultilevel"/>
    <w:tmpl w:val="015EE5C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4A1B3BC4"/>
    <w:multiLevelType w:val="hybridMultilevel"/>
    <w:tmpl w:val="32EA8D40"/>
    <w:lvl w:ilvl="0" w:tplc="FFFFFFFF">
      <w:start w:val="1"/>
      <w:numFmt w:val="lowerLetter"/>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13"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AE4713"/>
    <w:multiLevelType w:val="hybridMultilevel"/>
    <w:tmpl w:val="94C4A52C"/>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CDF29BC"/>
    <w:multiLevelType w:val="hybridMultilevel"/>
    <w:tmpl w:val="8C7AA634"/>
    <w:lvl w:ilvl="0" w:tplc="FFFFFFFF">
      <w:start w:val="1"/>
      <w:numFmt w:val="decimal"/>
      <w:pStyle w:val="Firstnumbering"/>
      <w:lvlText w:val="%1."/>
      <w:lvlJc w:val="left"/>
      <w:pPr>
        <w:ind w:left="504" w:hanging="504"/>
      </w:pPr>
      <w:rPr>
        <w:b w:val="0"/>
        <w:i w:val="0"/>
        <w:color w:val="auto"/>
      </w:rPr>
    </w:lvl>
    <w:lvl w:ilvl="1" w:tplc="2384C758">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81769D"/>
    <w:multiLevelType w:val="hybridMultilevel"/>
    <w:tmpl w:val="DEA4D298"/>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64D332A4"/>
    <w:multiLevelType w:val="hybridMultilevel"/>
    <w:tmpl w:val="AF8C322E"/>
    <w:lvl w:ilvl="0" w:tplc="20000001">
      <w:start w:val="1"/>
      <w:numFmt w:val="bullet"/>
      <w:lvlText w:val=""/>
      <w:lvlJc w:val="left"/>
      <w:pPr>
        <w:ind w:left="1224" w:hanging="360"/>
      </w:pPr>
      <w:rPr>
        <w:rFonts w:ascii="Symbol" w:hAnsi="Symbol" w:hint="default"/>
      </w:rPr>
    </w:lvl>
    <w:lvl w:ilvl="1" w:tplc="20000003" w:tentative="1">
      <w:start w:val="1"/>
      <w:numFmt w:val="bullet"/>
      <w:lvlText w:val="o"/>
      <w:lvlJc w:val="left"/>
      <w:pPr>
        <w:ind w:left="1944" w:hanging="360"/>
      </w:pPr>
      <w:rPr>
        <w:rFonts w:ascii="Courier New" w:hAnsi="Courier New" w:cs="Courier New" w:hint="default"/>
      </w:rPr>
    </w:lvl>
    <w:lvl w:ilvl="2" w:tplc="20000005" w:tentative="1">
      <w:start w:val="1"/>
      <w:numFmt w:val="bullet"/>
      <w:lvlText w:val=""/>
      <w:lvlJc w:val="left"/>
      <w:pPr>
        <w:ind w:left="2664" w:hanging="360"/>
      </w:pPr>
      <w:rPr>
        <w:rFonts w:ascii="Wingdings" w:hAnsi="Wingdings" w:hint="default"/>
      </w:rPr>
    </w:lvl>
    <w:lvl w:ilvl="3" w:tplc="20000001" w:tentative="1">
      <w:start w:val="1"/>
      <w:numFmt w:val="bullet"/>
      <w:lvlText w:val=""/>
      <w:lvlJc w:val="left"/>
      <w:pPr>
        <w:ind w:left="3384" w:hanging="360"/>
      </w:pPr>
      <w:rPr>
        <w:rFonts w:ascii="Symbol" w:hAnsi="Symbol" w:hint="default"/>
      </w:rPr>
    </w:lvl>
    <w:lvl w:ilvl="4" w:tplc="20000003" w:tentative="1">
      <w:start w:val="1"/>
      <w:numFmt w:val="bullet"/>
      <w:lvlText w:val="o"/>
      <w:lvlJc w:val="left"/>
      <w:pPr>
        <w:ind w:left="4104" w:hanging="360"/>
      </w:pPr>
      <w:rPr>
        <w:rFonts w:ascii="Courier New" w:hAnsi="Courier New" w:cs="Courier New" w:hint="default"/>
      </w:rPr>
    </w:lvl>
    <w:lvl w:ilvl="5" w:tplc="20000005" w:tentative="1">
      <w:start w:val="1"/>
      <w:numFmt w:val="bullet"/>
      <w:lvlText w:val=""/>
      <w:lvlJc w:val="left"/>
      <w:pPr>
        <w:ind w:left="4824" w:hanging="360"/>
      </w:pPr>
      <w:rPr>
        <w:rFonts w:ascii="Wingdings" w:hAnsi="Wingdings" w:hint="default"/>
      </w:rPr>
    </w:lvl>
    <w:lvl w:ilvl="6" w:tplc="20000001" w:tentative="1">
      <w:start w:val="1"/>
      <w:numFmt w:val="bullet"/>
      <w:lvlText w:val=""/>
      <w:lvlJc w:val="left"/>
      <w:pPr>
        <w:ind w:left="5544" w:hanging="360"/>
      </w:pPr>
      <w:rPr>
        <w:rFonts w:ascii="Symbol" w:hAnsi="Symbol" w:hint="default"/>
      </w:rPr>
    </w:lvl>
    <w:lvl w:ilvl="7" w:tplc="20000003" w:tentative="1">
      <w:start w:val="1"/>
      <w:numFmt w:val="bullet"/>
      <w:lvlText w:val="o"/>
      <w:lvlJc w:val="left"/>
      <w:pPr>
        <w:ind w:left="6264" w:hanging="360"/>
      </w:pPr>
      <w:rPr>
        <w:rFonts w:ascii="Courier New" w:hAnsi="Courier New" w:cs="Courier New" w:hint="default"/>
      </w:rPr>
    </w:lvl>
    <w:lvl w:ilvl="8" w:tplc="20000005" w:tentative="1">
      <w:start w:val="1"/>
      <w:numFmt w:val="bullet"/>
      <w:lvlText w:val=""/>
      <w:lvlJc w:val="left"/>
      <w:pPr>
        <w:ind w:left="6984" w:hanging="360"/>
      </w:pPr>
      <w:rPr>
        <w:rFonts w:ascii="Wingdings" w:hAnsi="Wingdings" w:hint="default"/>
      </w:rPr>
    </w:lvl>
  </w:abstractNum>
  <w:abstractNum w:abstractNumId="18" w15:restartNumberingAfterBreak="0">
    <w:nsid w:val="69967BB4"/>
    <w:multiLevelType w:val="hybridMultilevel"/>
    <w:tmpl w:val="7D8849AC"/>
    <w:lvl w:ilvl="0" w:tplc="A2B0CE30">
      <w:start w:val="1"/>
      <w:numFmt w:val="lowerLetter"/>
      <w:lvlText w:val="%1)"/>
      <w:lvlJc w:val="left"/>
      <w:pPr>
        <w:ind w:left="720"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0" w15:restartNumberingAfterBreak="0">
    <w:nsid w:val="78257BF2"/>
    <w:multiLevelType w:val="hybridMultilevel"/>
    <w:tmpl w:val="7D34CEFC"/>
    <w:lvl w:ilvl="0" w:tplc="20000001">
      <w:start w:val="1"/>
      <w:numFmt w:val="bullet"/>
      <w:lvlText w:val=""/>
      <w:lvlJc w:val="left"/>
      <w:pPr>
        <w:ind w:left="1713" w:hanging="360"/>
      </w:pPr>
      <w:rPr>
        <w:rFonts w:ascii="Symbol" w:hAnsi="Symbol" w:hint="default"/>
      </w:rPr>
    </w:lvl>
    <w:lvl w:ilvl="1" w:tplc="20000003" w:tentative="1">
      <w:start w:val="1"/>
      <w:numFmt w:val="bullet"/>
      <w:lvlText w:val="o"/>
      <w:lvlJc w:val="left"/>
      <w:pPr>
        <w:ind w:left="2433" w:hanging="360"/>
      </w:pPr>
      <w:rPr>
        <w:rFonts w:ascii="Courier New" w:hAnsi="Courier New" w:cs="Courier New" w:hint="default"/>
      </w:rPr>
    </w:lvl>
    <w:lvl w:ilvl="2" w:tplc="20000005" w:tentative="1">
      <w:start w:val="1"/>
      <w:numFmt w:val="bullet"/>
      <w:lvlText w:val=""/>
      <w:lvlJc w:val="left"/>
      <w:pPr>
        <w:ind w:left="3153" w:hanging="360"/>
      </w:pPr>
      <w:rPr>
        <w:rFonts w:ascii="Wingdings" w:hAnsi="Wingdings" w:hint="default"/>
      </w:rPr>
    </w:lvl>
    <w:lvl w:ilvl="3" w:tplc="20000001" w:tentative="1">
      <w:start w:val="1"/>
      <w:numFmt w:val="bullet"/>
      <w:lvlText w:val=""/>
      <w:lvlJc w:val="left"/>
      <w:pPr>
        <w:ind w:left="3873" w:hanging="360"/>
      </w:pPr>
      <w:rPr>
        <w:rFonts w:ascii="Symbol" w:hAnsi="Symbol" w:hint="default"/>
      </w:rPr>
    </w:lvl>
    <w:lvl w:ilvl="4" w:tplc="20000003" w:tentative="1">
      <w:start w:val="1"/>
      <w:numFmt w:val="bullet"/>
      <w:lvlText w:val="o"/>
      <w:lvlJc w:val="left"/>
      <w:pPr>
        <w:ind w:left="4593" w:hanging="360"/>
      </w:pPr>
      <w:rPr>
        <w:rFonts w:ascii="Courier New" w:hAnsi="Courier New" w:cs="Courier New" w:hint="default"/>
      </w:rPr>
    </w:lvl>
    <w:lvl w:ilvl="5" w:tplc="20000005" w:tentative="1">
      <w:start w:val="1"/>
      <w:numFmt w:val="bullet"/>
      <w:lvlText w:val=""/>
      <w:lvlJc w:val="left"/>
      <w:pPr>
        <w:ind w:left="5313" w:hanging="360"/>
      </w:pPr>
      <w:rPr>
        <w:rFonts w:ascii="Wingdings" w:hAnsi="Wingdings" w:hint="default"/>
      </w:rPr>
    </w:lvl>
    <w:lvl w:ilvl="6" w:tplc="20000001" w:tentative="1">
      <w:start w:val="1"/>
      <w:numFmt w:val="bullet"/>
      <w:lvlText w:val=""/>
      <w:lvlJc w:val="left"/>
      <w:pPr>
        <w:ind w:left="6033" w:hanging="360"/>
      </w:pPr>
      <w:rPr>
        <w:rFonts w:ascii="Symbol" w:hAnsi="Symbol" w:hint="default"/>
      </w:rPr>
    </w:lvl>
    <w:lvl w:ilvl="7" w:tplc="20000003" w:tentative="1">
      <w:start w:val="1"/>
      <w:numFmt w:val="bullet"/>
      <w:lvlText w:val="o"/>
      <w:lvlJc w:val="left"/>
      <w:pPr>
        <w:ind w:left="6753" w:hanging="360"/>
      </w:pPr>
      <w:rPr>
        <w:rFonts w:ascii="Courier New" w:hAnsi="Courier New" w:cs="Courier New" w:hint="default"/>
      </w:rPr>
    </w:lvl>
    <w:lvl w:ilvl="8" w:tplc="20000005" w:tentative="1">
      <w:start w:val="1"/>
      <w:numFmt w:val="bullet"/>
      <w:lvlText w:val=""/>
      <w:lvlJc w:val="left"/>
      <w:pPr>
        <w:ind w:left="7473" w:hanging="360"/>
      </w:pPr>
      <w:rPr>
        <w:rFonts w:ascii="Wingdings" w:hAnsi="Wingdings" w:hint="default"/>
      </w:rPr>
    </w:lvl>
  </w:abstractNum>
  <w:num w:numId="1" w16cid:durableId="170028725">
    <w:abstractNumId w:val="13"/>
  </w:num>
  <w:num w:numId="2" w16cid:durableId="1342467551">
    <w:abstractNumId w:val="19"/>
  </w:num>
  <w:num w:numId="3" w16cid:durableId="1569996155">
    <w:abstractNumId w:val="0"/>
  </w:num>
  <w:num w:numId="4" w16cid:durableId="1386098484">
    <w:abstractNumId w:val="15"/>
  </w:num>
  <w:num w:numId="5" w16cid:durableId="389377782">
    <w:abstractNumId w:val="2"/>
  </w:num>
  <w:num w:numId="6" w16cid:durableId="272370434">
    <w:abstractNumId w:val="6"/>
  </w:num>
  <w:num w:numId="7" w16cid:durableId="1368798804">
    <w:abstractNumId w:val="15"/>
  </w:num>
  <w:num w:numId="8" w16cid:durableId="123929224">
    <w:abstractNumId w:val="11"/>
  </w:num>
  <w:num w:numId="9" w16cid:durableId="1377004317">
    <w:abstractNumId w:val="15"/>
  </w:num>
  <w:num w:numId="10" w16cid:durableId="1916433932">
    <w:abstractNumId w:val="15"/>
  </w:num>
  <w:num w:numId="11" w16cid:durableId="770659486">
    <w:abstractNumId w:val="15"/>
  </w:num>
  <w:num w:numId="12" w16cid:durableId="1701860209">
    <w:abstractNumId w:val="15"/>
  </w:num>
  <w:num w:numId="13" w16cid:durableId="1795371507">
    <w:abstractNumId w:val="15"/>
  </w:num>
  <w:num w:numId="14" w16cid:durableId="2023849021">
    <w:abstractNumId w:val="15"/>
  </w:num>
  <w:num w:numId="15" w16cid:durableId="1598900843">
    <w:abstractNumId w:val="7"/>
  </w:num>
  <w:num w:numId="16" w16cid:durableId="6111308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704664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43516178">
    <w:abstractNumId w:val="1"/>
  </w:num>
  <w:num w:numId="19" w16cid:durableId="2098208785">
    <w:abstractNumId w:val="16"/>
  </w:num>
  <w:num w:numId="20" w16cid:durableId="1525366910">
    <w:abstractNumId w:val="9"/>
  </w:num>
  <w:num w:numId="21" w16cid:durableId="78334226">
    <w:abstractNumId w:val="10"/>
  </w:num>
  <w:num w:numId="22" w16cid:durableId="2060012924">
    <w:abstractNumId w:val="14"/>
  </w:num>
  <w:num w:numId="23" w16cid:durableId="1367100963">
    <w:abstractNumId w:val="20"/>
  </w:num>
  <w:num w:numId="24" w16cid:durableId="1342510759">
    <w:abstractNumId w:val="17"/>
  </w:num>
  <w:num w:numId="25" w16cid:durableId="183441854">
    <w:abstractNumId w:val="18"/>
  </w:num>
  <w:num w:numId="26" w16cid:durableId="1984314085">
    <w:abstractNumId w:val="8"/>
  </w:num>
  <w:num w:numId="27" w16cid:durableId="205483737">
    <w:abstractNumId w:val="12"/>
  </w:num>
  <w:num w:numId="28" w16cid:durableId="203179967">
    <w:abstractNumId w:val="5"/>
  </w:num>
  <w:num w:numId="29" w16cid:durableId="117160401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0FA0"/>
    <w:rsid w:val="00001A2C"/>
    <w:rsid w:val="00001B4F"/>
    <w:rsid w:val="00002803"/>
    <w:rsid w:val="00003BD1"/>
    <w:rsid w:val="00003FC6"/>
    <w:rsid w:val="00004142"/>
    <w:rsid w:val="000051F9"/>
    <w:rsid w:val="000056C3"/>
    <w:rsid w:val="00005A1E"/>
    <w:rsid w:val="00005E46"/>
    <w:rsid w:val="0001082B"/>
    <w:rsid w:val="000109A0"/>
    <w:rsid w:val="00010B5D"/>
    <w:rsid w:val="00010C78"/>
    <w:rsid w:val="000117E8"/>
    <w:rsid w:val="00011BAB"/>
    <w:rsid w:val="000140F0"/>
    <w:rsid w:val="0001424C"/>
    <w:rsid w:val="00014365"/>
    <w:rsid w:val="00017783"/>
    <w:rsid w:val="0002038C"/>
    <w:rsid w:val="00020EB0"/>
    <w:rsid w:val="000219C5"/>
    <w:rsid w:val="000229D9"/>
    <w:rsid w:val="00024169"/>
    <w:rsid w:val="00024F53"/>
    <w:rsid w:val="000277CC"/>
    <w:rsid w:val="00030A33"/>
    <w:rsid w:val="0003223B"/>
    <w:rsid w:val="00032E2E"/>
    <w:rsid w:val="0003333C"/>
    <w:rsid w:val="0003350B"/>
    <w:rsid w:val="00034A86"/>
    <w:rsid w:val="00035727"/>
    <w:rsid w:val="00035C9D"/>
    <w:rsid w:val="00036034"/>
    <w:rsid w:val="00036748"/>
    <w:rsid w:val="0003775B"/>
    <w:rsid w:val="00037DB0"/>
    <w:rsid w:val="00040161"/>
    <w:rsid w:val="00040D02"/>
    <w:rsid w:val="00041169"/>
    <w:rsid w:val="00041330"/>
    <w:rsid w:val="0004157E"/>
    <w:rsid w:val="0004287A"/>
    <w:rsid w:val="00043932"/>
    <w:rsid w:val="00043EF7"/>
    <w:rsid w:val="00044B16"/>
    <w:rsid w:val="00045A4C"/>
    <w:rsid w:val="000461CD"/>
    <w:rsid w:val="00046C1F"/>
    <w:rsid w:val="0005016B"/>
    <w:rsid w:val="00050581"/>
    <w:rsid w:val="000506CB"/>
    <w:rsid w:val="00051D1A"/>
    <w:rsid w:val="00053E20"/>
    <w:rsid w:val="00053F7E"/>
    <w:rsid w:val="0005476B"/>
    <w:rsid w:val="00055FCE"/>
    <w:rsid w:val="00056260"/>
    <w:rsid w:val="00056E70"/>
    <w:rsid w:val="000575C8"/>
    <w:rsid w:val="000601A8"/>
    <w:rsid w:val="000631B5"/>
    <w:rsid w:val="0006352B"/>
    <w:rsid w:val="00063C40"/>
    <w:rsid w:val="00064998"/>
    <w:rsid w:val="000661B2"/>
    <w:rsid w:val="00067473"/>
    <w:rsid w:val="000704D9"/>
    <w:rsid w:val="0007057A"/>
    <w:rsid w:val="0007122A"/>
    <w:rsid w:val="0007174E"/>
    <w:rsid w:val="0007293E"/>
    <w:rsid w:val="00073C46"/>
    <w:rsid w:val="00073EAE"/>
    <w:rsid w:val="000744AB"/>
    <w:rsid w:val="0007483D"/>
    <w:rsid w:val="00075A9A"/>
    <w:rsid w:val="00075E8C"/>
    <w:rsid w:val="00076559"/>
    <w:rsid w:val="00076B30"/>
    <w:rsid w:val="00076D54"/>
    <w:rsid w:val="00077714"/>
    <w:rsid w:val="00077F8B"/>
    <w:rsid w:val="0008362D"/>
    <w:rsid w:val="00083E86"/>
    <w:rsid w:val="000843C7"/>
    <w:rsid w:val="00084A69"/>
    <w:rsid w:val="0008525D"/>
    <w:rsid w:val="00085318"/>
    <w:rsid w:val="000861EC"/>
    <w:rsid w:val="0009144F"/>
    <w:rsid w:val="00091510"/>
    <w:rsid w:val="000918B5"/>
    <w:rsid w:val="00091DCF"/>
    <w:rsid w:val="00091E03"/>
    <w:rsid w:val="00091F1D"/>
    <w:rsid w:val="00093531"/>
    <w:rsid w:val="00093D29"/>
    <w:rsid w:val="00094B0A"/>
    <w:rsid w:val="0009572E"/>
    <w:rsid w:val="00096C59"/>
    <w:rsid w:val="00097EB8"/>
    <w:rsid w:val="000A09EF"/>
    <w:rsid w:val="000A0B81"/>
    <w:rsid w:val="000A3644"/>
    <w:rsid w:val="000A5A7F"/>
    <w:rsid w:val="000A6416"/>
    <w:rsid w:val="000A64CB"/>
    <w:rsid w:val="000A681F"/>
    <w:rsid w:val="000A69CB"/>
    <w:rsid w:val="000A6DDA"/>
    <w:rsid w:val="000A7FC5"/>
    <w:rsid w:val="000B3DF0"/>
    <w:rsid w:val="000B49DB"/>
    <w:rsid w:val="000B6A4C"/>
    <w:rsid w:val="000B7522"/>
    <w:rsid w:val="000C16F3"/>
    <w:rsid w:val="000C2AC9"/>
    <w:rsid w:val="000C2E10"/>
    <w:rsid w:val="000C2E76"/>
    <w:rsid w:val="000C2E89"/>
    <w:rsid w:val="000C31FB"/>
    <w:rsid w:val="000C3DED"/>
    <w:rsid w:val="000C4209"/>
    <w:rsid w:val="000C53E9"/>
    <w:rsid w:val="000C5D6C"/>
    <w:rsid w:val="000C5FC1"/>
    <w:rsid w:val="000C792D"/>
    <w:rsid w:val="000D0D17"/>
    <w:rsid w:val="000D1579"/>
    <w:rsid w:val="000D20CA"/>
    <w:rsid w:val="000D2914"/>
    <w:rsid w:val="000D48F2"/>
    <w:rsid w:val="000D5772"/>
    <w:rsid w:val="000D728A"/>
    <w:rsid w:val="000E019E"/>
    <w:rsid w:val="000E02F7"/>
    <w:rsid w:val="000E0D8B"/>
    <w:rsid w:val="000E1965"/>
    <w:rsid w:val="000E29A1"/>
    <w:rsid w:val="000E3394"/>
    <w:rsid w:val="000E40A2"/>
    <w:rsid w:val="000E49DF"/>
    <w:rsid w:val="000E6E98"/>
    <w:rsid w:val="000E6FDC"/>
    <w:rsid w:val="000E70EA"/>
    <w:rsid w:val="000E73F7"/>
    <w:rsid w:val="000E7748"/>
    <w:rsid w:val="000F0900"/>
    <w:rsid w:val="000F1B9B"/>
    <w:rsid w:val="000F1DED"/>
    <w:rsid w:val="000F3E65"/>
    <w:rsid w:val="000F4BDB"/>
    <w:rsid w:val="000F4D1F"/>
    <w:rsid w:val="000F5610"/>
    <w:rsid w:val="000F59B7"/>
    <w:rsid w:val="00100515"/>
    <w:rsid w:val="00102C60"/>
    <w:rsid w:val="001033BF"/>
    <w:rsid w:val="00104A11"/>
    <w:rsid w:val="001064C1"/>
    <w:rsid w:val="00110475"/>
    <w:rsid w:val="0011141C"/>
    <w:rsid w:val="00111D88"/>
    <w:rsid w:val="0011326A"/>
    <w:rsid w:val="0011351D"/>
    <w:rsid w:val="0011382E"/>
    <w:rsid w:val="00115180"/>
    <w:rsid w:val="00115AA2"/>
    <w:rsid w:val="00122BE8"/>
    <w:rsid w:val="00122F8B"/>
    <w:rsid w:val="00123A7C"/>
    <w:rsid w:val="00123F31"/>
    <w:rsid w:val="00124284"/>
    <w:rsid w:val="00125C64"/>
    <w:rsid w:val="0013030F"/>
    <w:rsid w:val="001319A8"/>
    <w:rsid w:val="00132D99"/>
    <w:rsid w:val="0013341A"/>
    <w:rsid w:val="00134A7A"/>
    <w:rsid w:val="001359C9"/>
    <w:rsid w:val="00136BE5"/>
    <w:rsid w:val="00137EFA"/>
    <w:rsid w:val="001404E8"/>
    <w:rsid w:val="00140F51"/>
    <w:rsid w:val="00141A0C"/>
    <w:rsid w:val="001424EA"/>
    <w:rsid w:val="00142A18"/>
    <w:rsid w:val="00144826"/>
    <w:rsid w:val="00147FF4"/>
    <w:rsid w:val="0015025A"/>
    <w:rsid w:val="0015119D"/>
    <w:rsid w:val="001518CA"/>
    <w:rsid w:val="00152805"/>
    <w:rsid w:val="001537C1"/>
    <w:rsid w:val="0015408E"/>
    <w:rsid w:val="0015431A"/>
    <w:rsid w:val="0015571A"/>
    <w:rsid w:val="0015726C"/>
    <w:rsid w:val="00157ADC"/>
    <w:rsid w:val="00160193"/>
    <w:rsid w:val="0016045E"/>
    <w:rsid w:val="001612A5"/>
    <w:rsid w:val="0016285A"/>
    <w:rsid w:val="0016286A"/>
    <w:rsid w:val="001639B1"/>
    <w:rsid w:val="00163C93"/>
    <w:rsid w:val="001651CD"/>
    <w:rsid w:val="0016745F"/>
    <w:rsid w:val="0017102A"/>
    <w:rsid w:val="00171736"/>
    <w:rsid w:val="00174749"/>
    <w:rsid w:val="00175D8A"/>
    <w:rsid w:val="001764DD"/>
    <w:rsid w:val="00176AE6"/>
    <w:rsid w:val="00180953"/>
    <w:rsid w:val="00181668"/>
    <w:rsid w:val="001819BA"/>
    <w:rsid w:val="00181F9C"/>
    <w:rsid w:val="001830F1"/>
    <w:rsid w:val="001850C7"/>
    <w:rsid w:val="00185E19"/>
    <w:rsid w:val="0018660E"/>
    <w:rsid w:val="001869A7"/>
    <w:rsid w:val="00187FC0"/>
    <w:rsid w:val="00190211"/>
    <w:rsid w:val="00190615"/>
    <w:rsid w:val="001913D6"/>
    <w:rsid w:val="00191EEF"/>
    <w:rsid w:val="001926B1"/>
    <w:rsid w:val="0019452E"/>
    <w:rsid w:val="00195651"/>
    <w:rsid w:val="001958B2"/>
    <w:rsid w:val="00196765"/>
    <w:rsid w:val="001967E2"/>
    <w:rsid w:val="00196FCE"/>
    <w:rsid w:val="001A03AB"/>
    <w:rsid w:val="001A091F"/>
    <w:rsid w:val="001A0AB7"/>
    <w:rsid w:val="001A0C16"/>
    <w:rsid w:val="001A25FC"/>
    <w:rsid w:val="001A2A8F"/>
    <w:rsid w:val="001A4265"/>
    <w:rsid w:val="001A54B4"/>
    <w:rsid w:val="001A5AA0"/>
    <w:rsid w:val="001A79C5"/>
    <w:rsid w:val="001A7B49"/>
    <w:rsid w:val="001B00CC"/>
    <w:rsid w:val="001B0A78"/>
    <w:rsid w:val="001B0EEF"/>
    <w:rsid w:val="001B1A3A"/>
    <w:rsid w:val="001B23E0"/>
    <w:rsid w:val="001B2C1D"/>
    <w:rsid w:val="001B2E23"/>
    <w:rsid w:val="001B3062"/>
    <w:rsid w:val="001B30DA"/>
    <w:rsid w:val="001B332A"/>
    <w:rsid w:val="001B5C43"/>
    <w:rsid w:val="001B7010"/>
    <w:rsid w:val="001B7C17"/>
    <w:rsid w:val="001C114B"/>
    <w:rsid w:val="001C1E43"/>
    <w:rsid w:val="001C3202"/>
    <w:rsid w:val="001C4139"/>
    <w:rsid w:val="001C64E2"/>
    <w:rsid w:val="001C7194"/>
    <w:rsid w:val="001C71BE"/>
    <w:rsid w:val="001C7BEF"/>
    <w:rsid w:val="001D0CB4"/>
    <w:rsid w:val="001D245F"/>
    <w:rsid w:val="001D2A90"/>
    <w:rsid w:val="001D2D6C"/>
    <w:rsid w:val="001D5334"/>
    <w:rsid w:val="001D5772"/>
    <w:rsid w:val="001D640E"/>
    <w:rsid w:val="001D674D"/>
    <w:rsid w:val="001D692A"/>
    <w:rsid w:val="001D763A"/>
    <w:rsid w:val="001D7D7F"/>
    <w:rsid w:val="001D7FC8"/>
    <w:rsid w:val="001E1EF9"/>
    <w:rsid w:val="001E1FA0"/>
    <w:rsid w:val="001E218E"/>
    <w:rsid w:val="001E23C5"/>
    <w:rsid w:val="001E457D"/>
    <w:rsid w:val="001E4995"/>
    <w:rsid w:val="001E4EC8"/>
    <w:rsid w:val="001E552F"/>
    <w:rsid w:val="001E6FDA"/>
    <w:rsid w:val="001E7F82"/>
    <w:rsid w:val="001F14A6"/>
    <w:rsid w:val="001F225B"/>
    <w:rsid w:val="001F29C0"/>
    <w:rsid w:val="001F2A4D"/>
    <w:rsid w:val="001F326A"/>
    <w:rsid w:val="001F3E69"/>
    <w:rsid w:val="001F525F"/>
    <w:rsid w:val="001F5681"/>
    <w:rsid w:val="001F601A"/>
    <w:rsid w:val="00200EC6"/>
    <w:rsid w:val="00203D1B"/>
    <w:rsid w:val="00204AC6"/>
    <w:rsid w:val="00204BFC"/>
    <w:rsid w:val="00205A43"/>
    <w:rsid w:val="00206881"/>
    <w:rsid w:val="00207D34"/>
    <w:rsid w:val="00210F54"/>
    <w:rsid w:val="00211DF7"/>
    <w:rsid w:val="00212641"/>
    <w:rsid w:val="00212BD1"/>
    <w:rsid w:val="00213012"/>
    <w:rsid w:val="00214C49"/>
    <w:rsid w:val="002173D7"/>
    <w:rsid w:val="00217D93"/>
    <w:rsid w:val="00222FAD"/>
    <w:rsid w:val="002230F0"/>
    <w:rsid w:val="00226308"/>
    <w:rsid w:val="00227818"/>
    <w:rsid w:val="00227F0F"/>
    <w:rsid w:val="002301C6"/>
    <w:rsid w:val="00230F59"/>
    <w:rsid w:val="002312A7"/>
    <w:rsid w:val="00231BCC"/>
    <w:rsid w:val="002324FB"/>
    <w:rsid w:val="00232733"/>
    <w:rsid w:val="00232ABE"/>
    <w:rsid w:val="00232B02"/>
    <w:rsid w:val="0023313F"/>
    <w:rsid w:val="0023321E"/>
    <w:rsid w:val="002336BB"/>
    <w:rsid w:val="00233DC7"/>
    <w:rsid w:val="00234B81"/>
    <w:rsid w:val="00234D69"/>
    <w:rsid w:val="0023603E"/>
    <w:rsid w:val="002377D5"/>
    <w:rsid w:val="002379BA"/>
    <w:rsid w:val="00237EC8"/>
    <w:rsid w:val="00240518"/>
    <w:rsid w:val="0024087D"/>
    <w:rsid w:val="00241988"/>
    <w:rsid w:val="002422BF"/>
    <w:rsid w:val="0024451D"/>
    <w:rsid w:val="00246938"/>
    <w:rsid w:val="00247336"/>
    <w:rsid w:val="002506B1"/>
    <w:rsid w:val="00254E48"/>
    <w:rsid w:val="002553BC"/>
    <w:rsid w:val="0025614B"/>
    <w:rsid w:val="00256CA8"/>
    <w:rsid w:val="00257589"/>
    <w:rsid w:val="002601DB"/>
    <w:rsid w:val="00260C37"/>
    <w:rsid w:val="00260EBF"/>
    <w:rsid w:val="00261A2F"/>
    <w:rsid w:val="00264287"/>
    <w:rsid w:val="00264BAF"/>
    <w:rsid w:val="00265568"/>
    <w:rsid w:val="002656D3"/>
    <w:rsid w:val="002667CB"/>
    <w:rsid w:val="00266CE8"/>
    <w:rsid w:val="00266FB6"/>
    <w:rsid w:val="00270FAC"/>
    <w:rsid w:val="002716AF"/>
    <w:rsid w:val="002723F8"/>
    <w:rsid w:val="002727E9"/>
    <w:rsid w:val="002728F7"/>
    <w:rsid w:val="002737AA"/>
    <w:rsid w:val="002756E1"/>
    <w:rsid w:val="00276019"/>
    <w:rsid w:val="00280121"/>
    <w:rsid w:val="00281165"/>
    <w:rsid w:val="00281AB3"/>
    <w:rsid w:val="00282D8B"/>
    <w:rsid w:val="00283963"/>
    <w:rsid w:val="002839BA"/>
    <w:rsid w:val="002856A2"/>
    <w:rsid w:val="00286967"/>
    <w:rsid w:val="002909F2"/>
    <w:rsid w:val="00294F9D"/>
    <w:rsid w:val="002955EC"/>
    <w:rsid w:val="00296404"/>
    <w:rsid w:val="00297116"/>
    <w:rsid w:val="002A1C8C"/>
    <w:rsid w:val="002A247F"/>
    <w:rsid w:val="002A24E9"/>
    <w:rsid w:val="002A28D6"/>
    <w:rsid w:val="002A2B40"/>
    <w:rsid w:val="002A3539"/>
    <w:rsid w:val="002A39E7"/>
    <w:rsid w:val="002A3C2F"/>
    <w:rsid w:val="002A5843"/>
    <w:rsid w:val="002A760B"/>
    <w:rsid w:val="002A776F"/>
    <w:rsid w:val="002A7FBC"/>
    <w:rsid w:val="002B08A6"/>
    <w:rsid w:val="002B11C1"/>
    <w:rsid w:val="002B2806"/>
    <w:rsid w:val="002B2C22"/>
    <w:rsid w:val="002B3530"/>
    <w:rsid w:val="002B4F57"/>
    <w:rsid w:val="002B59D3"/>
    <w:rsid w:val="002B5D34"/>
    <w:rsid w:val="002B6287"/>
    <w:rsid w:val="002B7544"/>
    <w:rsid w:val="002C1528"/>
    <w:rsid w:val="002C1A21"/>
    <w:rsid w:val="002C1D7A"/>
    <w:rsid w:val="002C297E"/>
    <w:rsid w:val="002C3BDB"/>
    <w:rsid w:val="002C3E15"/>
    <w:rsid w:val="002C41BA"/>
    <w:rsid w:val="002C5BBB"/>
    <w:rsid w:val="002C63DD"/>
    <w:rsid w:val="002C73BE"/>
    <w:rsid w:val="002D15CD"/>
    <w:rsid w:val="002D2008"/>
    <w:rsid w:val="002D324F"/>
    <w:rsid w:val="002D423D"/>
    <w:rsid w:val="002D5F65"/>
    <w:rsid w:val="002D6B6E"/>
    <w:rsid w:val="002E0731"/>
    <w:rsid w:val="002E0DE9"/>
    <w:rsid w:val="002E1118"/>
    <w:rsid w:val="002E19AB"/>
    <w:rsid w:val="002E3252"/>
    <w:rsid w:val="002E37A9"/>
    <w:rsid w:val="002E5355"/>
    <w:rsid w:val="002E6066"/>
    <w:rsid w:val="002E7FD9"/>
    <w:rsid w:val="002F2305"/>
    <w:rsid w:val="002F2D85"/>
    <w:rsid w:val="002F3CB3"/>
    <w:rsid w:val="002F3E7D"/>
    <w:rsid w:val="002F421C"/>
    <w:rsid w:val="002F54D4"/>
    <w:rsid w:val="002F5A62"/>
    <w:rsid w:val="002F5EE8"/>
    <w:rsid w:val="002F6E1A"/>
    <w:rsid w:val="002F6F70"/>
    <w:rsid w:val="002F732C"/>
    <w:rsid w:val="002F75A9"/>
    <w:rsid w:val="00301E77"/>
    <w:rsid w:val="003025A0"/>
    <w:rsid w:val="0030272F"/>
    <w:rsid w:val="0030529F"/>
    <w:rsid w:val="00305452"/>
    <w:rsid w:val="0030685E"/>
    <w:rsid w:val="00306FF2"/>
    <w:rsid w:val="003074D3"/>
    <w:rsid w:val="003076D5"/>
    <w:rsid w:val="00310699"/>
    <w:rsid w:val="00311378"/>
    <w:rsid w:val="00311839"/>
    <w:rsid w:val="00311E1B"/>
    <w:rsid w:val="00312181"/>
    <w:rsid w:val="003134A6"/>
    <w:rsid w:val="003148E5"/>
    <w:rsid w:val="003149EB"/>
    <w:rsid w:val="00315619"/>
    <w:rsid w:val="00315E30"/>
    <w:rsid w:val="003160E8"/>
    <w:rsid w:val="00320CEB"/>
    <w:rsid w:val="0032147C"/>
    <w:rsid w:val="00321B4E"/>
    <w:rsid w:val="00322E16"/>
    <w:rsid w:val="0032341B"/>
    <w:rsid w:val="003239A3"/>
    <w:rsid w:val="00324D73"/>
    <w:rsid w:val="00324F68"/>
    <w:rsid w:val="003262AA"/>
    <w:rsid w:val="00326317"/>
    <w:rsid w:val="00326925"/>
    <w:rsid w:val="003270CD"/>
    <w:rsid w:val="00327128"/>
    <w:rsid w:val="003302F6"/>
    <w:rsid w:val="00330503"/>
    <w:rsid w:val="00330B50"/>
    <w:rsid w:val="00331435"/>
    <w:rsid w:val="00331D38"/>
    <w:rsid w:val="0033441C"/>
    <w:rsid w:val="0033568E"/>
    <w:rsid w:val="003358AA"/>
    <w:rsid w:val="003363CB"/>
    <w:rsid w:val="003365C6"/>
    <w:rsid w:val="00337DF7"/>
    <w:rsid w:val="00340B69"/>
    <w:rsid w:val="00341F81"/>
    <w:rsid w:val="00344B04"/>
    <w:rsid w:val="0034531A"/>
    <w:rsid w:val="00345FCF"/>
    <w:rsid w:val="00346B83"/>
    <w:rsid w:val="003470C1"/>
    <w:rsid w:val="0035024E"/>
    <w:rsid w:val="00350E4C"/>
    <w:rsid w:val="00351CD5"/>
    <w:rsid w:val="00353402"/>
    <w:rsid w:val="00353416"/>
    <w:rsid w:val="003552C0"/>
    <w:rsid w:val="003571DE"/>
    <w:rsid w:val="00357D6E"/>
    <w:rsid w:val="0036015F"/>
    <w:rsid w:val="003614D0"/>
    <w:rsid w:val="0036490B"/>
    <w:rsid w:val="00364E32"/>
    <w:rsid w:val="00365253"/>
    <w:rsid w:val="00365603"/>
    <w:rsid w:val="00365B13"/>
    <w:rsid w:val="0036601E"/>
    <w:rsid w:val="0036604F"/>
    <w:rsid w:val="00366FC9"/>
    <w:rsid w:val="003677FE"/>
    <w:rsid w:val="00370624"/>
    <w:rsid w:val="00370FD3"/>
    <w:rsid w:val="00372457"/>
    <w:rsid w:val="00373AF7"/>
    <w:rsid w:val="0037464A"/>
    <w:rsid w:val="00376CB3"/>
    <w:rsid w:val="00380BBA"/>
    <w:rsid w:val="003818E6"/>
    <w:rsid w:val="00381B73"/>
    <w:rsid w:val="003837C9"/>
    <w:rsid w:val="0038473C"/>
    <w:rsid w:val="0038538B"/>
    <w:rsid w:val="00386628"/>
    <w:rsid w:val="003874FC"/>
    <w:rsid w:val="003916BB"/>
    <w:rsid w:val="00392E18"/>
    <w:rsid w:val="0039428F"/>
    <w:rsid w:val="00395DF1"/>
    <w:rsid w:val="00397985"/>
    <w:rsid w:val="003A053F"/>
    <w:rsid w:val="003A0875"/>
    <w:rsid w:val="003A0DD9"/>
    <w:rsid w:val="003A1379"/>
    <w:rsid w:val="003A2709"/>
    <w:rsid w:val="003A2831"/>
    <w:rsid w:val="003A2963"/>
    <w:rsid w:val="003A3334"/>
    <w:rsid w:val="003A4715"/>
    <w:rsid w:val="003A5A69"/>
    <w:rsid w:val="003A7648"/>
    <w:rsid w:val="003B0B16"/>
    <w:rsid w:val="003B1500"/>
    <w:rsid w:val="003B27CE"/>
    <w:rsid w:val="003B5747"/>
    <w:rsid w:val="003B6152"/>
    <w:rsid w:val="003B6EF1"/>
    <w:rsid w:val="003C0B6A"/>
    <w:rsid w:val="003C0F53"/>
    <w:rsid w:val="003C1A18"/>
    <w:rsid w:val="003C2341"/>
    <w:rsid w:val="003C3A01"/>
    <w:rsid w:val="003C4216"/>
    <w:rsid w:val="003C569E"/>
    <w:rsid w:val="003C6FCB"/>
    <w:rsid w:val="003C79A9"/>
    <w:rsid w:val="003D149F"/>
    <w:rsid w:val="003D17C4"/>
    <w:rsid w:val="003D2C98"/>
    <w:rsid w:val="003D38A7"/>
    <w:rsid w:val="003D46AB"/>
    <w:rsid w:val="003D5126"/>
    <w:rsid w:val="003D53E9"/>
    <w:rsid w:val="003D74D6"/>
    <w:rsid w:val="003D7974"/>
    <w:rsid w:val="003D7F95"/>
    <w:rsid w:val="003E13F7"/>
    <w:rsid w:val="003E1DE3"/>
    <w:rsid w:val="003E2018"/>
    <w:rsid w:val="003E3780"/>
    <w:rsid w:val="003E4093"/>
    <w:rsid w:val="003E484D"/>
    <w:rsid w:val="003E519C"/>
    <w:rsid w:val="003E6376"/>
    <w:rsid w:val="003E6A53"/>
    <w:rsid w:val="003E7603"/>
    <w:rsid w:val="003E778B"/>
    <w:rsid w:val="003F091E"/>
    <w:rsid w:val="003F18A1"/>
    <w:rsid w:val="003F2014"/>
    <w:rsid w:val="003F2052"/>
    <w:rsid w:val="003F27C5"/>
    <w:rsid w:val="003F2A20"/>
    <w:rsid w:val="003F35EB"/>
    <w:rsid w:val="003F416D"/>
    <w:rsid w:val="003F4DC6"/>
    <w:rsid w:val="003F5923"/>
    <w:rsid w:val="003F6D21"/>
    <w:rsid w:val="003F7745"/>
    <w:rsid w:val="0040331B"/>
    <w:rsid w:val="00403D59"/>
    <w:rsid w:val="004042BB"/>
    <w:rsid w:val="0040487B"/>
    <w:rsid w:val="00404E7F"/>
    <w:rsid w:val="00406A40"/>
    <w:rsid w:val="00407412"/>
    <w:rsid w:val="00410BF9"/>
    <w:rsid w:val="00410C25"/>
    <w:rsid w:val="0041217C"/>
    <w:rsid w:val="00412C41"/>
    <w:rsid w:val="0041450A"/>
    <w:rsid w:val="00414957"/>
    <w:rsid w:val="00414C01"/>
    <w:rsid w:val="00415129"/>
    <w:rsid w:val="004157FB"/>
    <w:rsid w:val="00417170"/>
    <w:rsid w:val="004177B2"/>
    <w:rsid w:val="0042071B"/>
    <w:rsid w:val="0042096C"/>
    <w:rsid w:val="004229AB"/>
    <w:rsid w:val="00422F31"/>
    <w:rsid w:val="00423767"/>
    <w:rsid w:val="00425757"/>
    <w:rsid w:val="00425EDD"/>
    <w:rsid w:val="004264EE"/>
    <w:rsid w:val="00426830"/>
    <w:rsid w:val="0042768D"/>
    <w:rsid w:val="00430F8D"/>
    <w:rsid w:val="0043178D"/>
    <w:rsid w:val="00433619"/>
    <w:rsid w:val="00434DA7"/>
    <w:rsid w:val="004352C0"/>
    <w:rsid w:val="0043590C"/>
    <w:rsid w:val="00436877"/>
    <w:rsid w:val="00437218"/>
    <w:rsid w:val="004409B8"/>
    <w:rsid w:val="004417E6"/>
    <w:rsid w:val="00442306"/>
    <w:rsid w:val="004435F2"/>
    <w:rsid w:val="00443E65"/>
    <w:rsid w:val="00444A5B"/>
    <w:rsid w:val="00444F94"/>
    <w:rsid w:val="00444FA8"/>
    <w:rsid w:val="00445021"/>
    <w:rsid w:val="00447602"/>
    <w:rsid w:val="004500F2"/>
    <w:rsid w:val="00450DAF"/>
    <w:rsid w:val="00451E1F"/>
    <w:rsid w:val="00454179"/>
    <w:rsid w:val="00455B82"/>
    <w:rsid w:val="00456007"/>
    <w:rsid w:val="004563DC"/>
    <w:rsid w:val="0045650A"/>
    <w:rsid w:val="004566DD"/>
    <w:rsid w:val="00457A59"/>
    <w:rsid w:val="00461A1A"/>
    <w:rsid w:val="00461F5B"/>
    <w:rsid w:val="0046345F"/>
    <w:rsid w:val="004666F6"/>
    <w:rsid w:val="004714F5"/>
    <w:rsid w:val="00471670"/>
    <w:rsid w:val="004719ED"/>
    <w:rsid w:val="00472C58"/>
    <w:rsid w:val="00472EDB"/>
    <w:rsid w:val="00474A11"/>
    <w:rsid w:val="0047564C"/>
    <w:rsid w:val="00475A6B"/>
    <w:rsid w:val="004778AF"/>
    <w:rsid w:val="00481474"/>
    <w:rsid w:val="00481DFC"/>
    <w:rsid w:val="004821CD"/>
    <w:rsid w:val="0048227F"/>
    <w:rsid w:val="004828AB"/>
    <w:rsid w:val="00482BC1"/>
    <w:rsid w:val="00483119"/>
    <w:rsid w:val="004851D2"/>
    <w:rsid w:val="00485698"/>
    <w:rsid w:val="0049106F"/>
    <w:rsid w:val="00491142"/>
    <w:rsid w:val="0049168D"/>
    <w:rsid w:val="00492CC2"/>
    <w:rsid w:val="00494324"/>
    <w:rsid w:val="00495657"/>
    <w:rsid w:val="00495AF5"/>
    <w:rsid w:val="004967BF"/>
    <w:rsid w:val="004977E4"/>
    <w:rsid w:val="00497AAB"/>
    <w:rsid w:val="004A191D"/>
    <w:rsid w:val="004A29D4"/>
    <w:rsid w:val="004A2D20"/>
    <w:rsid w:val="004A3C8F"/>
    <w:rsid w:val="004A5CE6"/>
    <w:rsid w:val="004A6DFF"/>
    <w:rsid w:val="004A70BB"/>
    <w:rsid w:val="004B15BE"/>
    <w:rsid w:val="004B1D0E"/>
    <w:rsid w:val="004B1E01"/>
    <w:rsid w:val="004B2A3F"/>
    <w:rsid w:val="004B3D68"/>
    <w:rsid w:val="004B432D"/>
    <w:rsid w:val="004B46FF"/>
    <w:rsid w:val="004B525C"/>
    <w:rsid w:val="004B5398"/>
    <w:rsid w:val="004B6CFC"/>
    <w:rsid w:val="004B7B8D"/>
    <w:rsid w:val="004C13EC"/>
    <w:rsid w:val="004C1E12"/>
    <w:rsid w:val="004C21FF"/>
    <w:rsid w:val="004C4377"/>
    <w:rsid w:val="004C582E"/>
    <w:rsid w:val="004C722A"/>
    <w:rsid w:val="004C74E6"/>
    <w:rsid w:val="004C78E2"/>
    <w:rsid w:val="004C7E26"/>
    <w:rsid w:val="004D01F5"/>
    <w:rsid w:val="004D0F85"/>
    <w:rsid w:val="004D1C2C"/>
    <w:rsid w:val="004D37DF"/>
    <w:rsid w:val="004D39F7"/>
    <w:rsid w:val="004D42D1"/>
    <w:rsid w:val="004D51C4"/>
    <w:rsid w:val="004D66E4"/>
    <w:rsid w:val="004D6D4B"/>
    <w:rsid w:val="004D795F"/>
    <w:rsid w:val="004D7AF2"/>
    <w:rsid w:val="004E10E4"/>
    <w:rsid w:val="004E3918"/>
    <w:rsid w:val="004E45C2"/>
    <w:rsid w:val="004E519D"/>
    <w:rsid w:val="004E55C1"/>
    <w:rsid w:val="004E66F0"/>
    <w:rsid w:val="004E69E1"/>
    <w:rsid w:val="004E7511"/>
    <w:rsid w:val="004E7EAF"/>
    <w:rsid w:val="004E7EBD"/>
    <w:rsid w:val="004F0586"/>
    <w:rsid w:val="004F0634"/>
    <w:rsid w:val="004F08E7"/>
    <w:rsid w:val="004F203D"/>
    <w:rsid w:val="004F2AA2"/>
    <w:rsid w:val="004F3CF9"/>
    <w:rsid w:val="004F4693"/>
    <w:rsid w:val="004F4CF1"/>
    <w:rsid w:val="004F644C"/>
    <w:rsid w:val="004F766A"/>
    <w:rsid w:val="005007A5"/>
    <w:rsid w:val="00500CC5"/>
    <w:rsid w:val="00501726"/>
    <w:rsid w:val="00501A27"/>
    <w:rsid w:val="005030A5"/>
    <w:rsid w:val="00503421"/>
    <w:rsid w:val="00503AEB"/>
    <w:rsid w:val="00503D9C"/>
    <w:rsid w:val="00503EDD"/>
    <w:rsid w:val="00504D46"/>
    <w:rsid w:val="00504EA2"/>
    <w:rsid w:val="00505DD1"/>
    <w:rsid w:val="00506D12"/>
    <w:rsid w:val="00511F27"/>
    <w:rsid w:val="005142C6"/>
    <w:rsid w:val="00514381"/>
    <w:rsid w:val="00514564"/>
    <w:rsid w:val="00514D2D"/>
    <w:rsid w:val="00514E3A"/>
    <w:rsid w:val="00515A68"/>
    <w:rsid w:val="0051673E"/>
    <w:rsid w:val="0052015E"/>
    <w:rsid w:val="00520228"/>
    <w:rsid w:val="00521E52"/>
    <w:rsid w:val="005224D2"/>
    <w:rsid w:val="005225EF"/>
    <w:rsid w:val="00522794"/>
    <w:rsid w:val="00523116"/>
    <w:rsid w:val="0052351E"/>
    <w:rsid w:val="0052546A"/>
    <w:rsid w:val="00526623"/>
    <w:rsid w:val="00526D2A"/>
    <w:rsid w:val="00527133"/>
    <w:rsid w:val="00527AC4"/>
    <w:rsid w:val="00527B43"/>
    <w:rsid w:val="00527CEE"/>
    <w:rsid w:val="005302F0"/>
    <w:rsid w:val="005319A6"/>
    <w:rsid w:val="00531A55"/>
    <w:rsid w:val="0053241B"/>
    <w:rsid w:val="00532A83"/>
    <w:rsid w:val="005330F7"/>
    <w:rsid w:val="00533F16"/>
    <w:rsid w:val="005358F9"/>
    <w:rsid w:val="00535DE9"/>
    <w:rsid w:val="0053617F"/>
    <w:rsid w:val="005361EA"/>
    <w:rsid w:val="005368EF"/>
    <w:rsid w:val="0053743A"/>
    <w:rsid w:val="005374AA"/>
    <w:rsid w:val="0054111E"/>
    <w:rsid w:val="00541DB7"/>
    <w:rsid w:val="00542507"/>
    <w:rsid w:val="00542D23"/>
    <w:rsid w:val="00543D0C"/>
    <w:rsid w:val="00544363"/>
    <w:rsid w:val="0055071A"/>
    <w:rsid w:val="00550EA9"/>
    <w:rsid w:val="0055209D"/>
    <w:rsid w:val="00552992"/>
    <w:rsid w:val="00552B52"/>
    <w:rsid w:val="0055356F"/>
    <w:rsid w:val="00553C03"/>
    <w:rsid w:val="00554502"/>
    <w:rsid w:val="0055508B"/>
    <w:rsid w:val="00555E78"/>
    <w:rsid w:val="00556619"/>
    <w:rsid w:val="005566C9"/>
    <w:rsid w:val="00556F0D"/>
    <w:rsid w:val="005576F6"/>
    <w:rsid w:val="00557BEE"/>
    <w:rsid w:val="00557CB4"/>
    <w:rsid w:val="00557E09"/>
    <w:rsid w:val="005615C4"/>
    <w:rsid w:val="00562001"/>
    <w:rsid w:val="0056318E"/>
    <w:rsid w:val="00563598"/>
    <w:rsid w:val="00565DC0"/>
    <w:rsid w:val="00567849"/>
    <w:rsid w:val="00567D6F"/>
    <w:rsid w:val="005706A1"/>
    <w:rsid w:val="005709BE"/>
    <w:rsid w:val="00570E8A"/>
    <w:rsid w:val="00571035"/>
    <w:rsid w:val="005713D0"/>
    <w:rsid w:val="00573555"/>
    <w:rsid w:val="00573EC9"/>
    <w:rsid w:val="00577029"/>
    <w:rsid w:val="00580194"/>
    <w:rsid w:val="00580415"/>
    <w:rsid w:val="00580ABF"/>
    <w:rsid w:val="005818F6"/>
    <w:rsid w:val="00582825"/>
    <w:rsid w:val="0058296E"/>
    <w:rsid w:val="0058425C"/>
    <w:rsid w:val="0058457D"/>
    <w:rsid w:val="00584D6B"/>
    <w:rsid w:val="0058578E"/>
    <w:rsid w:val="00585952"/>
    <w:rsid w:val="00586CA3"/>
    <w:rsid w:val="00587A4F"/>
    <w:rsid w:val="00590D0D"/>
    <w:rsid w:val="005910EF"/>
    <w:rsid w:val="005918AC"/>
    <w:rsid w:val="00592A77"/>
    <w:rsid w:val="00593D99"/>
    <w:rsid w:val="005942EC"/>
    <w:rsid w:val="00595B22"/>
    <w:rsid w:val="00596297"/>
    <w:rsid w:val="005A0602"/>
    <w:rsid w:val="005A0612"/>
    <w:rsid w:val="005A0935"/>
    <w:rsid w:val="005A152C"/>
    <w:rsid w:val="005A1882"/>
    <w:rsid w:val="005A18AA"/>
    <w:rsid w:val="005A2428"/>
    <w:rsid w:val="005A37DA"/>
    <w:rsid w:val="005A396E"/>
    <w:rsid w:val="005A413E"/>
    <w:rsid w:val="005B06AF"/>
    <w:rsid w:val="005B0A93"/>
    <w:rsid w:val="005B1565"/>
    <w:rsid w:val="005B2B89"/>
    <w:rsid w:val="005B2F39"/>
    <w:rsid w:val="005B3AF6"/>
    <w:rsid w:val="005B529B"/>
    <w:rsid w:val="005B62D2"/>
    <w:rsid w:val="005B646B"/>
    <w:rsid w:val="005B6501"/>
    <w:rsid w:val="005B7495"/>
    <w:rsid w:val="005B7CC9"/>
    <w:rsid w:val="005C08DE"/>
    <w:rsid w:val="005C0BC8"/>
    <w:rsid w:val="005C161F"/>
    <w:rsid w:val="005C28E8"/>
    <w:rsid w:val="005C2C67"/>
    <w:rsid w:val="005C2D6E"/>
    <w:rsid w:val="005C30BB"/>
    <w:rsid w:val="005C480A"/>
    <w:rsid w:val="005C6717"/>
    <w:rsid w:val="005C79E5"/>
    <w:rsid w:val="005D0CEF"/>
    <w:rsid w:val="005D1755"/>
    <w:rsid w:val="005D2BAC"/>
    <w:rsid w:val="005D4F9F"/>
    <w:rsid w:val="005D575E"/>
    <w:rsid w:val="005D74C2"/>
    <w:rsid w:val="005D7F85"/>
    <w:rsid w:val="005E0A39"/>
    <w:rsid w:val="005E3010"/>
    <w:rsid w:val="005E3E12"/>
    <w:rsid w:val="005E47F2"/>
    <w:rsid w:val="005E4ACD"/>
    <w:rsid w:val="005E4FAA"/>
    <w:rsid w:val="005E57E1"/>
    <w:rsid w:val="005E5B5E"/>
    <w:rsid w:val="005E6D3C"/>
    <w:rsid w:val="005E7561"/>
    <w:rsid w:val="005E7A1F"/>
    <w:rsid w:val="005E7AC7"/>
    <w:rsid w:val="005F01E7"/>
    <w:rsid w:val="005F0345"/>
    <w:rsid w:val="005F0549"/>
    <w:rsid w:val="005F18ED"/>
    <w:rsid w:val="005F3109"/>
    <w:rsid w:val="005F3FB4"/>
    <w:rsid w:val="005F44E2"/>
    <w:rsid w:val="005F4A3A"/>
    <w:rsid w:val="005F4C15"/>
    <w:rsid w:val="005F4CFC"/>
    <w:rsid w:val="005F5AA7"/>
    <w:rsid w:val="005F5C14"/>
    <w:rsid w:val="005F66F7"/>
    <w:rsid w:val="005F738C"/>
    <w:rsid w:val="005F7EBD"/>
    <w:rsid w:val="00600EBF"/>
    <w:rsid w:val="00601A4D"/>
    <w:rsid w:val="00603E37"/>
    <w:rsid w:val="00605E7D"/>
    <w:rsid w:val="006070D4"/>
    <w:rsid w:val="006074C0"/>
    <w:rsid w:val="006106D0"/>
    <w:rsid w:val="00610AD8"/>
    <w:rsid w:val="00611D26"/>
    <w:rsid w:val="00611F0A"/>
    <w:rsid w:val="0061242B"/>
    <w:rsid w:val="00612BE7"/>
    <w:rsid w:val="006132E3"/>
    <w:rsid w:val="006137B6"/>
    <w:rsid w:val="006137BF"/>
    <w:rsid w:val="00613EDE"/>
    <w:rsid w:val="006143CE"/>
    <w:rsid w:val="00614B45"/>
    <w:rsid w:val="006160AC"/>
    <w:rsid w:val="006178DC"/>
    <w:rsid w:val="006208D3"/>
    <w:rsid w:val="00621640"/>
    <w:rsid w:val="00621D89"/>
    <w:rsid w:val="00623811"/>
    <w:rsid w:val="00623C53"/>
    <w:rsid w:val="00624615"/>
    <w:rsid w:val="00626B69"/>
    <w:rsid w:val="00627608"/>
    <w:rsid w:val="00630355"/>
    <w:rsid w:val="00630967"/>
    <w:rsid w:val="00631E03"/>
    <w:rsid w:val="00631FDD"/>
    <w:rsid w:val="006328DD"/>
    <w:rsid w:val="00632F47"/>
    <w:rsid w:val="006341D7"/>
    <w:rsid w:val="0063445A"/>
    <w:rsid w:val="00635AA7"/>
    <w:rsid w:val="006362CF"/>
    <w:rsid w:val="006417EB"/>
    <w:rsid w:val="006426CC"/>
    <w:rsid w:val="00642A26"/>
    <w:rsid w:val="00643FBA"/>
    <w:rsid w:val="0064440D"/>
    <w:rsid w:val="006446E6"/>
    <w:rsid w:val="00644B10"/>
    <w:rsid w:val="00644B66"/>
    <w:rsid w:val="006450D7"/>
    <w:rsid w:val="00645E3B"/>
    <w:rsid w:val="00647E88"/>
    <w:rsid w:val="00650836"/>
    <w:rsid w:val="00651A9A"/>
    <w:rsid w:val="006525B0"/>
    <w:rsid w:val="006535B0"/>
    <w:rsid w:val="00653D07"/>
    <w:rsid w:val="00653FAF"/>
    <w:rsid w:val="006557D9"/>
    <w:rsid w:val="00655953"/>
    <w:rsid w:val="00657401"/>
    <w:rsid w:val="00660E1D"/>
    <w:rsid w:val="006628E9"/>
    <w:rsid w:val="00663515"/>
    <w:rsid w:val="006648E4"/>
    <w:rsid w:val="006649DB"/>
    <w:rsid w:val="00665860"/>
    <w:rsid w:val="00665A32"/>
    <w:rsid w:val="00665F76"/>
    <w:rsid w:val="0066697B"/>
    <w:rsid w:val="00667E17"/>
    <w:rsid w:val="0067203A"/>
    <w:rsid w:val="0067386E"/>
    <w:rsid w:val="00673CF3"/>
    <w:rsid w:val="00674274"/>
    <w:rsid w:val="006751F1"/>
    <w:rsid w:val="006761BB"/>
    <w:rsid w:val="00677769"/>
    <w:rsid w:val="00681F1D"/>
    <w:rsid w:val="00682D0B"/>
    <w:rsid w:val="00683175"/>
    <w:rsid w:val="00683326"/>
    <w:rsid w:val="00683D4F"/>
    <w:rsid w:val="00683DAB"/>
    <w:rsid w:val="00684095"/>
    <w:rsid w:val="00686022"/>
    <w:rsid w:val="00687D97"/>
    <w:rsid w:val="0069007A"/>
    <w:rsid w:val="00690EFF"/>
    <w:rsid w:val="00692BD4"/>
    <w:rsid w:val="00692F10"/>
    <w:rsid w:val="006938B4"/>
    <w:rsid w:val="00693960"/>
    <w:rsid w:val="006939D9"/>
    <w:rsid w:val="00694F0A"/>
    <w:rsid w:val="0069506D"/>
    <w:rsid w:val="0069528C"/>
    <w:rsid w:val="00697D40"/>
    <w:rsid w:val="00697E05"/>
    <w:rsid w:val="00697E51"/>
    <w:rsid w:val="006A076E"/>
    <w:rsid w:val="006A09CA"/>
    <w:rsid w:val="006A0A7B"/>
    <w:rsid w:val="006A154B"/>
    <w:rsid w:val="006A3877"/>
    <w:rsid w:val="006A39EA"/>
    <w:rsid w:val="006A4E82"/>
    <w:rsid w:val="006A5083"/>
    <w:rsid w:val="006A5B5C"/>
    <w:rsid w:val="006A715E"/>
    <w:rsid w:val="006A798E"/>
    <w:rsid w:val="006A7DC4"/>
    <w:rsid w:val="006B0078"/>
    <w:rsid w:val="006B0129"/>
    <w:rsid w:val="006B0493"/>
    <w:rsid w:val="006B161F"/>
    <w:rsid w:val="006B1BDA"/>
    <w:rsid w:val="006B25D3"/>
    <w:rsid w:val="006B2F37"/>
    <w:rsid w:val="006B4498"/>
    <w:rsid w:val="006B5953"/>
    <w:rsid w:val="006B76D3"/>
    <w:rsid w:val="006C01F3"/>
    <w:rsid w:val="006C2503"/>
    <w:rsid w:val="006C2D71"/>
    <w:rsid w:val="006C4622"/>
    <w:rsid w:val="006C5D79"/>
    <w:rsid w:val="006C64AF"/>
    <w:rsid w:val="006C6650"/>
    <w:rsid w:val="006C6E75"/>
    <w:rsid w:val="006C7B3C"/>
    <w:rsid w:val="006D06E2"/>
    <w:rsid w:val="006D2A55"/>
    <w:rsid w:val="006D39AB"/>
    <w:rsid w:val="006D3A48"/>
    <w:rsid w:val="006D48DE"/>
    <w:rsid w:val="006D5255"/>
    <w:rsid w:val="006D61CF"/>
    <w:rsid w:val="006E001A"/>
    <w:rsid w:val="006E02C0"/>
    <w:rsid w:val="006E20A7"/>
    <w:rsid w:val="006E299E"/>
    <w:rsid w:val="006E4D8F"/>
    <w:rsid w:val="006E65FA"/>
    <w:rsid w:val="006E751D"/>
    <w:rsid w:val="006E7793"/>
    <w:rsid w:val="006E7CD0"/>
    <w:rsid w:val="006F44F3"/>
    <w:rsid w:val="006F4F50"/>
    <w:rsid w:val="006F4FC9"/>
    <w:rsid w:val="006F53C8"/>
    <w:rsid w:val="006F576B"/>
    <w:rsid w:val="006F5BB2"/>
    <w:rsid w:val="006F631E"/>
    <w:rsid w:val="006F6B08"/>
    <w:rsid w:val="00700460"/>
    <w:rsid w:val="00700FCC"/>
    <w:rsid w:val="00701495"/>
    <w:rsid w:val="00701992"/>
    <w:rsid w:val="00702189"/>
    <w:rsid w:val="00702383"/>
    <w:rsid w:val="00702C7A"/>
    <w:rsid w:val="00703F5B"/>
    <w:rsid w:val="0070485B"/>
    <w:rsid w:val="00705041"/>
    <w:rsid w:val="00705FD1"/>
    <w:rsid w:val="007067BA"/>
    <w:rsid w:val="007073EC"/>
    <w:rsid w:val="00707AB9"/>
    <w:rsid w:val="00710442"/>
    <w:rsid w:val="00710F13"/>
    <w:rsid w:val="00711B53"/>
    <w:rsid w:val="007120CE"/>
    <w:rsid w:val="00712ED7"/>
    <w:rsid w:val="00713A00"/>
    <w:rsid w:val="00715909"/>
    <w:rsid w:val="00716973"/>
    <w:rsid w:val="0071767F"/>
    <w:rsid w:val="0072009B"/>
    <w:rsid w:val="007208D9"/>
    <w:rsid w:val="00720FCD"/>
    <w:rsid w:val="00722F6C"/>
    <w:rsid w:val="0072349C"/>
    <w:rsid w:val="007245F6"/>
    <w:rsid w:val="007248C4"/>
    <w:rsid w:val="00724A67"/>
    <w:rsid w:val="00725CD7"/>
    <w:rsid w:val="00726156"/>
    <w:rsid w:val="007266F6"/>
    <w:rsid w:val="00726823"/>
    <w:rsid w:val="00726BFE"/>
    <w:rsid w:val="007302D5"/>
    <w:rsid w:val="007316B1"/>
    <w:rsid w:val="007317AB"/>
    <w:rsid w:val="00731A75"/>
    <w:rsid w:val="00731E83"/>
    <w:rsid w:val="007326F8"/>
    <w:rsid w:val="00734359"/>
    <w:rsid w:val="00734954"/>
    <w:rsid w:val="00734A72"/>
    <w:rsid w:val="00734FDF"/>
    <w:rsid w:val="007359D8"/>
    <w:rsid w:val="00735B0D"/>
    <w:rsid w:val="00737835"/>
    <w:rsid w:val="0074034C"/>
    <w:rsid w:val="0074213F"/>
    <w:rsid w:val="007423FC"/>
    <w:rsid w:val="007441A0"/>
    <w:rsid w:val="007441BE"/>
    <w:rsid w:val="007449ED"/>
    <w:rsid w:val="00746335"/>
    <w:rsid w:val="007472D2"/>
    <w:rsid w:val="00751176"/>
    <w:rsid w:val="00753071"/>
    <w:rsid w:val="007565E2"/>
    <w:rsid w:val="0075771B"/>
    <w:rsid w:val="00757F4F"/>
    <w:rsid w:val="00760251"/>
    <w:rsid w:val="007603D1"/>
    <w:rsid w:val="0076070D"/>
    <w:rsid w:val="00760F0B"/>
    <w:rsid w:val="0076285C"/>
    <w:rsid w:val="00763416"/>
    <w:rsid w:val="00763A43"/>
    <w:rsid w:val="00764253"/>
    <w:rsid w:val="0076447D"/>
    <w:rsid w:val="007653A5"/>
    <w:rsid w:val="00766FC3"/>
    <w:rsid w:val="0076738D"/>
    <w:rsid w:val="007675D4"/>
    <w:rsid w:val="00770739"/>
    <w:rsid w:val="00770797"/>
    <w:rsid w:val="007711E8"/>
    <w:rsid w:val="007735A8"/>
    <w:rsid w:val="00773D93"/>
    <w:rsid w:val="00774160"/>
    <w:rsid w:val="00774799"/>
    <w:rsid w:val="00774FFB"/>
    <w:rsid w:val="00775809"/>
    <w:rsid w:val="00776899"/>
    <w:rsid w:val="0077787D"/>
    <w:rsid w:val="00777B8F"/>
    <w:rsid w:val="00780569"/>
    <w:rsid w:val="00780E8F"/>
    <w:rsid w:val="007813E9"/>
    <w:rsid w:val="00782AFE"/>
    <w:rsid w:val="007846D7"/>
    <w:rsid w:val="00784F8B"/>
    <w:rsid w:val="007871F6"/>
    <w:rsid w:val="00787A73"/>
    <w:rsid w:val="00790D6E"/>
    <w:rsid w:val="007914C2"/>
    <w:rsid w:val="00791CF6"/>
    <w:rsid w:val="00792D62"/>
    <w:rsid w:val="0079368A"/>
    <w:rsid w:val="00793A0D"/>
    <w:rsid w:val="0079403A"/>
    <w:rsid w:val="007951E4"/>
    <w:rsid w:val="00796DA1"/>
    <w:rsid w:val="007A05D1"/>
    <w:rsid w:val="007A0CFA"/>
    <w:rsid w:val="007A6D84"/>
    <w:rsid w:val="007A7D40"/>
    <w:rsid w:val="007B1572"/>
    <w:rsid w:val="007B169D"/>
    <w:rsid w:val="007B19AD"/>
    <w:rsid w:val="007B1AF7"/>
    <w:rsid w:val="007B3F36"/>
    <w:rsid w:val="007B5170"/>
    <w:rsid w:val="007B5C66"/>
    <w:rsid w:val="007B6EFF"/>
    <w:rsid w:val="007B6FC6"/>
    <w:rsid w:val="007B773D"/>
    <w:rsid w:val="007C126B"/>
    <w:rsid w:val="007C23A0"/>
    <w:rsid w:val="007C384A"/>
    <w:rsid w:val="007C4C2A"/>
    <w:rsid w:val="007C52CF"/>
    <w:rsid w:val="007C5909"/>
    <w:rsid w:val="007C5E94"/>
    <w:rsid w:val="007C6D17"/>
    <w:rsid w:val="007C7BEB"/>
    <w:rsid w:val="007D0116"/>
    <w:rsid w:val="007D195F"/>
    <w:rsid w:val="007D1F63"/>
    <w:rsid w:val="007D403C"/>
    <w:rsid w:val="007D51A4"/>
    <w:rsid w:val="007D55AB"/>
    <w:rsid w:val="007D59B5"/>
    <w:rsid w:val="007D5F64"/>
    <w:rsid w:val="007D6E40"/>
    <w:rsid w:val="007D7EB1"/>
    <w:rsid w:val="007E0314"/>
    <w:rsid w:val="007E095E"/>
    <w:rsid w:val="007E11D8"/>
    <w:rsid w:val="007E197D"/>
    <w:rsid w:val="007E2CFA"/>
    <w:rsid w:val="007E319A"/>
    <w:rsid w:val="007E463A"/>
    <w:rsid w:val="007E713E"/>
    <w:rsid w:val="007F05E2"/>
    <w:rsid w:val="007F1F68"/>
    <w:rsid w:val="007F340C"/>
    <w:rsid w:val="007F35EA"/>
    <w:rsid w:val="007F3F28"/>
    <w:rsid w:val="007F73E2"/>
    <w:rsid w:val="007F774C"/>
    <w:rsid w:val="007F7A4B"/>
    <w:rsid w:val="007F7B2F"/>
    <w:rsid w:val="00800540"/>
    <w:rsid w:val="00800B33"/>
    <w:rsid w:val="00800DF1"/>
    <w:rsid w:val="0080111B"/>
    <w:rsid w:val="0080129C"/>
    <w:rsid w:val="00801C2B"/>
    <w:rsid w:val="0080281B"/>
    <w:rsid w:val="00802B4E"/>
    <w:rsid w:val="00803F83"/>
    <w:rsid w:val="00805F04"/>
    <w:rsid w:val="008060CC"/>
    <w:rsid w:val="00806523"/>
    <w:rsid w:val="00806A91"/>
    <w:rsid w:val="0080733C"/>
    <w:rsid w:val="00810DBB"/>
    <w:rsid w:val="00813170"/>
    <w:rsid w:val="008148BB"/>
    <w:rsid w:val="00814D17"/>
    <w:rsid w:val="008150B7"/>
    <w:rsid w:val="00815DC7"/>
    <w:rsid w:val="00820572"/>
    <w:rsid w:val="008207DB"/>
    <w:rsid w:val="00821F36"/>
    <w:rsid w:val="008235CD"/>
    <w:rsid w:val="0082639D"/>
    <w:rsid w:val="00826DA6"/>
    <w:rsid w:val="00827995"/>
    <w:rsid w:val="00830ECB"/>
    <w:rsid w:val="00831464"/>
    <w:rsid w:val="00834E32"/>
    <w:rsid w:val="00835EFD"/>
    <w:rsid w:val="00836678"/>
    <w:rsid w:val="008371B7"/>
    <w:rsid w:val="00837361"/>
    <w:rsid w:val="008404BB"/>
    <w:rsid w:val="00840F5E"/>
    <w:rsid w:val="0084221B"/>
    <w:rsid w:val="00842319"/>
    <w:rsid w:val="00842B75"/>
    <w:rsid w:val="00842CE0"/>
    <w:rsid w:val="0084300B"/>
    <w:rsid w:val="00843E86"/>
    <w:rsid w:val="00844BA8"/>
    <w:rsid w:val="0084575A"/>
    <w:rsid w:val="00846078"/>
    <w:rsid w:val="008460A6"/>
    <w:rsid w:val="00846C17"/>
    <w:rsid w:val="00850E0E"/>
    <w:rsid w:val="008519B9"/>
    <w:rsid w:val="00852D61"/>
    <w:rsid w:val="008535D5"/>
    <w:rsid w:val="00854CFB"/>
    <w:rsid w:val="008551F9"/>
    <w:rsid w:val="00855C9F"/>
    <w:rsid w:val="00861139"/>
    <w:rsid w:val="0086165F"/>
    <w:rsid w:val="00861A58"/>
    <w:rsid w:val="0086305B"/>
    <w:rsid w:val="00863450"/>
    <w:rsid w:val="00864A60"/>
    <w:rsid w:val="00865CB9"/>
    <w:rsid w:val="00865ED6"/>
    <w:rsid w:val="0086680C"/>
    <w:rsid w:val="0086714A"/>
    <w:rsid w:val="008700A4"/>
    <w:rsid w:val="00870D03"/>
    <w:rsid w:val="00871E0F"/>
    <w:rsid w:val="00871FF2"/>
    <w:rsid w:val="008721DA"/>
    <w:rsid w:val="00872FF8"/>
    <w:rsid w:val="008730CC"/>
    <w:rsid w:val="00873372"/>
    <w:rsid w:val="008735D1"/>
    <w:rsid w:val="00874CF2"/>
    <w:rsid w:val="00875007"/>
    <w:rsid w:val="0087589E"/>
    <w:rsid w:val="00875BA5"/>
    <w:rsid w:val="0087676A"/>
    <w:rsid w:val="00880848"/>
    <w:rsid w:val="00880AE0"/>
    <w:rsid w:val="00881692"/>
    <w:rsid w:val="00881BFD"/>
    <w:rsid w:val="00882242"/>
    <w:rsid w:val="00882B79"/>
    <w:rsid w:val="00883667"/>
    <w:rsid w:val="00884AED"/>
    <w:rsid w:val="00885102"/>
    <w:rsid w:val="0089001C"/>
    <w:rsid w:val="00890A6C"/>
    <w:rsid w:val="00891937"/>
    <w:rsid w:val="0089193D"/>
    <w:rsid w:val="008922E9"/>
    <w:rsid w:val="008936D3"/>
    <w:rsid w:val="0089417C"/>
    <w:rsid w:val="00894DDE"/>
    <w:rsid w:val="0089524C"/>
    <w:rsid w:val="008959AB"/>
    <w:rsid w:val="008962FD"/>
    <w:rsid w:val="0089652A"/>
    <w:rsid w:val="00896E0C"/>
    <w:rsid w:val="00897620"/>
    <w:rsid w:val="00897F51"/>
    <w:rsid w:val="008A08D8"/>
    <w:rsid w:val="008A1A04"/>
    <w:rsid w:val="008A37D8"/>
    <w:rsid w:val="008A5700"/>
    <w:rsid w:val="008A57AC"/>
    <w:rsid w:val="008A6183"/>
    <w:rsid w:val="008A7756"/>
    <w:rsid w:val="008A7D87"/>
    <w:rsid w:val="008B0666"/>
    <w:rsid w:val="008B0960"/>
    <w:rsid w:val="008B0AC3"/>
    <w:rsid w:val="008B10C5"/>
    <w:rsid w:val="008B12DA"/>
    <w:rsid w:val="008B33AC"/>
    <w:rsid w:val="008B3FAD"/>
    <w:rsid w:val="008B427D"/>
    <w:rsid w:val="008B50A2"/>
    <w:rsid w:val="008B5DDC"/>
    <w:rsid w:val="008B5E8F"/>
    <w:rsid w:val="008B73EB"/>
    <w:rsid w:val="008B7A43"/>
    <w:rsid w:val="008C0281"/>
    <w:rsid w:val="008C0969"/>
    <w:rsid w:val="008C1294"/>
    <w:rsid w:val="008C14C1"/>
    <w:rsid w:val="008C24A8"/>
    <w:rsid w:val="008C2F74"/>
    <w:rsid w:val="008C364C"/>
    <w:rsid w:val="008C3C87"/>
    <w:rsid w:val="008C4A2E"/>
    <w:rsid w:val="008C629D"/>
    <w:rsid w:val="008D1DE5"/>
    <w:rsid w:val="008D38D4"/>
    <w:rsid w:val="008D3F2F"/>
    <w:rsid w:val="008D51A8"/>
    <w:rsid w:val="008E014B"/>
    <w:rsid w:val="008E3511"/>
    <w:rsid w:val="008E3691"/>
    <w:rsid w:val="008E39A8"/>
    <w:rsid w:val="008E48E8"/>
    <w:rsid w:val="008E661F"/>
    <w:rsid w:val="008E7210"/>
    <w:rsid w:val="008F07F2"/>
    <w:rsid w:val="008F15E0"/>
    <w:rsid w:val="008F1F15"/>
    <w:rsid w:val="008F26E7"/>
    <w:rsid w:val="008F29E4"/>
    <w:rsid w:val="008F2CE8"/>
    <w:rsid w:val="008F2FDD"/>
    <w:rsid w:val="008F466E"/>
    <w:rsid w:val="008F50D5"/>
    <w:rsid w:val="008F5DD3"/>
    <w:rsid w:val="008F6097"/>
    <w:rsid w:val="008F7373"/>
    <w:rsid w:val="009062AC"/>
    <w:rsid w:val="0090728E"/>
    <w:rsid w:val="00907AD2"/>
    <w:rsid w:val="00907E5B"/>
    <w:rsid w:val="00911386"/>
    <w:rsid w:val="00911878"/>
    <w:rsid w:val="009129CE"/>
    <w:rsid w:val="009130BE"/>
    <w:rsid w:val="009131B6"/>
    <w:rsid w:val="009149C2"/>
    <w:rsid w:val="0091580B"/>
    <w:rsid w:val="009161EB"/>
    <w:rsid w:val="00916EEE"/>
    <w:rsid w:val="00917D46"/>
    <w:rsid w:val="00920543"/>
    <w:rsid w:val="00921224"/>
    <w:rsid w:val="009214E0"/>
    <w:rsid w:val="009214EA"/>
    <w:rsid w:val="00922347"/>
    <w:rsid w:val="00922B8E"/>
    <w:rsid w:val="00923A49"/>
    <w:rsid w:val="00925298"/>
    <w:rsid w:val="00925733"/>
    <w:rsid w:val="00926D8E"/>
    <w:rsid w:val="00926F3F"/>
    <w:rsid w:val="0092732C"/>
    <w:rsid w:val="00927934"/>
    <w:rsid w:val="00931692"/>
    <w:rsid w:val="00931EEA"/>
    <w:rsid w:val="0093207F"/>
    <w:rsid w:val="009322A6"/>
    <w:rsid w:val="0093239D"/>
    <w:rsid w:val="009331B6"/>
    <w:rsid w:val="009337A1"/>
    <w:rsid w:val="00933B90"/>
    <w:rsid w:val="009349AC"/>
    <w:rsid w:val="009362A0"/>
    <w:rsid w:val="009363D1"/>
    <w:rsid w:val="009379D6"/>
    <w:rsid w:val="00937D40"/>
    <w:rsid w:val="00941EE1"/>
    <w:rsid w:val="00942521"/>
    <w:rsid w:val="00942F1C"/>
    <w:rsid w:val="00943168"/>
    <w:rsid w:val="00943F3B"/>
    <w:rsid w:val="009440F9"/>
    <w:rsid w:val="00944304"/>
    <w:rsid w:val="00944ABA"/>
    <w:rsid w:val="00945B5F"/>
    <w:rsid w:val="00951412"/>
    <w:rsid w:val="009527A0"/>
    <w:rsid w:val="00952942"/>
    <w:rsid w:val="009548FE"/>
    <w:rsid w:val="00954B51"/>
    <w:rsid w:val="00954ED7"/>
    <w:rsid w:val="009558C7"/>
    <w:rsid w:val="00955EE4"/>
    <w:rsid w:val="0095661E"/>
    <w:rsid w:val="00956631"/>
    <w:rsid w:val="00956B9F"/>
    <w:rsid w:val="00957556"/>
    <w:rsid w:val="00957DE9"/>
    <w:rsid w:val="009606AB"/>
    <w:rsid w:val="009606E1"/>
    <w:rsid w:val="009624B1"/>
    <w:rsid w:val="009625B9"/>
    <w:rsid w:val="00964791"/>
    <w:rsid w:val="00964B28"/>
    <w:rsid w:val="00965504"/>
    <w:rsid w:val="00965F34"/>
    <w:rsid w:val="009675DC"/>
    <w:rsid w:val="00967BD9"/>
    <w:rsid w:val="00967F6F"/>
    <w:rsid w:val="009700C0"/>
    <w:rsid w:val="00970D7D"/>
    <w:rsid w:val="0097111E"/>
    <w:rsid w:val="00972BE4"/>
    <w:rsid w:val="0097307F"/>
    <w:rsid w:val="009732DA"/>
    <w:rsid w:val="00973A2C"/>
    <w:rsid w:val="00974E30"/>
    <w:rsid w:val="0097599C"/>
    <w:rsid w:val="0097733B"/>
    <w:rsid w:val="00977676"/>
    <w:rsid w:val="00980CE4"/>
    <w:rsid w:val="00980ECD"/>
    <w:rsid w:val="009815F0"/>
    <w:rsid w:val="009817F8"/>
    <w:rsid w:val="00981EBF"/>
    <w:rsid w:val="00982262"/>
    <w:rsid w:val="009828C5"/>
    <w:rsid w:val="009843AB"/>
    <w:rsid w:val="00984497"/>
    <w:rsid w:val="00984C1C"/>
    <w:rsid w:val="00985836"/>
    <w:rsid w:val="00985ED3"/>
    <w:rsid w:val="00986127"/>
    <w:rsid w:val="0098791C"/>
    <w:rsid w:val="00987E2D"/>
    <w:rsid w:val="00990A61"/>
    <w:rsid w:val="009910FB"/>
    <w:rsid w:val="009925D4"/>
    <w:rsid w:val="00994CCB"/>
    <w:rsid w:val="00994FFB"/>
    <w:rsid w:val="00995161"/>
    <w:rsid w:val="009A04D7"/>
    <w:rsid w:val="009A0B75"/>
    <w:rsid w:val="009A2BB6"/>
    <w:rsid w:val="009A3FC9"/>
    <w:rsid w:val="009A6039"/>
    <w:rsid w:val="009A6831"/>
    <w:rsid w:val="009A6DAF"/>
    <w:rsid w:val="009A72E1"/>
    <w:rsid w:val="009A797D"/>
    <w:rsid w:val="009B10C3"/>
    <w:rsid w:val="009B34A4"/>
    <w:rsid w:val="009B474A"/>
    <w:rsid w:val="009B4BB6"/>
    <w:rsid w:val="009B5413"/>
    <w:rsid w:val="009B5955"/>
    <w:rsid w:val="009B6745"/>
    <w:rsid w:val="009B6939"/>
    <w:rsid w:val="009C1736"/>
    <w:rsid w:val="009C1F59"/>
    <w:rsid w:val="009C4154"/>
    <w:rsid w:val="009C4D3D"/>
    <w:rsid w:val="009C5254"/>
    <w:rsid w:val="009C566F"/>
    <w:rsid w:val="009C5936"/>
    <w:rsid w:val="009C5F37"/>
    <w:rsid w:val="009C6390"/>
    <w:rsid w:val="009C63F6"/>
    <w:rsid w:val="009C6B23"/>
    <w:rsid w:val="009D151B"/>
    <w:rsid w:val="009D37A7"/>
    <w:rsid w:val="009D3813"/>
    <w:rsid w:val="009D3884"/>
    <w:rsid w:val="009D5DA6"/>
    <w:rsid w:val="009D6734"/>
    <w:rsid w:val="009E27A4"/>
    <w:rsid w:val="009E2997"/>
    <w:rsid w:val="009E2D00"/>
    <w:rsid w:val="009E3AF9"/>
    <w:rsid w:val="009E5502"/>
    <w:rsid w:val="009E6866"/>
    <w:rsid w:val="009E6B3D"/>
    <w:rsid w:val="009E7399"/>
    <w:rsid w:val="009F0AB8"/>
    <w:rsid w:val="009F104C"/>
    <w:rsid w:val="009F259C"/>
    <w:rsid w:val="009F4220"/>
    <w:rsid w:val="009F4B65"/>
    <w:rsid w:val="009F5312"/>
    <w:rsid w:val="009F54A4"/>
    <w:rsid w:val="009F62D3"/>
    <w:rsid w:val="009F6C60"/>
    <w:rsid w:val="009F703E"/>
    <w:rsid w:val="009F7ABE"/>
    <w:rsid w:val="009F7B7A"/>
    <w:rsid w:val="009F7F64"/>
    <w:rsid w:val="00A02B60"/>
    <w:rsid w:val="00A02BF5"/>
    <w:rsid w:val="00A03F92"/>
    <w:rsid w:val="00A04762"/>
    <w:rsid w:val="00A04C1E"/>
    <w:rsid w:val="00A052FC"/>
    <w:rsid w:val="00A05569"/>
    <w:rsid w:val="00A058D6"/>
    <w:rsid w:val="00A0698E"/>
    <w:rsid w:val="00A10DB1"/>
    <w:rsid w:val="00A13564"/>
    <w:rsid w:val="00A135E4"/>
    <w:rsid w:val="00A15723"/>
    <w:rsid w:val="00A1660A"/>
    <w:rsid w:val="00A22EB9"/>
    <w:rsid w:val="00A25327"/>
    <w:rsid w:val="00A25775"/>
    <w:rsid w:val="00A25E5B"/>
    <w:rsid w:val="00A27167"/>
    <w:rsid w:val="00A27C2A"/>
    <w:rsid w:val="00A30505"/>
    <w:rsid w:val="00A30ACE"/>
    <w:rsid w:val="00A310F9"/>
    <w:rsid w:val="00A3127B"/>
    <w:rsid w:val="00A335B3"/>
    <w:rsid w:val="00A335C2"/>
    <w:rsid w:val="00A3371E"/>
    <w:rsid w:val="00A3374A"/>
    <w:rsid w:val="00A3414F"/>
    <w:rsid w:val="00A3474E"/>
    <w:rsid w:val="00A37442"/>
    <w:rsid w:val="00A37DEB"/>
    <w:rsid w:val="00A43E65"/>
    <w:rsid w:val="00A44ED2"/>
    <w:rsid w:val="00A4557B"/>
    <w:rsid w:val="00A47050"/>
    <w:rsid w:val="00A478B9"/>
    <w:rsid w:val="00A47E2C"/>
    <w:rsid w:val="00A505AF"/>
    <w:rsid w:val="00A5075F"/>
    <w:rsid w:val="00A51089"/>
    <w:rsid w:val="00A513D2"/>
    <w:rsid w:val="00A5276B"/>
    <w:rsid w:val="00A53375"/>
    <w:rsid w:val="00A53EE1"/>
    <w:rsid w:val="00A54598"/>
    <w:rsid w:val="00A5523D"/>
    <w:rsid w:val="00A5648B"/>
    <w:rsid w:val="00A57AFC"/>
    <w:rsid w:val="00A607E3"/>
    <w:rsid w:val="00A61187"/>
    <w:rsid w:val="00A6139B"/>
    <w:rsid w:val="00A6223D"/>
    <w:rsid w:val="00A62EC8"/>
    <w:rsid w:val="00A640CF"/>
    <w:rsid w:val="00A641AE"/>
    <w:rsid w:val="00A6475D"/>
    <w:rsid w:val="00A648C3"/>
    <w:rsid w:val="00A651B4"/>
    <w:rsid w:val="00A661E1"/>
    <w:rsid w:val="00A66B10"/>
    <w:rsid w:val="00A70227"/>
    <w:rsid w:val="00A70628"/>
    <w:rsid w:val="00A70CD3"/>
    <w:rsid w:val="00A70DB3"/>
    <w:rsid w:val="00A70FE4"/>
    <w:rsid w:val="00A71A04"/>
    <w:rsid w:val="00A724A3"/>
    <w:rsid w:val="00A728ED"/>
    <w:rsid w:val="00A731D1"/>
    <w:rsid w:val="00A737A3"/>
    <w:rsid w:val="00A73A9C"/>
    <w:rsid w:val="00A73B6F"/>
    <w:rsid w:val="00A73EBB"/>
    <w:rsid w:val="00A74982"/>
    <w:rsid w:val="00A750A3"/>
    <w:rsid w:val="00A7579B"/>
    <w:rsid w:val="00A76811"/>
    <w:rsid w:val="00A809D6"/>
    <w:rsid w:val="00A80CD6"/>
    <w:rsid w:val="00A823EC"/>
    <w:rsid w:val="00A82A3A"/>
    <w:rsid w:val="00A83303"/>
    <w:rsid w:val="00A85794"/>
    <w:rsid w:val="00A865F9"/>
    <w:rsid w:val="00A86FB1"/>
    <w:rsid w:val="00A8740F"/>
    <w:rsid w:val="00A8754D"/>
    <w:rsid w:val="00A90060"/>
    <w:rsid w:val="00A90D75"/>
    <w:rsid w:val="00A92D47"/>
    <w:rsid w:val="00A93FDD"/>
    <w:rsid w:val="00A947CE"/>
    <w:rsid w:val="00A947F0"/>
    <w:rsid w:val="00A94C38"/>
    <w:rsid w:val="00A9505D"/>
    <w:rsid w:val="00A95B0B"/>
    <w:rsid w:val="00A968B7"/>
    <w:rsid w:val="00A9696C"/>
    <w:rsid w:val="00AA165D"/>
    <w:rsid w:val="00AA1C74"/>
    <w:rsid w:val="00AA25D7"/>
    <w:rsid w:val="00AA2E4E"/>
    <w:rsid w:val="00AA34CF"/>
    <w:rsid w:val="00AA4635"/>
    <w:rsid w:val="00AA5AD0"/>
    <w:rsid w:val="00AA5D18"/>
    <w:rsid w:val="00AA6505"/>
    <w:rsid w:val="00AA6634"/>
    <w:rsid w:val="00AA69CB"/>
    <w:rsid w:val="00AA6C6A"/>
    <w:rsid w:val="00AA7EAE"/>
    <w:rsid w:val="00AB03A3"/>
    <w:rsid w:val="00AB03BC"/>
    <w:rsid w:val="00AB06B6"/>
    <w:rsid w:val="00AB0E8B"/>
    <w:rsid w:val="00AB13D6"/>
    <w:rsid w:val="00AB2F75"/>
    <w:rsid w:val="00AB46B2"/>
    <w:rsid w:val="00AB558E"/>
    <w:rsid w:val="00AB5F92"/>
    <w:rsid w:val="00AB71E3"/>
    <w:rsid w:val="00AB723C"/>
    <w:rsid w:val="00AC0333"/>
    <w:rsid w:val="00AC0CB1"/>
    <w:rsid w:val="00AC0F1F"/>
    <w:rsid w:val="00AC1108"/>
    <w:rsid w:val="00AC2A5C"/>
    <w:rsid w:val="00AC2BAF"/>
    <w:rsid w:val="00AC2F0F"/>
    <w:rsid w:val="00AC41C7"/>
    <w:rsid w:val="00AC452A"/>
    <w:rsid w:val="00AC4CEA"/>
    <w:rsid w:val="00AC59D4"/>
    <w:rsid w:val="00AC5C19"/>
    <w:rsid w:val="00AC5F46"/>
    <w:rsid w:val="00AC6371"/>
    <w:rsid w:val="00AC7F51"/>
    <w:rsid w:val="00AD012D"/>
    <w:rsid w:val="00AD1F11"/>
    <w:rsid w:val="00AD1F15"/>
    <w:rsid w:val="00AD2530"/>
    <w:rsid w:val="00AD2D63"/>
    <w:rsid w:val="00AD3AD6"/>
    <w:rsid w:val="00AD4F3E"/>
    <w:rsid w:val="00AD66B3"/>
    <w:rsid w:val="00AD6ADC"/>
    <w:rsid w:val="00AE24C9"/>
    <w:rsid w:val="00AE36A6"/>
    <w:rsid w:val="00AE491A"/>
    <w:rsid w:val="00AE54A0"/>
    <w:rsid w:val="00AE620F"/>
    <w:rsid w:val="00AE6471"/>
    <w:rsid w:val="00AF0E31"/>
    <w:rsid w:val="00AF14CB"/>
    <w:rsid w:val="00AF18E2"/>
    <w:rsid w:val="00AF19B4"/>
    <w:rsid w:val="00AF19F9"/>
    <w:rsid w:val="00AF3A1D"/>
    <w:rsid w:val="00AF6EBC"/>
    <w:rsid w:val="00AF7007"/>
    <w:rsid w:val="00AF7218"/>
    <w:rsid w:val="00B008E7"/>
    <w:rsid w:val="00B0411E"/>
    <w:rsid w:val="00B04512"/>
    <w:rsid w:val="00B04702"/>
    <w:rsid w:val="00B059B0"/>
    <w:rsid w:val="00B05AAC"/>
    <w:rsid w:val="00B06402"/>
    <w:rsid w:val="00B06DF1"/>
    <w:rsid w:val="00B06E41"/>
    <w:rsid w:val="00B07C1A"/>
    <w:rsid w:val="00B1169A"/>
    <w:rsid w:val="00B12290"/>
    <w:rsid w:val="00B14F8B"/>
    <w:rsid w:val="00B15477"/>
    <w:rsid w:val="00B15C4F"/>
    <w:rsid w:val="00B1612E"/>
    <w:rsid w:val="00B17026"/>
    <w:rsid w:val="00B17739"/>
    <w:rsid w:val="00B17F90"/>
    <w:rsid w:val="00B20F2C"/>
    <w:rsid w:val="00B2196A"/>
    <w:rsid w:val="00B22630"/>
    <w:rsid w:val="00B227EC"/>
    <w:rsid w:val="00B22E1F"/>
    <w:rsid w:val="00B23231"/>
    <w:rsid w:val="00B23314"/>
    <w:rsid w:val="00B235BB"/>
    <w:rsid w:val="00B23A40"/>
    <w:rsid w:val="00B27BA2"/>
    <w:rsid w:val="00B30013"/>
    <w:rsid w:val="00B30E00"/>
    <w:rsid w:val="00B322EE"/>
    <w:rsid w:val="00B32A65"/>
    <w:rsid w:val="00B3436C"/>
    <w:rsid w:val="00B349A0"/>
    <w:rsid w:val="00B36498"/>
    <w:rsid w:val="00B36623"/>
    <w:rsid w:val="00B41302"/>
    <w:rsid w:val="00B419FD"/>
    <w:rsid w:val="00B41EA4"/>
    <w:rsid w:val="00B45885"/>
    <w:rsid w:val="00B45AAB"/>
    <w:rsid w:val="00B4657E"/>
    <w:rsid w:val="00B47225"/>
    <w:rsid w:val="00B477FE"/>
    <w:rsid w:val="00B47ED2"/>
    <w:rsid w:val="00B506E5"/>
    <w:rsid w:val="00B5088B"/>
    <w:rsid w:val="00B50C83"/>
    <w:rsid w:val="00B51A11"/>
    <w:rsid w:val="00B52B2E"/>
    <w:rsid w:val="00B535C3"/>
    <w:rsid w:val="00B53D7E"/>
    <w:rsid w:val="00B54EC3"/>
    <w:rsid w:val="00B56772"/>
    <w:rsid w:val="00B572B2"/>
    <w:rsid w:val="00B57313"/>
    <w:rsid w:val="00B574F8"/>
    <w:rsid w:val="00B576ED"/>
    <w:rsid w:val="00B60F65"/>
    <w:rsid w:val="00B61FAB"/>
    <w:rsid w:val="00B62393"/>
    <w:rsid w:val="00B62A10"/>
    <w:rsid w:val="00B630AD"/>
    <w:rsid w:val="00B640B7"/>
    <w:rsid w:val="00B64AC7"/>
    <w:rsid w:val="00B64E83"/>
    <w:rsid w:val="00B656C7"/>
    <w:rsid w:val="00B65986"/>
    <w:rsid w:val="00B65A17"/>
    <w:rsid w:val="00B67706"/>
    <w:rsid w:val="00B70CF2"/>
    <w:rsid w:val="00B72041"/>
    <w:rsid w:val="00B7206D"/>
    <w:rsid w:val="00B73618"/>
    <w:rsid w:val="00B74D4C"/>
    <w:rsid w:val="00B75C83"/>
    <w:rsid w:val="00B7601A"/>
    <w:rsid w:val="00B80B06"/>
    <w:rsid w:val="00B879C2"/>
    <w:rsid w:val="00B9019C"/>
    <w:rsid w:val="00B92980"/>
    <w:rsid w:val="00B93F56"/>
    <w:rsid w:val="00B9434E"/>
    <w:rsid w:val="00B950D3"/>
    <w:rsid w:val="00B959DE"/>
    <w:rsid w:val="00B9618F"/>
    <w:rsid w:val="00B96476"/>
    <w:rsid w:val="00B97013"/>
    <w:rsid w:val="00B97BFB"/>
    <w:rsid w:val="00B97CD6"/>
    <w:rsid w:val="00BA208B"/>
    <w:rsid w:val="00BA34A0"/>
    <w:rsid w:val="00BA3D26"/>
    <w:rsid w:val="00BA3DA2"/>
    <w:rsid w:val="00BA7443"/>
    <w:rsid w:val="00BA74EC"/>
    <w:rsid w:val="00BA777D"/>
    <w:rsid w:val="00BB36BF"/>
    <w:rsid w:val="00BB4D29"/>
    <w:rsid w:val="00BB521D"/>
    <w:rsid w:val="00BB60D3"/>
    <w:rsid w:val="00BB6E42"/>
    <w:rsid w:val="00BB71CF"/>
    <w:rsid w:val="00BB748F"/>
    <w:rsid w:val="00BB7752"/>
    <w:rsid w:val="00BB7CAA"/>
    <w:rsid w:val="00BB7FAE"/>
    <w:rsid w:val="00BC09A4"/>
    <w:rsid w:val="00BC0AE6"/>
    <w:rsid w:val="00BC37F7"/>
    <w:rsid w:val="00BC45D2"/>
    <w:rsid w:val="00BC4798"/>
    <w:rsid w:val="00BC490A"/>
    <w:rsid w:val="00BC4F33"/>
    <w:rsid w:val="00BC5182"/>
    <w:rsid w:val="00BC75E9"/>
    <w:rsid w:val="00BD0252"/>
    <w:rsid w:val="00BD12BA"/>
    <w:rsid w:val="00BD17E1"/>
    <w:rsid w:val="00BD186A"/>
    <w:rsid w:val="00BD1C0D"/>
    <w:rsid w:val="00BD4DC5"/>
    <w:rsid w:val="00BD551E"/>
    <w:rsid w:val="00BD5BF1"/>
    <w:rsid w:val="00BD608E"/>
    <w:rsid w:val="00BD6896"/>
    <w:rsid w:val="00BD7698"/>
    <w:rsid w:val="00BD7A99"/>
    <w:rsid w:val="00BD7DFC"/>
    <w:rsid w:val="00BE1AB8"/>
    <w:rsid w:val="00BE362A"/>
    <w:rsid w:val="00BE4581"/>
    <w:rsid w:val="00BE492D"/>
    <w:rsid w:val="00BE71B4"/>
    <w:rsid w:val="00BE7318"/>
    <w:rsid w:val="00BF09EC"/>
    <w:rsid w:val="00BF13C0"/>
    <w:rsid w:val="00BF16CA"/>
    <w:rsid w:val="00BF5405"/>
    <w:rsid w:val="00BF6542"/>
    <w:rsid w:val="00BF67B0"/>
    <w:rsid w:val="00BF79FF"/>
    <w:rsid w:val="00C00F71"/>
    <w:rsid w:val="00C016C9"/>
    <w:rsid w:val="00C01973"/>
    <w:rsid w:val="00C01E70"/>
    <w:rsid w:val="00C026D0"/>
    <w:rsid w:val="00C030D2"/>
    <w:rsid w:val="00C0475A"/>
    <w:rsid w:val="00C06DA8"/>
    <w:rsid w:val="00C07172"/>
    <w:rsid w:val="00C07A0F"/>
    <w:rsid w:val="00C07DBD"/>
    <w:rsid w:val="00C07F20"/>
    <w:rsid w:val="00C1262F"/>
    <w:rsid w:val="00C13311"/>
    <w:rsid w:val="00C14614"/>
    <w:rsid w:val="00C1494B"/>
    <w:rsid w:val="00C14ADA"/>
    <w:rsid w:val="00C14FA1"/>
    <w:rsid w:val="00C16AD8"/>
    <w:rsid w:val="00C1713C"/>
    <w:rsid w:val="00C1758A"/>
    <w:rsid w:val="00C20480"/>
    <w:rsid w:val="00C2068B"/>
    <w:rsid w:val="00C2080F"/>
    <w:rsid w:val="00C20A30"/>
    <w:rsid w:val="00C20C0D"/>
    <w:rsid w:val="00C2137E"/>
    <w:rsid w:val="00C23322"/>
    <w:rsid w:val="00C247F6"/>
    <w:rsid w:val="00C2504C"/>
    <w:rsid w:val="00C2607C"/>
    <w:rsid w:val="00C261D2"/>
    <w:rsid w:val="00C266D6"/>
    <w:rsid w:val="00C30CE8"/>
    <w:rsid w:val="00C31130"/>
    <w:rsid w:val="00C31A92"/>
    <w:rsid w:val="00C32B81"/>
    <w:rsid w:val="00C343FE"/>
    <w:rsid w:val="00C35063"/>
    <w:rsid w:val="00C36573"/>
    <w:rsid w:val="00C36775"/>
    <w:rsid w:val="00C403B6"/>
    <w:rsid w:val="00C4069B"/>
    <w:rsid w:val="00C40AFC"/>
    <w:rsid w:val="00C40D42"/>
    <w:rsid w:val="00C458A1"/>
    <w:rsid w:val="00C45D16"/>
    <w:rsid w:val="00C4609C"/>
    <w:rsid w:val="00C46CC0"/>
    <w:rsid w:val="00C46FF5"/>
    <w:rsid w:val="00C47A91"/>
    <w:rsid w:val="00C536FC"/>
    <w:rsid w:val="00C55569"/>
    <w:rsid w:val="00C563FE"/>
    <w:rsid w:val="00C57645"/>
    <w:rsid w:val="00C57AA1"/>
    <w:rsid w:val="00C618A2"/>
    <w:rsid w:val="00C6224D"/>
    <w:rsid w:val="00C630F9"/>
    <w:rsid w:val="00C649D1"/>
    <w:rsid w:val="00C64BCD"/>
    <w:rsid w:val="00C67DF7"/>
    <w:rsid w:val="00C71808"/>
    <w:rsid w:val="00C71D00"/>
    <w:rsid w:val="00C727A7"/>
    <w:rsid w:val="00C7409D"/>
    <w:rsid w:val="00C741D6"/>
    <w:rsid w:val="00C745A3"/>
    <w:rsid w:val="00C74AF1"/>
    <w:rsid w:val="00C7562F"/>
    <w:rsid w:val="00C75B55"/>
    <w:rsid w:val="00C804F7"/>
    <w:rsid w:val="00C80A89"/>
    <w:rsid w:val="00C80C33"/>
    <w:rsid w:val="00C80CCB"/>
    <w:rsid w:val="00C815AF"/>
    <w:rsid w:val="00C82ED8"/>
    <w:rsid w:val="00C8326A"/>
    <w:rsid w:val="00C832EB"/>
    <w:rsid w:val="00C8411B"/>
    <w:rsid w:val="00C84436"/>
    <w:rsid w:val="00C85B8C"/>
    <w:rsid w:val="00C85DB6"/>
    <w:rsid w:val="00C870B5"/>
    <w:rsid w:val="00C8729C"/>
    <w:rsid w:val="00C90475"/>
    <w:rsid w:val="00C910DF"/>
    <w:rsid w:val="00C9123E"/>
    <w:rsid w:val="00C92676"/>
    <w:rsid w:val="00C937A2"/>
    <w:rsid w:val="00C937D7"/>
    <w:rsid w:val="00C948A1"/>
    <w:rsid w:val="00C95A75"/>
    <w:rsid w:val="00C96318"/>
    <w:rsid w:val="00C97204"/>
    <w:rsid w:val="00C976CB"/>
    <w:rsid w:val="00CA082B"/>
    <w:rsid w:val="00CA1EC1"/>
    <w:rsid w:val="00CA2BF6"/>
    <w:rsid w:val="00CA51C7"/>
    <w:rsid w:val="00CA56D8"/>
    <w:rsid w:val="00CA645D"/>
    <w:rsid w:val="00CA655F"/>
    <w:rsid w:val="00CA7AD7"/>
    <w:rsid w:val="00CA7B1B"/>
    <w:rsid w:val="00CB1B18"/>
    <w:rsid w:val="00CB2B99"/>
    <w:rsid w:val="00CB2D35"/>
    <w:rsid w:val="00CB35B8"/>
    <w:rsid w:val="00CB40F4"/>
    <w:rsid w:val="00CB4A94"/>
    <w:rsid w:val="00CB7335"/>
    <w:rsid w:val="00CB788F"/>
    <w:rsid w:val="00CC0FC9"/>
    <w:rsid w:val="00CC179D"/>
    <w:rsid w:val="00CC2035"/>
    <w:rsid w:val="00CC26C7"/>
    <w:rsid w:val="00CC2746"/>
    <w:rsid w:val="00CC3932"/>
    <w:rsid w:val="00CC3BB5"/>
    <w:rsid w:val="00CC465F"/>
    <w:rsid w:val="00CC7BAC"/>
    <w:rsid w:val="00CD2D77"/>
    <w:rsid w:val="00CD431C"/>
    <w:rsid w:val="00CD4C36"/>
    <w:rsid w:val="00CD5EA0"/>
    <w:rsid w:val="00CD7413"/>
    <w:rsid w:val="00CD7E7C"/>
    <w:rsid w:val="00CE0C16"/>
    <w:rsid w:val="00CE21E2"/>
    <w:rsid w:val="00CE2FFB"/>
    <w:rsid w:val="00CE3533"/>
    <w:rsid w:val="00CE365C"/>
    <w:rsid w:val="00CE6076"/>
    <w:rsid w:val="00CE6FDC"/>
    <w:rsid w:val="00CE6FF4"/>
    <w:rsid w:val="00CE7395"/>
    <w:rsid w:val="00CE76C8"/>
    <w:rsid w:val="00CE790A"/>
    <w:rsid w:val="00CF06C3"/>
    <w:rsid w:val="00CF0A5E"/>
    <w:rsid w:val="00CF0B5E"/>
    <w:rsid w:val="00CF0BA3"/>
    <w:rsid w:val="00CF189D"/>
    <w:rsid w:val="00CF4214"/>
    <w:rsid w:val="00CF42EB"/>
    <w:rsid w:val="00CF4BF0"/>
    <w:rsid w:val="00CF4E8E"/>
    <w:rsid w:val="00CF5257"/>
    <w:rsid w:val="00CF53DA"/>
    <w:rsid w:val="00CF5D3B"/>
    <w:rsid w:val="00CF64AB"/>
    <w:rsid w:val="00CF6969"/>
    <w:rsid w:val="00CF7815"/>
    <w:rsid w:val="00CF7FE1"/>
    <w:rsid w:val="00D00E91"/>
    <w:rsid w:val="00D05B56"/>
    <w:rsid w:val="00D064CD"/>
    <w:rsid w:val="00D102A0"/>
    <w:rsid w:val="00D1382F"/>
    <w:rsid w:val="00D13A71"/>
    <w:rsid w:val="00D13CE5"/>
    <w:rsid w:val="00D1446A"/>
    <w:rsid w:val="00D148C6"/>
    <w:rsid w:val="00D159ED"/>
    <w:rsid w:val="00D15CB9"/>
    <w:rsid w:val="00D16BF9"/>
    <w:rsid w:val="00D16DE7"/>
    <w:rsid w:val="00D17890"/>
    <w:rsid w:val="00D20334"/>
    <w:rsid w:val="00D224B6"/>
    <w:rsid w:val="00D24153"/>
    <w:rsid w:val="00D243E6"/>
    <w:rsid w:val="00D24450"/>
    <w:rsid w:val="00D24613"/>
    <w:rsid w:val="00D24DFC"/>
    <w:rsid w:val="00D25085"/>
    <w:rsid w:val="00D263D2"/>
    <w:rsid w:val="00D26A59"/>
    <w:rsid w:val="00D3057A"/>
    <w:rsid w:val="00D30712"/>
    <w:rsid w:val="00D30C7E"/>
    <w:rsid w:val="00D32BFE"/>
    <w:rsid w:val="00D35F73"/>
    <w:rsid w:val="00D373EE"/>
    <w:rsid w:val="00D40F88"/>
    <w:rsid w:val="00D41642"/>
    <w:rsid w:val="00D417D1"/>
    <w:rsid w:val="00D418E6"/>
    <w:rsid w:val="00D4343E"/>
    <w:rsid w:val="00D449CF"/>
    <w:rsid w:val="00D44C41"/>
    <w:rsid w:val="00D456B9"/>
    <w:rsid w:val="00D46403"/>
    <w:rsid w:val="00D474D3"/>
    <w:rsid w:val="00D47F41"/>
    <w:rsid w:val="00D50E1D"/>
    <w:rsid w:val="00D513ED"/>
    <w:rsid w:val="00D518AF"/>
    <w:rsid w:val="00D519B1"/>
    <w:rsid w:val="00D51CC9"/>
    <w:rsid w:val="00D51E32"/>
    <w:rsid w:val="00D5223D"/>
    <w:rsid w:val="00D52277"/>
    <w:rsid w:val="00D5273D"/>
    <w:rsid w:val="00D53B2E"/>
    <w:rsid w:val="00D545F2"/>
    <w:rsid w:val="00D54D0E"/>
    <w:rsid w:val="00D552F5"/>
    <w:rsid w:val="00D57ACE"/>
    <w:rsid w:val="00D600A5"/>
    <w:rsid w:val="00D6018B"/>
    <w:rsid w:val="00D60DEE"/>
    <w:rsid w:val="00D62678"/>
    <w:rsid w:val="00D62D4D"/>
    <w:rsid w:val="00D63445"/>
    <w:rsid w:val="00D634E0"/>
    <w:rsid w:val="00D635BC"/>
    <w:rsid w:val="00D63820"/>
    <w:rsid w:val="00D638BA"/>
    <w:rsid w:val="00D63920"/>
    <w:rsid w:val="00D63B68"/>
    <w:rsid w:val="00D63D9A"/>
    <w:rsid w:val="00D64525"/>
    <w:rsid w:val="00D64ABE"/>
    <w:rsid w:val="00D64D3B"/>
    <w:rsid w:val="00D66ED9"/>
    <w:rsid w:val="00D67837"/>
    <w:rsid w:val="00D70749"/>
    <w:rsid w:val="00D70C42"/>
    <w:rsid w:val="00D73BF4"/>
    <w:rsid w:val="00D74236"/>
    <w:rsid w:val="00D74DED"/>
    <w:rsid w:val="00D75313"/>
    <w:rsid w:val="00D75A74"/>
    <w:rsid w:val="00D75C7F"/>
    <w:rsid w:val="00D75FCF"/>
    <w:rsid w:val="00D76487"/>
    <w:rsid w:val="00D7740E"/>
    <w:rsid w:val="00D77F43"/>
    <w:rsid w:val="00D8030B"/>
    <w:rsid w:val="00D807B4"/>
    <w:rsid w:val="00D81FFD"/>
    <w:rsid w:val="00D82B02"/>
    <w:rsid w:val="00D846A0"/>
    <w:rsid w:val="00D84EEB"/>
    <w:rsid w:val="00D85033"/>
    <w:rsid w:val="00D8523A"/>
    <w:rsid w:val="00D85F5B"/>
    <w:rsid w:val="00D87590"/>
    <w:rsid w:val="00D8765A"/>
    <w:rsid w:val="00D87B69"/>
    <w:rsid w:val="00D87BED"/>
    <w:rsid w:val="00D9097D"/>
    <w:rsid w:val="00D91334"/>
    <w:rsid w:val="00D914D7"/>
    <w:rsid w:val="00D91813"/>
    <w:rsid w:val="00D918B7"/>
    <w:rsid w:val="00D91CE7"/>
    <w:rsid w:val="00D92968"/>
    <w:rsid w:val="00D93628"/>
    <w:rsid w:val="00D9393B"/>
    <w:rsid w:val="00D94992"/>
    <w:rsid w:val="00D952BE"/>
    <w:rsid w:val="00D95704"/>
    <w:rsid w:val="00D97C4B"/>
    <w:rsid w:val="00DA0348"/>
    <w:rsid w:val="00DA09EE"/>
    <w:rsid w:val="00DA1A82"/>
    <w:rsid w:val="00DA28A9"/>
    <w:rsid w:val="00DA2A74"/>
    <w:rsid w:val="00DA40B8"/>
    <w:rsid w:val="00DA5434"/>
    <w:rsid w:val="00DA579D"/>
    <w:rsid w:val="00DA5BFD"/>
    <w:rsid w:val="00DA6740"/>
    <w:rsid w:val="00DB04EF"/>
    <w:rsid w:val="00DB077D"/>
    <w:rsid w:val="00DB1EFC"/>
    <w:rsid w:val="00DB34F2"/>
    <w:rsid w:val="00DB37CE"/>
    <w:rsid w:val="00DB39AE"/>
    <w:rsid w:val="00DB451E"/>
    <w:rsid w:val="00DB5095"/>
    <w:rsid w:val="00DB5275"/>
    <w:rsid w:val="00DB54CE"/>
    <w:rsid w:val="00DB589B"/>
    <w:rsid w:val="00DB5BF0"/>
    <w:rsid w:val="00DB5F32"/>
    <w:rsid w:val="00DB7F06"/>
    <w:rsid w:val="00DC03E2"/>
    <w:rsid w:val="00DC0B78"/>
    <w:rsid w:val="00DC15B9"/>
    <w:rsid w:val="00DC1CCD"/>
    <w:rsid w:val="00DC247D"/>
    <w:rsid w:val="00DC2BDB"/>
    <w:rsid w:val="00DC6963"/>
    <w:rsid w:val="00DC6EFE"/>
    <w:rsid w:val="00DC6F82"/>
    <w:rsid w:val="00DC6FB9"/>
    <w:rsid w:val="00DD0DD3"/>
    <w:rsid w:val="00DD19B4"/>
    <w:rsid w:val="00DD1D6A"/>
    <w:rsid w:val="00DD44F9"/>
    <w:rsid w:val="00DD5929"/>
    <w:rsid w:val="00DD7A74"/>
    <w:rsid w:val="00DD7D7A"/>
    <w:rsid w:val="00DE217A"/>
    <w:rsid w:val="00DE21B1"/>
    <w:rsid w:val="00DE2228"/>
    <w:rsid w:val="00DE417F"/>
    <w:rsid w:val="00DE4735"/>
    <w:rsid w:val="00DE4E6B"/>
    <w:rsid w:val="00DE5150"/>
    <w:rsid w:val="00DE65BA"/>
    <w:rsid w:val="00DE7657"/>
    <w:rsid w:val="00DF3EE0"/>
    <w:rsid w:val="00DF4FE5"/>
    <w:rsid w:val="00DF567D"/>
    <w:rsid w:val="00DF6610"/>
    <w:rsid w:val="00DF687B"/>
    <w:rsid w:val="00DF6BDD"/>
    <w:rsid w:val="00E0149F"/>
    <w:rsid w:val="00E01A48"/>
    <w:rsid w:val="00E02603"/>
    <w:rsid w:val="00E032A7"/>
    <w:rsid w:val="00E03C70"/>
    <w:rsid w:val="00E06689"/>
    <w:rsid w:val="00E06F61"/>
    <w:rsid w:val="00E07D11"/>
    <w:rsid w:val="00E07D50"/>
    <w:rsid w:val="00E1130A"/>
    <w:rsid w:val="00E113E8"/>
    <w:rsid w:val="00E11684"/>
    <w:rsid w:val="00E13441"/>
    <w:rsid w:val="00E13905"/>
    <w:rsid w:val="00E1398F"/>
    <w:rsid w:val="00E14479"/>
    <w:rsid w:val="00E14777"/>
    <w:rsid w:val="00E16251"/>
    <w:rsid w:val="00E165B6"/>
    <w:rsid w:val="00E17D3B"/>
    <w:rsid w:val="00E225D2"/>
    <w:rsid w:val="00E246F1"/>
    <w:rsid w:val="00E24923"/>
    <w:rsid w:val="00E26010"/>
    <w:rsid w:val="00E26704"/>
    <w:rsid w:val="00E2748F"/>
    <w:rsid w:val="00E2762C"/>
    <w:rsid w:val="00E27FEA"/>
    <w:rsid w:val="00E301EF"/>
    <w:rsid w:val="00E31F29"/>
    <w:rsid w:val="00E32E90"/>
    <w:rsid w:val="00E3355B"/>
    <w:rsid w:val="00E33B5D"/>
    <w:rsid w:val="00E3583E"/>
    <w:rsid w:val="00E35AA6"/>
    <w:rsid w:val="00E370A9"/>
    <w:rsid w:val="00E376C4"/>
    <w:rsid w:val="00E37B27"/>
    <w:rsid w:val="00E40D9A"/>
    <w:rsid w:val="00E41117"/>
    <w:rsid w:val="00E427DA"/>
    <w:rsid w:val="00E429FC"/>
    <w:rsid w:val="00E43910"/>
    <w:rsid w:val="00E44CEC"/>
    <w:rsid w:val="00E45BBC"/>
    <w:rsid w:val="00E46401"/>
    <w:rsid w:val="00E46ED4"/>
    <w:rsid w:val="00E472CA"/>
    <w:rsid w:val="00E47E01"/>
    <w:rsid w:val="00E53293"/>
    <w:rsid w:val="00E53D28"/>
    <w:rsid w:val="00E54632"/>
    <w:rsid w:val="00E54EEB"/>
    <w:rsid w:val="00E55AD3"/>
    <w:rsid w:val="00E55C6E"/>
    <w:rsid w:val="00E55E9A"/>
    <w:rsid w:val="00E57209"/>
    <w:rsid w:val="00E57F89"/>
    <w:rsid w:val="00E57FF5"/>
    <w:rsid w:val="00E60253"/>
    <w:rsid w:val="00E63269"/>
    <w:rsid w:val="00E637D1"/>
    <w:rsid w:val="00E647AB"/>
    <w:rsid w:val="00E66010"/>
    <w:rsid w:val="00E6643F"/>
    <w:rsid w:val="00E673D8"/>
    <w:rsid w:val="00E67608"/>
    <w:rsid w:val="00E67D40"/>
    <w:rsid w:val="00E67FC3"/>
    <w:rsid w:val="00E7017C"/>
    <w:rsid w:val="00E72630"/>
    <w:rsid w:val="00E72CCB"/>
    <w:rsid w:val="00E73E16"/>
    <w:rsid w:val="00E74B56"/>
    <w:rsid w:val="00E7698F"/>
    <w:rsid w:val="00E8098D"/>
    <w:rsid w:val="00E83BAE"/>
    <w:rsid w:val="00E84074"/>
    <w:rsid w:val="00E847E7"/>
    <w:rsid w:val="00E91BA0"/>
    <w:rsid w:val="00E929FE"/>
    <w:rsid w:val="00E94B5A"/>
    <w:rsid w:val="00E96010"/>
    <w:rsid w:val="00E9629E"/>
    <w:rsid w:val="00EA17A5"/>
    <w:rsid w:val="00EA2D10"/>
    <w:rsid w:val="00EA3C0F"/>
    <w:rsid w:val="00EA4BED"/>
    <w:rsid w:val="00EA571B"/>
    <w:rsid w:val="00EA5722"/>
    <w:rsid w:val="00EA5DAC"/>
    <w:rsid w:val="00EA625C"/>
    <w:rsid w:val="00EA644D"/>
    <w:rsid w:val="00EA7656"/>
    <w:rsid w:val="00EA7693"/>
    <w:rsid w:val="00EB126E"/>
    <w:rsid w:val="00EB2B1C"/>
    <w:rsid w:val="00EB311F"/>
    <w:rsid w:val="00EB38D6"/>
    <w:rsid w:val="00EB3C4A"/>
    <w:rsid w:val="00EB4D5B"/>
    <w:rsid w:val="00EB61FC"/>
    <w:rsid w:val="00EB7277"/>
    <w:rsid w:val="00EB72EC"/>
    <w:rsid w:val="00EB750B"/>
    <w:rsid w:val="00EC09C0"/>
    <w:rsid w:val="00EC0E7E"/>
    <w:rsid w:val="00EC1166"/>
    <w:rsid w:val="00EC14AC"/>
    <w:rsid w:val="00EC1515"/>
    <w:rsid w:val="00EC15F0"/>
    <w:rsid w:val="00EC171D"/>
    <w:rsid w:val="00EC26F1"/>
    <w:rsid w:val="00EC317A"/>
    <w:rsid w:val="00EC57DA"/>
    <w:rsid w:val="00EC7442"/>
    <w:rsid w:val="00EC7E89"/>
    <w:rsid w:val="00ED01E8"/>
    <w:rsid w:val="00ED1065"/>
    <w:rsid w:val="00ED36CA"/>
    <w:rsid w:val="00ED381B"/>
    <w:rsid w:val="00ED3908"/>
    <w:rsid w:val="00ED3F38"/>
    <w:rsid w:val="00ED4433"/>
    <w:rsid w:val="00ED463A"/>
    <w:rsid w:val="00ED53CF"/>
    <w:rsid w:val="00ED614F"/>
    <w:rsid w:val="00ED6AD9"/>
    <w:rsid w:val="00ED73CE"/>
    <w:rsid w:val="00ED7969"/>
    <w:rsid w:val="00ED7FD7"/>
    <w:rsid w:val="00EE0033"/>
    <w:rsid w:val="00EE1412"/>
    <w:rsid w:val="00EE1A59"/>
    <w:rsid w:val="00EE38ED"/>
    <w:rsid w:val="00EE3C3D"/>
    <w:rsid w:val="00EE428C"/>
    <w:rsid w:val="00EE4B7C"/>
    <w:rsid w:val="00EE64AB"/>
    <w:rsid w:val="00EE67C5"/>
    <w:rsid w:val="00EE6941"/>
    <w:rsid w:val="00EF0064"/>
    <w:rsid w:val="00EF0434"/>
    <w:rsid w:val="00EF0807"/>
    <w:rsid w:val="00EF12AF"/>
    <w:rsid w:val="00EF2B2F"/>
    <w:rsid w:val="00EF2C51"/>
    <w:rsid w:val="00EF3774"/>
    <w:rsid w:val="00EF601B"/>
    <w:rsid w:val="00EF60AE"/>
    <w:rsid w:val="00EF6609"/>
    <w:rsid w:val="00EF6F77"/>
    <w:rsid w:val="00EF706C"/>
    <w:rsid w:val="00EF718C"/>
    <w:rsid w:val="00F00046"/>
    <w:rsid w:val="00F00A0D"/>
    <w:rsid w:val="00F00F80"/>
    <w:rsid w:val="00F01310"/>
    <w:rsid w:val="00F0181E"/>
    <w:rsid w:val="00F028CC"/>
    <w:rsid w:val="00F05628"/>
    <w:rsid w:val="00F05B1A"/>
    <w:rsid w:val="00F06ADC"/>
    <w:rsid w:val="00F0712B"/>
    <w:rsid w:val="00F0748F"/>
    <w:rsid w:val="00F07652"/>
    <w:rsid w:val="00F11864"/>
    <w:rsid w:val="00F12C57"/>
    <w:rsid w:val="00F1404E"/>
    <w:rsid w:val="00F14073"/>
    <w:rsid w:val="00F14F55"/>
    <w:rsid w:val="00F1556A"/>
    <w:rsid w:val="00F159B7"/>
    <w:rsid w:val="00F15AB5"/>
    <w:rsid w:val="00F15C65"/>
    <w:rsid w:val="00F20060"/>
    <w:rsid w:val="00F224AA"/>
    <w:rsid w:val="00F23022"/>
    <w:rsid w:val="00F24631"/>
    <w:rsid w:val="00F251A6"/>
    <w:rsid w:val="00F25F09"/>
    <w:rsid w:val="00F2695C"/>
    <w:rsid w:val="00F26A58"/>
    <w:rsid w:val="00F272D9"/>
    <w:rsid w:val="00F27474"/>
    <w:rsid w:val="00F276C0"/>
    <w:rsid w:val="00F303CF"/>
    <w:rsid w:val="00F311B7"/>
    <w:rsid w:val="00F315AF"/>
    <w:rsid w:val="00F31859"/>
    <w:rsid w:val="00F32BAB"/>
    <w:rsid w:val="00F32CD1"/>
    <w:rsid w:val="00F34786"/>
    <w:rsid w:val="00F36A28"/>
    <w:rsid w:val="00F36AA8"/>
    <w:rsid w:val="00F3716F"/>
    <w:rsid w:val="00F37DF6"/>
    <w:rsid w:val="00F42326"/>
    <w:rsid w:val="00F43055"/>
    <w:rsid w:val="00F432A1"/>
    <w:rsid w:val="00F448F0"/>
    <w:rsid w:val="00F457D6"/>
    <w:rsid w:val="00F46DE8"/>
    <w:rsid w:val="00F53636"/>
    <w:rsid w:val="00F53D1A"/>
    <w:rsid w:val="00F5485B"/>
    <w:rsid w:val="00F56702"/>
    <w:rsid w:val="00F56A72"/>
    <w:rsid w:val="00F57234"/>
    <w:rsid w:val="00F57749"/>
    <w:rsid w:val="00F602F9"/>
    <w:rsid w:val="00F60874"/>
    <w:rsid w:val="00F60F2F"/>
    <w:rsid w:val="00F61A16"/>
    <w:rsid w:val="00F61A88"/>
    <w:rsid w:val="00F629C5"/>
    <w:rsid w:val="00F632A5"/>
    <w:rsid w:val="00F6394C"/>
    <w:rsid w:val="00F64A96"/>
    <w:rsid w:val="00F6578D"/>
    <w:rsid w:val="00F7081C"/>
    <w:rsid w:val="00F709C7"/>
    <w:rsid w:val="00F715EC"/>
    <w:rsid w:val="00F718EA"/>
    <w:rsid w:val="00F77B0B"/>
    <w:rsid w:val="00F81D4B"/>
    <w:rsid w:val="00F82B49"/>
    <w:rsid w:val="00F85504"/>
    <w:rsid w:val="00F85D36"/>
    <w:rsid w:val="00F86E42"/>
    <w:rsid w:val="00F87271"/>
    <w:rsid w:val="00F90511"/>
    <w:rsid w:val="00F90BA7"/>
    <w:rsid w:val="00F91851"/>
    <w:rsid w:val="00F92619"/>
    <w:rsid w:val="00F95E3E"/>
    <w:rsid w:val="00F96061"/>
    <w:rsid w:val="00F962DE"/>
    <w:rsid w:val="00F96591"/>
    <w:rsid w:val="00FA0873"/>
    <w:rsid w:val="00FA0D1A"/>
    <w:rsid w:val="00FA2E4C"/>
    <w:rsid w:val="00FA3573"/>
    <w:rsid w:val="00FA3A45"/>
    <w:rsid w:val="00FA530A"/>
    <w:rsid w:val="00FA546F"/>
    <w:rsid w:val="00FA578B"/>
    <w:rsid w:val="00FA5A08"/>
    <w:rsid w:val="00FA76D2"/>
    <w:rsid w:val="00FB1C4D"/>
    <w:rsid w:val="00FB1FD0"/>
    <w:rsid w:val="00FB3874"/>
    <w:rsid w:val="00FB3917"/>
    <w:rsid w:val="00FB6376"/>
    <w:rsid w:val="00FB65AE"/>
    <w:rsid w:val="00FB6695"/>
    <w:rsid w:val="00FB7E0B"/>
    <w:rsid w:val="00FC0513"/>
    <w:rsid w:val="00FC1135"/>
    <w:rsid w:val="00FC11E6"/>
    <w:rsid w:val="00FC13D4"/>
    <w:rsid w:val="00FC218F"/>
    <w:rsid w:val="00FC2216"/>
    <w:rsid w:val="00FC278B"/>
    <w:rsid w:val="00FC2C49"/>
    <w:rsid w:val="00FC396F"/>
    <w:rsid w:val="00FC40D4"/>
    <w:rsid w:val="00FC446F"/>
    <w:rsid w:val="00FC453D"/>
    <w:rsid w:val="00FC588B"/>
    <w:rsid w:val="00FC61B9"/>
    <w:rsid w:val="00FC676A"/>
    <w:rsid w:val="00FC6876"/>
    <w:rsid w:val="00FC7C73"/>
    <w:rsid w:val="00FD1579"/>
    <w:rsid w:val="00FD1CA1"/>
    <w:rsid w:val="00FD2ADD"/>
    <w:rsid w:val="00FD3F83"/>
    <w:rsid w:val="00FD4C3F"/>
    <w:rsid w:val="00FD65AD"/>
    <w:rsid w:val="00FD69A7"/>
    <w:rsid w:val="00FD6F58"/>
    <w:rsid w:val="00FD72D6"/>
    <w:rsid w:val="00FD7D7A"/>
    <w:rsid w:val="00FD7FB7"/>
    <w:rsid w:val="00FE387D"/>
    <w:rsid w:val="00FE4520"/>
    <w:rsid w:val="00FE478C"/>
    <w:rsid w:val="00FE4CBA"/>
    <w:rsid w:val="00FE55EA"/>
    <w:rsid w:val="00FE6069"/>
    <w:rsid w:val="00FE642E"/>
    <w:rsid w:val="00FE7006"/>
    <w:rsid w:val="00FE7633"/>
    <w:rsid w:val="00FE79D4"/>
    <w:rsid w:val="00FF0E6F"/>
    <w:rsid w:val="00FF1B0C"/>
    <w:rsid w:val="00FF1DFA"/>
    <w:rsid w:val="00FF48AE"/>
    <w:rsid w:val="00FF4A80"/>
    <w:rsid w:val="00FF575F"/>
    <w:rsid w:val="00FF6957"/>
    <w:rsid w:val="00FF6E27"/>
    <w:rsid w:val="00FF6EBB"/>
    <w:rsid w:val="00FF7B98"/>
    <w:rsid w:val="067D7525"/>
    <w:rsid w:val="14F229BE"/>
    <w:rsid w:val="1F7B2376"/>
    <w:rsid w:val="21032D51"/>
    <w:rsid w:val="27C78834"/>
    <w:rsid w:val="2D076E62"/>
    <w:rsid w:val="3059F893"/>
    <w:rsid w:val="320849AF"/>
    <w:rsid w:val="34BF61BD"/>
    <w:rsid w:val="380A5E01"/>
    <w:rsid w:val="3BA69B96"/>
    <w:rsid w:val="3CDF7DB1"/>
    <w:rsid w:val="435EAF3F"/>
    <w:rsid w:val="4B44FEBA"/>
    <w:rsid w:val="4C35B7EB"/>
    <w:rsid w:val="4E8BCC6D"/>
    <w:rsid w:val="508F8787"/>
    <w:rsid w:val="53790F4F"/>
    <w:rsid w:val="5ADEF9C2"/>
    <w:rsid w:val="5B29AA05"/>
    <w:rsid w:val="5DD9C034"/>
    <w:rsid w:val="612041A5"/>
    <w:rsid w:val="62C65C9E"/>
    <w:rsid w:val="64819B69"/>
    <w:rsid w:val="72C12ADD"/>
    <w:rsid w:val="7B420260"/>
    <w:rsid w:val="7BB7E24B"/>
    <w:rsid w:val="7CB45DBD"/>
    <w:rsid w:val="7D248A1B"/>
    <w:rsid w:val="7E0C633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140B1FCE-87A7-42E0-8FA7-0A60542D9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99"/>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paragraph" w:customStyle="1" w:styleId="Firstnumbering">
    <w:name w:val="First numbering"/>
    <w:basedOn w:val="ListParagraph"/>
    <w:link w:val="FirstnumberingChar"/>
    <w:qFormat/>
    <w:rsid w:val="005910EF"/>
    <w:pPr>
      <w:widowControl w:val="0"/>
      <w:numPr>
        <w:numId w:val="4"/>
      </w:numPr>
      <w:suppressAutoHyphens/>
      <w:autoSpaceDE w:val="0"/>
      <w:autoSpaceDN w:val="0"/>
      <w:spacing w:after="0" w:line="240" w:lineRule="auto"/>
      <w:jc w:val="both"/>
      <w:textAlignment w:val="baseline"/>
    </w:pPr>
    <w:rPr>
      <w:rFonts w:cs="Arial"/>
      <w:lang w:val="en-GB"/>
    </w:rPr>
  </w:style>
  <w:style w:type="character" w:customStyle="1" w:styleId="ListParagraphChar">
    <w:name w:val="List Paragraph Char"/>
    <w:basedOn w:val="DefaultParagraphFont"/>
    <w:link w:val="ListParagraph"/>
    <w:uiPriority w:val="34"/>
    <w:rsid w:val="005910EF"/>
  </w:style>
  <w:style w:type="character" w:customStyle="1" w:styleId="FirstnumberingChar">
    <w:name w:val="First numbering Char"/>
    <w:basedOn w:val="ListParagraphChar"/>
    <w:link w:val="Firstnumbering"/>
    <w:rsid w:val="005910EF"/>
    <w:rPr>
      <w:rFonts w:cs="Arial"/>
      <w:lang w:val="en-GB"/>
    </w:rPr>
  </w:style>
  <w:style w:type="character" w:styleId="Hyperlink">
    <w:name w:val="Hyperlink"/>
    <w:basedOn w:val="DefaultParagraphFont"/>
    <w:uiPriority w:val="99"/>
    <w:unhideWhenUsed/>
    <w:rsid w:val="005910EF"/>
    <w:rPr>
      <w:color w:val="0563C1" w:themeColor="hyperlink"/>
      <w:u w:val="single"/>
    </w:rPr>
  </w:style>
  <w:style w:type="table" w:styleId="PlainTable2">
    <w:name w:val="Plain Table 2"/>
    <w:basedOn w:val="TableNormal"/>
    <w:uiPriority w:val="42"/>
    <w:rsid w:val="005910EF"/>
    <w:pPr>
      <w:autoSpaceDN w:val="0"/>
      <w:spacing w:after="0" w:line="240" w:lineRule="auto"/>
      <w:textAlignment w:val="baseline"/>
    </w:pPr>
    <w:rPr>
      <w:rFonts w:eastAsia="Calibri" w:cs="Times New Roma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FootnoteText">
    <w:name w:val="footnote text"/>
    <w:basedOn w:val="Normal"/>
    <w:link w:val="FootnoteTextChar"/>
    <w:uiPriority w:val="99"/>
    <w:semiHidden/>
    <w:unhideWhenUsed/>
    <w:rsid w:val="005910EF"/>
    <w:pPr>
      <w:widowControl w:val="0"/>
      <w:suppressAutoHyphens/>
      <w:autoSpaceDE w:val="0"/>
      <w:autoSpaceDN w:val="0"/>
      <w:spacing w:after="0" w:line="240" w:lineRule="auto"/>
      <w:textAlignment w:val="baseline"/>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5910EF"/>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5910EF"/>
    <w:rPr>
      <w:vertAlign w:val="superscript"/>
    </w:rPr>
  </w:style>
  <w:style w:type="character" w:styleId="CommentReference">
    <w:name w:val="annotation reference"/>
    <w:basedOn w:val="DefaultParagraphFont"/>
    <w:uiPriority w:val="99"/>
    <w:semiHidden/>
    <w:unhideWhenUsed/>
    <w:rsid w:val="005B7495"/>
    <w:rPr>
      <w:sz w:val="16"/>
      <w:szCs w:val="16"/>
    </w:rPr>
  </w:style>
  <w:style w:type="paragraph" w:styleId="CommentText">
    <w:name w:val="annotation text"/>
    <w:basedOn w:val="Normal"/>
    <w:link w:val="CommentTextChar"/>
    <w:uiPriority w:val="99"/>
    <w:unhideWhenUsed/>
    <w:rsid w:val="005B7495"/>
    <w:pPr>
      <w:spacing w:line="240" w:lineRule="auto"/>
    </w:pPr>
    <w:rPr>
      <w:sz w:val="20"/>
      <w:szCs w:val="20"/>
    </w:rPr>
  </w:style>
  <w:style w:type="character" w:customStyle="1" w:styleId="CommentTextChar">
    <w:name w:val="Comment Text Char"/>
    <w:basedOn w:val="DefaultParagraphFont"/>
    <w:link w:val="CommentText"/>
    <w:uiPriority w:val="99"/>
    <w:rsid w:val="005B7495"/>
    <w:rPr>
      <w:sz w:val="20"/>
      <w:szCs w:val="20"/>
    </w:rPr>
  </w:style>
  <w:style w:type="paragraph" w:styleId="CommentSubject">
    <w:name w:val="annotation subject"/>
    <w:basedOn w:val="CommentText"/>
    <w:next w:val="CommentText"/>
    <w:link w:val="CommentSubjectChar"/>
    <w:uiPriority w:val="99"/>
    <w:semiHidden/>
    <w:unhideWhenUsed/>
    <w:rsid w:val="005B7495"/>
    <w:rPr>
      <w:b/>
      <w:bCs/>
    </w:rPr>
  </w:style>
  <w:style w:type="character" w:customStyle="1" w:styleId="CommentSubjectChar">
    <w:name w:val="Comment Subject Char"/>
    <w:basedOn w:val="CommentTextChar"/>
    <w:link w:val="CommentSubject"/>
    <w:uiPriority w:val="99"/>
    <w:semiHidden/>
    <w:rsid w:val="005B7495"/>
    <w:rPr>
      <w:b/>
      <w:bCs/>
      <w:sz w:val="20"/>
      <w:szCs w:val="20"/>
    </w:rPr>
  </w:style>
  <w:style w:type="character" w:styleId="Mention">
    <w:name w:val="Mention"/>
    <w:basedOn w:val="DefaultParagraphFont"/>
    <w:uiPriority w:val="99"/>
    <w:unhideWhenUsed/>
    <w:rsid w:val="005B7495"/>
    <w:rPr>
      <w:color w:val="2B579A"/>
      <w:shd w:val="clear" w:color="auto" w:fill="E1DFDD"/>
    </w:rPr>
  </w:style>
  <w:style w:type="paragraph" w:styleId="Revision">
    <w:name w:val="Revision"/>
    <w:hidden/>
    <w:uiPriority w:val="99"/>
    <w:semiHidden/>
    <w:rsid w:val="006A3877"/>
    <w:pPr>
      <w:spacing w:after="0" w:line="240" w:lineRule="auto"/>
    </w:pPr>
  </w:style>
  <w:style w:type="character" w:styleId="UnresolvedMention">
    <w:name w:val="Unresolved Mention"/>
    <w:basedOn w:val="DefaultParagraphFont"/>
    <w:uiPriority w:val="99"/>
    <w:unhideWhenUsed/>
    <w:rsid w:val="00075A9A"/>
    <w:rPr>
      <w:color w:val="605E5C"/>
      <w:shd w:val="clear" w:color="auto" w:fill="E1DFDD"/>
    </w:rPr>
  </w:style>
  <w:style w:type="character" w:customStyle="1" w:styleId="SecondnumberingChar">
    <w:name w:val="Second numbering Char"/>
    <w:basedOn w:val="FirstnumberingChar"/>
    <w:link w:val="Secondnumbering"/>
    <w:qFormat/>
    <w:rsid w:val="003074D3"/>
    <w:rPr>
      <w:rFonts w:cs="Arial"/>
      <w:lang w:val="en-GB"/>
    </w:rPr>
  </w:style>
  <w:style w:type="paragraph" w:customStyle="1" w:styleId="Secondnumbering">
    <w:name w:val="Second numbering"/>
    <w:basedOn w:val="Firstnumbering"/>
    <w:link w:val="SecondnumberingChar"/>
    <w:qFormat/>
    <w:rsid w:val="003074D3"/>
    <w:pPr>
      <w:widowControl/>
      <w:numPr>
        <w:numId w:val="15"/>
      </w:numPr>
      <w:autoSpaceDE/>
      <w:autoSpaceDN/>
      <w:contextualSpacing w:val="0"/>
      <w:jc w:val="left"/>
      <w:textAlignment w:val="auto"/>
    </w:pPr>
    <w:rPr>
      <w:rFonts w:cstheme="minorBidi"/>
      <w:lang w:val="en-US"/>
    </w:rPr>
  </w:style>
  <w:style w:type="character" w:customStyle="1" w:styleId="normaltextrun">
    <w:name w:val="normaltextrun"/>
    <w:basedOn w:val="DefaultParagraphFont"/>
    <w:rsid w:val="00A5523D"/>
  </w:style>
  <w:style w:type="paragraph" w:customStyle="1" w:styleId="xmsonormal">
    <w:name w:val="x_msonormal"/>
    <w:basedOn w:val="Normal"/>
    <w:rsid w:val="005C6717"/>
    <w:pPr>
      <w:spacing w:after="0" w:line="240" w:lineRule="auto"/>
    </w:pPr>
    <w:rPr>
      <w:rFonts w:ascii="Calibri" w:hAnsi="Calibri" w:cs="Calibri"/>
      <w:lang w:val="en-AU" w:eastAsia="en-AU"/>
    </w:rPr>
  </w:style>
  <w:style w:type="character" w:styleId="FollowedHyperlink">
    <w:name w:val="FollowedHyperlink"/>
    <w:basedOn w:val="DefaultParagraphFont"/>
    <w:uiPriority w:val="99"/>
    <w:semiHidden/>
    <w:unhideWhenUsed/>
    <w:rsid w:val="00F718E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372582">
      <w:bodyDiv w:val="1"/>
      <w:marLeft w:val="0"/>
      <w:marRight w:val="0"/>
      <w:marTop w:val="0"/>
      <w:marBottom w:val="0"/>
      <w:divBdr>
        <w:top w:val="none" w:sz="0" w:space="0" w:color="auto"/>
        <w:left w:val="none" w:sz="0" w:space="0" w:color="auto"/>
        <w:bottom w:val="none" w:sz="0" w:space="0" w:color="auto"/>
        <w:right w:val="none" w:sz="0" w:space="0" w:color="auto"/>
      </w:divBdr>
    </w:div>
    <w:div w:id="1300065196">
      <w:bodyDiv w:val="1"/>
      <w:marLeft w:val="0"/>
      <w:marRight w:val="0"/>
      <w:marTop w:val="0"/>
      <w:marBottom w:val="0"/>
      <w:divBdr>
        <w:top w:val="none" w:sz="0" w:space="0" w:color="auto"/>
        <w:left w:val="none" w:sz="0" w:space="0" w:color="auto"/>
        <w:bottom w:val="none" w:sz="0" w:space="0" w:color="auto"/>
        <w:right w:val="none" w:sz="0" w:space="0" w:color="auto"/>
      </w:divBdr>
    </w:div>
    <w:div w:id="1406296888">
      <w:bodyDiv w:val="1"/>
      <w:marLeft w:val="0"/>
      <w:marRight w:val="0"/>
      <w:marTop w:val="0"/>
      <w:marBottom w:val="0"/>
      <w:divBdr>
        <w:top w:val="none" w:sz="0" w:space="0" w:color="auto"/>
        <w:left w:val="none" w:sz="0" w:space="0" w:color="auto"/>
        <w:bottom w:val="none" w:sz="0" w:space="0" w:color="auto"/>
        <w:right w:val="none" w:sz="0" w:space="0" w:color="auto"/>
      </w:divBdr>
    </w:div>
    <w:div w:id="1505392998">
      <w:bodyDiv w:val="1"/>
      <w:marLeft w:val="0"/>
      <w:marRight w:val="0"/>
      <w:marTop w:val="0"/>
      <w:marBottom w:val="0"/>
      <w:divBdr>
        <w:top w:val="none" w:sz="0" w:space="0" w:color="auto"/>
        <w:left w:val="none" w:sz="0" w:space="0" w:color="auto"/>
        <w:bottom w:val="none" w:sz="0" w:space="0" w:color="auto"/>
        <w:right w:val="none" w:sz="0" w:space="0" w:color="auto"/>
      </w:divBdr>
    </w:div>
    <w:div w:id="1933004319">
      <w:bodyDiv w:val="1"/>
      <w:marLeft w:val="0"/>
      <w:marRight w:val="0"/>
      <w:marTop w:val="0"/>
      <w:marBottom w:val="0"/>
      <w:divBdr>
        <w:top w:val="none" w:sz="0" w:space="0" w:color="auto"/>
        <w:left w:val="none" w:sz="0" w:space="0" w:color="auto"/>
        <w:bottom w:val="none" w:sz="0" w:space="0" w:color="auto"/>
        <w:right w:val="none" w:sz="0" w:space="0" w:color="auto"/>
      </w:divBdr>
    </w:div>
    <w:div w:id="2020619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en/document/excerpt-standard-reference-fishes-0" TargetMode="External"/><Relationship Id="rId18" Type="http://schemas.openxmlformats.org/officeDocument/2006/relationships/footer" Target="footer2.xml"/><Relationship Id="rId26" Type="http://schemas.openxmlformats.org/officeDocument/2006/relationships/hyperlink" Target="http://researcharchive.calacademy.org/research/ichthyology/catalog/fishcatmain" TargetMode="External"/><Relationship Id="rId21" Type="http://schemas.openxmlformats.org/officeDocument/2006/relationships/hyperlink" Target="http://www.marinemammalscience.org" TargetMode="External"/><Relationship Id="rId34"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hyperlink" Target="http://datazone.birdlife.org/species/taxonomy" TargetMode="External"/><Relationship Id="rId17" Type="http://schemas.openxmlformats.org/officeDocument/2006/relationships/footer" Target="footer1.xml"/><Relationship Id="rId25" Type="http://schemas.openxmlformats.org/officeDocument/2006/relationships/header" Target="header6.xml"/><Relationship Id="rId33" Type="http://schemas.openxmlformats.org/officeDocument/2006/relationships/hyperlink" Target="https://webmail.unv.org/exchweb/bin/redir.asp?URL=http://www.amazon.co.uk/exec/obidos/search-handle-url/277-5240341-5951214?%255Fencoding=UTF8%26search-type=ss%26index=books-uk%26field-author=William%2520F.%2520Perrin" TargetMode="External"/><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marinemammalscience.org/science-and-publications/list-marine-mammal-species-subspecies/" TargetMode="External"/><Relationship Id="rId32" Type="http://schemas.openxmlformats.org/officeDocument/2006/relationships/footer" Target="footer6.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3.xml"/><Relationship Id="rId28" Type="http://schemas.openxmlformats.org/officeDocument/2006/relationships/header" Target="header8.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rinemammalscience.org" TargetMode="Externa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footer" Target="footer5.xml"/><Relationship Id="rId35" Type="http://schemas.openxmlformats.org/officeDocument/2006/relationships/header" Target="header11.xml"/><Relationship Id="rId8" Type="http://schemas.openxmlformats.org/officeDocument/2006/relationships/webSettings" Target="webSettings.xml"/><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documenttasks/documenttasks1.xml><?xml version="1.0" encoding="utf-8"?>
<t:Tasks xmlns:t="http://schemas.microsoft.com/office/tasks/2019/documenttasks" xmlns:oel="http://schemas.microsoft.com/office/2019/extlst">
  <t:Task id="{DD5956BC-ABA1-40FF-A23C-0BD7516B5D1C}">
    <t:Anchor>
      <t:Comment id="671854583"/>
    </t:Anchor>
    <t:History>
      <t:Event id="{7207FE1B-BAB1-438A-BA2A-77FFDCACAB47}" time="2023-05-14T17:07:35.214Z">
        <t:Attribution userId="S::andrea.pauly@un.org::23bd970f-be75-432a-b32c-d0f0067ed5c7" userProvider="AD" userName="Andrea Pauly"/>
        <t:Anchor>
          <t:Comment id="671854583"/>
        </t:Anchor>
        <t:Create/>
      </t:Event>
      <t:Event id="{A0B9838C-42A2-46F5-AF8C-986EB5A74E88}" time="2023-05-14T17:07:35.214Z">
        <t:Attribution userId="S::andrea.pauly@un.org::23bd970f-be75-432a-b32c-d0f0067ed5c7" userProvider="AD" userName="Andrea Pauly"/>
        <t:Anchor>
          <t:Comment id="671854583"/>
        </t:Anchor>
        <t:Assign userId="S::tilman.schneider@un.org::ed55f273-c470-4b89-a0c5-616dfe5d18c9" userProvider="AD" userName="Tilman Carlo Schneider"/>
      </t:Event>
      <t:Event id="{B482EA10-8398-494A-AC29-2ABA7DB127FF}" time="2023-05-14T17:07:35.214Z">
        <t:Attribution userId="S::andrea.pauly@un.org::23bd970f-be75-432a-b32c-d0f0067ed5c7" userProvider="AD" userName="Andrea Pauly"/>
        <t:Anchor>
          <t:Comment id="671854583"/>
        </t:Anchor>
        <t:SetTitle title="@Tilman Carlo Schneider and @Ivan Ramirez : for you to fill 😊"/>
      </t:Event>
    </t:History>
  </t:Task>
  <t:Task id="{4818A8B0-87FD-48B8-A75C-7C0B06C54399}">
    <t:Anchor>
      <t:Comment id="673730684"/>
    </t:Anchor>
    <t:History>
      <t:Event id="{A82868C7-4251-49F4-A18E-D3A83C815C93}" time="2023-06-05T10:03:32.819Z">
        <t:Attribution userId="S::andrea.pauly@un.org::23bd970f-be75-432a-b32c-d0f0067ed5c7" userProvider="AD" userName="Andrea Pauly"/>
        <t:Anchor>
          <t:Comment id="673730684"/>
        </t:Anchor>
        <t:Create/>
      </t:Event>
      <t:Event id="{7313EBFB-A0D2-4432-85D9-D47B8D731711}" time="2023-06-05T10:03:32.819Z">
        <t:Attribution userId="S::andrea.pauly@un.org::23bd970f-be75-432a-b32c-d0f0067ed5c7" userProvider="AD" userName="Andrea Pauly"/>
        <t:Anchor>
          <t:Comment id="673730684"/>
        </t:Anchor>
        <t:Assign userId="S::tilman.schneider@un.org::ed55f273-c470-4b89-a0c5-616dfe5d18c9" userProvider="AD" userName="Tilman Carlo Schneider"/>
      </t:Event>
      <t:Event id="{5D9E2B3A-A17B-45E9-A84D-5A05FF3B93B1}" time="2023-06-05T10:03:32.819Z">
        <t:Attribution userId="S::andrea.pauly@un.org::23bd970f-be75-432a-b32c-d0f0067ed5c7" userProvider="AD" userName="Andrea Pauly"/>
        <t:Anchor>
          <t:Comment id="673730684"/>
        </t:Anchor>
        <t:SetTitle title="@Tilman Carlo Schneider please add summary of recommendations here."/>
      </t:Event>
    </t:History>
  </t:Task>
  <t:Task id="{5501DCBE-3BD4-4102-B960-F414CB6AA01E}">
    <t:Anchor>
      <t:Comment id="672802553"/>
    </t:Anchor>
    <t:History>
      <t:Event id="{87D351C4-1C26-407A-BBA7-DA12A2566F5A}" time="2023-05-25T16:27:05.417Z">
        <t:Attribution userId="S::andrea.pauly@un.org::23bd970f-be75-432a-b32c-d0f0067ed5c7" userProvider="AD" userName="Andrea Pauly"/>
        <t:Anchor>
          <t:Comment id="672802553"/>
        </t:Anchor>
        <t:Create/>
      </t:Event>
      <t:Event id="{9B0A43AC-F525-4C74-945B-2E0B015116A3}" time="2023-05-25T16:27:05.417Z">
        <t:Attribution userId="S::andrea.pauly@un.org::23bd970f-be75-432a-b32c-d0f0067ed5c7" userProvider="AD" userName="Andrea Pauly"/>
        <t:Anchor>
          <t:Comment id="672802553"/>
        </t:Anchor>
        <t:Assign userId="S::marco.barbieri@un.org::5484d944-462a-42e9-b2b4-8f6851958447" userProvider="AD" userName="Marco Barbieri"/>
      </t:Event>
      <t:Event id="{725377A2-A295-4B89-A4DE-EFF0CEDA688C}" time="2023-05-25T16:27:05.417Z">
        <t:Attribution userId="S::andrea.pauly@un.org::23bd970f-be75-432a-b32c-d0f0067ed5c7" userProvider="AD" userName="Andrea Pauly"/>
        <t:Anchor>
          <t:Comment id="672802553"/>
        </t:Anchor>
        <t:SetTitle title="This might be a bit bold. Happy for your advice @Marco Barbieri "/>
      </t:Event>
      <t:Event id="{7DA85F57-878A-47AE-850C-B9CAA7947CA8}" time="2023-06-09T08:59:00.666Z">
        <t:Attribution userId="S::andrea.pauly@un.org::23bd970f-be75-432a-b32c-d0f0067ed5c7" userProvider="AD" userName="Andrea Pauly"/>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UserInfo>
        <DisplayName>Marco Barbieri</DisplayName>
        <AccountId>22</AccountId>
        <AccountType/>
      </UserInfo>
      <UserInfo>
        <DisplayName>Andrea Pauly</DisplayName>
        <AccountId>15</AccountId>
        <AccountType/>
      </UserInfo>
      <UserInfo>
        <DisplayName>Tilman Carlo Schneider</DisplayName>
        <AccountId>19</AccountId>
        <AccountType/>
      </UserInfo>
      <UserInfo>
        <DisplayName>Melanie Virtue</DisplayName>
        <AccountId>24</AccountId>
        <AccountType/>
      </UserInfo>
      <UserInfo>
        <DisplayName>Heidrun Frisch-Nwakanma</DisplayName>
        <AccountId>28</AccountId>
        <AccountType/>
      </UserInfo>
      <UserInfo>
        <DisplayName>Aydin Bahramlouian</DisplayName>
        <AccountId>29</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BA9692-39AF-4871-8314-0D220A29B546}">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2.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3.xml><?xml version="1.0" encoding="utf-8"?>
<ds:datastoreItem xmlns:ds="http://schemas.openxmlformats.org/officeDocument/2006/customXml" ds:itemID="{31067CCD-E6DF-46D5-B49A-68C001F23342}">
  <ds:schemaRefs>
    <ds:schemaRef ds:uri="http://schemas.openxmlformats.org/officeDocument/2006/bibliography"/>
  </ds:schemaRefs>
</ds:datastoreItem>
</file>

<file path=customXml/itemProps4.xml><?xml version="1.0" encoding="utf-8"?>
<ds:datastoreItem xmlns:ds="http://schemas.openxmlformats.org/officeDocument/2006/customXml" ds:itemID="{6E4C37C1-653F-4377-AACD-1034D7DDB7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4596</Words>
  <Characters>26203</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30738</CharactersWithSpaces>
  <SharedDoc>false</SharedDoc>
  <HLinks>
    <vt:vector size="54" baseType="variant">
      <vt:variant>
        <vt:i4>1114186</vt:i4>
      </vt:variant>
      <vt:variant>
        <vt:i4>24</vt:i4>
      </vt:variant>
      <vt:variant>
        <vt:i4>0</vt:i4>
      </vt:variant>
      <vt:variant>
        <vt:i4>5</vt:i4>
      </vt:variant>
      <vt:variant>
        <vt:lpwstr>https://webmail.unv.org/exchweb/bin/redir.asp?URL=http://www.amazon.co.uk/exec/obidos/search-handle-url/277-5240341-5951214?%255Fencoding=UTF8%26search-type=ss%26index=books-uk%26field-author=William%2520F.%2520Perrin</vt:lpwstr>
      </vt:variant>
      <vt:variant>
        <vt:lpwstr/>
      </vt:variant>
      <vt:variant>
        <vt:i4>2818150</vt:i4>
      </vt:variant>
      <vt:variant>
        <vt:i4>21</vt:i4>
      </vt:variant>
      <vt:variant>
        <vt:i4>0</vt:i4>
      </vt:variant>
      <vt:variant>
        <vt:i4>5</vt:i4>
      </vt:variant>
      <vt:variant>
        <vt:lpwstr>http://researcharchive.calacademy.org/research/ichthyology/catalog/fishcatmain</vt:lpwstr>
      </vt:variant>
      <vt:variant>
        <vt:lpwstr/>
      </vt:variant>
      <vt:variant>
        <vt:i4>4128826</vt:i4>
      </vt:variant>
      <vt:variant>
        <vt:i4>18</vt:i4>
      </vt:variant>
      <vt:variant>
        <vt:i4>0</vt:i4>
      </vt:variant>
      <vt:variant>
        <vt:i4>5</vt:i4>
      </vt:variant>
      <vt:variant>
        <vt:lpwstr>https://marinemammalscience.org/science-and-publications/list-marine-mammal-species-subspecies/</vt:lpwstr>
      </vt:variant>
      <vt:variant>
        <vt:lpwstr>list</vt:lpwstr>
      </vt:variant>
      <vt:variant>
        <vt:i4>4456539</vt:i4>
      </vt:variant>
      <vt:variant>
        <vt:i4>15</vt:i4>
      </vt:variant>
      <vt:variant>
        <vt:i4>0</vt:i4>
      </vt:variant>
      <vt:variant>
        <vt:i4>5</vt:i4>
      </vt:variant>
      <vt:variant>
        <vt:lpwstr>https://www.catalogueoflife.org/</vt:lpwstr>
      </vt:variant>
      <vt:variant>
        <vt:lpwstr/>
      </vt:variant>
      <vt:variant>
        <vt:i4>2228324</vt:i4>
      </vt:variant>
      <vt:variant>
        <vt:i4>12</vt:i4>
      </vt:variant>
      <vt:variant>
        <vt:i4>0</vt:i4>
      </vt:variant>
      <vt:variant>
        <vt:i4>5</vt:i4>
      </vt:variant>
      <vt:variant>
        <vt:lpwstr>http://www.marinemammalscience.org/</vt:lpwstr>
      </vt:variant>
      <vt:variant>
        <vt:lpwstr/>
      </vt:variant>
      <vt:variant>
        <vt:i4>2228324</vt:i4>
      </vt:variant>
      <vt:variant>
        <vt:i4>9</vt:i4>
      </vt:variant>
      <vt:variant>
        <vt:i4>0</vt:i4>
      </vt:variant>
      <vt:variant>
        <vt:i4>5</vt:i4>
      </vt:variant>
      <vt:variant>
        <vt:lpwstr>http://www.marinemammalscience.org/</vt:lpwstr>
      </vt:variant>
      <vt:variant>
        <vt:lpwstr/>
      </vt:variant>
      <vt:variant>
        <vt:i4>6291580</vt:i4>
      </vt:variant>
      <vt:variant>
        <vt:i4>6</vt:i4>
      </vt:variant>
      <vt:variant>
        <vt:i4>0</vt:i4>
      </vt:variant>
      <vt:variant>
        <vt:i4>5</vt:i4>
      </vt:variant>
      <vt:variant>
        <vt:lpwstr>https://www.cms.int/en/document/excerpt-standard-reference-fishes-0</vt:lpwstr>
      </vt:variant>
      <vt:variant>
        <vt:lpwstr/>
      </vt:variant>
      <vt:variant>
        <vt:i4>6946866</vt:i4>
      </vt:variant>
      <vt:variant>
        <vt:i4>3</vt:i4>
      </vt:variant>
      <vt:variant>
        <vt:i4>0</vt:i4>
      </vt:variant>
      <vt:variant>
        <vt:i4>5</vt:i4>
      </vt:variant>
      <vt:variant>
        <vt:lpwstr>https://www.calacademy.org/scientists/projects/eschmeyers-catalog-of-fishes</vt:lpwstr>
      </vt:variant>
      <vt:variant>
        <vt:lpwstr/>
      </vt:variant>
      <vt:variant>
        <vt:i4>720978</vt:i4>
      </vt:variant>
      <vt:variant>
        <vt:i4>0</vt:i4>
      </vt:variant>
      <vt:variant>
        <vt:i4>0</vt:i4>
      </vt:variant>
      <vt:variant>
        <vt:i4>5</vt:i4>
      </vt:variant>
      <vt:variant>
        <vt:lpwstr>http://datazone.birdlife.org/species/taxonomy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cp:lastPrinted>2023-07-21T03:54:00Z</cp:lastPrinted>
  <dcterms:created xsi:type="dcterms:W3CDTF">2023-07-20T16:23:00Z</dcterms:created>
  <dcterms:modified xsi:type="dcterms:W3CDTF">2023-07-20T16:23:00Z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