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7BE037A"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726FB0" w:rsidRDefault="002E0DE9" w:rsidP="00E8198A">
            <w:pPr>
              <w:pStyle w:val="Header"/>
              <w:widowControl w:val="0"/>
              <w:tabs>
                <w:tab w:val="clear" w:pos="4680"/>
                <w:tab w:val="clear" w:pos="9360"/>
              </w:tabs>
              <w:suppressAutoHyphens/>
              <w:autoSpaceDE w:val="0"/>
              <w:autoSpaceDN w:val="0"/>
              <w:textAlignment w:val="baseline"/>
              <w:rPr>
                <w:rFonts w:ascii="Calibri" w:eastAsia="Calibri" w:hAnsi="Calibri" w:cs="Times New Roman"/>
                <w:noProof/>
              </w:rPr>
            </w:pPr>
            <w:r w:rsidRPr="00726FB0">
              <w:rPr>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310AC656"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w:t>
            </w:r>
            <w:r w:rsidR="00FE00E5">
              <w:rPr>
                <w:rFonts w:eastAsia="Times New Roman" w:cs="Arial"/>
              </w:rPr>
              <w:t>4</w:t>
            </w:r>
            <w:r w:rsidRPr="002E0DE9">
              <w:rPr>
                <w:rFonts w:eastAsia="Times New Roman" w:cs="Arial"/>
              </w:rPr>
              <w:t>/Doc.</w:t>
            </w:r>
            <w:r w:rsidR="00171674">
              <w:rPr>
                <w:rFonts w:eastAsia="Times New Roman" w:cs="Arial"/>
              </w:rPr>
              <w:t>26</w:t>
            </w:r>
          </w:p>
          <w:p w14:paraId="7470AD45" w14:textId="2887D91E" w:rsidR="002E0DE9" w:rsidRPr="00760B9C" w:rsidRDefault="00850F94" w:rsidP="00661875">
            <w:pPr>
              <w:tabs>
                <w:tab w:val="left" w:pos="5040"/>
                <w:tab w:val="left" w:pos="5760"/>
                <w:tab w:val="left" w:pos="6008"/>
                <w:tab w:val="left" w:pos="6480"/>
                <w:tab w:val="left" w:pos="7200"/>
                <w:tab w:val="left" w:pos="7920"/>
                <w:tab w:val="left" w:pos="8640"/>
              </w:tabs>
              <w:rPr>
                <w:rFonts w:cs="Arial"/>
                <w:i/>
              </w:rPr>
            </w:pPr>
            <w:r>
              <w:rPr>
                <w:rFonts w:eastAsia="Times New Roman" w:cs="Arial"/>
              </w:rPr>
              <w:t>8 June 2</w:t>
            </w:r>
            <w:r w:rsidR="002E0DE9" w:rsidRPr="002E0DE9">
              <w:rPr>
                <w:rFonts w:eastAsia="Times New Roman" w:cs="Arial"/>
              </w:rPr>
              <w:t>0</w:t>
            </w:r>
            <w:r w:rsidR="00FE00E5">
              <w:rPr>
                <w:rFonts w:eastAsia="Times New Roman" w:cs="Arial"/>
              </w:rPr>
              <w:t>23</w:t>
            </w:r>
          </w:p>
          <w:p w14:paraId="21B42A0D"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FE00E5">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20D5A67B" w14:textId="4D4F63FE" w:rsidR="002E0DE9" w:rsidRPr="002E0DE9"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A2951">
        <w:rPr>
          <w:rFonts w:eastAsia="Times New Roman" w:cs="Arial"/>
          <w:bCs/>
        </w:rPr>
        <w:t>Samarkand</w:t>
      </w:r>
      <w:r w:rsidR="002E0DE9" w:rsidRPr="005A2951">
        <w:rPr>
          <w:rFonts w:eastAsia="Times New Roman" w:cs="Arial"/>
          <w:bCs/>
        </w:rPr>
        <w:t xml:space="preserve">, </w:t>
      </w:r>
      <w:r w:rsidR="00FE00E5" w:rsidRPr="005A2951">
        <w:rPr>
          <w:rFonts w:eastAsia="Times New Roman" w:cs="Arial"/>
          <w:bCs/>
        </w:rPr>
        <w:t>Uzbekistan</w:t>
      </w:r>
      <w:r w:rsidR="002E0DE9" w:rsidRPr="005A2951">
        <w:rPr>
          <w:rFonts w:eastAsia="Times New Roman" w:cs="Arial"/>
          <w:bCs/>
          <w:lang w:val="en-US"/>
        </w:rPr>
        <w:t xml:space="preserve">, </w:t>
      </w:r>
      <w:r>
        <w:rPr>
          <w:rFonts w:eastAsia="Times New Roman" w:cs="Arial"/>
          <w:bCs/>
          <w:lang w:val="en-US"/>
        </w:rPr>
        <w:t>23</w:t>
      </w:r>
      <w:r w:rsidR="002E0DE9" w:rsidRPr="005A2951">
        <w:rPr>
          <w:rFonts w:eastAsia="Times New Roman" w:cs="Arial"/>
          <w:bCs/>
          <w:lang w:val="en-US"/>
        </w:rPr>
        <w:t xml:space="preserve"> - </w:t>
      </w:r>
      <w:r>
        <w:rPr>
          <w:rFonts w:eastAsia="Times New Roman" w:cs="Arial"/>
          <w:bCs/>
          <w:lang w:val="en-US"/>
        </w:rPr>
        <w:t>28</w:t>
      </w:r>
      <w:r w:rsidR="002E0DE9" w:rsidRPr="005A2951">
        <w:rPr>
          <w:rFonts w:eastAsia="Times New Roman" w:cs="Arial"/>
          <w:bCs/>
          <w:lang w:val="en-US"/>
        </w:rPr>
        <w:t xml:space="preserve"> </w:t>
      </w:r>
      <w:r w:rsidR="00FE00E5" w:rsidRPr="005A2951">
        <w:rPr>
          <w:rFonts w:eastAsia="Times New Roman" w:cs="Arial"/>
          <w:bCs/>
          <w:lang w:val="en-US"/>
        </w:rPr>
        <w:t>October 2023</w:t>
      </w:r>
    </w:p>
    <w:p w14:paraId="3F607F85" w14:textId="2B34B708" w:rsidR="002E0DE9" w:rsidRPr="00760B9C" w:rsidRDefault="002E0DE9" w:rsidP="00760B9C">
      <w:pPr>
        <w:tabs>
          <w:tab w:val="left" w:pos="7020"/>
        </w:tabs>
        <w:spacing w:after="0" w:line="240" w:lineRule="auto"/>
        <w:rPr>
          <w:rFonts w:cs="Arial"/>
        </w:rPr>
      </w:pPr>
      <w:r w:rsidRPr="00BE0EA7">
        <w:rPr>
          <w:lang w:val="en-US"/>
        </w:rPr>
        <w:t xml:space="preserve">Agenda Item </w:t>
      </w:r>
      <w:r w:rsidR="00171674">
        <w:rPr>
          <w:lang w:val="en-US"/>
        </w:rPr>
        <w:t>26</w:t>
      </w:r>
      <w:r w:rsidR="00661875" w:rsidRPr="00BE0EA7">
        <w:rPr>
          <w:shd w:val="clear" w:color="auto" w:fill="FFFF00"/>
          <w:lang w:val="en-US"/>
        </w:rPr>
        <w:t xml:space="preserve"> </w:t>
      </w:r>
    </w:p>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C96AE1E" w14:textId="66497ED8" w:rsidR="002E0DE9" w:rsidRDefault="00241874" w:rsidP="001674F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bCs/>
        </w:rPr>
      </w:pPr>
      <w:r>
        <w:rPr>
          <w:rFonts w:eastAsia="Times New Roman" w:cs="Arial"/>
          <w:b/>
          <w:bCs/>
        </w:rPr>
        <w:t>IMPLEMENTATION OF DECISION 13.140:</w:t>
      </w:r>
      <w:r w:rsidR="000402EC">
        <w:rPr>
          <w:rFonts w:eastAsia="Times New Roman" w:cs="Arial"/>
          <w:b/>
          <w:bCs/>
        </w:rPr>
        <w:t xml:space="preserve"> </w:t>
      </w:r>
      <w:r>
        <w:rPr>
          <w:rFonts w:eastAsia="Times New Roman" w:cs="Arial"/>
          <w:b/>
          <w:bCs/>
        </w:rPr>
        <w:t>GUIDANCE ON THE USE OF THE TERM “VAGRANT”</w:t>
      </w:r>
    </w:p>
    <w:p w14:paraId="57504EB6" w14:textId="5E6C81AE"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(Prepared by </w:t>
      </w:r>
      <w:r w:rsidR="009877A7">
        <w:rPr>
          <w:rFonts w:eastAsia="Times New Roman" w:cs="Arial"/>
          <w:i/>
        </w:rPr>
        <w:t>the Scientific Council</w:t>
      </w:r>
      <w:r>
        <w:rPr>
          <w:rFonts w:eastAsia="Times New Roman" w:cs="Arial"/>
          <w:i/>
        </w:rPr>
        <w:t>)</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2A37F2AE" w:rsidR="002E0DE9" w:rsidRPr="00726FB0" w:rsidRDefault="002E0DE9" w:rsidP="00726FB0">
      <w:pPr>
        <w:pStyle w:val="Header"/>
        <w:widowControl w:val="0"/>
        <w:tabs>
          <w:tab w:val="clear" w:pos="4680"/>
          <w:tab w:val="clear" w:pos="9360"/>
        </w:tabs>
        <w:suppressAutoHyphens/>
        <w:autoSpaceDE w:val="0"/>
        <w:autoSpaceDN w:val="0"/>
        <w:textAlignment w:val="baseline"/>
        <w:rPr>
          <w:rFonts w:ascii="Calibri" w:eastAsia="Calibri" w:hAnsi="Calibri" w:cs="Times New Roman"/>
        </w:rPr>
      </w:pPr>
    </w:p>
    <w:p w14:paraId="320AAD7B" w14:textId="55199D50" w:rsidR="002E0DE9" w:rsidRPr="003C59C1" w:rsidRDefault="003C59C1" w:rsidP="003C59C1">
      <w:pPr>
        <w:widowControl w:val="0"/>
        <w:suppressAutoHyphens/>
        <w:autoSpaceDE w:val="0"/>
        <w:autoSpaceDN w:val="0"/>
        <w:spacing w:after="0" w:line="240" w:lineRule="auto"/>
        <w:jc w:val="right"/>
        <w:textAlignment w:val="baseline"/>
        <w:rPr>
          <w:rFonts w:eastAsia="Times New Roman" w:cs="Arial"/>
          <w:b/>
          <w:bCs/>
          <w:color w:val="FF0000"/>
          <w:sz w:val="32"/>
          <w:szCs w:val="32"/>
        </w:rPr>
      </w:pPr>
      <w:r w:rsidRPr="003C59C1">
        <w:rPr>
          <w:rFonts w:eastAsia="Times New Roman" w:cs="Arial"/>
          <w:b/>
          <w:bCs/>
          <w:color w:val="FF0000"/>
          <w:sz w:val="32"/>
          <w:szCs w:val="32"/>
        </w:rPr>
        <w:t xml:space="preserve">ScC-SC6 CRP </w:t>
      </w:r>
      <w:r w:rsidR="005F6758">
        <w:rPr>
          <w:rFonts w:eastAsia="Times New Roman" w:cs="Arial"/>
          <w:b/>
          <w:bCs/>
          <w:color w:val="FF0000"/>
          <w:sz w:val="32"/>
          <w:szCs w:val="32"/>
        </w:rPr>
        <w:t>8</w:t>
      </w:r>
      <w:r w:rsidR="00E8198A">
        <w:rPr>
          <w:rFonts w:eastAsia="Times New Roman" w:cs="Arial"/>
          <w:b/>
          <w:bCs/>
          <w:color w:val="FF0000"/>
          <w:sz w:val="32"/>
          <w:szCs w:val="32"/>
        </w:rPr>
        <w:t>/Rev.</w:t>
      </w:r>
      <w:r w:rsidR="00807595">
        <w:rPr>
          <w:rFonts w:eastAsia="Times New Roman" w:cs="Arial"/>
          <w:b/>
          <w:bCs/>
          <w:color w:val="FF0000"/>
          <w:sz w:val="32"/>
          <w:szCs w:val="32"/>
        </w:rPr>
        <w:t>3</w:t>
      </w:r>
    </w:p>
    <w:p w14:paraId="5EAE13CF" w14:textId="4E0B1D14"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3F65BAA7" w:rsidR="002E0DE9" w:rsidRPr="002E0DE9" w:rsidRDefault="003C59C1" w:rsidP="00EC4F04">
      <w:pPr>
        <w:widowControl w:val="0"/>
        <w:suppressAutoHyphens/>
        <w:autoSpaceDE w:val="0"/>
        <w:autoSpaceDN w:val="0"/>
        <w:spacing w:after="0" w:line="240" w:lineRule="auto"/>
        <w:textAlignment w:val="baseline"/>
        <w:rPr>
          <w:rFonts w:eastAsia="Times New Roman" w:cs="Arial"/>
          <w:sz w:val="21"/>
          <w:szCs w:val="21"/>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2E19B3F0">
                <wp:simplePos x="0" y="0"/>
                <wp:positionH relativeFrom="column">
                  <wp:posOffset>948267</wp:posOffset>
                </wp:positionH>
                <wp:positionV relativeFrom="paragraph">
                  <wp:posOffset>121919</wp:posOffset>
                </wp:positionV>
                <wp:extent cx="4629150" cy="2294467"/>
                <wp:effectExtent l="0" t="0" r="19050" b="10795"/>
                <wp:wrapNone/>
                <wp:docPr id="5" name="Text Box 5"/>
                <wp:cNvGraphicFramePr/>
                <a:graphic xmlns:a="http://schemas.openxmlformats.org/drawingml/2006/main">
                  <a:graphicData uri="http://schemas.microsoft.com/office/word/2010/wordprocessingShape">
                    <wps:wsp>
                      <wps:cNvSpPr txBox="1"/>
                      <wps:spPr>
                        <a:xfrm>
                          <a:off x="0" y="0"/>
                          <a:ext cx="4629150" cy="2294467"/>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0CB23732" w14:textId="0CE55CCB" w:rsidR="006F1A08" w:rsidRDefault="00661875" w:rsidP="00661875">
                            <w:pPr>
                              <w:spacing w:after="0" w:line="240" w:lineRule="auto"/>
                              <w:jc w:val="both"/>
                              <w:rPr>
                                <w:rFonts w:cs="Arial"/>
                              </w:rPr>
                            </w:pPr>
                            <w:r w:rsidRPr="006F1A08">
                              <w:rPr>
                                <w:rFonts w:cs="Arial"/>
                              </w:rPr>
                              <w:t xml:space="preserve">This document reports on </w:t>
                            </w:r>
                            <w:r w:rsidR="00140564">
                              <w:rPr>
                                <w:rFonts w:cs="Arial"/>
                              </w:rPr>
                              <w:t>the result of discussions</w:t>
                            </w:r>
                            <w:r w:rsidR="00140564" w:rsidRPr="006F1A08" w:rsidDel="00140564">
                              <w:rPr>
                                <w:rFonts w:cs="Arial"/>
                              </w:rPr>
                              <w:t xml:space="preserve"> </w:t>
                            </w:r>
                            <w:r w:rsidRPr="006F1A08">
                              <w:rPr>
                                <w:rFonts w:cs="Arial"/>
                              </w:rPr>
                              <w:t xml:space="preserve">to implement </w:t>
                            </w:r>
                            <w:r w:rsidRPr="006F1A08">
                              <w:rPr>
                                <w:rFonts w:cs="Arial"/>
                                <w:b/>
                                <w:bCs/>
                              </w:rPr>
                              <w:t xml:space="preserve">Decision </w:t>
                            </w:r>
                            <w:r w:rsidR="006F1A08" w:rsidRPr="006F1A08">
                              <w:rPr>
                                <w:rFonts w:cs="Arial"/>
                                <w:b/>
                                <w:bCs/>
                              </w:rPr>
                              <w:t>13.140</w:t>
                            </w:r>
                            <w:r w:rsidR="006F1A08">
                              <w:rPr>
                                <w:rFonts w:cs="Arial"/>
                              </w:rPr>
                              <w:t xml:space="preserve"> addressed to the Scientific Council.</w:t>
                            </w:r>
                            <w:ins w:id="0" w:author="Author">
                              <w:r w:rsidR="00F32B2D">
                                <w:rPr>
                                  <w:rFonts w:cs="Arial"/>
                                </w:rPr>
                                <w:t xml:space="preserve"> </w:t>
                              </w:r>
                            </w:ins>
                            <w:del w:id="1" w:author="Author">
                              <w:r w:rsidR="00974F0C" w:rsidDel="00E8198A">
                                <w:rPr>
                                  <w:rFonts w:cs="Arial"/>
                                </w:rPr>
                                <w:delText xml:space="preserve"> T</w:delText>
                              </w:r>
                              <w:r w:rsidR="00974F0C" w:rsidDel="00E8198A">
                                <w:delText>he Intersessional Working Group developed draft guidance, which is provided by the Scientific Council to the Conference of the Parties for its consideration at COP14</w:delText>
                              </w:r>
                              <w:r w:rsidR="003C229B" w:rsidDel="00E8198A">
                                <w:delText>.</w:delText>
                              </w:r>
                            </w:del>
                          </w:p>
                          <w:p w14:paraId="0A7AC1E9" w14:textId="77777777" w:rsidR="009C1079" w:rsidRDefault="009C1079" w:rsidP="00661875">
                            <w:pPr>
                              <w:spacing w:after="0" w:line="240" w:lineRule="auto"/>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65pt;margin-top:9.6pt;width:364.5pt;height:180.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0CB23732" w14:textId="0CE55CCB" w:rsidR="006F1A08" w:rsidRDefault="00661875" w:rsidP="00661875">
                      <w:pPr>
                        <w:spacing w:after="0" w:line="240" w:lineRule="auto"/>
                        <w:jc w:val="both"/>
                        <w:rPr>
                          <w:rFonts w:cs="Arial"/>
                        </w:rPr>
                      </w:pPr>
                      <w:r w:rsidRPr="006F1A08">
                        <w:rPr>
                          <w:rFonts w:cs="Arial"/>
                        </w:rPr>
                        <w:t xml:space="preserve">This document reports on </w:t>
                      </w:r>
                      <w:r w:rsidR="00140564">
                        <w:rPr>
                          <w:rFonts w:cs="Arial"/>
                        </w:rPr>
                        <w:t>the result of discussions</w:t>
                      </w:r>
                      <w:r w:rsidR="00140564" w:rsidRPr="006F1A08" w:rsidDel="00140564">
                        <w:rPr>
                          <w:rFonts w:cs="Arial"/>
                        </w:rPr>
                        <w:t xml:space="preserve"> </w:t>
                      </w:r>
                      <w:r w:rsidRPr="006F1A08">
                        <w:rPr>
                          <w:rFonts w:cs="Arial"/>
                        </w:rPr>
                        <w:t xml:space="preserve">to implement </w:t>
                      </w:r>
                      <w:r w:rsidRPr="006F1A08">
                        <w:rPr>
                          <w:rFonts w:cs="Arial"/>
                          <w:b/>
                          <w:bCs/>
                        </w:rPr>
                        <w:t xml:space="preserve">Decision </w:t>
                      </w:r>
                      <w:r w:rsidR="006F1A08" w:rsidRPr="006F1A08">
                        <w:rPr>
                          <w:rFonts w:cs="Arial"/>
                          <w:b/>
                          <w:bCs/>
                        </w:rPr>
                        <w:t>13.140</w:t>
                      </w:r>
                      <w:r w:rsidR="006F1A08">
                        <w:rPr>
                          <w:rFonts w:cs="Arial"/>
                        </w:rPr>
                        <w:t xml:space="preserve"> addressed to the Scientific Council.</w:t>
                      </w:r>
                      <w:ins w:id="2" w:author="Author">
                        <w:r w:rsidR="00F32B2D">
                          <w:rPr>
                            <w:rFonts w:cs="Arial"/>
                          </w:rPr>
                          <w:t xml:space="preserve"> </w:t>
                        </w:r>
                      </w:ins>
                      <w:del w:id="3" w:author="Author">
                        <w:r w:rsidR="00974F0C" w:rsidDel="00E8198A">
                          <w:rPr>
                            <w:rFonts w:cs="Arial"/>
                          </w:rPr>
                          <w:delText xml:space="preserve"> T</w:delText>
                        </w:r>
                        <w:r w:rsidR="00974F0C" w:rsidDel="00E8198A">
                          <w:delText>he Intersessional Working Group developed draft guidance, which is provided by the Scientific Council to the Conference of the Parties for its consideration at COP14</w:delText>
                        </w:r>
                        <w:r w:rsidR="003C229B" w:rsidDel="00E8198A">
                          <w:delText>.</w:delText>
                        </w:r>
                      </w:del>
                    </w:p>
                    <w:p w14:paraId="0A7AC1E9" w14:textId="77777777" w:rsidR="009C1079" w:rsidRDefault="009C1079" w:rsidP="00661875">
                      <w:pPr>
                        <w:spacing w:after="0" w:line="240" w:lineRule="auto"/>
                        <w:rPr>
                          <w:rFonts w:cs="Arial"/>
                        </w:rPr>
                      </w:pPr>
                    </w:p>
                  </w:txbxContent>
                </v:textbox>
              </v:shape>
            </w:pict>
          </mc:Fallback>
        </mc:AlternateContent>
      </w: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4AD7D0"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11BE9392" w14:textId="77777777" w:rsidR="004D5FF4" w:rsidRDefault="004D5FF4" w:rsidP="004D5FF4">
      <w:pPr>
        <w:spacing w:after="0" w:line="240" w:lineRule="auto"/>
        <w:jc w:val="both"/>
        <w:rPr>
          <w:sz w:val="20"/>
          <w:szCs w:val="20"/>
        </w:rPr>
      </w:pPr>
    </w:p>
    <w:p w14:paraId="3DBA3097" w14:textId="77777777" w:rsidR="004D5FF4" w:rsidRDefault="004D5FF4" w:rsidP="004D5FF4">
      <w:pPr>
        <w:spacing w:after="0" w:line="240" w:lineRule="auto"/>
        <w:jc w:val="both"/>
        <w:rPr>
          <w:sz w:val="20"/>
          <w:szCs w:val="20"/>
        </w:rPr>
      </w:pPr>
    </w:p>
    <w:p w14:paraId="74B003E6" w14:textId="77777777" w:rsidR="004D5FF4" w:rsidRDefault="004D5FF4" w:rsidP="004D5FF4">
      <w:pPr>
        <w:spacing w:after="0" w:line="240" w:lineRule="auto"/>
        <w:jc w:val="both"/>
        <w:rPr>
          <w:sz w:val="20"/>
          <w:szCs w:val="20"/>
        </w:rPr>
      </w:pPr>
    </w:p>
    <w:p w14:paraId="51C6B977" w14:textId="77777777" w:rsidR="004D5FF4" w:rsidRDefault="004D5FF4" w:rsidP="004D5FF4">
      <w:pPr>
        <w:spacing w:after="0" w:line="240" w:lineRule="auto"/>
        <w:jc w:val="both"/>
        <w:rPr>
          <w:sz w:val="20"/>
          <w:szCs w:val="20"/>
        </w:rPr>
      </w:pPr>
    </w:p>
    <w:p w14:paraId="772CE84D" w14:textId="77777777" w:rsidR="004D5FF4" w:rsidRDefault="004D5FF4" w:rsidP="004D5FF4">
      <w:pPr>
        <w:spacing w:after="0" w:line="240" w:lineRule="auto"/>
        <w:jc w:val="both"/>
        <w:rPr>
          <w:sz w:val="20"/>
          <w:szCs w:val="20"/>
        </w:rPr>
      </w:pPr>
    </w:p>
    <w:p w14:paraId="67B948E4" w14:textId="77777777" w:rsidR="004D5FF4" w:rsidRDefault="004D5FF4" w:rsidP="004D5FF4">
      <w:pPr>
        <w:spacing w:after="0" w:line="240" w:lineRule="auto"/>
        <w:jc w:val="both"/>
        <w:rPr>
          <w:sz w:val="20"/>
          <w:szCs w:val="20"/>
        </w:rPr>
      </w:pPr>
    </w:p>
    <w:p w14:paraId="6A6B7729" w14:textId="77777777" w:rsidR="004D5FF4" w:rsidRDefault="004D5FF4" w:rsidP="004D5FF4">
      <w:pPr>
        <w:spacing w:after="0" w:line="240" w:lineRule="auto"/>
        <w:jc w:val="both"/>
        <w:rPr>
          <w:sz w:val="20"/>
          <w:szCs w:val="20"/>
        </w:rPr>
      </w:pPr>
    </w:p>
    <w:p w14:paraId="7215866C" w14:textId="77777777" w:rsidR="004D5FF4" w:rsidRDefault="004D5FF4" w:rsidP="004D5FF4">
      <w:pPr>
        <w:spacing w:after="0" w:line="240" w:lineRule="auto"/>
        <w:jc w:val="both"/>
        <w:rPr>
          <w:sz w:val="20"/>
          <w:szCs w:val="20"/>
        </w:rPr>
      </w:pPr>
    </w:p>
    <w:p w14:paraId="380AA017" w14:textId="77777777" w:rsidR="004D5FF4" w:rsidRDefault="004D5FF4" w:rsidP="004D5FF4">
      <w:pPr>
        <w:spacing w:after="0" w:line="240" w:lineRule="auto"/>
        <w:jc w:val="both"/>
        <w:rPr>
          <w:sz w:val="20"/>
          <w:szCs w:val="20"/>
        </w:rPr>
      </w:pPr>
    </w:p>
    <w:p w14:paraId="1446A5C3" w14:textId="77777777" w:rsidR="004D5FF4" w:rsidRDefault="004D5FF4" w:rsidP="004D5FF4">
      <w:pPr>
        <w:spacing w:after="0" w:line="240" w:lineRule="auto"/>
        <w:jc w:val="both"/>
        <w:rPr>
          <w:sz w:val="20"/>
          <w:szCs w:val="20"/>
        </w:rPr>
      </w:pPr>
    </w:p>
    <w:p w14:paraId="604B221B" w14:textId="77777777" w:rsidR="004D5FF4" w:rsidRDefault="004D5FF4" w:rsidP="004D5FF4">
      <w:pPr>
        <w:spacing w:after="0" w:line="240" w:lineRule="auto"/>
        <w:jc w:val="both"/>
        <w:rPr>
          <w:sz w:val="20"/>
          <w:szCs w:val="20"/>
        </w:rPr>
      </w:pPr>
    </w:p>
    <w:p w14:paraId="55A58B18" w14:textId="77777777" w:rsidR="004D5FF4" w:rsidRDefault="004D5FF4" w:rsidP="004D5FF4">
      <w:pPr>
        <w:spacing w:after="0" w:line="240" w:lineRule="auto"/>
        <w:jc w:val="both"/>
        <w:rPr>
          <w:sz w:val="20"/>
          <w:szCs w:val="20"/>
        </w:rPr>
      </w:pPr>
    </w:p>
    <w:p w14:paraId="0FF3A658" w14:textId="77777777" w:rsidR="004D5FF4" w:rsidRDefault="004D5FF4" w:rsidP="004D5FF4">
      <w:pPr>
        <w:spacing w:after="0" w:line="240" w:lineRule="auto"/>
        <w:jc w:val="both"/>
        <w:rPr>
          <w:sz w:val="20"/>
          <w:szCs w:val="20"/>
        </w:rPr>
      </w:pPr>
    </w:p>
    <w:p w14:paraId="572FFAD7" w14:textId="4AD607BC" w:rsidR="004D5FF4" w:rsidRPr="00307935" w:rsidRDefault="004D5FF4" w:rsidP="004D5FF4">
      <w:pPr>
        <w:spacing w:after="0" w:line="240" w:lineRule="auto"/>
        <w:jc w:val="both"/>
        <w:rPr>
          <w:sz w:val="20"/>
          <w:szCs w:val="20"/>
        </w:rPr>
      </w:pPr>
      <w:r w:rsidRPr="00307935">
        <w:rPr>
          <w:sz w:val="20"/>
          <w:szCs w:val="20"/>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214BA2">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08EBF6EE" w14:textId="66710A85" w:rsidR="00BD6EB3" w:rsidRDefault="00B14BA5" w:rsidP="00633B6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rPr>
      </w:pPr>
      <w:r>
        <w:rPr>
          <w:rFonts w:eastAsia="Times New Roman" w:cs="Arial"/>
          <w:b/>
          <w:bCs/>
        </w:rPr>
        <w:lastRenderedPageBreak/>
        <w:t>IMPLEMENTATION OF DECISION 13.140: GUIDANCE ON THE USE OF THE TERM “VAGRANT”</w:t>
      </w:r>
    </w:p>
    <w:p w14:paraId="0DCB8F07" w14:textId="77777777" w:rsidR="002E0DE9" w:rsidRDefault="002E0DE9" w:rsidP="00EC4F04">
      <w:pPr>
        <w:suppressAutoHyphens/>
        <w:autoSpaceDN w:val="0"/>
        <w:spacing w:after="0" w:line="240" w:lineRule="auto"/>
        <w:textAlignment w:val="baseline"/>
        <w:rPr>
          <w:rFonts w:eastAsia="Calibri" w:cs="Arial"/>
        </w:rPr>
      </w:pPr>
    </w:p>
    <w:p w14:paraId="3C86903F" w14:textId="77777777"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115888D2" w14:textId="77777777" w:rsidR="002E0DE9" w:rsidRDefault="002E0DE9" w:rsidP="00EC4F04">
      <w:pPr>
        <w:spacing w:after="0" w:line="240" w:lineRule="auto"/>
      </w:pPr>
    </w:p>
    <w:p w14:paraId="1A5C6919" w14:textId="1B71E6EE" w:rsidR="00E15940" w:rsidRDefault="00E15940" w:rsidP="00661875">
      <w:pPr>
        <w:widowControl w:val="0"/>
        <w:numPr>
          <w:ilvl w:val="0"/>
          <w:numId w:val="6"/>
        </w:numPr>
        <w:autoSpaceDE w:val="0"/>
        <w:autoSpaceDN w:val="0"/>
        <w:adjustRightInd w:val="0"/>
        <w:spacing w:after="0" w:line="240" w:lineRule="auto"/>
        <w:ind w:left="567" w:hanging="567"/>
        <w:contextualSpacing/>
        <w:jc w:val="both"/>
        <w:rPr>
          <w:rFonts w:cs="Arial"/>
        </w:rPr>
      </w:pPr>
      <w:bookmarkStart w:id="4" w:name="_Hlk19517251"/>
      <w:r w:rsidRPr="00E15940">
        <w:rPr>
          <w:rFonts w:cs="Arial"/>
        </w:rPr>
        <w:t>At the 13</w:t>
      </w:r>
      <w:r w:rsidRPr="00E15940">
        <w:rPr>
          <w:rFonts w:cs="Arial"/>
          <w:vertAlign w:val="superscript"/>
        </w:rPr>
        <w:t>th</w:t>
      </w:r>
      <w:r w:rsidRPr="00E15940">
        <w:rPr>
          <w:rFonts w:cs="Arial"/>
        </w:rPr>
        <w:t xml:space="preserve"> Conference of the Parties Decision 13.140</w:t>
      </w:r>
      <w:r w:rsidR="00BD6EB3">
        <w:rPr>
          <w:rFonts w:cs="Arial"/>
        </w:rPr>
        <w:t>,</w:t>
      </w:r>
      <w:r w:rsidRPr="00E15940">
        <w:rPr>
          <w:rFonts w:cs="Arial"/>
        </w:rPr>
        <w:t xml:space="preserve"> addressed to the Scientific Council</w:t>
      </w:r>
      <w:r w:rsidR="00BD6EB3">
        <w:rPr>
          <w:rFonts w:cs="Arial"/>
        </w:rPr>
        <w:t>,</w:t>
      </w:r>
      <w:r w:rsidR="00140564">
        <w:rPr>
          <w:rFonts w:cs="Arial"/>
        </w:rPr>
        <w:t xml:space="preserve"> </w:t>
      </w:r>
      <w:r w:rsidRPr="00E15940">
        <w:rPr>
          <w:rFonts w:cs="Arial"/>
        </w:rPr>
        <w:t xml:space="preserve">was adopted: </w:t>
      </w:r>
    </w:p>
    <w:p w14:paraId="6512D65A" w14:textId="77777777" w:rsidR="00E15940" w:rsidRPr="00E15940" w:rsidRDefault="00E15940" w:rsidP="00E15940">
      <w:pPr>
        <w:widowControl w:val="0"/>
        <w:autoSpaceDE w:val="0"/>
        <w:autoSpaceDN w:val="0"/>
        <w:adjustRightInd w:val="0"/>
        <w:spacing w:after="0" w:line="240" w:lineRule="auto"/>
        <w:contextualSpacing/>
        <w:jc w:val="both"/>
        <w:rPr>
          <w:rFonts w:cs="Arial"/>
        </w:rPr>
      </w:pPr>
    </w:p>
    <w:p w14:paraId="66389B74" w14:textId="77777777" w:rsidR="00E15940" w:rsidRPr="00314250" w:rsidRDefault="00E15940" w:rsidP="00E15940">
      <w:pPr>
        <w:spacing w:after="120"/>
        <w:ind w:left="993" w:hanging="426"/>
        <w:jc w:val="both"/>
        <w:rPr>
          <w:rFonts w:eastAsia="Calibri" w:cs="Times New Roman"/>
          <w:i/>
          <w:iCs/>
        </w:rPr>
      </w:pPr>
      <w:r w:rsidRPr="00E15940">
        <w:rPr>
          <w:rFonts w:eastAsia="Calibri" w:cs="Times New Roman"/>
          <w:i/>
          <w:iCs/>
        </w:rPr>
        <w:t>‘The Scientific Council,</w:t>
      </w:r>
      <w:r w:rsidRPr="00314250">
        <w:rPr>
          <w:rFonts w:eastAsia="Calibri" w:cs="Times New Roman"/>
          <w:i/>
          <w:iCs/>
        </w:rPr>
        <w:t xml:space="preserve"> subject to the availability of resources, is requested to: </w:t>
      </w:r>
    </w:p>
    <w:p w14:paraId="24B093E6" w14:textId="77777777" w:rsidR="00E15940" w:rsidRPr="00E15940" w:rsidRDefault="00E15940" w:rsidP="00E15940">
      <w:pPr>
        <w:pStyle w:val="ListParagraph"/>
        <w:widowControl w:val="0"/>
        <w:numPr>
          <w:ilvl w:val="0"/>
          <w:numId w:val="21"/>
        </w:numPr>
        <w:spacing w:after="80" w:line="240" w:lineRule="auto"/>
        <w:jc w:val="both"/>
        <w:rPr>
          <w:rFonts w:eastAsia="Calibri" w:cs="Arial"/>
          <w:i/>
          <w:iCs/>
        </w:rPr>
      </w:pPr>
      <w:r w:rsidRPr="00E15940">
        <w:rPr>
          <w:rFonts w:eastAsia="Calibri" w:cs="Arial"/>
          <w:i/>
          <w:iCs/>
        </w:rPr>
        <w:t xml:space="preserve">develop, as practical guidance for CMS Parties, interpretations for when the terms ‘Range State’ and ‘vagrant’ apply; </w:t>
      </w:r>
    </w:p>
    <w:p w14:paraId="2526A178" w14:textId="77777777" w:rsidR="00E15940" w:rsidRPr="00E15940" w:rsidRDefault="00E15940" w:rsidP="00E15940">
      <w:pPr>
        <w:pStyle w:val="ListParagraph"/>
        <w:widowControl w:val="0"/>
        <w:numPr>
          <w:ilvl w:val="0"/>
          <w:numId w:val="21"/>
        </w:numPr>
        <w:spacing w:after="0" w:line="240" w:lineRule="auto"/>
        <w:jc w:val="both"/>
        <w:rPr>
          <w:rFonts w:eastAsia="Calibri" w:cs="Arial"/>
          <w:i/>
          <w:iCs/>
        </w:rPr>
      </w:pPr>
      <w:r w:rsidRPr="00E15940">
        <w:rPr>
          <w:rFonts w:eastAsia="Calibri" w:cs="Arial"/>
          <w:i/>
          <w:iCs/>
        </w:rPr>
        <w:t>report to the Conference of the Parties at its 14th meeting on the progress in implementing this Decision.’</w:t>
      </w:r>
    </w:p>
    <w:p w14:paraId="0F5CB0B9" w14:textId="77777777" w:rsidR="00E15940" w:rsidRPr="00E15940" w:rsidRDefault="00E15940" w:rsidP="00E15940">
      <w:pPr>
        <w:widowControl w:val="0"/>
        <w:autoSpaceDE w:val="0"/>
        <w:autoSpaceDN w:val="0"/>
        <w:adjustRightInd w:val="0"/>
        <w:spacing w:after="0" w:line="240" w:lineRule="auto"/>
        <w:contextualSpacing/>
        <w:jc w:val="both"/>
        <w:rPr>
          <w:rFonts w:cs="Arial"/>
        </w:rPr>
      </w:pPr>
    </w:p>
    <w:p w14:paraId="0AA664A5" w14:textId="41E562D1" w:rsidR="00E15940" w:rsidRDefault="00E15940" w:rsidP="0096411E">
      <w:pPr>
        <w:pStyle w:val="ListParagraph"/>
        <w:widowControl w:val="0"/>
        <w:numPr>
          <w:ilvl w:val="0"/>
          <w:numId w:val="6"/>
        </w:numPr>
        <w:autoSpaceDE w:val="0"/>
        <w:autoSpaceDN w:val="0"/>
        <w:adjustRightInd w:val="0"/>
        <w:spacing w:after="80" w:line="240" w:lineRule="auto"/>
        <w:ind w:left="562" w:hanging="562"/>
        <w:contextualSpacing w:val="0"/>
        <w:jc w:val="both"/>
        <w:rPr>
          <w:rFonts w:cs="Arial"/>
        </w:rPr>
      </w:pPr>
      <w:r w:rsidRPr="00E15940">
        <w:rPr>
          <w:rFonts w:cs="Arial"/>
        </w:rPr>
        <w:t>The Scientific Council at the fifth meeting of the Sessional Committee</w:t>
      </w:r>
      <w:r>
        <w:rPr>
          <w:rFonts w:cs="Arial"/>
        </w:rPr>
        <w:t xml:space="preserve"> considered two documents which had been drafted by the Joint Nature Conservation Committee of the United Kingdom of Great Britain and Northern Ireland</w:t>
      </w:r>
      <w:r w:rsidR="00BF4FD3">
        <w:rPr>
          <w:rFonts w:cs="Arial"/>
        </w:rPr>
        <w:t>:</w:t>
      </w:r>
    </w:p>
    <w:p w14:paraId="1BC5B671" w14:textId="77777777" w:rsidR="0084208F" w:rsidRDefault="00000000" w:rsidP="0084208F">
      <w:pPr>
        <w:pStyle w:val="ListParagraph"/>
        <w:numPr>
          <w:ilvl w:val="0"/>
          <w:numId w:val="22"/>
        </w:numPr>
        <w:rPr>
          <w:lang w:val="en-US"/>
        </w:rPr>
      </w:pPr>
      <w:hyperlink r:id="rId18" w:history="1">
        <w:r w:rsidR="00F60C4E">
          <w:rPr>
            <w:rStyle w:val="Hyperlink"/>
            <w:lang w:val="en-US"/>
          </w:rPr>
          <w:t>UNEP/CMS/S</w:t>
        </w:r>
        <w:r w:rsidR="00670E7E" w:rsidRPr="006A2756">
          <w:rPr>
            <w:rStyle w:val="Hyperlink"/>
            <w:lang w:val="en-US"/>
          </w:rPr>
          <w:t>cC-</w:t>
        </w:r>
        <w:r w:rsidR="002626FC" w:rsidRPr="006A2756">
          <w:rPr>
            <w:rStyle w:val="Hyperlink"/>
            <w:lang w:val="en-US"/>
          </w:rPr>
          <w:t>SC5/Doc.7</w:t>
        </w:r>
      </w:hyperlink>
      <w:r w:rsidR="002626FC" w:rsidRPr="006A2756">
        <w:rPr>
          <w:lang w:val="en-US"/>
        </w:rPr>
        <w:t xml:space="preserve"> </w:t>
      </w:r>
      <w:r w:rsidR="00982562" w:rsidRPr="006A2756">
        <w:rPr>
          <w:lang w:val="en-US"/>
        </w:rPr>
        <w:t xml:space="preserve">Discussion Paper for the Scientific Council on </w:t>
      </w:r>
      <w:r w:rsidR="00982562">
        <w:rPr>
          <w:lang w:val="en-US"/>
        </w:rPr>
        <w:t>Decision 13.140</w:t>
      </w:r>
      <w:r w:rsidR="0035624B">
        <w:rPr>
          <w:lang w:val="en-US"/>
        </w:rPr>
        <w:t>:</w:t>
      </w:r>
      <w:r w:rsidR="00982562">
        <w:rPr>
          <w:lang w:val="en-US"/>
        </w:rPr>
        <w:t xml:space="preserve"> </w:t>
      </w:r>
      <w:r w:rsidR="000B77B8" w:rsidRPr="00254A63">
        <w:rPr>
          <w:lang w:val="en-US"/>
        </w:rPr>
        <w:t>De</w:t>
      </w:r>
      <w:r w:rsidR="000B77B8" w:rsidRPr="00796A33">
        <w:rPr>
          <w:lang w:val="en-US"/>
        </w:rPr>
        <w:t>fi</w:t>
      </w:r>
      <w:r w:rsidR="000B77B8">
        <w:rPr>
          <w:lang w:val="en-US"/>
        </w:rPr>
        <w:t>nition of the Terms “Range State”</w:t>
      </w:r>
      <w:r w:rsidR="0028177C">
        <w:rPr>
          <w:lang w:val="en-US"/>
        </w:rPr>
        <w:t xml:space="preserve"> </w:t>
      </w:r>
      <w:r w:rsidR="000B77B8">
        <w:rPr>
          <w:lang w:val="en-US"/>
        </w:rPr>
        <w:t>and “Vagrant”</w:t>
      </w:r>
    </w:p>
    <w:p w14:paraId="01591E86" w14:textId="3DAFC92E" w:rsidR="00FB459E" w:rsidRPr="0084208F" w:rsidRDefault="00000000" w:rsidP="0084208F">
      <w:pPr>
        <w:pStyle w:val="ListParagraph"/>
        <w:numPr>
          <w:ilvl w:val="0"/>
          <w:numId w:val="22"/>
        </w:numPr>
        <w:rPr>
          <w:lang w:val="en-US"/>
        </w:rPr>
      </w:pPr>
      <w:hyperlink r:id="rId19" w:history="1">
        <w:r w:rsidR="004613BE" w:rsidRPr="0084208F">
          <w:rPr>
            <w:rStyle w:val="Hyperlink"/>
            <w:lang w:val="en-US"/>
          </w:rPr>
          <w:t>UNEP/CMS/S</w:t>
        </w:r>
        <w:r w:rsidR="001E0FD4" w:rsidRPr="0084208F">
          <w:rPr>
            <w:rStyle w:val="Hyperlink"/>
            <w:lang w:val="en-US"/>
          </w:rPr>
          <w:t>cC-SC5/Inf.6</w:t>
        </w:r>
      </w:hyperlink>
      <w:r w:rsidR="001E0FD4" w:rsidRPr="0084208F">
        <w:rPr>
          <w:lang w:val="en-US"/>
        </w:rPr>
        <w:t xml:space="preserve"> </w:t>
      </w:r>
      <w:r w:rsidR="00E7023F" w:rsidRPr="0084208F">
        <w:rPr>
          <w:lang w:val="en-US"/>
        </w:rPr>
        <w:t>Decision 13.140</w:t>
      </w:r>
      <w:r w:rsidR="00254A63" w:rsidRPr="0084208F">
        <w:rPr>
          <w:lang w:val="en-US"/>
        </w:rPr>
        <w:t xml:space="preserve">: Definition of the Terms </w:t>
      </w:r>
      <w:r w:rsidR="00865431" w:rsidRPr="0084208F">
        <w:rPr>
          <w:lang w:val="en-US"/>
        </w:rPr>
        <w:t>“Range State”</w:t>
      </w:r>
      <w:r w:rsidR="00DE76D5" w:rsidRPr="0084208F">
        <w:rPr>
          <w:lang w:val="en-US"/>
        </w:rPr>
        <w:t xml:space="preserve"> </w:t>
      </w:r>
      <w:r w:rsidR="00865431" w:rsidRPr="0084208F">
        <w:rPr>
          <w:lang w:val="en-US"/>
        </w:rPr>
        <w:t>and “Vagrant”</w:t>
      </w:r>
    </w:p>
    <w:p w14:paraId="3647C64B" w14:textId="5AAC822E" w:rsidR="00BF4FD3" w:rsidRPr="00BF4FD3" w:rsidRDefault="00BF4FD3" w:rsidP="00661875">
      <w:pPr>
        <w:widowControl w:val="0"/>
        <w:numPr>
          <w:ilvl w:val="0"/>
          <w:numId w:val="6"/>
        </w:numPr>
        <w:autoSpaceDE w:val="0"/>
        <w:autoSpaceDN w:val="0"/>
        <w:adjustRightInd w:val="0"/>
        <w:spacing w:after="0" w:line="240" w:lineRule="auto"/>
        <w:ind w:left="567" w:hanging="567"/>
        <w:contextualSpacing/>
        <w:jc w:val="both"/>
        <w:rPr>
          <w:rFonts w:cs="Arial"/>
        </w:rPr>
      </w:pPr>
      <w:r>
        <w:rPr>
          <w:rFonts w:cs="Arial"/>
        </w:rPr>
        <w:t>As a result of these discussions an Intersessional</w:t>
      </w:r>
      <w:del w:id="5" w:author="Author">
        <w:r w:rsidR="00F172CB" w:rsidDel="00E8198A">
          <w:rPr>
            <w:rFonts w:cs="Arial"/>
          </w:rPr>
          <w:delText xml:space="preserve"> Scientific</w:delText>
        </w:r>
      </w:del>
      <w:r>
        <w:rPr>
          <w:rFonts w:cs="Arial"/>
        </w:rPr>
        <w:t xml:space="preserve"> Working Group of the Sessional Committee was set-up with terms of reference in document: </w:t>
      </w:r>
      <w:hyperlink r:id="rId20" w:history="1">
        <w:r w:rsidR="004613BE">
          <w:rPr>
            <w:rStyle w:val="Hyperlink"/>
            <w:rFonts w:cs="Arial"/>
          </w:rPr>
          <w:t>UNEP/CMS/S</w:t>
        </w:r>
        <w:r w:rsidR="003A0E8F" w:rsidRPr="00C327BF">
          <w:rPr>
            <w:rStyle w:val="Hyperlink"/>
            <w:rFonts w:cs="Arial"/>
          </w:rPr>
          <w:t>cC-SC5/Outcome 14</w:t>
        </w:r>
      </w:hyperlink>
      <w:r w:rsidR="00C327BF">
        <w:rPr>
          <w:rFonts w:cs="Arial"/>
        </w:rPr>
        <w:t xml:space="preserve"> </w:t>
      </w:r>
      <w:r>
        <w:rPr>
          <w:rFonts w:cs="Arial"/>
        </w:rPr>
        <w:t xml:space="preserve">.  The Working Group </w:t>
      </w:r>
      <w:r>
        <w:t>met twice (on 14 February and 1 March 2023) to consider how to take forward the work mandated to it in Decision 13.140 with the aim of providing scientific advice to allow Parties to undertake self-assessment.</w:t>
      </w:r>
      <w:r w:rsidR="00450BED">
        <w:t xml:space="preserve">  This document provides the results of the discussions held.  </w:t>
      </w:r>
    </w:p>
    <w:p w14:paraId="3187FD9C" w14:textId="77777777" w:rsidR="00BF4FD3" w:rsidRDefault="00BF4FD3" w:rsidP="00BD6EB3">
      <w:pPr>
        <w:widowControl w:val="0"/>
        <w:autoSpaceDE w:val="0"/>
        <w:autoSpaceDN w:val="0"/>
        <w:adjustRightInd w:val="0"/>
        <w:spacing w:after="0" w:line="240" w:lineRule="auto"/>
        <w:contextualSpacing/>
        <w:jc w:val="both"/>
        <w:rPr>
          <w:rFonts w:cs="Arial"/>
        </w:rPr>
      </w:pPr>
    </w:p>
    <w:bookmarkEnd w:id="4"/>
    <w:p w14:paraId="7F13E6E8" w14:textId="77777777" w:rsidR="00BF4FD3" w:rsidRPr="00CF0A25" w:rsidRDefault="00BF4FD3" w:rsidP="00BF4FD3">
      <w:pPr>
        <w:spacing w:after="0"/>
        <w:rPr>
          <w:b/>
          <w:bCs/>
        </w:rPr>
      </w:pPr>
      <w:r>
        <w:rPr>
          <w:b/>
          <w:bCs/>
        </w:rPr>
        <w:t>Providing guidance for CMS Parties on the use of the term “</w:t>
      </w:r>
      <w:r w:rsidRPr="00CF0A25">
        <w:rPr>
          <w:b/>
          <w:bCs/>
        </w:rPr>
        <w:t>Vagrant</w:t>
      </w:r>
      <w:r>
        <w:rPr>
          <w:b/>
          <w:bCs/>
        </w:rPr>
        <w:t>”</w:t>
      </w:r>
    </w:p>
    <w:p w14:paraId="31E1513D" w14:textId="77777777" w:rsidR="00661875" w:rsidRPr="00450BED" w:rsidRDefault="00661875" w:rsidP="00450BED">
      <w:pPr>
        <w:widowControl w:val="0"/>
        <w:autoSpaceDE w:val="0"/>
        <w:autoSpaceDN w:val="0"/>
        <w:adjustRightInd w:val="0"/>
        <w:spacing w:after="0" w:line="240" w:lineRule="auto"/>
        <w:jc w:val="both"/>
        <w:rPr>
          <w:rFonts w:cs="Arial"/>
        </w:rPr>
      </w:pPr>
    </w:p>
    <w:p w14:paraId="6DBFB6B0" w14:textId="2B1B863B" w:rsidR="00450BED" w:rsidRPr="00450BED" w:rsidRDefault="00450BED" w:rsidP="00450BED">
      <w:pPr>
        <w:widowControl w:val="0"/>
        <w:numPr>
          <w:ilvl w:val="0"/>
          <w:numId w:val="6"/>
        </w:numPr>
        <w:autoSpaceDE w:val="0"/>
        <w:autoSpaceDN w:val="0"/>
        <w:adjustRightInd w:val="0"/>
        <w:spacing w:after="0" w:line="240" w:lineRule="auto"/>
        <w:ind w:left="567" w:hanging="567"/>
        <w:jc w:val="both"/>
        <w:rPr>
          <w:rFonts w:cs="Arial"/>
        </w:rPr>
      </w:pPr>
      <w:r w:rsidRPr="00450BED">
        <w:rPr>
          <w:rFonts w:cs="Arial"/>
        </w:rPr>
        <w:t>The Working Group agreed that it would be valuable to approach this subject from the perspective of identifying when a species is a vagrant, as that is not defined within the Convention at present.</w:t>
      </w:r>
      <w:r w:rsidR="004F45EF">
        <w:rPr>
          <w:rFonts w:cs="Arial"/>
        </w:rPr>
        <w:t xml:space="preserve"> </w:t>
      </w:r>
      <w:r w:rsidRPr="00450BED">
        <w:rPr>
          <w:rFonts w:cs="Arial"/>
        </w:rPr>
        <w:t xml:space="preserve"> </w:t>
      </w:r>
      <w:r w:rsidR="00810212">
        <w:rPr>
          <w:rFonts w:cs="Arial"/>
        </w:rPr>
        <w:t xml:space="preserve">This will </w:t>
      </w:r>
      <w:r w:rsidR="001F6331">
        <w:rPr>
          <w:rFonts w:cs="Arial"/>
        </w:rPr>
        <w:t xml:space="preserve">be helpful for Parties in </w:t>
      </w:r>
      <w:r w:rsidR="0055447E">
        <w:rPr>
          <w:rFonts w:cs="Arial"/>
        </w:rPr>
        <w:t xml:space="preserve">applying Art. VI.2 of the Convention, </w:t>
      </w:r>
      <w:r w:rsidR="00DB1F20">
        <w:rPr>
          <w:rFonts w:cs="Arial"/>
        </w:rPr>
        <w:t xml:space="preserve">which requires Parties to </w:t>
      </w:r>
      <w:r w:rsidR="005B3B9F">
        <w:rPr>
          <w:rFonts w:cs="Arial"/>
        </w:rPr>
        <w:t xml:space="preserve">keep the Secretariat informed </w:t>
      </w:r>
      <w:r w:rsidR="00643419">
        <w:rPr>
          <w:rFonts w:cs="Arial"/>
        </w:rPr>
        <w:t xml:space="preserve">in regard to which </w:t>
      </w:r>
      <w:r w:rsidR="00D370C9">
        <w:rPr>
          <w:rFonts w:cs="Arial"/>
        </w:rPr>
        <w:t xml:space="preserve">of the migratory species listed in Appendices I and II they consider themselves to be </w:t>
      </w:r>
      <w:r w:rsidR="009F7D4F">
        <w:rPr>
          <w:rFonts w:cs="Arial"/>
        </w:rPr>
        <w:t>Range States</w:t>
      </w:r>
      <w:r w:rsidR="002C70DA">
        <w:rPr>
          <w:rFonts w:cs="Arial"/>
        </w:rPr>
        <w:t xml:space="preserve">, </w:t>
      </w:r>
      <w:r w:rsidR="00EB0D0D">
        <w:rPr>
          <w:rFonts w:cs="Arial"/>
        </w:rPr>
        <w:t>currently undertaken through the National Report</w:t>
      </w:r>
      <w:r w:rsidR="00151650">
        <w:rPr>
          <w:rFonts w:cs="Arial"/>
        </w:rPr>
        <w:t>s</w:t>
      </w:r>
      <w:r w:rsidR="009F7D4F">
        <w:rPr>
          <w:rFonts w:cs="Arial"/>
        </w:rPr>
        <w:t xml:space="preserve">. </w:t>
      </w:r>
      <w:r w:rsidRPr="00450BED">
        <w:rPr>
          <w:rFonts w:cs="Arial"/>
        </w:rPr>
        <w:t xml:space="preserve"> </w:t>
      </w:r>
    </w:p>
    <w:p w14:paraId="6ED06F27" w14:textId="77777777" w:rsidR="00450BED" w:rsidRPr="00450BED" w:rsidRDefault="00450BED" w:rsidP="00450BED">
      <w:pPr>
        <w:widowControl w:val="0"/>
        <w:autoSpaceDE w:val="0"/>
        <w:autoSpaceDN w:val="0"/>
        <w:adjustRightInd w:val="0"/>
        <w:spacing w:after="0" w:line="240" w:lineRule="auto"/>
        <w:jc w:val="both"/>
        <w:rPr>
          <w:rFonts w:cs="Arial"/>
        </w:rPr>
      </w:pPr>
    </w:p>
    <w:p w14:paraId="4D4516B1" w14:textId="270AF794" w:rsidR="00450BED" w:rsidRPr="00450BED" w:rsidRDefault="00450BED" w:rsidP="00450BED">
      <w:pPr>
        <w:widowControl w:val="0"/>
        <w:numPr>
          <w:ilvl w:val="0"/>
          <w:numId w:val="6"/>
        </w:numPr>
        <w:autoSpaceDE w:val="0"/>
        <w:autoSpaceDN w:val="0"/>
        <w:adjustRightInd w:val="0"/>
        <w:spacing w:after="0" w:line="240" w:lineRule="auto"/>
        <w:ind w:left="567" w:hanging="567"/>
        <w:jc w:val="both"/>
        <w:rPr>
          <w:rFonts w:cs="Arial"/>
        </w:rPr>
      </w:pPr>
      <w:r w:rsidRPr="00450BED">
        <w:rPr>
          <w:rFonts w:cs="Arial"/>
        </w:rPr>
        <w:t>The Working Group concluded that Parties would benefit from guidance to support them in assessing whether a species/population should be considered vagrant in their country as this has implications with regard to their responsibilities under CMS</w:t>
      </w:r>
      <w:r w:rsidR="009A65C0">
        <w:rPr>
          <w:rFonts w:cs="Arial"/>
        </w:rPr>
        <w:t xml:space="preserve"> </w:t>
      </w:r>
      <w:r w:rsidR="00201235">
        <w:rPr>
          <w:rFonts w:cs="Arial"/>
        </w:rPr>
        <w:t>as a Range State</w:t>
      </w:r>
      <w:r w:rsidRPr="00450BED">
        <w:rPr>
          <w:rFonts w:cs="Arial"/>
        </w:rPr>
        <w:t xml:space="preserve">.  </w:t>
      </w:r>
      <w:r w:rsidR="00F172CB">
        <w:rPr>
          <w:rFonts w:cs="Arial"/>
        </w:rPr>
        <w:t>The Working Group considered that a</w:t>
      </w:r>
      <w:r w:rsidRPr="00450BED">
        <w:rPr>
          <w:rFonts w:cs="Arial"/>
        </w:rPr>
        <w:t xml:space="preserve">t any one point in time, it would help Parties if such decisions are binary – either a species is a vagrant or not – but it should be noted that such decisions may need to be reassessed </w:t>
      </w:r>
      <w:r w:rsidR="0058276B">
        <w:rPr>
          <w:rFonts w:cs="Arial"/>
        </w:rPr>
        <w:t xml:space="preserve">periodically </w:t>
      </w:r>
      <w:r w:rsidRPr="00450BED">
        <w:rPr>
          <w:rFonts w:cs="Arial"/>
        </w:rPr>
        <w:t xml:space="preserve">in the light of new evidence, or as circumstances change – for example as a result of range shifts due to climate change.  A clear </w:t>
      </w:r>
      <w:r w:rsidR="0058276B">
        <w:rPr>
          <w:rFonts w:cs="Arial"/>
        </w:rPr>
        <w:t>binary demarcation</w:t>
      </w:r>
      <w:r w:rsidR="0058276B" w:rsidRPr="00450BED">
        <w:rPr>
          <w:rFonts w:cs="Arial"/>
        </w:rPr>
        <w:t xml:space="preserve"> </w:t>
      </w:r>
      <w:r w:rsidRPr="00450BED">
        <w:rPr>
          <w:rFonts w:cs="Arial"/>
        </w:rPr>
        <w:t xml:space="preserve">will aid associated resource-based decisions </w:t>
      </w:r>
      <w:r w:rsidR="00811F7B">
        <w:rPr>
          <w:rFonts w:cs="Arial"/>
        </w:rPr>
        <w:t xml:space="preserve">with respect to such species.  </w:t>
      </w:r>
      <w:r w:rsidRPr="00450BED">
        <w:rPr>
          <w:rFonts w:cs="Arial"/>
        </w:rPr>
        <w:t xml:space="preserve"> </w:t>
      </w:r>
    </w:p>
    <w:p w14:paraId="6E8450F3" w14:textId="77777777" w:rsidR="00450BED" w:rsidRPr="00450BED" w:rsidRDefault="00450BED" w:rsidP="00450BED">
      <w:pPr>
        <w:widowControl w:val="0"/>
        <w:autoSpaceDE w:val="0"/>
        <w:autoSpaceDN w:val="0"/>
        <w:adjustRightInd w:val="0"/>
        <w:spacing w:after="0" w:line="240" w:lineRule="auto"/>
        <w:jc w:val="both"/>
        <w:rPr>
          <w:rFonts w:cs="Arial"/>
        </w:rPr>
      </w:pPr>
    </w:p>
    <w:p w14:paraId="65227382" w14:textId="74868BE6" w:rsidR="00450BED" w:rsidRPr="00450BED" w:rsidRDefault="00450BED" w:rsidP="00450BED">
      <w:pPr>
        <w:widowControl w:val="0"/>
        <w:numPr>
          <w:ilvl w:val="0"/>
          <w:numId w:val="6"/>
        </w:numPr>
        <w:autoSpaceDE w:val="0"/>
        <w:autoSpaceDN w:val="0"/>
        <w:adjustRightInd w:val="0"/>
        <w:spacing w:after="0" w:line="240" w:lineRule="auto"/>
        <w:ind w:left="567" w:hanging="567"/>
        <w:jc w:val="both"/>
        <w:rPr>
          <w:rFonts w:cs="Arial"/>
        </w:rPr>
      </w:pPr>
      <w:r w:rsidRPr="00450BED">
        <w:rPr>
          <w:rFonts w:cs="Arial"/>
        </w:rPr>
        <w:t xml:space="preserve">Any guidance </w:t>
      </w:r>
      <w:r w:rsidR="0085611C">
        <w:rPr>
          <w:rFonts w:cs="Arial"/>
        </w:rPr>
        <w:t>aimed at</w:t>
      </w:r>
      <w:r w:rsidR="00ED1DBA">
        <w:rPr>
          <w:rFonts w:cs="Arial"/>
        </w:rPr>
        <w:t xml:space="preserve"> </w:t>
      </w:r>
      <w:r w:rsidRPr="00450BED">
        <w:rPr>
          <w:rFonts w:cs="Arial"/>
        </w:rPr>
        <w:t xml:space="preserve">identifying </w:t>
      </w:r>
      <w:r w:rsidR="00DB551C">
        <w:rPr>
          <w:rFonts w:cs="Arial"/>
        </w:rPr>
        <w:t xml:space="preserve">individuals of a </w:t>
      </w:r>
      <w:r w:rsidRPr="00450BED">
        <w:rPr>
          <w:rFonts w:cs="Arial"/>
        </w:rPr>
        <w:t>species as vagrant</w:t>
      </w:r>
      <w:r w:rsidR="00A77EFD">
        <w:rPr>
          <w:rFonts w:cs="Arial"/>
        </w:rPr>
        <w:t>s</w:t>
      </w:r>
      <w:r w:rsidRPr="00450BED">
        <w:rPr>
          <w:rFonts w:cs="Arial"/>
        </w:rPr>
        <w:t xml:space="preserve"> must </w:t>
      </w:r>
      <w:r w:rsidR="00E343C1">
        <w:rPr>
          <w:rFonts w:cs="Arial"/>
        </w:rPr>
        <w:t xml:space="preserve">be consistent </w:t>
      </w:r>
      <w:r w:rsidRPr="00450BED">
        <w:rPr>
          <w:rFonts w:cs="Arial"/>
        </w:rPr>
        <w:t xml:space="preserve">with the definition for a species occurring within its usual range.  </w:t>
      </w:r>
      <w:r w:rsidR="00450DF8" w:rsidRPr="00450BED">
        <w:rPr>
          <w:rFonts w:cs="Arial"/>
        </w:rPr>
        <w:t xml:space="preserve">Article I, </w:t>
      </w:r>
      <w:r w:rsidR="00450DF8" w:rsidRPr="00450BED">
        <w:rPr>
          <w:rFonts w:cs="Arial"/>
        </w:rPr>
        <w:lastRenderedPageBreak/>
        <w:t>paragraph 1, of the Convention</w:t>
      </w:r>
      <w:r w:rsidR="00450DF8" w:rsidRPr="00450DF8">
        <w:rPr>
          <w:rFonts w:cs="Arial"/>
          <w:vertAlign w:val="superscript"/>
        </w:rPr>
        <w:footnoteReference w:id="2"/>
      </w:r>
      <w:r w:rsidR="00450DF8" w:rsidRPr="00450DF8">
        <w:rPr>
          <w:rFonts w:cs="Arial"/>
          <w:vertAlign w:val="superscript"/>
        </w:rPr>
        <w:t xml:space="preserve"> </w:t>
      </w:r>
      <w:r w:rsidR="00450DF8" w:rsidRPr="00450BED">
        <w:rPr>
          <w:rFonts w:cs="Arial"/>
        </w:rPr>
        <w:t>provides the following terms:</w:t>
      </w:r>
    </w:p>
    <w:p w14:paraId="75B63E88" w14:textId="77777777" w:rsidR="00450BED" w:rsidRPr="00450BED" w:rsidRDefault="00450BED" w:rsidP="00450BED">
      <w:pPr>
        <w:widowControl w:val="0"/>
        <w:autoSpaceDE w:val="0"/>
        <w:autoSpaceDN w:val="0"/>
        <w:adjustRightInd w:val="0"/>
        <w:spacing w:after="0" w:line="240" w:lineRule="auto"/>
        <w:jc w:val="both"/>
        <w:rPr>
          <w:rFonts w:cs="Arial"/>
        </w:rPr>
      </w:pPr>
    </w:p>
    <w:p w14:paraId="6B89CE5B" w14:textId="51297F3B" w:rsidR="00450BED" w:rsidRPr="00450BED" w:rsidRDefault="00450BED" w:rsidP="004F67CB">
      <w:pPr>
        <w:widowControl w:val="0"/>
        <w:autoSpaceDE w:val="0"/>
        <w:autoSpaceDN w:val="0"/>
        <w:adjustRightInd w:val="0"/>
        <w:spacing w:after="0" w:line="240" w:lineRule="auto"/>
        <w:ind w:left="567"/>
        <w:jc w:val="both"/>
        <w:rPr>
          <w:rFonts w:cs="Arial"/>
        </w:rPr>
      </w:pPr>
      <w:r w:rsidRPr="00450BED">
        <w:rPr>
          <w:rFonts w:cs="Arial"/>
        </w:rPr>
        <w:t>Art I 1f): “</w:t>
      </w:r>
      <w:r w:rsidRPr="004F67CB">
        <w:rPr>
          <w:rFonts w:cs="Arial"/>
          <w:i/>
          <w:iCs/>
        </w:rPr>
        <w:t>Range</w:t>
      </w:r>
      <w:r w:rsidRPr="00450BED">
        <w:rPr>
          <w:rFonts w:cs="Arial"/>
        </w:rPr>
        <w:t>" means all the areas of land or water that a migratory species inhabits, stays in temporarily, crosses or overflies at any time on its normal migration route;</w:t>
      </w:r>
    </w:p>
    <w:p w14:paraId="20BE6914" w14:textId="77777777" w:rsidR="00450BED" w:rsidRPr="00450BED" w:rsidRDefault="00450BED" w:rsidP="004F67CB">
      <w:pPr>
        <w:widowControl w:val="0"/>
        <w:autoSpaceDE w:val="0"/>
        <w:autoSpaceDN w:val="0"/>
        <w:adjustRightInd w:val="0"/>
        <w:spacing w:after="0" w:line="240" w:lineRule="auto"/>
        <w:ind w:left="567"/>
        <w:jc w:val="both"/>
        <w:rPr>
          <w:rFonts w:cs="Arial"/>
        </w:rPr>
      </w:pPr>
    </w:p>
    <w:p w14:paraId="43D1ED05" w14:textId="77777777" w:rsidR="00450BED" w:rsidRPr="00450BED" w:rsidRDefault="00450BED" w:rsidP="004F67CB">
      <w:pPr>
        <w:widowControl w:val="0"/>
        <w:autoSpaceDE w:val="0"/>
        <w:autoSpaceDN w:val="0"/>
        <w:adjustRightInd w:val="0"/>
        <w:spacing w:after="0" w:line="240" w:lineRule="auto"/>
        <w:ind w:left="567"/>
        <w:jc w:val="both"/>
        <w:rPr>
          <w:rFonts w:cs="Arial"/>
        </w:rPr>
      </w:pPr>
      <w:r w:rsidRPr="00450BED">
        <w:rPr>
          <w:rFonts w:cs="Arial"/>
        </w:rPr>
        <w:t>Art I 1h): “</w:t>
      </w:r>
      <w:r w:rsidRPr="0076207D">
        <w:rPr>
          <w:rFonts w:cs="Arial"/>
          <w:i/>
          <w:iCs/>
        </w:rPr>
        <w:t>Range State</w:t>
      </w:r>
      <w:r w:rsidRPr="00450BED">
        <w:rPr>
          <w:rFonts w:cs="Arial"/>
        </w:rPr>
        <w:t>” in relation to a particular migratory species means any State (and where appropriate any other Party referred to under subparagraph (k) of this paragraph) that exercises jurisdiction over any part of the range of that migratory species, or a State, flag vessels of which are engaged outside national jurisdictional limits in taking that migratory species;</w:t>
      </w:r>
    </w:p>
    <w:p w14:paraId="677EC0F7" w14:textId="77777777" w:rsidR="00450BED" w:rsidRPr="00450BED" w:rsidRDefault="00450BED" w:rsidP="004F67CB">
      <w:pPr>
        <w:widowControl w:val="0"/>
        <w:autoSpaceDE w:val="0"/>
        <w:autoSpaceDN w:val="0"/>
        <w:adjustRightInd w:val="0"/>
        <w:spacing w:after="0" w:line="240" w:lineRule="auto"/>
        <w:ind w:left="567"/>
        <w:jc w:val="both"/>
        <w:rPr>
          <w:rFonts w:cs="Arial"/>
        </w:rPr>
      </w:pPr>
    </w:p>
    <w:p w14:paraId="04BDB001" w14:textId="77777777" w:rsidR="00450BED" w:rsidRPr="00450BED" w:rsidRDefault="00450BED" w:rsidP="004F67CB">
      <w:pPr>
        <w:widowControl w:val="0"/>
        <w:autoSpaceDE w:val="0"/>
        <w:autoSpaceDN w:val="0"/>
        <w:adjustRightInd w:val="0"/>
        <w:spacing w:after="0" w:line="240" w:lineRule="auto"/>
        <w:ind w:left="567"/>
        <w:jc w:val="both"/>
        <w:rPr>
          <w:rFonts w:cs="Arial"/>
        </w:rPr>
      </w:pPr>
      <w:r w:rsidRPr="00450BED">
        <w:rPr>
          <w:rFonts w:cs="Arial"/>
        </w:rPr>
        <w:t>Art 1 1k): “</w:t>
      </w:r>
      <w:r w:rsidRPr="004F67CB">
        <w:rPr>
          <w:rFonts w:cs="Arial"/>
          <w:i/>
          <w:iCs/>
        </w:rPr>
        <w:t>Party</w:t>
      </w:r>
      <w:r w:rsidRPr="00450BED">
        <w:rPr>
          <w:rFonts w:cs="Arial"/>
        </w:rPr>
        <w:t xml:space="preserve">” means a State or any regional economic integration organization constituted by sovereign States which has competence in respect of the negotiation, conclusion and application of international Agreements in matters covered by this Convention for which this Convention is in force. </w:t>
      </w:r>
    </w:p>
    <w:p w14:paraId="7C15DBE5" w14:textId="77777777" w:rsidR="00450BED" w:rsidRPr="00450BED" w:rsidRDefault="00450BED" w:rsidP="004F2FBB">
      <w:pPr>
        <w:widowControl w:val="0"/>
        <w:autoSpaceDE w:val="0"/>
        <w:autoSpaceDN w:val="0"/>
        <w:adjustRightInd w:val="0"/>
        <w:spacing w:after="0" w:line="240" w:lineRule="auto"/>
        <w:jc w:val="both"/>
        <w:rPr>
          <w:rFonts w:cs="Arial"/>
        </w:rPr>
      </w:pPr>
    </w:p>
    <w:p w14:paraId="34503C50" w14:textId="6C13A6E6" w:rsidR="00690277" w:rsidRDefault="00690277" w:rsidP="00690277">
      <w:pPr>
        <w:widowControl w:val="0"/>
        <w:numPr>
          <w:ilvl w:val="0"/>
          <w:numId w:val="6"/>
        </w:numPr>
        <w:autoSpaceDE w:val="0"/>
        <w:autoSpaceDN w:val="0"/>
        <w:adjustRightInd w:val="0"/>
        <w:spacing w:after="0" w:line="240" w:lineRule="auto"/>
        <w:ind w:left="567" w:hanging="567"/>
        <w:jc w:val="both"/>
        <w:rPr>
          <w:rFonts w:cs="Arial"/>
        </w:rPr>
      </w:pPr>
      <w:r w:rsidRPr="00450BED">
        <w:rPr>
          <w:rFonts w:cs="Arial"/>
        </w:rPr>
        <w:t xml:space="preserve">Several </w:t>
      </w:r>
      <w:r w:rsidR="004B6F9C">
        <w:rPr>
          <w:rFonts w:cs="Arial"/>
        </w:rPr>
        <w:t>aspects</w:t>
      </w:r>
      <w:r w:rsidR="004B6F9C" w:rsidRPr="00450BED">
        <w:rPr>
          <w:rFonts w:cs="Arial"/>
        </w:rPr>
        <w:t xml:space="preserve"> </w:t>
      </w:r>
      <w:r w:rsidRPr="00450BED">
        <w:rPr>
          <w:rFonts w:cs="Arial"/>
        </w:rPr>
        <w:t xml:space="preserve">were noted as being important in providing context for the practical consideration of the term “vagrant”. </w:t>
      </w:r>
    </w:p>
    <w:p w14:paraId="37891AFA" w14:textId="77777777" w:rsidR="00690277" w:rsidRPr="00450BED" w:rsidRDefault="00690277" w:rsidP="00690277">
      <w:pPr>
        <w:widowControl w:val="0"/>
        <w:autoSpaceDE w:val="0"/>
        <w:autoSpaceDN w:val="0"/>
        <w:adjustRightInd w:val="0"/>
        <w:spacing w:after="0" w:line="240" w:lineRule="auto"/>
        <w:jc w:val="both"/>
        <w:rPr>
          <w:rFonts w:cs="Arial"/>
        </w:rPr>
      </w:pPr>
    </w:p>
    <w:p w14:paraId="6DA1CF9B" w14:textId="50A6167F" w:rsidR="00450BED" w:rsidRPr="00450BED" w:rsidRDefault="00450BED" w:rsidP="00450BED">
      <w:pPr>
        <w:widowControl w:val="0"/>
        <w:numPr>
          <w:ilvl w:val="0"/>
          <w:numId w:val="6"/>
        </w:numPr>
        <w:autoSpaceDE w:val="0"/>
        <w:autoSpaceDN w:val="0"/>
        <w:adjustRightInd w:val="0"/>
        <w:spacing w:after="0" w:line="240" w:lineRule="auto"/>
        <w:ind w:left="567" w:hanging="567"/>
        <w:jc w:val="both"/>
        <w:rPr>
          <w:rFonts w:cs="Arial"/>
        </w:rPr>
      </w:pPr>
      <w:r w:rsidRPr="00450BED">
        <w:rPr>
          <w:rFonts w:cs="Arial"/>
        </w:rPr>
        <w:t xml:space="preserve">Applying a numerical threshold to assessment of a species in a country as a vagrant </w:t>
      </w:r>
      <w:r w:rsidR="00C64E7D">
        <w:rPr>
          <w:rFonts w:cs="Arial"/>
        </w:rPr>
        <w:t>is</w:t>
      </w:r>
      <w:r w:rsidRPr="00450BED">
        <w:rPr>
          <w:rFonts w:cs="Arial"/>
        </w:rPr>
        <w:t xml:space="preserve"> not advisable due to the wide variety of circumstances surrounding movement patterns of different species.  Instead guidance could assist Parties in considering a combination of factors when assessing the evidence to decide if at a point in time a species should be assessed as a vagrant.    </w:t>
      </w:r>
    </w:p>
    <w:p w14:paraId="73A67168" w14:textId="77777777" w:rsidR="00450BED" w:rsidRPr="00450BED" w:rsidRDefault="00450BED" w:rsidP="004F2FBB">
      <w:pPr>
        <w:widowControl w:val="0"/>
        <w:autoSpaceDE w:val="0"/>
        <w:autoSpaceDN w:val="0"/>
        <w:adjustRightInd w:val="0"/>
        <w:spacing w:after="0" w:line="240" w:lineRule="auto"/>
        <w:jc w:val="both"/>
        <w:rPr>
          <w:rFonts w:cs="Arial"/>
        </w:rPr>
      </w:pPr>
    </w:p>
    <w:p w14:paraId="1EBE4B77" w14:textId="48F6BA98" w:rsidR="00450BED" w:rsidRPr="00450BED" w:rsidRDefault="00450BED" w:rsidP="00450BED">
      <w:pPr>
        <w:widowControl w:val="0"/>
        <w:numPr>
          <w:ilvl w:val="0"/>
          <w:numId w:val="6"/>
        </w:numPr>
        <w:autoSpaceDE w:val="0"/>
        <w:autoSpaceDN w:val="0"/>
        <w:adjustRightInd w:val="0"/>
        <w:spacing w:after="0" w:line="240" w:lineRule="auto"/>
        <w:ind w:left="567" w:hanging="567"/>
        <w:jc w:val="both"/>
        <w:rPr>
          <w:rFonts w:cs="Arial"/>
        </w:rPr>
      </w:pPr>
      <w:r w:rsidRPr="00450BED">
        <w:rPr>
          <w:rFonts w:cs="Arial"/>
        </w:rPr>
        <w:t>Judgements often need to be made in a data-poor environment.  The movement patterns of many species are poorly known, hence care is required when considering vagrancy.  The detection of only a few individuals of a species may indicate vagrancy</w:t>
      </w:r>
      <w:r w:rsidR="00DA0AB7">
        <w:rPr>
          <w:rFonts w:cs="Arial"/>
        </w:rPr>
        <w:t>,</w:t>
      </w:r>
      <w:r w:rsidRPr="00450BED">
        <w:rPr>
          <w:rFonts w:cs="Arial"/>
        </w:rPr>
        <w:t xml:space="preserve"> or could indicate either a</w:t>
      </w:r>
      <w:r w:rsidR="00140564">
        <w:rPr>
          <w:rFonts w:cs="Arial"/>
        </w:rPr>
        <w:t xml:space="preserve"> previously</w:t>
      </w:r>
      <w:r w:rsidR="00140564" w:rsidRPr="00450BED">
        <w:rPr>
          <w:rFonts w:cs="Arial"/>
        </w:rPr>
        <w:t xml:space="preserve"> </w:t>
      </w:r>
      <w:r w:rsidRPr="00450BED">
        <w:rPr>
          <w:rFonts w:cs="Arial"/>
        </w:rPr>
        <w:t>unknown population of a species</w:t>
      </w:r>
      <w:r w:rsidR="00DA0AB7">
        <w:rPr>
          <w:rFonts w:cs="Arial"/>
        </w:rPr>
        <w:t>,</w:t>
      </w:r>
      <w:r w:rsidRPr="00450BED">
        <w:rPr>
          <w:rFonts w:cs="Arial"/>
        </w:rPr>
        <w:t xml:space="preserve"> or a significant shift in the distribution of a species over time</w:t>
      </w:r>
      <w:r w:rsidR="00DA0AB7">
        <w:rPr>
          <w:rFonts w:cs="Arial"/>
        </w:rPr>
        <w:t xml:space="preserve"> – l</w:t>
      </w:r>
      <w:r w:rsidR="004B6F9C">
        <w:rPr>
          <w:rFonts w:cs="Arial"/>
        </w:rPr>
        <w:t>eading to Range State status becoming applicable</w:t>
      </w:r>
      <w:r w:rsidRPr="00450BED">
        <w:rPr>
          <w:rFonts w:cs="Arial"/>
        </w:rPr>
        <w:t xml:space="preserve">.  </w:t>
      </w:r>
      <w:r w:rsidR="004B6F9C" w:rsidRPr="008D1253">
        <w:rPr>
          <w:rFonts w:cs="Arial"/>
        </w:rPr>
        <w:t>Judgements will need to be made on the basis of the circumstances around new occurrences of a species in a country</w:t>
      </w:r>
      <w:r w:rsidR="009056A6">
        <w:rPr>
          <w:rFonts w:cs="Arial"/>
        </w:rPr>
        <w:t xml:space="preserve"> as evidence emerges</w:t>
      </w:r>
      <w:r w:rsidR="004B6F9C">
        <w:rPr>
          <w:rFonts w:cs="Arial"/>
        </w:rPr>
        <w:t xml:space="preserve">.  </w:t>
      </w:r>
    </w:p>
    <w:p w14:paraId="0561E4EF" w14:textId="77777777" w:rsidR="00450BED" w:rsidRPr="00450BED" w:rsidRDefault="00450BED" w:rsidP="004F2FBB">
      <w:pPr>
        <w:widowControl w:val="0"/>
        <w:autoSpaceDE w:val="0"/>
        <w:autoSpaceDN w:val="0"/>
        <w:adjustRightInd w:val="0"/>
        <w:spacing w:after="0" w:line="240" w:lineRule="auto"/>
        <w:jc w:val="both"/>
        <w:rPr>
          <w:rFonts w:cs="Arial"/>
        </w:rPr>
      </w:pPr>
    </w:p>
    <w:p w14:paraId="179849FE" w14:textId="2E962DFD" w:rsidR="00450BED" w:rsidRPr="008D1253" w:rsidRDefault="00450BED" w:rsidP="008D1253">
      <w:pPr>
        <w:widowControl w:val="0"/>
        <w:numPr>
          <w:ilvl w:val="0"/>
          <w:numId w:val="6"/>
        </w:numPr>
        <w:autoSpaceDE w:val="0"/>
        <w:autoSpaceDN w:val="0"/>
        <w:adjustRightInd w:val="0"/>
        <w:spacing w:after="0" w:line="240" w:lineRule="auto"/>
        <w:ind w:left="567" w:hanging="567"/>
        <w:jc w:val="both"/>
        <w:rPr>
          <w:rFonts w:cs="Arial"/>
        </w:rPr>
      </w:pPr>
      <w:r w:rsidRPr="008D1253">
        <w:rPr>
          <w:rFonts w:cs="Arial"/>
        </w:rPr>
        <w:t xml:space="preserve">In the context of climate change and other pressures, it is also worth noting the provisions of </w:t>
      </w:r>
      <w:hyperlink r:id="rId21" w:history="1">
        <w:r w:rsidRPr="00EC7D9A">
          <w:rPr>
            <w:rStyle w:val="Hyperlink"/>
            <w:rFonts w:cs="Arial"/>
          </w:rPr>
          <w:t>UNEP/CMS</w:t>
        </w:r>
        <w:r w:rsidR="00DA6EE2" w:rsidRPr="00EC7D9A">
          <w:rPr>
            <w:rStyle w:val="Hyperlink"/>
            <w:rFonts w:cs="Arial"/>
          </w:rPr>
          <w:t>/</w:t>
        </w:r>
        <w:r w:rsidRPr="00EC7D9A">
          <w:rPr>
            <w:rStyle w:val="Hyperlink"/>
            <w:rFonts w:cs="Arial"/>
          </w:rPr>
          <w:t>Resolution 12.21</w:t>
        </w:r>
      </w:hyperlink>
      <w:r w:rsidRPr="008D1253">
        <w:rPr>
          <w:rFonts w:cs="Arial"/>
        </w:rPr>
        <w:t xml:space="preserve"> on Climate Change </w:t>
      </w:r>
      <w:r w:rsidR="00B20016">
        <w:rPr>
          <w:rFonts w:cs="Arial"/>
        </w:rPr>
        <w:t>and Migratory Species</w:t>
      </w:r>
      <w:r w:rsidRPr="008D1253">
        <w:rPr>
          <w:rFonts w:cs="Arial"/>
        </w:rPr>
        <w:t xml:space="preserve">, and paragraphs 5 and 9 of </w:t>
      </w:r>
      <w:hyperlink r:id="rId22" w:history="1">
        <w:r w:rsidRPr="0085147B">
          <w:rPr>
            <w:rStyle w:val="Hyperlink"/>
            <w:rFonts w:cs="Arial"/>
          </w:rPr>
          <w:t>UNEP/CMS/Resolution 12.7 (Rev.C</w:t>
        </w:r>
        <w:r w:rsidR="0085147B" w:rsidRPr="0085147B">
          <w:rPr>
            <w:rStyle w:val="Hyperlink"/>
            <w:rFonts w:cs="Arial"/>
          </w:rPr>
          <w:t>O</w:t>
        </w:r>
        <w:r w:rsidRPr="0085147B">
          <w:rPr>
            <w:rStyle w:val="Hyperlink"/>
            <w:rFonts w:cs="Arial"/>
          </w:rPr>
          <w:t>P13)</w:t>
        </w:r>
      </w:hyperlink>
      <w:r w:rsidRPr="008D1253">
        <w:rPr>
          <w:rFonts w:cs="Arial"/>
        </w:rPr>
        <w:t xml:space="preserve"> on the role of Ecological Networks in the Conservation of Migratory Species</w:t>
      </w:r>
      <w:r w:rsidR="008D1253">
        <w:rPr>
          <w:rFonts w:cs="Arial"/>
        </w:rPr>
        <w:t xml:space="preserve">, </w:t>
      </w:r>
      <w:r w:rsidRPr="008D1253">
        <w:rPr>
          <w:rFonts w:cs="Arial"/>
        </w:rPr>
        <w:t xml:space="preserve">plus the discussion of interpretation of historical change in document </w:t>
      </w:r>
      <w:hyperlink r:id="rId23" w:history="1">
        <w:r w:rsidR="009910C4">
          <w:rPr>
            <w:rStyle w:val="Hyperlink"/>
            <w:rFonts w:cs="Arial"/>
          </w:rPr>
          <w:t>UNEP/CMS/S</w:t>
        </w:r>
        <w:r w:rsidRPr="0085147B">
          <w:rPr>
            <w:rStyle w:val="Hyperlink"/>
            <w:rFonts w:cs="Arial"/>
          </w:rPr>
          <w:t>cC-SC5/Doc.6.4.5</w:t>
        </w:r>
      </w:hyperlink>
      <w:r w:rsidR="008D1253" w:rsidRPr="008D1253">
        <w:rPr>
          <w:rFonts w:cs="Arial"/>
        </w:rPr>
        <w:t xml:space="preserve">. </w:t>
      </w:r>
      <w:r w:rsidR="008D1253">
        <w:rPr>
          <w:rFonts w:cs="Arial"/>
        </w:rPr>
        <w:t xml:space="preserve"> </w:t>
      </w:r>
      <w:r w:rsidRPr="008D1253">
        <w:rPr>
          <w:rFonts w:cs="Arial"/>
        </w:rPr>
        <w:t xml:space="preserve">The </w:t>
      </w:r>
      <w:r w:rsidR="00467A22">
        <w:rPr>
          <w:rFonts w:cs="Arial"/>
        </w:rPr>
        <w:t>W</w:t>
      </w:r>
      <w:r w:rsidRPr="008D1253">
        <w:rPr>
          <w:rFonts w:cs="Arial"/>
        </w:rPr>
        <w:t xml:space="preserve">orking </w:t>
      </w:r>
      <w:r w:rsidR="00467A22">
        <w:rPr>
          <w:rFonts w:cs="Arial"/>
        </w:rPr>
        <w:t>G</w:t>
      </w:r>
      <w:r w:rsidRPr="008D1253">
        <w:rPr>
          <w:rFonts w:cs="Arial"/>
        </w:rPr>
        <w:t xml:space="preserve">roup noted that as climate induced range-shifts gather pace, species that were previously not found in particular </w:t>
      </w:r>
      <w:r w:rsidR="00EC3E1A">
        <w:rPr>
          <w:rFonts w:cs="Arial"/>
        </w:rPr>
        <w:t>locations</w:t>
      </w:r>
      <w:r w:rsidRPr="008D1253">
        <w:rPr>
          <w:rFonts w:cs="Arial"/>
        </w:rPr>
        <w:t xml:space="preserve"> may move there of their own accord.   </w:t>
      </w:r>
    </w:p>
    <w:p w14:paraId="485B4C58" w14:textId="77777777" w:rsidR="00450BED" w:rsidRPr="00450BED" w:rsidRDefault="00450BED" w:rsidP="004F2FBB">
      <w:pPr>
        <w:widowControl w:val="0"/>
        <w:autoSpaceDE w:val="0"/>
        <w:autoSpaceDN w:val="0"/>
        <w:adjustRightInd w:val="0"/>
        <w:spacing w:after="0" w:line="240" w:lineRule="auto"/>
        <w:jc w:val="both"/>
        <w:rPr>
          <w:rFonts w:cs="Arial"/>
        </w:rPr>
      </w:pPr>
    </w:p>
    <w:p w14:paraId="718CB936" w14:textId="236CB1E1" w:rsidR="00450BED" w:rsidRPr="00450BED" w:rsidRDefault="00450BED" w:rsidP="00450BED">
      <w:pPr>
        <w:widowControl w:val="0"/>
        <w:numPr>
          <w:ilvl w:val="0"/>
          <w:numId w:val="6"/>
        </w:numPr>
        <w:autoSpaceDE w:val="0"/>
        <w:autoSpaceDN w:val="0"/>
        <w:adjustRightInd w:val="0"/>
        <w:spacing w:after="0" w:line="240" w:lineRule="auto"/>
        <w:ind w:left="567" w:hanging="567"/>
        <w:jc w:val="both"/>
        <w:rPr>
          <w:rFonts w:cs="Arial"/>
        </w:rPr>
      </w:pPr>
      <w:r w:rsidRPr="00450BED">
        <w:rPr>
          <w:rFonts w:cs="Arial"/>
        </w:rPr>
        <w:t>Given the situation described above</w:t>
      </w:r>
      <w:r w:rsidR="00DA0AB7">
        <w:rPr>
          <w:rFonts w:cs="Arial"/>
        </w:rPr>
        <w:t xml:space="preserve">; i.e. </w:t>
      </w:r>
      <w:r w:rsidRPr="00450BED">
        <w:rPr>
          <w:rFonts w:cs="Arial"/>
        </w:rPr>
        <w:t xml:space="preserve">that decisions need to be based on the best available evidence, but in the context of significant knowledge gaps, it is suggested that the precautionary principle is used in such assessments, so that conservation action can be put in place at an early stage to support migratory species that may be establishing, re-establishing, or present but previously under-detected.  </w:t>
      </w:r>
    </w:p>
    <w:p w14:paraId="3EAA4660" w14:textId="77777777" w:rsidR="00450BED" w:rsidRPr="00450BED" w:rsidRDefault="00450BED" w:rsidP="004F2FBB">
      <w:pPr>
        <w:widowControl w:val="0"/>
        <w:autoSpaceDE w:val="0"/>
        <w:autoSpaceDN w:val="0"/>
        <w:adjustRightInd w:val="0"/>
        <w:spacing w:after="0" w:line="240" w:lineRule="auto"/>
        <w:jc w:val="both"/>
        <w:rPr>
          <w:rFonts w:cs="Arial"/>
        </w:rPr>
      </w:pPr>
    </w:p>
    <w:p w14:paraId="18E3430A" w14:textId="760B6F5D" w:rsidR="0058276B" w:rsidRDefault="0058276B" w:rsidP="00450BED">
      <w:pPr>
        <w:widowControl w:val="0"/>
        <w:numPr>
          <w:ilvl w:val="0"/>
          <w:numId w:val="6"/>
        </w:numPr>
        <w:autoSpaceDE w:val="0"/>
        <w:autoSpaceDN w:val="0"/>
        <w:adjustRightInd w:val="0"/>
        <w:spacing w:after="0" w:line="240" w:lineRule="auto"/>
        <w:ind w:left="567" w:hanging="567"/>
        <w:jc w:val="both"/>
        <w:rPr>
          <w:rFonts w:cs="Arial"/>
        </w:rPr>
      </w:pPr>
      <w:r w:rsidRPr="00450BED">
        <w:rPr>
          <w:rFonts w:cs="Arial"/>
        </w:rPr>
        <w:t>Whilst species may expand or change range naturally, exotic ‘alien’ species that are known to have been actively or accidentally introduced by human activity to particular areas far outside their historic range should not be included in assessments of vagrancy; rather such introductions should be regarded as having non-range state status.</w:t>
      </w:r>
    </w:p>
    <w:p w14:paraId="618F9B31" w14:textId="77777777" w:rsidR="0058276B" w:rsidRDefault="0058276B" w:rsidP="0076207D">
      <w:pPr>
        <w:pStyle w:val="ListParagraph"/>
        <w:spacing w:after="0"/>
        <w:rPr>
          <w:rFonts w:cs="Arial"/>
        </w:rPr>
      </w:pPr>
    </w:p>
    <w:p w14:paraId="77D01758" w14:textId="77777777" w:rsidR="00D920DF" w:rsidRDefault="00450BED" w:rsidP="00D920DF">
      <w:pPr>
        <w:widowControl w:val="0"/>
        <w:numPr>
          <w:ilvl w:val="0"/>
          <w:numId w:val="6"/>
        </w:numPr>
        <w:autoSpaceDE w:val="0"/>
        <w:autoSpaceDN w:val="0"/>
        <w:adjustRightInd w:val="0"/>
        <w:spacing w:after="0" w:line="240" w:lineRule="auto"/>
        <w:ind w:left="567" w:hanging="567"/>
        <w:jc w:val="both"/>
        <w:rPr>
          <w:rFonts w:cs="Arial"/>
        </w:rPr>
      </w:pPr>
      <w:r w:rsidRPr="00450BED">
        <w:rPr>
          <w:rFonts w:cs="Arial"/>
        </w:rPr>
        <w:t xml:space="preserve">The </w:t>
      </w:r>
      <w:r w:rsidR="00467A22">
        <w:rPr>
          <w:rFonts w:cs="Arial"/>
        </w:rPr>
        <w:t>W</w:t>
      </w:r>
      <w:r w:rsidRPr="00450BED">
        <w:rPr>
          <w:rFonts w:cs="Arial"/>
        </w:rPr>
        <w:t xml:space="preserve">orking </w:t>
      </w:r>
      <w:r w:rsidR="00467A22">
        <w:rPr>
          <w:rFonts w:cs="Arial"/>
        </w:rPr>
        <w:t>G</w:t>
      </w:r>
      <w:r w:rsidRPr="00450BED">
        <w:rPr>
          <w:rFonts w:cs="Arial"/>
        </w:rPr>
        <w:t xml:space="preserve">roup noted the many efforts to reintroduce migratory species for conservation purposes. </w:t>
      </w:r>
      <w:r w:rsidR="0058276B">
        <w:rPr>
          <w:rFonts w:cs="Arial"/>
        </w:rPr>
        <w:t xml:space="preserve">If successful, reintroductions for conservation purposes may lead to re-establishment of species in adjacent states. </w:t>
      </w:r>
      <w:r w:rsidR="00DD5B01">
        <w:rPr>
          <w:rFonts w:cs="Arial"/>
        </w:rPr>
        <w:t xml:space="preserve"> </w:t>
      </w:r>
      <w:r w:rsidR="0058276B">
        <w:rPr>
          <w:rFonts w:cs="Arial"/>
        </w:rPr>
        <w:t>If such occurrences are within the historical range,</w:t>
      </w:r>
      <w:r w:rsidR="0058276B" w:rsidRPr="00450BED">
        <w:rPr>
          <w:rFonts w:cs="Arial"/>
        </w:rPr>
        <w:t xml:space="preserve"> countries supporting such establishing populations, even if very small, </w:t>
      </w:r>
      <w:r w:rsidR="0058276B">
        <w:rPr>
          <w:rFonts w:cs="Arial"/>
        </w:rPr>
        <w:t xml:space="preserve">would </w:t>
      </w:r>
      <w:r w:rsidR="0058276B" w:rsidRPr="00450BED">
        <w:rPr>
          <w:rFonts w:cs="Arial"/>
        </w:rPr>
        <w:t xml:space="preserve">be considered </w:t>
      </w:r>
      <w:r w:rsidR="00817DDD">
        <w:rPr>
          <w:rFonts w:cs="Arial"/>
        </w:rPr>
        <w:t>R</w:t>
      </w:r>
      <w:r w:rsidR="0058276B" w:rsidRPr="00450BED">
        <w:rPr>
          <w:rFonts w:cs="Arial"/>
        </w:rPr>
        <w:t xml:space="preserve">ange </w:t>
      </w:r>
      <w:r w:rsidR="00817DDD">
        <w:rPr>
          <w:rFonts w:cs="Arial"/>
        </w:rPr>
        <w:t>S</w:t>
      </w:r>
      <w:r w:rsidR="0058276B" w:rsidRPr="00450BED">
        <w:rPr>
          <w:rFonts w:cs="Arial"/>
        </w:rPr>
        <w:t>tates for these species</w:t>
      </w:r>
      <w:r w:rsidR="0058276B">
        <w:rPr>
          <w:rFonts w:cs="Arial"/>
        </w:rPr>
        <w:t>.</w:t>
      </w:r>
    </w:p>
    <w:p w14:paraId="255AB129" w14:textId="255AAA9E" w:rsidR="00450BED" w:rsidRPr="00D920DF" w:rsidRDefault="0058276B" w:rsidP="006F77B3">
      <w:pPr>
        <w:widowControl w:val="0"/>
        <w:autoSpaceDE w:val="0"/>
        <w:autoSpaceDN w:val="0"/>
        <w:adjustRightInd w:val="0"/>
        <w:spacing w:after="0" w:line="240" w:lineRule="auto"/>
        <w:jc w:val="both"/>
        <w:rPr>
          <w:rFonts w:cs="Arial"/>
        </w:rPr>
      </w:pPr>
      <w:r w:rsidRPr="00D920DF" w:rsidDel="0058276B">
        <w:rPr>
          <w:rFonts w:cs="Arial"/>
        </w:rPr>
        <w:t xml:space="preserve"> </w:t>
      </w:r>
      <w:r w:rsidR="00450BED" w:rsidRPr="00D920DF">
        <w:rPr>
          <w:rFonts w:cs="Arial"/>
        </w:rPr>
        <w:t xml:space="preserve">  </w:t>
      </w:r>
    </w:p>
    <w:p w14:paraId="58FEA70B" w14:textId="511B4350" w:rsidR="001B0363" w:rsidRDefault="0081604C" w:rsidP="00450BED">
      <w:pPr>
        <w:widowControl w:val="0"/>
        <w:numPr>
          <w:ilvl w:val="0"/>
          <w:numId w:val="6"/>
        </w:numPr>
        <w:autoSpaceDE w:val="0"/>
        <w:autoSpaceDN w:val="0"/>
        <w:adjustRightInd w:val="0"/>
        <w:spacing w:after="0" w:line="240" w:lineRule="auto"/>
        <w:ind w:left="567" w:hanging="567"/>
        <w:jc w:val="both"/>
        <w:rPr>
          <w:rFonts w:cs="Arial"/>
        </w:rPr>
      </w:pPr>
      <w:r>
        <w:rPr>
          <w:rFonts w:cs="Arial"/>
        </w:rPr>
        <w:t>By corollary,</w:t>
      </w:r>
      <w:r w:rsidR="00450BED" w:rsidRPr="00450BED">
        <w:rPr>
          <w:rFonts w:cs="Arial"/>
        </w:rPr>
        <w:t xml:space="preserve"> there may be remaining populations of declining species occurring in a country</w:t>
      </w:r>
      <w:r w:rsidR="00EC0DC2">
        <w:rPr>
          <w:rFonts w:cs="Arial"/>
        </w:rPr>
        <w:t xml:space="preserve">. </w:t>
      </w:r>
      <w:r w:rsidR="00450BED" w:rsidRPr="00450BED">
        <w:rPr>
          <w:rFonts w:cs="Arial"/>
        </w:rPr>
        <w:t xml:space="preserve"> </w:t>
      </w:r>
      <w:r w:rsidR="00EC0DC2">
        <w:rPr>
          <w:rFonts w:cs="Arial"/>
        </w:rPr>
        <w:t>I</w:t>
      </w:r>
      <w:r w:rsidR="00450BED" w:rsidRPr="00450BED">
        <w:rPr>
          <w:rFonts w:cs="Arial"/>
        </w:rPr>
        <w:t xml:space="preserve">n this case Parties should consider themselves as Range States </w:t>
      </w:r>
      <w:r w:rsidR="00EC0DC2" w:rsidRPr="00450BED">
        <w:rPr>
          <w:rFonts w:cs="Arial"/>
        </w:rPr>
        <w:t xml:space="preserve">even if </w:t>
      </w:r>
      <w:r w:rsidR="00EC0DC2">
        <w:rPr>
          <w:rFonts w:cs="Arial"/>
        </w:rPr>
        <w:t>numbers are</w:t>
      </w:r>
      <w:r w:rsidR="00EC0DC2" w:rsidRPr="00450BED">
        <w:rPr>
          <w:rFonts w:cs="Arial"/>
        </w:rPr>
        <w:t xml:space="preserve"> very small</w:t>
      </w:r>
      <w:r w:rsidR="00EC0DC2">
        <w:rPr>
          <w:rFonts w:cs="Arial"/>
        </w:rPr>
        <w:t>.</w:t>
      </w:r>
    </w:p>
    <w:p w14:paraId="3E220612" w14:textId="77777777" w:rsidR="00DA0AB7" w:rsidRDefault="00DA0AB7" w:rsidP="009219BF">
      <w:pPr>
        <w:widowControl w:val="0"/>
        <w:autoSpaceDE w:val="0"/>
        <w:autoSpaceDN w:val="0"/>
        <w:adjustRightInd w:val="0"/>
        <w:spacing w:after="0" w:line="240" w:lineRule="auto"/>
        <w:jc w:val="both"/>
        <w:rPr>
          <w:rFonts w:cs="Arial"/>
        </w:rPr>
      </w:pPr>
    </w:p>
    <w:p w14:paraId="17C6EB6D" w14:textId="71691975" w:rsidR="00450BED" w:rsidRPr="00450BED" w:rsidRDefault="00450BED" w:rsidP="00450BED">
      <w:pPr>
        <w:widowControl w:val="0"/>
        <w:numPr>
          <w:ilvl w:val="0"/>
          <w:numId w:val="6"/>
        </w:numPr>
        <w:autoSpaceDE w:val="0"/>
        <w:autoSpaceDN w:val="0"/>
        <w:adjustRightInd w:val="0"/>
        <w:spacing w:after="0" w:line="240" w:lineRule="auto"/>
        <w:ind w:left="567" w:hanging="567"/>
        <w:jc w:val="both"/>
        <w:rPr>
          <w:rFonts w:cs="Arial"/>
        </w:rPr>
      </w:pPr>
      <w:r w:rsidRPr="00450BED">
        <w:rPr>
          <w:rFonts w:cs="Arial"/>
        </w:rPr>
        <w:t>Furthermore, Parties (or non</w:t>
      </w:r>
      <w:r w:rsidR="007E4D0E">
        <w:rPr>
          <w:rFonts w:cs="Arial"/>
        </w:rPr>
        <w:t>-</w:t>
      </w:r>
      <w:r w:rsidRPr="00450BED">
        <w:rPr>
          <w:rFonts w:cs="Arial"/>
        </w:rPr>
        <w:t xml:space="preserve">Parties) may choose to go beyond the requirements of the Convention, and may wish to take actions to conserve a species </w:t>
      </w:r>
      <w:r w:rsidR="00817DDD">
        <w:rPr>
          <w:rFonts w:cs="Arial"/>
        </w:rPr>
        <w:t xml:space="preserve">in their country </w:t>
      </w:r>
      <w:r w:rsidRPr="00450BED">
        <w:rPr>
          <w:rFonts w:cs="Arial"/>
        </w:rPr>
        <w:t xml:space="preserve">even </w:t>
      </w:r>
      <w:r w:rsidR="00DB551C">
        <w:rPr>
          <w:rFonts w:cs="Arial"/>
        </w:rPr>
        <w:t xml:space="preserve">if it </w:t>
      </w:r>
      <w:r w:rsidR="00CF2DDE">
        <w:rPr>
          <w:rFonts w:cs="Arial"/>
        </w:rPr>
        <w:t xml:space="preserve">may be </w:t>
      </w:r>
      <w:r w:rsidRPr="00450BED">
        <w:rPr>
          <w:rFonts w:cs="Arial"/>
        </w:rPr>
        <w:t xml:space="preserve">a vagrant, as they may want to take action ahead of time </w:t>
      </w:r>
      <w:r w:rsidR="001B0363">
        <w:rPr>
          <w:rFonts w:cs="Arial"/>
        </w:rPr>
        <w:t>with</w:t>
      </w:r>
      <w:r w:rsidR="001B0363" w:rsidRPr="00450BED">
        <w:rPr>
          <w:rFonts w:cs="Arial"/>
        </w:rPr>
        <w:t xml:space="preserve"> </w:t>
      </w:r>
      <w:r w:rsidRPr="00450BED">
        <w:rPr>
          <w:rFonts w:cs="Arial"/>
        </w:rPr>
        <w:t>regard to expected range expansion and climate change.</w:t>
      </w:r>
    </w:p>
    <w:p w14:paraId="49C48001" w14:textId="77777777" w:rsidR="00661875" w:rsidRPr="00CD0FE9" w:rsidRDefault="00661875" w:rsidP="00661875">
      <w:pPr>
        <w:spacing w:after="0" w:line="240" w:lineRule="auto"/>
        <w:rPr>
          <w:rFonts w:cs="Arial"/>
          <w:u w:val="single"/>
        </w:rPr>
      </w:pPr>
    </w:p>
    <w:p w14:paraId="126F8932" w14:textId="77777777" w:rsidR="00661875" w:rsidRPr="00CD0FE9" w:rsidRDefault="00661875" w:rsidP="00661875">
      <w:pPr>
        <w:spacing w:after="0" w:line="240" w:lineRule="auto"/>
        <w:rPr>
          <w:rFonts w:cs="Arial"/>
          <w:u w:val="single"/>
        </w:rPr>
      </w:pPr>
      <w:r w:rsidRPr="00CD0FE9">
        <w:rPr>
          <w:rFonts w:cs="Arial"/>
          <w:u w:val="single"/>
        </w:rPr>
        <w:t>Discussion and analysis</w:t>
      </w:r>
    </w:p>
    <w:p w14:paraId="5BEF0D0B" w14:textId="77777777" w:rsidR="00661875" w:rsidRPr="00CD0FE9" w:rsidRDefault="00661875" w:rsidP="00661875">
      <w:pPr>
        <w:spacing w:after="0" w:line="240" w:lineRule="auto"/>
        <w:rPr>
          <w:rFonts w:cs="Arial"/>
        </w:rPr>
      </w:pPr>
    </w:p>
    <w:p w14:paraId="20A4C513" w14:textId="6EC8A354" w:rsidR="00A15858" w:rsidRPr="00633B61" w:rsidRDefault="00A15858" w:rsidP="009B6562">
      <w:pPr>
        <w:widowControl w:val="0"/>
        <w:numPr>
          <w:ilvl w:val="0"/>
          <w:numId w:val="6"/>
        </w:numPr>
        <w:autoSpaceDE w:val="0"/>
        <w:autoSpaceDN w:val="0"/>
        <w:adjustRightInd w:val="0"/>
        <w:spacing w:after="80" w:line="240" w:lineRule="auto"/>
        <w:ind w:left="567" w:hanging="567"/>
        <w:jc w:val="both"/>
        <w:rPr>
          <w:rFonts w:cs="Arial"/>
        </w:rPr>
      </w:pPr>
      <w:bookmarkStart w:id="6" w:name="_Hlk130818011"/>
      <w:r w:rsidRPr="00633B61">
        <w:rPr>
          <w:rFonts w:cs="Arial"/>
        </w:rPr>
        <w:t xml:space="preserve">In conclusion, the Working Group </w:t>
      </w:r>
      <w:r w:rsidR="00DA0AB7" w:rsidRPr="00633B61">
        <w:rPr>
          <w:rFonts w:cs="Arial"/>
        </w:rPr>
        <w:t>agreed</w:t>
      </w:r>
      <w:r w:rsidRPr="00633B61">
        <w:rPr>
          <w:rFonts w:cs="Arial"/>
        </w:rPr>
        <w:t xml:space="preserve"> that</w:t>
      </w:r>
      <w:r w:rsidR="00A3666C" w:rsidRPr="00633B61">
        <w:rPr>
          <w:rFonts w:cs="Arial"/>
        </w:rPr>
        <w:t xml:space="preserve"> </w:t>
      </w:r>
      <w:r w:rsidRPr="00633B61">
        <w:rPr>
          <w:rFonts w:cs="Arial"/>
        </w:rPr>
        <w:t>factors</w:t>
      </w:r>
      <w:r w:rsidR="00B267EE" w:rsidRPr="00633B61">
        <w:rPr>
          <w:rFonts w:cs="Arial"/>
        </w:rPr>
        <w:t>*</w:t>
      </w:r>
      <w:r w:rsidRPr="00633B61">
        <w:rPr>
          <w:rFonts w:cs="Arial"/>
        </w:rPr>
        <w:t>, which</w:t>
      </w:r>
      <w:r w:rsidR="00EC0DC2" w:rsidRPr="00633B61">
        <w:rPr>
          <w:rFonts w:cs="Arial"/>
        </w:rPr>
        <w:t xml:space="preserve"> </w:t>
      </w:r>
      <w:r w:rsidRPr="00633B61">
        <w:rPr>
          <w:rFonts w:cs="Arial"/>
          <w:i/>
          <w:iCs/>
        </w:rPr>
        <w:t xml:space="preserve">considered together, </w:t>
      </w:r>
      <w:r w:rsidRPr="00633B61">
        <w:rPr>
          <w:rFonts w:cs="Arial"/>
        </w:rPr>
        <w:t>might support assessment of a species as a vagrant include:</w:t>
      </w:r>
    </w:p>
    <w:p w14:paraId="6C29210C" w14:textId="77777777" w:rsidR="00A15858" w:rsidRPr="00633B61" w:rsidRDefault="00A15858" w:rsidP="009B6562">
      <w:pPr>
        <w:widowControl w:val="0"/>
        <w:numPr>
          <w:ilvl w:val="0"/>
          <w:numId w:val="24"/>
        </w:numPr>
        <w:autoSpaceDE w:val="0"/>
        <w:autoSpaceDN w:val="0"/>
        <w:adjustRightInd w:val="0"/>
        <w:spacing w:after="80" w:line="240" w:lineRule="auto"/>
        <w:jc w:val="both"/>
        <w:rPr>
          <w:rFonts w:cs="Arial"/>
        </w:rPr>
      </w:pPr>
      <w:r w:rsidRPr="00633B61">
        <w:rPr>
          <w:rFonts w:cs="Arial"/>
        </w:rPr>
        <w:t>observations are irregular or sporadic (i.e. without a pattern or predictability);</w:t>
      </w:r>
    </w:p>
    <w:p w14:paraId="00E5BD94" w14:textId="222EC554" w:rsidR="00A15858" w:rsidRPr="00633B61" w:rsidRDefault="00A15858" w:rsidP="009B6562">
      <w:pPr>
        <w:widowControl w:val="0"/>
        <w:numPr>
          <w:ilvl w:val="0"/>
          <w:numId w:val="24"/>
        </w:numPr>
        <w:autoSpaceDE w:val="0"/>
        <w:autoSpaceDN w:val="0"/>
        <w:adjustRightInd w:val="0"/>
        <w:spacing w:after="80" w:line="240" w:lineRule="auto"/>
        <w:jc w:val="both"/>
        <w:rPr>
          <w:rFonts w:cs="Arial"/>
        </w:rPr>
      </w:pPr>
      <w:r w:rsidRPr="00633B61">
        <w:rPr>
          <w:rFonts w:cs="Arial"/>
        </w:rPr>
        <w:t>the number of observed individuals is</w:t>
      </w:r>
      <w:r w:rsidR="00F8300A" w:rsidRPr="00633B61">
        <w:rPr>
          <w:rFonts w:cs="Arial"/>
        </w:rPr>
        <w:t xml:space="preserve"> </w:t>
      </w:r>
      <w:r w:rsidRPr="00633B61">
        <w:rPr>
          <w:rFonts w:cs="Arial"/>
        </w:rPr>
        <w:t>not increasing over time;</w:t>
      </w:r>
    </w:p>
    <w:p w14:paraId="08A67FC1" w14:textId="042C55F5" w:rsidR="00A15858" w:rsidRPr="00633B61" w:rsidRDefault="00A15858" w:rsidP="009B6562">
      <w:pPr>
        <w:widowControl w:val="0"/>
        <w:numPr>
          <w:ilvl w:val="0"/>
          <w:numId w:val="24"/>
        </w:numPr>
        <w:autoSpaceDE w:val="0"/>
        <w:autoSpaceDN w:val="0"/>
        <w:adjustRightInd w:val="0"/>
        <w:spacing w:after="80" w:line="240" w:lineRule="auto"/>
        <w:jc w:val="both"/>
        <w:rPr>
          <w:rFonts w:cs="Arial"/>
        </w:rPr>
      </w:pPr>
      <w:r w:rsidRPr="00633B61">
        <w:rPr>
          <w:rFonts w:cs="Arial"/>
        </w:rPr>
        <w:t>observations are located outside the known current range, historic range or normal migration routes for the species</w:t>
      </w:r>
      <w:r w:rsidR="009D223D" w:rsidRPr="00633B61">
        <w:rPr>
          <w:rFonts w:cs="Arial"/>
        </w:rPr>
        <w:t>/population</w:t>
      </w:r>
      <w:r w:rsidRPr="00633B61">
        <w:rPr>
          <w:rFonts w:cs="Arial"/>
        </w:rPr>
        <w:t>;</w:t>
      </w:r>
    </w:p>
    <w:p w14:paraId="767FD04D" w14:textId="0C4833A2" w:rsidR="00A15858" w:rsidRPr="00633B61" w:rsidRDefault="00A15858" w:rsidP="009B6562">
      <w:pPr>
        <w:widowControl w:val="0"/>
        <w:numPr>
          <w:ilvl w:val="0"/>
          <w:numId w:val="24"/>
        </w:numPr>
        <w:autoSpaceDE w:val="0"/>
        <w:autoSpaceDN w:val="0"/>
        <w:adjustRightInd w:val="0"/>
        <w:spacing w:after="80" w:line="240" w:lineRule="auto"/>
        <w:jc w:val="both"/>
        <w:rPr>
          <w:rFonts w:cs="Arial"/>
        </w:rPr>
      </w:pPr>
      <w:r w:rsidRPr="00633B61">
        <w:rPr>
          <w:rFonts w:cs="Arial"/>
        </w:rPr>
        <w:t>the number of individuals observed is considered very small relative to the size of the population</w:t>
      </w:r>
      <w:r w:rsidR="0040739A" w:rsidRPr="00633B61">
        <w:rPr>
          <w:rFonts w:cs="Arial"/>
        </w:rPr>
        <w:t xml:space="preserve"> listed by CMS (which might be global or regional)</w:t>
      </w:r>
      <w:r w:rsidR="00BE0FF7" w:rsidRPr="00633B61">
        <w:rPr>
          <w:rFonts w:cs="Arial"/>
        </w:rPr>
        <w:t>.</w:t>
      </w:r>
    </w:p>
    <w:bookmarkEnd w:id="6"/>
    <w:p w14:paraId="02EABD40" w14:textId="359F8F0E" w:rsidR="00B8056C" w:rsidRDefault="00F8300A" w:rsidP="0076207D">
      <w:pPr>
        <w:widowControl w:val="0"/>
        <w:autoSpaceDE w:val="0"/>
        <w:autoSpaceDN w:val="0"/>
        <w:adjustRightInd w:val="0"/>
        <w:spacing w:after="0" w:line="240" w:lineRule="auto"/>
        <w:ind w:left="567"/>
        <w:jc w:val="both"/>
        <w:rPr>
          <w:rFonts w:cs="Arial"/>
        </w:rPr>
      </w:pPr>
      <w:r w:rsidRPr="0076207D">
        <w:rPr>
          <w:rFonts w:cs="Arial"/>
        </w:rPr>
        <w:t>*</w:t>
      </w:r>
      <w:r w:rsidR="00B267EE" w:rsidRPr="0076207D">
        <w:rPr>
          <w:rFonts w:cs="Arial"/>
        </w:rPr>
        <w:t xml:space="preserve">if gaps in the information available mean that it is not possible to adequately assess whether the factors above apply, </w:t>
      </w:r>
      <w:r w:rsidR="00B267EE" w:rsidRPr="00D53B74">
        <w:rPr>
          <w:rFonts w:cs="Arial"/>
        </w:rPr>
        <w:t xml:space="preserve">it is suggested that the remainder of the guidance below, including </w:t>
      </w:r>
      <w:r w:rsidR="00D24EE0">
        <w:rPr>
          <w:rFonts w:cs="Arial"/>
        </w:rPr>
        <w:t>how</w:t>
      </w:r>
      <w:r w:rsidR="00D24EE0" w:rsidRPr="00D53B74">
        <w:rPr>
          <w:rFonts w:cs="Arial"/>
        </w:rPr>
        <w:t xml:space="preserve"> </w:t>
      </w:r>
      <w:r w:rsidR="00B267EE" w:rsidRPr="00D53B74">
        <w:rPr>
          <w:rFonts w:cs="Arial"/>
        </w:rPr>
        <w:t>to apply the precautionary principle, is brought into consideration.</w:t>
      </w:r>
      <w:r w:rsidR="00B267EE">
        <w:rPr>
          <w:rFonts w:cs="Arial"/>
        </w:rPr>
        <w:t xml:space="preserve">  </w:t>
      </w:r>
    </w:p>
    <w:p w14:paraId="25A4E346" w14:textId="77777777" w:rsidR="00B8056C" w:rsidRPr="0076207D" w:rsidRDefault="00B8056C" w:rsidP="0076207D">
      <w:pPr>
        <w:widowControl w:val="0"/>
        <w:autoSpaceDE w:val="0"/>
        <w:autoSpaceDN w:val="0"/>
        <w:adjustRightInd w:val="0"/>
        <w:spacing w:after="0" w:line="240" w:lineRule="auto"/>
        <w:jc w:val="both"/>
        <w:rPr>
          <w:rFonts w:cs="Arial"/>
        </w:rPr>
      </w:pPr>
    </w:p>
    <w:p w14:paraId="44624F37" w14:textId="77777777" w:rsidR="00E8198A" w:rsidRDefault="00CA3B33" w:rsidP="00E8198A">
      <w:pPr>
        <w:widowControl w:val="0"/>
        <w:numPr>
          <w:ilvl w:val="0"/>
          <w:numId w:val="6"/>
        </w:numPr>
        <w:autoSpaceDE w:val="0"/>
        <w:autoSpaceDN w:val="0"/>
        <w:adjustRightInd w:val="0"/>
        <w:spacing w:after="0" w:line="240" w:lineRule="auto"/>
        <w:ind w:left="567" w:hanging="567"/>
        <w:jc w:val="both"/>
        <w:rPr>
          <w:rFonts w:cs="Arial"/>
        </w:rPr>
      </w:pPr>
      <w:r w:rsidRPr="00450BED">
        <w:rPr>
          <w:rFonts w:cs="Arial"/>
        </w:rPr>
        <w:t xml:space="preserve">Good evidence, including that there is sufficient knowledge on a species’ full distribution and migration patterns, is key to being able to apply these </w:t>
      </w:r>
      <w:r w:rsidR="00522C09">
        <w:rPr>
          <w:rFonts w:cs="Arial"/>
        </w:rPr>
        <w:t>factors</w:t>
      </w:r>
      <w:r w:rsidRPr="00450BED">
        <w:rPr>
          <w:rFonts w:cs="Arial"/>
        </w:rPr>
        <w:t>, and care is needed to ensure that new evidence is brought to bear when it becomes available (e.g. from new monitoring methods).</w:t>
      </w:r>
    </w:p>
    <w:p w14:paraId="4C800C68" w14:textId="77777777" w:rsidR="00E8198A" w:rsidRDefault="00E8198A" w:rsidP="00E8198A">
      <w:pPr>
        <w:widowControl w:val="0"/>
        <w:autoSpaceDE w:val="0"/>
        <w:autoSpaceDN w:val="0"/>
        <w:adjustRightInd w:val="0"/>
        <w:spacing w:after="0" w:line="240" w:lineRule="auto"/>
        <w:ind w:left="567"/>
        <w:jc w:val="both"/>
        <w:rPr>
          <w:rFonts w:cs="Arial"/>
        </w:rPr>
      </w:pPr>
    </w:p>
    <w:p w14:paraId="5527645D" w14:textId="78287D78" w:rsidR="00D869BA" w:rsidRPr="00E8198A" w:rsidRDefault="00D869BA" w:rsidP="00E8198A">
      <w:pPr>
        <w:widowControl w:val="0"/>
        <w:numPr>
          <w:ilvl w:val="0"/>
          <w:numId w:val="6"/>
        </w:numPr>
        <w:autoSpaceDE w:val="0"/>
        <w:autoSpaceDN w:val="0"/>
        <w:adjustRightInd w:val="0"/>
        <w:spacing w:after="0" w:line="240" w:lineRule="auto"/>
        <w:ind w:left="567" w:hanging="567"/>
        <w:jc w:val="both"/>
        <w:rPr>
          <w:rFonts w:cs="Arial"/>
        </w:rPr>
      </w:pPr>
      <w:r w:rsidRPr="00E8198A">
        <w:rPr>
          <w:rFonts w:cs="Arial"/>
        </w:rPr>
        <w:t xml:space="preserve">Previous discussion had considered the situation regarding “flag” vessels in the marine environment and their </w:t>
      </w:r>
      <w:r w:rsidR="00C946E6" w:rsidRPr="00E8198A">
        <w:rPr>
          <w:rFonts w:cs="Arial"/>
        </w:rPr>
        <w:t>responsibilit</w:t>
      </w:r>
      <w:r w:rsidR="007E4D0E" w:rsidRPr="00E8198A">
        <w:rPr>
          <w:rFonts w:cs="Arial"/>
        </w:rPr>
        <w:t>ies</w:t>
      </w:r>
      <w:r w:rsidRPr="00E8198A">
        <w:rPr>
          <w:rFonts w:cs="Arial"/>
        </w:rPr>
        <w:t xml:space="preserve"> with regard to protected species that might be outside their “normal” or previously known range.  </w:t>
      </w:r>
      <w:r w:rsidR="00C946E6" w:rsidRPr="00E8198A">
        <w:rPr>
          <w:rFonts w:cs="Arial"/>
        </w:rPr>
        <w:t>The W</w:t>
      </w:r>
      <w:r w:rsidR="00BE0FF7" w:rsidRPr="00E8198A">
        <w:rPr>
          <w:rFonts w:cs="Arial"/>
        </w:rPr>
        <w:t xml:space="preserve">orking </w:t>
      </w:r>
      <w:r w:rsidR="00C946E6" w:rsidRPr="00E8198A">
        <w:rPr>
          <w:rFonts w:cs="Arial"/>
        </w:rPr>
        <w:t>G</w:t>
      </w:r>
      <w:r w:rsidR="00BE0FF7" w:rsidRPr="00E8198A">
        <w:rPr>
          <w:rFonts w:cs="Arial"/>
        </w:rPr>
        <w:t>roup</w:t>
      </w:r>
      <w:r w:rsidR="00C946E6" w:rsidRPr="00E8198A">
        <w:rPr>
          <w:rFonts w:cs="Arial"/>
        </w:rPr>
        <w:t xml:space="preserve"> concluded that this was more of a legal issue</w:t>
      </w:r>
      <w:r w:rsidR="00D95504" w:rsidRPr="00E8198A">
        <w:rPr>
          <w:rFonts w:cs="Arial"/>
        </w:rPr>
        <w:t xml:space="preserve"> </w:t>
      </w:r>
      <w:r w:rsidR="00DE2962" w:rsidRPr="00E8198A">
        <w:rPr>
          <w:rFonts w:cs="Arial"/>
        </w:rPr>
        <w:t>and did not consider it further</w:t>
      </w:r>
      <w:r w:rsidR="00C946E6" w:rsidRPr="00E8198A">
        <w:rPr>
          <w:rFonts w:cs="Arial"/>
        </w:rPr>
        <w:t xml:space="preserve">. </w:t>
      </w:r>
    </w:p>
    <w:p w14:paraId="7524F4F2" w14:textId="77777777" w:rsidR="00661875" w:rsidRDefault="00661875" w:rsidP="00661875">
      <w:pPr>
        <w:spacing w:after="0" w:line="240" w:lineRule="auto"/>
        <w:jc w:val="both"/>
        <w:rPr>
          <w:rFonts w:cs="Arial"/>
        </w:rPr>
      </w:pPr>
    </w:p>
    <w:p w14:paraId="528CE54D" w14:textId="21DBFCD5" w:rsidR="00F468B6" w:rsidRDefault="00F468B6" w:rsidP="00F468B6">
      <w:pPr>
        <w:widowControl w:val="0"/>
        <w:numPr>
          <w:ilvl w:val="0"/>
          <w:numId w:val="6"/>
        </w:numPr>
        <w:autoSpaceDE w:val="0"/>
        <w:autoSpaceDN w:val="0"/>
        <w:adjustRightInd w:val="0"/>
        <w:spacing w:after="0" w:line="240" w:lineRule="auto"/>
        <w:ind w:left="567" w:hanging="567"/>
        <w:jc w:val="both"/>
        <w:rPr>
          <w:rFonts w:cs="Arial"/>
        </w:rPr>
      </w:pPr>
      <w:r>
        <w:rPr>
          <w:rFonts w:cs="Arial"/>
        </w:rPr>
        <w:t>The 6</w:t>
      </w:r>
      <w:r w:rsidRPr="00F468B6">
        <w:rPr>
          <w:rFonts w:cs="Arial"/>
          <w:vertAlign w:val="superscript"/>
        </w:rPr>
        <w:t>th</w:t>
      </w:r>
      <w:r>
        <w:rPr>
          <w:rFonts w:cs="Arial"/>
        </w:rPr>
        <w:t xml:space="preserve"> meeting of the Sessional Committee of the Scientific Council</w:t>
      </w:r>
      <w:r w:rsidR="00BE6C55">
        <w:rPr>
          <w:rFonts w:cs="Arial"/>
        </w:rPr>
        <w:t xml:space="preserve"> discussed the matter and</w:t>
      </w:r>
      <w:ins w:id="7" w:author="Author">
        <w:del w:id="8" w:author="Author">
          <w:r w:rsidR="00665E46" w:rsidDel="00807595">
            <w:rPr>
              <w:rFonts w:cs="Arial"/>
            </w:rPr>
            <w:delText>, due to concerns by members of the Sessional Committee,</w:delText>
          </w:r>
        </w:del>
        <w:r w:rsidR="00665E46">
          <w:rPr>
            <w:rFonts w:cs="Arial"/>
          </w:rPr>
          <w:t xml:space="preserve"> could not agree to recommend the guidance for adoption by the COP, but nevertheless</w:t>
        </w:r>
      </w:ins>
      <w:r w:rsidR="00BE6C55">
        <w:rPr>
          <w:rFonts w:cs="Arial"/>
        </w:rPr>
        <w:t xml:space="preserve"> agreed to present</w:t>
      </w:r>
      <w:r w:rsidR="0004796B">
        <w:rPr>
          <w:rFonts w:cs="Arial"/>
        </w:rPr>
        <w:t xml:space="preserve"> the </w:t>
      </w:r>
      <w:r w:rsidR="00D54E69">
        <w:rPr>
          <w:rFonts w:cs="Arial"/>
        </w:rPr>
        <w:t>report</w:t>
      </w:r>
      <w:del w:id="9" w:author="Author">
        <w:r w:rsidR="00D54E69" w:rsidDel="00807595">
          <w:rPr>
            <w:rFonts w:cs="Arial"/>
          </w:rPr>
          <w:delText xml:space="preserve"> and</w:delText>
        </w:r>
      </w:del>
      <w:ins w:id="10" w:author="Author">
        <w:r w:rsidR="00807595">
          <w:rPr>
            <w:rFonts w:cs="Arial"/>
          </w:rPr>
          <w:t xml:space="preserve"> including</w:t>
        </w:r>
      </w:ins>
      <w:del w:id="11" w:author="Author">
        <w:r w:rsidR="00D54E69" w:rsidDel="00807595">
          <w:rPr>
            <w:rFonts w:cs="Arial"/>
          </w:rPr>
          <w:delText xml:space="preserve"> </w:delText>
        </w:r>
      </w:del>
      <w:ins w:id="12" w:author="Author">
        <w:del w:id="13" w:author="Author">
          <w:r w:rsidR="00E8198A" w:rsidDel="00807595">
            <w:rPr>
              <w:rFonts w:cs="Arial"/>
            </w:rPr>
            <w:delText>the</w:delText>
          </w:r>
        </w:del>
        <w:r w:rsidR="00E8198A">
          <w:rPr>
            <w:rFonts w:cs="Arial"/>
          </w:rPr>
          <w:t xml:space="preserve"> </w:t>
        </w:r>
      </w:ins>
      <w:r w:rsidR="0004796B">
        <w:rPr>
          <w:rFonts w:cs="Arial"/>
        </w:rPr>
        <w:t>draft Guidance</w:t>
      </w:r>
      <w:ins w:id="14" w:author="Author">
        <w:r w:rsidR="00E8198A">
          <w:rPr>
            <w:rFonts w:cs="Arial"/>
          </w:rPr>
          <w:t xml:space="preserve"> produced in the Working Group</w:t>
        </w:r>
      </w:ins>
      <w:r w:rsidR="0004796B">
        <w:rPr>
          <w:rFonts w:cs="Arial"/>
        </w:rPr>
        <w:t xml:space="preserve"> to </w:t>
      </w:r>
      <w:r w:rsidR="4019FE14" w:rsidRPr="77D14B7C">
        <w:rPr>
          <w:rFonts w:cs="Arial"/>
        </w:rPr>
        <w:t>the Conference of the Parties</w:t>
      </w:r>
      <w:ins w:id="15" w:author="Author">
        <w:r w:rsidR="00E8198A">
          <w:rPr>
            <w:rFonts w:cs="Arial"/>
          </w:rPr>
          <w:t xml:space="preserve"> in following up on its mandate in Decision 13.140.</w:t>
        </w:r>
      </w:ins>
      <w:del w:id="16" w:author="Author">
        <w:r w:rsidR="4019FE14" w:rsidRPr="77D14B7C" w:rsidDel="00E8198A">
          <w:rPr>
            <w:rFonts w:cs="Arial"/>
          </w:rPr>
          <w:delText xml:space="preserve"> for its </w:delText>
        </w:r>
        <w:r w:rsidR="0004796B" w:rsidDel="00E8198A">
          <w:rPr>
            <w:rFonts w:cs="Arial"/>
          </w:rPr>
          <w:delText>consideration</w:delText>
        </w:r>
        <w:r w:rsidR="56CC33B7" w:rsidRPr="77D14B7C" w:rsidDel="00E8198A">
          <w:rPr>
            <w:rFonts w:cs="Arial"/>
          </w:rPr>
          <w:delText xml:space="preserve"> at COP14</w:delText>
        </w:r>
        <w:r w:rsidR="0004796B" w:rsidDel="00E8198A">
          <w:rPr>
            <w:rFonts w:cs="Arial"/>
          </w:rPr>
          <w:delText>.</w:delText>
        </w:r>
      </w:del>
    </w:p>
    <w:p w14:paraId="26E5A02B" w14:textId="77777777" w:rsidR="00F468B6" w:rsidRDefault="00F468B6" w:rsidP="00661875">
      <w:pPr>
        <w:spacing w:after="0" w:line="240" w:lineRule="auto"/>
        <w:jc w:val="both"/>
        <w:rPr>
          <w:rFonts w:cs="Arial"/>
        </w:rPr>
      </w:pPr>
    </w:p>
    <w:p w14:paraId="5537FE25" w14:textId="77777777" w:rsidR="00F468B6" w:rsidRPr="00CD0FE9" w:rsidRDefault="00F468B6" w:rsidP="00661875">
      <w:pPr>
        <w:spacing w:after="0" w:line="240" w:lineRule="auto"/>
        <w:jc w:val="both"/>
        <w:rPr>
          <w:rFonts w:cs="Arial"/>
        </w:rPr>
      </w:pPr>
    </w:p>
    <w:p w14:paraId="25D5D96F" w14:textId="77777777" w:rsidR="00661875" w:rsidRPr="00CD0FE9" w:rsidRDefault="00661875" w:rsidP="00661875">
      <w:pPr>
        <w:spacing w:after="0" w:line="240" w:lineRule="auto"/>
        <w:rPr>
          <w:rFonts w:cs="Arial"/>
        </w:rPr>
      </w:pPr>
      <w:r w:rsidRPr="00CD0FE9">
        <w:rPr>
          <w:rFonts w:cs="Arial"/>
          <w:u w:val="single"/>
        </w:rPr>
        <w:t>Recommended actions</w:t>
      </w:r>
    </w:p>
    <w:p w14:paraId="180331FF" w14:textId="77777777" w:rsidR="00661875" w:rsidRPr="00CD0FE9" w:rsidRDefault="00661875" w:rsidP="00661875">
      <w:pPr>
        <w:spacing w:after="0" w:line="240" w:lineRule="auto"/>
        <w:rPr>
          <w:rFonts w:cs="Arial"/>
        </w:rPr>
      </w:pPr>
    </w:p>
    <w:p w14:paraId="5543E464" w14:textId="77777777" w:rsidR="00F56346" w:rsidRDefault="00661875" w:rsidP="00661875">
      <w:pPr>
        <w:widowControl w:val="0"/>
        <w:numPr>
          <w:ilvl w:val="0"/>
          <w:numId w:val="6"/>
        </w:numPr>
        <w:autoSpaceDE w:val="0"/>
        <w:autoSpaceDN w:val="0"/>
        <w:adjustRightInd w:val="0"/>
        <w:spacing w:after="0" w:line="240" w:lineRule="auto"/>
        <w:ind w:left="567" w:hanging="567"/>
        <w:jc w:val="both"/>
        <w:rPr>
          <w:rFonts w:cs="Arial"/>
        </w:rPr>
      </w:pPr>
      <w:r w:rsidRPr="00CD0FE9">
        <w:rPr>
          <w:rFonts w:cs="Arial"/>
          <w:lang w:eastAsia="en-GB"/>
        </w:rPr>
        <w:t>The Conference of the Parties is recommended to</w:t>
      </w:r>
      <w:r w:rsidR="00F56346">
        <w:rPr>
          <w:rFonts w:cs="Arial"/>
          <w:lang w:eastAsia="en-GB"/>
        </w:rPr>
        <w:t>:</w:t>
      </w:r>
    </w:p>
    <w:p w14:paraId="339E7EA6" w14:textId="77777777" w:rsidR="00F56346" w:rsidRDefault="00F56346" w:rsidP="00F56346">
      <w:pPr>
        <w:widowControl w:val="0"/>
        <w:autoSpaceDE w:val="0"/>
        <w:autoSpaceDN w:val="0"/>
        <w:adjustRightInd w:val="0"/>
        <w:spacing w:after="0" w:line="240" w:lineRule="auto"/>
        <w:ind w:left="567"/>
        <w:jc w:val="both"/>
        <w:rPr>
          <w:rFonts w:cs="Arial"/>
        </w:rPr>
      </w:pPr>
    </w:p>
    <w:p w14:paraId="4DA1BFBB" w14:textId="31892805" w:rsidR="00661875" w:rsidRDefault="00E8198A" w:rsidP="00F56346">
      <w:pPr>
        <w:pStyle w:val="ListParagraph"/>
        <w:widowControl w:val="0"/>
        <w:numPr>
          <w:ilvl w:val="0"/>
          <w:numId w:val="33"/>
        </w:numPr>
        <w:autoSpaceDE w:val="0"/>
        <w:autoSpaceDN w:val="0"/>
        <w:adjustRightInd w:val="0"/>
        <w:spacing w:after="0" w:line="240" w:lineRule="auto"/>
        <w:jc w:val="both"/>
        <w:rPr>
          <w:rFonts w:cs="Arial"/>
        </w:rPr>
      </w:pPr>
      <w:ins w:id="17" w:author="Author">
        <w:r>
          <w:rPr>
            <w:rFonts w:cs="Arial"/>
          </w:rPr>
          <w:t>take note of the report</w:t>
        </w:r>
        <w:del w:id="18" w:author="Author">
          <w:r w:rsidR="00FF0974" w:rsidDel="00807595">
            <w:rPr>
              <w:rFonts w:cs="Arial"/>
            </w:rPr>
            <w:delText xml:space="preserve"> and </w:delText>
          </w:r>
          <w:r w:rsidR="00B47936" w:rsidDel="00807595">
            <w:rPr>
              <w:rFonts w:cs="Arial"/>
            </w:rPr>
            <w:delText xml:space="preserve">the draft </w:delText>
          </w:r>
          <w:r w:rsidR="00FF0974" w:rsidDel="00807595">
            <w:rPr>
              <w:rFonts w:cs="Arial"/>
            </w:rPr>
            <w:delText>guidance</w:delText>
          </w:r>
        </w:del>
      </w:ins>
      <w:del w:id="19" w:author="Author">
        <w:r w:rsidR="00FC2142" w:rsidRPr="00F56346" w:rsidDel="00E8198A">
          <w:rPr>
            <w:rFonts w:cs="Arial"/>
          </w:rPr>
          <w:delText xml:space="preserve">consider the </w:delText>
        </w:r>
        <w:r w:rsidR="5DAFD3C0" w:rsidRPr="00F56346" w:rsidDel="00E8198A">
          <w:rPr>
            <w:rFonts w:cs="Arial"/>
          </w:rPr>
          <w:delText>guidance</w:delText>
        </w:r>
        <w:r w:rsidR="00FC2142" w:rsidRPr="00F56346" w:rsidDel="00E8198A">
          <w:rPr>
            <w:rFonts w:cs="Arial"/>
          </w:rPr>
          <w:delText xml:space="preserve"> on the use of the term “</w:delText>
        </w:r>
        <w:r w:rsidR="00F56346" w:rsidDel="00E8198A">
          <w:rPr>
            <w:rFonts w:cs="Arial"/>
          </w:rPr>
          <w:delText>v</w:delText>
        </w:r>
        <w:r w:rsidR="00FC2142" w:rsidRPr="00F56346" w:rsidDel="00E8198A">
          <w:rPr>
            <w:rFonts w:cs="Arial"/>
          </w:rPr>
          <w:delText>agrant”</w:delText>
        </w:r>
      </w:del>
      <w:r w:rsidR="00F56346">
        <w:rPr>
          <w:rFonts w:cs="Arial"/>
        </w:rPr>
        <w:t>;</w:t>
      </w:r>
    </w:p>
    <w:p w14:paraId="35522E87" w14:textId="77777777" w:rsidR="00F56346" w:rsidRDefault="00F56346" w:rsidP="00C306D6">
      <w:pPr>
        <w:pStyle w:val="ListParagraph"/>
        <w:widowControl w:val="0"/>
        <w:autoSpaceDE w:val="0"/>
        <w:autoSpaceDN w:val="0"/>
        <w:adjustRightInd w:val="0"/>
        <w:spacing w:after="0" w:line="240" w:lineRule="auto"/>
        <w:ind w:left="1287"/>
        <w:jc w:val="both"/>
        <w:rPr>
          <w:rFonts w:cs="Arial"/>
        </w:rPr>
      </w:pPr>
    </w:p>
    <w:p w14:paraId="6563FA68" w14:textId="5DD4AFC0" w:rsidR="00F56346" w:rsidRPr="00F56346" w:rsidRDefault="00F56346" w:rsidP="00C306D6">
      <w:pPr>
        <w:pStyle w:val="ListParagraph"/>
        <w:widowControl w:val="0"/>
        <w:numPr>
          <w:ilvl w:val="0"/>
          <w:numId w:val="33"/>
        </w:numPr>
        <w:autoSpaceDE w:val="0"/>
        <w:autoSpaceDN w:val="0"/>
        <w:adjustRightInd w:val="0"/>
        <w:spacing w:after="0" w:line="240" w:lineRule="auto"/>
        <w:jc w:val="both"/>
        <w:rPr>
          <w:rFonts w:cs="Arial"/>
        </w:rPr>
      </w:pPr>
      <w:r>
        <w:rPr>
          <w:rFonts w:cs="Arial"/>
        </w:rPr>
        <w:lastRenderedPageBreak/>
        <w:t xml:space="preserve">consider </w:t>
      </w:r>
      <w:ins w:id="20" w:author="Author">
        <w:r w:rsidR="00807595">
          <w:rPr>
            <w:rFonts w:cs="Arial"/>
          </w:rPr>
          <w:t>if</w:t>
        </w:r>
        <w:del w:id="21" w:author="Author">
          <w:r w:rsidR="00E8198A" w:rsidDel="00807595">
            <w:rPr>
              <w:rFonts w:cs="Arial"/>
            </w:rPr>
            <w:delText>whether or not</w:delText>
          </w:r>
        </w:del>
      </w:ins>
      <w:del w:id="22" w:author="Author">
        <w:r w:rsidDel="00E8198A">
          <w:rPr>
            <w:rFonts w:cs="Arial"/>
          </w:rPr>
          <w:delText>if</w:delText>
        </w:r>
      </w:del>
      <w:r>
        <w:rPr>
          <w:rFonts w:cs="Arial"/>
        </w:rPr>
        <w:t xml:space="preserve"> any further work is necessary, particularly regarding </w:t>
      </w:r>
      <w:del w:id="23" w:author="Author">
        <w:r w:rsidDel="00E8198A">
          <w:rPr>
            <w:rFonts w:cs="Arial"/>
          </w:rPr>
          <w:delText>any</w:delText>
        </w:r>
      </w:del>
      <w:ins w:id="24" w:author="Author">
        <w:r w:rsidR="00E8198A">
          <w:rPr>
            <w:rFonts w:cs="Arial"/>
          </w:rPr>
          <w:t xml:space="preserve"> the</w:t>
        </w:r>
      </w:ins>
      <w:r>
        <w:rPr>
          <w:rFonts w:cs="Arial"/>
        </w:rPr>
        <w:t xml:space="preserve"> potential policy and/or legal implications of </w:t>
      </w:r>
      <w:ins w:id="25" w:author="Author">
        <w:r w:rsidR="00E8198A">
          <w:rPr>
            <w:rFonts w:cs="Arial"/>
          </w:rPr>
          <w:t>this matter.</w:t>
        </w:r>
      </w:ins>
      <w:del w:id="26" w:author="Author">
        <w:r w:rsidDel="00E8198A">
          <w:rPr>
            <w:rFonts w:cs="Arial"/>
          </w:rPr>
          <w:delText>adopting the guidance</w:delText>
        </w:r>
        <w:r w:rsidR="002C5DA0" w:rsidDel="00E8198A">
          <w:rPr>
            <w:rFonts w:cs="Arial"/>
          </w:rPr>
          <w:delText>.</w:delText>
        </w:r>
      </w:del>
    </w:p>
    <w:p w14:paraId="32A6B1BF" w14:textId="77777777" w:rsidR="001253E4" w:rsidRPr="00695AAD" w:rsidRDefault="001253E4" w:rsidP="00831DC2">
      <w:pPr>
        <w:pStyle w:val="ListParagraph"/>
        <w:spacing w:after="0" w:line="240" w:lineRule="auto"/>
        <w:contextualSpacing w:val="0"/>
      </w:pPr>
    </w:p>
    <w:p w14:paraId="5CC70B2A" w14:textId="12745EC9" w:rsidR="002B55C8" w:rsidRPr="002B55C8" w:rsidRDefault="002B55C8" w:rsidP="0033650C">
      <w:pPr>
        <w:spacing w:after="0"/>
        <w:jc w:val="right"/>
        <w:rPr>
          <w:b/>
          <w:bCs/>
        </w:rPr>
      </w:pPr>
      <w:r>
        <w:rPr>
          <w:b/>
          <w:bCs/>
        </w:rPr>
        <w:t>ANNEX 1</w:t>
      </w:r>
    </w:p>
    <w:p w14:paraId="2D457C13" w14:textId="77777777" w:rsidR="002B55C8" w:rsidRDefault="002B55C8" w:rsidP="00296100">
      <w:pPr>
        <w:spacing w:after="0"/>
        <w:jc w:val="center"/>
        <w:rPr>
          <w:b/>
          <w:bCs/>
        </w:rPr>
      </w:pPr>
    </w:p>
    <w:p w14:paraId="6FF6DE01" w14:textId="6086C521" w:rsidR="004F5DB7" w:rsidRPr="00CF0A25" w:rsidRDefault="00296100" w:rsidP="00296100">
      <w:pPr>
        <w:spacing w:after="0"/>
        <w:jc w:val="center"/>
        <w:rPr>
          <w:b/>
          <w:bCs/>
        </w:rPr>
      </w:pPr>
      <w:r>
        <w:rPr>
          <w:b/>
          <w:bCs/>
        </w:rPr>
        <w:t>GUIDANCE FOR CMS PARTIES ON THE USE OF THE TERM “</w:t>
      </w:r>
      <w:r w:rsidRPr="00CF0A25">
        <w:rPr>
          <w:b/>
          <w:bCs/>
        </w:rPr>
        <w:t>VAGRANT</w:t>
      </w:r>
      <w:r>
        <w:rPr>
          <w:b/>
          <w:bCs/>
        </w:rPr>
        <w:t>”</w:t>
      </w:r>
    </w:p>
    <w:p w14:paraId="6CAFB8A2" w14:textId="7C6BE9CC" w:rsidR="004F5DB7" w:rsidRDefault="004F5DB7" w:rsidP="004F5DB7">
      <w:pPr>
        <w:widowControl w:val="0"/>
        <w:autoSpaceDE w:val="0"/>
        <w:autoSpaceDN w:val="0"/>
        <w:adjustRightInd w:val="0"/>
        <w:spacing w:after="0" w:line="240" w:lineRule="auto"/>
        <w:jc w:val="both"/>
        <w:rPr>
          <w:rFonts w:cs="Arial"/>
        </w:rPr>
      </w:pPr>
    </w:p>
    <w:p w14:paraId="72A4A6E5" w14:textId="52F5313E" w:rsidR="003174CA" w:rsidRPr="00633B61" w:rsidRDefault="003174CA" w:rsidP="004F5DB7">
      <w:pPr>
        <w:widowControl w:val="0"/>
        <w:autoSpaceDE w:val="0"/>
        <w:autoSpaceDN w:val="0"/>
        <w:adjustRightInd w:val="0"/>
        <w:spacing w:after="0" w:line="240" w:lineRule="auto"/>
        <w:jc w:val="both"/>
        <w:rPr>
          <w:rFonts w:cs="Arial"/>
        </w:rPr>
      </w:pPr>
    </w:p>
    <w:p w14:paraId="56B8F28F" w14:textId="059F80B6" w:rsidR="0040739A" w:rsidRPr="00633B61" w:rsidRDefault="0040739A" w:rsidP="00633B61">
      <w:pPr>
        <w:widowControl w:val="0"/>
        <w:numPr>
          <w:ilvl w:val="0"/>
          <w:numId w:val="27"/>
        </w:numPr>
        <w:autoSpaceDE w:val="0"/>
        <w:autoSpaceDN w:val="0"/>
        <w:adjustRightInd w:val="0"/>
        <w:spacing w:after="80" w:line="240" w:lineRule="auto"/>
        <w:ind w:left="567" w:hanging="564"/>
        <w:jc w:val="both"/>
        <w:rPr>
          <w:rFonts w:cs="Arial"/>
        </w:rPr>
      </w:pPr>
      <w:r w:rsidRPr="00633B61">
        <w:rPr>
          <w:rFonts w:cs="Arial"/>
        </w:rPr>
        <w:t>Factors</w:t>
      </w:r>
      <w:r w:rsidR="00D53B74" w:rsidRPr="00633B61">
        <w:rPr>
          <w:rFonts w:cs="Arial"/>
        </w:rPr>
        <w:t>*</w:t>
      </w:r>
      <w:r w:rsidRPr="00633B61">
        <w:rPr>
          <w:rFonts w:cs="Arial"/>
        </w:rPr>
        <w:t>, which</w:t>
      </w:r>
      <w:r w:rsidR="00D7493A" w:rsidRPr="00633B61">
        <w:rPr>
          <w:rFonts w:cs="Arial"/>
        </w:rPr>
        <w:t xml:space="preserve"> </w:t>
      </w:r>
      <w:r w:rsidRPr="00633B61">
        <w:rPr>
          <w:rFonts w:cs="Arial"/>
          <w:i/>
          <w:iCs/>
        </w:rPr>
        <w:t xml:space="preserve">considered together, </w:t>
      </w:r>
      <w:r w:rsidRPr="00633B61">
        <w:rPr>
          <w:rFonts w:cs="Arial"/>
        </w:rPr>
        <w:t>might support assessment of a species as a vagrant include:</w:t>
      </w:r>
    </w:p>
    <w:p w14:paraId="103E4F03" w14:textId="09C51A43" w:rsidR="0040739A" w:rsidRPr="00633B61" w:rsidRDefault="0040739A" w:rsidP="00633B61">
      <w:pPr>
        <w:widowControl w:val="0"/>
        <w:numPr>
          <w:ilvl w:val="0"/>
          <w:numId w:val="28"/>
        </w:numPr>
        <w:autoSpaceDE w:val="0"/>
        <w:autoSpaceDN w:val="0"/>
        <w:adjustRightInd w:val="0"/>
        <w:spacing w:after="80" w:line="240" w:lineRule="auto"/>
        <w:ind w:hanging="357"/>
        <w:jc w:val="both"/>
        <w:rPr>
          <w:rFonts w:cs="Arial"/>
        </w:rPr>
      </w:pPr>
      <w:r w:rsidRPr="00633B61">
        <w:rPr>
          <w:rFonts w:cs="Arial"/>
        </w:rPr>
        <w:t>observations are irregular or sporadic (i.e. without a pattern or predictability);</w:t>
      </w:r>
    </w:p>
    <w:p w14:paraId="4169F19E" w14:textId="66FD6747" w:rsidR="0040739A" w:rsidRPr="00633B61" w:rsidRDefault="0040739A" w:rsidP="00633B61">
      <w:pPr>
        <w:widowControl w:val="0"/>
        <w:numPr>
          <w:ilvl w:val="0"/>
          <w:numId w:val="28"/>
        </w:numPr>
        <w:autoSpaceDE w:val="0"/>
        <w:autoSpaceDN w:val="0"/>
        <w:adjustRightInd w:val="0"/>
        <w:spacing w:after="80" w:line="240" w:lineRule="auto"/>
        <w:ind w:hanging="357"/>
        <w:jc w:val="both"/>
        <w:rPr>
          <w:rFonts w:cs="Arial"/>
        </w:rPr>
      </w:pPr>
      <w:r w:rsidRPr="00633B61">
        <w:rPr>
          <w:rFonts w:cs="Arial"/>
        </w:rPr>
        <w:t>the number of observed individuals is not increasing over time;</w:t>
      </w:r>
    </w:p>
    <w:p w14:paraId="186717D6" w14:textId="3F190887" w:rsidR="0040739A" w:rsidRPr="00633B61" w:rsidRDefault="0040739A" w:rsidP="00633B61">
      <w:pPr>
        <w:widowControl w:val="0"/>
        <w:numPr>
          <w:ilvl w:val="0"/>
          <w:numId w:val="28"/>
        </w:numPr>
        <w:autoSpaceDE w:val="0"/>
        <w:autoSpaceDN w:val="0"/>
        <w:adjustRightInd w:val="0"/>
        <w:spacing w:after="80" w:line="240" w:lineRule="auto"/>
        <w:ind w:hanging="357"/>
        <w:jc w:val="both"/>
        <w:rPr>
          <w:rFonts w:cs="Arial"/>
        </w:rPr>
      </w:pPr>
      <w:r w:rsidRPr="00633B61">
        <w:rPr>
          <w:rFonts w:cs="Arial"/>
        </w:rPr>
        <w:t>observations are located outside the known current range, historic range or normal migration routes for the species/population;</w:t>
      </w:r>
    </w:p>
    <w:p w14:paraId="460A33A0" w14:textId="22E07579" w:rsidR="0040739A" w:rsidRPr="00633B61" w:rsidRDefault="0040739A" w:rsidP="009219BF">
      <w:pPr>
        <w:widowControl w:val="0"/>
        <w:numPr>
          <w:ilvl w:val="0"/>
          <w:numId w:val="28"/>
        </w:numPr>
        <w:autoSpaceDE w:val="0"/>
        <w:autoSpaceDN w:val="0"/>
        <w:adjustRightInd w:val="0"/>
        <w:spacing w:after="0" w:line="240" w:lineRule="auto"/>
        <w:jc w:val="both"/>
        <w:rPr>
          <w:rFonts w:cs="Arial"/>
        </w:rPr>
      </w:pPr>
      <w:r w:rsidRPr="00633B61">
        <w:rPr>
          <w:rFonts w:cs="Arial"/>
        </w:rPr>
        <w:t>the number of individuals observed is considered very small relative to the size of the population listed by CMS (which might be global or regional)</w:t>
      </w:r>
      <w:r w:rsidR="00BE0FF7" w:rsidRPr="00633B61">
        <w:rPr>
          <w:rFonts w:cs="Arial"/>
        </w:rPr>
        <w:t>.</w:t>
      </w:r>
    </w:p>
    <w:p w14:paraId="3F34D17D" w14:textId="180762F3" w:rsidR="00633B61" w:rsidRDefault="00633B61" w:rsidP="00633B61">
      <w:pPr>
        <w:spacing w:after="0" w:line="240" w:lineRule="auto"/>
        <w:ind w:left="567"/>
        <w:rPr>
          <w:rFonts w:cs="Arial"/>
        </w:rPr>
      </w:pPr>
    </w:p>
    <w:p w14:paraId="190492F6" w14:textId="3EABAD5C" w:rsidR="008D5BD2" w:rsidRDefault="00D53B74" w:rsidP="00633B61">
      <w:pPr>
        <w:spacing w:after="0" w:line="240" w:lineRule="auto"/>
        <w:ind w:left="567"/>
        <w:rPr>
          <w:rFonts w:cs="Arial"/>
        </w:rPr>
      </w:pPr>
      <w:r w:rsidRPr="00392CA1">
        <w:rPr>
          <w:rFonts w:cs="Arial"/>
        </w:rPr>
        <w:t xml:space="preserve">*if gaps in the information available mean that it is not possible to adequately assess whether the factors above apply, </w:t>
      </w:r>
      <w:r w:rsidRPr="00D53B74">
        <w:rPr>
          <w:rFonts w:cs="Arial"/>
        </w:rPr>
        <w:t xml:space="preserve">it is suggested that the remainder of the guidance below, including </w:t>
      </w:r>
      <w:r w:rsidR="00D24EE0">
        <w:rPr>
          <w:rFonts w:cs="Arial"/>
        </w:rPr>
        <w:t>how</w:t>
      </w:r>
      <w:r w:rsidR="00D24EE0" w:rsidRPr="00D53B74">
        <w:rPr>
          <w:rFonts w:cs="Arial"/>
        </w:rPr>
        <w:t xml:space="preserve"> </w:t>
      </w:r>
      <w:r w:rsidRPr="00D53B74">
        <w:rPr>
          <w:rFonts w:cs="Arial"/>
        </w:rPr>
        <w:t>to apply the precautionary principle, is brought into consideration.</w:t>
      </w:r>
      <w:r>
        <w:rPr>
          <w:rFonts w:cs="Arial"/>
        </w:rPr>
        <w:t xml:space="preserve">  </w:t>
      </w:r>
    </w:p>
    <w:p w14:paraId="67BB65E6" w14:textId="5B267704" w:rsidR="00633B61" w:rsidRDefault="00633B61" w:rsidP="00633B61">
      <w:pPr>
        <w:spacing w:after="0" w:line="240" w:lineRule="auto"/>
        <w:ind w:left="567"/>
      </w:pPr>
    </w:p>
    <w:p w14:paraId="3B925179" w14:textId="1E185179" w:rsidR="001420E0" w:rsidRPr="00450BED" w:rsidRDefault="001420E0" w:rsidP="009219BF">
      <w:pPr>
        <w:widowControl w:val="0"/>
        <w:numPr>
          <w:ilvl w:val="0"/>
          <w:numId w:val="29"/>
        </w:numPr>
        <w:autoSpaceDE w:val="0"/>
        <w:autoSpaceDN w:val="0"/>
        <w:adjustRightInd w:val="0"/>
        <w:spacing w:after="0" w:line="240" w:lineRule="auto"/>
        <w:ind w:left="567" w:hanging="567"/>
        <w:jc w:val="both"/>
        <w:rPr>
          <w:rFonts w:cs="Arial"/>
        </w:rPr>
      </w:pPr>
      <w:r w:rsidRPr="00450BED">
        <w:rPr>
          <w:rFonts w:cs="Arial"/>
        </w:rPr>
        <w:t>Article I, paragraph 1, of the Convention</w:t>
      </w:r>
      <w:r w:rsidRPr="00450DF8">
        <w:rPr>
          <w:rFonts w:cs="Arial"/>
          <w:vertAlign w:val="superscript"/>
        </w:rPr>
        <w:footnoteReference w:id="3"/>
      </w:r>
      <w:r w:rsidRPr="00450DF8">
        <w:rPr>
          <w:rFonts w:cs="Arial"/>
          <w:vertAlign w:val="superscript"/>
        </w:rPr>
        <w:t xml:space="preserve"> </w:t>
      </w:r>
      <w:r w:rsidRPr="00450BED">
        <w:rPr>
          <w:rFonts w:cs="Arial"/>
        </w:rPr>
        <w:t>provides the following terms:</w:t>
      </w:r>
    </w:p>
    <w:p w14:paraId="774C578F" w14:textId="25FA602E" w:rsidR="001420E0" w:rsidRPr="00450BED" w:rsidRDefault="001420E0" w:rsidP="001420E0">
      <w:pPr>
        <w:widowControl w:val="0"/>
        <w:autoSpaceDE w:val="0"/>
        <w:autoSpaceDN w:val="0"/>
        <w:adjustRightInd w:val="0"/>
        <w:spacing w:after="0" w:line="240" w:lineRule="auto"/>
        <w:jc w:val="both"/>
        <w:rPr>
          <w:rFonts w:cs="Arial"/>
        </w:rPr>
      </w:pPr>
    </w:p>
    <w:p w14:paraId="46C80987" w14:textId="6349391A" w:rsidR="001420E0" w:rsidRPr="00450BED" w:rsidRDefault="001420E0" w:rsidP="001420E0">
      <w:pPr>
        <w:widowControl w:val="0"/>
        <w:autoSpaceDE w:val="0"/>
        <w:autoSpaceDN w:val="0"/>
        <w:adjustRightInd w:val="0"/>
        <w:spacing w:after="0" w:line="240" w:lineRule="auto"/>
        <w:ind w:left="567"/>
        <w:jc w:val="both"/>
        <w:rPr>
          <w:rFonts w:cs="Arial"/>
        </w:rPr>
      </w:pPr>
      <w:r w:rsidRPr="00450BED">
        <w:rPr>
          <w:rFonts w:cs="Arial"/>
        </w:rPr>
        <w:t>Art I 1f): “</w:t>
      </w:r>
      <w:r w:rsidRPr="004F67CB">
        <w:rPr>
          <w:rFonts w:cs="Arial"/>
          <w:i/>
          <w:iCs/>
        </w:rPr>
        <w:t>Range</w:t>
      </w:r>
      <w:r w:rsidRPr="00450BED">
        <w:rPr>
          <w:rFonts w:cs="Arial"/>
        </w:rPr>
        <w:t>" means all the areas of land or water that a migratory species inhabits, stays in temporarily, crosses or overflies at any time on its normal migration route;</w:t>
      </w:r>
    </w:p>
    <w:p w14:paraId="03224E32" w14:textId="0B2086A5" w:rsidR="001420E0" w:rsidRPr="00450BED" w:rsidRDefault="001420E0" w:rsidP="001420E0">
      <w:pPr>
        <w:widowControl w:val="0"/>
        <w:autoSpaceDE w:val="0"/>
        <w:autoSpaceDN w:val="0"/>
        <w:adjustRightInd w:val="0"/>
        <w:spacing w:after="0" w:line="240" w:lineRule="auto"/>
        <w:ind w:left="567"/>
        <w:jc w:val="both"/>
        <w:rPr>
          <w:rFonts w:cs="Arial"/>
        </w:rPr>
      </w:pPr>
    </w:p>
    <w:p w14:paraId="561E98F2" w14:textId="38D61472" w:rsidR="001420E0" w:rsidRPr="00450BED" w:rsidRDefault="001420E0" w:rsidP="001420E0">
      <w:pPr>
        <w:widowControl w:val="0"/>
        <w:autoSpaceDE w:val="0"/>
        <w:autoSpaceDN w:val="0"/>
        <w:adjustRightInd w:val="0"/>
        <w:spacing w:after="0" w:line="240" w:lineRule="auto"/>
        <w:ind w:left="567"/>
        <w:jc w:val="both"/>
        <w:rPr>
          <w:rFonts w:cs="Arial"/>
        </w:rPr>
      </w:pPr>
      <w:r w:rsidRPr="00450BED">
        <w:rPr>
          <w:rFonts w:cs="Arial"/>
        </w:rPr>
        <w:t>Art I 1h): “</w:t>
      </w:r>
      <w:r w:rsidRPr="0076207D">
        <w:rPr>
          <w:rFonts w:cs="Arial"/>
          <w:i/>
          <w:iCs/>
        </w:rPr>
        <w:t>Range State</w:t>
      </w:r>
      <w:r w:rsidRPr="00450BED">
        <w:rPr>
          <w:rFonts w:cs="Arial"/>
        </w:rPr>
        <w:t>” in relation to a particular migratory species means any State (and where appropriate any other Party referred to under subparagraph (k) of this paragraph) that exercises jurisdiction over any part of the range of that migratory species, or a State, flag vessels of which are engaged outside national jurisdictional limits in taking that migratory species;</w:t>
      </w:r>
    </w:p>
    <w:p w14:paraId="6EDE7260" w14:textId="07DB39A0" w:rsidR="001420E0" w:rsidRPr="00450BED" w:rsidRDefault="001420E0" w:rsidP="001420E0">
      <w:pPr>
        <w:widowControl w:val="0"/>
        <w:autoSpaceDE w:val="0"/>
        <w:autoSpaceDN w:val="0"/>
        <w:adjustRightInd w:val="0"/>
        <w:spacing w:after="0" w:line="240" w:lineRule="auto"/>
        <w:ind w:left="567"/>
        <w:jc w:val="both"/>
        <w:rPr>
          <w:rFonts w:cs="Arial"/>
        </w:rPr>
      </w:pPr>
    </w:p>
    <w:p w14:paraId="66D6C462" w14:textId="003B2246" w:rsidR="001420E0" w:rsidRPr="00450BED" w:rsidRDefault="001420E0" w:rsidP="001420E0">
      <w:pPr>
        <w:widowControl w:val="0"/>
        <w:autoSpaceDE w:val="0"/>
        <w:autoSpaceDN w:val="0"/>
        <w:adjustRightInd w:val="0"/>
        <w:spacing w:after="0" w:line="240" w:lineRule="auto"/>
        <w:ind w:left="567"/>
        <w:jc w:val="both"/>
        <w:rPr>
          <w:rFonts w:cs="Arial"/>
        </w:rPr>
      </w:pPr>
      <w:r w:rsidRPr="00450BED">
        <w:rPr>
          <w:rFonts w:cs="Arial"/>
        </w:rPr>
        <w:t>Art 1 1k): “</w:t>
      </w:r>
      <w:r w:rsidRPr="004F67CB">
        <w:rPr>
          <w:rFonts w:cs="Arial"/>
          <w:i/>
          <w:iCs/>
        </w:rPr>
        <w:t>Party</w:t>
      </w:r>
      <w:r w:rsidRPr="00450BED">
        <w:rPr>
          <w:rFonts w:cs="Arial"/>
        </w:rPr>
        <w:t xml:space="preserve">” means a State or any regional economic integration organization constituted by sovereign States which has competence in respect of the negotiation, conclusion and application of international Agreements in matters covered by this Convention for which this Convention is in force. </w:t>
      </w:r>
    </w:p>
    <w:p w14:paraId="39010A7C" w14:textId="779E7B9E" w:rsidR="001420E0" w:rsidRDefault="001420E0" w:rsidP="001420E0">
      <w:pPr>
        <w:widowControl w:val="0"/>
        <w:autoSpaceDE w:val="0"/>
        <w:autoSpaceDN w:val="0"/>
        <w:adjustRightInd w:val="0"/>
        <w:spacing w:after="0" w:line="240" w:lineRule="auto"/>
        <w:jc w:val="both"/>
        <w:rPr>
          <w:rFonts w:cs="Arial"/>
        </w:rPr>
      </w:pPr>
    </w:p>
    <w:p w14:paraId="16B0517C" w14:textId="0AA58AEE" w:rsidR="00B263DA" w:rsidRPr="001E74B6" w:rsidRDefault="001420E0" w:rsidP="009219BF">
      <w:pPr>
        <w:widowControl w:val="0"/>
        <w:numPr>
          <w:ilvl w:val="0"/>
          <w:numId w:val="29"/>
        </w:numPr>
        <w:autoSpaceDE w:val="0"/>
        <w:autoSpaceDN w:val="0"/>
        <w:adjustRightInd w:val="0"/>
        <w:spacing w:after="0" w:line="240" w:lineRule="auto"/>
        <w:ind w:left="567" w:hanging="567"/>
        <w:jc w:val="both"/>
        <w:rPr>
          <w:rFonts w:cs="Arial"/>
        </w:rPr>
      </w:pPr>
      <w:r>
        <w:rPr>
          <w:rFonts w:cs="Arial"/>
        </w:rPr>
        <w:t xml:space="preserve">However, there is no definition or guidance on whether a species is a </w:t>
      </w:r>
      <w:r w:rsidR="00240903">
        <w:rPr>
          <w:rFonts w:cs="Arial"/>
        </w:rPr>
        <w:t>vagrant within the terrestrial</w:t>
      </w:r>
      <w:r w:rsidR="00D46256">
        <w:rPr>
          <w:rFonts w:cs="Arial"/>
        </w:rPr>
        <w:t>,</w:t>
      </w:r>
      <w:r w:rsidR="00B263DA">
        <w:rPr>
          <w:rFonts w:cs="Arial"/>
        </w:rPr>
        <w:t xml:space="preserve"> </w:t>
      </w:r>
      <w:r w:rsidR="00D46256">
        <w:rPr>
          <w:rFonts w:cs="Arial"/>
        </w:rPr>
        <w:t>freshwater</w:t>
      </w:r>
      <w:r w:rsidR="00240903">
        <w:rPr>
          <w:rFonts w:cs="Arial"/>
        </w:rPr>
        <w:t xml:space="preserve"> or marine </w:t>
      </w:r>
      <w:r w:rsidR="00B263DA">
        <w:rPr>
          <w:rFonts w:cs="Arial"/>
        </w:rPr>
        <w:t>territory</w:t>
      </w:r>
      <w:r w:rsidR="00240903">
        <w:rPr>
          <w:rFonts w:cs="Arial"/>
        </w:rPr>
        <w:t xml:space="preserve"> </w:t>
      </w:r>
      <w:r w:rsidR="007A37DF">
        <w:rPr>
          <w:rFonts w:cs="Arial"/>
        </w:rPr>
        <w:t xml:space="preserve">or airspace </w:t>
      </w:r>
      <w:r w:rsidR="00240903">
        <w:rPr>
          <w:rFonts w:cs="Arial"/>
        </w:rPr>
        <w:t xml:space="preserve">of a Party.  </w:t>
      </w:r>
      <w:r w:rsidR="00B263DA" w:rsidRPr="001E74B6">
        <w:rPr>
          <w:rFonts w:cs="Arial"/>
        </w:rPr>
        <w:t>Any guidance</w:t>
      </w:r>
      <w:r w:rsidR="00873B08" w:rsidRPr="0076207D">
        <w:rPr>
          <w:rFonts w:cs="Arial"/>
        </w:rPr>
        <w:t xml:space="preserve"> aimed at</w:t>
      </w:r>
      <w:r w:rsidR="00B263DA" w:rsidRPr="001E74B6">
        <w:rPr>
          <w:rFonts w:cs="Arial"/>
        </w:rPr>
        <w:t xml:space="preserve"> identifying a species as a vagrant </w:t>
      </w:r>
      <w:r w:rsidR="00873B08" w:rsidRPr="0076207D">
        <w:rPr>
          <w:rFonts w:cs="Arial"/>
        </w:rPr>
        <w:t>must</w:t>
      </w:r>
      <w:r w:rsidR="00873B08" w:rsidRPr="001E74B6">
        <w:rPr>
          <w:rFonts w:cs="Arial"/>
        </w:rPr>
        <w:t xml:space="preserve"> </w:t>
      </w:r>
      <w:r w:rsidR="00873B08" w:rsidRPr="0076207D">
        <w:rPr>
          <w:rFonts w:cs="Arial"/>
        </w:rPr>
        <w:t>be consistent</w:t>
      </w:r>
      <w:r w:rsidR="00B263DA" w:rsidRPr="001E74B6">
        <w:rPr>
          <w:rFonts w:cs="Arial"/>
        </w:rPr>
        <w:t xml:space="preserve"> with the definitions in Article I.  </w:t>
      </w:r>
    </w:p>
    <w:p w14:paraId="4248F0CD" w14:textId="0BCF924C" w:rsidR="00B263DA" w:rsidRPr="00240903" w:rsidRDefault="00B263DA" w:rsidP="00B263DA">
      <w:pPr>
        <w:widowControl w:val="0"/>
        <w:autoSpaceDE w:val="0"/>
        <w:autoSpaceDN w:val="0"/>
        <w:adjustRightInd w:val="0"/>
        <w:spacing w:after="0" w:line="240" w:lineRule="auto"/>
        <w:jc w:val="both"/>
        <w:rPr>
          <w:rFonts w:cs="Arial"/>
        </w:rPr>
      </w:pPr>
    </w:p>
    <w:p w14:paraId="7E5AFCF5" w14:textId="01F8FA77" w:rsidR="00240903" w:rsidRDefault="00DD12B1" w:rsidP="009219BF">
      <w:pPr>
        <w:widowControl w:val="0"/>
        <w:numPr>
          <w:ilvl w:val="0"/>
          <w:numId w:val="29"/>
        </w:numPr>
        <w:autoSpaceDE w:val="0"/>
        <w:autoSpaceDN w:val="0"/>
        <w:adjustRightInd w:val="0"/>
        <w:spacing w:after="0" w:line="240" w:lineRule="auto"/>
        <w:ind w:left="567" w:hanging="567"/>
        <w:jc w:val="both"/>
        <w:rPr>
          <w:rFonts w:cs="Arial"/>
        </w:rPr>
      </w:pPr>
      <w:r w:rsidRPr="00240903">
        <w:rPr>
          <w:rFonts w:cs="Arial"/>
        </w:rPr>
        <w:t xml:space="preserve">Several </w:t>
      </w:r>
      <w:r w:rsidR="007A37DF">
        <w:rPr>
          <w:rFonts w:cs="Arial"/>
        </w:rPr>
        <w:t>aspects</w:t>
      </w:r>
      <w:r w:rsidR="007A37DF" w:rsidRPr="00240903">
        <w:rPr>
          <w:rFonts w:cs="Arial"/>
        </w:rPr>
        <w:t xml:space="preserve"> </w:t>
      </w:r>
      <w:r>
        <w:rPr>
          <w:rFonts w:cs="Arial"/>
        </w:rPr>
        <w:t>are</w:t>
      </w:r>
      <w:r w:rsidRPr="00240903">
        <w:rPr>
          <w:rFonts w:cs="Arial"/>
        </w:rPr>
        <w:t xml:space="preserve"> important in providing context for the practical consideration of the term “vagrant”</w:t>
      </w:r>
      <w:r w:rsidR="00A71DEB">
        <w:rPr>
          <w:rFonts w:cs="Arial"/>
        </w:rPr>
        <w:t>, and j</w:t>
      </w:r>
      <w:r w:rsidR="00A71DEB" w:rsidRPr="00450BED">
        <w:rPr>
          <w:rFonts w:cs="Arial"/>
        </w:rPr>
        <w:t xml:space="preserve">udgements often need to be made in a data-poor environment. </w:t>
      </w:r>
      <w:r w:rsidR="00A71DEB">
        <w:rPr>
          <w:rFonts w:cs="Arial"/>
        </w:rPr>
        <w:t xml:space="preserve"> </w:t>
      </w:r>
      <w:r w:rsidR="001420E0">
        <w:rPr>
          <w:rFonts w:cs="Arial"/>
        </w:rPr>
        <w:t xml:space="preserve">This guidance </w:t>
      </w:r>
      <w:r w:rsidR="00240903">
        <w:rPr>
          <w:rFonts w:cs="Arial"/>
        </w:rPr>
        <w:t xml:space="preserve">therefore aims to provide a practical </w:t>
      </w:r>
      <w:r w:rsidR="001420E0">
        <w:rPr>
          <w:rFonts w:cs="Arial"/>
        </w:rPr>
        <w:t>approach</w:t>
      </w:r>
      <w:r w:rsidR="00240903">
        <w:rPr>
          <w:rFonts w:cs="Arial"/>
        </w:rPr>
        <w:t xml:space="preserve"> to aid Parties </w:t>
      </w:r>
      <w:r w:rsidR="006E54B2">
        <w:rPr>
          <w:rFonts w:cs="Arial"/>
        </w:rPr>
        <w:t xml:space="preserve">to </w:t>
      </w:r>
      <w:r w:rsidR="007B001A">
        <w:rPr>
          <w:rFonts w:cs="Arial"/>
        </w:rPr>
        <w:t>undertake self-assessment</w:t>
      </w:r>
      <w:r w:rsidR="00240903">
        <w:rPr>
          <w:rFonts w:cs="Arial"/>
        </w:rPr>
        <w:t xml:space="preserve"> if</w:t>
      </w:r>
      <w:r w:rsidR="001420E0">
        <w:rPr>
          <w:rFonts w:cs="Arial"/>
        </w:rPr>
        <w:t xml:space="preserve"> a species is a vagrant or a Party should consider themselves a </w:t>
      </w:r>
      <w:r w:rsidR="002F29E5">
        <w:rPr>
          <w:rFonts w:cs="Arial"/>
        </w:rPr>
        <w:t>R</w:t>
      </w:r>
      <w:r w:rsidR="001420E0">
        <w:rPr>
          <w:rFonts w:cs="Arial"/>
        </w:rPr>
        <w:t xml:space="preserve">ange </w:t>
      </w:r>
      <w:r w:rsidR="002F29E5">
        <w:rPr>
          <w:rFonts w:cs="Arial"/>
        </w:rPr>
        <w:t>S</w:t>
      </w:r>
      <w:r w:rsidR="001420E0">
        <w:rPr>
          <w:rFonts w:cs="Arial"/>
        </w:rPr>
        <w:t>tate for that species / population</w:t>
      </w:r>
      <w:r w:rsidR="00240903">
        <w:rPr>
          <w:rFonts w:cs="Arial"/>
        </w:rPr>
        <w:t>.</w:t>
      </w:r>
    </w:p>
    <w:p w14:paraId="41B6266B" w14:textId="47AD5623" w:rsidR="00240903" w:rsidRDefault="00240903" w:rsidP="00240903">
      <w:pPr>
        <w:widowControl w:val="0"/>
        <w:autoSpaceDE w:val="0"/>
        <w:autoSpaceDN w:val="0"/>
        <w:adjustRightInd w:val="0"/>
        <w:spacing w:after="0" w:line="240" w:lineRule="auto"/>
        <w:jc w:val="both"/>
        <w:rPr>
          <w:rFonts w:cs="Arial"/>
        </w:rPr>
      </w:pPr>
    </w:p>
    <w:p w14:paraId="20453E6A" w14:textId="4E92C8F2" w:rsidR="00633B61" w:rsidRPr="00F14D43" w:rsidRDefault="00D46256">
      <w:pPr>
        <w:widowControl w:val="0"/>
        <w:numPr>
          <w:ilvl w:val="0"/>
          <w:numId w:val="29"/>
        </w:numPr>
        <w:autoSpaceDE w:val="0"/>
        <w:autoSpaceDN w:val="0"/>
        <w:adjustRightInd w:val="0"/>
        <w:spacing w:after="0" w:line="240" w:lineRule="auto"/>
        <w:ind w:left="567" w:hanging="567"/>
        <w:jc w:val="both"/>
        <w:rPr>
          <w:rFonts w:cs="Arial"/>
        </w:rPr>
      </w:pPr>
      <w:r w:rsidRPr="00F14D43">
        <w:rPr>
          <w:rFonts w:cs="Arial"/>
        </w:rPr>
        <w:t>A</w:t>
      </w:r>
      <w:r w:rsidR="004F5DB7" w:rsidRPr="00F14D43">
        <w:rPr>
          <w:rFonts w:cs="Arial"/>
        </w:rPr>
        <w:t>t any one point in time, it would help Parties if such decisions are binary – either a species is a vagrant or not</w:t>
      </w:r>
      <w:r w:rsidR="006259D7" w:rsidRPr="00F14D43">
        <w:rPr>
          <w:rFonts w:cs="Arial"/>
        </w:rPr>
        <w:t>.  However,</w:t>
      </w:r>
      <w:r w:rsidR="004F5DB7" w:rsidRPr="00F14D43">
        <w:rPr>
          <w:rFonts w:cs="Arial"/>
        </w:rPr>
        <w:t xml:space="preserve"> it should be noted that such decisions may need </w:t>
      </w:r>
      <w:r w:rsidR="004F5DB7" w:rsidRPr="00F14D43">
        <w:rPr>
          <w:rFonts w:cs="Arial"/>
        </w:rPr>
        <w:lastRenderedPageBreak/>
        <w:t xml:space="preserve">to be reassessed in the light of new evidence, or as circumstances change – for example as a result of range shifts due to climate change.  </w:t>
      </w:r>
      <w:r w:rsidR="001C71C7" w:rsidRPr="00F14D43">
        <w:rPr>
          <w:rFonts w:cs="Arial"/>
        </w:rPr>
        <w:t xml:space="preserve">A clear binary demarcation will aid associated resource-based decisions with respect to such species.  </w:t>
      </w:r>
      <w:r w:rsidR="004F5DB7" w:rsidRPr="00F14D43">
        <w:rPr>
          <w:rFonts w:cs="Arial"/>
        </w:rPr>
        <w:t xml:space="preserve"> </w:t>
      </w:r>
    </w:p>
    <w:p w14:paraId="59FC0724" w14:textId="7033D1C9" w:rsidR="004F5DB7" w:rsidRPr="00450BED" w:rsidRDefault="004F5DB7" w:rsidP="004F5DB7">
      <w:pPr>
        <w:widowControl w:val="0"/>
        <w:autoSpaceDE w:val="0"/>
        <w:autoSpaceDN w:val="0"/>
        <w:adjustRightInd w:val="0"/>
        <w:spacing w:after="0" w:line="240" w:lineRule="auto"/>
        <w:jc w:val="both"/>
        <w:rPr>
          <w:rFonts w:cs="Arial"/>
        </w:rPr>
      </w:pPr>
    </w:p>
    <w:p w14:paraId="1B782BF2" w14:textId="2C49D90D" w:rsidR="004F5DB7" w:rsidRPr="00450BED" w:rsidRDefault="004F5DB7" w:rsidP="009219BF">
      <w:pPr>
        <w:widowControl w:val="0"/>
        <w:numPr>
          <w:ilvl w:val="0"/>
          <w:numId w:val="29"/>
        </w:numPr>
        <w:autoSpaceDE w:val="0"/>
        <w:autoSpaceDN w:val="0"/>
        <w:adjustRightInd w:val="0"/>
        <w:spacing w:after="0" w:line="240" w:lineRule="auto"/>
        <w:ind w:left="567" w:hanging="567"/>
        <w:jc w:val="both"/>
        <w:rPr>
          <w:rFonts w:cs="Arial"/>
        </w:rPr>
      </w:pPr>
      <w:r w:rsidRPr="00450BED">
        <w:rPr>
          <w:rFonts w:cs="Arial"/>
        </w:rPr>
        <w:t xml:space="preserve">Applying a numerical threshold to assessment of a species in a country as a vagrant </w:t>
      </w:r>
      <w:r w:rsidR="000E1EA4">
        <w:rPr>
          <w:rFonts w:cs="Arial"/>
        </w:rPr>
        <w:t>is</w:t>
      </w:r>
      <w:r w:rsidRPr="00450BED">
        <w:rPr>
          <w:rFonts w:cs="Arial"/>
        </w:rPr>
        <w:t xml:space="preserve"> not advisable due to the wide variety of circumstances surrounding movement patterns of different species.  Instead Parties </w:t>
      </w:r>
      <w:r w:rsidR="000E1EA4">
        <w:rPr>
          <w:rFonts w:cs="Arial"/>
        </w:rPr>
        <w:t xml:space="preserve">should </w:t>
      </w:r>
      <w:r w:rsidRPr="00450BED">
        <w:rPr>
          <w:rFonts w:cs="Arial"/>
        </w:rPr>
        <w:t>consider a combination of factors</w:t>
      </w:r>
      <w:r w:rsidR="002E0724">
        <w:rPr>
          <w:rFonts w:cs="Arial"/>
        </w:rPr>
        <w:t xml:space="preserve"> as </w:t>
      </w:r>
      <w:r w:rsidR="00125121">
        <w:rPr>
          <w:rFonts w:cs="Arial"/>
        </w:rPr>
        <w:t xml:space="preserve">outlined in paragraph 1 </w:t>
      </w:r>
      <w:r w:rsidRPr="00450BED">
        <w:rPr>
          <w:rFonts w:cs="Arial"/>
        </w:rPr>
        <w:t xml:space="preserve">when assessing the evidence to decide if at a point in time a species should be assessed as a vagrant.    </w:t>
      </w:r>
    </w:p>
    <w:p w14:paraId="6C3AA8AC" w14:textId="28188DB5" w:rsidR="004F5DB7" w:rsidRPr="00450BED" w:rsidRDefault="004F5DB7" w:rsidP="004F5DB7">
      <w:pPr>
        <w:widowControl w:val="0"/>
        <w:autoSpaceDE w:val="0"/>
        <w:autoSpaceDN w:val="0"/>
        <w:adjustRightInd w:val="0"/>
        <w:spacing w:after="0" w:line="240" w:lineRule="auto"/>
        <w:jc w:val="both"/>
        <w:rPr>
          <w:rFonts w:cs="Arial"/>
        </w:rPr>
      </w:pPr>
    </w:p>
    <w:p w14:paraId="2165AC72" w14:textId="50C00B07" w:rsidR="004F5DB7" w:rsidRPr="00450BED" w:rsidRDefault="004F5DB7" w:rsidP="009219BF">
      <w:pPr>
        <w:widowControl w:val="0"/>
        <w:numPr>
          <w:ilvl w:val="0"/>
          <w:numId w:val="29"/>
        </w:numPr>
        <w:autoSpaceDE w:val="0"/>
        <w:autoSpaceDN w:val="0"/>
        <w:adjustRightInd w:val="0"/>
        <w:spacing w:after="0" w:line="240" w:lineRule="auto"/>
        <w:ind w:left="567" w:hanging="567"/>
        <w:jc w:val="both"/>
        <w:rPr>
          <w:rFonts w:cs="Arial"/>
        </w:rPr>
      </w:pPr>
      <w:r w:rsidRPr="00450BED">
        <w:rPr>
          <w:rFonts w:cs="Arial"/>
        </w:rPr>
        <w:t>The movement patterns of many species are poorly known, hence care is required when considering vagrancy.  The detection of only a few individuals of a species may indicate vagrancy or could indicate either an unknown population of a species or a significant shift in the distribution of a species over time</w:t>
      </w:r>
      <w:r w:rsidR="00901B11">
        <w:rPr>
          <w:rFonts w:cs="Arial"/>
        </w:rPr>
        <w:t xml:space="preserve"> leading to Range State status becoming applicable</w:t>
      </w:r>
      <w:r w:rsidRPr="00450BED">
        <w:rPr>
          <w:rFonts w:cs="Arial"/>
        </w:rPr>
        <w:t xml:space="preserve">.  </w:t>
      </w:r>
      <w:r w:rsidR="00901B11" w:rsidRPr="008D1253">
        <w:rPr>
          <w:rFonts w:cs="Arial"/>
        </w:rPr>
        <w:t>Judgements will need to be made on the basis of the circumstances around new occurrences of a species in a country</w:t>
      </w:r>
      <w:r w:rsidR="00901B11">
        <w:rPr>
          <w:rFonts w:cs="Arial"/>
        </w:rPr>
        <w:t xml:space="preserve"> as evidence emerges.</w:t>
      </w:r>
    </w:p>
    <w:p w14:paraId="549562DC" w14:textId="7273DA37" w:rsidR="004F5DB7" w:rsidRPr="00450BED" w:rsidRDefault="004F5DB7" w:rsidP="004F5DB7">
      <w:pPr>
        <w:widowControl w:val="0"/>
        <w:autoSpaceDE w:val="0"/>
        <w:autoSpaceDN w:val="0"/>
        <w:adjustRightInd w:val="0"/>
        <w:spacing w:after="0" w:line="240" w:lineRule="auto"/>
        <w:jc w:val="both"/>
        <w:rPr>
          <w:rFonts w:cs="Arial"/>
        </w:rPr>
      </w:pPr>
    </w:p>
    <w:p w14:paraId="01FE7CC6" w14:textId="1CFF6B4E" w:rsidR="004F5DB7" w:rsidRPr="00450BED" w:rsidRDefault="004F5DB7" w:rsidP="009219BF">
      <w:pPr>
        <w:widowControl w:val="0"/>
        <w:numPr>
          <w:ilvl w:val="0"/>
          <w:numId w:val="29"/>
        </w:numPr>
        <w:autoSpaceDE w:val="0"/>
        <w:autoSpaceDN w:val="0"/>
        <w:adjustRightInd w:val="0"/>
        <w:spacing w:after="0" w:line="240" w:lineRule="auto"/>
        <w:ind w:left="567" w:hanging="567"/>
        <w:jc w:val="both"/>
        <w:rPr>
          <w:rFonts w:cs="Arial"/>
        </w:rPr>
      </w:pPr>
      <w:r w:rsidRPr="00450BED">
        <w:rPr>
          <w:rFonts w:cs="Arial"/>
        </w:rPr>
        <w:t xml:space="preserve">In the context of climate change and other pressures, it is also worth noting the provisions of </w:t>
      </w:r>
      <w:hyperlink r:id="rId24" w:history="1">
        <w:r w:rsidR="00B27A46">
          <w:rPr>
            <w:rStyle w:val="Hyperlink"/>
            <w:rFonts w:cs="Arial"/>
          </w:rPr>
          <w:t>UNEP/CMS/R</w:t>
        </w:r>
        <w:r w:rsidRPr="00AF2E4D">
          <w:rPr>
            <w:rStyle w:val="Hyperlink"/>
            <w:rFonts w:cs="Arial"/>
          </w:rPr>
          <w:t>esolution 12.21</w:t>
        </w:r>
      </w:hyperlink>
      <w:r w:rsidRPr="00AF2E4D">
        <w:rPr>
          <w:rFonts w:cs="Arial"/>
        </w:rPr>
        <w:t xml:space="preserve"> on Climate Change</w:t>
      </w:r>
      <w:r w:rsidRPr="00450BED">
        <w:rPr>
          <w:rFonts w:cs="Arial"/>
        </w:rPr>
        <w:t xml:space="preserve">, and paragraphs 5 and 9 of </w:t>
      </w:r>
      <w:hyperlink r:id="rId25" w:history="1">
        <w:r w:rsidR="00B6572C">
          <w:rPr>
            <w:rStyle w:val="Hyperlink"/>
            <w:rFonts w:cs="Arial"/>
          </w:rPr>
          <w:t>UNEP/CMS/R</w:t>
        </w:r>
        <w:r w:rsidRPr="00AF2E4D">
          <w:rPr>
            <w:rStyle w:val="Hyperlink"/>
            <w:rFonts w:cs="Arial"/>
          </w:rPr>
          <w:t>esolution 12.7 (Rev. C</w:t>
        </w:r>
        <w:r w:rsidR="00A423B1">
          <w:rPr>
            <w:rStyle w:val="Hyperlink"/>
            <w:rFonts w:cs="Arial"/>
          </w:rPr>
          <w:t>O</w:t>
        </w:r>
        <w:r w:rsidRPr="00AF2E4D">
          <w:rPr>
            <w:rStyle w:val="Hyperlink"/>
            <w:rFonts w:cs="Arial"/>
          </w:rPr>
          <w:t>P13)</w:t>
        </w:r>
      </w:hyperlink>
      <w:r w:rsidRPr="00450BED">
        <w:rPr>
          <w:rFonts w:cs="Arial"/>
        </w:rPr>
        <w:t xml:space="preserve"> on the role of Ecological Networks in the Conservation of Migratory Species, plus the discussion of interpretation of historical change in document </w:t>
      </w:r>
      <w:hyperlink r:id="rId26" w:history="1">
        <w:r w:rsidR="00DF75CD">
          <w:rPr>
            <w:rStyle w:val="Hyperlink"/>
            <w:rFonts w:cs="Arial"/>
          </w:rPr>
          <w:t>UNEP/CMS/ScC-SC5/</w:t>
        </w:r>
        <w:r w:rsidR="002828CD">
          <w:rPr>
            <w:rStyle w:val="Hyperlink"/>
            <w:rFonts w:cs="Arial"/>
          </w:rPr>
          <w:t>D</w:t>
        </w:r>
        <w:r w:rsidRPr="00AF2E4D">
          <w:rPr>
            <w:rStyle w:val="Hyperlink"/>
            <w:rFonts w:cs="Arial"/>
          </w:rPr>
          <w:t>oc.6.4.5</w:t>
        </w:r>
      </w:hyperlink>
      <w:r w:rsidRPr="00450BED">
        <w:rPr>
          <w:rFonts w:cs="Arial"/>
        </w:rPr>
        <w:t xml:space="preserve">.  </w:t>
      </w:r>
      <w:r w:rsidR="00AF2E4D">
        <w:rPr>
          <w:rFonts w:cs="Arial"/>
        </w:rPr>
        <w:t>A</w:t>
      </w:r>
      <w:r w:rsidRPr="00450BED">
        <w:rPr>
          <w:rFonts w:cs="Arial"/>
        </w:rPr>
        <w:t xml:space="preserve">s climate induced range-shifts gather pace, species that were previously not found in particular </w:t>
      </w:r>
      <w:r w:rsidR="009F7D57">
        <w:rPr>
          <w:rFonts w:cs="Arial"/>
        </w:rPr>
        <w:t>locations</w:t>
      </w:r>
      <w:r w:rsidRPr="00450BED">
        <w:rPr>
          <w:rFonts w:cs="Arial"/>
        </w:rPr>
        <w:t xml:space="preserve"> may move there of their own accord.  </w:t>
      </w:r>
    </w:p>
    <w:p w14:paraId="1B056C28" w14:textId="0DC440A4" w:rsidR="004F5DB7" w:rsidRPr="00450BED" w:rsidRDefault="004F5DB7" w:rsidP="004F5DB7">
      <w:pPr>
        <w:widowControl w:val="0"/>
        <w:autoSpaceDE w:val="0"/>
        <w:autoSpaceDN w:val="0"/>
        <w:adjustRightInd w:val="0"/>
        <w:spacing w:after="0" w:line="240" w:lineRule="auto"/>
        <w:jc w:val="both"/>
        <w:rPr>
          <w:rFonts w:cs="Arial"/>
        </w:rPr>
      </w:pPr>
    </w:p>
    <w:p w14:paraId="3A13052A" w14:textId="3351CD20" w:rsidR="004F5DB7" w:rsidRPr="00450BED" w:rsidRDefault="004F5DB7" w:rsidP="009219BF">
      <w:pPr>
        <w:widowControl w:val="0"/>
        <w:numPr>
          <w:ilvl w:val="0"/>
          <w:numId w:val="29"/>
        </w:numPr>
        <w:autoSpaceDE w:val="0"/>
        <w:autoSpaceDN w:val="0"/>
        <w:adjustRightInd w:val="0"/>
        <w:spacing w:after="0" w:line="240" w:lineRule="auto"/>
        <w:ind w:left="567" w:hanging="567"/>
        <w:jc w:val="both"/>
        <w:rPr>
          <w:rFonts w:cs="Arial"/>
        </w:rPr>
      </w:pPr>
      <w:r w:rsidRPr="00450BED">
        <w:rPr>
          <w:rFonts w:cs="Arial"/>
        </w:rPr>
        <w:t xml:space="preserve">Given the situation described above, and that </w:t>
      </w:r>
      <w:r w:rsidR="000E1EA4">
        <w:rPr>
          <w:rFonts w:cs="Arial"/>
        </w:rPr>
        <w:t>j</w:t>
      </w:r>
      <w:r w:rsidR="000E1EA4" w:rsidRPr="00450BED">
        <w:rPr>
          <w:rFonts w:cs="Arial"/>
        </w:rPr>
        <w:t>udgements often need to be made in a data-poor environment</w:t>
      </w:r>
      <w:r w:rsidR="000E1EA4">
        <w:rPr>
          <w:rFonts w:cs="Arial"/>
        </w:rPr>
        <w:t xml:space="preserve">, </w:t>
      </w:r>
      <w:r w:rsidRPr="00450BED">
        <w:rPr>
          <w:rFonts w:cs="Arial"/>
        </w:rPr>
        <w:t>decisions need to be based on the best available evidence</w:t>
      </w:r>
      <w:r w:rsidR="000E1EA4">
        <w:rPr>
          <w:rFonts w:cs="Arial"/>
        </w:rPr>
        <w:t>.  If there are</w:t>
      </w:r>
      <w:r w:rsidRPr="00450BED">
        <w:rPr>
          <w:rFonts w:cs="Arial"/>
        </w:rPr>
        <w:t xml:space="preserve"> significant knowledge gaps, it is suggested that the precautionary principle is used in such assessments, so that conservation action can be put in place at an early stage to support migratory species that may be establishing, re-establishing, or present but previously under-detected.  </w:t>
      </w:r>
    </w:p>
    <w:p w14:paraId="06B9E372" w14:textId="64372235" w:rsidR="004F5DB7" w:rsidRPr="00450BED" w:rsidRDefault="004F5DB7" w:rsidP="004F5DB7">
      <w:pPr>
        <w:widowControl w:val="0"/>
        <w:autoSpaceDE w:val="0"/>
        <w:autoSpaceDN w:val="0"/>
        <w:adjustRightInd w:val="0"/>
        <w:spacing w:after="0" w:line="240" w:lineRule="auto"/>
        <w:jc w:val="both"/>
        <w:rPr>
          <w:rFonts w:cs="Arial"/>
        </w:rPr>
      </w:pPr>
    </w:p>
    <w:p w14:paraId="7BEFB773" w14:textId="300A7610" w:rsidR="00374686" w:rsidRDefault="00374686" w:rsidP="009E3606">
      <w:pPr>
        <w:widowControl w:val="0"/>
        <w:numPr>
          <w:ilvl w:val="0"/>
          <w:numId w:val="29"/>
        </w:numPr>
        <w:autoSpaceDE w:val="0"/>
        <w:autoSpaceDN w:val="0"/>
        <w:adjustRightInd w:val="0"/>
        <w:spacing w:after="0" w:line="240" w:lineRule="auto"/>
        <w:ind w:left="567" w:hanging="567"/>
        <w:jc w:val="both"/>
        <w:rPr>
          <w:rFonts w:cs="Arial"/>
        </w:rPr>
      </w:pPr>
      <w:r w:rsidRPr="00450BED">
        <w:rPr>
          <w:rFonts w:cs="Arial"/>
        </w:rPr>
        <w:t>Whilst species may expand or change range naturally, exotic ‘alien’ species that are known to have been actively or accidentally introduced by human activity to particular areas far outside their historic range should not be included in assessments of vagrancy; rather such introductions should be regarded as having non-range state status.</w:t>
      </w:r>
    </w:p>
    <w:p w14:paraId="365DAE97" w14:textId="1C601F4D" w:rsidR="00374686" w:rsidRDefault="00374686" w:rsidP="0076207D">
      <w:pPr>
        <w:pStyle w:val="ListParagraph"/>
        <w:spacing w:after="0"/>
        <w:ind w:left="567" w:hanging="567"/>
        <w:rPr>
          <w:rFonts w:cs="Arial"/>
        </w:rPr>
      </w:pPr>
    </w:p>
    <w:p w14:paraId="42FF9B6A" w14:textId="5B44142E" w:rsidR="00374686" w:rsidRDefault="004F45EF" w:rsidP="00374686">
      <w:pPr>
        <w:widowControl w:val="0"/>
        <w:numPr>
          <w:ilvl w:val="0"/>
          <w:numId w:val="29"/>
        </w:numPr>
        <w:autoSpaceDE w:val="0"/>
        <w:autoSpaceDN w:val="0"/>
        <w:adjustRightInd w:val="0"/>
        <w:spacing w:after="0" w:line="240" w:lineRule="auto"/>
        <w:ind w:left="567" w:hanging="567"/>
        <w:jc w:val="both"/>
        <w:rPr>
          <w:rFonts w:cs="Arial"/>
        </w:rPr>
      </w:pPr>
      <w:r>
        <w:rPr>
          <w:rFonts w:cs="Arial"/>
        </w:rPr>
        <w:t>M</w:t>
      </w:r>
      <w:r w:rsidR="00374686" w:rsidRPr="00450BED">
        <w:rPr>
          <w:rFonts w:cs="Arial"/>
        </w:rPr>
        <w:t xml:space="preserve">any efforts </w:t>
      </w:r>
      <w:r>
        <w:rPr>
          <w:rFonts w:cs="Arial"/>
        </w:rPr>
        <w:t xml:space="preserve">have been undertaken </w:t>
      </w:r>
      <w:r w:rsidR="00374686" w:rsidRPr="00450BED">
        <w:rPr>
          <w:rFonts w:cs="Arial"/>
        </w:rPr>
        <w:t xml:space="preserve">to reintroduce migratory species for conservation purposes. </w:t>
      </w:r>
      <w:r>
        <w:rPr>
          <w:rFonts w:cs="Arial"/>
        </w:rPr>
        <w:t xml:space="preserve"> </w:t>
      </w:r>
      <w:r w:rsidR="00374686">
        <w:rPr>
          <w:rFonts w:cs="Arial"/>
        </w:rPr>
        <w:t xml:space="preserve">If successful, reintroductions for conservation purposes may lead to re-establishment of species in adjacent states. </w:t>
      </w:r>
      <w:r>
        <w:rPr>
          <w:rFonts w:cs="Arial"/>
        </w:rPr>
        <w:t xml:space="preserve"> </w:t>
      </w:r>
      <w:r w:rsidR="00374686">
        <w:rPr>
          <w:rFonts w:cs="Arial"/>
        </w:rPr>
        <w:t>If such occurrences are within the historical range,</w:t>
      </w:r>
      <w:r w:rsidR="00374686" w:rsidRPr="00450BED">
        <w:rPr>
          <w:rFonts w:cs="Arial"/>
        </w:rPr>
        <w:t xml:space="preserve"> countries supporting such establishing populations, even if very small, </w:t>
      </w:r>
      <w:r w:rsidR="00374686">
        <w:rPr>
          <w:rFonts w:cs="Arial"/>
        </w:rPr>
        <w:t xml:space="preserve">would </w:t>
      </w:r>
      <w:r w:rsidR="00374686" w:rsidRPr="00450BED">
        <w:rPr>
          <w:rFonts w:cs="Arial"/>
        </w:rPr>
        <w:t xml:space="preserve">be considered </w:t>
      </w:r>
      <w:r w:rsidR="001C71C7">
        <w:rPr>
          <w:rFonts w:cs="Arial"/>
        </w:rPr>
        <w:t>R</w:t>
      </w:r>
      <w:r w:rsidR="00374686" w:rsidRPr="00450BED">
        <w:rPr>
          <w:rFonts w:cs="Arial"/>
        </w:rPr>
        <w:t xml:space="preserve">ange </w:t>
      </w:r>
      <w:r w:rsidR="001C71C7">
        <w:rPr>
          <w:rFonts w:cs="Arial"/>
        </w:rPr>
        <w:t>S</w:t>
      </w:r>
      <w:r w:rsidR="00374686" w:rsidRPr="00450BED">
        <w:rPr>
          <w:rFonts w:cs="Arial"/>
        </w:rPr>
        <w:t>tates for these species</w:t>
      </w:r>
      <w:r w:rsidR="00374686">
        <w:rPr>
          <w:rFonts w:cs="Arial"/>
        </w:rPr>
        <w:t>.</w:t>
      </w:r>
      <w:r w:rsidR="00374686" w:rsidRPr="00450BED">
        <w:rPr>
          <w:rFonts w:cs="Arial"/>
        </w:rPr>
        <w:t xml:space="preserve">   </w:t>
      </w:r>
    </w:p>
    <w:p w14:paraId="1B8A9A97" w14:textId="5DC71D26" w:rsidR="009E3606" w:rsidRDefault="009E3606" w:rsidP="0076207D">
      <w:pPr>
        <w:pStyle w:val="ListParagraph"/>
        <w:spacing w:after="0"/>
        <w:rPr>
          <w:rFonts w:cs="Arial"/>
        </w:rPr>
      </w:pPr>
    </w:p>
    <w:p w14:paraId="6F2157A6" w14:textId="29169DE9" w:rsidR="009E3606" w:rsidRDefault="009E3606" w:rsidP="009E3606">
      <w:pPr>
        <w:widowControl w:val="0"/>
        <w:numPr>
          <w:ilvl w:val="0"/>
          <w:numId w:val="29"/>
        </w:numPr>
        <w:autoSpaceDE w:val="0"/>
        <w:autoSpaceDN w:val="0"/>
        <w:adjustRightInd w:val="0"/>
        <w:spacing w:after="0" w:line="240" w:lineRule="auto"/>
        <w:ind w:left="567" w:hanging="567"/>
        <w:jc w:val="both"/>
        <w:rPr>
          <w:rFonts w:cs="Arial"/>
        </w:rPr>
      </w:pPr>
      <w:r>
        <w:rPr>
          <w:rFonts w:cs="Arial"/>
        </w:rPr>
        <w:t xml:space="preserve">Parties should note </w:t>
      </w:r>
      <w:r w:rsidRPr="00450BED">
        <w:rPr>
          <w:rFonts w:cs="Arial"/>
        </w:rPr>
        <w:t>that there may be remaining populations of declining species occurring in a country</w:t>
      </w:r>
      <w:r>
        <w:rPr>
          <w:rFonts w:cs="Arial"/>
        </w:rPr>
        <w:t xml:space="preserve">. </w:t>
      </w:r>
      <w:r w:rsidRPr="00450BED">
        <w:rPr>
          <w:rFonts w:cs="Arial"/>
        </w:rPr>
        <w:t xml:space="preserve"> </w:t>
      </w:r>
      <w:r>
        <w:rPr>
          <w:rFonts w:cs="Arial"/>
        </w:rPr>
        <w:t>I</w:t>
      </w:r>
      <w:r w:rsidRPr="00450BED">
        <w:rPr>
          <w:rFonts w:cs="Arial"/>
        </w:rPr>
        <w:t xml:space="preserve">n this case Parties should consider themselves as Range States even if numbers </w:t>
      </w:r>
      <w:r>
        <w:rPr>
          <w:rFonts w:cs="Arial"/>
        </w:rPr>
        <w:t>are</w:t>
      </w:r>
      <w:r w:rsidRPr="00450BED">
        <w:rPr>
          <w:rFonts w:cs="Arial"/>
        </w:rPr>
        <w:t xml:space="preserve"> very small</w:t>
      </w:r>
      <w:r>
        <w:rPr>
          <w:rFonts w:cs="Arial"/>
        </w:rPr>
        <w:t>.</w:t>
      </w:r>
    </w:p>
    <w:p w14:paraId="6D2C7057" w14:textId="63B4C970" w:rsidR="009E3606" w:rsidRDefault="009E3606" w:rsidP="009E3606">
      <w:pPr>
        <w:pStyle w:val="ListParagraph"/>
        <w:spacing w:after="0"/>
        <w:rPr>
          <w:rFonts w:cs="Arial"/>
        </w:rPr>
      </w:pPr>
    </w:p>
    <w:p w14:paraId="37165461" w14:textId="535B23DA" w:rsidR="004F5DB7" w:rsidRPr="00450BED" w:rsidRDefault="004F5DB7" w:rsidP="009219BF">
      <w:pPr>
        <w:widowControl w:val="0"/>
        <w:numPr>
          <w:ilvl w:val="0"/>
          <w:numId w:val="29"/>
        </w:numPr>
        <w:autoSpaceDE w:val="0"/>
        <w:autoSpaceDN w:val="0"/>
        <w:adjustRightInd w:val="0"/>
        <w:spacing w:after="0" w:line="240" w:lineRule="auto"/>
        <w:ind w:left="567" w:hanging="567"/>
        <w:jc w:val="both"/>
        <w:rPr>
          <w:rFonts w:cs="Arial"/>
        </w:rPr>
      </w:pPr>
      <w:r w:rsidRPr="00450BED">
        <w:rPr>
          <w:rFonts w:cs="Arial"/>
        </w:rPr>
        <w:t xml:space="preserve">Good evidence, including knowledge on a species’ full distribution and migration patterns, is key to being able to apply these </w:t>
      </w:r>
      <w:r w:rsidR="0002759F">
        <w:rPr>
          <w:rFonts w:cs="Arial"/>
        </w:rPr>
        <w:t>factors</w:t>
      </w:r>
      <w:r w:rsidRPr="00450BED">
        <w:rPr>
          <w:rFonts w:cs="Arial"/>
        </w:rPr>
        <w:t>, and care is needed to ensure that new evidence is brought to bear when it becomes available (e.g. from new monitoring methods).</w:t>
      </w:r>
    </w:p>
    <w:p w14:paraId="6EAFCD99" w14:textId="6A7B5103" w:rsidR="004F5DB7" w:rsidRPr="00450BED" w:rsidRDefault="004F5DB7" w:rsidP="004F5DB7">
      <w:pPr>
        <w:widowControl w:val="0"/>
        <w:autoSpaceDE w:val="0"/>
        <w:autoSpaceDN w:val="0"/>
        <w:adjustRightInd w:val="0"/>
        <w:spacing w:after="0" w:line="240" w:lineRule="auto"/>
        <w:jc w:val="both"/>
        <w:rPr>
          <w:rFonts w:cs="Arial"/>
        </w:rPr>
      </w:pPr>
    </w:p>
    <w:p w14:paraId="60AE506D" w14:textId="35066360" w:rsidR="00480892" w:rsidRPr="002D2E5D" w:rsidRDefault="004F5DB7">
      <w:pPr>
        <w:widowControl w:val="0"/>
        <w:numPr>
          <w:ilvl w:val="0"/>
          <w:numId w:val="29"/>
        </w:numPr>
        <w:autoSpaceDE w:val="0"/>
        <w:autoSpaceDN w:val="0"/>
        <w:adjustRightInd w:val="0"/>
        <w:spacing w:after="0" w:line="240" w:lineRule="auto"/>
        <w:ind w:left="567" w:hanging="567"/>
        <w:jc w:val="both"/>
        <w:rPr>
          <w:rFonts w:cs="Arial"/>
        </w:rPr>
      </w:pPr>
      <w:r w:rsidRPr="002D2E5D">
        <w:rPr>
          <w:rFonts w:cs="Arial"/>
        </w:rPr>
        <w:t>Furthermore, Parties (or non</w:t>
      </w:r>
      <w:r w:rsidR="00125121" w:rsidRPr="002D2E5D">
        <w:rPr>
          <w:rFonts w:cs="Arial"/>
        </w:rPr>
        <w:t>-</w:t>
      </w:r>
      <w:r w:rsidRPr="002D2E5D">
        <w:rPr>
          <w:rFonts w:cs="Arial"/>
        </w:rPr>
        <w:t xml:space="preserve">Parties) may choose to go beyond the requirements of the Convention, and may wish to consider actions to conserve a species </w:t>
      </w:r>
      <w:r w:rsidR="0051663E" w:rsidRPr="002D2E5D">
        <w:rPr>
          <w:rFonts w:cs="Arial"/>
        </w:rPr>
        <w:t xml:space="preserve">in their country </w:t>
      </w:r>
      <w:r w:rsidRPr="002D2E5D">
        <w:rPr>
          <w:rFonts w:cs="Arial"/>
        </w:rPr>
        <w:lastRenderedPageBreak/>
        <w:t xml:space="preserve">even when they would otherwise consider a species a vagrant, as they may want to take action ahead of time </w:t>
      </w:r>
      <w:r w:rsidR="00D97883" w:rsidRPr="002D2E5D">
        <w:rPr>
          <w:rFonts w:cs="Arial"/>
        </w:rPr>
        <w:t xml:space="preserve">with </w:t>
      </w:r>
      <w:r w:rsidRPr="002D2E5D">
        <w:rPr>
          <w:rFonts w:cs="Arial"/>
        </w:rPr>
        <w:t>regard to expected range expansion and climate change.</w:t>
      </w:r>
    </w:p>
    <w:sectPr w:rsidR="00480892" w:rsidRPr="002D2E5D" w:rsidSect="00DB750B">
      <w:headerReference w:type="even" r:id="rId27"/>
      <w:headerReference w:type="default" r:id="rId28"/>
      <w:headerReference w:type="first" r:id="rId2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6A08D" w14:textId="77777777" w:rsidR="008212EE" w:rsidRDefault="008212EE" w:rsidP="002E0DE9">
      <w:pPr>
        <w:spacing w:after="0" w:line="240" w:lineRule="auto"/>
      </w:pPr>
      <w:r>
        <w:separator/>
      </w:r>
    </w:p>
  </w:endnote>
  <w:endnote w:type="continuationSeparator" w:id="0">
    <w:p w14:paraId="21574CE5" w14:textId="77777777" w:rsidR="008212EE" w:rsidRDefault="008212EE" w:rsidP="002E0DE9">
      <w:pPr>
        <w:spacing w:after="0" w:line="240" w:lineRule="auto"/>
      </w:pPr>
      <w:r>
        <w:continuationSeparator/>
      </w:r>
    </w:p>
  </w:endnote>
  <w:endnote w:type="continuationNotice" w:id="1">
    <w:p w14:paraId="4F9B36B1" w14:textId="77777777" w:rsidR="008212EE" w:rsidRDefault="008212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0731149"/>
      <w:docPartObj>
        <w:docPartGallery w:val="Page Numbers (Bottom of Page)"/>
        <w:docPartUnique/>
      </w:docPartObj>
    </w:sdtPr>
    <w:sdtEndPr>
      <w:rPr>
        <w:noProof/>
        <w:sz w:val="18"/>
        <w:szCs w:val="18"/>
      </w:rPr>
    </w:sdtEndPr>
    <w:sdtContent>
      <w:p w14:paraId="669AF31D" w14:textId="28D5A267" w:rsidR="00DD4662" w:rsidRPr="00DD4662" w:rsidRDefault="00DD4662">
        <w:pPr>
          <w:pStyle w:val="Footer"/>
          <w:jc w:val="center"/>
          <w:rPr>
            <w:sz w:val="18"/>
            <w:szCs w:val="18"/>
          </w:rPr>
        </w:pPr>
        <w:r w:rsidRPr="00DD4662">
          <w:rPr>
            <w:sz w:val="18"/>
            <w:szCs w:val="18"/>
          </w:rPr>
          <w:fldChar w:fldCharType="begin"/>
        </w:r>
        <w:r w:rsidRPr="00DD4662">
          <w:rPr>
            <w:sz w:val="18"/>
            <w:szCs w:val="18"/>
          </w:rPr>
          <w:instrText xml:space="preserve"> PAGE   \* MERGEFORMAT </w:instrText>
        </w:r>
        <w:r w:rsidRPr="00DD4662">
          <w:rPr>
            <w:sz w:val="18"/>
            <w:szCs w:val="18"/>
          </w:rPr>
          <w:fldChar w:fldCharType="separate"/>
        </w:r>
        <w:r w:rsidRPr="00DD4662">
          <w:rPr>
            <w:noProof/>
            <w:sz w:val="18"/>
            <w:szCs w:val="18"/>
          </w:rPr>
          <w:t>2</w:t>
        </w:r>
        <w:r w:rsidRPr="00DD4662">
          <w:rPr>
            <w:noProof/>
            <w:sz w:val="18"/>
            <w:szCs w:val="18"/>
          </w:rPr>
          <w:fldChar w:fldCharType="end"/>
        </w:r>
      </w:p>
    </w:sdtContent>
  </w:sdt>
  <w:p w14:paraId="4B5DBF0C" w14:textId="77777777" w:rsidR="00DD4662" w:rsidRDefault="00DD46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7116756"/>
      <w:docPartObj>
        <w:docPartGallery w:val="Page Numbers (Bottom of Page)"/>
        <w:docPartUnique/>
      </w:docPartObj>
    </w:sdtPr>
    <w:sdtEndPr>
      <w:rPr>
        <w:noProof/>
        <w:sz w:val="18"/>
        <w:szCs w:val="18"/>
      </w:rPr>
    </w:sdtEndPr>
    <w:sdtContent>
      <w:p w14:paraId="57AE6839" w14:textId="29E92360" w:rsidR="00DD4662" w:rsidRPr="00DD4662" w:rsidRDefault="00DD4662">
        <w:pPr>
          <w:pStyle w:val="Footer"/>
          <w:jc w:val="center"/>
          <w:rPr>
            <w:sz w:val="18"/>
            <w:szCs w:val="18"/>
          </w:rPr>
        </w:pPr>
        <w:r w:rsidRPr="00DD4662">
          <w:rPr>
            <w:sz w:val="18"/>
            <w:szCs w:val="18"/>
          </w:rPr>
          <w:fldChar w:fldCharType="begin"/>
        </w:r>
        <w:r w:rsidRPr="00DD4662">
          <w:rPr>
            <w:sz w:val="18"/>
            <w:szCs w:val="18"/>
          </w:rPr>
          <w:instrText xml:space="preserve"> PAGE   \* MERGEFORMAT </w:instrText>
        </w:r>
        <w:r w:rsidRPr="00DD4662">
          <w:rPr>
            <w:sz w:val="18"/>
            <w:szCs w:val="18"/>
          </w:rPr>
          <w:fldChar w:fldCharType="separate"/>
        </w:r>
        <w:r w:rsidRPr="00DD4662">
          <w:rPr>
            <w:noProof/>
            <w:sz w:val="18"/>
            <w:szCs w:val="18"/>
          </w:rPr>
          <w:t>2</w:t>
        </w:r>
        <w:r w:rsidRPr="00DD4662">
          <w:rPr>
            <w:noProof/>
            <w:sz w:val="18"/>
            <w:szCs w:val="18"/>
          </w:rPr>
          <w:fldChar w:fldCharType="end"/>
        </w:r>
      </w:p>
    </w:sdtContent>
  </w:sdt>
  <w:p w14:paraId="7EE01362" w14:textId="77777777" w:rsidR="00DD4662" w:rsidRDefault="00DD46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AAA9F" w14:textId="77777777" w:rsidR="008212EE" w:rsidRDefault="008212EE" w:rsidP="002E0DE9">
      <w:pPr>
        <w:spacing w:after="0" w:line="240" w:lineRule="auto"/>
      </w:pPr>
      <w:r>
        <w:separator/>
      </w:r>
    </w:p>
  </w:footnote>
  <w:footnote w:type="continuationSeparator" w:id="0">
    <w:p w14:paraId="318CEAF7" w14:textId="77777777" w:rsidR="008212EE" w:rsidRDefault="008212EE" w:rsidP="002E0DE9">
      <w:pPr>
        <w:spacing w:after="0" w:line="240" w:lineRule="auto"/>
      </w:pPr>
      <w:r>
        <w:continuationSeparator/>
      </w:r>
    </w:p>
  </w:footnote>
  <w:footnote w:type="continuationNotice" w:id="1">
    <w:p w14:paraId="69D8512F" w14:textId="77777777" w:rsidR="008212EE" w:rsidRDefault="008212EE">
      <w:pPr>
        <w:spacing w:after="0" w:line="240" w:lineRule="auto"/>
      </w:pPr>
    </w:p>
  </w:footnote>
  <w:footnote w:id="2">
    <w:p w14:paraId="66B92CBA" w14:textId="77777777" w:rsidR="00450DF8" w:rsidRPr="00DB28E6" w:rsidRDefault="00450DF8" w:rsidP="00450DF8">
      <w:pPr>
        <w:pStyle w:val="FootnoteText"/>
        <w:rPr>
          <w:sz w:val="16"/>
          <w:szCs w:val="16"/>
          <w:lang w:val="en-GB"/>
        </w:rPr>
      </w:pPr>
      <w:r w:rsidRPr="00DB28E6">
        <w:rPr>
          <w:rStyle w:val="FootnoteReference"/>
          <w:sz w:val="16"/>
          <w:szCs w:val="16"/>
        </w:rPr>
        <w:footnoteRef/>
      </w:r>
      <w:r w:rsidRPr="00DB28E6">
        <w:rPr>
          <w:sz w:val="16"/>
          <w:szCs w:val="16"/>
        </w:rPr>
        <w:t xml:space="preserve"> In addition to the definitions in Article I, the Convention, in Resolution 13.7 </w:t>
      </w:r>
      <w:hyperlink r:id="rId1" w:history="1">
        <w:r w:rsidRPr="00DB28E6">
          <w:rPr>
            <w:rStyle w:val="Hyperlink"/>
            <w:sz w:val="16"/>
            <w:szCs w:val="16"/>
          </w:rPr>
          <w:t>Guidelines for Preparing and Assessing Proposals for the Amendment of CMS Appendices</w:t>
        </w:r>
      </w:hyperlink>
      <w:r w:rsidRPr="00DB28E6">
        <w:rPr>
          <w:sz w:val="16"/>
          <w:szCs w:val="16"/>
        </w:rPr>
        <w:t xml:space="preserve"> operational paragraph 6, </w:t>
      </w:r>
      <w:r w:rsidRPr="00DB28E6">
        <w:rPr>
          <w:i/>
          <w:iCs/>
          <w:sz w:val="16"/>
          <w:szCs w:val="16"/>
        </w:rPr>
        <w:t>Adopts the guideline that when a significant proportion of a geographically separate population of a migratory species occasionally occurs in its territory, that State should be considered a Range State</w:t>
      </w:r>
      <w:r w:rsidRPr="00DB28E6">
        <w:rPr>
          <w:sz w:val="16"/>
          <w:szCs w:val="16"/>
        </w:rPr>
        <w:t xml:space="preserve">.  </w:t>
      </w:r>
    </w:p>
  </w:footnote>
  <w:footnote w:id="3">
    <w:p w14:paraId="5838D903" w14:textId="77777777" w:rsidR="001420E0" w:rsidRPr="00633B61" w:rsidRDefault="001420E0" w:rsidP="00721FCF">
      <w:pPr>
        <w:pStyle w:val="FootnoteText"/>
        <w:jc w:val="both"/>
        <w:rPr>
          <w:sz w:val="16"/>
          <w:szCs w:val="16"/>
          <w:lang w:val="en-GB"/>
        </w:rPr>
      </w:pPr>
      <w:r w:rsidRPr="00633B61">
        <w:rPr>
          <w:rStyle w:val="FootnoteReference"/>
          <w:sz w:val="16"/>
          <w:szCs w:val="16"/>
        </w:rPr>
        <w:footnoteRef/>
      </w:r>
      <w:r w:rsidRPr="00633B61">
        <w:rPr>
          <w:sz w:val="16"/>
          <w:szCs w:val="16"/>
        </w:rPr>
        <w:t xml:space="preserve"> In addition to the definitions in Article I, the Convention, in Resolution 13.7 </w:t>
      </w:r>
      <w:hyperlink r:id="rId2" w:history="1">
        <w:r w:rsidRPr="00633B61">
          <w:rPr>
            <w:rStyle w:val="Hyperlink"/>
            <w:sz w:val="16"/>
            <w:szCs w:val="16"/>
          </w:rPr>
          <w:t>Guidelines for Preparing and Assessing Proposals for the Amendment of CMS Appendices</w:t>
        </w:r>
      </w:hyperlink>
      <w:r w:rsidRPr="00633B61">
        <w:rPr>
          <w:sz w:val="16"/>
          <w:szCs w:val="16"/>
        </w:rPr>
        <w:t xml:space="preserve"> operational paragraph 6, </w:t>
      </w:r>
      <w:r w:rsidRPr="00633B61">
        <w:rPr>
          <w:i/>
          <w:iCs/>
          <w:sz w:val="16"/>
          <w:szCs w:val="16"/>
        </w:rPr>
        <w:t>Adopts the guideline that when a significant proportion of a geographically separate population of a migratory species occasionally occurs in its territory, that State should be considered a Range State</w:t>
      </w:r>
      <w:r w:rsidRPr="00633B61">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4932F29E"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0F1CBE">
      <w:rPr>
        <w:rFonts w:eastAsia="Times New Roman" w:cs="Arial"/>
        <w:i/>
        <w:sz w:val="18"/>
        <w:szCs w:val="18"/>
      </w:rPr>
      <w:t>4</w:t>
    </w:r>
    <w:r w:rsidRPr="002E0DE9">
      <w:rPr>
        <w:rFonts w:eastAsia="Times New Roman" w:cs="Arial"/>
        <w:i/>
        <w:sz w:val="18"/>
        <w:szCs w:val="18"/>
      </w:rPr>
      <w:t>/Doc</w:t>
    </w:r>
    <w:r w:rsidR="000F1CBE">
      <w:rPr>
        <w:rFonts w:eastAsia="Times New Roman" w:cs="Arial"/>
        <w:i/>
        <w:sz w:val="18"/>
        <w:szCs w:val="18"/>
      </w:rPr>
      <w:t>.26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54BD2819" w:rsidR="002E0DE9" w:rsidRPr="002E0DE9" w:rsidRDefault="002E0DE9" w:rsidP="00C13FCD">
    <w:pPr>
      <w:pStyle w:val="Header"/>
      <w:pBdr>
        <w:bottom w:val="single" w:sz="4" w:space="1" w:color="auto"/>
      </w:pBdr>
      <w:jc w:val="right"/>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w:t>
    </w:r>
    <w:r w:rsidRPr="00DD4662">
      <w:rPr>
        <w:rFonts w:eastAsia="Times New Roman" w:cs="Arial"/>
        <w:i/>
        <w:sz w:val="18"/>
        <w:szCs w:val="18"/>
      </w:rPr>
      <w:t>Doc.</w:t>
    </w:r>
    <w:r w:rsidR="00DD4662" w:rsidRPr="00DD4662">
      <w:rPr>
        <w:rFonts w:eastAsia="Times New Roman" w:cs="Arial"/>
        <w:i/>
        <w:sz w:val="18"/>
        <w:szCs w:val="18"/>
      </w:rPr>
      <w:t>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6045228C" w:rsidR="00371DE1" w:rsidRPr="0076207D" w:rsidRDefault="00371DE1" w:rsidP="00371DE1">
    <w:pPr>
      <w:pStyle w:val="Header"/>
      <w:pBdr>
        <w:bottom w:val="single" w:sz="4" w:space="1" w:color="auto"/>
      </w:pBdr>
      <w:rPr>
        <w:i/>
        <w:sz w:val="18"/>
      </w:rPr>
    </w:pPr>
    <w:r w:rsidRPr="0076207D">
      <w:rPr>
        <w:i/>
        <w:sz w:val="18"/>
      </w:rPr>
      <w:t>UNEP/CMS/COP1</w:t>
    </w:r>
    <w:r w:rsidR="00F43B5A">
      <w:rPr>
        <w:i/>
        <w:sz w:val="18"/>
      </w:rPr>
      <w:t>4</w:t>
    </w:r>
    <w:r w:rsidRPr="0076207D">
      <w:rPr>
        <w:i/>
        <w:sz w:val="18"/>
      </w:rPr>
      <w:t>/Doc.</w:t>
    </w:r>
    <w:r w:rsidR="00F43B5A">
      <w:rPr>
        <w:i/>
        <w:sz w:val="18"/>
      </w:rPr>
      <w:t>26</w:t>
    </w:r>
    <w:r w:rsidRPr="0076207D">
      <w:rPr>
        <w:i/>
        <w:sz w:val="18"/>
      </w:rPr>
      <w:t>/Annex</w:t>
    </w:r>
    <w:r w:rsidR="00F43B5A">
      <w:rPr>
        <w:i/>
        <w:sz w:val="18"/>
      </w:rPr>
      <w:t xml:space="preserve"> 1</w:t>
    </w:r>
  </w:p>
  <w:p w14:paraId="66849521"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0C45D" w14:textId="1B687D29" w:rsidR="00DB750B" w:rsidRPr="002E0DE9" w:rsidRDefault="00DB750B" w:rsidP="00C13FCD">
    <w:pPr>
      <w:pStyle w:val="Header"/>
      <w:pBdr>
        <w:bottom w:val="single" w:sz="4" w:space="1" w:color="auto"/>
      </w:pBdr>
      <w:jc w:val="right"/>
      <w:rPr>
        <w:i/>
        <w:sz w:val="18"/>
        <w:szCs w:val="18"/>
      </w:rPr>
    </w:pPr>
    <w:r w:rsidRPr="002E0DE9">
      <w:rPr>
        <w:rFonts w:eastAsia="Times New Roman" w:cs="Arial"/>
        <w:i/>
        <w:sz w:val="18"/>
        <w:szCs w:val="18"/>
      </w:rPr>
      <w:t>UNEP/CMS/COP1</w:t>
    </w:r>
    <w:r>
      <w:rPr>
        <w:rFonts w:eastAsia="Times New Roman" w:cs="Arial"/>
        <w:i/>
        <w:sz w:val="18"/>
        <w:szCs w:val="18"/>
      </w:rPr>
      <w:t>4</w:t>
    </w:r>
    <w:r w:rsidRPr="002E0DE9">
      <w:rPr>
        <w:rFonts w:eastAsia="Times New Roman" w:cs="Arial"/>
        <w:i/>
        <w:sz w:val="18"/>
        <w:szCs w:val="18"/>
      </w:rPr>
      <w:t>/</w:t>
    </w:r>
    <w:r w:rsidRPr="00DD4662">
      <w:rPr>
        <w:rFonts w:eastAsia="Times New Roman" w:cs="Arial"/>
        <w:i/>
        <w:sz w:val="18"/>
        <w:szCs w:val="18"/>
      </w:rPr>
      <w:t>Doc.26</w:t>
    </w:r>
    <w:r>
      <w:rPr>
        <w:rFonts w:eastAsia="Times New Roman" w:cs="Arial"/>
        <w:i/>
        <w:sz w:val="18"/>
        <w:szCs w:val="18"/>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0AE26BDB" w:rsidR="00371DE1" w:rsidRPr="0076207D" w:rsidRDefault="00371DE1" w:rsidP="00C94751">
    <w:pPr>
      <w:pStyle w:val="Header"/>
      <w:pBdr>
        <w:bottom w:val="single" w:sz="4" w:space="1" w:color="auto"/>
      </w:pBdr>
      <w:rPr>
        <w:i/>
        <w:sz w:val="18"/>
      </w:rPr>
    </w:pPr>
    <w:r w:rsidRPr="0076207D">
      <w:rPr>
        <w:i/>
        <w:sz w:val="18"/>
      </w:rPr>
      <w:t>UNEP/CMS/COP1</w:t>
    </w:r>
    <w:r w:rsidR="00FE00E5" w:rsidRPr="0076207D">
      <w:rPr>
        <w:i/>
        <w:sz w:val="18"/>
      </w:rPr>
      <w:t>4</w:t>
    </w:r>
    <w:r w:rsidRPr="0076207D">
      <w:rPr>
        <w:i/>
        <w:sz w:val="18"/>
      </w:rPr>
      <w:t>/Doc.</w:t>
    </w:r>
    <w:r w:rsidR="009D5D09">
      <w:rPr>
        <w:i/>
        <w:sz w:val="18"/>
      </w:rPr>
      <w:t>26</w:t>
    </w:r>
    <w:r w:rsidRPr="0076207D">
      <w:rPr>
        <w:i/>
        <w:sz w:val="18"/>
      </w:rPr>
      <w:t>/Annex</w:t>
    </w:r>
    <w:r w:rsidR="00633B61">
      <w:rPr>
        <w:i/>
        <w:sz w:val="18"/>
      </w:rPr>
      <w:t xml:space="preserve"> </w:t>
    </w:r>
    <w:r w:rsidR="00F43B5A">
      <w:rPr>
        <w:i/>
        <w:sz w:val="18"/>
      </w:rPr>
      <w:t>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06A9"/>
    <w:multiLevelType w:val="hybridMultilevel"/>
    <w:tmpl w:val="5B460B8A"/>
    <w:lvl w:ilvl="0" w:tplc="08090017">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CFF4679"/>
    <w:multiLevelType w:val="hybridMultilevel"/>
    <w:tmpl w:val="C82A9148"/>
    <w:lvl w:ilvl="0" w:tplc="28DE4CAE">
      <w:start w:val="2"/>
      <w:numFmt w:val="decimal"/>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142450"/>
    <w:multiLevelType w:val="hybridMultilevel"/>
    <w:tmpl w:val="7338973C"/>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7" w15:restartNumberingAfterBreak="0">
    <w:nsid w:val="25527BBA"/>
    <w:multiLevelType w:val="hybridMultilevel"/>
    <w:tmpl w:val="5B460B8A"/>
    <w:lvl w:ilvl="0" w:tplc="FFFFFFFF">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8" w15:restartNumberingAfterBreak="0">
    <w:nsid w:val="2DD32C07"/>
    <w:multiLevelType w:val="hybridMultilevel"/>
    <w:tmpl w:val="8FE854E6"/>
    <w:lvl w:ilvl="0" w:tplc="08090017">
      <w:start w:val="1"/>
      <w:numFmt w:val="lowerLetter"/>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 w15:restartNumberingAfterBreak="0">
    <w:nsid w:val="318F68D2"/>
    <w:multiLevelType w:val="hybridMultilevel"/>
    <w:tmpl w:val="0C101282"/>
    <w:lvl w:ilvl="0" w:tplc="73D8BF8E">
      <w:start w:val="1"/>
      <w:numFmt w:val="decimal"/>
      <w:lvlText w:val="%1."/>
      <w:lvlJc w:val="left"/>
      <w:pPr>
        <w:ind w:left="720" w:hanging="360"/>
      </w:pPr>
    </w:lvl>
    <w:lvl w:ilvl="1" w:tplc="4B34873A">
      <w:start w:val="1"/>
      <w:numFmt w:val="decimal"/>
      <w:lvlText w:val="%2."/>
      <w:lvlJc w:val="left"/>
      <w:pPr>
        <w:ind w:left="720" w:hanging="360"/>
      </w:pPr>
    </w:lvl>
    <w:lvl w:ilvl="2" w:tplc="5EBCEBC4">
      <w:start w:val="1"/>
      <w:numFmt w:val="decimal"/>
      <w:lvlText w:val="%3."/>
      <w:lvlJc w:val="left"/>
      <w:pPr>
        <w:ind w:left="720" w:hanging="360"/>
      </w:pPr>
    </w:lvl>
    <w:lvl w:ilvl="3" w:tplc="59B02FE8">
      <w:start w:val="1"/>
      <w:numFmt w:val="decimal"/>
      <w:lvlText w:val="%4."/>
      <w:lvlJc w:val="left"/>
      <w:pPr>
        <w:ind w:left="720" w:hanging="360"/>
      </w:pPr>
    </w:lvl>
    <w:lvl w:ilvl="4" w:tplc="561ABF70">
      <w:start w:val="1"/>
      <w:numFmt w:val="decimal"/>
      <w:lvlText w:val="%5."/>
      <w:lvlJc w:val="left"/>
      <w:pPr>
        <w:ind w:left="720" w:hanging="360"/>
      </w:pPr>
    </w:lvl>
    <w:lvl w:ilvl="5" w:tplc="CBC031A0">
      <w:start w:val="1"/>
      <w:numFmt w:val="decimal"/>
      <w:lvlText w:val="%6."/>
      <w:lvlJc w:val="left"/>
      <w:pPr>
        <w:ind w:left="720" w:hanging="360"/>
      </w:pPr>
    </w:lvl>
    <w:lvl w:ilvl="6" w:tplc="2E70EA68">
      <w:start w:val="1"/>
      <w:numFmt w:val="decimal"/>
      <w:lvlText w:val="%7."/>
      <w:lvlJc w:val="left"/>
      <w:pPr>
        <w:ind w:left="720" w:hanging="360"/>
      </w:pPr>
    </w:lvl>
    <w:lvl w:ilvl="7" w:tplc="3FF87FD6">
      <w:start w:val="1"/>
      <w:numFmt w:val="decimal"/>
      <w:lvlText w:val="%8."/>
      <w:lvlJc w:val="left"/>
      <w:pPr>
        <w:ind w:left="720" w:hanging="360"/>
      </w:pPr>
    </w:lvl>
    <w:lvl w:ilvl="8" w:tplc="D752E75E">
      <w:start w:val="1"/>
      <w:numFmt w:val="decimal"/>
      <w:lvlText w:val="%9."/>
      <w:lvlJc w:val="left"/>
      <w:pPr>
        <w:ind w:left="720" w:hanging="360"/>
      </w:pPr>
    </w:lvl>
  </w:abstractNum>
  <w:abstractNum w:abstractNumId="10"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15:restartNumberingAfterBreak="0">
    <w:nsid w:val="3B016079"/>
    <w:multiLevelType w:val="hybridMultilevel"/>
    <w:tmpl w:val="2FFE9968"/>
    <w:lvl w:ilvl="0" w:tplc="96C6CAE2">
      <w:start w:val="1"/>
      <w:numFmt w:val="lowerLetter"/>
      <w:lvlText w:val="%1)"/>
      <w:lvlJc w:val="left"/>
      <w:pPr>
        <w:ind w:left="1647" w:hanging="360"/>
      </w:pPr>
      <w:rPr>
        <w:i w:val="0"/>
        <w:iCs w:val="0"/>
      </w:rPr>
    </w:lvl>
    <w:lvl w:ilvl="1" w:tplc="10000019" w:tentative="1">
      <w:start w:val="1"/>
      <w:numFmt w:val="lowerLetter"/>
      <w:lvlText w:val="%2."/>
      <w:lvlJc w:val="left"/>
      <w:pPr>
        <w:ind w:left="2367" w:hanging="360"/>
      </w:pPr>
    </w:lvl>
    <w:lvl w:ilvl="2" w:tplc="1000001B" w:tentative="1">
      <w:start w:val="1"/>
      <w:numFmt w:val="lowerRoman"/>
      <w:lvlText w:val="%3."/>
      <w:lvlJc w:val="right"/>
      <w:pPr>
        <w:ind w:left="3087" w:hanging="180"/>
      </w:pPr>
    </w:lvl>
    <w:lvl w:ilvl="3" w:tplc="1000000F" w:tentative="1">
      <w:start w:val="1"/>
      <w:numFmt w:val="decimal"/>
      <w:lvlText w:val="%4."/>
      <w:lvlJc w:val="left"/>
      <w:pPr>
        <w:ind w:left="3807" w:hanging="360"/>
      </w:pPr>
    </w:lvl>
    <w:lvl w:ilvl="4" w:tplc="10000019" w:tentative="1">
      <w:start w:val="1"/>
      <w:numFmt w:val="lowerLetter"/>
      <w:lvlText w:val="%5."/>
      <w:lvlJc w:val="left"/>
      <w:pPr>
        <w:ind w:left="4527" w:hanging="360"/>
      </w:pPr>
    </w:lvl>
    <w:lvl w:ilvl="5" w:tplc="1000001B" w:tentative="1">
      <w:start w:val="1"/>
      <w:numFmt w:val="lowerRoman"/>
      <w:lvlText w:val="%6."/>
      <w:lvlJc w:val="right"/>
      <w:pPr>
        <w:ind w:left="5247" w:hanging="180"/>
      </w:pPr>
    </w:lvl>
    <w:lvl w:ilvl="6" w:tplc="1000000F" w:tentative="1">
      <w:start w:val="1"/>
      <w:numFmt w:val="decimal"/>
      <w:lvlText w:val="%7."/>
      <w:lvlJc w:val="left"/>
      <w:pPr>
        <w:ind w:left="5967" w:hanging="360"/>
      </w:pPr>
    </w:lvl>
    <w:lvl w:ilvl="7" w:tplc="10000019" w:tentative="1">
      <w:start w:val="1"/>
      <w:numFmt w:val="lowerLetter"/>
      <w:lvlText w:val="%8."/>
      <w:lvlJc w:val="left"/>
      <w:pPr>
        <w:ind w:left="6687" w:hanging="360"/>
      </w:pPr>
    </w:lvl>
    <w:lvl w:ilvl="8" w:tplc="1000001B" w:tentative="1">
      <w:start w:val="1"/>
      <w:numFmt w:val="lowerRoman"/>
      <w:lvlText w:val="%9."/>
      <w:lvlJc w:val="right"/>
      <w:pPr>
        <w:ind w:left="7407" w:hanging="180"/>
      </w:pPr>
    </w:lvl>
  </w:abstractNum>
  <w:abstractNum w:abstractNumId="12"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441A6B55"/>
    <w:multiLevelType w:val="hybridMultilevel"/>
    <w:tmpl w:val="D2C67490"/>
    <w:lvl w:ilvl="0" w:tplc="EE34F40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5" w15:restartNumberingAfterBreak="0">
    <w:nsid w:val="54796381"/>
    <w:multiLevelType w:val="hybridMultilevel"/>
    <w:tmpl w:val="440A81D2"/>
    <w:lvl w:ilvl="0" w:tplc="662AC786">
      <w:start w:val="1"/>
      <w:numFmt w:val="lowerLetter"/>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55DA4449"/>
    <w:multiLevelType w:val="hybridMultilevel"/>
    <w:tmpl w:val="A6DA6EC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0" w15:restartNumberingAfterBreak="0">
    <w:nsid w:val="5CDA511D"/>
    <w:multiLevelType w:val="hybridMultilevel"/>
    <w:tmpl w:val="9E56BBDC"/>
    <w:lvl w:ilvl="0" w:tplc="0809001B">
      <w:start w:val="1"/>
      <w:numFmt w:val="lowerRoman"/>
      <w:lvlText w:val="%1."/>
      <w:lvlJc w:val="righ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1" w15:restartNumberingAfterBreak="0">
    <w:nsid w:val="64112AAC"/>
    <w:multiLevelType w:val="hybridMultilevel"/>
    <w:tmpl w:val="87A64F20"/>
    <w:lvl w:ilvl="0" w:tplc="01FC7B1C">
      <w:start w:val="1"/>
      <w:numFmt w:val="decimal"/>
      <w:lvlText w:val="%1."/>
      <w:lvlJc w:val="left"/>
      <w:pPr>
        <w:ind w:left="720" w:hanging="360"/>
      </w:pPr>
    </w:lvl>
    <w:lvl w:ilvl="1" w:tplc="4B0C9612">
      <w:start w:val="1"/>
      <w:numFmt w:val="decimal"/>
      <w:lvlText w:val="%2."/>
      <w:lvlJc w:val="left"/>
      <w:pPr>
        <w:ind w:left="720" w:hanging="360"/>
      </w:pPr>
    </w:lvl>
    <w:lvl w:ilvl="2" w:tplc="E018BCD8">
      <w:start w:val="1"/>
      <w:numFmt w:val="decimal"/>
      <w:lvlText w:val="%3."/>
      <w:lvlJc w:val="left"/>
      <w:pPr>
        <w:ind w:left="720" w:hanging="360"/>
      </w:pPr>
    </w:lvl>
    <w:lvl w:ilvl="3" w:tplc="3E246568">
      <w:start w:val="1"/>
      <w:numFmt w:val="decimal"/>
      <w:lvlText w:val="%4."/>
      <w:lvlJc w:val="left"/>
      <w:pPr>
        <w:ind w:left="720" w:hanging="360"/>
      </w:pPr>
    </w:lvl>
    <w:lvl w:ilvl="4" w:tplc="A98A8BAE">
      <w:start w:val="1"/>
      <w:numFmt w:val="decimal"/>
      <w:lvlText w:val="%5."/>
      <w:lvlJc w:val="left"/>
      <w:pPr>
        <w:ind w:left="720" w:hanging="360"/>
      </w:pPr>
    </w:lvl>
    <w:lvl w:ilvl="5" w:tplc="07E66FAE">
      <w:start w:val="1"/>
      <w:numFmt w:val="decimal"/>
      <w:lvlText w:val="%6."/>
      <w:lvlJc w:val="left"/>
      <w:pPr>
        <w:ind w:left="720" w:hanging="360"/>
      </w:pPr>
    </w:lvl>
    <w:lvl w:ilvl="6" w:tplc="D5C8DD3C">
      <w:start w:val="1"/>
      <w:numFmt w:val="decimal"/>
      <w:lvlText w:val="%7."/>
      <w:lvlJc w:val="left"/>
      <w:pPr>
        <w:ind w:left="720" w:hanging="360"/>
      </w:pPr>
    </w:lvl>
    <w:lvl w:ilvl="7" w:tplc="EC028EDE">
      <w:start w:val="1"/>
      <w:numFmt w:val="decimal"/>
      <w:lvlText w:val="%8."/>
      <w:lvlJc w:val="left"/>
      <w:pPr>
        <w:ind w:left="720" w:hanging="360"/>
      </w:pPr>
    </w:lvl>
    <w:lvl w:ilvl="8" w:tplc="6D5CCED2">
      <w:start w:val="1"/>
      <w:numFmt w:val="decimal"/>
      <w:lvlText w:val="%9."/>
      <w:lvlJc w:val="left"/>
      <w:pPr>
        <w:ind w:left="720" w:hanging="360"/>
      </w:pPr>
    </w:lvl>
  </w:abstractNum>
  <w:abstractNum w:abstractNumId="22" w15:restartNumberingAfterBreak="0">
    <w:nsid w:val="65651453"/>
    <w:multiLevelType w:val="hybridMultilevel"/>
    <w:tmpl w:val="6A92054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4"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6"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28" w15:restartNumberingAfterBreak="0">
    <w:nsid w:val="7E90359B"/>
    <w:multiLevelType w:val="hybridMultilevel"/>
    <w:tmpl w:val="12B29EF8"/>
    <w:lvl w:ilvl="0" w:tplc="08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num w:numId="1" w16cid:durableId="1331327332">
    <w:abstractNumId w:val="18"/>
  </w:num>
  <w:num w:numId="2" w16cid:durableId="1379892108">
    <w:abstractNumId w:val="26"/>
  </w:num>
  <w:num w:numId="3" w16cid:durableId="572476118">
    <w:abstractNumId w:val="5"/>
  </w:num>
  <w:num w:numId="4" w16cid:durableId="1125779542">
    <w:abstractNumId w:val="14"/>
  </w:num>
  <w:num w:numId="5" w16cid:durableId="2105220670">
    <w:abstractNumId w:val="2"/>
  </w:num>
  <w:num w:numId="6" w16cid:durableId="19945995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4716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48893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8666573">
    <w:abstractNumId w:val="19"/>
  </w:num>
  <w:num w:numId="10" w16cid:durableId="1390231962">
    <w:abstractNumId w:val="23"/>
  </w:num>
  <w:num w:numId="11" w16cid:durableId="321354514">
    <w:abstractNumId w:val="5"/>
    <w:lvlOverride w:ilvl="0">
      <w:startOverride w:val="1"/>
    </w:lvlOverride>
  </w:num>
  <w:num w:numId="12" w16cid:durableId="910962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392551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591569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04343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87588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720854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60025">
    <w:abstractNumId w:val="25"/>
  </w:num>
  <w:num w:numId="19" w16cid:durableId="586504435">
    <w:abstractNumId w:val="11"/>
  </w:num>
  <w:num w:numId="20" w16cid:durableId="353189039">
    <w:abstractNumId w:val="1"/>
  </w:num>
  <w:num w:numId="21" w16cid:durableId="1641226893">
    <w:abstractNumId w:val="8"/>
  </w:num>
  <w:num w:numId="22" w16cid:durableId="1153373227">
    <w:abstractNumId w:val="28"/>
  </w:num>
  <w:num w:numId="23" w16cid:durableId="1154376781">
    <w:abstractNumId w:val="22"/>
  </w:num>
  <w:num w:numId="24" w16cid:durableId="99449382">
    <w:abstractNumId w:val="0"/>
  </w:num>
  <w:num w:numId="25" w16cid:durableId="264921518">
    <w:abstractNumId w:val="13"/>
  </w:num>
  <w:num w:numId="26" w16cid:durableId="876117536">
    <w:abstractNumId w:val="15"/>
  </w:num>
  <w:num w:numId="27" w16cid:durableId="1168863565">
    <w:abstractNumId w:val="17"/>
  </w:num>
  <w:num w:numId="28" w16cid:durableId="997883866">
    <w:abstractNumId w:val="7"/>
  </w:num>
  <w:num w:numId="29" w16cid:durableId="1461874397">
    <w:abstractNumId w:val="3"/>
  </w:num>
  <w:num w:numId="30" w16cid:durableId="1153639535">
    <w:abstractNumId w:val="9"/>
  </w:num>
  <w:num w:numId="31" w16cid:durableId="1717316053">
    <w:abstractNumId w:val="21"/>
  </w:num>
  <w:num w:numId="32" w16cid:durableId="129787629">
    <w:abstractNumId w:val="20"/>
  </w:num>
  <w:num w:numId="33" w16cid:durableId="18475560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7769"/>
    <w:rsid w:val="0001212C"/>
    <w:rsid w:val="00013332"/>
    <w:rsid w:val="000211B1"/>
    <w:rsid w:val="00021CBE"/>
    <w:rsid w:val="00021EAC"/>
    <w:rsid w:val="0002759F"/>
    <w:rsid w:val="0002781A"/>
    <w:rsid w:val="00033506"/>
    <w:rsid w:val="000337E0"/>
    <w:rsid w:val="00034ADC"/>
    <w:rsid w:val="00035321"/>
    <w:rsid w:val="000402EC"/>
    <w:rsid w:val="00041FD9"/>
    <w:rsid w:val="000424F8"/>
    <w:rsid w:val="0004796B"/>
    <w:rsid w:val="00051F72"/>
    <w:rsid w:val="00052FCE"/>
    <w:rsid w:val="00056251"/>
    <w:rsid w:val="00056706"/>
    <w:rsid w:val="00067C6F"/>
    <w:rsid w:val="00067E8F"/>
    <w:rsid w:val="0007725E"/>
    <w:rsid w:val="00084FAA"/>
    <w:rsid w:val="0009125B"/>
    <w:rsid w:val="00094A7A"/>
    <w:rsid w:val="00097ABC"/>
    <w:rsid w:val="000A1A3B"/>
    <w:rsid w:val="000A301F"/>
    <w:rsid w:val="000A6221"/>
    <w:rsid w:val="000B1CAF"/>
    <w:rsid w:val="000B5B00"/>
    <w:rsid w:val="000B77B8"/>
    <w:rsid w:val="000C349E"/>
    <w:rsid w:val="000C3FCC"/>
    <w:rsid w:val="000C4411"/>
    <w:rsid w:val="000C447A"/>
    <w:rsid w:val="000C55F2"/>
    <w:rsid w:val="000C77F3"/>
    <w:rsid w:val="000D1FB1"/>
    <w:rsid w:val="000D318F"/>
    <w:rsid w:val="000D3278"/>
    <w:rsid w:val="000D3B84"/>
    <w:rsid w:val="000E1EA4"/>
    <w:rsid w:val="000E29ED"/>
    <w:rsid w:val="000E45E1"/>
    <w:rsid w:val="000F0820"/>
    <w:rsid w:val="000F1CBE"/>
    <w:rsid w:val="000F2303"/>
    <w:rsid w:val="000F5089"/>
    <w:rsid w:val="00105010"/>
    <w:rsid w:val="00107885"/>
    <w:rsid w:val="00113542"/>
    <w:rsid w:val="0012020D"/>
    <w:rsid w:val="00121C7D"/>
    <w:rsid w:val="00125121"/>
    <w:rsid w:val="001253E4"/>
    <w:rsid w:val="001273B8"/>
    <w:rsid w:val="00127FBE"/>
    <w:rsid w:val="0013047D"/>
    <w:rsid w:val="00135FA0"/>
    <w:rsid w:val="00140564"/>
    <w:rsid w:val="00140E9F"/>
    <w:rsid w:val="001420E0"/>
    <w:rsid w:val="001434CD"/>
    <w:rsid w:val="00151650"/>
    <w:rsid w:val="00152447"/>
    <w:rsid w:val="00153B0D"/>
    <w:rsid w:val="001564FC"/>
    <w:rsid w:val="001637B5"/>
    <w:rsid w:val="00163A65"/>
    <w:rsid w:val="001667C9"/>
    <w:rsid w:val="001674F3"/>
    <w:rsid w:val="00171674"/>
    <w:rsid w:val="001721DD"/>
    <w:rsid w:val="00172363"/>
    <w:rsid w:val="0017266D"/>
    <w:rsid w:val="00174592"/>
    <w:rsid w:val="00175376"/>
    <w:rsid w:val="00177132"/>
    <w:rsid w:val="001816A6"/>
    <w:rsid w:val="00183086"/>
    <w:rsid w:val="00193BF4"/>
    <w:rsid w:val="0019570E"/>
    <w:rsid w:val="001A2292"/>
    <w:rsid w:val="001A2ED9"/>
    <w:rsid w:val="001A5797"/>
    <w:rsid w:val="001A7E90"/>
    <w:rsid w:val="001B0363"/>
    <w:rsid w:val="001C049C"/>
    <w:rsid w:val="001C5993"/>
    <w:rsid w:val="001C71C7"/>
    <w:rsid w:val="001D5D55"/>
    <w:rsid w:val="001D6232"/>
    <w:rsid w:val="001D66A1"/>
    <w:rsid w:val="001E0FD4"/>
    <w:rsid w:val="001E312E"/>
    <w:rsid w:val="001E587A"/>
    <w:rsid w:val="001E5C64"/>
    <w:rsid w:val="001E6051"/>
    <w:rsid w:val="001E74B6"/>
    <w:rsid w:val="001F2114"/>
    <w:rsid w:val="001F528A"/>
    <w:rsid w:val="001F6331"/>
    <w:rsid w:val="00201235"/>
    <w:rsid w:val="00201DFA"/>
    <w:rsid w:val="002124FC"/>
    <w:rsid w:val="0021274A"/>
    <w:rsid w:val="00214BA2"/>
    <w:rsid w:val="0021614E"/>
    <w:rsid w:val="00221F8C"/>
    <w:rsid w:val="00234BEB"/>
    <w:rsid w:val="00240903"/>
    <w:rsid w:val="00240F90"/>
    <w:rsid w:val="00241874"/>
    <w:rsid w:val="002419EA"/>
    <w:rsid w:val="00244611"/>
    <w:rsid w:val="00254469"/>
    <w:rsid w:val="00254A63"/>
    <w:rsid w:val="002626FC"/>
    <w:rsid w:val="00265A75"/>
    <w:rsid w:val="00270563"/>
    <w:rsid w:val="002720D1"/>
    <w:rsid w:val="00272662"/>
    <w:rsid w:val="0027617B"/>
    <w:rsid w:val="00276CE0"/>
    <w:rsid w:val="0028164D"/>
    <w:rsid w:val="0028177C"/>
    <w:rsid w:val="00281B9F"/>
    <w:rsid w:val="002828CD"/>
    <w:rsid w:val="002866EE"/>
    <w:rsid w:val="00286B4A"/>
    <w:rsid w:val="00286D96"/>
    <w:rsid w:val="00296100"/>
    <w:rsid w:val="00297A51"/>
    <w:rsid w:val="002A012C"/>
    <w:rsid w:val="002A0804"/>
    <w:rsid w:val="002A6DB9"/>
    <w:rsid w:val="002B2DB5"/>
    <w:rsid w:val="002B55C8"/>
    <w:rsid w:val="002B7BC9"/>
    <w:rsid w:val="002C45CA"/>
    <w:rsid w:val="002C5DA0"/>
    <w:rsid w:val="002C6BD6"/>
    <w:rsid w:val="002C70DA"/>
    <w:rsid w:val="002C7545"/>
    <w:rsid w:val="002D2E5D"/>
    <w:rsid w:val="002D4BAF"/>
    <w:rsid w:val="002D6582"/>
    <w:rsid w:val="002D77BC"/>
    <w:rsid w:val="002E0724"/>
    <w:rsid w:val="002E0DE9"/>
    <w:rsid w:val="002E29EE"/>
    <w:rsid w:val="002F1681"/>
    <w:rsid w:val="002F18AE"/>
    <w:rsid w:val="002F29E5"/>
    <w:rsid w:val="002F4004"/>
    <w:rsid w:val="00310B43"/>
    <w:rsid w:val="003174CA"/>
    <w:rsid w:val="00320269"/>
    <w:rsid w:val="00320984"/>
    <w:rsid w:val="003218D9"/>
    <w:rsid w:val="00321DF8"/>
    <w:rsid w:val="00322248"/>
    <w:rsid w:val="003228EB"/>
    <w:rsid w:val="0033236D"/>
    <w:rsid w:val="0033650C"/>
    <w:rsid w:val="00337219"/>
    <w:rsid w:val="0033799D"/>
    <w:rsid w:val="003466C2"/>
    <w:rsid w:val="00352089"/>
    <w:rsid w:val="00352245"/>
    <w:rsid w:val="0035624B"/>
    <w:rsid w:val="00360838"/>
    <w:rsid w:val="00360A28"/>
    <w:rsid w:val="00361244"/>
    <w:rsid w:val="00371DE1"/>
    <w:rsid w:val="00372E8C"/>
    <w:rsid w:val="00374686"/>
    <w:rsid w:val="00374BB4"/>
    <w:rsid w:val="00383651"/>
    <w:rsid w:val="00392513"/>
    <w:rsid w:val="00396D3F"/>
    <w:rsid w:val="00397470"/>
    <w:rsid w:val="003A0E8F"/>
    <w:rsid w:val="003A1FFD"/>
    <w:rsid w:val="003A369C"/>
    <w:rsid w:val="003A3DB4"/>
    <w:rsid w:val="003A6891"/>
    <w:rsid w:val="003A6D74"/>
    <w:rsid w:val="003B2EE4"/>
    <w:rsid w:val="003B4FA9"/>
    <w:rsid w:val="003C229B"/>
    <w:rsid w:val="003C59C1"/>
    <w:rsid w:val="003C5FDF"/>
    <w:rsid w:val="003E0F1E"/>
    <w:rsid w:val="003E1EB2"/>
    <w:rsid w:val="003F0109"/>
    <w:rsid w:val="003F4F08"/>
    <w:rsid w:val="003F7B08"/>
    <w:rsid w:val="004029AD"/>
    <w:rsid w:val="00403C51"/>
    <w:rsid w:val="004052D2"/>
    <w:rsid w:val="0040739A"/>
    <w:rsid w:val="00417061"/>
    <w:rsid w:val="0042067A"/>
    <w:rsid w:val="00431579"/>
    <w:rsid w:val="004341A6"/>
    <w:rsid w:val="00450BED"/>
    <w:rsid w:val="00450DF8"/>
    <w:rsid w:val="004613BE"/>
    <w:rsid w:val="004646F4"/>
    <w:rsid w:val="00467A22"/>
    <w:rsid w:val="004730F7"/>
    <w:rsid w:val="00476E04"/>
    <w:rsid w:val="0047703F"/>
    <w:rsid w:val="00480892"/>
    <w:rsid w:val="0048118D"/>
    <w:rsid w:val="00485D6C"/>
    <w:rsid w:val="00494103"/>
    <w:rsid w:val="004961CC"/>
    <w:rsid w:val="004975E4"/>
    <w:rsid w:val="004976E8"/>
    <w:rsid w:val="004A0154"/>
    <w:rsid w:val="004A305C"/>
    <w:rsid w:val="004A49B3"/>
    <w:rsid w:val="004B14C2"/>
    <w:rsid w:val="004B6F9C"/>
    <w:rsid w:val="004B7071"/>
    <w:rsid w:val="004C407F"/>
    <w:rsid w:val="004D12BB"/>
    <w:rsid w:val="004D5FF4"/>
    <w:rsid w:val="004E13BD"/>
    <w:rsid w:val="004E24E9"/>
    <w:rsid w:val="004E4EBC"/>
    <w:rsid w:val="004F2FBB"/>
    <w:rsid w:val="004F45EF"/>
    <w:rsid w:val="004F5DB7"/>
    <w:rsid w:val="004F67CB"/>
    <w:rsid w:val="00504071"/>
    <w:rsid w:val="00504680"/>
    <w:rsid w:val="005059F8"/>
    <w:rsid w:val="00505C2F"/>
    <w:rsid w:val="00506E03"/>
    <w:rsid w:val="00511824"/>
    <w:rsid w:val="00514F2D"/>
    <w:rsid w:val="00515902"/>
    <w:rsid w:val="0051663E"/>
    <w:rsid w:val="005177B0"/>
    <w:rsid w:val="005177B6"/>
    <w:rsid w:val="005178F6"/>
    <w:rsid w:val="005214C7"/>
    <w:rsid w:val="00522C09"/>
    <w:rsid w:val="00522C6C"/>
    <w:rsid w:val="005312DE"/>
    <w:rsid w:val="0053174D"/>
    <w:rsid w:val="00532E88"/>
    <w:rsid w:val="005330F7"/>
    <w:rsid w:val="00533978"/>
    <w:rsid w:val="005348D6"/>
    <w:rsid w:val="0055226D"/>
    <w:rsid w:val="0055335C"/>
    <w:rsid w:val="0055447E"/>
    <w:rsid w:val="005552E3"/>
    <w:rsid w:val="00562A3C"/>
    <w:rsid w:val="005630BC"/>
    <w:rsid w:val="00563598"/>
    <w:rsid w:val="00575A3E"/>
    <w:rsid w:val="00581E54"/>
    <w:rsid w:val="0058276B"/>
    <w:rsid w:val="00587872"/>
    <w:rsid w:val="005A260B"/>
    <w:rsid w:val="005A2951"/>
    <w:rsid w:val="005B3B9F"/>
    <w:rsid w:val="005B7F9E"/>
    <w:rsid w:val="005C0E20"/>
    <w:rsid w:val="005C10EE"/>
    <w:rsid w:val="005C2DB3"/>
    <w:rsid w:val="005C72A4"/>
    <w:rsid w:val="005D0139"/>
    <w:rsid w:val="005D488F"/>
    <w:rsid w:val="005E2680"/>
    <w:rsid w:val="005E4C45"/>
    <w:rsid w:val="005F6758"/>
    <w:rsid w:val="00604969"/>
    <w:rsid w:val="006100C4"/>
    <w:rsid w:val="00617408"/>
    <w:rsid w:val="0062170E"/>
    <w:rsid w:val="00624D9B"/>
    <w:rsid w:val="006259D7"/>
    <w:rsid w:val="0063026B"/>
    <w:rsid w:val="00633B61"/>
    <w:rsid w:val="00643419"/>
    <w:rsid w:val="00652364"/>
    <w:rsid w:val="00661875"/>
    <w:rsid w:val="00665E46"/>
    <w:rsid w:val="0066767D"/>
    <w:rsid w:val="006706DC"/>
    <w:rsid w:val="00670E7E"/>
    <w:rsid w:val="00680828"/>
    <w:rsid w:val="0068120C"/>
    <w:rsid w:val="00681A03"/>
    <w:rsid w:val="00683354"/>
    <w:rsid w:val="00684440"/>
    <w:rsid w:val="00684BB3"/>
    <w:rsid w:val="00690277"/>
    <w:rsid w:val="006912C4"/>
    <w:rsid w:val="00694CD1"/>
    <w:rsid w:val="00695AAD"/>
    <w:rsid w:val="0069797E"/>
    <w:rsid w:val="006A03A1"/>
    <w:rsid w:val="006A2756"/>
    <w:rsid w:val="006A2B45"/>
    <w:rsid w:val="006A55DB"/>
    <w:rsid w:val="006B2F52"/>
    <w:rsid w:val="006C1B7F"/>
    <w:rsid w:val="006C6DA6"/>
    <w:rsid w:val="006E44A5"/>
    <w:rsid w:val="006E54B2"/>
    <w:rsid w:val="006E5E19"/>
    <w:rsid w:val="006F1A08"/>
    <w:rsid w:val="006F77B3"/>
    <w:rsid w:val="00702B20"/>
    <w:rsid w:val="00704D3A"/>
    <w:rsid w:val="00707803"/>
    <w:rsid w:val="00711A29"/>
    <w:rsid w:val="00712385"/>
    <w:rsid w:val="00713D9D"/>
    <w:rsid w:val="00720515"/>
    <w:rsid w:val="00720C4E"/>
    <w:rsid w:val="00721FCF"/>
    <w:rsid w:val="007226B6"/>
    <w:rsid w:val="007246B5"/>
    <w:rsid w:val="00726897"/>
    <w:rsid w:val="00726FB0"/>
    <w:rsid w:val="00732632"/>
    <w:rsid w:val="007447C3"/>
    <w:rsid w:val="007533A3"/>
    <w:rsid w:val="007572E4"/>
    <w:rsid w:val="00760612"/>
    <w:rsid w:val="00760B9C"/>
    <w:rsid w:val="0076207D"/>
    <w:rsid w:val="0077300C"/>
    <w:rsid w:val="007731C5"/>
    <w:rsid w:val="007803EB"/>
    <w:rsid w:val="00783752"/>
    <w:rsid w:val="007844D8"/>
    <w:rsid w:val="00785C77"/>
    <w:rsid w:val="00790DEA"/>
    <w:rsid w:val="007A37DF"/>
    <w:rsid w:val="007A659B"/>
    <w:rsid w:val="007B001A"/>
    <w:rsid w:val="007C0B50"/>
    <w:rsid w:val="007C666D"/>
    <w:rsid w:val="007D24FF"/>
    <w:rsid w:val="007D5736"/>
    <w:rsid w:val="007D6427"/>
    <w:rsid w:val="007D77D9"/>
    <w:rsid w:val="007E02AD"/>
    <w:rsid w:val="007E3C0F"/>
    <w:rsid w:val="007E4D0E"/>
    <w:rsid w:val="007E641E"/>
    <w:rsid w:val="007F55E0"/>
    <w:rsid w:val="008017C7"/>
    <w:rsid w:val="00801BA1"/>
    <w:rsid w:val="00803CE1"/>
    <w:rsid w:val="00807595"/>
    <w:rsid w:val="00810212"/>
    <w:rsid w:val="00811F7B"/>
    <w:rsid w:val="0081278D"/>
    <w:rsid w:val="00815619"/>
    <w:rsid w:val="008156DF"/>
    <w:rsid w:val="0081604C"/>
    <w:rsid w:val="00817D93"/>
    <w:rsid w:val="00817DDD"/>
    <w:rsid w:val="00817E0C"/>
    <w:rsid w:val="008212EE"/>
    <w:rsid w:val="008226C3"/>
    <w:rsid w:val="00823169"/>
    <w:rsid w:val="00831998"/>
    <w:rsid w:val="00831DC2"/>
    <w:rsid w:val="00834BE9"/>
    <w:rsid w:val="00834E7D"/>
    <w:rsid w:val="0084208F"/>
    <w:rsid w:val="00843946"/>
    <w:rsid w:val="008469D1"/>
    <w:rsid w:val="00850F94"/>
    <w:rsid w:val="0085147B"/>
    <w:rsid w:val="008547CD"/>
    <w:rsid w:val="00855284"/>
    <w:rsid w:val="0085611C"/>
    <w:rsid w:val="0085617C"/>
    <w:rsid w:val="00856A45"/>
    <w:rsid w:val="00861B78"/>
    <w:rsid w:val="0086323A"/>
    <w:rsid w:val="00865431"/>
    <w:rsid w:val="00866246"/>
    <w:rsid w:val="00870168"/>
    <w:rsid w:val="00873B08"/>
    <w:rsid w:val="00874816"/>
    <w:rsid w:val="00877F0A"/>
    <w:rsid w:val="00883192"/>
    <w:rsid w:val="008908C9"/>
    <w:rsid w:val="0089562E"/>
    <w:rsid w:val="00895EE9"/>
    <w:rsid w:val="0089609F"/>
    <w:rsid w:val="008965D2"/>
    <w:rsid w:val="00897BC1"/>
    <w:rsid w:val="008B0AC3"/>
    <w:rsid w:val="008B1154"/>
    <w:rsid w:val="008B1B57"/>
    <w:rsid w:val="008B2B6A"/>
    <w:rsid w:val="008B3891"/>
    <w:rsid w:val="008C0A0B"/>
    <w:rsid w:val="008C1CD0"/>
    <w:rsid w:val="008C3546"/>
    <w:rsid w:val="008D1253"/>
    <w:rsid w:val="008D1813"/>
    <w:rsid w:val="008D5BD2"/>
    <w:rsid w:val="008D5E28"/>
    <w:rsid w:val="008D66E6"/>
    <w:rsid w:val="008E0985"/>
    <w:rsid w:val="008E1097"/>
    <w:rsid w:val="008E268F"/>
    <w:rsid w:val="008E34F4"/>
    <w:rsid w:val="008F02D2"/>
    <w:rsid w:val="00901B11"/>
    <w:rsid w:val="0090528C"/>
    <w:rsid w:val="00905290"/>
    <w:rsid w:val="009056A6"/>
    <w:rsid w:val="009219BF"/>
    <w:rsid w:val="0092489F"/>
    <w:rsid w:val="00924CCD"/>
    <w:rsid w:val="009443DD"/>
    <w:rsid w:val="00944C19"/>
    <w:rsid w:val="00947FE4"/>
    <w:rsid w:val="00950297"/>
    <w:rsid w:val="009528DA"/>
    <w:rsid w:val="00952E10"/>
    <w:rsid w:val="00954363"/>
    <w:rsid w:val="00957360"/>
    <w:rsid w:val="0096411E"/>
    <w:rsid w:val="00964189"/>
    <w:rsid w:val="009664CB"/>
    <w:rsid w:val="00970B03"/>
    <w:rsid w:val="00974F0C"/>
    <w:rsid w:val="009758F1"/>
    <w:rsid w:val="00982562"/>
    <w:rsid w:val="00982BD1"/>
    <w:rsid w:val="0098358B"/>
    <w:rsid w:val="009855BE"/>
    <w:rsid w:val="009877A7"/>
    <w:rsid w:val="009910C4"/>
    <w:rsid w:val="009A1F4E"/>
    <w:rsid w:val="009A5955"/>
    <w:rsid w:val="009A65C0"/>
    <w:rsid w:val="009B4731"/>
    <w:rsid w:val="009B6562"/>
    <w:rsid w:val="009C1079"/>
    <w:rsid w:val="009C6EEE"/>
    <w:rsid w:val="009D223D"/>
    <w:rsid w:val="009D2583"/>
    <w:rsid w:val="009D5D09"/>
    <w:rsid w:val="009E3606"/>
    <w:rsid w:val="009F2512"/>
    <w:rsid w:val="009F2C2F"/>
    <w:rsid w:val="009F47D7"/>
    <w:rsid w:val="009F7573"/>
    <w:rsid w:val="009F7D4F"/>
    <w:rsid w:val="009F7D57"/>
    <w:rsid w:val="00A0193A"/>
    <w:rsid w:val="00A109FE"/>
    <w:rsid w:val="00A135F9"/>
    <w:rsid w:val="00A15858"/>
    <w:rsid w:val="00A15C65"/>
    <w:rsid w:val="00A175CC"/>
    <w:rsid w:val="00A21046"/>
    <w:rsid w:val="00A23C66"/>
    <w:rsid w:val="00A25EE4"/>
    <w:rsid w:val="00A3049D"/>
    <w:rsid w:val="00A34291"/>
    <w:rsid w:val="00A348E8"/>
    <w:rsid w:val="00A3666C"/>
    <w:rsid w:val="00A40B59"/>
    <w:rsid w:val="00A423B1"/>
    <w:rsid w:val="00A53EB5"/>
    <w:rsid w:val="00A54EAF"/>
    <w:rsid w:val="00A61148"/>
    <w:rsid w:val="00A63C69"/>
    <w:rsid w:val="00A64762"/>
    <w:rsid w:val="00A71DEB"/>
    <w:rsid w:val="00A77EFD"/>
    <w:rsid w:val="00A836DB"/>
    <w:rsid w:val="00A92A9D"/>
    <w:rsid w:val="00A92B5C"/>
    <w:rsid w:val="00A95F01"/>
    <w:rsid w:val="00AA1507"/>
    <w:rsid w:val="00AA7972"/>
    <w:rsid w:val="00AB3546"/>
    <w:rsid w:val="00AB4C36"/>
    <w:rsid w:val="00AC451F"/>
    <w:rsid w:val="00AC6021"/>
    <w:rsid w:val="00AD24A9"/>
    <w:rsid w:val="00AD575E"/>
    <w:rsid w:val="00AD5CB1"/>
    <w:rsid w:val="00AD68C1"/>
    <w:rsid w:val="00AE1715"/>
    <w:rsid w:val="00AE272E"/>
    <w:rsid w:val="00AE65E9"/>
    <w:rsid w:val="00AE7797"/>
    <w:rsid w:val="00AF2E4D"/>
    <w:rsid w:val="00AF33FF"/>
    <w:rsid w:val="00B075FB"/>
    <w:rsid w:val="00B11F2F"/>
    <w:rsid w:val="00B121BE"/>
    <w:rsid w:val="00B14BA5"/>
    <w:rsid w:val="00B168A4"/>
    <w:rsid w:val="00B20016"/>
    <w:rsid w:val="00B263DA"/>
    <w:rsid w:val="00B267EE"/>
    <w:rsid w:val="00B27A46"/>
    <w:rsid w:val="00B34F60"/>
    <w:rsid w:val="00B40CD1"/>
    <w:rsid w:val="00B47936"/>
    <w:rsid w:val="00B5207A"/>
    <w:rsid w:val="00B5519F"/>
    <w:rsid w:val="00B564CF"/>
    <w:rsid w:val="00B57E93"/>
    <w:rsid w:val="00B61F7D"/>
    <w:rsid w:val="00B6572C"/>
    <w:rsid w:val="00B72A9C"/>
    <w:rsid w:val="00B742D1"/>
    <w:rsid w:val="00B8056C"/>
    <w:rsid w:val="00B834E4"/>
    <w:rsid w:val="00B876E1"/>
    <w:rsid w:val="00B97D82"/>
    <w:rsid w:val="00BA26A9"/>
    <w:rsid w:val="00BA5A24"/>
    <w:rsid w:val="00BB2683"/>
    <w:rsid w:val="00BD6EB3"/>
    <w:rsid w:val="00BE0AAE"/>
    <w:rsid w:val="00BE0EA7"/>
    <w:rsid w:val="00BE0FF7"/>
    <w:rsid w:val="00BE2C29"/>
    <w:rsid w:val="00BE65BD"/>
    <w:rsid w:val="00BE6C55"/>
    <w:rsid w:val="00BE6D09"/>
    <w:rsid w:val="00BE6F4D"/>
    <w:rsid w:val="00BF4FD3"/>
    <w:rsid w:val="00BF6A66"/>
    <w:rsid w:val="00BF7A57"/>
    <w:rsid w:val="00C13F7A"/>
    <w:rsid w:val="00C13FCD"/>
    <w:rsid w:val="00C15318"/>
    <w:rsid w:val="00C15971"/>
    <w:rsid w:val="00C2025E"/>
    <w:rsid w:val="00C22E86"/>
    <w:rsid w:val="00C26BE4"/>
    <w:rsid w:val="00C2719B"/>
    <w:rsid w:val="00C306D6"/>
    <w:rsid w:val="00C327BF"/>
    <w:rsid w:val="00C41DA7"/>
    <w:rsid w:val="00C44E43"/>
    <w:rsid w:val="00C52243"/>
    <w:rsid w:val="00C52852"/>
    <w:rsid w:val="00C547A9"/>
    <w:rsid w:val="00C556C2"/>
    <w:rsid w:val="00C62207"/>
    <w:rsid w:val="00C63855"/>
    <w:rsid w:val="00C64E7D"/>
    <w:rsid w:val="00C72674"/>
    <w:rsid w:val="00C74EA8"/>
    <w:rsid w:val="00C85984"/>
    <w:rsid w:val="00C92986"/>
    <w:rsid w:val="00C946E6"/>
    <w:rsid w:val="00C94751"/>
    <w:rsid w:val="00C968F7"/>
    <w:rsid w:val="00CA12F6"/>
    <w:rsid w:val="00CA320E"/>
    <w:rsid w:val="00CA3B33"/>
    <w:rsid w:val="00CB2F65"/>
    <w:rsid w:val="00CB371E"/>
    <w:rsid w:val="00CB4052"/>
    <w:rsid w:val="00CC0424"/>
    <w:rsid w:val="00CC0A28"/>
    <w:rsid w:val="00CC6CF1"/>
    <w:rsid w:val="00CD3F7C"/>
    <w:rsid w:val="00CD52FE"/>
    <w:rsid w:val="00CE481B"/>
    <w:rsid w:val="00CE5D8F"/>
    <w:rsid w:val="00CF2DDE"/>
    <w:rsid w:val="00CF6CA9"/>
    <w:rsid w:val="00D028C6"/>
    <w:rsid w:val="00D07721"/>
    <w:rsid w:val="00D11244"/>
    <w:rsid w:val="00D17673"/>
    <w:rsid w:val="00D215E4"/>
    <w:rsid w:val="00D24EE0"/>
    <w:rsid w:val="00D2723E"/>
    <w:rsid w:val="00D272E1"/>
    <w:rsid w:val="00D34CA9"/>
    <w:rsid w:val="00D370C9"/>
    <w:rsid w:val="00D435BF"/>
    <w:rsid w:val="00D46256"/>
    <w:rsid w:val="00D537E4"/>
    <w:rsid w:val="00D53B74"/>
    <w:rsid w:val="00D53FD5"/>
    <w:rsid w:val="00D54E69"/>
    <w:rsid w:val="00D559A2"/>
    <w:rsid w:val="00D57359"/>
    <w:rsid w:val="00D7303C"/>
    <w:rsid w:val="00D7493A"/>
    <w:rsid w:val="00D84E64"/>
    <w:rsid w:val="00D8525C"/>
    <w:rsid w:val="00D869BA"/>
    <w:rsid w:val="00D920DF"/>
    <w:rsid w:val="00D93A50"/>
    <w:rsid w:val="00D95504"/>
    <w:rsid w:val="00D97883"/>
    <w:rsid w:val="00DA0AB7"/>
    <w:rsid w:val="00DA5687"/>
    <w:rsid w:val="00DA6EE2"/>
    <w:rsid w:val="00DB06EF"/>
    <w:rsid w:val="00DB1EE2"/>
    <w:rsid w:val="00DB1F20"/>
    <w:rsid w:val="00DB28E6"/>
    <w:rsid w:val="00DB3670"/>
    <w:rsid w:val="00DB551C"/>
    <w:rsid w:val="00DB750B"/>
    <w:rsid w:val="00DC236E"/>
    <w:rsid w:val="00DC419D"/>
    <w:rsid w:val="00DC5DF5"/>
    <w:rsid w:val="00DC5F64"/>
    <w:rsid w:val="00DC6500"/>
    <w:rsid w:val="00DD07FD"/>
    <w:rsid w:val="00DD12B1"/>
    <w:rsid w:val="00DD3E44"/>
    <w:rsid w:val="00DD4429"/>
    <w:rsid w:val="00DD4662"/>
    <w:rsid w:val="00DD5B01"/>
    <w:rsid w:val="00DD6CCD"/>
    <w:rsid w:val="00DD7C8D"/>
    <w:rsid w:val="00DE2962"/>
    <w:rsid w:val="00DE7201"/>
    <w:rsid w:val="00DE76D5"/>
    <w:rsid w:val="00DF1568"/>
    <w:rsid w:val="00DF75CD"/>
    <w:rsid w:val="00E01DBA"/>
    <w:rsid w:val="00E02729"/>
    <w:rsid w:val="00E14A85"/>
    <w:rsid w:val="00E155B3"/>
    <w:rsid w:val="00E15874"/>
    <w:rsid w:val="00E15940"/>
    <w:rsid w:val="00E15F63"/>
    <w:rsid w:val="00E169AD"/>
    <w:rsid w:val="00E16BDD"/>
    <w:rsid w:val="00E234BF"/>
    <w:rsid w:val="00E25C69"/>
    <w:rsid w:val="00E33BF8"/>
    <w:rsid w:val="00E341AF"/>
    <w:rsid w:val="00E343C1"/>
    <w:rsid w:val="00E40B70"/>
    <w:rsid w:val="00E457BE"/>
    <w:rsid w:val="00E4605F"/>
    <w:rsid w:val="00E5214A"/>
    <w:rsid w:val="00E55D39"/>
    <w:rsid w:val="00E56D26"/>
    <w:rsid w:val="00E5775B"/>
    <w:rsid w:val="00E6282A"/>
    <w:rsid w:val="00E7023F"/>
    <w:rsid w:val="00E70F5A"/>
    <w:rsid w:val="00E75990"/>
    <w:rsid w:val="00E8198A"/>
    <w:rsid w:val="00E87836"/>
    <w:rsid w:val="00E95359"/>
    <w:rsid w:val="00E97005"/>
    <w:rsid w:val="00EA0014"/>
    <w:rsid w:val="00EA05B2"/>
    <w:rsid w:val="00EB0D0D"/>
    <w:rsid w:val="00EB10CF"/>
    <w:rsid w:val="00EB1BFE"/>
    <w:rsid w:val="00EC0DC2"/>
    <w:rsid w:val="00EC3B5E"/>
    <w:rsid w:val="00EC3E1A"/>
    <w:rsid w:val="00EC4566"/>
    <w:rsid w:val="00EC4F04"/>
    <w:rsid w:val="00EC6EE1"/>
    <w:rsid w:val="00EC7C55"/>
    <w:rsid w:val="00EC7D9A"/>
    <w:rsid w:val="00ED1DBA"/>
    <w:rsid w:val="00EE0430"/>
    <w:rsid w:val="00EE78FE"/>
    <w:rsid w:val="00EE7D9B"/>
    <w:rsid w:val="00EF04E2"/>
    <w:rsid w:val="00EF4485"/>
    <w:rsid w:val="00EF56F3"/>
    <w:rsid w:val="00F03FA9"/>
    <w:rsid w:val="00F118AA"/>
    <w:rsid w:val="00F126B1"/>
    <w:rsid w:val="00F12E87"/>
    <w:rsid w:val="00F14D43"/>
    <w:rsid w:val="00F172CB"/>
    <w:rsid w:val="00F21160"/>
    <w:rsid w:val="00F218DF"/>
    <w:rsid w:val="00F25E90"/>
    <w:rsid w:val="00F32B2D"/>
    <w:rsid w:val="00F337D2"/>
    <w:rsid w:val="00F372D9"/>
    <w:rsid w:val="00F416F9"/>
    <w:rsid w:val="00F43B5A"/>
    <w:rsid w:val="00F44D3A"/>
    <w:rsid w:val="00F468B6"/>
    <w:rsid w:val="00F56067"/>
    <w:rsid w:val="00F56346"/>
    <w:rsid w:val="00F60C4E"/>
    <w:rsid w:val="00F73688"/>
    <w:rsid w:val="00F74B44"/>
    <w:rsid w:val="00F81B4A"/>
    <w:rsid w:val="00F8300A"/>
    <w:rsid w:val="00FA0B2C"/>
    <w:rsid w:val="00FA2A34"/>
    <w:rsid w:val="00FA353E"/>
    <w:rsid w:val="00FA44E7"/>
    <w:rsid w:val="00FA4593"/>
    <w:rsid w:val="00FA5434"/>
    <w:rsid w:val="00FB459E"/>
    <w:rsid w:val="00FC2142"/>
    <w:rsid w:val="00FC31B1"/>
    <w:rsid w:val="00FD0976"/>
    <w:rsid w:val="00FD1A04"/>
    <w:rsid w:val="00FE00E5"/>
    <w:rsid w:val="00FE4455"/>
    <w:rsid w:val="00FE542E"/>
    <w:rsid w:val="00FF0974"/>
    <w:rsid w:val="00FF72DB"/>
    <w:rsid w:val="00FF7AE5"/>
    <w:rsid w:val="2422CDD4"/>
    <w:rsid w:val="275E0503"/>
    <w:rsid w:val="380AFB64"/>
    <w:rsid w:val="3B82CDB8"/>
    <w:rsid w:val="4019FE14"/>
    <w:rsid w:val="451087A1"/>
    <w:rsid w:val="56CC33B7"/>
    <w:rsid w:val="5DAFD3C0"/>
    <w:rsid w:val="637C92B3"/>
    <w:rsid w:val="77D14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BF4FD3"/>
    <w:rPr>
      <w:color w:val="0000FF"/>
      <w:u w:val="single"/>
    </w:rPr>
  </w:style>
  <w:style w:type="paragraph" w:styleId="FootnoteText">
    <w:name w:val="footnote text"/>
    <w:basedOn w:val="Normal"/>
    <w:link w:val="FootnoteTextChar"/>
    <w:uiPriority w:val="99"/>
    <w:semiHidden/>
    <w:unhideWhenUsed/>
    <w:rsid w:val="00450BED"/>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450BED"/>
    <w:rPr>
      <w:sz w:val="20"/>
      <w:szCs w:val="20"/>
    </w:rPr>
  </w:style>
  <w:style w:type="character" w:styleId="FootnoteReference">
    <w:name w:val="footnote reference"/>
    <w:basedOn w:val="DefaultParagraphFont"/>
    <w:uiPriority w:val="99"/>
    <w:semiHidden/>
    <w:unhideWhenUsed/>
    <w:rsid w:val="00450BED"/>
    <w:rPr>
      <w:vertAlign w:val="superscript"/>
    </w:rPr>
  </w:style>
  <w:style w:type="character" w:styleId="FollowedHyperlink">
    <w:name w:val="FollowedHyperlink"/>
    <w:basedOn w:val="DefaultParagraphFont"/>
    <w:uiPriority w:val="99"/>
    <w:semiHidden/>
    <w:unhideWhenUsed/>
    <w:rsid w:val="00801BA1"/>
    <w:rPr>
      <w:color w:val="954F72" w:themeColor="followedHyperlink"/>
      <w:u w:val="single"/>
    </w:rPr>
  </w:style>
  <w:style w:type="character" w:styleId="UnresolvedMention">
    <w:name w:val="Unresolved Mention"/>
    <w:basedOn w:val="DefaultParagraphFont"/>
    <w:uiPriority w:val="99"/>
    <w:semiHidden/>
    <w:unhideWhenUsed/>
    <w:rsid w:val="00FE542E"/>
    <w:rPr>
      <w:color w:val="605E5C"/>
      <w:shd w:val="clear" w:color="auto" w:fill="E1DFDD"/>
    </w:rPr>
  </w:style>
  <w:style w:type="character" w:styleId="CommentReference">
    <w:name w:val="annotation reference"/>
    <w:basedOn w:val="DefaultParagraphFont"/>
    <w:uiPriority w:val="99"/>
    <w:semiHidden/>
    <w:unhideWhenUsed/>
    <w:rsid w:val="006E54B2"/>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6E54B2"/>
    <w:rPr>
      <w:sz w:val="20"/>
      <w:szCs w:val="20"/>
      <w:lang w:val="en-GB"/>
    </w:rPr>
  </w:style>
  <w:style w:type="paragraph" w:styleId="CommentSubject">
    <w:name w:val="annotation subject"/>
    <w:basedOn w:val="CommentText"/>
    <w:next w:val="CommentText"/>
    <w:link w:val="CommentSubjectChar"/>
    <w:uiPriority w:val="99"/>
    <w:semiHidden/>
    <w:unhideWhenUsed/>
    <w:rsid w:val="006E54B2"/>
    <w:rPr>
      <w:b/>
      <w:bCs/>
    </w:rPr>
  </w:style>
  <w:style w:type="character" w:customStyle="1" w:styleId="CommentSubjectChar">
    <w:name w:val="Comment Subject Char"/>
    <w:basedOn w:val="CommentTextChar"/>
    <w:link w:val="CommentSubject"/>
    <w:uiPriority w:val="99"/>
    <w:semiHidden/>
    <w:rsid w:val="006E54B2"/>
    <w:rPr>
      <w:b/>
      <w:bCs/>
      <w:sz w:val="20"/>
      <w:szCs w:val="20"/>
      <w:lang w:val="en-GB"/>
    </w:rPr>
  </w:style>
  <w:style w:type="character" w:customStyle="1" w:styleId="cf01">
    <w:name w:val="cf01"/>
    <w:basedOn w:val="DefaultParagraphFont"/>
    <w:rsid w:val="001C71C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en/document/discussion-paper-scientific-council-decision-13140-definition-terms-range-state-and-vagrant" TargetMode="External"/><Relationship Id="rId26" Type="http://schemas.openxmlformats.org/officeDocument/2006/relationships/hyperlink" Target="https://www.cms.int/en/document/discussion-paper-scientific-council-decision-13128-climate-change-and-migratory-species" TargetMode="External"/><Relationship Id="rId3" Type="http://schemas.openxmlformats.org/officeDocument/2006/relationships/customXml" Target="../customXml/item3.xml"/><Relationship Id="rId21" Type="http://schemas.openxmlformats.org/officeDocument/2006/relationships/hyperlink" Target="https://www.cms.int/en/document/climate-change-and-migratory-species-3"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cms.int/en/document/role-ecological-networks-conservation-migratory-species-1"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sites/default/files/document/cms_scc-sc5_outcome14_tor-wg-definition-terms-range-state-and-vagrant_e.pdf"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climate-change-and-migratory-species-3"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en/document/discussion-paper-scientific-council-decision-13128-climate-change-and-migratory-species" TargetMode="Externa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www.cms.int/sites/default/files/document/cms_scc-sc5_inf.6_decision-13.140-definition-range-state-and-vagrant_e.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document/role-ecological-networks-conservation-migratory-species-1"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cms.int/en/document/guidelines-preparing-and-assessing-proposals-amendment-cms-appendices-1" TargetMode="External"/><Relationship Id="rId1" Type="http://schemas.openxmlformats.org/officeDocument/2006/relationships/hyperlink" Target="https://www.cms.int/en/document/guidelines-preparing-and-assessing-proposals-amendment-cms-appendices-1"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Note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documentManagement>
</p:properties>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4939BFED-E878-4AF1-A057-42D682DA2E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743111-F163-44E7-80FA-8961D2C9E51A}">
  <ds:schemaRefs>
    <ds:schemaRef ds:uri="http://schemas.microsoft.com/sharepoint/v3/contenttype/forms"/>
  </ds:schemaRefs>
</ds:datastoreItem>
</file>

<file path=customXml/itemProps4.xml><?xml version="1.0" encoding="utf-8"?>
<ds:datastoreItem xmlns:ds="http://schemas.openxmlformats.org/officeDocument/2006/customXml" ds:itemID="{30FD61B9-F55B-4070-9B4A-7C63C11FECFD}">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2618</Words>
  <Characters>14929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17512</CharactersWithSpaces>
  <SharedDoc>false</SharedDoc>
  <HLinks>
    <vt:vector size="66" baseType="variant">
      <vt:variant>
        <vt:i4>7274558</vt:i4>
      </vt:variant>
      <vt:variant>
        <vt:i4>24</vt:i4>
      </vt:variant>
      <vt:variant>
        <vt:i4>0</vt:i4>
      </vt:variant>
      <vt:variant>
        <vt:i4>5</vt:i4>
      </vt:variant>
      <vt:variant>
        <vt:lpwstr>https://www.cms.int/en/document/discussion-paper-scientific-council-decision-13128-climate-change-and-migratory-species</vt:lpwstr>
      </vt:variant>
      <vt:variant>
        <vt:lpwstr/>
      </vt:variant>
      <vt:variant>
        <vt:i4>1376274</vt:i4>
      </vt:variant>
      <vt:variant>
        <vt:i4>21</vt:i4>
      </vt:variant>
      <vt:variant>
        <vt:i4>0</vt:i4>
      </vt:variant>
      <vt:variant>
        <vt:i4>5</vt:i4>
      </vt:variant>
      <vt:variant>
        <vt:lpwstr>https://www.cms.int/en/document/role-ecological-networks-conservation-migratory-species-1</vt:lpwstr>
      </vt:variant>
      <vt:variant>
        <vt:lpwstr/>
      </vt:variant>
      <vt:variant>
        <vt:i4>7536738</vt:i4>
      </vt:variant>
      <vt:variant>
        <vt:i4>18</vt:i4>
      </vt:variant>
      <vt:variant>
        <vt:i4>0</vt:i4>
      </vt:variant>
      <vt:variant>
        <vt:i4>5</vt:i4>
      </vt:variant>
      <vt:variant>
        <vt:lpwstr>https://www.cms.int/en/document/climate-change-and-migratory-species-3</vt:lpwstr>
      </vt:variant>
      <vt:variant>
        <vt:lpwstr/>
      </vt:variant>
      <vt:variant>
        <vt:i4>7274558</vt:i4>
      </vt:variant>
      <vt:variant>
        <vt:i4>15</vt:i4>
      </vt:variant>
      <vt:variant>
        <vt:i4>0</vt:i4>
      </vt:variant>
      <vt:variant>
        <vt:i4>5</vt:i4>
      </vt:variant>
      <vt:variant>
        <vt:lpwstr>https://www.cms.int/en/document/discussion-paper-scientific-council-decision-13128-climate-change-and-migratory-species</vt:lpwstr>
      </vt:variant>
      <vt:variant>
        <vt:lpwstr/>
      </vt:variant>
      <vt:variant>
        <vt:i4>1376274</vt:i4>
      </vt:variant>
      <vt:variant>
        <vt:i4>12</vt:i4>
      </vt:variant>
      <vt:variant>
        <vt:i4>0</vt:i4>
      </vt:variant>
      <vt:variant>
        <vt:i4>5</vt:i4>
      </vt:variant>
      <vt:variant>
        <vt:lpwstr>https://www.cms.int/en/document/role-ecological-networks-conservation-migratory-species-1</vt:lpwstr>
      </vt:variant>
      <vt:variant>
        <vt:lpwstr/>
      </vt:variant>
      <vt:variant>
        <vt:i4>7536738</vt:i4>
      </vt:variant>
      <vt:variant>
        <vt:i4>9</vt:i4>
      </vt:variant>
      <vt:variant>
        <vt:i4>0</vt:i4>
      </vt:variant>
      <vt:variant>
        <vt:i4>5</vt:i4>
      </vt:variant>
      <vt:variant>
        <vt:lpwstr>https://www.cms.int/en/document/climate-change-and-migratory-species-3</vt:lpwstr>
      </vt:variant>
      <vt:variant>
        <vt:lpwstr/>
      </vt:variant>
      <vt:variant>
        <vt:i4>5374026</vt:i4>
      </vt:variant>
      <vt:variant>
        <vt:i4>6</vt:i4>
      </vt:variant>
      <vt:variant>
        <vt:i4>0</vt:i4>
      </vt:variant>
      <vt:variant>
        <vt:i4>5</vt:i4>
      </vt:variant>
      <vt:variant>
        <vt:lpwstr>https://www.cms.int/sites/default/files/document/cms_scc-sc5_outcome14_tor-wg-definition-terms-range-state-and-vagrant_e.pdf</vt:lpwstr>
      </vt:variant>
      <vt:variant>
        <vt:lpwstr/>
      </vt:variant>
      <vt:variant>
        <vt:i4>655426</vt:i4>
      </vt:variant>
      <vt:variant>
        <vt:i4>3</vt:i4>
      </vt:variant>
      <vt:variant>
        <vt:i4>0</vt:i4>
      </vt:variant>
      <vt:variant>
        <vt:i4>5</vt:i4>
      </vt:variant>
      <vt:variant>
        <vt:lpwstr>https://www.cms.int/sites/default/files/document/cms_scc-sc5_inf.6_decision-13.140-definition-range-state-and-vagrant_e.pdf</vt:lpwstr>
      </vt:variant>
      <vt:variant>
        <vt:lpwstr/>
      </vt:variant>
      <vt:variant>
        <vt:i4>6488168</vt:i4>
      </vt:variant>
      <vt:variant>
        <vt:i4>0</vt:i4>
      </vt:variant>
      <vt:variant>
        <vt:i4>0</vt:i4>
      </vt:variant>
      <vt:variant>
        <vt:i4>5</vt:i4>
      </vt:variant>
      <vt:variant>
        <vt:lpwstr>https://www.cms.int/en/document/discussion-paper-scientific-council-decision-13140-definition-terms-range-state-and-vagrant</vt:lpwstr>
      </vt:variant>
      <vt:variant>
        <vt:lpwstr/>
      </vt:variant>
      <vt:variant>
        <vt:i4>2228268</vt:i4>
      </vt:variant>
      <vt:variant>
        <vt:i4>3</vt:i4>
      </vt:variant>
      <vt:variant>
        <vt:i4>0</vt:i4>
      </vt:variant>
      <vt:variant>
        <vt:i4>5</vt:i4>
      </vt:variant>
      <vt:variant>
        <vt:lpwstr>https://www.cms.int/en/document/guidelines-preparing-and-assessing-proposals-amendment-cms-appendices-1</vt:lpwstr>
      </vt:variant>
      <vt:variant>
        <vt:lpwstr/>
      </vt:variant>
      <vt:variant>
        <vt:i4>2228268</vt:i4>
      </vt:variant>
      <vt:variant>
        <vt:i4>0</vt:i4>
      </vt:variant>
      <vt:variant>
        <vt:i4>0</vt:i4>
      </vt:variant>
      <vt:variant>
        <vt:i4>5</vt:i4>
      </vt:variant>
      <vt:variant>
        <vt:lpwstr>https://www.cms.int/en/document/guidelines-preparing-and-assessing-proposals-amendment-cms-appendices-1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2023-07-21T09:09:00Z</dcterms:created>
  <dcterms:modified xsi:type="dcterms:W3CDTF">2023-07-21T12:03:00Z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