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7B7E" w14:textId="77777777" w:rsidR="00355BE3" w:rsidRDefault="00355BE3" w:rsidP="00355BE3">
      <w:pPr>
        <w:pStyle w:val="Heading2"/>
        <w:keepNext w:val="0"/>
        <w:ind w:left="-90" w:right="11"/>
        <w:jc w:val="right"/>
        <w:rPr>
          <w:rFonts w:cs="Arial"/>
          <w:sz w:val="22"/>
          <w:szCs w:val="22"/>
          <w:lang w:val="en-GB"/>
        </w:rPr>
      </w:pPr>
      <w:r>
        <w:rPr>
          <w:rFonts w:cs="Arial"/>
          <w:sz w:val="22"/>
          <w:szCs w:val="22"/>
          <w:lang w:val="en-GB"/>
        </w:rPr>
        <w:t>ADDENDUM 1</w:t>
      </w:r>
    </w:p>
    <w:p w14:paraId="29165735" w14:textId="245411B1" w:rsidR="00355BE3" w:rsidRDefault="001D629E" w:rsidP="00355BE3">
      <w:pPr>
        <w:jc w:val="right"/>
        <w:rPr>
          <w:sz w:val="22"/>
          <w:szCs w:val="22"/>
          <w:lang w:val="en-GB"/>
        </w:rPr>
      </w:pPr>
      <w:r>
        <w:rPr>
          <w:sz w:val="22"/>
          <w:szCs w:val="22"/>
          <w:lang w:val="en-GB"/>
        </w:rPr>
        <w:t>In-session version</w:t>
      </w:r>
    </w:p>
    <w:p w14:paraId="14F51DD9" w14:textId="77777777" w:rsidR="001D629E" w:rsidRPr="00275CED" w:rsidRDefault="001D629E" w:rsidP="00355BE3">
      <w:pPr>
        <w:jc w:val="right"/>
        <w:rPr>
          <w:sz w:val="22"/>
          <w:szCs w:val="22"/>
          <w:lang w:val="en-GB"/>
        </w:rPr>
      </w:pPr>
    </w:p>
    <w:p w14:paraId="591C5C34" w14:textId="77777777" w:rsidR="00355BE3" w:rsidRDefault="00355BE3" w:rsidP="00355BE3">
      <w:pPr>
        <w:pStyle w:val="Heading2"/>
        <w:keepNext w:val="0"/>
        <w:ind w:left="-90" w:right="-367"/>
        <w:jc w:val="center"/>
        <w:rPr>
          <w:rFonts w:cs="Arial"/>
          <w:sz w:val="22"/>
          <w:szCs w:val="22"/>
          <w:lang w:val="en-GB"/>
        </w:rPr>
      </w:pPr>
      <w:r>
        <w:rPr>
          <w:rFonts w:cs="Arial"/>
          <w:sz w:val="22"/>
          <w:szCs w:val="22"/>
          <w:lang w:val="en-GB"/>
        </w:rPr>
        <w:t xml:space="preserve">SCIENTIFIC COUNCIL COMMENTS </w:t>
      </w:r>
    </w:p>
    <w:p w14:paraId="300A0977" w14:textId="178B93F0" w:rsidR="00355BE3" w:rsidRPr="003E24AC" w:rsidRDefault="00355BE3" w:rsidP="00355BE3">
      <w:pPr>
        <w:pStyle w:val="Heading2"/>
        <w:keepNext w:val="0"/>
        <w:ind w:left="-90" w:right="-367"/>
        <w:jc w:val="center"/>
        <w:rPr>
          <w:rFonts w:cs="Arial"/>
          <w:b w:val="0"/>
          <w:sz w:val="22"/>
          <w:szCs w:val="22"/>
          <w:lang w:val="en-GB"/>
        </w:rPr>
      </w:pPr>
      <w:r w:rsidRPr="0962F424">
        <w:rPr>
          <w:rFonts w:cs="Arial"/>
          <w:b w:val="0"/>
          <w:bCs w:val="0"/>
          <w:sz w:val="22"/>
          <w:szCs w:val="22"/>
          <w:lang w:val="en-GB"/>
        </w:rPr>
        <w:t>(arising from ScC-SC</w:t>
      </w:r>
      <w:r w:rsidR="009163C0" w:rsidRPr="0962F424">
        <w:rPr>
          <w:rFonts w:cs="Arial"/>
          <w:b w:val="0"/>
          <w:bCs w:val="0"/>
          <w:sz w:val="22"/>
          <w:szCs w:val="22"/>
          <w:lang w:val="en-GB"/>
        </w:rPr>
        <w:t>6</w:t>
      </w:r>
      <w:r w:rsidRPr="0962F424">
        <w:rPr>
          <w:rFonts w:cs="Arial"/>
          <w:b w:val="0"/>
          <w:bCs w:val="0"/>
          <w:sz w:val="22"/>
          <w:szCs w:val="22"/>
          <w:lang w:val="en-GB"/>
        </w:rPr>
        <w:t xml:space="preserve">) </w:t>
      </w:r>
    </w:p>
    <w:p w14:paraId="5EB3F3D1" w14:textId="37734EE9" w:rsidR="4E3E5A78" w:rsidRDefault="4E3E5A78" w:rsidP="4E3E5A78">
      <w:pPr>
        <w:rPr>
          <w:sz w:val="22"/>
          <w:szCs w:val="22"/>
        </w:rPr>
      </w:pPr>
    </w:p>
    <w:p w14:paraId="0DA85967" w14:textId="379B3155" w:rsidR="78977C83" w:rsidRDefault="78977C83" w:rsidP="4EEEB5DD">
      <w:pPr>
        <w:pStyle w:val="Heading2"/>
        <w:keepNext w:val="0"/>
        <w:jc w:val="center"/>
        <w:rPr>
          <w:sz w:val="22"/>
          <w:szCs w:val="22"/>
        </w:rPr>
      </w:pPr>
      <w:r w:rsidRPr="4EEEB5DD">
        <w:rPr>
          <w:sz w:val="22"/>
          <w:szCs w:val="22"/>
        </w:rPr>
        <w:t xml:space="preserve">PROPOSAL FOR A CONCERTED ACTION FOR THE </w:t>
      </w:r>
    </w:p>
    <w:p w14:paraId="6944EE55" w14:textId="31729AFB" w:rsidR="78977C83" w:rsidRDefault="78977C83" w:rsidP="4EEEB5DD">
      <w:pPr>
        <w:pStyle w:val="Heading2"/>
        <w:keepNext w:val="0"/>
        <w:jc w:val="center"/>
        <w:rPr>
          <w:sz w:val="22"/>
          <w:szCs w:val="22"/>
        </w:rPr>
      </w:pPr>
      <w:r w:rsidRPr="4EEEB5DD">
        <w:rPr>
          <w:sz w:val="22"/>
          <w:szCs w:val="22"/>
        </w:rPr>
        <w:t>BLUE SHARK (</w:t>
      </w:r>
      <w:r w:rsidRPr="4EEEB5DD">
        <w:rPr>
          <w:i/>
          <w:iCs/>
          <w:sz w:val="22"/>
          <w:szCs w:val="22"/>
        </w:rPr>
        <w:t>Prionace glauca</w:t>
      </w:r>
      <w:r w:rsidRPr="4EEEB5DD">
        <w:rPr>
          <w:sz w:val="22"/>
          <w:szCs w:val="22"/>
        </w:rPr>
        <w:t xml:space="preserve">) ALREADY LISTED </w:t>
      </w:r>
    </w:p>
    <w:p w14:paraId="6EE66031" w14:textId="250D7D22" w:rsidR="78977C83" w:rsidRDefault="78977C83" w:rsidP="4EEEB5DD">
      <w:pPr>
        <w:pStyle w:val="Heading2"/>
        <w:keepNext w:val="0"/>
        <w:jc w:val="center"/>
        <w:rPr>
          <w:sz w:val="22"/>
          <w:szCs w:val="22"/>
        </w:rPr>
      </w:pPr>
      <w:r w:rsidRPr="4EEEB5DD">
        <w:rPr>
          <w:sz w:val="22"/>
          <w:szCs w:val="22"/>
        </w:rPr>
        <w:t>IN APPENDIX II OF THE CONVENTION</w:t>
      </w:r>
    </w:p>
    <w:p w14:paraId="61A20AA9" w14:textId="1F2559A5" w:rsidR="333704AA" w:rsidRDefault="333704AA" w:rsidP="333704AA"/>
    <w:p w14:paraId="5F359992" w14:textId="62963A19" w:rsidR="00355BE3" w:rsidRDefault="00355BE3" w:rsidP="00355BE3">
      <w:pPr>
        <w:pStyle w:val="Heading2"/>
        <w:keepNext w:val="0"/>
        <w:ind w:left="-90" w:right="-367"/>
        <w:jc w:val="center"/>
        <w:rPr>
          <w:rFonts w:cs="Arial"/>
          <w:sz w:val="22"/>
          <w:szCs w:val="22"/>
        </w:rPr>
      </w:pPr>
      <w:r w:rsidRPr="4EEEB5DD">
        <w:rPr>
          <w:rFonts w:cs="Arial"/>
          <w:sz w:val="22"/>
          <w:szCs w:val="22"/>
        </w:rPr>
        <w:t>UNEP/CMS/COP1</w:t>
      </w:r>
      <w:r w:rsidR="009163C0" w:rsidRPr="4EEEB5DD">
        <w:rPr>
          <w:rFonts w:cs="Arial"/>
          <w:sz w:val="22"/>
          <w:szCs w:val="22"/>
        </w:rPr>
        <w:t>4</w:t>
      </w:r>
      <w:r w:rsidRPr="4EEEB5DD">
        <w:rPr>
          <w:rFonts w:cs="Arial"/>
          <w:sz w:val="22"/>
          <w:szCs w:val="22"/>
        </w:rPr>
        <w:t>/Doc</w:t>
      </w:r>
      <w:r w:rsidR="00834FB0" w:rsidRPr="4EEEB5DD">
        <w:rPr>
          <w:rFonts w:cs="Arial"/>
          <w:sz w:val="22"/>
          <w:szCs w:val="22"/>
        </w:rPr>
        <w:t>.</w:t>
      </w:r>
      <w:r w:rsidR="2B598419" w:rsidRPr="4EEEB5DD">
        <w:rPr>
          <w:rFonts w:cs="Arial"/>
          <w:sz w:val="22"/>
          <w:szCs w:val="22"/>
        </w:rPr>
        <w:t>3</w:t>
      </w:r>
      <w:r w:rsidR="28765D3C" w:rsidRPr="4EEEB5DD">
        <w:rPr>
          <w:rFonts w:cs="Arial"/>
          <w:sz w:val="22"/>
          <w:szCs w:val="22"/>
        </w:rPr>
        <w:t>2</w:t>
      </w:r>
      <w:r w:rsidR="434941F1" w:rsidRPr="4EEEB5DD">
        <w:rPr>
          <w:rFonts w:cs="Arial"/>
          <w:sz w:val="22"/>
          <w:szCs w:val="22"/>
        </w:rPr>
        <w:t>.</w:t>
      </w:r>
      <w:r w:rsidR="4D0D739C" w:rsidRPr="4EEEB5DD">
        <w:rPr>
          <w:rFonts w:cs="Arial"/>
          <w:sz w:val="22"/>
          <w:szCs w:val="22"/>
        </w:rPr>
        <w:t>3.</w:t>
      </w:r>
      <w:r w:rsidR="7A6C01AB" w:rsidRPr="4EEEB5DD">
        <w:rPr>
          <w:rFonts w:cs="Arial"/>
          <w:sz w:val="22"/>
          <w:szCs w:val="22"/>
        </w:rPr>
        <w:t>7</w:t>
      </w:r>
    </w:p>
    <w:p w14:paraId="1B0A0A85" w14:textId="77777777" w:rsidR="00A5468C" w:rsidRPr="00A5468C" w:rsidRDefault="00A5468C" w:rsidP="00A5468C"/>
    <w:p w14:paraId="6526D070" w14:textId="74CB4AA8" w:rsidR="00A5468C" w:rsidRDefault="00A5468C" w:rsidP="49B0BAB5">
      <w:pPr>
        <w:jc w:val="center"/>
        <w:rPr>
          <w:b/>
          <w:bCs/>
          <w:i/>
          <w:iCs/>
          <w:sz w:val="22"/>
          <w:szCs w:val="22"/>
        </w:rPr>
      </w:pPr>
      <w:r w:rsidRPr="49B0BAB5">
        <w:rPr>
          <w:b/>
          <w:bCs/>
          <w:i/>
          <w:iCs/>
          <w:sz w:val="22"/>
          <w:szCs w:val="22"/>
        </w:rPr>
        <w:t>(ScC-SC6 Agenda Item 14.3.</w:t>
      </w:r>
      <w:r w:rsidR="1A62DEF5" w:rsidRPr="49B0BAB5">
        <w:rPr>
          <w:b/>
          <w:bCs/>
          <w:i/>
          <w:iCs/>
          <w:sz w:val="22"/>
          <w:szCs w:val="22"/>
        </w:rPr>
        <w:t>7</w:t>
      </w:r>
      <w:r w:rsidRPr="49B0BAB5">
        <w:rPr>
          <w:b/>
          <w:bCs/>
          <w:i/>
          <w:iCs/>
          <w:sz w:val="22"/>
          <w:szCs w:val="22"/>
        </w:rPr>
        <w:t>)</w:t>
      </w:r>
    </w:p>
    <w:p w14:paraId="107EA258" w14:textId="77777777" w:rsidR="00A5468C" w:rsidRPr="00A5468C" w:rsidRDefault="00A5468C" w:rsidP="00A5468C"/>
    <w:p w14:paraId="26516C5A" w14:textId="77777777" w:rsidR="00355BE3" w:rsidRPr="009E5236" w:rsidRDefault="00355BE3" w:rsidP="00355BE3">
      <w:pPr>
        <w:tabs>
          <w:tab w:val="left" w:pos="1020"/>
        </w:tabs>
        <w:rPr>
          <w:rFonts w:cs="Arial"/>
          <w:sz w:val="22"/>
          <w:szCs w:val="22"/>
        </w:rPr>
      </w:pPr>
    </w:p>
    <w:p w14:paraId="1CB68B45" w14:textId="77777777" w:rsidR="00355BE3" w:rsidRPr="00743376" w:rsidRDefault="00355BE3" w:rsidP="00355BE3">
      <w:pPr>
        <w:tabs>
          <w:tab w:val="left" w:pos="1020"/>
        </w:tabs>
        <w:rPr>
          <w:rFonts w:cs="Arial"/>
          <w:sz w:val="22"/>
          <w:szCs w:val="22"/>
        </w:rPr>
      </w:pPr>
    </w:p>
    <w:p w14:paraId="5B60772A" w14:textId="77777777" w:rsidR="00167370" w:rsidRPr="00743376" w:rsidRDefault="00167370" w:rsidP="00355BE3">
      <w:pPr>
        <w:tabs>
          <w:tab w:val="left" w:pos="1020"/>
        </w:tabs>
        <w:rPr>
          <w:rFonts w:cs="Arial"/>
          <w:sz w:val="22"/>
          <w:szCs w:val="22"/>
        </w:rPr>
      </w:pPr>
    </w:p>
    <w:p w14:paraId="22E43B99" w14:textId="77777777" w:rsidR="00170AB1" w:rsidRPr="00B6586F" w:rsidRDefault="00170AB1" w:rsidP="00B6586F">
      <w:pPr>
        <w:tabs>
          <w:tab w:val="left" w:pos="1020"/>
        </w:tabs>
        <w:jc w:val="both"/>
        <w:rPr>
          <w:rFonts w:cs="Arial"/>
          <w:b/>
          <w:sz w:val="22"/>
          <w:szCs w:val="22"/>
        </w:rPr>
      </w:pPr>
      <w:r w:rsidRPr="00B6586F">
        <w:rPr>
          <w:rFonts w:cs="Arial"/>
          <w:b/>
          <w:sz w:val="22"/>
          <w:szCs w:val="22"/>
        </w:rPr>
        <w:t>RECOMMENDATIONS TO COP14</w:t>
      </w:r>
    </w:p>
    <w:p w14:paraId="2F50CB74" w14:textId="77777777" w:rsidR="00170AB1" w:rsidRPr="00B6586F" w:rsidRDefault="00170AB1" w:rsidP="00B6586F">
      <w:pPr>
        <w:tabs>
          <w:tab w:val="left" w:pos="1020"/>
        </w:tabs>
        <w:jc w:val="both"/>
        <w:rPr>
          <w:rFonts w:cs="Arial"/>
          <w:sz w:val="22"/>
          <w:szCs w:val="22"/>
        </w:rPr>
      </w:pPr>
    </w:p>
    <w:p w14:paraId="703ECE10" w14:textId="19E067AD" w:rsidR="00BA2B2F" w:rsidRPr="00B6586F" w:rsidRDefault="00BA2B2F" w:rsidP="00B6586F">
      <w:pPr>
        <w:pStyle w:val="ListParagraph"/>
        <w:numPr>
          <w:ilvl w:val="0"/>
          <w:numId w:val="1"/>
        </w:numPr>
        <w:jc w:val="both"/>
        <w:rPr>
          <w:rFonts w:cs="Arial"/>
          <w:sz w:val="22"/>
          <w:szCs w:val="22"/>
        </w:rPr>
      </w:pPr>
      <w:r w:rsidRPr="00B6586F">
        <w:rPr>
          <w:rFonts w:cs="Arial"/>
          <w:sz w:val="22"/>
          <w:szCs w:val="22"/>
        </w:rPr>
        <w:t>SC6 recommended the proposal for adoption, but with amendments</w:t>
      </w:r>
      <w:r w:rsidR="00564265" w:rsidRPr="00B6586F">
        <w:rPr>
          <w:rFonts w:cs="Arial"/>
          <w:sz w:val="22"/>
          <w:szCs w:val="22"/>
        </w:rPr>
        <w:t xml:space="preserve"> as provided below.</w:t>
      </w:r>
    </w:p>
    <w:p w14:paraId="646CCA3C" w14:textId="77777777" w:rsidR="00664173" w:rsidRPr="00B6586F" w:rsidRDefault="00664173" w:rsidP="00B6586F">
      <w:pPr>
        <w:tabs>
          <w:tab w:val="left" w:pos="1020"/>
        </w:tabs>
        <w:jc w:val="both"/>
        <w:rPr>
          <w:rFonts w:cs="Arial"/>
          <w:sz w:val="22"/>
          <w:szCs w:val="22"/>
        </w:rPr>
      </w:pPr>
    </w:p>
    <w:p w14:paraId="4999E447" w14:textId="77777777" w:rsidR="00170AB1" w:rsidRPr="00B6586F" w:rsidRDefault="00170AB1" w:rsidP="00B6586F">
      <w:pPr>
        <w:tabs>
          <w:tab w:val="left" w:pos="1020"/>
        </w:tabs>
        <w:jc w:val="both"/>
        <w:rPr>
          <w:rFonts w:cs="Arial"/>
          <w:b/>
          <w:sz w:val="22"/>
          <w:szCs w:val="22"/>
        </w:rPr>
      </w:pPr>
    </w:p>
    <w:p w14:paraId="2FD7480B" w14:textId="77777777" w:rsidR="00170AB1" w:rsidRPr="00B6586F" w:rsidRDefault="00170AB1" w:rsidP="00B6586F">
      <w:pPr>
        <w:tabs>
          <w:tab w:val="left" w:pos="1020"/>
        </w:tabs>
        <w:jc w:val="both"/>
        <w:rPr>
          <w:rFonts w:cs="Arial"/>
          <w:b/>
          <w:sz w:val="22"/>
          <w:szCs w:val="22"/>
        </w:rPr>
      </w:pPr>
      <w:r w:rsidRPr="00B6586F">
        <w:rPr>
          <w:rFonts w:cs="Arial"/>
          <w:b/>
          <w:sz w:val="22"/>
          <w:szCs w:val="22"/>
        </w:rPr>
        <w:t>GENERAL COMMENTS ON THE DOCUMENT</w:t>
      </w:r>
    </w:p>
    <w:p w14:paraId="6FE63178" w14:textId="77777777" w:rsidR="00564265" w:rsidRPr="00B6586F" w:rsidRDefault="00564265" w:rsidP="00B6586F">
      <w:pPr>
        <w:tabs>
          <w:tab w:val="left" w:pos="1020"/>
        </w:tabs>
        <w:jc w:val="both"/>
        <w:rPr>
          <w:rFonts w:cs="Arial"/>
          <w:b/>
          <w:sz w:val="22"/>
          <w:szCs w:val="22"/>
        </w:rPr>
      </w:pPr>
    </w:p>
    <w:p w14:paraId="76FA28A5" w14:textId="77777777" w:rsidR="007F7505" w:rsidRPr="00B6586F" w:rsidRDefault="002C29F1" w:rsidP="00B6586F">
      <w:pPr>
        <w:pStyle w:val="ListParagraph"/>
        <w:numPr>
          <w:ilvl w:val="0"/>
          <w:numId w:val="1"/>
        </w:numPr>
        <w:tabs>
          <w:tab w:val="left" w:pos="1020"/>
        </w:tabs>
        <w:jc w:val="both"/>
        <w:rPr>
          <w:rFonts w:cs="Arial"/>
          <w:sz w:val="22"/>
          <w:szCs w:val="22"/>
        </w:rPr>
      </w:pPr>
      <w:r w:rsidRPr="00B6586F">
        <w:rPr>
          <w:rFonts w:cs="Arial"/>
          <w:sz w:val="22"/>
          <w:szCs w:val="22"/>
        </w:rPr>
        <w:t xml:space="preserve">It was noted with concern that </w:t>
      </w:r>
      <w:r w:rsidR="0012544C" w:rsidRPr="00B6586F">
        <w:rPr>
          <w:rFonts w:cs="Arial"/>
          <w:sz w:val="22"/>
          <w:szCs w:val="22"/>
        </w:rPr>
        <w:t>many activities were directed to Parties</w:t>
      </w:r>
      <w:r w:rsidR="008F2BE5" w:rsidRPr="00B6586F">
        <w:rPr>
          <w:rFonts w:cs="Arial"/>
          <w:sz w:val="22"/>
          <w:szCs w:val="22"/>
        </w:rPr>
        <w:t xml:space="preserve"> and that </w:t>
      </w:r>
      <w:r w:rsidR="005001CF" w:rsidRPr="00B6586F">
        <w:rPr>
          <w:rFonts w:cs="Arial"/>
          <w:sz w:val="22"/>
          <w:szCs w:val="22"/>
        </w:rPr>
        <w:t xml:space="preserve">Concerted Action should not be an alternative way of giving mandates to Parties and the Secretariat without going through the normal procedures for resolutions and decisions. Especially if an NGO develops a </w:t>
      </w:r>
      <w:r w:rsidR="007F7505" w:rsidRPr="00B6586F">
        <w:rPr>
          <w:rFonts w:cs="Arial"/>
          <w:sz w:val="22"/>
          <w:szCs w:val="22"/>
        </w:rPr>
        <w:t>Concerted Action proposal</w:t>
      </w:r>
      <w:r w:rsidR="005001CF" w:rsidRPr="00B6586F">
        <w:rPr>
          <w:rFonts w:cs="Arial"/>
          <w:sz w:val="22"/>
          <w:szCs w:val="22"/>
        </w:rPr>
        <w:t xml:space="preserve"> with implications for Parties, those Parties should be consulted before the document is submitted. </w:t>
      </w:r>
    </w:p>
    <w:p w14:paraId="6FE15699" w14:textId="77777777" w:rsidR="005001CF" w:rsidRPr="00B6586F" w:rsidRDefault="005001CF" w:rsidP="00B6586F">
      <w:pPr>
        <w:tabs>
          <w:tab w:val="left" w:pos="1020"/>
        </w:tabs>
        <w:jc w:val="both"/>
        <w:rPr>
          <w:rFonts w:cs="Arial"/>
          <w:sz w:val="22"/>
          <w:szCs w:val="22"/>
        </w:rPr>
      </w:pPr>
    </w:p>
    <w:p w14:paraId="67654820" w14:textId="66233627" w:rsidR="008F2BE5" w:rsidRPr="00B6586F" w:rsidRDefault="008F2BE5" w:rsidP="00B6586F">
      <w:pPr>
        <w:pStyle w:val="ListParagraph"/>
        <w:numPr>
          <w:ilvl w:val="0"/>
          <w:numId w:val="1"/>
        </w:numPr>
        <w:tabs>
          <w:tab w:val="left" w:pos="1020"/>
        </w:tabs>
        <w:jc w:val="both"/>
        <w:rPr>
          <w:rFonts w:cs="Arial"/>
          <w:sz w:val="22"/>
          <w:szCs w:val="22"/>
        </w:rPr>
      </w:pPr>
      <w:r w:rsidRPr="00B6586F">
        <w:rPr>
          <w:rFonts w:cs="Arial"/>
          <w:sz w:val="22"/>
          <w:szCs w:val="22"/>
        </w:rPr>
        <w:t xml:space="preserve">It was also noted that </w:t>
      </w:r>
      <w:proofErr w:type="gramStart"/>
      <w:r w:rsidRPr="00B6586F">
        <w:rPr>
          <w:rFonts w:cs="Arial"/>
          <w:sz w:val="22"/>
          <w:szCs w:val="22"/>
        </w:rPr>
        <w:t>a number of</w:t>
      </w:r>
      <w:proofErr w:type="gramEnd"/>
      <w:r w:rsidRPr="00B6586F">
        <w:rPr>
          <w:rFonts w:cs="Arial"/>
          <w:sz w:val="22"/>
          <w:szCs w:val="22"/>
        </w:rPr>
        <w:t xml:space="preserve"> pro</w:t>
      </w:r>
      <w:r w:rsidR="005001CF" w:rsidRPr="00B6586F">
        <w:rPr>
          <w:rFonts w:cs="Arial"/>
          <w:sz w:val="22"/>
          <w:szCs w:val="22"/>
        </w:rPr>
        <w:t xml:space="preserve">posed </w:t>
      </w:r>
      <w:r w:rsidRPr="00B6586F">
        <w:rPr>
          <w:rFonts w:cs="Arial"/>
          <w:sz w:val="22"/>
          <w:szCs w:val="22"/>
        </w:rPr>
        <w:t xml:space="preserve">activities are beyond the </w:t>
      </w:r>
      <w:r w:rsidR="005001CF" w:rsidRPr="00B6586F">
        <w:rPr>
          <w:rFonts w:cs="Arial"/>
          <w:sz w:val="22"/>
          <w:szCs w:val="22"/>
        </w:rPr>
        <w:t xml:space="preserve">mandate of CMS and should be dealt with in the competent fora such as CITES and RFMOs. </w:t>
      </w:r>
    </w:p>
    <w:p w14:paraId="29803EF9" w14:textId="77777777" w:rsidR="005001CF" w:rsidRPr="00B6586F" w:rsidRDefault="005001CF" w:rsidP="00B6586F">
      <w:pPr>
        <w:pStyle w:val="ListParagraph"/>
        <w:tabs>
          <w:tab w:val="left" w:pos="1020"/>
        </w:tabs>
        <w:ind w:left="420"/>
        <w:jc w:val="both"/>
        <w:rPr>
          <w:rFonts w:cs="Arial"/>
          <w:sz w:val="22"/>
          <w:szCs w:val="22"/>
        </w:rPr>
      </w:pPr>
    </w:p>
    <w:p w14:paraId="713C7590" w14:textId="4085BD28" w:rsidR="002E2721" w:rsidRPr="00B6586F" w:rsidRDefault="002E2721" w:rsidP="00B6586F">
      <w:pPr>
        <w:pStyle w:val="ListParagraph"/>
        <w:numPr>
          <w:ilvl w:val="0"/>
          <w:numId w:val="1"/>
        </w:numPr>
        <w:tabs>
          <w:tab w:val="left" w:pos="1020"/>
        </w:tabs>
        <w:jc w:val="both"/>
        <w:rPr>
          <w:rFonts w:cs="Arial"/>
          <w:sz w:val="22"/>
          <w:szCs w:val="22"/>
        </w:rPr>
      </w:pPr>
      <w:r w:rsidRPr="00B6586F">
        <w:rPr>
          <w:rFonts w:cs="Arial"/>
          <w:sz w:val="22"/>
          <w:szCs w:val="22"/>
        </w:rPr>
        <w:t xml:space="preserve">It was agreed that with regards to the timeline of activities related to the protection and identification of critical sites </w:t>
      </w:r>
      <w:r w:rsidR="008662A5" w:rsidRPr="00B6586F">
        <w:rPr>
          <w:rFonts w:cs="Arial"/>
          <w:sz w:val="22"/>
          <w:szCs w:val="22"/>
        </w:rPr>
        <w:t xml:space="preserve">needs adjustment as sites must first be known </w:t>
      </w:r>
      <w:proofErr w:type="gramStart"/>
      <w:r w:rsidR="008662A5" w:rsidRPr="00B6586F">
        <w:rPr>
          <w:rFonts w:cs="Arial"/>
          <w:sz w:val="22"/>
          <w:szCs w:val="22"/>
        </w:rPr>
        <w:t>before</w:t>
      </w:r>
      <w:proofErr w:type="gramEnd"/>
      <w:r w:rsidR="008662A5" w:rsidRPr="00B6586F">
        <w:rPr>
          <w:rFonts w:cs="Arial"/>
          <w:sz w:val="22"/>
          <w:szCs w:val="22"/>
        </w:rPr>
        <w:t xml:space="preserve"> they can be protected. </w:t>
      </w:r>
    </w:p>
    <w:p w14:paraId="135A2F5E" w14:textId="77777777" w:rsidR="008662A5" w:rsidRPr="00B6586F" w:rsidRDefault="008662A5" w:rsidP="00B6586F">
      <w:pPr>
        <w:tabs>
          <w:tab w:val="left" w:pos="1020"/>
        </w:tabs>
        <w:jc w:val="both"/>
        <w:rPr>
          <w:rFonts w:cs="Arial"/>
          <w:sz w:val="22"/>
          <w:szCs w:val="22"/>
        </w:rPr>
      </w:pPr>
    </w:p>
    <w:p w14:paraId="2CDC1331" w14:textId="08939FD6" w:rsidR="009E0FF0" w:rsidRPr="00B6586F" w:rsidRDefault="00FE38FF" w:rsidP="00B6586F">
      <w:pPr>
        <w:pStyle w:val="ListParagraph"/>
        <w:numPr>
          <w:ilvl w:val="0"/>
          <w:numId w:val="1"/>
        </w:numPr>
        <w:tabs>
          <w:tab w:val="left" w:pos="1020"/>
        </w:tabs>
        <w:jc w:val="both"/>
        <w:rPr>
          <w:rFonts w:cs="Arial"/>
          <w:sz w:val="22"/>
          <w:szCs w:val="22"/>
        </w:rPr>
      </w:pPr>
      <w:r w:rsidRPr="00B6586F">
        <w:rPr>
          <w:rFonts w:cs="Arial"/>
          <w:sz w:val="22"/>
          <w:szCs w:val="22"/>
        </w:rPr>
        <w:t xml:space="preserve">It was </w:t>
      </w:r>
      <w:proofErr w:type="gramStart"/>
      <w:r w:rsidR="002C29F1" w:rsidRPr="00B6586F">
        <w:rPr>
          <w:rFonts w:cs="Arial"/>
          <w:sz w:val="22"/>
          <w:szCs w:val="22"/>
        </w:rPr>
        <w:t>recommend</w:t>
      </w:r>
      <w:proofErr w:type="gramEnd"/>
      <w:r w:rsidRPr="00B6586F">
        <w:rPr>
          <w:rFonts w:cs="Arial"/>
          <w:sz w:val="22"/>
          <w:szCs w:val="22"/>
        </w:rPr>
        <w:t xml:space="preserve"> to </w:t>
      </w:r>
      <w:r w:rsidR="009E0FF0" w:rsidRPr="00B6586F">
        <w:rPr>
          <w:rFonts w:cs="Arial"/>
          <w:sz w:val="22"/>
          <w:szCs w:val="22"/>
        </w:rPr>
        <w:t xml:space="preserve">add wording </w:t>
      </w:r>
      <w:r w:rsidR="003E689C" w:rsidRPr="00B6586F">
        <w:rPr>
          <w:rFonts w:cs="Arial"/>
          <w:sz w:val="22"/>
          <w:szCs w:val="22"/>
        </w:rPr>
        <w:t xml:space="preserve">about close cooperation with </w:t>
      </w:r>
      <w:r w:rsidR="002C29F1" w:rsidRPr="00B6586F">
        <w:rPr>
          <w:rFonts w:cs="Arial"/>
          <w:sz w:val="22"/>
          <w:szCs w:val="22"/>
        </w:rPr>
        <w:t xml:space="preserve">the </w:t>
      </w:r>
      <w:r w:rsidR="003E689C" w:rsidRPr="00B6586F">
        <w:rPr>
          <w:rFonts w:cs="Arial"/>
          <w:sz w:val="22"/>
          <w:szCs w:val="22"/>
        </w:rPr>
        <w:t>Sharks MOU</w:t>
      </w:r>
      <w:r w:rsidR="002C29F1" w:rsidRPr="00B6586F">
        <w:rPr>
          <w:rFonts w:cs="Arial"/>
          <w:sz w:val="22"/>
          <w:szCs w:val="22"/>
        </w:rPr>
        <w:t>.</w:t>
      </w:r>
    </w:p>
    <w:p w14:paraId="65ACFCBB" w14:textId="77777777" w:rsidR="00FE38FF" w:rsidRPr="00B6586F" w:rsidRDefault="00FE38FF" w:rsidP="00B6586F">
      <w:pPr>
        <w:pStyle w:val="ListParagraph"/>
        <w:numPr>
          <w:ilvl w:val="0"/>
          <w:numId w:val="1"/>
        </w:numPr>
        <w:tabs>
          <w:tab w:val="left" w:pos="1020"/>
        </w:tabs>
        <w:jc w:val="both"/>
        <w:rPr>
          <w:rFonts w:cs="Arial"/>
          <w:sz w:val="22"/>
          <w:szCs w:val="22"/>
        </w:rPr>
      </w:pPr>
      <w:r w:rsidRPr="00B6586F">
        <w:rPr>
          <w:rFonts w:cs="Arial"/>
          <w:sz w:val="22"/>
          <w:szCs w:val="22"/>
        </w:rPr>
        <w:t>Law of the Wild offered support with the legal gap analyses.</w:t>
      </w:r>
    </w:p>
    <w:p w14:paraId="4443DD80" w14:textId="77777777" w:rsidR="00170AB1" w:rsidRPr="00B6586F" w:rsidRDefault="00170AB1" w:rsidP="00B6586F">
      <w:pPr>
        <w:tabs>
          <w:tab w:val="left" w:pos="1020"/>
        </w:tabs>
        <w:jc w:val="both"/>
        <w:rPr>
          <w:rFonts w:cs="Arial"/>
          <w:sz w:val="22"/>
          <w:szCs w:val="22"/>
        </w:rPr>
      </w:pPr>
    </w:p>
    <w:p w14:paraId="7A953EE7" w14:textId="77777777" w:rsidR="00170AB1" w:rsidRPr="00B6586F" w:rsidRDefault="00170AB1" w:rsidP="00B6586F">
      <w:pPr>
        <w:tabs>
          <w:tab w:val="left" w:pos="1020"/>
        </w:tabs>
        <w:jc w:val="both"/>
        <w:rPr>
          <w:rFonts w:cs="Arial"/>
          <w:b/>
          <w:sz w:val="22"/>
          <w:szCs w:val="22"/>
        </w:rPr>
      </w:pPr>
    </w:p>
    <w:p w14:paraId="4A9B2817" w14:textId="77777777" w:rsidR="00170AB1" w:rsidRPr="00B6586F" w:rsidRDefault="00170AB1" w:rsidP="00B6586F">
      <w:pPr>
        <w:tabs>
          <w:tab w:val="left" w:pos="1020"/>
        </w:tabs>
        <w:jc w:val="both"/>
        <w:rPr>
          <w:rFonts w:cs="Arial"/>
          <w:b/>
          <w:sz w:val="22"/>
          <w:szCs w:val="22"/>
        </w:rPr>
      </w:pPr>
      <w:r w:rsidRPr="00B6586F">
        <w:rPr>
          <w:rFonts w:cs="Arial"/>
          <w:b/>
          <w:sz w:val="22"/>
          <w:szCs w:val="22"/>
        </w:rPr>
        <w:t>COMMENTS ON SPECIFIC SECTIONS/ INCLUDING POSSIBLE PROPOSALS FOR TEXT REVISION</w:t>
      </w:r>
    </w:p>
    <w:p w14:paraId="1B193748" w14:textId="77777777" w:rsidR="00170AB1" w:rsidRPr="00B6586F" w:rsidRDefault="00170AB1" w:rsidP="00B6586F">
      <w:pPr>
        <w:tabs>
          <w:tab w:val="left" w:pos="1020"/>
        </w:tabs>
        <w:jc w:val="both"/>
        <w:rPr>
          <w:rFonts w:cs="Arial"/>
          <w:sz w:val="22"/>
          <w:szCs w:val="22"/>
        </w:rPr>
      </w:pPr>
    </w:p>
    <w:p w14:paraId="57BD7621" w14:textId="7C8F1F9B" w:rsidR="006D1459" w:rsidRPr="00B6586F" w:rsidRDefault="006D1459" w:rsidP="00B6586F">
      <w:pPr>
        <w:pStyle w:val="ListParagraph"/>
        <w:numPr>
          <w:ilvl w:val="0"/>
          <w:numId w:val="1"/>
        </w:numPr>
        <w:jc w:val="both"/>
        <w:rPr>
          <w:rFonts w:cs="Arial"/>
          <w:sz w:val="22"/>
          <w:szCs w:val="22"/>
        </w:rPr>
      </w:pPr>
      <w:r w:rsidRPr="00B6586F">
        <w:rPr>
          <w:rFonts w:cs="Arial"/>
          <w:sz w:val="22"/>
          <w:szCs w:val="22"/>
        </w:rPr>
        <w:t>SC6 recommended the following amendments to be made to the</w:t>
      </w:r>
      <w:r w:rsidR="00E60B2C" w:rsidRPr="00B6586F">
        <w:rPr>
          <w:rFonts w:cs="Arial"/>
          <w:sz w:val="22"/>
          <w:szCs w:val="22"/>
        </w:rPr>
        <w:t xml:space="preserve"> </w:t>
      </w:r>
      <w:r w:rsidR="00CC3F4D" w:rsidRPr="00B6586F">
        <w:rPr>
          <w:rFonts w:cs="Arial"/>
          <w:sz w:val="22"/>
          <w:szCs w:val="22"/>
        </w:rPr>
        <w:t xml:space="preserve">list of </w:t>
      </w:r>
      <w:r w:rsidR="00E60B2C" w:rsidRPr="00B6586F">
        <w:rPr>
          <w:rFonts w:cs="Arial"/>
          <w:sz w:val="22"/>
          <w:szCs w:val="22"/>
        </w:rPr>
        <w:t>activities</w:t>
      </w:r>
      <w:r w:rsidR="00CC3F4D" w:rsidRPr="00B6586F">
        <w:rPr>
          <w:rFonts w:cs="Arial"/>
          <w:sz w:val="22"/>
          <w:szCs w:val="22"/>
        </w:rPr>
        <w:t xml:space="preserve"> and to align </w:t>
      </w:r>
      <w:r w:rsidR="00B6586F" w:rsidRPr="00B6586F">
        <w:rPr>
          <w:rFonts w:cs="Arial"/>
          <w:sz w:val="22"/>
          <w:szCs w:val="22"/>
        </w:rPr>
        <w:t xml:space="preserve">other relevant text parts </w:t>
      </w:r>
      <w:proofErr w:type="gramStart"/>
      <w:r w:rsidR="00B6586F" w:rsidRPr="00B6586F">
        <w:rPr>
          <w:rFonts w:cs="Arial"/>
          <w:sz w:val="22"/>
          <w:szCs w:val="22"/>
        </w:rPr>
        <w:t>accordingly</w:t>
      </w:r>
      <w:r w:rsidR="00CC3F4D" w:rsidRPr="00B6586F">
        <w:rPr>
          <w:rFonts w:cs="Arial"/>
          <w:sz w:val="22"/>
          <w:szCs w:val="22"/>
        </w:rPr>
        <w:t xml:space="preserve"> </w:t>
      </w:r>
      <w:r w:rsidR="00E60B2C" w:rsidRPr="00B6586F">
        <w:rPr>
          <w:rFonts w:cs="Arial"/>
          <w:sz w:val="22"/>
          <w:szCs w:val="22"/>
        </w:rPr>
        <w:t>:</w:t>
      </w:r>
      <w:proofErr w:type="gramEnd"/>
    </w:p>
    <w:p w14:paraId="67453DA5" w14:textId="77777777" w:rsidR="00E60B2C" w:rsidRDefault="00E60B2C" w:rsidP="00E60B2C">
      <w:pPr>
        <w:rPr>
          <w:rFonts w:cs="Arial"/>
          <w:sz w:val="22"/>
          <w:szCs w:val="22"/>
        </w:rPr>
      </w:pPr>
    </w:p>
    <w:p w14:paraId="2CDB19F6" w14:textId="77777777" w:rsidR="00E60B2C" w:rsidRDefault="00E60B2C" w:rsidP="00E60B2C">
      <w:pPr>
        <w:rPr>
          <w:rFonts w:cs="Arial"/>
          <w:sz w:val="22"/>
          <w:szCs w:val="22"/>
        </w:rPr>
        <w:sectPr w:rsidR="00E60B2C" w:rsidSect="00950CDA">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134" w:header="720" w:footer="720" w:gutter="0"/>
          <w:cols w:space="720"/>
          <w:titlePg/>
          <w:docGrid w:linePitch="272"/>
        </w:sectPr>
      </w:pPr>
    </w:p>
    <w:p w14:paraId="46762896" w14:textId="77777777" w:rsidR="00E60B2C" w:rsidRPr="00E60B2C" w:rsidRDefault="00E60B2C" w:rsidP="00E60B2C">
      <w:pPr>
        <w:rPr>
          <w:rFonts w:cs="Arial"/>
          <w:sz w:val="22"/>
          <w:szCs w:val="22"/>
        </w:rPr>
      </w:pPr>
    </w:p>
    <w:p w14:paraId="0E1CC580" w14:textId="77777777" w:rsidR="00A36F97" w:rsidRPr="00A36F97" w:rsidRDefault="00A36F97" w:rsidP="00A36F97">
      <w:pPr>
        <w:autoSpaceDE/>
        <w:autoSpaceDN/>
        <w:adjustRightInd/>
        <w:spacing w:before="1"/>
        <w:ind w:right="137"/>
        <w:jc w:val="right"/>
        <w:outlineLvl w:val="0"/>
        <w:rPr>
          <w:rFonts w:eastAsia="Arial" w:cs="Arial"/>
          <w:b/>
          <w:sz w:val="22"/>
          <w:szCs w:val="22"/>
        </w:rPr>
      </w:pPr>
      <w:r w:rsidRPr="00A36F97">
        <w:rPr>
          <w:rFonts w:eastAsia="Arial" w:cs="Arial"/>
          <w:b/>
          <w:sz w:val="22"/>
          <w:szCs w:val="22"/>
        </w:rPr>
        <w:t>ANNEX</w:t>
      </w:r>
    </w:p>
    <w:p w14:paraId="00D16AF6" w14:textId="77777777" w:rsidR="00A36F97" w:rsidRPr="00A36F97" w:rsidRDefault="00A36F97" w:rsidP="00A36F97">
      <w:pPr>
        <w:pBdr>
          <w:top w:val="nil"/>
          <w:left w:val="nil"/>
          <w:bottom w:val="nil"/>
          <w:right w:val="nil"/>
          <w:between w:val="nil"/>
        </w:pBdr>
        <w:autoSpaceDE/>
        <w:autoSpaceDN/>
        <w:adjustRightInd/>
        <w:rPr>
          <w:rFonts w:eastAsia="Arial" w:cs="Arial"/>
          <w:b/>
          <w:color w:val="000000"/>
          <w:sz w:val="24"/>
        </w:rPr>
      </w:pPr>
    </w:p>
    <w:p w14:paraId="7D012054" w14:textId="77777777" w:rsidR="00A36F97" w:rsidRPr="00A36F97" w:rsidRDefault="00A36F97" w:rsidP="00A36F97">
      <w:pPr>
        <w:pBdr>
          <w:top w:val="nil"/>
          <w:left w:val="nil"/>
          <w:bottom w:val="nil"/>
          <w:right w:val="nil"/>
          <w:between w:val="nil"/>
        </w:pBdr>
        <w:autoSpaceDE/>
        <w:autoSpaceDN/>
        <w:adjustRightInd/>
        <w:spacing w:before="10"/>
        <w:rPr>
          <w:rFonts w:eastAsia="Arial" w:cs="Arial"/>
          <w:b/>
          <w:color w:val="000000"/>
          <w:sz w:val="19"/>
          <w:szCs w:val="19"/>
        </w:rPr>
      </w:pPr>
    </w:p>
    <w:p w14:paraId="2F4222DD" w14:textId="77777777" w:rsidR="00A36F97" w:rsidRPr="00A36F97" w:rsidRDefault="00A36F97" w:rsidP="00A36F97">
      <w:pPr>
        <w:autoSpaceDE/>
        <w:autoSpaceDN/>
        <w:adjustRightInd/>
        <w:ind w:left="140"/>
        <w:rPr>
          <w:rFonts w:eastAsia="Arial" w:cs="Arial"/>
          <w:b/>
          <w:sz w:val="22"/>
          <w:szCs w:val="22"/>
        </w:rPr>
      </w:pPr>
      <w:r w:rsidRPr="00A36F97">
        <w:rPr>
          <w:rFonts w:eastAsia="Arial" w:cs="Arial"/>
          <w:b/>
          <w:sz w:val="22"/>
          <w:szCs w:val="22"/>
        </w:rPr>
        <w:t>Activity list under this Concerted Actions for blue shark. This detailed activity list is intended to guide positive change for the species under CMS and can be expanded and molded into a conservation action plan for the species.</w:t>
      </w:r>
    </w:p>
    <w:p w14:paraId="17405054" w14:textId="77777777" w:rsidR="00A36F97" w:rsidRPr="00A36F97" w:rsidRDefault="00A36F97" w:rsidP="00A36F97">
      <w:pPr>
        <w:pBdr>
          <w:top w:val="nil"/>
          <w:left w:val="nil"/>
          <w:bottom w:val="nil"/>
          <w:right w:val="nil"/>
          <w:between w:val="nil"/>
        </w:pBdr>
        <w:autoSpaceDE/>
        <w:autoSpaceDN/>
        <w:adjustRightInd/>
        <w:spacing w:before="5"/>
        <w:rPr>
          <w:rFonts w:eastAsia="Arial" w:cs="Arial"/>
          <w:b/>
          <w:color w:val="000000"/>
          <w:sz w:val="22"/>
          <w:szCs w:val="22"/>
        </w:rPr>
      </w:pPr>
    </w:p>
    <w:tbl>
      <w:tblPr>
        <w:tblW w:w="14015" w:type="dxa"/>
        <w:tblInd w:w="118" w:type="dxa"/>
        <w:tblBorders>
          <w:top w:val="nil"/>
          <w:left w:val="nil"/>
          <w:bottom w:val="nil"/>
          <w:right w:val="nil"/>
          <w:insideH w:val="nil"/>
          <w:insideV w:val="nil"/>
        </w:tblBorders>
        <w:tblLayout w:type="fixed"/>
        <w:tblLook w:val="0000" w:firstRow="0" w:lastRow="0" w:firstColumn="0" w:lastColumn="0" w:noHBand="0" w:noVBand="0"/>
      </w:tblPr>
      <w:tblGrid>
        <w:gridCol w:w="4564"/>
        <w:gridCol w:w="2676"/>
        <w:gridCol w:w="1695"/>
        <w:gridCol w:w="2258"/>
        <w:gridCol w:w="2822"/>
      </w:tblGrid>
      <w:tr w:rsidR="00A36F97" w:rsidRPr="00A36F97" w14:paraId="5485E989" w14:textId="77777777" w:rsidTr="00C34439">
        <w:trPr>
          <w:trHeight w:val="460"/>
        </w:trPr>
        <w:tc>
          <w:tcPr>
            <w:tcW w:w="4564" w:type="dxa"/>
            <w:tcBorders>
              <w:top w:val="single" w:sz="4" w:space="0" w:color="7E7E7E"/>
              <w:bottom w:val="single" w:sz="4" w:space="0" w:color="7E7E7E"/>
            </w:tcBorders>
          </w:tcPr>
          <w:p w14:paraId="19566A67" w14:textId="77777777" w:rsidR="00A36F97" w:rsidRPr="00A36F97" w:rsidRDefault="00A36F97" w:rsidP="00A36F97">
            <w:pPr>
              <w:pBdr>
                <w:top w:val="nil"/>
                <w:left w:val="nil"/>
                <w:bottom w:val="nil"/>
                <w:right w:val="nil"/>
                <w:between w:val="nil"/>
              </w:pBdr>
              <w:autoSpaceDE/>
              <w:autoSpaceDN/>
              <w:adjustRightInd/>
              <w:spacing w:line="229" w:lineRule="auto"/>
              <w:ind w:left="136"/>
              <w:rPr>
                <w:rFonts w:eastAsia="Arial" w:cs="Arial"/>
                <w:b/>
                <w:color w:val="000000"/>
                <w:sz w:val="20"/>
                <w:szCs w:val="20"/>
              </w:rPr>
            </w:pPr>
            <w:r w:rsidRPr="00A36F97">
              <w:rPr>
                <w:rFonts w:eastAsia="Arial" w:cs="Arial"/>
                <w:b/>
                <w:color w:val="000000"/>
                <w:sz w:val="20"/>
                <w:szCs w:val="20"/>
              </w:rPr>
              <w:t>Activity</w:t>
            </w:r>
          </w:p>
        </w:tc>
        <w:tc>
          <w:tcPr>
            <w:tcW w:w="2676" w:type="dxa"/>
            <w:tcBorders>
              <w:top w:val="single" w:sz="4" w:space="0" w:color="7E7E7E"/>
              <w:bottom w:val="single" w:sz="4" w:space="0" w:color="7E7E7E"/>
            </w:tcBorders>
          </w:tcPr>
          <w:p w14:paraId="233CBAA0" w14:textId="77777777" w:rsidR="00A36F97" w:rsidRPr="00A36F97" w:rsidRDefault="00A36F97" w:rsidP="00A36F97">
            <w:pPr>
              <w:pBdr>
                <w:top w:val="nil"/>
                <w:left w:val="nil"/>
                <w:bottom w:val="nil"/>
                <w:right w:val="nil"/>
                <w:between w:val="nil"/>
              </w:pBdr>
              <w:autoSpaceDE/>
              <w:autoSpaceDN/>
              <w:adjustRightInd/>
              <w:spacing w:line="229" w:lineRule="auto"/>
              <w:ind w:left="108"/>
              <w:rPr>
                <w:rFonts w:eastAsia="Arial" w:cs="Arial"/>
                <w:b/>
                <w:color w:val="000000"/>
                <w:sz w:val="20"/>
                <w:szCs w:val="20"/>
              </w:rPr>
            </w:pPr>
            <w:r w:rsidRPr="00A36F97">
              <w:rPr>
                <w:rFonts w:eastAsia="Arial" w:cs="Arial"/>
                <w:b/>
                <w:color w:val="000000"/>
                <w:sz w:val="20"/>
                <w:szCs w:val="20"/>
              </w:rPr>
              <w:t>Expected Outcomes</w:t>
            </w:r>
          </w:p>
        </w:tc>
        <w:tc>
          <w:tcPr>
            <w:tcW w:w="1695" w:type="dxa"/>
            <w:tcBorders>
              <w:top w:val="single" w:sz="4" w:space="0" w:color="7E7E7E"/>
              <w:bottom w:val="single" w:sz="4" w:space="0" w:color="7E7E7E"/>
            </w:tcBorders>
          </w:tcPr>
          <w:p w14:paraId="6BD0515B" w14:textId="77777777" w:rsidR="00A36F97" w:rsidRPr="00A36F97" w:rsidRDefault="00A36F97" w:rsidP="00A36F97">
            <w:pPr>
              <w:pBdr>
                <w:top w:val="nil"/>
                <w:left w:val="nil"/>
                <w:bottom w:val="nil"/>
                <w:right w:val="nil"/>
                <w:between w:val="nil"/>
              </w:pBdr>
              <w:autoSpaceDE/>
              <w:autoSpaceDN/>
              <w:adjustRightInd/>
              <w:spacing w:line="229" w:lineRule="auto"/>
              <w:ind w:left="301" w:right="264"/>
              <w:jc w:val="center"/>
              <w:rPr>
                <w:rFonts w:eastAsia="Arial" w:cs="Arial"/>
                <w:b/>
                <w:color w:val="000000"/>
                <w:sz w:val="20"/>
                <w:szCs w:val="20"/>
              </w:rPr>
            </w:pPr>
            <w:r w:rsidRPr="00A36F97">
              <w:rPr>
                <w:rFonts w:eastAsia="Arial" w:cs="Arial"/>
                <w:b/>
                <w:color w:val="000000"/>
                <w:sz w:val="20"/>
                <w:szCs w:val="20"/>
              </w:rPr>
              <w:t>Timeframe</w:t>
            </w:r>
          </w:p>
        </w:tc>
        <w:tc>
          <w:tcPr>
            <w:tcW w:w="2258" w:type="dxa"/>
            <w:tcBorders>
              <w:top w:val="single" w:sz="4" w:space="0" w:color="7E7E7E"/>
              <w:bottom w:val="single" w:sz="4" w:space="0" w:color="7E7E7E"/>
            </w:tcBorders>
          </w:tcPr>
          <w:p w14:paraId="31CE09F8" w14:textId="77777777" w:rsidR="00A36F97" w:rsidRPr="00A36F97" w:rsidRDefault="00A36F97" w:rsidP="00A36F97">
            <w:pPr>
              <w:pBdr>
                <w:top w:val="nil"/>
                <w:left w:val="nil"/>
                <w:bottom w:val="nil"/>
                <w:right w:val="nil"/>
                <w:between w:val="nil"/>
              </w:pBdr>
              <w:autoSpaceDE/>
              <w:autoSpaceDN/>
              <w:adjustRightInd/>
              <w:spacing w:line="230" w:lineRule="auto"/>
              <w:ind w:left="273" w:right="178"/>
              <w:rPr>
                <w:rFonts w:eastAsia="Arial" w:cs="Arial"/>
                <w:b/>
                <w:color w:val="000000"/>
                <w:sz w:val="20"/>
                <w:szCs w:val="20"/>
              </w:rPr>
            </w:pPr>
            <w:r w:rsidRPr="00A36F97">
              <w:rPr>
                <w:rFonts w:eastAsia="Arial" w:cs="Arial"/>
                <w:b/>
                <w:color w:val="000000"/>
                <w:sz w:val="20"/>
                <w:szCs w:val="20"/>
              </w:rPr>
              <w:t>Entity responsible for implementation</w:t>
            </w:r>
          </w:p>
        </w:tc>
        <w:tc>
          <w:tcPr>
            <w:tcW w:w="2822" w:type="dxa"/>
            <w:tcBorders>
              <w:top w:val="single" w:sz="4" w:space="0" w:color="7E7E7E"/>
              <w:bottom w:val="single" w:sz="4" w:space="0" w:color="7E7E7E"/>
            </w:tcBorders>
          </w:tcPr>
          <w:p w14:paraId="486136F3" w14:textId="77777777" w:rsidR="00A36F97" w:rsidRPr="00A36F97" w:rsidRDefault="00A36F97" w:rsidP="00A36F97">
            <w:pPr>
              <w:pBdr>
                <w:top w:val="nil"/>
                <w:left w:val="nil"/>
                <w:bottom w:val="nil"/>
                <w:right w:val="nil"/>
                <w:between w:val="nil"/>
              </w:pBdr>
              <w:autoSpaceDE/>
              <w:autoSpaceDN/>
              <w:adjustRightInd/>
              <w:spacing w:line="229" w:lineRule="auto"/>
              <w:ind w:left="108"/>
              <w:rPr>
                <w:rFonts w:eastAsia="Arial" w:cs="Arial"/>
                <w:b/>
                <w:color w:val="000000"/>
                <w:sz w:val="20"/>
                <w:szCs w:val="20"/>
              </w:rPr>
            </w:pPr>
            <w:r w:rsidRPr="00A36F97">
              <w:rPr>
                <w:rFonts w:eastAsia="Arial" w:cs="Arial"/>
                <w:b/>
                <w:color w:val="000000"/>
                <w:sz w:val="20"/>
                <w:szCs w:val="20"/>
              </w:rPr>
              <w:t>Indicators for success</w:t>
            </w:r>
          </w:p>
        </w:tc>
      </w:tr>
      <w:tr w:rsidR="00A36F97" w:rsidRPr="00A36F97" w14:paraId="7A802F9A" w14:textId="77777777" w:rsidTr="00C34439">
        <w:trPr>
          <w:trHeight w:val="230"/>
        </w:trPr>
        <w:tc>
          <w:tcPr>
            <w:tcW w:w="14015" w:type="dxa"/>
            <w:gridSpan w:val="5"/>
            <w:tcBorders>
              <w:top w:val="single" w:sz="4" w:space="0" w:color="7E7E7E"/>
              <w:bottom w:val="single" w:sz="4" w:space="0" w:color="7E7E7E"/>
            </w:tcBorders>
            <w:shd w:val="clear" w:color="auto" w:fill="D9D9D9"/>
          </w:tcPr>
          <w:p w14:paraId="305CFDC5" w14:textId="77777777" w:rsidR="00A36F97" w:rsidRPr="00A36F97" w:rsidRDefault="00A36F97" w:rsidP="00A36F97">
            <w:pPr>
              <w:pBdr>
                <w:top w:val="nil"/>
                <w:left w:val="nil"/>
                <w:bottom w:val="nil"/>
                <w:right w:val="nil"/>
                <w:between w:val="nil"/>
              </w:pBdr>
              <w:autoSpaceDE/>
              <w:autoSpaceDN/>
              <w:adjustRightInd/>
              <w:spacing w:line="210" w:lineRule="auto"/>
              <w:ind w:left="5805" w:right="5805"/>
              <w:jc w:val="center"/>
              <w:rPr>
                <w:rFonts w:eastAsia="Arial" w:cs="Arial"/>
                <w:b/>
                <w:color w:val="000000"/>
                <w:sz w:val="20"/>
                <w:szCs w:val="20"/>
              </w:rPr>
            </w:pPr>
            <w:r w:rsidRPr="00A36F97">
              <w:rPr>
                <w:rFonts w:eastAsia="Arial" w:cs="Arial"/>
                <w:b/>
                <w:color w:val="000000"/>
                <w:sz w:val="20"/>
                <w:szCs w:val="20"/>
              </w:rPr>
              <w:t>Management</w:t>
            </w:r>
          </w:p>
        </w:tc>
      </w:tr>
      <w:tr w:rsidR="00A36F97" w:rsidRPr="00A36F97" w14:paraId="3E02FEA5" w14:textId="77777777" w:rsidTr="00C34439">
        <w:trPr>
          <w:trHeight w:val="460"/>
        </w:trPr>
        <w:tc>
          <w:tcPr>
            <w:tcW w:w="4564" w:type="dxa"/>
            <w:tcBorders>
              <w:top w:val="single" w:sz="4" w:space="0" w:color="7E7E7E"/>
              <w:bottom w:val="single" w:sz="4" w:space="0" w:color="7E7E7E"/>
            </w:tcBorders>
          </w:tcPr>
          <w:p w14:paraId="22AF1A43" w14:textId="77777777" w:rsidR="00A36F97" w:rsidRPr="00A36F97" w:rsidRDefault="00A36F97" w:rsidP="00A36F97">
            <w:pPr>
              <w:pBdr>
                <w:top w:val="nil"/>
                <w:left w:val="nil"/>
                <w:bottom w:val="nil"/>
                <w:right w:val="nil"/>
                <w:between w:val="nil"/>
              </w:pBdr>
              <w:tabs>
                <w:tab w:val="left" w:pos="590"/>
              </w:tabs>
              <w:autoSpaceDE/>
              <w:autoSpaceDN/>
              <w:adjustRightInd/>
              <w:spacing w:line="230" w:lineRule="auto"/>
              <w:ind w:left="590" w:right="109" w:hanging="420"/>
              <w:rPr>
                <w:rFonts w:eastAsia="Arial" w:cs="Arial"/>
                <w:color w:val="000000"/>
                <w:sz w:val="20"/>
                <w:szCs w:val="20"/>
              </w:rPr>
            </w:pPr>
            <w:r w:rsidRPr="00A36F97">
              <w:rPr>
                <w:rFonts w:eastAsia="Arial" w:cs="Arial"/>
                <w:color w:val="000000"/>
                <w:sz w:val="20"/>
                <w:szCs w:val="20"/>
              </w:rPr>
              <w:t>1.</w:t>
            </w:r>
            <w:r w:rsidRPr="00A36F97">
              <w:rPr>
                <w:rFonts w:eastAsia="Arial" w:cs="Arial"/>
                <w:color w:val="000000"/>
                <w:sz w:val="20"/>
                <w:szCs w:val="20"/>
              </w:rPr>
              <w:tab/>
              <w:t xml:space="preserve">Encourage Parties to </w:t>
            </w:r>
            <w:ins w:id="0" w:author="Daniel Fernando" w:date="2023-07-19T13:15:00Z">
              <w:r w:rsidRPr="00A36F97">
                <w:rPr>
                  <w:rFonts w:eastAsia="Arial" w:cs="Arial"/>
                  <w:color w:val="000000"/>
                  <w:sz w:val="20"/>
                  <w:szCs w:val="20"/>
                </w:rPr>
                <w:t xml:space="preserve">continue </w:t>
              </w:r>
            </w:ins>
            <w:r w:rsidRPr="00A36F97">
              <w:rPr>
                <w:rFonts w:eastAsia="Arial" w:cs="Arial"/>
                <w:color w:val="000000"/>
                <w:sz w:val="20"/>
                <w:szCs w:val="20"/>
              </w:rPr>
              <w:t>engag</w:t>
            </w:r>
            <w:ins w:id="1" w:author="Daniel Fernando" w:date="2023-07-19T13:15:00Z">
              <w:r w:rsidRPr="00A36F97">
                <w:rPr>
                  <w:rFonts w:eastAsia="Arial" w:cs="Arial"/>
                  <w:color w:val="000000"/>
                  <w:sz w:val="20"/>
                  <w:szCs w:val="20"/>
                </w:rPr>
                <w:t>ing</w:t>
              </w:r>
            </w:ins>
            <w:del w:id="2" w:author="Daniel Fernando" w:date="2023-07-19T13:15:00Z">
              <w:r w:rsidRPr="00A36F97">
                <w:rPr>
                  <w:rFonts w:eastAsia="Arial" w:cs="Arial"/>
                  <w:color w:val="000000"/>
                  <w:sz w:val="20"/>
                  <w:szCs w:val="20"/>
                </w:rPr>
                <w:delText>e</w:delText>
              </w:r>
            </w:del>
            <w:r w:rsidRPr="00A36F97">
              <w:rPr>
                <w:rFonts w:eastAsia="Arial" w:cs="Arial"/>
                <w:color w:val="000000"/>
                <w:sz w:val="20"/>
                <w:szCs w:val="20"/>
              </w:rPr>
              <w:t xml:space="preserve"> with </w:t>
            </w:r>
            <w:ins w:id="3" w:author="Daniel Fernando" w:date="2023-07-19T13:15:00Z">
              <w:r w:rsidRPr="00A36F97">
                <w:rPr>
                  <w:rFonts w:eastAsia="Arial" w:cs="Arial"/>
                  <w:color w:val="000000"/>
                  <w:sz w:val="20"/>
                  <w:szCs w:val="20"/>
                </w:rPr>
                <w:t>other MEAs, RFBs, and other relevant entities to enhance blue shark management</w:t>
              </w:r>
            </w:ins>
            <w:ins w:id="4" w:author="Rima Jabado" w:date="2023-07-19T14:19:00Z">
              <w:r w:rsidRPr="00A36F97">
                <w:rPr>
                  <w:rFonts w:eastAsia="Arial" w:cs="Arial"/>
                  <w:color w:val="000000"/>
                  <w:sz w:val="20"/>
                  <w:szCs w:val="20"/>
                </w:rPr>
                <w:t xml:space="preserve"> including the development of the IUCN SSC SSG Conservation Strategy and Action Plan for Pelagic Sharks and Rays.</w:t>
              </w:r>
            </w:ins>
            <w:del w:id="5" w:author="Daniel Fernando" w:date="2023-07-19T13:15:00Z">
              <w:r w:rsidRPr="00A36F97">
                <w:rPr>
                  <w:rFonts w:eastAsia="Arial" w:cs="Arial"/>
                  <w:color w:val="000000"/>
                  <w:sz w:val="20"/>
                  <w:szCs w:val="20"/>
                </w:rPr>
                <w:delText>CITES for the development of non-detriment findings</w:delText>
              </w:r>
            </w:del>
            <w:r w:rsidRPr="00A36F97">
              <w:rPr>
                <w:rFonts w:eastAsia="Arial" w:cs="Arial"/>
                <w:color w:val="000000"/>
                <w:sz w:val="20"/>
                <w:szCs w:val="20"/>
              </w:rPr>
              <w:t>.</w:t>
            </w:r>
          </w:p>
        </w:tc>
        <w:tc>
          <w:tcPr>
            <w:tcW w:w="2676" w:type="dxa"/>
            <w:tcBorders>
              <w:top w:val="single" w:sz="4" w:space="0" w:color="7E7E7E"/>
              <w:bottom w:val="single" w:sz="4" w:space="0" w:color="7E7E7E"/>
            </w:tcBorders>
          </w:tcPr>
          <w:p w14:paraId="328F44CC" w14:textId="77777777" w:rsidR="00A36F97" w:rsidRPr="00A36F97" w:rsidRDefault="00A36F97" w:rsidP="00A36F97">
            <w:pPr>
              <w:pBdr>
                <w:top w:val="nil"/>
                <w:left w:val="nil"/>
                <w:bottom w:val="nil"/>
                <w:right w:val="nil"/>
                <w:between w:val="nil"/>
              </w:pBdr>
              <w:autoSpaceDE/>
              <w:autoSpaceDN/>
              <w:adjustRightInd/>
              <w:spacing w:line="229" w:lineRule="auto"/>
              <w:ind w:left="108"/>
              <w:rPr>
                <w:rFonts w:eastAsia="Arial" w:cs="Arial"/>
                <w:color w:val="000000"/>
                <w:sz w:val="20"/>
                <w:szCs w:val="20"/>
              </w:rPr>
            </w:pPr>
            <w:ins w:id="6" w:author="Daniel Fernando" w:date="2023-07-19T13:15:00Z">
              <w:r w:rsidRPr="00A36F97">
                <w:rPr>
                  <w:rFonts w:eastAsia="Arial" w:cs="Arial"/>
                  <w:color w:val="000000"/>
                  <w:sz w:val="20"/>
                  <w:szCs w:val="20"/>
                </w:rPr>
                <w:t>???</w:t>
              </w:r>
            </w:ins>
            <w:del w:id="7" w:author="Daniel Fernando" w:date="2023-07-19T13:15:00Z">
              <w:r w:rsidRPr="00A36F97">
                <w:rPr>
                  <w:rFonts w:eastAsia="Arial" w:cs="Arial"/>
                  <w:color w:val="000000"/>
                  <w:sz w:val="20"/>
                  <w:szCs w:val="20"/>
                </w:rPr>
                <w:delText>NDFs conducted</w:delText>
              </w:r>
            </w:del>
          </w:p>
        </w:tc>
        <w:tc>
          <w:tcPr>
            <w:tcW w:w="1695" w:type="dxa"/>
            <w:tcBorders>
              <w:top w:val="single" w:sz="4" w:space="0" w:color="7E7E7E"/>
              <w:bottom w:val="single" w:sz="4" w:space="0" w:color="7E7E7E"/>
            </w:tcBorders>
          </w:tcPr>
          <w:p w14:paraId="3D4F1263" w14:textId="77777777" w:rsidR="00A36F97" w:rsidRPr="00A36F97" w:rsidRDefault="00A36F97" w:rsidP="00A36F97">
            <w:pPr>
              <w:pBdr>
                <w:top w:val="nil"/>
                <w:left w:val="nil"/>
                <w:bottom w:val="nil"/>
                <w:right w:val="nil"/>
                <w:between w:val="nil"/>
              </w:pBdr>
              <w:autoSpaceDE/>
              <w:autoSpaceDN/>
              <w:adjustRightInd/>
              <w:spacing w:line="229" w:lineRule="auto"/>
              <w:ind w:left="303" w:right="264"/>
              <w:jc w:val="center"/>
              <w:rPr>
                <w:rFonts w:eastAsia="Arial" w:cs="Arial"/>
                <w:color w:val="000000"/>
                <w:sz w:val="20"/>
                <w:szCs w:val="20"/>
              </w:rPr>
            </w:pPr>
            <w:r w:rsidRPr="00A36F97">
              <w:rPr>
                <w:rFonts w:eastAsia="Arial" w:cs="Arial"/>
                <w:color w:val="000000"/>
                <w:sz w:val="20"/>
                <w:szCs w:val="20"/>
              </w:rPr>
              <w:t>2024-2026</w:t>
            </w:r>
          </w:p>
        </w:tc>
        <w:tc>
          <w:tcPr>
            <w:tcW w:w="2258" w:type="dxa"/>
            <w:tcBorders>
              <w:top w:val="single" w:sz="4" w:space="0" w:color="7E7E7E"/>
              <w:bottom w:val="single" w:sz="4" w:space="0" w:color="7E7E7E"/>
            </w:tcBorders>
          </w:tcPr>
          <w:p w14:paraId="1D81365C" w14:textId="77777777" w:rsidR="00A36F97" w:rsidRPr="00A36F97" w:rsidRDefault="00A36F97" w:rsidP="00A36F97">
            <w:pPr>
              <w:pBdr>
                <w:top w:val="nil"/>
                <w:left w:val="nil"/>
                <w:bottom w:val="nil"/>
                <w:right w:val="nil"/>
                <w:between w:val="nil"/>
              </w:pBdr>
              <w:autoSpaceDE/>
              <w:autoSpaceDN/>
              <w:adjustRightInd/>
              <w:spacing w:line="229" w:lineRule="auto"/>
              <w:ind w:left="273"/>
              <w:rPr>
                <w:rFonts w:eastAsia="Arial" w:cs="Arial"/>
                <w:color w:val="000000"/>
                <w:sz w:val="20"/>
                <w:szCs w:val="20"/>
              </w:rPr>
            </w:pPr>
            <w:r w:rsidRPr="00A36F97">
              <w:rPr>
                <w:rFonts w:eastAsia="Arial" w:cs="Arial"/>
                <w:color w:val="000000"/>
                <w:sz w:val="20"/>
                <w:szCs w:val="20"/>
              </w:rPr>
              <w:t>NGOs, experts</w:t>
            </w:r>
          </w:p>
        </w:tc>
        <w:tc>
          <w:tcPr>
            <w:tcW w:w="2822" w:type="dxa"/>
            <w:tcBorders>
              <w:top w:val="single" w:sz="4" w:space="0" w:color="7E7E7E"/>
              <w:bottom w:val="single" w:sz="4" w:space="0" w:color="7E7E7E"/>
            </w:tcBorders>
          </w:tcPr>
          <w:p w14:paraId="010F2B76" w14:textId="77777777" w:rsidR="00A36F97" w:rsidRPr="00A36F97" w:rsidRDefault="00A36F97" w:rsidP="00A36F97">
            <w:pPr>
              <w:pBdr>
                <w:top w:val="nil"/>
                <w:left w:val="nil"/>
                <w:bottom w:val="nil"/>
                <w:right w:val="nil"/>
                <w:between w:val="nil"/>
              </w:pBdr>
              <w:autoSpaceDE/>
              <w:autoSpaceDN/>
              <w:adjustRightInd/>
              <w:spacing w:line="230" w:lineRule="auto"/>
              <w:ind w:left="108"/>
              <w:rPr>
                <w:rFonts w:eastAsia="Arial" w:cs="Arial"/>
                <w:color w:val="000000"/>
                <w:sz w:val="20"/>
                <w:szCs w:val="20"/>
              </w:rPr>
            </w:pPr>
            <w:ins w:id="8" w:author="Daniel Fernando" w:date="2023-07-19T13:16:00Z">
              <w:r w:rsidRPr="00A36F97">
                <w:rPr>
                  <w:rFonts w:eastAsia="Arial" w:cs="Arial"/>
                  <w:color w:val="000000"/>
                  <w:sz w:val="20"/>
                  <w:szCs w:val="20"/>
                </w:rPr>
                <w:t>??</w:t>
              </w:r>
            </w:ins>
            <w:del w:id="9" w:author="Daniel Fernando" w:date="2023-07-19T13:16:00Z">
              <w:r w:rsidRPr="00A36F97">
                <w:rPr>
                  <w:rFonts w:eastAsia="Arial" w:cs="Arial"/>
                  <w:color w:val="000000"/>
                  <w:sz w:val="20"/>
                  <w:szCs w:val="20"/>
                </w:rPr>
                <w:delText>International trade from sustainable populations</w:delText>
              </w:r>
            </w:del>
          </w:p>
        </w:tc>
      </w:tr>
      <w:tr w:rsidR="00A36F97" w:rsidRPr="00A36F97" w14:paraId="1369C5A1" w14:textId="77777777" w:rsidTr="00C34439">
        <w:trPr>
          <w:trHeight w:val="233"/>
        </w:trPr>
        <w:tc>
          <w:tcPr>
            <w:tcW w:w="4564" w:type="dxa"/>
            <w:tcBorders>
              <w:top w:val="single" w:sz="4" w:space="0" w:color="7E7E7E"/>
            </w:tcBorders>
          </w:tcPr>
          <w:p w14:paraId="13EFE34D" w14:textId="77777777" w:rsidR="00A36F97" w:rsidRPr="00A36F97" w:rsidRDefault="00A36F97" w:rsidP="00A36F97">
            <w:pPr>
              <w:pBdr>
                <w:top w:val="nil"/>
                <w:left w:val="nil"/>
                <w:bottom w:val="nil"/>
                <w:right w:val="nil"/>
                <w:between w:val="nil"/>
              </w:pBdr>
              <w:tabs>
                <w:tab w:val="left" w:pos="590"/>
              </w:tabs>
              <w:autoSpaceDE/>
              <w:autoSpaceDN/>
              <w:adjustRightInd/>
              <w:spacing w:line="213" w:lineRule="auto"/>
              <w:ind w:left="170"/>
              <w:rPr>
                <w:rFonts w:eastAsia="Arial" w:cs="Arial"/>
                <w:color w:val="000000"/>
                <w:sz w:val="20"/>
                <w:szCs w:val="20"/>
              </w:rPr>
            </w:pPr>
            <w:del w:id="10" w:author="Rima Jabado" w:date="2023-07-19T14:20:00Z">
              <w:r w:rsidRPr="00A36F97">
                <w:rPr>
                  <w:rFonts w:eastAsia="Arial" w:cs="Arial"/>
                  <w:color w:val="000000"/>
                  <w:sz w:val="20"/>
                  <w:szCs w:val="20"/>
                </w:rPr>
                <w:delText>2.</w:delText>
              </w:r>
              <w:r w:rsidRPr="00A36F97">
                <w:rPr>
                  <w:rFonts w:eastAsia="Arial" w:cs="Arial"/>
                  <w:color w:val="000000"/>
                  <w:sz w:val="20"/>
                  <w:szCs w:val="20"/>
                </w:rPr>
                <w:tab/>
                <w:delText>Support Parties with recommendations for a</w:delText>
              </w:r>
            </w:del>
          </w:p>
        </w:tc>
        <w:tc>
          <w:tcPr>
            <w:tcW w:w="2676" w:type="dxa"/>
            <w:tcBorders>
              <w:top w:val="single" w:sz="4" w:space="0" w:color="7E7E7E"/>
            </w:tcBorders>
          </w:tcPr>
          <w:p w14:paraId="74EFBA5D" w14:textId="77777777" w:rsidR="00A36F97" w:rsidRPr="00A36F97" w:rsidRDefault="00A36F97" w:rsidP="00A36F97">
            <w:pPr>
              <w:pBdr>
                <w:top w:val="nil"/>
                <w:left w:val="nil"/>
                <w:bottom w:val="nil"/>
                <w:right w:val="nil"/>
                <w:between w:val="nil"/>
              </w:pBdr>
              <w:autoSpaceDE/>
              <w:autoSpaceDN/>
              <w:adjustRightInd/>
              <w:spacing w:line="213" w:lineRule="auto"/>
              <w:ind w:left="108"/>
              <w:rPr>
                <w:rFonts w:eastAsia="Arial" w:cs="Arial"/>
                <w:color w:val="000000"/>
                <w:sz w:val="20"/>
                <w:szCs w:val="20"/>
              </w:rPr>
            </w:pPr>
            <w:del w:id="11" w:author="Rima Jabado" w:date="2023-07-19T14:20:00Z">
              <w:r w:rsidRPr="00A36F97">
                <w:rPr>
                  <w:rFonts w:eastAsia="Arial" w:cs="Arial"/>
                  <w:color w:val="000000"/>
                  <w:sz w:val="20"/>
                  <w:szCs w:val="20"/>
                </w:rPr>
                <w:delText>Species Management</w:delText>
              </w:r>
            </w:del>
          </w:p>
        </w:tc>
        <w:tc>
          <w:tcPr>
            <w:tcW w:w="1695" w:type="dxa"/>
            <w:tcBorders>
              <w:top w:val="single" w:sz="4" w:space="0" w:color="7E7E7E"/>
            </w:tcBorders>
          </w:tcPr>
          <w:p w14:paraId="2BCD873C" w14:textId="77777777" w:rsidR="00A36F97" w:rsidRPr="00A36F97" w:rsidRDefault="00A36F97" w:rsidP="00A36F97">
            <w:pPr>
              <w:pBdr>
                <w:top w:val="nil"/>
                <w:left w:val="nil"/>
                <w:bottom w:val="nil"/>
                <w:right w:val="nil"/>
                <w:between w:val="nil"/>
              </w:pBdr>
              <w:autoSpaceDE/>
              <w:autoSpaceDN/>
              <w:adjustRightInd/>
              <w:spacing w:line="213" w:lineRule="auto"/>
              <w:ind w:left="303" w:right="264"/>
              <w:jc w:val="center"/>
              <w:rPr>
                <w:rFonts w:eastAsia="Arial" w:cs="Arial"/>
                <w:color w:val="000000"/>
                <w:sz w:val="20"/>
                <w:szCs w:val="20"/>
              </w:rPr>
            </w:pPr>
            <w:del w:id="12" w:author="Rima Jabado" w:date="2023-07-19T14:20:00Z">
              <w:r w:rsidRPr="00A36F97">
                <w:rPr>
                  <w:rFonts w:eastAsia="Arial" w:cs="Arial"/>
                  <w:color w:val="000000"/>
                  <w:sz w:val="20"/>
                  <w:szCs w:val="20"/>
                </w:rPr>
                <w:delText>2025</w:delText>
              </w:r>
            </w:del>
          </w:p>
        </w:tc>
        <w:tc>
          <w:tcPr>
            <w:tcW w:w="2258" w:type="dxa"/>
            <w:tcBorders>
              <w:top w:val="single" w:sz="4" w:space="0" w:color="7E7E7E"/>
            </w:tcBorders>
          </w:tcPr>
          <w:p w14:paraId="06C9CF9C" w14:textId="77777777" w:rsidR="00A36F97" w:rsidRPr="00A36F97" w:rsidRDefault="00A36F97" w:rsidP="00A36F97">
            <w:pPr>
              <w:pBdr>
                <w:top w:val="nil"/>
                <w:left w:val="nil"/>
                <w:bottom w:val="nil"/>
                <w:right w:val="nil"/>
                <w:between w:val="nil"/>
              </w:pBdr>
              <w:autoSpaceDE/>
              <w:autoSpaceDN/>
              <w:adjustRightInd/>
              <w:spacing w:line="213" w:lineRule="auto"/>
              <w:ind w:left="273"/>
              <w:rPr>
                <w:rFonts w:eastAsia="Arial" w:cs="Arial"/>
                <w:color w:val="000000"/>
                <w:sz w:val="20"/>
                <w:szCs w:val="20"/>
              </w:rPr>
            </w:pPr>
            <w:del w:id="13" w:author="Rima Jabado" w:date="2023-07-19T14:20:00Z">
              <w:r w:rsidRPr="00A36F97">
                <w:rPr>
                  <w:rFonts w:eastAsia="Arial" w:cs="Arial"/>
                  <w:color w:val="000000"/>
                  <w:sz w:val="20"/>
                  <w:szCs w:val="20"/>
                </w:rPr>
                <w:delText>NGOs, experts</w:delText>
              </w:r>
            </w:del>
          </w:p>
        </w:tc>
        <w:tc>
          <w:tcPr>
            <w:tcW w:w="2822" w:type="dxa"/>
            <w:tcBorders>
              <w:top w:val="single" w:sz="4" w:space="0" w:color="7E7E7E"/>
            </w:tcBorders>
          </w:tcPr>
          <w:p w14:paraId="072E39BD" w14:textId="77777777" w:rsidR="00A36F97" w:rsidRPr="00A36F97" w:rsidRDefault="00A36F97" w:rsidP="00A36F97">
            <w:pPr>
              <w:pBdr>
                <w:top w:val="nil"/>
                <w:left w:val="nil"/>
                <w:bottom w:val="nil"/>
                <w:right w:val="nil"/>
                <w:between w:val="nil"/>
              </w:pBdr>
              <w:tabs>
                <w:tab w:val="left" w:pos="1838"/>
              </w:tabs>
              <w:autoSpaceDE/>
              <w:autoSpaceDN/>
              <w:adjustRightInd/>
              <w:spacing w:line="213" w:lineRule="auto"/>
              <w:ind w:left="108"/>
              <w:rPr>
                <w:rFonts w:eastAsia="Arial" w:cs="Arial"/>
                <w:color w:val="000000"/>
                <w:sz w:val="20"/>
                <w:szCs w:val="20"/>
              </w:rPr>
            </w:pPr>
            <w:del w:id="14" w:author="Rima Jabado" w:date="2023-07-19T14:20:00Z">
              <w:r w:rsidRPr="00A36F97">
                <w:rPr>
                  <w:rFonts w:eastAsia="Arial" w:cs="Arial"/>
                  <w:color w:val="000000"/>
                  <w:sz w:val="20"/>
                  <w:szCs w:val="20"/>
                </w:rPr>
                <w:delText>Successful</w:delText>
              </w:r>
              <w:r w:rsidRPr="00A36F97">
                <w:rPr>
                  <w:rFonts w:eastAsia="Arial" w:cs="Arial"/>
                  <w:color w:val="000000"/>
                  <w:sz w:val="20"/>
                  <w:szCs w:val="20"/>
                </w:rPr>
                <w:tab/>
                <w:delText>long-term</w:delText>
              </w:r>
            </w:del>
          </w:p>
        </w:tc>
      </w:tr>
      <w:tr w:rsidR="00A36F97" w:rsidRPr="00A36F97" w14:paraId="65BADFC0" w14:textId="77777777" w:rsidTr="00C34439">
        <w:trPr>
          <w:trHeight w:val="230"/>
        </w:trPr>
        <w:tc>
          <w:tcPr>
            <w:tcW w:w="4564" w:type="dxa"/>
          </w:tcPr>
          <w:p w14:paraId="5BCF6D48" w14:textId="77777777" w:rsidR="00A36F97" w:rsidRPr="00A36F97" w:rsidRDefault="00A36F97" w:rsidP="00A36F97">
            <w:pPr>
              <w:pBdr>
                <w:top w:val="nil"/>
                <w:left w:val="nil"/>
                <w:bottom w:val="nil"/>
                <w:right w:val="nil"/>
                <w:between w:val="nil"/>
              </w:pBdr>
              <w:autoSpaceDE/>
              <w:autoSpaceDN/>
              <w:adjustRightInd/>
              <w:spacing w:line="210" w:lineRule="auto"/>
              <w:ind w:right="108"/>
              <w:jc w:val="right"/>
              <w:rPr>
                <w:rFonts w:eastAsia="Arial" w:cs="Arial"/>
                <w:color w:val="000000"/>
                <w:sz w:val="20"/>
                <w:szCs w:val="20"/>
              </w:rPr>
            </w:pPr>
            <w:del w:id="15" w:author="Rima Jabado" w:date="2023-07-19T14:20:00Z">
              <w:r w:rsidRPr="00A36F97">
                <w:rPr>
                  <w:rFonts w:eastAsia="Arial" w:cs="Arial"/>
                  <w:color w:val="000000"/>
                  <w:sz w:val="20"/>
                  <w:szCs w:val="20"/>
                </w:rPr>
                <w:delText>species management plan for the blue</w:delText>
              </w:r>
            </w:del>
          </w:p>
        </w:tc>
        <w:tc>
          <w:tcPr>
            <w:tcW w:w="2676" w:type="dxa"/>
          </w:tcPr>
          <w:p w14:paraId="3FA03B0C" w14:textId="77777777" w:rsidR="00A36F97" w:rsidRPr="00A36F97" w:rsidRDefault="00A36F97" w:rsidP="00A36F97">
            <w:pPr>
              <w:pBdr>
                <w:top w:val="nil"/>
                <w:left w:val="nil"/>
                <w:bottom w:val="nil"/>
                <w:right w:val="nil"/>
                <w:between w:val="nil"/>
              </w:pBdr>
              <w:autoSpaceDE/>
              <w:autoSpaceDN/>
              <w:adjustRightInd/>
              <w:spacing w:line="210" w:lineRule="auto"/>
              <w:ind w:left="108"/>
              <w:rPr>
                <w:rFonts w:eastAsia="Arial" w:cs="Arial"/>
                <w:color w:val="000000"/>
                <w:sz w:val="20"/>
                <w:szCs w:val="20"/>
              </w:rPr>
            </w:pPr>
            <w:del w:id="16" w:author="Rima Jabado" w:date="2023-07-19T14:20:00Z">
              <w:r w:rsidRPr="00A36F97">
                <w:rPr>
                  <w:rFonts w:eastAsia="Arial" w:cs="Arial"/>
                  <w:color w:val="000000"/>
                  <w:sz w:val="20"/>
                  <w:szCs w:val="20"/>
                </w:rPr>
                <w:delText>Plans for the blue shark</w:delText>
              </w:r>
            </w:del>
          </w:p>
        </w:tc>
        <w:tc>
          <w:tcPr>
            <w:tcW w:w="1695" w:type="dxa"/>
          </w:tcPr>
          <w:p w14:paraId="010617AD"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 w:val="16"/>
                <w:szCs w:val="16"/>
              </w:rPr>
            </w:pPr>
          </w:p>
        </w:tc>
        <w:tc>
          <w:tcPr>
            <w:tcW w:w="2258" w:type="dxa"/>
          </w:tcPr>
          <w:p w14:paraId="61C6F2EE"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 w:val="16"/>
                <w:szCs w:val="16"/>
              </w:rPr>
            </w:pPr>
          </w:p>
        </w:tc>
        <w:tc>
          <w:tcPr>
            <w:tcW w:w="2822" w:type="dxa"/>
          </w:tcPr>
          <w:p w14:paraId="28627F50" w14:textId="77777777" w:rsidR="00A36F97" w:rsidRPr="00A36F97" w:rsidRDefault="00A36F97" w:rsidP="00A36F97">
            <w:pPr>
              <w:pBdr>
                <w:top w:val="nil"/>
                <w:left w:val="nil"/>
                <w:bottom w:val="nil"/>
                <w:right w:val="nil"/>
                <w:between w:val="nil"/>
              </w:pBdr>
              <w:autoSpaceDE/>
              <w:autoSpaceDN/>
              <w:adjustRightInd/>
              <w:spacing w:line="210" w:lineRule="auto"/>
              <w:ind w:left="108"/>
              <w:rPr>
                <w:rFonts w:eastAsia="Arial" w:cs="Arial"/>
                <w:color w:val="000000"/>
                <w:sz w:val="20"/>
                <w:szCs w:val="20"/>
              </w:rPr>
            </w:pPr>
            <w:del w:id="17" w:author="Rima Jabado" w:date="2023-07-19T14:20:00Z">
              <w:r w:rsidRPr="00A36F97">
                <w:rPr>
                  <w:rFonts w:eastAsia="Arial" w:cs="Arial"/>
                  <w:color w:val="000000"/>
                  <w:sz w:val="20"/>
                  <w:szCs w:val="20"/>
                </w:rPr>
                <w:delText>management  of  the  blue</w:delText>
              </w:r>
            </w:del>
          </w:p>
        </w:tc>
      </w:tr>
      <w:tr w:rsidR="00A36F97" w:rsidRPr="00A36F97" w14:paraId="23DA29E7" w14:textId="77777777" w:rsidTr="00C34439">
        <w:trPr>
          <w:trHeight w:val="230"/>
        </w:trPr>
        <w:tc>
          <w:tcPr>
            <w:tcW w:w="4564" w:type="dxa"/>
          </w:tcPr>
          <w:p w14:paraId="4D26B1B9" w14:textId="77777777" w:rsidR="00A36F97" w:rsidRPr="00A36F97" w:rsidRDefault="00A36F97" w:rsidP="00A36F97">
            <w:pPr>
              <w:pBdr>
                <w:top w:val="nil"/>
                <w:left w:val="nil"/>
                <w:bottom w:val="nil"/>
                <w:right w:val="nil"/>
                <w:between w:val="nil"/>
              </w:pBdr>
              <w:tabs>
                <w:tab w:val="left" w:pos="957"/>
                <w:tab w:val="left" w:pos="2049"/>
                <w:tab w:val="left" w:pos="3530"/>
              </w:tabs>
              <w:autoSpaceDE/>
              <w:autoSpaceDN/>
              <w:adjustRightInd/>
              <w:spacing w:line="210" w:lineRule="auto"/>
              <w:ind w:right="107"/>
              <w:jc w:val="right"/>
              <w:rPr>
                <w:rFonts w:eastAsia="Arial" w:cs="Arial"/>
                <w:color w:val="000000"/>
                <w:sz w:val="20"/>
                <w:szCs w:val="20"/>
              </w:rPr>
            </w:pPr>
            <w:del w:id="18" w:author="Rima Jabado" w:date="2023-07-19T14:20:00Z">
              <w:r w:rsidRPr="00A36F97">
                <w:rPr>
                  <w:rFonts w:eastAsia="Arial" w:cs="Arial"/>
                  <w:color w:val="000000"/>
                  <w:sz w:val="20"/>
                  <w:szCs w:val="20"/>
                </w:rPr>
                <w:delText>shark,</w:delText>
              </w:r>
              <w:r w:rsidRPr="00A36F97">
                <w:rPr>
                  <w:rFonts w:eastAsia="Arial" w:cs="Arial"/>
                  <w:color w:val="000000"/>
                  <w:sz w:val="20"/>
                  <w:szCs w:val="20"/>
                </w:rPr>
                <w:tab/>
                <w:delText>through</w:delText>
              </w:r>
              <w:r w:rsidRPr="00A36F97">
                <w:rPr>
                  <w:rFonts w:eastAsia="Arial" w:cs="Arial"/>
                  <w:color w:val="000000"/>
                  <w:sz w:val="20"/>
                  <w:szCs w:val="20"/>
                </w:rPr>
                <w:tab/>
                <w:delText>consultation</w:delText>
              </w:r>
              <w:r w:rsidRPr="00A36F97">
                <w:rPr>
                  <w:rFonts w:eastAsia="Arial" w:cs="Arial"/>
                  <w:color w:val="000000"/>
                  <w:sz w:val="20"/>
                  <w:szCs w:val="20"/>
                </w:rPr>
                <w:tab/>
                <w:delText>and</w:delText>
              </w:r>
            </w:del>
          </w:p>
        </w:tc>
        <w:tc>
          <w:tcPr>
            <w:tcW w:w="2676" w:type="dxa"/>
          </w:tcPr>
          <w:p w14:paraId="607CF267"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 w:val="16"/>
                <w:szCs w:val="16"/>
              </w:rPr>
            </w:pPr>
          </w:p>
        </w:tc>
        <w:tc>
          <w:tcPr>
            <w:tcW w:w="1695" w:type="dxa"/>
          </w:tcPr>
          <w:p w14:paraId="346C3E59"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 w:val="16"/>
                <w:szCs w:val="16"/>
              </w:rPr>
            </w:pPr>
          </w:p>
        </w:tc>
        <w:tc>
          <w:tcPr>
            <w:tcW w:w="2258" w:type="dxa"/>
          </w:tcPr>
          <w:p w14:paraId="37A0A982"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 w:val="16"/>
                <w:szCs w:val="16"/>
              </w:rPr>
            </w:pPr>
          </w:p>
        </w:tc>
        <w:tc>
          <w:tcPr>
            <w:tcW w:w="2822" w:type="dxa"/>
          </w:tcPr>
          <w:p w14:paraId="2993BD84" w14:textId="77777777" w:rsidR="00A36F97" w:rsidRPr="00A36F97" w:rsidRDefault="00A36F97" w:rsidP="00A36F97">
            <w:pPr>
              <w:pBdr>
                <w:top w:val="nil"/>
                <w:left w:val="nil"/>
                <w:bottom w:val="nil"/>
                <w:right w:val="nil"/>
                <w:between w:val="nil"/>
              </w:pBdr>
              <w:autoSpaceDE/>
              <w:autoSpaceDN/>
              <w:adjustRightInd/>
              <w:spacing w:line="210" w:lineRule="auto"/>
              <w:ind w:left="108"/>
              <w:rPr>
                <w:rFonts w:eastAsia="Arial" w:cs="Arial"/>
                <w:color w:val="000000"/>
                <w:sz w:val="20"/>
                <w:szCs w:val="20"/>
              </w:rPr>
            </w:pPr>
            <w:del w:id="19" w:author="Rima Jabado" w:date="2023-07-19T14:20:00Z">
              <w:r w:rsidRPr="00A36F97">
                <w:rPr>
                  <w:rFonts w:eastAsia="Arial" w:cs="Arial"/>
                  <w:color w:val="000000"/>
                  <w:sz w:val="20"/>
                  <w:szCs w:val="20"/>
                </w:rPr>
                <w:delText>shark</w:delText>
              </w:r>
            </w:del>
          </w:p>
        </w:tc>
      </w:tr>
      <w:tr w:rsidR="00A36F97" w:rsidRPr="00A36F97" w14:paraId="17CAC244" w14:textId="77777777" w:rsidTr="00C34439">
        <w:trPr>
          <w:trHeight w:val="229"/>
        </w:trPr>
        <w:tc>
          <w:tcPr>
            <w:tcW w:w="4564" w:type="dxa"/>
          </w:tcPr>
          <w:p w14:paraId="03863832" w14:textId="77777777" w:rsidR="00A36F97" w:rsidRPr="00A36F97" w:rsidRDefault="00A36F97" w:rsidP="00A36F97">
            <w:pPr>
              <w:pBdr>
                <w:top w:val="nil"/>
                <w:left w:val="nil"/>
                <w:bottom w:val="nil"/>
                <w:right w:val="nil"/>
                <w:between w:val="nil"/>
              </w:pBdr>
              <w:autoSpaceDE/>
              <w:autoSpaceDN/>
              <w:adjustRightInd/>
              <w:spacing w:line="209" w:lineRule="auto"/>
              <w:ind w:right="107"/>
              <w:jc w:val="right"/>
              <w:rPr>
                <w:rFonts w:eastAsia="Arial" w:cs="Arial"/>
                <w:color w:val="000000"/>
                <w:sz w:val="20"/>
                <w:szCs w:val="20"/>
              </w:rPr>
            </w:pPr>
            <w:del w:id="20" w:author="Rima Jabado" w:date="2023-07-19T14:20:00Z">
              <w:r w:rsidRPr="00A36F97">
                <w:rPr>
                  <w:rFonts w:eastAsia="Arial" w:cs="Arial"/>
                  <w:color w:val="000000"/>
                  <w:sz w:val="20"/>
                  <w:szCs w:val="20"/>
                </w:rPr>
                <w:delText>collaboration, and in-line with the IUCN SSC</w:delText>
              </w:r>
            </w:del>
          </w:p>
        </w:tc>
        <w:tc>
          <w:tcPr>
            <w:tcW w:w="2676" w:type="dxa"/>
          </w:tcPr>
          <w:p w14:paraId="4F268F42"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 w:val="16"/>
                <w:szCs w:val="16"/>
              </w:rPr>
            </w:pPr>
          </w:p>
        </w:tc>
        <w:tc>
          <w:tcPr>
            <w:tcW w:w="1695" w:type="dxa"/>
          </w:tcPr>
          <w:p w14:paraId="1552C08E"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 w:val="16"/>
                <w:szCs w:val="16"/>
              </w:rPr>
            </w:pPr>
          </w:p>
        </w:tc>
        <w:tc>
          <w:tcPr>
            <w:tcW w:w="2258" w:type="dxa"/>
          </w:tcPr>
          <w:p w14:paraId="22B1B871"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 w:val="16"/>
                <w:szCs w:val="16"/>
              </w:rPr>
            </w:pPr>
          </w:p>
        </w:tc>
        <w:tc>
          <w:tcPr>
            <w:tcW w:w="2822" w:type="dxa"/>
          </w:tcPr>
          <w:p w14:paraId="16FD8B03"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 w:val="16"/>
                <w:szCs w:val="16"/>
              </w:rPr>
            </w:pPr>
          </w:p>
        </w:tc>
      </w:tr>
      <w:tr w:rsidR="00A36F97" w:rsidRPr="00A36F97" w14:paraId="47C9E874" w14:textId="77777777" w:rsidTr="00C34439">
        <w:trPr>
          <w:trHeight w:val="229"/>
        </w:trPr>
        <w:tc>
          <w:tcPr>
            <w:tcW w:w="4564" w:type="dxa"/>
          </w:tcPr>
          <w:p w14:paraId="588B6BD1" w14:textId="77777777" w:rsidR="00A36F97" w:rsidRPr="00A36F97" w:rsidRDefault="00A36F97" w:rsidP="00A36F97">
            <w:pPr>
              <w:pBdr>
                <w:top w:val="nil"/>
                <w:left w:val="nil"/>
                <w:bottom w:val="nil"/>
                <w:right w:val="nil"/>
                <w:between w:val="nil"/>
              </w:pBdr>
              <w:autoSpaceDE/>
              <w:autoSpaceDN/>
              <w:adjustRightInd/>
              <w:spacing w:line="209" w:lineRule="auto"/>
              <w:ind w:right="109"/>
              <w:jc w:val="right"/>
              <w:rPr>
                <w:rFonts w:eastAsia="Arial" w:cs="Arial"/>
                <w:color w:val="000000"/>
                <w:sz w:val="20"/>
                <w:szCs w:val="20"/>
              </w:rPr>
            </w:pPr>
            <w:del w:id="21" w:author="Rima Jabado" w:date="2023-07-19T14:20:00Z">
              <w:r w:rsidRPr="00A36F97">
                <w:rPr>
                  <w:rFonts w:eastAsia="Arial" w:cs="Arial"/>
                  <w:color w:val="000000"/>
                  <w:sz w:val="20"/>
                  <w:szCs w:val="20"/>
                </w:rPr>
                <w:delText>SSG Conservation Strategy for Pelagic</w:delText>
              </w:r>
            </w:del>
          </w:p>
        </w:tc>
        <w:tc>
          <w:tcPr>
            <w:tcW w:w="2676" w:type="dxa"/>
          </w:tcPr>
          <w:p w14:paraId="77B404D8"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 w:val="16"/>
                <w:szCs w:val="16"/>
              </w:rPr>
            </w:pPr>
          </w:p>
        </w:tc>
        <w:tc>
          <w:tcPr>
            <w:tcW w:w="1695" w:type="dxa"/>
          </w:tcPr>
          <w:p w14:paraId="502ABD17"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 w:val="16"/>
                <w:szCs w:val="16"/>
              </w:rPr>
            </w:pPr>
          </w:p>
        </w:tc>
        <w:tc>
          <w:tcPr>
            <w:tcW w:w="2258" w:type="dxa"/>
          </w:tcPr>
          <w:p w14:paraId="12A5077B"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 w:val="16"/>
                <w:szCs w:val="16"/>
              </w:rPr>
            </w:pPr>
          </w:p>
        </w:tc>
        <w:tc>
          <w:tcPr>
            <w:tcW w:w="2822" w:type="dxa"/>
          </w:tcPr>
          <w:p w14:paraId="601CB147"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 w:val="16"/>
                <w:szCs w:val="16"/>
              </w:rPr>
            </w:pPr>
          </w:p>
        </w:tc>
      </w:tr>
      <w:tr w:rsidR="00A36F97" w:rsidRPr="00A36F97" w14:paraId="38250352" w14:textId="77777777" w:rsidTr="00C34439">
        <w:trPr>
          <w:trHeight w:val="227"/>
        </w:trPr>
        <w:tc>
          <w:tcPr>
            <w:tcW w:w="4564" w:type="dxa"/>
            <w:tcBorders>
              <w:bottom w:val="single" w:sz="4" w:space="0" w:color="7E7E7E"/>
            </w:tcBorders>
          </w:tcPr>
          <w:p w14:paraId="27E7870E" w14:textId="77777777" w:rsidR="00A36F97" w:rsidRPr="00A36F97" w:rsidRDefault="00A36F97" w:rsidP="00A36F97">
            <w:pPr>
              <w:pBdr>
                <w:top w:val="nil"/>
                <w:left w:val="nil"/>
                <w:bottom w:val="nil"/>
                <w:right w:val="nil"/>
                <w:between w:val="nil"/>
              </w:pBdr>
              <w:autoSpaceDE/>
              <w:autoSpaceDN/>
              <w:adjustRightInd/>
              <w:spacing w:line="207" w:lineRule="auto"/>
              <w:ind w:left="590"/>
              <w:rPr>
                <w:rFonts w:eastAsia="Arial" w:cs="Arial"/>
                <w:color w:val="000000"/>
                <w:sz w:val="20"/>
                <w:szCs w:val="20"/>
              </w:rPr>
            </w:pPr>
            <w:del w:id="22" w:author="Rima Jabado" w:date="2023-07-19T14:20:00Z">
              <w:r w:rsidRPr="00A36F97">
                <w:rPr>
                  <w:rFonts w:eastAsia="Arial" w:cs="Arial"/>
                  <w:color w:val="000000"/>
                  <w:sz w:val="20"/>
                  <w:szCs w:val="20"/>
                </w:rPr>
                <w:delText>Sharks and Rays.</w:delText>
              </w:r>
            </w:del>
          </w:p>
        </w:tc>
        <w:tc>
          <w:tcPr>
            <w:tcW w:w="2676" w:type="dxa"/>
            <w:tcBorders>
              <w:bottom w:val="single" w:sz="4" w:space="0" w:color="7E7E7E"/>
            </w:tcBorders>
          </w:tcPr>
          <w:p w14:paraId="7834E08D"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 w:val="16"/>
                <w:szCs w:val="16"/>
              </w:rPr>
            </w:pPr>
          </w:p>
        </w:tc>
        <w:tc>
          <w:tcPr>
            <w:tcW w:w="1695" w:type="dxa"/>
            <w:tcBorders>
              <w:bottom w:val="single" w:sz="4" w:space="0" w:color="7E7E7E"/>
            </w:tcBorders>
          </w:tcPr>
          <w:p w14:paraId="1F977178"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 w:val="16"/>
                <w:szCs w:val="16"/>
              </w:rPr>
            </w:pPr>
          </w:p>
        </w:tc>
        <w:tc>
          <w:tcPr>
            <w:tcW w:w="2258" w:type="dxa"/>
            <w:tcBorders>
              <w:bottom w:val="single" w:sz="4" w:space="0" w:color="7E7E7E"/>
            </w:tcBorders>
          </w:tcPr>
          <w:p w14:paraId="0FE8BFF8"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 w:val="16"/>
                <w:szCs w:val="16"/>
              </w:rPr>
            </w:pPr>
          </w:p>
        </w:tc>
        <w:tc>
          <w:tcPr>
            <w:tcW w:w="2822" w:type="dxa"/>
            <w:tcBorders>
              <w:bottom w:val="single" w:sz="4" w:space="0" w:color="7E7E7E"/>
            </w:tcBorders>
          </w:tcPr>
          <w:p w14:paraId="6F19497C"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 w:val="16"/>
                <w:szCs w:val="16"/>
              </w:rPr>
            </w:pPr>
          </w:p>
        </w:tc>
      </w:tr>
      <w:tr w:rsidR="00A36F97" w:rsidRPr="00A36F97" w14:paraId="199F2C24" w14:textId="77777777" w:rsidTr="00C34439">
        <w:trPr>
          <w:trHeight w:val="921"/>
        </w:trPr>
        <w:tc>
          <w:tcPr>
            <w:tcW w:w="4564" w:type="dxa"/>
            <w:tcBorders>
              <w:top w:val="single" w:sz="4" w:space="0" w:color="7E7E7E"/>
              <w:bottom w:val="single" w:sz="4" w:space="0" w:color="7E7E7E"/>
            </w:tcBorders>
          </w:tcPr>
          <w:p w14:paraId="7EFD4291" w14:textId="77777777" w:rsidR="00A36F97" w:rsidRPr="00A36F97" w:rsidRDefault="00A36F97" w:rsidP="00A36F97">
            <w:pPr>
              <w:pBdr>
                <w:top w:val="nil"/>
                <w:left w:val="nil"/>
                <w:bottom w:val="nil"/>
                <w:right w:val="nil"/>
                <w:between w:val="nil"/>
              </w:pBdr>
              <w:autoSpaceDE/>
              <w:autoSpaceDN/>
              <w:adjustRightInd/>
              <w:spacing w:line="230" w:lineRule="auto"/>
              <w:ind w:left="590" w:right="107" w:hanging="420"/>
              <w:jc w:val="both"/>
              <w:rPr>
                <w:rFonts w:eastAsia="Arial" w:cs="Arial"/>
                <w:color w:val="000000"/>
                <w:sz w:val="20"/>
                <w:szCs w:val="20"/>
              </w:rPr>
            </w:pPr>
            <w:del w:id="23" w:author="Rima Jabado" w:date="2023-07-19T14:20:00Z">
              <w:r w:rsidRPr="00A36F97">
                <w:rPr>
                  <w:rFonts w:eastAsia="Arial" w:cs="Arial"/>
                  <w:color w:val="000000"/>
                  <w:sz w:val="20"/>
                  <w:szCs w:val="20"/>
                </w:rPr>
                <w:delText xml:space="preserve">3. </w:delText>
              </w:r>
            </w:del>
            <w:ins w:id="24" w:author="Daniel Fernando" w:date="2023-07-19T13:18:00Z">
              <w:del w:id="25" w:author="Rima Jabado" w:date="2023-07-19T14:20:00Z">
                <w:r w:rsidRPr="00A36F97">
                  <w:rPr>
                    <w:rFonts w:eastAsia="Arial" w:cs="Arial"/>
                    <w:color w:val="000000"/>
                    <w:sz w:val="20"/>
                    <w:szCs w:val="20"/>
                  </w:rPr>
                  <w:delText xml:space="preserve">Encourage Parties </w:delText>
                </w:r>
              </w:del>
            </w:ins>
            <w:del w:id="26" w:author="Rima Jabado" w:date="2023-07-19T14:20:00Z">
              <w:r w:rsidRPr="00A36F97">
                <w:rPr>
                  <w:rFonts w:eastAsia="Arial" w:cs="Arial"/>
                  <w:color w:val="000000"/>
                  <w:sz w:val="20"/>
                  <w:szCs w:val="20"/>
                </w:rPr>
                <w:delText>Develop recommendations for Parties to work with t-RFMOs, in line with the IUCN SSC SSG Conservation Strategy and Action Plan for Pelagic Sharks and Rays.</w:delText>
              </w:r>
            </w:del>
          </w:p>
        </w:tc>
        <w:tc>
          <w:tcPr>
            <w:tcW w:w="2676" w:type="dxa"/>
            <w:tcBorders>
              <w:top w:val="single" w:sz="4" w:space="0" w:color="7E7E7E"/>
              <w:bottom w:val="single" w:sz="4" w:space="0" w:color="7E7E7E"/>
            </w:tcBorders>
          </w:tcPr>
          <w:p w14:paraId="54EFB673" w14:textId="77777777" w:rsidR="00A36F97" w:rsidRPr="00A36F97" w:rsidRDefault="00A36F97" w:rsidP="00A36F97">
            <w:pPr>
              <w:pBdr>
                <w:top w:val="nil"/>
                <w:left w:val="nil"/>
                <w:bottom w:val="nil"/>
                <w:right w:val="nil"/>
                <w:between w:val="nil"/>
              </w:pBdr>
              <w:autoSpaceDE/>
              <w:autoSpaceDN/>
              <w:adjustRightInd/>
              <w:ind w:left="108" w:right="660"/>
              <w:rPr>
                <w:rFonts w:eastAsia="Arial" w:cs="Arial"/>
                <w:color w:val="000000"/>
                <w:sz w:val="20"/>
                <w:szCs w:val="20"/>
              </w:rPr>
            </w:pPr>
            <w:del w:id="27" w:author="Rima Jabado" w:date="2023-07-19T14:20:00Z">
              <w:r w:rsidRPr="00A36F97">
                <w:rPr>
                  <w:rFonts w:eastAsia="Arial" w:cs="Arial"/>
                  <w:color w:val="000000"/>
                  <w:sz w:val="20"/>
                  <w:szCs w:val="20"/>
                </w:rPr>
                <w:delText>Cooperation between stakeholders</w:delText>
              </w:r>
            </w:del>
          </w:p>
        </w:tc>
        <w:tc>
          <w:tcPr>
            <w:tcW w:w="1695" w:type="dxa"/>
            <w:tcBorders>
              <w:top w:val="single" w:sz="4" w:space="0" w:color="7E7E7E"/>
              <w:bottom w:val="single" w:sz="4" w:space="0" w:color="7E7E7E"/>
            </w:tcBorders>
          </w:tcPr>
          <w:p w14:paraId="0B374AB3" w14:textId="77777777" w:rsidR="00A36F97" w:rsidRPr="00A36F97" w:rsidRDefault="00A36F97" w:rsidP="00A36F97">
            <w:pPr>
              <w:pBdr>
                <w:top w:val="nil"/>
                <w:left w:val="nil"/>
                <w:bottom w:val="nil"/>
                <w:right w:val="nil"/>
                <w:between w:val="nil"/>
              </w:pBdr>
              <w:autoSpaceDE/>
              <w:autoSpaceDN/>
              <w:adjustRightInd/>
              <w:spacing w:line="229" w:lineRule="auto"/>
              <w:ind w:left="303" w:right="264"/>
              <w:jc w:val="center"/>
              <w:rPr>
                <w:rFonts w:eastAsia="Arial" w:cs="Arial"/>
                <w:color w:val="000000"/>
                <w:sz w:val="20"/>
                <w:szCs w:val="20"/>
              </w:rPr>
            </w:pPr>
            <w:del w:id="28" w:author="Rima Jabado" w:date="2023-07-19T14:20:00Z">
              <w:r w:rsidRPr="00A36F97">
                <w:rPr>
                  <w:rFonts w:eastAsia="Arial" w:cs="Arial"/>
                  <w:color w:val="000000"/>
                  <w:sz w:val="20"/>
                  <w:szCs w:val="20"/>
                </w:rPr>
                <w:delText>2025-2026</w:delText>
              </w:r>
            </w:del>
          </w:p>
        </w:tc>
        <w:tc>
          <w:tcPr>
            <w:tcW w:w="2258" w:type="dxa"/>
            <w:tcBorders>
              <w:top w:val="single" w:sz="4" w:space="0" w:color="7E7E7E"/>
              <w:bottom w:val="single" w:sz="4" w:space="0" w:color="7E7E7E"/>
            </w:tcBorders>
          </w:tcPr>
          <w:p w14:paraId="63395E3C" w14:textId="77777777" w:rsidR="00A36F97" w:rsidRPr="00A36F97" w:rsidRDefault="00A36F97" w:rsidP="00A36F97">
            <w:pPr>
              <w:pBdr>
                <w:top w:val="nil"/>
                <w:left w:val="nil"/>
                <w:bottom w:val="nil"/>
                <w:right w:val="nil"/>
                <w:between w:val="nil"/>
              </w:pBdr>
              <w:autoSpaceDE/>
              <w:autoSpaceDN/>
              <w:adjustRightInd/>
              <w:spacing w:line="229" w:lineRule="auto"/>
              <w:ind w:left="273"/>
              <w:rPr>
                <w:rFonts w:eastAsia="Arial" w:cs="Arial"/>
                <w:color w:val="000000"/>
                <w:sz w:val="20"/>
                <w:szCs w:val="20"/>
              </w:rPr>
            </w:pPr>
            <w:del w:id="29" w:author="Rima Jabado" w:date="2023-07-19T14:20:00Z">
              <w:r w:rsidRPr="00A36F97">
                <w:rPr>
                  <w:rFonts w:eastAsia="Arial" w:cs="Arial"/>
                  <w:color w:val="000000"/>
                  <w:sz w:val="20"/>
                  <w:szCs w:val="20"/>
                </w:rPr>
                <w:delText>NGOs, experts</w:delText>
              </w:r>
            </w:del>
          </w:p>
        </w:tc>
        <w:tc>
          <w:tcPr>
            <w:tcW w:w="2822" w:type="dxa"/>
            <w:tcBorders>
              <w:top w:val="single" w:sz="4" w:space="0" w:color="7E7E7E"/>
              <w:bottom w:val="single" w:sz="4" w:space="0" w:color="7E7E7E"/>
            </w:tcBorders>
          </w:tcPr>
          <w:p w14:paraId="2AE12041" w14:textId="77777777" w:rsidR="00A36F97" w:rsidRPr="00A36F97" w:rsidRDefault="00A36F97" w:rsidP="00A36F97">
            <w:pPr>
              <w:pBdr>
                <w:top w:val="nil"/>
                <w:left w:val="nil"/>
                <w:bottom w:val="nil"/>
                <w:right w:val="nil"/>
                <w:between w:val="nil"/>
              </w:pBdr>
              <w:tabs>
                <w:tab w:val="left" w:pos="1646"/>
              </w:tabs>
              <w:autoSpaceDE/>
              <w:autoSpaceDN/>
              <w:adjustRightInd/>
              <w:ind w:left="108" w:right="137"/>
              <w:jc w:val="both"/>
              <w:rPr>
                <w:rFonts w:eastAsia="Arial" w:cs="Arial"/>
                <w:color w:val="000000"/>
                <w:sz w:val="20"/>
                <w:szCs w:val="20"/>
              </w:rPr>
            </w:pPr>
            <w:del w:id="30" w:author="Rima Jabado" w:date="2023-07-19T14:20:00Z">
              <w:r w:rsidRPr="00A36F97">
                <w:rPr>
                  <w:rFonts w:eastAsia="Arial" w:cs="Arial"/>
                  <w:color w:val="000000"/>
                  <w:sz w:val="20"/>
                  <w:szCs w:val="20"/>
                </w:rPr>
                <w:delText>Active</w:delText>
              </w:r>
              <w:r w:rsidRPr="00A36F97">
                <w:rPr>
                  <w:rFonts w:eastAsia="Arial" w:cs="Arial"/>
                  <w:color w:val="000000"/>
                  <w:sz w:val="20"/>
                  <w:szCs w:val="20"/>
                </w:rPr>
                <w:tab/>
                <w:delText>stakeholder engagement and data reporting</w:delText>
              </w:r>
            </w:del>
          </w:p>
        </w:tc>
      </w:tr>
      <w:tr w:rsidR="00A36F97" w:rsidRPr="00A36F97" w14:paraId="2F745B41" w14:textId="77777777" w:rsidTr="00C34439">
        <w:trPr>
          <w:trHeight w:val="230"/>
        </w:trPr>
        <w:tc>
          <w:tcPr>
            <w:tcW w:w="4564" w:type="dxa"/>
            <w:tcBorders>
              <w:top w:val="single" w:sz="4" w:space="0" w:color="7E7E7E"/>
              <w:bottom w:val="single" w:sz="4" w:space="0" w:color="7E7E7E"/>
            </w:tcBorders>
            <w:shd w:val="clear" w:color="auto" w:fill="D9D9D9"/>
          </w:tcPr>
          <w:p w14:paraId="0A6D2258" w14:textId="77777777" w:rsidR="00A36F97" w:rsidRPr="00A36F97" w:rsidRDefault="00A36F97" w:rsidP="00A36F97">
            <w:pPr>
              <w:pBdr>
                <w:top w:val="nil"/>
                <w:left w:val="nil"/>
                <w:bottom w:val="nil"/>
                <w:right w:val="nil"/>
                <w:between w:val="nil"/>
              </w:pBdr>
              <w:autoSpaceDE/>
              <w:autoSpaceDN/>
              <w:adjustRightInd/>
              <w:spacing w:line="210" w:lineRule="auto"/>
              <w:ind w:left="136"/>
              <w:rPr>
                <w:rFonts w:eastAsia="Arial" w:cs="Arial"/>
                <w:b/>
                <w:color w:val="000000"/>
                <w:sz w:val="20"/>
                <w:szCs w:val="20"/>
              </w:rPr>
            </w:pPr>
            <w:r w:rsidRPr="00A36F97">
              <w:rPr>
                <w:rFonts w:eastAsia="Arial" w:cs="Arial"/>
                <w:b/>
                <w:color w:val="000000"/>
                <w:sz w:val="20"/>
                <w:szCs w:val="20"/>
              </w:rPr>
              <w:t>Area-based management/critical habitats</w:t>
            </w:r>
          </w:p>
        </w:tc>
        <w:tc>
          <w:tcPr>
            <w:tcW w:w="2676" w:type="dxa"/>
            <w:tcBorders>
              <w:top w:val="single" w:sz="4" w:space="0" w:color="7E7E7E"/>
              <w:bottom w:val="single" w:sz="4" w:space="0" w:color="7E7E7E"/>
            </w:tcBorders>
            <w:shd w:val="clear" w:color="auto" w:fill="D9D9D9"/>
          </w:tcPr>
          <w:p w14:paraId="17CB4577"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 w:val="16"/>
                <w:szCs w:val="16"/>
              </w:rPr>
            </w:pPr>
          </w:p>
        </w:tc>
        <w:tc>
          <w:tcPr>
            <w:tcW w:w="1695" w:type="dxa"/>
            <w:tcBorders>
              <w:top w:val="single" w:sz="4" w:space="0" w:color="7E7E7E"/>
              <w:bottom w:val="single" w:sz="4" w:space="0" w:color="7E7E7E"/>
            </w:tcBorders>
            <w:shd w:val="clear" w:color="auto" w:fill="D9D9D9"/>
          </w:tcPr>
          <w:p w14:paraId="6C34A23F"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 w:val="16"/>
                <w:szCs w:val="16"/>
              </w:rPr>
            </w:pPr>
          </w:p>
        </w:tc>
        <w:tc>
          <w:tcPr>
            <w:tcW w:w="2258" w:type="dxa"/>
            <w:tcBorders>
              <w:top w:val="single" w:sz="4" w:space="0" w:color="7E7E7E"/>
              <w:bottom w:val="single" w:sz="4" w:space="0" w:color="7E7E7E"/>
            </w:tcBorders>
            <w:shd w:val="clear" w:color="auto" w:fill="D9D9D9"/>
          </w:tcPr>
          <w:p w14:paraId="3A4137AF"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 w:val="16"/>
                <w:szCs w:val="16"/>
              </w:rPr>
            </w:pPr>
          </w:p>
        </w:tc>
        <w:tc>
          <w:tcPr>
            <w:tcW w:w="2822" w:type="dxa"/>
            <w:tcBorders>
              <w:top w:val="single" w:sz="4" w:space="0" w:color="7E7E7E"/>
              <w:bottom w:val="single" w:sz="4" w:space="0" w:color="7E7E7E"/>
            </w:tcBorders>
            <w:shd w:val="clear" w:color="auto" w:fill="D9D9D9"/>
          </w:tcPr>
          <w:p w14:paraId="73020485"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 w:val="16"/>
                <w:szCs w:val="16"/>
              </w:rPr>
            </w:pPr>
          </w:p>
        </w:tc>
      </w:tr>
      <w:tr w:rsidR="00A36F97" w:rsidRPr="00A36F97" w14:paraId="77456E10" w14:textId="77777777" w:rsidTr="00C34439">
        <w:trPr>
          <w:trHeight w:val="231"/>
        </w:trPr>
        <w:tc>
          <w:tcPr>
            <w:tcW w:w="4564" w:type="dxa"/>
            <w:tcBorders>
              <w:top w:val="single" w:sz="4" w:space="0" w:color="7E7E7E"/>
            </w:tcBorders>
          </w:tcPr>
          <w:p w14:paraId="1DDD86AF" w14:textId="77777777" w:rsidR="00A36F97" w:rsidRPr="00A36F97" w:rsidRDefault="00A36F97" w:rsidP="00A36F97">
            <w:pPr>
              <w:pBdr>
                <w:top w:val="nil"/>
                <w:left w:val="nil"/>
                <w:bottom w:val="nil"/>
                <w:right w:val="nil"/>
                <w:between w:val="nil"/>
              </w:pBdr>
              <w:tabs>
                <w:tab w:val="left" w:pos="590"/>
              </w:tabs>
              <w:autoSpaceDE/>
              <w:autoSpaceDN/>
              <w:adjustRightInd/>
              <w:spacing w:line="212" w:lineRule="auto"/>
              <w:ind w:left="170"/>
              <w:rPr>
                <w:rFonts w:eastAsia="Arial" w:cs="Arial"/>
                <w:color w:val="000000"/>
                <w:sz w:val="20"/>
                <w:szCs w:val="20"/>
              </w:rPr>
            </w:pPr>
            <w:del w:id="31" w:author="Daniel Fernando" w:date="2023-07-19T13:18:00Z">
              <w:r w:rsidRPr="00A36F97">
                <w:rPr>
                  <w:rFonts w:eastAsia="Arial" w:cs="Arial"/>
                  <w:color w:val="000000"/>
                  <w:sz w:val="20"/>
                  <w:szCs w:val="20"/>
                </w:rPr>
                <w:delText>4.</w:delText>
              </w:r>
              <w:r w:rsidRPr="00A36F97">
                <w:rPr>
                  <w:rFonts w:eastAsia="Arial" w:cs="Arial"/>
                  <w:color w:val="000000"/>
                  <w:sz w:val="20"/>
                  <w:szCs w:val="20"/>
                </w:rPr>
                <w:tab/>
                <w:delText>Encourage the protection of blue shark</w:delText>
              </w:r>
            </w:del>
          </w:p>
        </w:tc>
        <w:tc>
          <w:tcPr>
            <w:tcW w:w="2676" w:type="dxa"/>
            <w:tcBorders>
              <w:top w:val="single" w:sz="4" w:space="0" w:color="7E7E7E"/>
            </w:tcBorders>
          </w:tcPr>
          <w:p w14:paraId="5684B8A5" w14:textId="77777777" w:rsidR="00A36F97" w:rsidRPr="00A36F97" w:rsidRDefault="00A36F97" w:rsidP="00A36F97">
            <w:pPr>
              <w:pBdr>
                <w:top w:val="nil"/>
                <w:left w:val="nil"/>
                <w:bottom w:val="nil"/>
                <w:right w:val="nil"/>
                <w:between w:val="nil"/>
              </w:pBdr>
              <w:autoSpaceDE/>
              <w:autoSpaceDN/>
              <w:adjustRightInd/>
              <w:spacing w:line="212" w:lineRule="auto"/>
              <w:ind w:left="108"/>
              <w:rPr>
                <w:rFonts w:eastAsia="Arial" w:cs="Arial"/>
                <w:color w:val="000000"/>
                <w:sz w:val="20"/>
                <w:szCs w:val="20"/>
              </w:rPr>
            </w:pPr>
            <w:del w:id="32" w:author="Daniel Fernando" w:date="2023-07-19T13:18:00Z">
              <w:r w:rsidRPr="00A36F97">
                <w:rPr>
                  <w:rFonts w:eastAsia="Arial" w:cs="Arial"/>
                  <w:color w:val="000000"/>
                  <w:sz w:val="20"/>
                  <w:szCs w:val="20"/>
                </w:rPr>
                <w:delText>Established network of</w:delText>
              </w:r>
            </w:del>
          </w:p>
        </w:tc>
        <w:tc>
          <w:tcPr>
            <w:tcW w:w="1695" w:type="dxa"/>
            <w:tcBorders>
              <w:top w:val="single" w:sz="4" w:space="0" w:color="7E7E7E"/>
            </w:tcBorders>
          </w:tcPr>
          <w:p w14:paraId="3CAC8050" w14:textId="77777777" w:rsidR="00A36F97" w:rsidRPr="00A36F97" w:rsidRDefault="00A36F97" w:rsidP="00A36F97">
            <w:pPr>
              <w:pBdr>
                <w:top w:val="nil"/>
                <w:left w:val="nil"/>
                <w:bottom w:val="nil"/>
                <w:right w:val="nil"/>
                <w:between w:val="nil"/>
              </w:pBdr>
              <w:autoSpaceDE/>
              <w:autoSpaceDN/>
              <w:adjustRightInd/>
              <w:spacing w:line="212" w:lineRule="auto"/>
              <w:ind w:left="303" w:right="264"/>
              <w:jc w:val="center"/>
              <w:rPr>
                <w:rFonts w:eastAsia="Arial" w:cs="Arial"/>
                <w:color w:val="000000"/>
                <w:sz w:val="20"/>
                <w:szCs w:val="20"/>
              </w:rPr>
            </w:pPr>
            <w:del w:id="33" w:author="Daniel Fernando" w:date="2023-07-19T13:18:00Z">
              <w:r w:rsidRPr="00A36F97">
                <w:rPr>
                  <w:rFonts w:eastAsia="Arial" w:cs="Arial"/>
                  <w:color w:val="000000"/>
                  <w:sz w:val="20"/>
                  <w:szCs w:val="20"/>
                </w:rPr>
                <w:delText>2025</w:delText>
              </w:r>
            </w:del>
          </w:p>
        </w:tc>
        <w:tc>
          <w:tcPr>
            <w:tcW w:w="2258" w:type="dxa"/>
            <w:tcBorders>
              <w:top w:val="single" w:sz="4" w:space="0" w:color="7E7E7E"/>
            </w:tcBorders>
          </w:tcPr>
          <w:p w14:paraId="40C345E5" w14:textId="77777777" w:rsidR="00A36F97" w:rsidRPr="00A36F97" w:rsidRDefault="00A36F97" w:rsidP="00A36F97">
            <w:pPr>
              <w:pBdr>
                <w:top w:val="nil"/>
                <w:left w:val="nil"/>
                <w:bottom w:val="nil"/>
                <w:right w:val="nil"/>
                <w:between w:val="nil"/>
              </w:pBdr>
              <w:autoSpaceDE/>
              <w:autoSpaceDN/>
              <w:adjustRightInd/>
              <w:spacing w:line="212" w:lineRule="auto"/>
              <w:ind w:left="273"/>
              <w:rPr>
                <w:rFonts w:eastAsia="Arial" w:cs="Arial"/>
                <w:color w:val="000000"/>
                <w:sz w:val="20"/>
                <w:szCs w:val="20"/>
              </w:rPr>
            </w:pPr>
            <w:del w:id="34" w:author="Daniel Fernando" w:date="2023-07-19T13:18:00Z">
              <w:r w:rsidRPr="00A36F97">
                <w:rPr>
                  <w:rFonts w:eastAsia="Arial" w:cs="Arial"/>
                  <w:color w:val="000000"/>
                  <w:sz w:val="20"/>
                  <w:szCs w:val="20"/>
                </w:rPr>
                <w:delText>CMS Parties (and</w:delText>
              </w:r>
            </w:del>
          </w:p>
        </w:tc>
        <w:tc>
          <w:tcPr>
            <w:tcW w:w="2822" w:type="dxa"/>
            <w:tcBorders>
              <w:top w:val="single" w:sz="4" w:space="0" w:color="7E7E7E"/>
            </w:tcBorders>
          </w:tcPr>
          <w:p w14:paraId="1E5D2AF3" w14:textId="77777777" w:rsidR="00A36F97" w:rsidRPr="00A36F97" w:rsidRDefault="00A36F97" w:rsidP="00A36F97">
            <w:pPr>
              <w:pBdr>
                <w:top w:val="nil"/>
                <w:left w:val="nil"/>
                <w:bottom w:val="nil"/>
                <w:right w:val="nil"/>
                <w:between w:val="nil"/>
              </w:pBdr>
              <w:autoSpaceDE/>
              <w:autoSpaceDN/>
              <w:adjustRightInd/>
              <w:spacing w:line="212" w:lineRule="auto"/>
              <w:ind w:left="108"/>
              <w:rPr>
                <w:rFonts w:eastAsia="Arial" w:cs="Arial"/>
                <w:color w:val="000000"/>
                <w:sz w:val="20"/>
                <w:szCs w:val="20"/>
              </w:rPr>
            </w:pPr>
            <w:del w:id="35" w:author="Daniel Fernando" w:date="2023-07-19T13:18:00Z">
              <w:r w:rsidRPr="00A36F97">
                <w:rPr>
                  <w:rFonts w:eastAsia="Arial" w:cs="Arial"/>
                  <w:color w:val="000000"/>
                  <w:sz w:val="20"/>
                  <w:szCs w:val="20"/>
                </w:rPr>
                <w:delText>Critical habitats for blue</w:delText>
              </w:r>
            </w:del>
          </w:p>
        </w:tc>
      </w:tr>
      <w:tr w:rsidR="00A36F97" w:rsidRPr="00A36F97" w14:paraId="15C766F7" w14:textId="77777777" w:rsidTr="00C34439">
        <w:trPr>
          <w:trHeight w:val="229"/>
        </w:trPr>
        <w:tc>
          <w:tcPr>
            <w:tcW w:w="4564" w:type="dxa"/>
          </w:tcPr>
          <w:p w14:paraId="3D9C4816" w14:textId="77777777" w:rsidR="00A36F97" w:rsidRPr="00A36F97" w:rsidRDefault="00A36F97" w:rsidP="00A36F97">
            <w:pPr>
              <w:pBdr>
                <w:top w:val="nil"/>
                <w:left w:val="nil"/>
                <w:bottom w:val="nil"/>
                <w:right w:val="nil"/>
                <w:between w:val="nil"/>
              </w:pBdr>
              <w:autoSpaceDE/>
              <w:autoSpaceDN/>
              <w:adjustRightInd/>
              <w:spacing w:line="209" w:lineRule="auto"/>
              <w:ind w:left="590"/>
              <w:rPr>
                <w:rFonts w:eastAsia="Arial" w:cs="Arial"/>
                <w:color w:val="000000"/>
                <w:sz w:val="20"/>
                <w:szCs w:val="20"/>
              </w:rPr>
            </w:pPr>
            <w:del w:id="36" w:author="Daniel Fernando" w:date="2023-07-19T13:18:00Z">
              <w:r w:rsidRPr="00A36F97">
                <w:rPr>
                  <w:rFonts w:eastAsia="Arial" w:cs="Arial"/>
                  <w:color w:val="000000"/>
                  <w:sz w:val="20"/>
                  <w:szCs w:val="20"/>
                </w:rPr>
                <w:delText>critical habitats (i.e. feeding or mating</w:delText>
              </w:r>
            </w:del>
          </w:p>
        </w:tc>
        <w:tc>
          <w:tcPr>
            <w:tcW w:w="2676" w:type="dxa"/>
          </w:tcPr>
          <w:p w14:paraId="2F86399A" w14:textId="77777777" w:rsidR="00A36F97" w:rsidRPr="00A36F97" w:rsidRDefault="00A36F97" w:rsidP="00A36F97">
            <w:pPr>
              <w:pBdr>
                <w:top w:val="nil"/>
                <w:left w:val="nil"/>
                <w:bottom w:val="nil"/>
                <w:right w:val="nil"/>
                <w:between w:val="nil"/>
              </w:pBdr>
              <w:autoSpaceDE/>
              <w:autoSpaceDN/>
              <w:adjustRightInd/>
              <w:spacing w:line="209" w:lineRule="auto"/>
              <w:ind w:left="108"/>
              <w:rPr>
                <w:rFonts w:eastAsia="Arial" w:cs="Arial"/>
                <w:color w:val="000000"/>
                <w:sz w:val="20"/>
                <w:szCs w:val="20"/>
              </w:rPr>
            </w:pPr>
            <w:del w:id="37" w:author="Daniel Fernando" w:date="2023-07-19T13:18:00Z">
              <w:r w:rsidRPr="00A36F97">
                <w:rPr>
                  <w:rFonts w:eastAsia="Arial" w:cs="Arial"/>
                  <w:color w:val="000000"/>
                  <w:sz w:val="20"/>
                  <w:szCs w:val="20"/>
                </w:rPr>
                <w:delText>MPAs for key blue shark</w:delText>
              </w:r>
            </w:del>
          </w:p>
        </w:tc>
        <w:tc>
          <w:tcPr>
            <w:tcW w:w="1695" w:type="dxa"/>
          </w:tcPr>
          <w:p w14:paraId="4B5C98F8"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 w:val="16"/>
                <w:szCs w:val="16"/>
              </w:rPr>
            </w:pPr>
          </w:p>
        </w:tc>
        <w:tc>
          <w:tcPr>
            <w:tcW w:w="2258" w:type="dxa"/>
          </w:tcPr>
          <w:p w14:paraId="3A653BA2" w14:textId="77777777" w:rsidR="00A36F97" w:rsidRPr="00A36F97" w:rsidRDefault="00A36F97" w:rsidP="00A36F97">
            <w:pPr>
              <w:pBdr>
                <w:top w:val="nil"/>
                <w:left w:val="nil"/>
                <w:bottom w:val="nil"/>
                <w:right w:val="nil"/>
                <w:between w:val="nil"/>
              </w:pBdr>
              <w:autoSpaceDE/>
              <w:autoSpaceDN/>
              <w:adjustRightInd/>
              <w:spacing w:line="209" w:lineRule="auto"/>
              <w:ind w:left="273"/>
              <w:rPr>
                <w:rFonts w:eastAsia="Arial" w:cs="Arial"/>
                <w:color w:val="000000"/>
                <w:sz w:val="20"/>
                <w:szCs w:val="20"/>
              </w:rPr>
            </w:pPr>
            <w:del w:id="38" w:author="Daniel Fernando" w:date="2023-07-19T13:18:00Z">
              <w:r w:rsidRPr="00A36F97">
                <w:rPr>
                  <w:rFonts w:eastAsia="Arial" w:cs="Arial"/>
                  <w:color w:val="000000"/>
                  <w:sz w:val="20"/>
                  <w:szCs w:val="20"/>
                </w:rPr>
                <w:delText>non-Party Range</w:delText>
              </w:r>
            </w:del>
          </w:p>
        </w:tc>
        <w:tc>
          <w:tcPr>
            <w:tcW w:w="2822" w:type="dxa"/>
          </w:tcPr>
          <w:p w14:paraId="58AD9203" w14:textId="77777777" w:rsidR="00A36F97" w:rsidRPr="00A36F97" w:rsidRDefault="00A36F97" w:rsidP="00A36F97">
            <w:pPr>
              <w:pBdr>
                <w:top w:val="nil"/>
                <w:left w:val="nil"/>
                <w:bottom w:val="nil"/>
                <w:right w:val="nil"/>
                <w:between w:val="nil"/>
              </w:pBdr>
              <w:autoSpaceDE/>
              <w:autoSpaceDN/>
              <w:adjustRightInd/>
              <w:spacing w:line="209" w:lineRule="auto"/>
              <w:ind w:left="108"/>
              <w:rPr>
                <w:rFonts w:eastAsia="Arial" w:cs="Arial"/>
                <w:color w:val="000000"/>
                <w:sz w:val="20"/>
                <w:szCs w:val="20"/>
              </w:rPr>
            </w:pPr>
            <w:del w:id="39" w:author="Daniel Fernando" w:date="2023-07-19T13:18:00Z">
              <w:r w:rsidRPr="00A36F97">
                <w:rPr>
                  <w:rFonts w:eastAsia="Arial" w:cs="Arial"/>
                  <w:color w:val="000000"/>
                  <w:sz w:val="20"/>
                  <w:szCs w:val="20"/>
                </w:rPr>
                <w:delText>sharks effectively managed</w:delText>
              </w:r>
            </w:del>
          </w:p>
        </w:tc>
      </w:tr>
      <w:tr w:rsidR="00A36F97" w:rsidRPr="00A36F97" w14:paraId="77EA868A" w14:textId="77777777" w:rsidTr="00C34439">
        <w:trPr>
          <w:trHeight w:val="230"/>
        </w:trPr>
        <w:tc>
          <w:tcPr>
            <w:tcW w:w="4564" w:type="dxa"/>
          </w:tcPr>
          <w:p w14:paraId="1DC5DE76" w14:textId="77777777" w:rsidR="00A36F97" w:rsidRPr="00A36F97" w:rsidRDefault="00A36F97" w:rsidP="00A36F97">
            <w:pPr>
              <w:pBdr>
                <w:top w:val="nil"/>
                <w:left w:val="nil"/>
                <w:bottom w:val="nil"/>
                <w:right w:val="nil"/>
                <w:between w:val="nil"/>
              </w:pBdr>
              <w:autoSpaceDE/>
              <w:autoSpaceDN/>
              <w:adjustRightInd/>
              <w:spacing w:line="210" w:lineRule="auto"/>
              <w:ind w:left="590"/>
              <w:rPr>
                <w:rFonts w:eastAsia="Arial" w:cs="Arial"/>
                <w:color w:val="000000"/>
                <w:sz w:val="20"/>
                <w:szCs w:val="20"/>
              </w:rPr>
            </w:pPr>
            <w:del w:id="40" w:author="Daniel Fernando" w:date="2023-07-19T13:18:00Z">
              <w:r w:rsidRPr="00A36F97">
                <w:rPr>
                  <w:rFonts w:eastAsia="Arial" w:cs="Arial"/>
                  <w:color w:val="000000"/>
                  <w:sz w:val="20"/>
                  <w:szCs w:val="20"/>
                </w:rPr>
                <w:delText>habitats) and migratory routes.</w:delText>
              </w:r>
            </w:del>
          </w:p>
        </w:tc>
        <w:tc>
          <w:tcPr>
            <w:tcW w:w="2676" w:type="dxa"/>
          </w:tcPr>
          <w:p w14:paraId="4AF40858" w14:textId="77777777" w:rsidR="00A36F97" w:rsidRPr="00A36F97" w:rsidRDefault="00A36F97" w:rsidP="00A36F97">
            <w:pPr>
              <w:pBdr>
                <w:top w:val="nil"/>
                <w:left w:val="nil"/>
                <w:bottom w:val="nil"/>
                <w:right w:val="nil"/>
                <w:between w:val="nil"/>
              </w:pBdr>
              <w:autoSpaceDE/>
              <w:autoSpaceDN/>
              <w:adjustRightInd/>
              <w:spacing w:line="210" w:lineRule="auto"/>
              <w:ind w:left="108"/>
              <w:rPr>
                <w:rFonts w:eastAsia="Arial" w:cs="Arial"/>
                <w:color w:val="000000"/>
                <w:sz w:val="20"/>
                <w:szCs w:val="20"/>
              </w:rPr>
            </w:pPr>
            <w:del w:id="41" w:author="Daniel Fernando" w:date="2023-07-19T13:18:00Z">
              <w:r w:rsidRPr="00A36F97">
                <w:rPr>
                  <w:rFonts w:eastAsia="Arial" w:cs="Arial"/>
                  <w:color w:val="000000"/>
                  <w:sz w:val="20"/>
                  <w:szCs w:val="20"/>
                </w:rPr>
                <w:delText>habitats and migratory</w:delText>
              </w:r>
            </w:del>
          </w:p>
        </w:tc>
        <w:tc>
          <w:tcPr>
            <w:tcW w:w="1695" w:type="dxa"/>
          </w:tcPr>
          <w:p w14:paraId="0EF0E9A5"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 w:val="16"/>
                <w:szCs w:val="16"/>
              </w:rPr>
            </w:pPr>
          </w:p>
        </w:tc>
        <w:tc>
          <w:tcPr>
            <w:tcW w:w="2258" w:type="dxa"/>
          </w:tcPr>
          <w:p w14:paraId="4B4011F8" w14:textId="77777777" w:rsidR="00A36F97" w:rsidRPr="00A36F97" w:rsidRDefault="00A36F97" w:rsidP="00A36F97">
            <w:pPr>
              <w:pBdr>
                <w:top w:val="nil"/>
                <w:left w:val="nil"/>
                <w:bottom w:val="nil"/>
                <w:right w:val="nil"/>
                <w:between w:val="nil"/>
              </w:pBdr>
              <w:autoSpaceDE/>
              <w:autoSpaceDN/>
              <w:adjustRightInd/>
              <w:spacing w:line="210" w:lineRule="auto"/>
              <w:ind w:left="273"/>
              <w:rPr>
                <w:rFonts w:eastAsia="Arial" w:cs="Arial"/>
                <w:color w:val="000000"/>
                <w:sz w:val="20"/>
                <w:szCs w:val="20"/>
              </w:rPr>
            </w:pPr>
            <w:del w:id="42" w:author="Daniel Fernando" w:date="2023-07-19T13:18:00Z">
              <w:r w:rsidRPr="00A36F97">
                <w:rPr>
                  <w:rFonts w:eastAsia="Arial" w:cs="Arial"/>
                  <w:color w:val="000000"/>
                  <w:sz w:val="20"/>
                  <w:szCs w:val="20"/>
                </w:rPr>
                <w:delText>States)</w:delText>
              </w:r>
            </w:del>
          </w:p>
        </w:tc>
        <w:tc>
          <w:tcPr>
            <w:tcW w:w="2822" w:type="dxa"/>
          </w:tcPr>
          <w:p w14:paraId="73FE2551"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 w:val="16"/>
                <w:szCs w:val="16"/>
              </w:rPr>
            </w:pPr>
          </w:p>
        </w:tc>
      </w:tr>
      <w:tr w:rsidR="00A36F97" w:rsidRPr="00A36F97" w14:paraId="6D39B505" w14:textId="77777777" w:rsidTr="00C34439">
        <w:trPr>
          <w:trHeight w:val="227"/>
        </w:trPr>
        <w:tc>
          <w:tcPr>
            <w:tcW w:w="4564" w:type="dxa"/>
            <w:tcBorders>
              <w:bottom w:val="single" w:sz="4" w:space="0" w:color="7E7E7E"/>
            </w:tcBorders>
          </w:tcPr>
          <w:p w14:paraId="7B384E8C"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 w:val="16"/>
                <w:szCs w:val="16"/>
              </w:rPr>
            </w:pPr>
          </w:p>
        </w:tc>
        <w:tc>
          <w:tcPr>
            <w:tcW w:w="2676" w:type="dxa"/>
            <w:tcBorders>
              <w:bottom w:val="single" w:sz="4" w:space="0" w:color="7E7E7E"/>
            </w:tcBorders>
          </w:tcPr>
          <w:p w14:paraId="3A2A38C9" w14:textId="77777777" w:rsidR="00A36F97" w:rsidRPr="00A36F97" w:rsidRDefault="00A36F97" w:rsidP="00A36F97">
            <w:pPr>
              <w:pBdr>
                <w:top w:val="nil"/>
                <w:left w:val="nil"/>
                <w:bottom w:val="nil"/>
                <w:right w:val="nil"/>
                <w:between w:val="nil"/>
              </w:pBdr>
              <w:autoSpaceDE/>
              <w:autoSpaceDN/>
              <w:adjustRightInd/>
              <w:spacing w:line="207" w:lineRule="auto"/>
              <w:ind w:left="108"/>
              <w:rPr>
                <w:rFonts w:eastAsia="Arial" w:cs="Arial"/>
                <w:color w:val="000000"/>
                <w:sz w:val="20"/>
                <w:szCs w:val="20"/>
              </w:rPr>
            </w:pPr>
            <w:r w:rsidRPr="00A36F97">
              <w:rPr>
                <w:rFonts w:eastAsia="Arial" w:cs="Arial"/>
                <w:color w:val="000000"/>
                <w:sz w:val="20"/>
                <w:szCs w:val="20"/>
              </w:rPr>
              <w:t>routes</w:t>
            </w:r>
          </w:p>
        </w:tc>
        <w:tc>
          <w:tcPr>
            <w:tcW w:w="1695" w:type="dxa"/>
            <w:tcBorders>
              <w:bottom w:val="single" w:sz="4" w:space="0" w:color="7E7E7E"/>
            </w:tcBorders>
          </w:tcPr>
          <w:p w14:paraId="00D14E77"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 w:val="16"/>
                <w:szCs w:val="16"/>
              </w:rPr>
            </w:pPr>
          </w:p>
        </w:tc>
        <w:tc>
          <w:tcPr>
            <w:tcW w:w="2258" w:type="dxa"/>
            <w:tcBorders>
              <w:bottom w:val="single" w:sz="4" w:space="0" w:color="7E7E7E"/>
            </w:tcBorders>
          </w:tcPr>
          <w:p w14:paraId="78BBDDBB"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 w:val="16"/>
                <w:szCs w:val="16"/>
              </w:rPr>
            </w:pPr>
          </w:p>
        </w:tc>
        <w:tc>
          <w:tcPr>
            <w:tcW w:w="2822" w:type="dxa"/>
            <w:tcBorders>
              <w:bottom w:val="single" w:sz="4" w:space="0" w:color="7E7E7E"/>
            </w:tcBorders>
          </w:tcPr>
          <w:p w14:paraId="5A36391B"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 w:val="16"/>
                <w:szCs w:val="16"/>
              </w:rPr>
            </w:pPr>
          </w:p>
        </w:tc>
      </w:tr>
      <w:tr w:rsidR="00A36F97" w:rsidRPr="00A36F97" w14:paraId="5FE720DF" w14:textId="77777777" w:rsidTr="00C34439">
        <w:trPr>
          <w:trHeight w:val="230"/>
        </w:trPr>
        <w:tc>
          <w:tcPr>
            <w:tcW w:w="14015" w:type="dxa"/>
            <w:gridSpan w:val="5"/>
            <w:tcBorders>
              <w:top w:val="single" w:sz="4" w:space="0" w:color="7E7E7E"/>
              <w:bottom w:val="single" w:sz="4" w:space="0" w:color="7E7E7E"/>
            </w:tcBorders>
            <w:shd w:val="clear" w:color="auto" w:fill="D9D9D9"/>
          </w:tcPr>
          <w:p w14:paraId="59E27674" w14:textId="77777777" w:rsidR="00A36F97" w:rsidRPr="00A36F97" w:rsidRDefault="00A36F97" w:rsidP="00A36F97">
            <w:pPr>
              <w:pBdr>
                <w:top w:val="nil"/>
                <w:left w:val="nil"/>
                <w:bottom w:val="nil"/>
                <w:right w:val="nil"/>
                <w:between w:val="nil"/>
              </w:pBdr>
              <w:autoSpaceDE/>
              <w:autoSpaceDN/>
              <w:adjustRightInd/>
              <w:spacing w:line="210" w:lineRule="auto"/>
              <w:ind w:left="5805" w:right="5810"/>
              <w:jc w:val="center"/>
              <w:rPr>
                <w:rFonts w:eastAsia="Arial" w:cs="Arial"/>
                <w:b/>
                <w:color w:val="000000"/>
                <w:sz w:val="20"/>
                <w:szCs w:val="20"/>
              </w:rPr>
            </w:pPr>
            <w:r w:rsidRPr="00A36F97">
              <w:rPr>
                <w:rFonts w:eastAsia="Arial" w:cs="Arial"/>
                <w:b/>
                <w:color w:val="000000"/>
                <w:sz w:val="20"/>
                <w:szCs w:val="20"/>
              </w:rPr>
              <w:t>International cooperation</w:t>
            </w:r>
          </w:p>
        </w:tc>
      </w:tr>
      <w:tr w:rsidR="00A36F97" w:rsidRPr="00A36F97" w14:paraId="0D5C8FF9" w14:textId="77777777" w:rsidTr="00C34439">
        <w:trPr>
          <w:trHeight w:val="690"/>
        </w:trPr>
        <w:tc>
          <w:tcPr>
            <w:tcW w:w="4564" w:type="dxa"/>
            <w:tcBorders>
              <w:top w:val="single" w:sz="4" w:space="0" w:color="7E7E7E"/>
              <w:bottom w:val="single" w:sz="4" w:space="0" w:color="7E7E7E"/>
            </w:tcBorders>
          </w:tcPr>
          <w:p w14:paraId="40E4F7F5" w14:textId="77777777" w:rsidR="00A36F97" w:rsidRPr="00A36F97" w:rsidRDefault="00A36F97" w:rsidP="00A36F97">
            <w:pPr>
              <w:pBdr>
                <w:top w:val="nil"/>
                <w:left w:val="nil"/>
                <w:bottom w:val="nil"/>
                <w:right w:val="nil"/>
                <w:between w:val="nil"/>
              </w:pBdr>
              <w:autoSpaceDE/>
              <w:autoSpaceDN/>
              <w:adjustRightInd/>
              <w:spacing w:line="230" w:lineRule="auto"/>
              <w:ind w:left="590" w:right="107" w:hanging="420"/>
              <w:jc w:val="both"/>
              <w:rPr>
                <w:rFonts w:eastAsia="Arial" w:cs="Arial"/>
                <w:color w:val="000000"/>
                <w:sz w:val="20"/>
                <w:szCs w:val="20"/>
              </w:rPr>
            </w:pPr>
            <w:del w:id="43" w:author="Daniel Fernando" w:date="2023-07-19T13:17:00Z">
              <w:r w:rsidRPr="00A36F97">
                <w:rPr>
                  <w:rFonts w:eastAsia="Arial" w:cs="Arial"/>
                  <w:color w:val="000000"/>
                  <w:sz w:val="20"/>
                  <w:szCs w:val="20"/>
                </w:rPr>
                <w:delText>5. Support the coordination with RMFOs to encourage information and knowledge exchange.</w:delText>
              </w:r>
            </w:del>
          </w:p>
        </w:tc>
        <w:tc>
          <w:tcPr>
            <w:tcW w:w="2676" w:type="dxa"/>
            <w:tcBorders>
              <w:top w:val="single" w:sz="4" w:space="0" w:color="7E7E7E"/>
              <w:bottom w:val="single" w:sz="4" w:space="0" w:color="7E7E7E"/>
            </w:tcBorders>
          </w:tcPr>
          <w:p w14:paraId="2B094FE4" w14:textId="77777777" w:rsidR="00A36F97" w:rsidRPr="00A36F97" w:rsidRDefault="00A36F97" w:rsidP="00A36F97">
            <w:pPr>
              <w:pBdr>
                <w:top w:val="nil"/>
                <w:left w:val="nil"/>
                <w:bottom w:val="nil"/>
                <w:right w:val="nil"/>
                <w:between w:val="nil"/>
              </w:pBdr>
              <w:autoSpaceDE/>
              <w:autoSpaceDN/>
              <w:adjustRightInd/>
              <w:ind w:left="108" w:right="861"/>
              <w:rPr>
                <w:rFonts w:eastAsia="Arial" w:cs="Arial"/>
                <w:color w:val="000000"/>
                <w:sz w:val="20"/>
                <w:szCs w:val="20"/>
              </w:rPr>
            </w:pPr>
            <w:del w:id="44" w:author="Daniel Fernando" w:date="2023-07-19T13:17:00Z">
              <w:r w:rsidRPr="00A36F97">
                <w:rPr>
                  <w:rFonts w:eastAsia="Arial" w:cs="Arial"/>
                  <w:color w:val="000000"/>
                  <w:sz w:val="20"/>
                  <w:szCs w:val="20"/>
                </w:rPr>
                <w:delText>RMFOs knowledge exchanges</w:delText>
              </w:r>
            </w:del>
          </w:p>
        </w:tc>
        <w:tc>
          <w:tcPr>
            <w:tcW w:w="1695" w:type="dxa"/>
            <w:tcBorders>
              <w:top w:val="single" w:sz="4" w:space="0" w:color="7E7E7E"/>
              <w:bottom w:val="single" w:sz="4" w:space="0" w:color="7E7E7E"/>
            </w:tcBorders>
          </w:tcPr>
          <w:p w14:paraId="1F4AA829" w14:textId="77777777" w:rsidR="00A36F97" w:rsidRPr="00A36F97" w:rsidRDefault="00A36F97" w:rsidP="00A36F97">
            <w:pPr>
              <w:pBdr>
                <w:top w:val="nil"/>
                <w:left w:val="nil"/>
                <w:bottom w:val="nil"/>
                <w:right w:val="nil"/>
                <w:between w:val="nil"/>
              </w:pBdr>
              <w:autoSpaceDE/>
              <w:autoSpaceDN/>
              <w:adjustRightInd/>
              <w:spacing w:line="229" w:lineRule="auto"/>
              <w:ind w:left="303" w:right="264"/>
              <w:jc w:val="center"/>
              <w:rPr>
                <w:rFonts w:eastAsia="Arial" w:cs="Arial"/>
                <w:color w:val="000000"/>
                <w:sz w:val="20"/>
                <w:szCs w:val="20"/>
              </w:rPr>
            </w:pPr>
            <w:del w:id="45" w:author="Daniel Fernando" w:date="2023-07-19T13:17:00Z">
              <w:r w:rsidRPr="00A36F97">
                <w:rPr>
                  <w:rFonts w:eastAsia="Arial" w:cs="Arial"/>
                  <w:color w:val="000000"/>
                  <w:sz w:val="20"/>
                  <w:szCs w:val="20"/>
                </w:rPr>
                <w:delText>2024 – 2025</w:delText>
              </w:r>
            </w:del>
          </w:p>
        </w:tc>
        <w:tc>
          <w:tcPr>
            <w:tcW w:w="2258" w:type="dxa"/>
            <w:tcBorders>
              <w:top w:val="single" w:sz="4" w:space="0" w:color="7E7E7E"/>
              <w:bottom w:val="single" w:sz="4" w:space="0" w:color="7E7E7E"/>
            </w:tcBorders>
          </w:tcPr>
          <w:p w14:paraId="0E21E791" w14:textId="77777777" w:rsidR="00A36F97" w:rsidRPr="00A36F97" w:rsidRDefault="00A36F97" w:rsidP="00A36F97">
            <w:pPr>
              <w:pBdr>
                <w:top w:val="nil"/>
                <w:left w:val="nil"/>
                <w:bottom w:val="nil"/>
                <w:right w:val="nil"/>
                <w:between w:val="nil"/>
              </w:pBdr>
              <w:autoSpaceDE/>
              <w:autoSpaceDN/>
              <w:adjustRightInd/>
              <w:spacing w:line="229" w:lineRule="auto"/>
              <w:ind w:left="273"/>
              <w:rPr>
                <w:rFonts w:eastAsia="Arial" w:cs="Arial"/>
                <w:color w:val="000000"/>
                <w:sz w:val="20"/>
                <w:szCs w:val="20"/>
              </w:rPr>
            </w:pPr>
            <w:del w:id="46" w:author="Daniel Fernando" w:date="2023-07-19T13:17:00Z">
              <w:r w:rsidRPr="00A36F97">
                <w:rPr>
                  <w:rFonts w:eastAsia="Arial" w:cs="Arial"/>
                  <w:color w:val="000000"/>
                  <w:sz w:val="20"/>
                  <w:szCs w:val="20"/>
                </w:rPr>
                <w:delText>CMS Parties</w:delText>
              </w:r>
            </w:del>
          </w:p>
        </w:tc>
        <w:tc>
          <w:tcPr>
            <w:tcW w:w="2822" w:type="dxa"/>
            <w:tcBorders>
              <w:top w:val="single" w:sz="4" w:space="0" w:color="7E7E7E"/>
              <w:bottom w:val="single" w:sz="4" w:space="0" w:color="7E7E7E"/>
            </w:tcBorders>
          </w:tcPr>
          <w:p w14:paraId="45BD61C5" w14:textId="77777777" w:rsidR="00A36F97" w:rsidRPr="00A36F97" w:rsidRDefault="00A36F97" w:rsidP="00A36F97">
            <w:pPr>
              <w:pBdr>
                <w:top w:val="nil"/>
                <w:left w:val="nil"/>
                <w:bottom w:val="nil"/>
                <w:right w:val="nil"/>
                <w:between w:val="nil"/>
              </w:pBdr>
              <w:autoSpaceDE/>
              <w:autoSpaceDN/>
              <w:adjustRightInd/>
              <w:spacing w:line="230" w:lineRule="auto"/>
              <w:ind w:left="108"/>
              <w:rPr>
                <w:rFonts w:eastAsia="Arial" w:cs="Arial"/>
                <w:color w:val="000000"/>
                <w:sz w:val="20"/>
                <w:szCs w:val="20"/>
              </w:rPr>
            </w:pPr>
            <w:del w:id="47" w:author="Daniel Fernando" w:date="2023-07-19T13:17:00Z">
              <w:r w:rsidRPr="00A36F97">
                <w:rPr>
                  <w:rFonts w:eastAsia="Arial" w:cs="Arial"/>
                  <w:color w:val="000000"/>
                  <w:sz w:val="20"/>
                  <w:szCs w:val="20"/>
                </w:rPr>
                <w:delText>A coordinated network of knowledge exchange across RFMOs</w:delText>
              </w:r>
            </w:del>
          </w:p>
        </w:tc>
      </w:tr>
      <w:tr w:rsidR="00A36F97" w:rsidRPr="00A36F97" w14:paraId="6813088B" w14:textId="77777777" w:rsidTr="00C34439">
        <w:trPr>
          <w:trHeight w:val="233"/>
        </w:trPr>
        <w:tc>
          <w:tcPr>
            <w:tcW w:w="4564" w:type="dxa"/>
            <w:tcBorders>
              <w:top w:val="single" w:sz="4" w:space="0" w:color="7E7E7E"/>
            </w:tcBorders>
          </w:tcPr>
          <w:p w14:paraId="330BE8EC" w14:textId="77777777" w:rsidR="00A36F97" w:rsidRPr="00A36F97" w:rsidRDefault="00A36F97" w:rsidP="00A36F97">
            <w:pPr>
              <w:pBdr>
                <w:top w:val="nil"/>
                <w:left w:val="nil"/>
                <w:bottom w:val="nil"/>
                <w:right w:val="nil"/>
                <w:between w:val="nil"/>
              </w:pBdr>
              <w:tabs>
                <w:tab w:val="left" w:pos="590"/>
              </w:tabs>
              <w:autoSpaceDE/>
              <w:autoSpaceDN/>
              <w:adjustRightInd/>
              <w:spacing w:line="213" w:lineRule="auto"/>
              <w:ind w:left="170"/>
              <w:rPr>
                <w:rFonts w:eastAsia="Arial" w:cs="Arial"/>
                <w:color w:val="000000"/>
                <w:sz w:val="20"/>
                <w:szCs w:val="20"/>
              </w:rPr>
            </w:pPr>
            <w:del w:id="48" w:author="Daniel Fernando" w:date="2023-07-19T13:17:00Z">
              <w:r w:rsidRPr="00A36F97">
                <w:rPr>
                  <w:rFonts w:eastAsia="Arial" w:cs="Arial"/>
                  <w:color w:val="000000"/>
                  <w:sz w:val="20"/>
                  <w:szCs w:val="20"/>
                </w:rPr>
                <w:lastRenderedPageBreak/>
                <w:delText>6.</w:delText>
              </w:r>
              <w:r w:rsidRPr="00A36F97">
                <w:rPr>
                  <w:rFonts w:eastAsia="Arial" w:cs="Arial"/>
                  <w:color w:val="000000"/>
                  <w:sz w:val="20"/>
                  <w:szCs w:val="20"/>
                </w:rPr>
                <w:tab/>
                <w:delText>Engage non- Party Range States in the</w:delText>
              </w:r>
            </w:del>
          </w:p>
        </w:tc>
        <w:tc>
          <w:tcPr>
            <w:tcW w:w="2676" w:type="dxa"/>
            <w:tcBorders>
              <w:top w:val="single" w:sz="4" w:space="0" w:color="7E7E7E"/>
            </w:tcBorders>
          </w:tcPr>
          <w:p w14:paraId="6AF378AD" w14:textId="77777777" w:rsidR="00A36F97" w:rsidRPr="00A36F97" w:rsidRDefault="00A36F97" w:rsidP="00A36F97">
            <w:pPr>
              <w:pBdr>
                <w:top w:val="nil"/>
                <w:left w:val="nil"/>
                <w:bottom w:val="nil"/>
                <w:right w:val="nil"/>
                <w:between w:val="nil"/>
              </w:pBdr>
              <w:autoSpaceDE/>
              <w:autoSpaceDN/>
              <w:adjustRightInd/>
              <w:spacing w:line="213" w:lineRule="auto"/>
              <w:ind w:left="108"/>
              <w:rPr>
                <w:rFonts w:eastAsia="Arial" w:cs="Arial"/>
                <w:color w:val="000000"/>
                <w:sz w:val="20"/>
                <w:szCs w:val="20"/>
              </w:rPr>
            </w:pPr>
            <w:del w:id="49" w:author="Daniel Fernando" w:date="2023-07-19T13:17:00Z">
              <w:r w:rsidRPr="00A36F97">
                <w:rPr>
                  <w:rFonts w:eastAsia="Arial" w:cs="Arial"/>
                  <w:color w:val="000000"/>
                  <w:sz w:val="20"/>
                  <w:szCs w:val="20"/>
                </w:rPr>
                <w:delText>non-CMS Party Range</w:delText>
              </w:r>
            </w:del>
          </w:p>
        </w:tc>
        <w:tc>
          <w:tcPr>
            <w:tcW w:w="1695" w:type="dxa"/>
            <w:tcBorders>
              <w:top w:val="single" w:sz="4" w:space="0" w:color="7E7E7E"/>
            </w:tcBorders>
          </w:tcPr>
          <w:p w14:paraId="196987FA" w14:textId="77777777" w:rsidR="00A36F97" w:rsidRPr="00A36F97" w:rsidRDefault="00A36F97" w:rsidP="00A36F97">
            <w:pPr>
              <w:pBdr>
                <w:top w:val="nil"/>
                <w:left w:val="nil"/>
                <w:bottom w:val="nil"/>
                <w:right w:val="nil"/>
                <w:between w:val="nil"/>
              </w:pBdr>
              <w:autoSpaceDE/>
              <w:autoSpaceDN/>
              <w:adjustRightInd/>
              <w:spacing w:line="213" w:lineRule="auto"/>
              <w:ind w:left="303" w:right="264"/>
              <w:jc w:val="center"/>
              <w:rPr>
                <w:rFonts w:eastAsia="Arial" w:cs="Arial"/>
                <w:color w:val="000000"/>
                <w:sz w:val="20"/>
                <w:szCs w:val="20"/>
              </w:rPr>
            </w:pPr>
            <w:del w:id="50" w:author="Daniel Fernando" w:date="2023-07-19T13:17:00Z">
              <w:r w:rsidRPr="00A36F97">
                <w:rPr>
                  <w:rFonts w:eastAsia="Arial" w:cs="Arial"/>
                  <w:color w:val="000000"/>
                  <w:sz w:val="20"/>
                  <w:szCs w:val="20"/>
                </w:rPr>
                <w:delText>2024 – 2025</w:delText>
              </w:r>
            </w:del>
          </w:p>
        </w:tc>
        <w:tc>
          <w:tcPr>
            <w:tcW w:w="2258" w:type="dxa"/>
            <w:tcBorders>
              <w:top w:val="single" w:sz="4" w:space="0" w:color="7E7E7E"/>
            </w:tcBorders>
          </w:tcPr>
          <w:p w14:paraId="00923081" w14:textId="77777777" w:rsidR="00A36F97" w:rsidRPr="00A36F97" w:rsidRDefault="00A36F97" w:rsidP="00A36F97">
            <w:pPr>
              <w:pBdr>
                <w:top w:val="nil"/>
                <w:left w:val="nil"/>
                <w:bottom w:val="nil"/>
                <w:right w:val="nil"/>
                <w:between w:val="nil"/>
              </w:pBdr>
              <w:autoSpaceDE/>
              <w:autoSpaceDN/>
              <w:adjustRightInd/>
              <w:spacing w:line="213" w:lineRule="auto"/>
              <w:ind w:left="273"/>
              <w:rPr>
                <w:rFonts w:eastAsia="Arial" w:cs="Arial"/>
                <w:color w:val="000000"/>
                <w:sz w:val="20"/>
                <w:szCs w:val="20"/>
              </w:rPr>
            </w:pPr>
            <w:del w:id="51" w:author="Daniel Fernando" w:date="2023-07-19T13:17:00Z">
              <w:r w:rsidRPr="00A36F97">
                <w:rPr>
                  <w:rFonts w:eastAsia="Arial" w:cs="Arial"/>
                  <w:color w:val="000000"/>
                  <w:sz w:val="20"/>
                  <w:szCs w:val="20"/>
                </w:rPr>
                <w:delText>CMS Parties</w:delText>
              </w:r>
            </w:del>
          </w:p>
        </w:tc>
        <w:tc>
          <w:tcPr>
            <w:tcW w:w="2822" w:type="dxa"/>
            <w:tcBorders>
              <w:top w:val="single" w:sz="4" w:space="0" w:color="7E7E7E"/>
            </w:tcBorders>
          </w:tcPr>
          <w:p w14:paraId="035B7E90" w14:textId="77777777" w:rsidR="00A36F97" w:rsidRPr="00A36F97" w:rsidRDefault="00A36F97" w:rsidP="00A36F97">
            <w:pPr>
              <w:pBdr>
                <w:top w:val="nil"/>
                <w:left w:val="nil"/>
                <w:bottom w:val="nil"/>
                <w:right w:val="nil"/>
                <w:between w:val="nil"/>
              </w:pBdr>
              <w:autoSpaceDE/>
              <w:autoSpaceDN/>
              <w:adjustRightInd/>
              <w:spacing w:line="213" w:lineRule="auto"/>
              <w:ind w:left="108"/>
              <w:rPr>
                <w:rFonts w:eastAsia="Arial" w:cs="Arial"/>
                <w:color w:val="000000"/>
                <w:sz w:val="20"/>
                <w:szCs w:val="20"/>
              </w:rPr>
            </w:pPr>
            <w:del w:id="52" w:author="Daniel Fernando" w:date="2023-07-19T13:17:00Z">
              <w:r w:rsidRPr="00A36F97">
                <w:rPr>
                  <w:rFonts w:eastAsia="Arial" w:cs="Arial"/>
                  <w:color w:val="000000"/>
                  <w:sz w:val="20"/>
                  <w:szCs w:val="20"/>
                </w:rPr>
                <w:delText>non-CMS Party Range</w:delText>
              </w:r>
            </w:del>
          </w:p>
        </w:tc>
      </w:tr>
      <w:tr w:rsidR="00A36F97" w:rsidRPr="00A36F97" w14:paraId="5205F392" w14:textId="77777777" w:rsidTr="00C34439">
        <w:trPr>
          <w:trHeight w:val="229"/>
        </w:trPr>
        <w:tc>
          <w:tcPr>
            <w:tcW w:w="4564" w:type="dxa"/>
          </w:tcPr>
          <w:p w14:paraId="3D3BA49B" w14:textId="77777777" w:rsidR="00A36F97" w:rsidRPr="00A36F97" w:rsidRDefault="00A36F97" w:rsidP="00A36F97">
            <w:pPr>
              <w:pBdr>
                <w:top w:val="nil"/>
                <w:left w:val="nil"/>
                <w:bottom w:val="nil"/>
                <w:right w:val="nil"/>
                <w:between w:val="nil"/>
              </w:pBdr>
              <w:autoSpaceDE/>
              <w:autoSpaceDN/>
              <w:adjustRightInd/>
              <w:spacing w:line="209" w:lineRule="auto"/>
              <w:ind w:right="107"/>
              <w:jc w:val="right"/>
              <w:rPr>
                <w:rFonts w:eastAsia="Arial" w:cs="Arial"/>
                <w:color w:val="000000"/>
                <w:sz w:val="20"/>
                <w:szCs w:val="20"/>
              </w:rPr>
            </w:pPr>
            <w:del w:id="53" w:author="Daniel Fernando" w:date="2023-07-19T13:17:00Z">
              <w:r w:rsidRPr="00A36F97">
                <w:rPr>
                  <w:rFonts w:eastAsia="Arial" w:cs="Arial"/>
                  <w:color w:val="000000"/>
                  <w:sz w:val="20"/>
                  <w:szCs w:val="20"/>
                </w:rPr>
                <w:delText>conversation to protect blue sharks and</w:delText>
              </w:r>
            </w:del>
          </w:p>
        </w:tc>
        <w:tc>
          <w:tcPr>
            <w:tcW w:w="2676" w:type="dxa"/>
          </w:tcPr>
          <w:p w14:paraId="34269C4F" w14:textId="77777777" w:rsidR="00A36F97" w:rsidRPr="00A36F97" w:rsidRDefault="00A36F97" w:rsidP="00A36F97">
            <w:pPr>
              <w:pBdr>
                <w:top w:val="nil"/>
                <w:left w:val="nil"/>
                <w:bottom w:val="nil"/>
                <w:right w:val="nil"/>
                <w:between w:val="nil"/>
              </w:pBdr>
              <w:autoSpaceDE/>
              <w:autoSpaceDN/>
              <w:adjustRightInd/>
              <w:spacing w:line="209" w:lineRule="auto"/>
              <w:ind w:left="108"/>
              <w:rPr>
                <w:rFonts w:eastAsia="Arial" w:cs="Arial"/>
                <w:color w:val="000000"/>
                <w:sz w:val="20"/>
                <w:szCs w:val="20"/>
              </w:rPr>
            </w:pPr>
            <w:del w:id="54" w:author="Daniel Fernando" w:date="2023-07-19T13:17:00Z">
              <w:r w:rsidRPr="00A36F97">
                <w:rPr>
                  <w:rFonts w:eastAsia="Arial" w:cs="Arial"/>
                  <w:color w:val="000000"/>
                  <w:sz w:val="20"/>
                  <w:szCs w:val="20"/>
                </w:rPr>
                <w:delText>States become engaged</w:delText>
              </w:r>
            </w:del>
          </w:p>
        </w:tc>
        <w:tc>
          <w:tcPr>
            <w:tcW w:w="1695" w:type="dxa"/>
          </w:tcPr>
          <w:p w14:paraId="48475FE9"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 w:val="16"/>
                <w:szCs w:val="16"/>
              </w:rPr>
            </w:pPr>
          </w:p>
        </w:tc>
        <w:tc>
          <w:tcPr>
            <w:tcW w:w="2258" w:type="dxa"/>
          </w:tcPr>
          <w:p w14:paraId="753745FB"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 w:val="16"/>
                <w:szCs w:val="16"/>
              </w:rPr>
            </w:pPr>
          </w:p>
        </w:tc>
        <w:tc>
          <w:tcPr>
            <w:tcW w:w="2822" w:type="dxa"/>
          </w:tcPr>
          <w:p w14:paraId="6484B44E" w14:textId="77777777" w:rsidR="00A36F97" w:rsidRPr="00A36F97" w:rsidRDefault="00A36F97" w:rsidP="00A36F97">
            <w:pPr>
              <w:pBdr>
                <w:top w:val="nil"/>
                <w:left w:val="nil"/>
                <w:bottom w:val="nil"/>
                <w:right w:val="nil"/>
                <w:between w:val="nil"/>
              </w:pBdr>
              <w:autoSpaceDE/>
              <w:autoSpaceDN/>
              <w:adjustRightInd/>
              <w:spacing w:line="209" w:lineRule="auto"/>
              <w:ind w:left="108"/>
              <w:rPr>
                <w:rFonts w:eastAsia="Arial" w:cs="Arial"/>
                <w:color w:val="000000"/>
                <w:sz w:val="20"/>
                <w:szCs w:val="20"/>
              </w:rPr>
            </w:pPr>
            <w:del w:id="55" w:author="Daniel Fernando" w:date="2023-07-19T13:17:00Z">
              <w:r w:rsidRPr="00A36F97">
                <w:rPr>
                  <w:rFonts w:eastAsia="Arial" w:cs="Arial"/>
                  <w:color w:val="000000"/>
                  <w:sz w:val="20"/>
                  <w:szCs w:val="20"/>
                </w:rPr>
                <w:delText>States engaged</w:delText>
              </w:r>
            </w:del>
          </w:p>
        </w:tc>
      </w:tr>
      <w:tr w:rsidR="00A36F97" w:rsidRPr="00A36F97" w14:paraId="3725C5B5" w14:textId="77777777" w:rsidTr="00C34439">
        <w:trPr>
          <w:trHeight w:val="229"/>
        </w:trPr>
        <w:tc>
          <w:tcPr>
            <w:tcW w:w="4564" w:type="dxa"/>
          </w:tcPr>
          <w:p w14:paraId="495DFCB5" w14:textId="77777777" w:rsidR="00A36F97" w:rsidRPr="00A36F97" w:rsidRDefault="00A36F97" w:rsidP="00A36F97">
            <w:pPr>
              <w:pBdr>
                <w:top w:val="nil"/>
                <w:left w:val="nil"/>
                <w:bottom w:val="nil"/>
                <w:right w:val="nil"/>
                <w:between w:val="nil"/>
              </w:pBdr>
              <w:autoSpaceDE/>
              <w:autoSpaceDN/>
              <w:adjustRightInd/>
              <w:spacing w:line="209" w:lineRule="auto"/>
              <w:ind w:left="590"/>
              <w:rPr>
                <w:rFonts w:eastAsia="Arial" w:cs="Arial"/>
                <w:color w:val="000000"/>
                <w:sz w:val="20"/>
                <w:szCs w:val="20"/>
              </w:rPr>
            </w:pPr>
            <w:del w:id="56" w:author="Daniel Fernando" w:date="2023-07-19T13:17:00Z">
              <w:r w:rsidRPr="00A36F97">
                <w:rPr>
                  <w:rFonts w:eastAsia="Arial" w:cs="Arial"/>
                  <w:color w:val="000000"/>
                  <w:sz w:val="20"/>
                  <w:szCs w:val="20"/>
                </w:rPr>
                <w:delText>encourage their integration.</w:delText>
              </w:r>
            </w:del>
          </w:p>
        </w:tc>
        <w:tc>
          <w:tcPr>
            <w:tcW w:w="2676" w:type="dxa"/>
          </w:tcPr>
          <w:p w14:paraId="35B48F56" w14:textId="77777777" w:rsidR="00A36F97" w:rsidRPr="00A36F97" w:rsidRDefault="00A36F97" w:rsidP="00A36F97">
            <w:pPr>
              <w:pBdr>
                <w:top w:val="nil"/>
                <w:left w:val="nil"/>
                <w:bottom w:val="nil"/>
                <w:right w:val="nil"/>
                <w:between w:val="nil"/>
              </w:pBdr>
              <w:autoSpaceDE/>
              <w:autoSpaceDN/>
              <w:adjustRightInd/>
              <w:spacing w:line="209" w:lineRule="auto"/>
              <w:ind w:left="108"/>
              <w:rPr>
                <w:rFonts w:eastAsia="Arial" w:cs="Arial"/>
                <w:color w:val="000000"/>
                <w:sz w:val="20"/>
                <w:szCs w:val="20"/>
              </w:rPr>
            </w:pPr>
            <w:del w:id="57" w:author="Daniel Fernando" w:date="2023-07-19T13:17:00Z">
              <w:r w:rsidRPr="00A36F97">
                <w:rPr>
                  <w:rFonts w:eastAsia="Arial" w:cs="Arial"/>
                  <w:color w:val="000000"/>
                  <w:sz w:val="20"/>
                  <w:szCs w:val="20"/>
                </w:rPr>
                <w:delText>in the implementation of</w:delText>
              </w:r>
            </w:del>
          </w:p>
        </w:tc>
        <w:tc>
          <w:tcPr>
            <w:tcW w:w="1695" w:type="dxa"/>
          </w:tcPr>
          <w:p w14:paraId="6AEB9913"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 w:val="16"/>
                <w:szCs w:val="16"/>
              </w:rPr>
            </w:pPr>
          </w:p>
        </w:tc>
        <w:tc>
          <w:tcPr>
            <w:tcW w:w="2258" w:type="dxa"/>
          </w:tcPr>
          <w:p w14:paraId="6B5C6F00"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 w:val="16"/>
                <w:szCs w:val="16"/>
              </w:rPr>
            </w:pPr>
          </w:p>
        </w:tc>
        <w:tc>
          <w:tcPr>
            <w:tcW w:w="2822" w:type="dxa"/>
          </w:tcPr>
          <w:p w14:paraId="541B5201"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 w:val="16"/>
                <w:szCs w:val="16"/>
              </w:rPr>
            </w:pPr>
          </w:p>
        </w:tc>
      </w:tr>
      <w:tr w:rsidR="00A36F97" w:rsidRPr="00A36F97" w14:paraId="66F4FE0E" w14:textId="77777777" w:rsidTr="00C34439">
        <w:trPr>
          <w:trHeight w:val="227"/>
        </w:trPr>
        <w:tc>
          <w:tcPr>
            <w:tcW w:w="4564" w:type="dxa"/>
            <w:tcBorders>
              <w:bottom w:val="single" w:sz="4" w:space="0" w:color="7E7E7E"/>
            </w:tcBorders>
          </w:tcPr>
          <w:p w14:paraId="3F1E8653"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 w:val="16"/>
                <w:szCs w:val="16"/>
              </w:rPr>
            </w:pPr>
          </w:p>
        </w:tc>
        <w:tc>
          <w:tcPr>
            <w:tcW w:w="2676" w:type="dxa"/>
            <w:tcBorders>
              <w:bottom w:val="single" w:sz="4" w:space="0" w:color="7E7E7E"/>
            </w:tcBorders>
          </w:tcPr>
          <w:p w14:paraId="1113E244" w14:textId="77777777" w:rsidR="00A36F97" w:rsidRPr="00A36F97" w:rsidRDefault="00A36F97" w:rsidP="00A36F97">
            <w:pPr>
              <w:pBdr>
                <w:top w:val="nil"/>
                <w:left w:val="nil"/>
                <w:bottom w:val="nil"/>
                <w:right w:val="nil"/>
                <w:between w:val="nil"/>
              </w:pBdr>
              <w:autoSpaceDE/>
              <w:autoSpaceDN/>
              <w:adjustRightInd/>
              <w:spacing w:line="207" w:lineRule="auto"/>
              <w:ind w:left="108"/>
              <w:rPr>
                <w:rFonts w:eastAsia="Arial" w:cs="Arial"/>
                <w:color w:val="000000"/>
                <w:sz w:val="20"/>
                <w:szCs w:val="20"/>
              </w:rPr>
            </w:pPr>
            <w:del w:id="58" w:author="Daniel Fernando" w:date="2023-07-19T13:17:00Z">
              <w:r w:rsidRPr="00A36F97">
                <w:rPr>
                  <w:rFonts w:eastAsia="Arial" w:cs="Arial"/>
                  <w:color w:val="000000"/>
                  <w:sz w:val="20"/>
                  <w:szCs w:val="20"/>
                </w:rPr>
                <w:delText>this CA</w:delText>
              </w:r>
            </w:del>
          </w:p>
        </w:tc>
        <w:tc>
          <w:tcPr>
            <w:tcW w:w="1695" w:type="dxa"/>
            <w:tcBorders>
              <w:bottom w:val="single" w:sz="4" w:space="0" w:color="7E7E7E"/>
            </w:tcBorders>
          </w:tcPr>
          <w:p w14:paraId="42DC0273"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 w:val="16"/>
                <w:szCs w:val="16"/>
              </w:rPr>
            </w:pPr>
          </w:p>
        </w:tc>
        <w:tc>
          <w:tcPr>
            <w:tcW w:w="2258" w:type="dxa"/>
            <w:tcBorders>
              <w:bottom w:val="single" w:sz="4" w:space="0" w:color="7E7E7E"/>
            </w:tcBorders>
          </w:tcPr>
          <w:p w14:paraId="0D56D504"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 w:val="16"/>
                <w:szCs w:val="16"/>
              </w:rPr>
            </w:pPr>
          </w:p>
        </w:tc>
        <w:tc>
          <w:tcPr>
            <w:tcW w:w="2822" w:type="dxa"/>
            <w:tcBorders>
              <w:bottom w:val="single" w:sz="4" w:space="0" w:color="7E7E7E"/>
            </w:tcBorders>
          </w:tcPr>
          <w:p w14:paraId="5736A8C2"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 w:val="16"/>
                <w:szCs w:val="16"/>
              </w:rPr>
            </w:pPr>
          </w:p>
        </w:tc>
      </w:tr>
      <w:tr w:rsidR="00A36F97" w:rsidRPr="00A36F97" w14:paraId="3ADF483C" w14:textId="77777777" w:rsidTr="00C34439">
        <w:trPr>
          <w:trHeight w:val="233"/>
        </w:trPr>
        <w:tc>
          <w:tcPr>
            <w:tcW w:w="4564" w:type="dxa"/>
            <w:tcBorders>
              <w:top w:val="single" w:sz="4" w:space="0" w:color="7E7E7E"/>
            </w:tcBorders>
          </w:tcPr>
          <w:p w14:paraId="5FC34849" w14:textId="77777777" w:rsidR="00A36F97" w:rsidRPr="00A36F97" w:rsidRDefault="00A36F97" w:rsidP="00A36F97">
            <w:pPr>
              <w:pBdr>
                <w:top w:val="nil"/>
                <w:left w:val="nil"/>
                <w:bottom w:val="nil"/>
                <w:right w:val="nil"/>
                <w:between w:val="nil"/>
              </w:pBdr>
              <w:tabs>
                <w:tab w:val="left" w:pos="590"/>
              </w:tabs>
              <w:autoSpaceDE/>
              <w:autoSpaceDN/>
              <w:adjustRightInd/>
              <w:spacing w:line="213" w:lineRule="auto"/>
              <w:ind w:left="170"/>
              <w:rPr>
                <w:rFonts w:eastAsia="Arial" w:cs="Arial"/>
                <w:color w:val="000000"/>
                <w:sz w:val="20"/>
                <w:szCs w:val="20"/>
              </w:rPr>
            </w:pPr>
            <w:del w:id="59" w:author="Rima Jabado" w:date="2023-07-19T14:21:00Z">
              <w:r w:rsidRPr="00A36F97">
                <w:rPr>
                  <w:rFonts w:eastAsia="Arial" w:cs="Arial"/>
                  <w:color w:val="000000"/>
                  <w:sz w:val="20"/>
                  <w:szCs w:val="20"/>
                </w:rPr>
                <w:delText>7.</w:delText>
              </w:r>
              <w:r w:rsidRPr="00A36F97">
                <w:rPr>
                  <w:rFonts w:eastAsia="Arial" w:cs="Arial"/>
                  <w:color w:val="000000"/>
                  <w:sz w:val="20"/>
                  <w:szCs w:val="20"/>
                </w:rPr>
                <w:tab/>
                <w:delText>Develop action plans for the conservation of</w:delText>
              </w:r>
            </w:del>
          </w:p>
        </w:tc>
        <w:tc>
          <w:tcPr>
            <w:tcW w:w="2676" w:type="dxa"/>
            <w:tcBorders>
              <w:top w:val="single" w:sz="4" w:space="0" w:color="7E7E7E"/>
            </w:tcBorders>
          </w:tcPr>
          <w:p w14:paraId="61B8F342" w14:textId="77777777" w:rsidR="00A36F97" w:rsidRPr="00A36F97" w:rsidRDefault="00A36F97" w:rsidP="00A36F97">
            <w:pPr>
              <w:pBdr>
                <w:top w:val="nil"/>
                <w:left w:val="nil"/>
                <w:bottom w:val="nil"/>
                <w:right w:val="nil"/>
                <w:between w:val="nil"/>
              </w:pBdr>
              <w:autoSpaceDE/>
              <w:autoSpaceDN/>
              <w:adjustRightInd/>
              <w:spacing w:line="213" w:lineRule="auto"/>
              <w:ind w:left="108"/>
              <w:rPr>
                <w:rFonts w:eastAsia="Arial" w:cs="Arial"/>
                <w:color w:val="000000"/>
                <w:sz w:val="20"/>
                <w:szCs w:val="20"/>
              </w:rPr>
            </w:pPr>
            <w:del w:id="60" w:author="Rima Jabado" w:date="2023-07-19T14:21:00Z">
              <w:r w:rsidRPr="00A36F97">
                <w:rPr>
                  <w:rFonts w:eastAsia="Arial" w:cs="Arial"/>
                  <w:color w:val="000000"/>
                  <w:sz w:val="20"/>
                  <w:szCs w:val="20"/>
                </w:rPr>
                <w:delText>National blue shark</w:delText>
              </w:r>
            </w:del>
          </w:p>
        </w:tc>
        <w:tc>
          <w:tcPr>
            <w:tcW w:w="1695" w:type="dxa"/>
            <w:tcBorders>
              <w:top w:val="single" w:sz="4" w:space="0" w:color="7E7E7E"/>
            </w:tcBorders>
          </w:tcPr>
          <w:p w14:paraId="0F59038C" w14:textId="77777777" w:rsidR="00A36F97" w:rsidRPr="00A36F97" w:rsidRDefault="00A36F97" w:rsidP="00A36F97">
            <w:pPr>
              <w:pBdr>
                <w:top w:val="nil"/>
                <w:left w:val="nil"/>
                <w:bottom w:val="nil"/>
                <w:right w:val="nil"/>
                <w:between w:val="nil"/>
              </w:pBdr>
              <w:autoSpaceDE/>
              <w:autoSpaceDN/>
              <w:adjustRightInd/>
              <w:spacing w:line="213" w:lineRule="auto"/>
              <w:ind w:left="303" w:right="264"/>
              <w:jc w:val="center"/>
              <w:rPr>
                <w:rFonts w:eastAsia="Arial" w:cs="Arial"/>
                <w:color w:val="000000"/>
                <w:sz w:val="20"/>
                <w:szCs w:val="20"/>
              </w:rPr>
            </w:pPr>
            <w:del w:id="61" w:author="Rima Jabado" w:date="2023-07-19T14:21:00Z">
              <w:r w:rsidRPr="00A36F97">
                <w:rPr>
                  <w:rFonts w:eastAsia="Arial" w:cs="Arial"/>
                  <w:color w:val="000000"/>
                  <w:sz w:val="20"/>
                  <w:szCs w:val="20"/>
                </w:rPr>
                <w:delText>2024 – 2026</w:delText>
              </w:r>
            </w:del>
          </w:p>
        </w:tc>
        <w:tc>
          <w:tcPr>
            <w:tcW w:w="2258" w:type="dxa"/>
            <w:tcBorders>
              <w:top w:val="single" w:sz="4" w:space="0" w:color="7E7E7E"/>
            </w:tcBorders>
          </w:tcPr>
          <w:p w14:paraId="64E9B9CB" w14:textId="77777777" w:rsidR="00A36F97" w:rsidRPr="00A36F97" w:rsidRDefault="00A36F97" w:rsidP="00A36F97">
            <w:pPr>
              <w:pBdr>
                <w:top w:val="nil"/>
                <w:left w:val="nil"/>
                <w:bottom w:val="nil"/>
                <w:right w:val="nil"/>
                <w:between w:val="nil"/>
              </w:pBdr>
              <w:tabs>
                <w:tab w:val="left" w:pos="921"/>
                <w:tab w:val="left" w:pos="1749"/>
              </w:tabs>
              <w:autoSpaceDE/>
              <w:autoSpaceDN/>
              <w:adjustRightInd/>
              <w:spacing w:line="213" w:lineRule="auto"/>
              <w:ind w:left="273"/>
              <w:rPr>
                <w:rFonts w:eastAsia="Arial" w:cs="Arial"/>
                <w:color w:val="000000"/>
                <w:sz w:val="20"/>
                <w:szCs w:val="20"/>
              </w:rPr>
            </w:pPr>
            <w:del w:id="62" w:author="Rima Jabado" w:date="2023-07-19T14:21:00Z">
              <w:r w:rsidRPr="00A36F97">
                <w:rPr>
                  <w:rFonts w:eastAsia="Arial" w:cs="Arial"/>
                  <w:color w:val="000000"/>
                  <w:sz w:val="20"/>
                  <w:szCs w:val="20"/>
                </w:rPr>
                <w:delText>CMS</w:delText>
              </w:r>
              <w:r w:rsidRPr="00A36F97">
                <w:rPr>
                  <w:rFonts w:eastAsia="Arial" w:cs="Arial"/>
                  <w:color w:val="000000"/>
                  <w:sz w:val="20"/>
                  <w:szCs w:val="20"/>
                </w:rPr>
                <w:tab/>
                <w:delText>Parties</w:delText>
              </w:r>
              <w:r w:rsidRPr="00A36F97">
                <w:rPr>
                  <w:rFonts w:eastAsia="Arial" w:cs="Arial"/>
                  <w:color w:val="000000"/>
                  <w:sz w:val="20"/>
                  <w:szCs w:val="20"/>
                </w:rPr>
                <w:tab/>
                <w:delText>(and</w:delText>
              </w:r>
            </w:del>
          </w:p>
        </w:tc>
        <w:tc>
          <w:tcPr>
            <w:tcW w:w="2822" w:type="dxa"/>
            <w:tcBorders>
              <w:top w:val="single" w:sz="4" w:space="0" w:color="7E7E7E"/>
            </w:tcBorders>
          </w:tcPr>
          <w:p w14:paraId="758999D4" w14:textId="77777777" w:rsidR="00A36F97" w:rsidRPr="00A36F97" w:rsidRDefault="00A36F97" w:rsidP="00A36F97">
            <w:pPr>
              <w:pBdr>
                <w:top w:val="nil"/>
                <w:left w:val="nil"/>
                <w:bottom w:val="nil"/>
                <w:right w:val="nil"/>
                <w:between w:val="nil"/>
              </w:pBdr>
              <w:tabs>
                <w:tab w:val="left" w:pos="574"/>
                <w:tab w:val="left" w:pos="1282"/>
                <w:tab w:val="left" w:pos="2114"/>
              </w:tabs>
              <w:autoSpaceDE/>
              <w:autoSpaceDN/>
              <w:adjustRightInd/>
              <w:spacing w:line="213" w:lineRule="auto"/>
              <w:ind w:left="108"/>
              <w:rPr>
                <w:rFonts w:eastAsia="Arial" w:cs="Arial"/>
                <w:color w:val="000000"/>
                <w:sz w:val="20"/>
                <w:szCs w:val="20"/>
              </w:rPr>
            </w:pPr>
            <w:del w:id="63" w:author="Rima Jabado" w:date="2023-07-19T14:21:00Z">
              <w:r w:rsidRPr="00A36F97">
                <w:rPr>
                  <w:rFonts w:eastAsia="Arial" w:cs="Arial"/>
                  <w:color w:val="000000"/>
                  <w:sz w:val="20"/>
                  <w:szCs w:val="20"/>
                </w:rPr>
                <w:delText>All</w:delText>
              </w:r>
              <w:r w:rsidRPr="00A36F97">
                <w:rPr>
                  <w:rFonts w:eastAsia="Arial" w:cs="Arial"/>
                  <w:color w:val="000000"/>
                  <w:sz w:val="20"/>
                  <w:szCs w:val="20"/>
                </w:rPr>
                <w:tab/>
                <w:delText>Party</w:delText>
              </w:r>
              <w:r w:rsidRPr="00A36F97">
                <w:rPr>
                  <w:rFonts w:eastAsia="Arial" w:cs="Arial"/>
                  <w:color w:val="000000"/>
                  <w:sz w:val="20"/>
                  <w:szCs w:val="20"/>
                </w:rPr>
                <w:tab/>
                <w:delText>Range</w:delText>
              </w:r>
              <w:r w:rsidRPr="00A36F97">
                <w:rPr>
                  <w:rFonts w:eastAsia="Arial" w:cs="Arial"/>
                  <w:color w:val="000000"/>
                  <w:sz w:val="20"/>
                  <w:szCs w:val="20"/>
                </w:rPr>
                <w:tab/>
                <w:delText>States</w:delText>
              </w:r>
            </w:del>
          </w:p>
        </w:tc>
      </w:tr>
      <w:tr w:rsidR="00A36F97" w:rsidRPr="00A36F97" w14:paraId="3740DF71" w14:textId="77777777" w:rsidTr="00C34439">
        <w:trPr>
          <w:trHeight w:val="230"/>
        </w:trPr>
        <w:tc>
          <w:tcPr>
            <w:tcW w:w="4564" w:type="dxa"/>
          </w:tcPr>
          <w:p w14:paraId="22E30721" w14:textId="77777777" w:rsidR="00A36F97" w:rsidRPr="00A36F97" w:rsidRDefault="00A36F97" w:rsidP="00A36F97">
            <w:pPr>
              <w:pBdr>
                <w:top w:val="nil"/>
                <w:left w:val="nil"/>
                <w:bottom w:val="nil"/>
                <w:right w:val="nil"/>
                <w:between w:val="nil"/>
              </w:pBdr>
              <w:autoSpaceDE/>
              <w:autoSpaceDN/>
              <w:adjustRightInd/>
              <w:spacing w:line="210" w:lineRule="auto"/>
              <w:ind w:left="590"/>
              <w:rPr>
                <w:rFonts w:eastAsia="Arial" w:cs="Arial"/>
                <w:color w:val="000000"/>
                <w:sz w:val="20"/>
                <w:szCs w:val="20"/>
              </w:rPr>
            </w:pPr>
            <w:del w:id="64" w:author="Rima Jabado" w:date="2023-07-19T14:21:00Z">
              <w:r w:rsidRPr="00A36F97">
                <w:rPr>
                  <w:rFonts w:eastAsia="Arial" w:cs="Arial"/>
                  <w:color w:val="000000"/>
                  <w:sz w:val="20"/>
                  <w:szCs w:val="20"/>
                </w:rPr>
                <w:delText>blue sharks.</w:delText>
              </w:r>
            </w:del>
          </w:p>
        </w:tc>
        <w:tc>
          <w:tcPr>
            <w:tcW w:w="2676" w:type="dxa"/>
          </w:tcPr>
          <w:p w14:paraId="7A9554F3" w14:textId="77777777" w:rsidR="00A36F97" w:rsidRPr="00A36F97" w:rsidRDefault="00A36F97" w:rsidP="00A36F97">
            <w:pPr>
              <w:pBdr>
                <w:top w:val="nil"/>
                <w:left w:val="nil"/>
                <w:bottom w:val="nil"/>
                <w:right w:val="nil"/>
                <w:between w:val="nil"/>
              </w:pBdr>
              <w:autoSpaceDE/>
              <w:autoSpaceDN/>
              <w:adjustRightInd/>
              <w:spacing w:line="210" w:lineRule="auto"/>
              <w:ind w:left="108"/>
              <w:rPr>
                <w:rFonts w:eastAsia="Arial" w:cs="Arial"/>
                <w:color w:val="000000"/>
                <w:sz w:val="20"/>
                <w:szCs w:val="20"/>
              </w:rPr>
            </w:pPr>
            <w:del w:id="65" w:author="Rima Jabado" w:date="2023-07-19T14:21:00Z">
              <w:r w:rsidRPr="00A36F97">
                <w:rPr>
                  <w:rFonts w:eastAsia="Arial" w:cs="Arial"/>
                  <w:color w:val="000000"/>
                  <w:sz w:val="20"/>
                  <w:szCs w:val="20"/>
                </w:rPr>
                <w:delText>conservation action plans</w:delText>
              </w:r>
            </w:del>
          </w:p>
        </w:tc>
        <w:tc>
          <w:tcPr>
            <w:tcW w:w="1695" w:type="dxa"/>
          </w:tcPr>
          <w:p w14:paraId="4DE8F7EC"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 w:val="16"/>
                <w:szCs w:val="16"/>
              </w:rPr>
            </w:pPr>
          </w:p>
        </w:tc>
        <w:tc>
          <w:tcPr>
            <w:tcW w:w="2258" w:type="dxa"/>
          </w:tcPr>
          <w:p w14:paraId="7D7BE622" w14:textId="77777777" w:rsidR="00A36F97" w:rsidRPr="00A36F97" w:rsidRDefault="00A36F97" w:rsidP="00A36F97">
            <w:pPr>
              <w:pBdr>
                <w:top w:val="nil"/>
                <w:left w:val="nil"/>
                <w:bottom w:val="nil"/>
                <w:right w:val="nil"/>
                <w:between w:val="nil"/>
              </w:pBdr>
              <w:tabs>
                <w:tab w:val="left" w:pos="1562"/>
              </w:tabs>
              <w:autoSpaceDE/>
              <w:autoSpaceDN/>
              <w:adjustRightInd/>
              <w:spacing w:line="210" w:lineRule="auto"/>
              <w:ind w:left="273"/>
              <w:rPr>
                <w:rFonts w:eastAsia="Arial" w:cs="Arial"/>
                <w:color w:val="000000"/>
                <w:sz w:val="20"/>
                <w:szCs w:val="20"/>
              </w:rPr>
            </w:pPr>
            <w:del w:id="66" w:author="Rima Jabado" w:date="2023-07-19T14:21:00Z">
              <w:r w:rsidRPr="00A36F97">
                <w:rPr>
                  <w:rFonts w:eastAsia="Arial" w:cs="Arial"/>
                  <w:color w:val="000000"/>
                  <w:sz w:val="20"/>
                  <w:szCs w:val="20"/>
                </w:rPr>
                <w:delText>non-Party</w:delText>
              </w:r>
              <w:r w:rsidRPr="00A36F97">
                <w:rPr>
                  <w:rFonts w:eastAsia="Arial" w:cs="Arial"/>
                  <w:color w:val="000000"/>
                  <w:sz w:val="20"/>
                  <w:szCs w:val="20"/>
                </w:rPr>
                <w:tab/>
                <w:delText>Range</w:delText>
              </w:r>
            </w:del>
          </w:p>
        </w:tc>
        <w:tc>
          <w:tcPr>
            <w:tcW w:w="2822" w:type="dxa"/>
          </w:tcPr>
          <w:p w14:paraId="1538988C" w14:textId="77777777" w:rsidR="00A36F97" w:rsidRPr="00A36F97" w:rsidRDefault="00A36F97" w:rsidP="00A36F97">
            <w:pPr>
              <w:pBdr>
                <w:top w:val="nil"/>
                <w:left w:val="nil"/>
                <w:bottom w:val="nil"/>
                <w:right w:val="nil"/>
                <w:between w:val="nil"/>
              </w:pBdr>
              <w:autoSpaceDE/>
              <w:autoSpaceDN/>
              <w:adjustRightInd/>
              <w:spacing w:line="210" w:lineRule="auto"/>
              <w:ind w:left="108"/>
              <w:rPr>
                <w:rFonts w:eastAsia="Arial" w:cs="Arial"/>
                <w:color w:val="000000"/>
                <w:sz w:val="20"/>
                <w:szCs w:val="20"/>
              </w:rPr>
            </w:pPr>
            <w:del w:id="67" w:author="Rima Jabado" w:date="2023-07-19T14:21:00Z">
              <w:r w:rsidRPr="00A36F97">
                <w:rPr>
                  <w:rFonts w:eastAsia="Arial" w:cs="Arial"/>
                  <w:color w:val="000000"/>
                  <w:sz w:val="20"/>
                  <w:szCs w:val="20"/>
                </w:rPr>
                <w:delText>developing  shark  National</w:delText>
              </w:r>
            </w:del>
          </w:p>
        </w:tc>
      </w:tr>
      <w:tr w:rsidR="00A36F97" w:rsidRPr="00A36F97" w14:paraId="43885895" w14:textId="77777777" w:rsidTr="00C34439">
        <w:trPr>
          <w:trHeight w:val="230"/>
        </w:trPr>
        <w:tc>
          <w:tcPr>
            <w:tcW w:w="4564" w:type="dxa"/>
          </w:tcPr>
          <w:p w14:paraId="4EC8CED0"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 w:val="16"/>
                <w:szCs w:val="16"/>
              </w:rPr>
            </w:pPr>
          </w:p>
        </w:tc>
        <w:tc>
          <w:tcPr>
            <w:tcW w:w="2676" w:type="dxa"/>
          </w:tcPr>
          <w:p w14:paraId="08B2D676" w14:textId="77777777" w:rsidR="00A36F97" w:rsidRPr="00A36F97" w:rsidRDefault="00A36F97" w:rsidP="00A36F97">
            <w:pPr>
              <w:pBdr>
                <w:top w:val="nil"/>
                <w:left w:val="nil"/>
                <w:bottom w:val="nil"/>
                <w:right w:val="nil"/>
                <w:between w:val="nil"/>
              </w:pBdr>
              <w:autoSpaceDE/>
              <w:autoSpaceDN/>
              <w:adjustRightInd/>
              <w:spacing w:line="210" w:lineRule="auto"/>
              <w:ind w:left="108"/>
              <w:rPr>
                <w:rFonts w:eastAsia="Arial" w:cs="Arial"/>
                <w:color w:val="000000"/>
                <w:sz w:val="20"/>
                <w:szCs w:val="20"/>
              </w:rPr>
            </w:pPr>
            <w:del w:id="68" w:author="Rima Jabado" w:date="2023-07-19T14:21:00Z">
              <w:r w:rsidRPr="00A36F97">
                <w:rPr>
                  <w:rFonts w:eastAsia="Arial" w:cs="Arial"/>
                  <w:color w:val="000000"/>
                  <w:sz w:val="20"/>
                  <w:szCs w:val="20"/>
                </w:rPr>
                <w:delText>in Party Range States</w:delText>
              </w:r>
            </w:del>
          </w:p>
        </w:tc>
        <w:tc>
          <w:tcPr>
            <w:tcW w:w="1695" w:type="dxa"/>
          </w:tcPr>
          <w:p w14:paraId="4FDA18A0"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 w:val="16"/>
                <w:szCs w:val="16"/>
              </w:rPr>
            </w:pPr>
          </w:p>
        </w:tc>
        <w:tc>
          <w:tcPr>
            <w:tcW w:w="2258" w:type="dxa"/>
          </w:tcPr>
          <w:p w14:paraId="7CEF8EF5" w14:textId="77777777" w:rsidR="00A36F97" w:rsidRPr="00A36F97" w:rsidRDefault="00A36F97" w:rsidP="00A36F97">
            <w:pPr>
              <w:pBdr>
                <w:top w:val="nil"/>
                <w:left w:val="nil"/>
                <w:bottom w:val="nil"/>
                <w:right w:val="nil"/>
                <w:between w:val="nil"/>
              </w:pBdr>
              <w:autoSpaceDE/>
              <w:autoSpaceDN/>
              <w:adjustRightInd/>
              <w:spacing w:line="210" w:lineRule="auto"/>
              <w:ind w:left="273"/>
              <w:rPr>
                <w:rFonts w:eastAsia="Arial" w:cs="Arial"/>
                <w:color w:val="000000"/>
                <w:sz w:val="20"/>
                <w:szCs w:val="20"/>
              </w:rPr>
            </w:pPr>
            <w:del w:id="69" w:author="Rima Jabado" w:date="2023-07-19T14:21:00Z">
              <w:r w:rsidRPr="00A36F97">
                <w:rPr>
                  <w:rFonts w:eastAsia="Arial" w:cs="Arial"/>
                  <w:color w:val="000000"/>
                  <w:sz w:val="20"/>
                  <w:szCs w:val="20"/>
                </w:rPr>
                <w:delText>States)</w:delText>
              </w:r>
            </w:del>
          </w:p>
        </w:tc>
        <w:tc>
          <w:tcPr>
            <w:tcW w:w="2822" w:type="dxa"/>
          </w:tcPr>
          <w:p w14:paraId="0D4C4F3C" w14:textId="77777777" w:rsidR="00A36F97" w:rsidRPr="00A36F97" w:rsidRDefault="00A36F97" w:rsidP="00A36F97">
            <w:pPr>
              <w:pBdr>
                <w:top w:val="nil"/>
                <w:left w:val="nil"/>
                <w:bottom w:val="nil"/>
                <w:right w:val="nil"/>
                <w:between w:val="nil"/>
              </w:pBdr>
              <w:autoSpaceDE/>
              <w:autoSpaceDN/>
              <w:adjustRightInd/>
              <w:spacing w:line="210" w:lineRule="auto"/>
              <w:ind w:left="108"/>
              <w:rPr>
                <w:rFonts w:eastAsia="Arial" w:cs="Arial"/>
                <w:color w:val="000000"/>
                <w:sz w:val="20"/>
                <w:szCs w:val="20"/>
              </w:rPr>
            </w:pPr>
            <w:del w:id="70" w:author="Rima Jabado" w:date="2023-07-19T14:21:00Z">
              <w:r w:rsidRPr="00A36F97">
                <w:rPr>
                  <w:rFonts w:eastAsia="Arial" w:cs="Arial"/>
                  <w:color w:val="000000"/>
                  <w:sz w:val="20"/>
                  <w:szCs w:val="20"/>
                </w:rPr>
                <w:delText>Action Plans</w:delText>
              </w:r>
            </w:del>
          </w:p>
        </w:tc>
      </w:tr>
      <w:tr w:rsidR="00A36F97" w:rsidRPr="00A36F97" w14:paraId="75569AFC" w14:textId="77777777" w:rsidTr="00C34439">
        <w:trPr>
          <w:trHeight w:val="227"/>
        </w:trPr>
        <w:tc>
          <w:tcPr>
            <w:tcW w:w="4564" w:type="dxa"/>
            <w:tcBorders>
              <w:bottom w:val="single" w:sz="4" w:space="0" w:color="000000"/>
            </w:tcBorders>
          </w:tcPr>
          <w:p w14:paraId="60BB3746"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 w:val="16"/>
                <w:szCs w:val="16"/>
              </w:rPr>
            </w:pPr>
          </w:p>
        </w:tc>
        <w:tc>
          <w:tcPr>
            <w:tcW w:w="2676" w:type="dxa"/>
            <w:tcBorders>
              <w:bottom w:val="single" w:sz="4" w:space="0" w:color="000000"/>
            </w:tcBorders>
          </w:tcPr>
          <w:p w14:paraId="09446EE5" w14:textId="77777777" w:rsidR="00A36F97" w:rsidRPr="00A36F97" w:rsidRDefault="00A36F97" w:rsidP="00A36F97">
            <w:pPr>
              <w:pBdr>
                <w:top w:val="nil"/>
                <w:left w:val="nil"/>
                <w:bottom w:val="nil"/>
                <w:right w:val="nil"/>
                <w:between w:val="nil"/>
              </w:pBdr>
              <w:autoSpaceDE/>
              <w:autoSpaceDN/>
              <w:adjustRightInd/>
              <w:spacing w:line="207" w:lineRule="auto"/>
              <w:ind w:left="108"/>
              <w:rPr>
                <w:rFonts w:eastAsia="Arial" w:cs="Arial"/>
                <w:color w:val="000000"/>
                <w:sz w:val="20"/>
                <w:szCs w:val="20"/>
              </w:rPr>
            </w:pPr>
            <w:del w:id="71" w:author="Rima Jabado" w:date="2023-07-19T14:21:00Z">
              <w:r w:rsidRPr="00A36F97">
                <w:rPr>
                  <w:rFonts w:eastAsia="Arial" w:cs="Arial"/>
                  <w:color w:val="000000"/>
                  <w:sz w:val="20"/>
                  <w:szCs w:val="20"/>
                </w:rPr>
                <w:delText>developed</w:delText>
              </w:r>
            </w:del>
          </w:p>
        </w:tc>
        <w:tc>
          <w:tcPr>
            <w:tcW w:w="1695" w:type="dxa"/>
            <w:tcBorders>
              <w:bottom w:val="single" w:sz="4" w:space="0" w:color="000000"/>
            </w:tcBorders>
          </w:tcPr>
          <w:p w14:paraId="215F0157"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 w:val="16"/>
                <w:szCs w:val="16"/>
              </w:rPr>
            </w:pPr>
          </w:p>
        </w:tc>
        <w:tc>
          <w:tcPr>
            <w:tcW w:w="2258" w:type="dxa"/>
            <w:tcBorders>
              <w:bottom w:val="single" w:sz="4" w:space="0" w:color="000000"/>
            </w:tcBorders>
          </w:tcPr>
          <w:p w14:paraId="54C31848"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 w:val="16"/>
                <w:szCs w:val="16"/>
              </w:rPr>
            </w:pPr>
          </w:p>
        </w:tc>
        <w:tc>
          <w:tcPr>
            <w:tcW w:w="2822" w:type="dxa"/>
            <w:tcBorders>
              <w:bottom w:val="single" w:sz="4" w:space="0" w:color="000000"/>
            </w:tcBorders>
          </w:tcPr>
          <w:p w14:paraId="5B876C67"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 w:val="16"/>
                <w:szCs w:val="16"/>
              </w:rPr>
            </w:pPr>
          </w:p>
        </w:tc>
      </w:tr>
    </w:tbl>
    <w:p w14:paraId="1684A126" w14:textId="77777777" w:rsidR="00A36F97" w:rsidRPr="00A36F97" w:rsidRDefault="00A36F97" w:rsidP="00A36F97">
      <w:pPr>
        <w:autoSpaceDE/>
        <w:autoSpaceDN/>
        <w:adjustRightInd/>
        <w:rPr>
          <w:rFonts w:ascii="Times New Roman" w:hAnsi="Times New Roman"/>
          <w:sz w:val="16"/>
          <w:szCs w:val="16"/>
        </w:rPr>
        <w:sectPr w:rsidR="00A36F97" w:rsidRPr="00A36F97" w:rsidSect="00DB10A6">
          <w:headerReference w:type="even" r:id="rId16"/>
          <w:headerReference w:type="default" r:id="rId17"/>
          <w:footerReference w:type="even" r:id="rId18"/>
          <w:footerReference w:type="default" r:id="rId19"/>
          <w:pgSz w:w="16840" w:h="11910" w:orient="landscape"/>
          <w:pgMar w:top="940" w:right="1300" w:bottom="920" w:left="1300" w:header="725" w:footer="721" w:gutter="0"/>
          <w:pgNumType w:start="2"/>
          <w:cols w:space="720"/>
        </w:sectPr>
      </w:pPr>
    </w:p>
    <w:p w14:paraId="630A613A" w14:textId="77777777" w:rsidR="00DB10A6" w:rsidRPr="008648EB" w:rsidRDefault="00DB10A6" w:rsidP="00DB10A6">
      <w:pPr>
        <w:pStyle w:val="Header"/>
        <w:pBdr>
          <w:bottom w:val="single" w:sz="4" w:space="1" w:color="auto"/>
        </w:pBdr>
        <w:rPr>
          <w:rFonts w:cs="Arial"/>
          <w:i/>
          <w:szCs w:val="18"/>
        </w:rPr>
      </w:pPr>
      <w:r w:rsidRPr="008648EB">
        <w:rPr>
          <w:rFonts w:cs="Arial"/>
          <w:i/>
          <w:szCs w:val="18"/>
        </w:rPr>
        <w:lastRenderedPageBreak/>
        <w:t>UNEP/CMS/COP1</w:t>
      </w:r>
      <w:r>
        <w:rPr>
          <w:rFonts w:cs="Arial"/>
          <w:i/>
          <w:szCs w:val="18"/>
        </w:rPr>
        <w:t>4</w:t>
      </w:r>
      <w:r w:rsidRPr="008648EB">
        <w:rPr>
          <w:rFonts w:cs="Arial"/>
          <w:i/>
          <w:szCs w:val="18"/>
        </w:rPr>
        <w:t>/Doc</w:t>
      </w:r>
      <w:r>
        <w:rPr>
          <w:rFonts w:cs="Arial"/>
          <w:i/>
          <w:szCs w:val="18"/>
        </w:rPr>
        <w:t>.32.3.7/</w:t>
      </w:r>
      <w:r w:rsidRPr="008648EB">
        <w:rPr>
          <w:rFonts w:cs="Arial"/>
          <w:i/>
          <w:szCs w:val="18"/>
        </w:rPr>
        <w:t>A</w:t>
      </w:r>
      <w:r>
        <w:rPr>
          <w:rFonts w:cs="Arial"/>
          <w:i/>
          <w:szCs w:val="18"/>
        </w:rPr>
        <w:t>nnex</w:t>
      </w:r>
    </w:p>
    <w:p w14:paraId="62D240B1" w14:textId="77777777" w:rsidR="00A36F97" w:rsidRPr="00A36F97" w:rsidRDefault="00A36F97" w:rsidP="00A36F97">
      <w:pPr>
        <w:pBdr>
          <w:top w:val="nil"/>
          <w:left w:val="nil"/>
          <w:bottom w:val="nil"/>
          <w:right w:val="nil"/>
          <w:between w:val="nil"/>
        </w:pBdr>
        <w:autoSpaceDE/>
        <w:autoSpaceDN/>
        <w:adjustRightInd/>
        <w:rPr>
          <w:rFonts w:eastAsia="Arial" w:cs="Arial"/>
          <w:i/>
          <w:color w:val="000000"/>
          <w:sz w:val="20"/>
          <w:szCs w:val="20"/>
        </w:rPr>
      </w:pPr>
    </w:p>
    <w:p w14:paraId="3708A0BD" w14:textId="77777777" w:rsidR="00A36F97" w:rsidRPr="00A36F97" w:rsidRDefault="00A36F97" w:rsidP="00A36F97">
      <w:pPr>
        <w:pBdr>
          <w:top w:val="nil"/>
          <w:left w:val="nil"/>
          <w:bottom w:val="nil"/>
          <w:right w:val="nil"/>
          <w:between w:val="nil"/>
        </w:pBdr>
        <w:autoSpaceDE/>
        <w:autoSpaceDN/>
        <w:adjustRightInd/>
        <w:spacing w:before="1" w:after="1"/>
        <w:rPr>
          <w:rFonts w:eastAsia="Arial" w:cs="Arial"/>
          <w:i/>
          <w:color w:val="000000"/>
          <w:sz w:val="22"/>
          <w:szCs w:val="22"/>
        </w:rPr>
      </w:pPr>
    </w:p>
    <w:tbl>
      <w:tblPr>
        <w:tblW w:w="14018" w:type="dxa"/>
        <w:tblInd w:w="118" w:type="dxa"/>
        <w:tblBorders>
          <w:top w:val="nil"/>
          <w:left w:val="nil"/>
          <w:bottom w:val="nil"/>
          <w:right w:val="nil"/>
          <w:insideH w:val="nil"/>
          <w:insideV w:val="nil"/>
        </w:tblBorders>
        <w:tblLayout w:type="fixed"/>
        <w:tblLook w:val="0000" w:firstRow="0" w:lastRow="0" w:firstColumn="0" w:lastColumn="0" w:noHBand="0" w:noVBand="0"/>
      </w:tblPr>
      <w:tblGrid>
        <w:gridCol w:w="4564"/>
        <w:gridCol w:w="2699"/>
        <w:gridCol w:w="1673"/>
        <w:gridCol w:w="2259"/>
        <w:gridCol w:w="2823"/>
      </w:tblGrid>
      <w:tr w:rsidR="00A36F97" w:rsidRPr="00A36F97" w14:paraId="4924CCDE" w14:textId="77777777" w:rsidTr="00C34439">
        <w:trPr>
          <w:trHeight w:val="460"/>
        </w:trPr>
        <w:tc>
          <w:tcPr>
            <w:tcW w:w="4564" w:type="dxa"/>
            <w:tcBorders>
              <w:top w:val="single" w:sz="4" w:space="0" w:color="7E7E7E"/>
              <w:bottom w:val="single" w:sz="4" w:space="0" w:color="000000"/>
            </w:tcBorders>
          </w:tcPr>
          <w:p w14:paraId="610B55B7" w14:textId="77777777" w:rsidR="00A36F97" w:rsidRPr="00A36F97" w:rsidRDefault="00A36F97" w:rsidP="00A36F97">
            <w:pPr>
              <w:pBdr>
                <w:top w:val="nil"/>
                <w:left w:val="nil"/>
                <w:bottom w:val="nil"/>
                <w:right w:val="nil"/>
                <w:between w:val="nil"/>
              </w:pBdr>
              <w:autoSpaceDE/>
              <w:autoSpaceDN/>
              <w:adjustRightInd/>
              <w:spacing w:line="229" w:lineRule="auto"/>
              <w:ind w:left="136"/>
              <w:rPr>
                <w:rFonts w:eastAsia="Arial" w:cs="Arial"/>
                <w:b/>
                <w:color w:val="000000"/>
                <w:sz w:val="20"/>
                <w:szCs w:val="20"/>
              </w:rPr>
            </w:pPr>
            <w:r w:rsidRPr="00A36F97">
              <w:rPr>
                <w:rFonts w:eastAsia="Arial" w:cs="Arial"/>
                <w:b/>
                <w:color w:val="000000"/>
                <w:sz w:val="20"/>
                <w:szCs w:val="20"/>
              </w:rPr>
              <w:t>Activity</w:t>
            </w:r>
          </w:p>
        </w:tc>
        <w:tc>
          <w:tcPr>
            <w:tcW w:w="2699" w:type="dxa"/>
            <w:tcBorders>
              <w:top w:val="single" w:sz="4" w:space="0" w:color="7E7E7E"/>
              <w:bottom w:val="single" w:sz="4" w:space="0" w:color="000000"/>
            </w:tcBorders>
          </w:tcPr>
          <w:p w14:paraId="0AE42C45" w14:textId="77777777" w:rsidR="00A36F97" w:rsidRPr="00A36F97" w:rsidRDefault="00A36F97" w:rsidP="00A36F97">
            <w:pPr>
              <w:pBdr>
                <w:top w:val="nil"/>
                <w:left w:val="nil"/>
                <w:bottom w:val="nil"/>
                <w:right w:val="nil"/>
                <w:between w:val="nil"/>
              </w:pBdr>
              <w:autoSpaceDE/>
              <w:autoSpaceDN/>
              <w:adjustRightInd/>
              <w:spacing w:line="229" w:lineRule="auto"/>
              <w:ind w:left="108"/>
              <w:rPr>
                <w:rFonts w:eastAsia="Arial" w:cs="Arial"/>
                <w:b/>
                <w:color w:val="000000"/>
                <w:sz w:val="20"/>
                <w:szCs w:val="20"/>
              </w:rPr>
            </w:pPr>
            <w:r w:rsidRPr="00A36F97">
              <w:rPr>
                <w:rFonts w:eastAsia="Arial" w:cs="Arial"/>
                <w:b/>
                <w:color w:val="000000"/>
                <w:sz w:val="20"/>
                <w:szCs w:val="20"/>
              </w:rPr>
              <w:t>Expected Outcomes</w:t>
            </w:r>
          </w:p>
        </w:tc>
        <w:tc>
          <w:tcPr>
            <w:tcW w:w="1673" w:type="dxa"/>
            <w:tcBorders>
              <w:top w:val="single" w:sz="4" w:space="0" w:color="7E7E7E"/>
              <w:bottom w:val="single" w:sz="4" w:space="0" w:color="000000"/>
            </w:tcBorders>
          </w:tcPr>
          <w:p w14:paraId="6E82FDEC" w14:textId="77777777" w:rsidR="00A36F97" w:rsidRPr="00A36F97" w:rsidRDefault="00A36F97" w:rsidP="00A36F97">
            <w:pPr>
              <w:pBdr>
                <w:top w:val="nil"/>
                <w:left w:val="nil"/>
                <w:bottom w:val="nil"/>
                <w:right w:val="nil"/>
                <w:between w:val="nil"/>
              </w:pBdr>
              <w:autoSpaceDE/>
              <w:autoSpaceDN/>
              <w:adjustRightInd/>
              <w:spacing w:line="229" w:lineRule="auto"/>
              <w:ind w:left="278" w:right="265"/>
              <w:jc w:val="center"/>
              <w:rPr>
                <w:rFonts w:eastAsia="Arial" w:cs="Arial"/>
                <w:b/>
                <w:color w:val="000000"/>
                <w:sz w:val="20"/>
                <w:szCs w:val="20"/>
              </w:rPr>
            </w:pPr>
            <w:r w:rsidRPr="00A36F97">
              <w:rPr>
                <w:rFonts w:eastAsia="Arial" w:cs="Arial"/>
                <w:b/>
                <w:color w:val="000000"/>
                <w:sz w:val="20"/>
                <w:szCs w:val="20"/>
              </w:rPr>
              <w:t>Timeframe</w:t>
            </w:r>
          </w:p>
        </w:tc>
        <w:tc>
          <w:tcPr>
            <w:tcW w:w="2259" w:type="dxa"/>
            <w:tcBorders>
              <w:top w:val="single" w:sz="4" w:space="0" w:color="7E7E7E"/>
              <w:bottom w:val="single" w:sz="4" w:space="0" w:color="000000"/>
            </w:tcBorders>
          </w:tcPr>
          <w:p w14:paraId="3254430B" w14:textId="77777777" w:rsidR="00A36F97" w:rsidRPr="00A36F97" w:rsidRDefault="00A36F97" w:rsidP="00A36F97">
            <w:pPr>
              <w:pBdr>
                <w:top w:val="nil"/>
                <w:left w:val="nil"/>
                <w:bottom w:val="nil"/>
                <w:right w:val="nil"/>
                <w:between w:val="nil"/>
              </w:pBdr>
              <w:autoSpaceDE/>
              <w:autoSpaceDN/>
              <w:adjustRightInd/>
              <w:spacing w:line="230" w:lineRule="auto"/>
              <w:ind w:left="272" w:right="180"/>
              <w:rPr>
                <w:rFonts w:eastAsia="Arial" w:cs="Arial"/>
                <w:b/>
                <w:color w:val="000000"/>
                <w:sz w:val="20"/>
                <w:szCs w:val="20"/>
              </w:rPr>
            </w:pPr>
            <w:r w:rsidRPr="00A36F97">
              <w:rPr>
                <w:rFonts w:eastAsia="Arial" w:cs="Arial"/>
                <w:b/>
                <w:color w:val="000000"/>
                <w:sz w:val="20"/>
                <w:szCs w:val="20"/>
              </w:rPr>
              <w:t>Entity responsible for implementation</w:t>
            </w:r>
          </w:p>
        </w:tc>
        <w:tc>
          <w:tcPr>
            <w:tcW w:w="2823" w:type="dxa"/>
            <w:tcBorders>
              <w:top w:val="single" w:sz="4" w:space="0" w:color="7E7E7E"/>
              <w:bottom w:val="single" w:sz="4" w:space="0" w:color="000000"/>
            </w:tcBorders>
          </w:tcPr>
          <w:p w14:paraId="659CBDA8" w14:textId="77777777" w:rsidR="00A36F97" w:rsidRPr="00A36F97" w:rsidRDefault="00A36F97" w:rsidP="00A36F97">
            <w:pPr>
              <w:pBdr>
                <w:top w:val="nil"/>
                <w:left w:val="nil"/>
                <w:bottom w:val="nil"/>
                <w:right w:val="nil"/>
                <w:between w:val="nil"/>
              </w:pBdr>
              <w:autoSpaceDE/>
              <w:autoSpaceDN/>
              <w:adjustRightInd/>
              <w:spacing w:line="229" w:lineRule="auto"/>
              <w:ind w:left="106"/>
              <w:rPr>
                <w:rFonts w:eastAsia="Arial" w:cs="Arial"/>
                <w:b/>
                <w:color w:val="000000"/>
                <w:sz w:val="20"/>
                <w:szCs w:val="20"/>
              </w:rPr>
            </w:pPr>
            <w:r w:rsidRPr="00A36F97">
              <w:rPr>
                <w:rFonts w:eastAsia="Arial" w:cs="Arial"/>
                <w:b/>
                <w:color w:val="000000"/>
                <w:sz w:val="20"/>
                <w:szCs w:val="20"/>
              </w:rPr>
              <w:t>Indicators for success</w:t>
            </w:r>
          </w:p>
        </w:tc>
      </w:tr>
      <w:tr w:rsidR="00A36F97" w:rsidRPr="00A36F97" w14:paraId="02DC08C1" w14:textId="77777777" w:rsidTr="00C34439">
        <w:trPr>
          <w:trHeight w:val="688"/>
        </w:trPr>
        <w:tc>
          <w:tcPr>
            <w:tcW w:w="4564" w:type="dxa"/>
            <w:tcBorders>
              <w:top w:val="single" w:sz="4" w:space="0" w:color="000000"/>
            </w:tcBorders>
          </w:tcPr>
          <w:p w14:paraId="23D43DA3" w14:textId="77777777" w:rsidR="00A36F97" w:rsidRPr="00A36F97" w:rsidRDefault="00A36F97" w:rsidP="00A36F97">
            <w:pPr>
              <w:pBdr>
                <w:top w:val="nil"/>
                <w:left w:val="nil"/>
                <w:bottom w:val="nil"/>
                <w:right w:val="nil"/>
                <w:between w:val="nil"/>
              </w:pBdr>
              <w:tabs>
                <w:tab w:val="left" w:pos="590"/>
              </w:tabs>
              <w:autoSpaceDE/>
              <w:autoSpaceDN/>
              <w:adjustRightInd/>
              <w:spacing w:line="229" w:lineRule="auto"/>
              <w:ind w:left="590" w:hanging="420"/>
              <w:rPr>
                <w:del w:id="72" w:author="Rima Jabado" w:date="2023-07-19T14:22:00Z"/>
                <w:rFonts w:eastAsia="Arial" w:cs="Arial"/>
                <w:color w:val="000000"/>
                <w:sz w:val="20"/>
                <w:szCs w:val="20"/>
              </w:rPr>
            </w:pPr>
            <w:del w:id="73" w:author="Rima Jabado" w:date="2023-07-19T14:22:00Z">
              <w:r w:rsidRPr="00A36F97">
                <w:rPr>
                  <w:rFonts w:eastAsia="Arial" w:cs="Arial"/>
                  <w:color w:val="000000"/>
                  <w:sz w:val="20"/>
                  <w:szCs w:val="20"/>
                </w:rPr>
                <w:delText>8.</w:delText>
              </w:r>
              <w:r w:rsidRPr="00A36F97">
                <w:rPr>
                  <w:rFonts w:eastAsia="Arial" w:cs="Arial"/>
                  <w:color w:val="000000"/>
                  <w:sz w:val="20"/>
                  <w:szCs w:val="20"/>
                </w:rPr>
                <w:tab/>
                <w:delText>Develop regional action plans to foster</w:delText>
              </w:r>
            </w:del>
          </w:p>
          <w:p w14:paraId="204D59A7" w14:textId="77777777" w:rsidR="00A36F97" w:rsidRPr="00A36F97" w:rsidRDefault="00A36F97" w:rsidP="00A36F97">
            <w:pPr>
              <w:pBdr>
                <w:top w:val="nil"/>
                <w:left w:val="nil"/>
                <w:bottom w:val="nil"/>
                <w:right w:val="nil"/>
                <w:between w:val="nil"/>
              </w:pBdr>
              <w:autoSpaceDE/>
              <w:autoSpaceDN/>
              <w:adjustRightInd/>
              <w:spacing w:line="228" w:lineRule="auto"/>
              <w:ind w:left="590"/>
              <w:rPr>
                <w:rFonts w:eastAsia="Arial" w:cs="Arial"/>
                <w:color w:val="000000"/>
                <w:sz w:val="20"/>
                <w:szCs w:val="20"/>
              </w:rPr>
            </w:pPr>
            <w:del w:id="74" w:author="Rima Jabado" w:date="2023-07-19T14:22:00Z">
              <w:r w:rsidRPr="00A36F97">
                <w:rPr>
                  <w:rFonts w:eastAsia="Arial" w:cs="Arial"/>
                  <w:color w:val="000000"/>
                  <w:sz w:val="20"/>
                  <w:szCs w:val="20"/>
                </w:rPr>
                <w:delText>cooperation between Party Range States with connected populations.</w:delText>
              </w:r>
            </w:del>
          </w:p>
        </w:tc>
        <w:tc>
          <w:tcPr>
            <w:tcW w:w="2699" w:type="dxa"/>
            <w:tcBorders>
              <w:top w:val="single" w:sz="4" w:space="0" w:color="000000"/>
            </w:tcBorders>
          </w:tcPr>
          <w:p w14:paraId="5275216D" w14:textId="77777777" w:rsidR="00A36F97" w:rsidRPr="00A36F97" w:rsidRDefault="00A36F97" w:rsidP="00A36F97">
            <w:pPr>
              <w:pBdr>
                <w:top w:val="nil"/>
                <w:left w:val="nil"/>
                <w:bottom w:val="nil"/>
                <w:right w:val="nil"/>
                <w:between w:val="nil"/>
              </w:pBdr>
              <w:autoSpaceDE/>
              <w:autoSpaceDN/>
              <w:adjustRightInd/>
              <w:ind w:left="108" w:right="115"/>
              <w:rPr>
                <w:rFonts w:eastAsia="Arial" w:cs="Arial"/>
                <w:color w:val="000000"/>
                <w:sz w:val="20"/>
                <w:szCs w:val="20"/>
              </w:rPr>
            </w:pPr>
            <w:del w:id="75" w:author="Rima Jabado" w:date="2023-07-19T14:22:00Z">
              <w:r w:rsidRPr="00A36F97">
                <w:rPr>
                  <w:rFonts w:eastAsia="Arial" w:cs="Arial"/>
                  <w:color w:val="000000"/>
                  <w:sz w:val="20"/>
                  <w:szCs w:val="20"/>
                </w:rPr>
                <w:delText>Regional conservation action plans developed</w:delText>
              </w:r>
            </w:del>
          </w:p>
        </w:tc>
        <w:tc>
          <w:tcPr>
            <w:tcW w:w="1673" w:type="dxa"/>
            <w:tcBorders>
              <w:top w:val="single" w:sz="4" w:space="0" w:color="000000"/>
            </w:tcBorders>
          </w:tcPr>
          <w:p w14:paraId="7290308E" w14:textId="77777777" w:rsidR="00A36F97" w:rsidRPr="00A36F97" w:rsidRDefault="00A36F97" w:rsidP="00A36F97">
            <w:pPr>
              <w:pBdr>
                <w:top w:val="nil"/>
                <w:left w:val="nil"/>
                <w:bottom w:val="nil"/>
                <w:right w:val="nil"/>
                <w:between w:val="nil"/>
              </w:pBdr>
              <w:autoSpaceDE/>
              <w:autoSpaceDN/>
              <w:adjustRightInd/>
              <w:spacing w:line="229" w:lineRule="auto"/>
              <w:ind w:left="280" w:right="265"/>
              <w:jc w:val="center"/>
              <w:rPr>
                <w:rFonts w:eastAsia="Arial" w:cs="Arial"/>
                <w:color w:val="000000"/>
                <w:sz w:val="20"/>
                <w:szCs w:val="20"/>
              </w:rPr>
            </w:pPr>
            <w:del w:id="76" w:author="Rima Jabado" w:date="2023-07-19T14:22:00Z">
              <w:r w:rsidRPr="00A36F97">
                <w:rPr>
                  <w:rFonts w:eastAsia="Arial" w:cs="Arial"/>
                  <w:color w:val="000000"/>
                  <w:sz w:val="20"/>
                  <w:szCs w:val="20"/>
                </w:rPr>
                <w:delText>2024 – 2026</w:delText>
              </w:r>
            </w:del>
          </w:p>
        </w:tc>
        <w:tc>
          <w:tcPr>
            <w:tcW w:w="2259" w:type="dxa"/>
            <w:tcBorders>
              <w:top w:val="single" w:sz="4" w:space="0" w:color="000000"/>
            </w:tcBorders>
          </w:tcPr>
          <w:p w14:paraId="20A3AF40" w14:textId="77777777" w:rsidR="00A36F97" w:rsidRPr="00A36F97" w:rsidRDefault="00A36F97" w:rsidP="00A36F97">
            <w:pPr>
              <w:pBdr>
                <w:top w:val="nil"/>
                <w:left w:val="nil"/>
                <w:bottom w:val="nil"/>
                <w:right w:val="nil"/>
                <w:between w:val="nil"/>
              </w:pBdr>
              <w:tabs>
                <w:tab w:val="left" w:pos="920"/>
                <w:tab w:val="left" w:pos="1748"/>
              </w:tabs>
              <w:autoSpaceDE/>
              <w:autoSpaceDN/>
              <w:adjustRightInd/>
              <w:spacing w:line="229" w:lineRule="auto"/>
              <w:ind w:left="272"/>
              <w:rPr>
                <w:del w:id="77" w:author="Rima Jabado" w:date="2023-07-19T14:22:00Z"/>
                <w:rFonts w:eastAsia="Arial" w:cs="Arial"/>
                <w:color w:val="000000"/>
                <w:sz w:val="20"/>
                <w:szCs w:val="20"/>
              </w:rPr>
            </w:pPr>
            <w:del w:id="78" w:author="Rima Jabado" w:date="2023-07-19T14:22:00Z">
              <w:r w:rsidRPr="00A36F97">
                <w:rPr>
                  <w:rFonts w:eastAsia="Arial" w:cs="Arial"/>
                  <w:color w:val="000000"/>
                  <w:sz w:val="20"/>
                  <w:szCs w:val="20"/>
                </w:rPr>
                <w:delText>CMS</w:delText>
              </w:r>
              <w:r w:rsidRPr="00A36F97">
                <w:rPr>
                  <w:rFonts w:eastAsia="Arial" w:cs="Arial"/>
                  <w:color w:val="000000"/>
                  <w:sz w:val="20"/>
                  <w:szCs w:val="20"/>
                </w:rPr>
                <w:tab/>
                <w:delText>Parties</w:delText>
              </w:r>
              <w:r w:rsidRPr="00A36F97">
                <w:rPr>
                  <w:rFonts w:eastAsia="Arial" w:cs="Arial"/>
                  <w:color w:val="000000"/>
                  <w:sz w:val="20"/>
                  <w:szCs w:val="20"/>
                </w:rPr>
                <w:tab/>
                <w:delText>(and</w:delText>
              </w:r>
            </w:del>
          </w:p>
          <w:p w14:paraId="4286E0DF" w14:textId="77777777" w:rsidR="00A36F97" w:rsidRPr="00A36F97" w:rsidRDefault="00A36F97" w:rsidP="00A36F97">
            <w:pPr>
              <w:pBdr>
                <w:top w:val="nil"/>
                <w:left w:val="nil"/>
                <w:bottom w:val="nil"/>
                <w:right w:val="nil"/>
                <w:between w:val="nil"/>
              </w:pBdr>
              <w:tabs>
                <w:tab w:val="left" w:pos="1561"/>
              </w:tabs>
              <w:autoSpaceDE/>
              <w:autoSpaceDN/>
              <w:adjustRightInd/>
              <w:spacing w:line="228" w:lineRule="auto"/>
              <w:ind w:left="272" w:right="107"/>
              <w:rPr>
                <w:rFonts w:eastAsia="Arial" w:cs="Arial"/>
                <w:color w:val="000000"/>
                <w:sz w:val="20"/>
                <w:szCs w:val="20"/>
              </w:rPr>
            </w:pPr>
            <w:del w:id="79" w:author="Rima Jabado" w:date="2023-07-19T14:22:00Z">
              <w:r w:rsidRPr="00A36F97">
                <w:rPr>
                  <w:rFonts w:eastAsia="Arial" w:cs="Arial"/>
                  <w:color w:val="000000"/>
                  <w:sz w:val="20"/>
                  <w:szCs w:val="20"/>
                </w:rPr>
                <w:delText>non-Party</w:delText>
              </w:r>
              <w:r w:rsidRPr="00A36F97">
                <w:rPr>
                  <w:rFonts w:eastAsia="Arial" w:cs="Arial"/>
                  <w:color w:val="000000"/>
                  <w:sz w:val="20"/>
                  <w:szCs w:val="20"/>
                </w:rPr>
                <w:tab/>
                <w:delText>Range States)</w:delText>
              </w:r>
            </w:del>
          </w:p>
        </w:tc>
        <w:tc>
          <w:tcPr>
            <w:tcW w:w="2823" w:type="dxa"/>
            <w:tcBorders>
              <w:top w:val="single" w:sz="4" w:space="0" w:color="000000"/>
            </w:tcBorders>
          </w:tcPr>
          <w:p w14:paraId="4B6DB4CF" w14:textId="77777777" w:rsidR="00A36F97" w:rsidRPr="00A36F97" w:rsidRDefault="00A36F97" w:rsidP="00A36F97">
            <w:pPr>
              <w:pBdr>
                <w:top w:val="nil"/>
                <w:left w:val="nil"/>
                <w:bottom w:val="nil"/>
                <w:right w:val="nil"/>
                <w:between w:val="nil"/>
              </w:pBdr>
              <w:tabs>
                <w:tab w:val="left" w:pos="1308"/>
                <w:tab w:val="left" w:pos="2280"/>
              </w:tabs>
              <w:autoSpaceDE/>
              <w:autoSpaceDN/>
              <w:adjustRightInd/>
              <w:spacing w:line="229" w:lineRule="auto"/>
              <w:ind w:left="106"/>
              <w:rPr>
                <w:del w:id="80" w:author="Rima Jabado" w:date="2023-07-19T14:22:00Z"/>
                <w:rFonts w:eastAsia="Arial" w:cs="Arial"/>
                <w:color w:val="000000"/>
                <w:sz w:val="20"/>
                <w:szCs w:val="20"/>
              </w:rPr>
            </w:pPr>
            <w:del w:id="81" w:author="Rima Jabado" w:date="2023-07-19T14:22:00Z">
              <w:r w:rsidRPr="00A36F97">
                <w:rPr>
                  <w:rFonts w:eastAsia="Arial" w:cs="Arial"/>
                  <w:color w:val="000000"/>
                  <w:sz w:val="20"/>
                  <w:szCs w:val="20"/>
                </w:rPr>
                <w:delText>Regional</w:delText>
              </w:r>
              <w:r w:rsidRPr="00A36F97">
                <w:rPr>
                  <w:rFonts w:eastAsia="Arial" w:cs="Arial"/>
                  <w:color w:val="000000"/>
                  <w:sz w:val="20"/>
                  <w:szCs w:val="20"/>
                </w:rPr>
                <w:tab/>
                <w:delText>Action</w:delText>
              </w:r>
              <w:r w:rsidRPr="00A36F97">
                <w:rPr>
                  <w:rFonts w:eastAsia="Arial" w:cs="Arial"/>
                  <w:color w:val="000000"/>
                  <w:sz w:val="20"/>
                  <w:szCs w:val="20"/>
                </w:rPr>
                <w:tab/>
                <w:delText>Plan</w:delText>
              </w:r>
            </w:del>
          </w:p>
          <w:p w14:paraId="4ABE5552" w14:textId="77777777" w:rsidR="00A36F97" w:rsidRPr="00A36F97" w:rsidRDefault="00A36F97" w:rsidP="00A36F97">
            <w:pPr>
              <w:pBdr>
                <w:top w:val="nil"/>
                <w:left w:val="nil"/>
                <w:bottom w:val="nil"/>
                <w:right w:val="nil"/>
                <w:between w:val="nil"/>
              </w:pBdr>
              <w:autoSpaceDE/>
              <w:autoSpaceDN/>
              <w:adjustRightInd/>
              <w:spacing w:line="228" w:lineRule="auto"/>
              <w:ind w:left="106"/>
              <w:rPr>
                <w:rFonts w:eastAsia="Arial" w:cs="Arial"/>
                <w:color w:val="000000"/>
                <w:sz w:val="20"/>
                <w:szCs w:val="20"/>
              </w:rPr>
            </w:pPr>
            <w:del w:id="82" w:author="Rima Jabado" w:date="2023-07-19T14:22:00Z">
              <w:r w:rsidRPr="00A36F97">
                <w:rPr>
                  <w:rFonts w:eastAsia="Arial" w:cs="Arial"/>
                  <w:color w:val="000000"/>
                  <w:sz w:val="20"/>
                  <w:szCs w:val="20"/>
                </w:rPr>
                <w:delText>committee formed with the aim of coordinating Parties.</w:delText>
              </w:r>
            </w:del>
          </w:p>
        </w:tc>
      </w:tr>
      <w:tr w:rsidR="00A36F97" w:rsidRPr="00A36F97" w14:paraId="50B0C2B6" w14:textId="77777777" w:rsidTr="00C34439">
        <w:trPr>
          <w:trHeight w:val="230"/>
        </w:trPr>
        <w:tc>
          <w:tcPr>
            <w:tcW w:w="4564" w:type="dxa"/>
            <w:tcBorders>
              <w:bottom w:val="single" w:sz="4" w:space="0" w:color="7E7E7E"/>
            </w:tcBorders>
            <w:shd w:val="clear" w:color="auto" w:fill="D9D9D9"/>
          </w:tcPr>
          <w:p w14:paraId="4E487F0C" w14:textId="77777777" w:rsidR="00A36F97" w:rsidRPr="00A36F97" w:rsidRDefault="00A36F97" w:rsidP="00A36F97">
            <w:pPr>
              <w:pBdr>
                <w:top w:val="nil"/>
                <w:left w:val="nil"/>
                <w:bottom w:val="nil"/>
                <w:right w:val="nil"/>
                <w:between w:val="nil"/>
              </w:pBdr>
              <w:autoSpaceDE/>
              <w:autoSpaceDN/>
              <w:adjustRightInd/>
              <w:spacing w:line="210" w:lineRule="auto"/>
              <w:ind w:left="136"/>
              <w:rPr>
                <w:rFonts w:eastAsia="Arial" w:cs="Arial"/>
                <w:b/>
                <w:color w:val="000000"/>
                <w:sz w:val="20"/>
                <w:szCs w:val="20"/>
              </w:rPr>
            </w:pPr>
            <w:r w:rsidRPr="00A36F97">
              <w:rPr>
                <w:rFonts w:eastAsia="Arial" w:cs="Arial"/>
                <w:b/>
                <w:color w:val="000000"/>
                <w:sz w:val="20"/>
                <w:szCs w:val="20"/>
              </w:rPr>
              <w:t>Sustainable tourism</w:t>
            </w:r>
          </w:p>
        </w:tc>
        <w:tc>
          <w:tcPr>
            <w:tcW w:w="2699" w:type="dxa"/>
            <w:tcBorders>
              <w:bottom w:val="single" w:sz="4" w:space="0" w:color="7E7E7E"/>
            </w:tcBorders>
            <w:shd w:val="clear" w:color="auto" w:fill="D9D9D9"/>
          </w:tcPr>
          <w:p w14:paraId="4E3ECC46"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 w:val="16"/>
                <w:szCs w:val="16"/>
              </w:rPr>
            </w:pPr>
          </w:p>
        </w:tc>
        <w:tc>
          <w:tcPr>
            <w:tcW w:w="1673" w:type="dxa"/>
            <w:tcBorders>
              <w:bottom w:val="single" w:sz="4" w:space="0" w:color="7E7E7E"/>
            </w:tcBorders>
            <w:shd w:val="clear" w:color="auto" w:fill="D9D9D9"/>
          </w:tcPr>
          <w:p w14:paraId="5A2F6CE6"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 w:val="16"/>
                <w:szCs w:val="16"/>
              </w:rPr>
            </w:pPr>
          </w:p>
        </w:tc>
        <w:tc>
          <w:tcPr>
            <w:tcW w:w="2259" w:type="dxa"/>
            <w:tcBorders>
              <w:bottom w:val="single" w:sz="4" w:space="0" w:color="7E7E7E"/>
            </w:tcBorders>
            <w:shd w:val="clear" w:color="auto" w:fill="D9D9D9"/>
          </w:tcPr>
          <w:p w14:paraId="68719ABB"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 w:val="16"/>
                <w:szCs w:val="16"/>
              </w:rPr>
            </w:pPr>
          </w:p>
        </w:tc>
        <w:tc>
          <w:tcPr>
            <w:tcW w:w="2823" w:type="dxa"/>
            <w:tcBorders>
              <w:bottom w:val="single" w:sz="4" w:space="0" w:color="7E7E7E"/>
            </w:tcBorders>
            <w:shd w:val="clear" w:color="auto" w:fill="D9D9D9"/>
          </w:tcPr>
          <w:p w14:paraId="6949D657"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 w:val="16"/>
                <w:szCs w:val="16"/>
              </w:rPr>
            </w:pPr>
          </w:p>
        </w:tc>
      </w:tr>
      <w:tr w:rsidR="00A36F97" w:rsidRPr="00A36F97" w14:paraId="246F839E" w14:textId="77777777" w:rsidTr="00C34439">
        <w:trPr>
          <w:trHeight w:val="1379"/>
        </w:trPr>
        <w:tc>
          <w:tcPr>
            <w:tcW w:w="4564" w:type="dxa"/>
            <w:tcBorders>
              <w:top w:val="single" w:sz="4" w:space="0" w:color="7E7E7E"/>
              <w:bottom w:val="single" w:sz="4" w:space="0" w:color="7E7E7E"/>
            </w:tcBorders>
          </w:tcPr>
          <w:p w14:paraId="282AAAAB" w14:textId="77777777" w:rsidR="00A36F97" w:rsidRPr="00A36F97" w:rsidRDefault="00A36F97" w:rsidP="00A36F97">
            <w:pPr>
              <w:pBdr>
                <w:top w:val="nil"/>
                <w:left w:val="nil"/>
                <w:bottom w:val="nil"/>
                <w:right w:val="nil"/>
                <w:between w:val="nil"/>
              </w:pBdr>
              <w:autoSpaceDE/>
              <w:autoSpaceDN/>
              <w:adjustRightInd/>
              <w:ind w:left="590" w:right="107" w:hanging="420"/>
              <w:jc w:val="both"/>
              <w:rPr>
                <w:rFonts w:eastAsia="Arial" w:cs="Arial"/>
                <w:color w:val="000000"/>
                <w:sz w:val="20"/>
                <w:szCs w:val="20"/>
              </w:rPr>
            </w:pPr>
            <w:r w:rsidRPr="00A36F97">
              <w:rPr>
                <w:rFonts w:eastAsia="Arial" w:cs="Arial"/>
                <w:color w:val="000000"/>
                <w:sz w:val="20"/>
                <w:szCs w:val="20"/>
              </w:rPr>
              <w:t>9. Develop guidelines from countries with established blue shark tourism (</w:t>
            </w:r>
            <w:proofErr w:type="gramStart"/>
            <w:r w:rsidRPr="00A36F97">
              <w:rPr>
                <w:rFonts w:eastAsia="Arial" w:cs="Arial"/>
                <w:color w:val="000000"/>
                <w:sz w:val="20"/>
                <w:szCs w:val="20"/>
              </w:rPr>
              <w:t>e.g.</w:t>
            </w:r>
            <w:proofErr w:type="gramEnd"/>
            <w:r w:rsidRPr="00A36F97">
              <w:rPr>
                <w:rFonts w:eastAsia="Arial" w:cs="Arial"/>
                <w:color w:val="000000"/>
                <w:sz w:val="20"/>
                <w:szCs w:val="20"/>
              </w:rPr>
              <w:t xml:space="preserve"> Azores, UK, South Africa).</w:t>
            </w:r>
          </w:p>
        </w:tc>
        <w:tc>
          <w:tcPr>
            <w:tcW w:w="2699" w:type="dxa"/>
            <w:tcBorders>
              <w:top w:val="single" w:sz="4" w:space="0" w:color="7E7E7E"/>
              <w:bottom w:val="single" w:sz="4" w:space="0" w:color="7E7E7E"/>
            </w:tcBorders>
          </w:tcPr>
          <w:p w14:paraId="07E220D7" w14:textId="77777777" w:rsidR="00A36F97" w:rsidRPr="00A36F97" w:rsidRDefault="00A36F97" w:rsidP="00A36F97">
            <w:pPr>
              <w:pBdr>
                <w:top w:val="nil"/>
                <w:left w:val="nil"/>
                <w:bottom w:val="nil"/>
                <w:right w:val="nil"/>
                <w:between w:val="nil"/>
              </w:pBdr>
              <w:autoSpaceDE/>
              <w:autoSpaceDN/>
              <w:adjustRightInd/>
              <w:ind w:left="108" w:right="115"/>
              <w:rPr>
                <w:rFonts w:eastAsia="Arial" w:cs="Arial"/>
                <w:color w:val="000000"/>
                <w:sz w:val="20"/>
                <w:szCs w:val="20"/>
              </w:rPr>
            </w:pPr>
            <w:r w:rsidRPr="00A36F97">
              <w:rPr>
                <w:rFonts w:eastAsia="Arial" w:cs="Arial"/>
                <w:color w:val="000000"/>
                <w:sz w:val="20"/>
                <w:szCs w:val="20"/>
              </w:rPr>
              <w:t>Protocols for responsible blue shark tourism interaction established</w:t>
            </w:r>
          </w:p>
        </w:tc>
        <w:tc>
          <w:tcPr>
            <w:tcW w:w="1673" w:type="dxa"/>
            <w:tcBorders>
              <w:top w:val="single" w:sz="4" w:space="0" w:color="7E7E7E"/>
              <w:bottom w:val="single" w:sz="4" w:space="0" w:color="7E7E7E"/>
            </w:tcBorders>
          </w:tcPr>
          <w:p w14:paraId="09128CDC" w14:textId="77777777" w:rsidR="00A36F97" w:rsidRPr="00A36F97" w:rsidRDefault="00A36F97" w:rsidP="00A36F97">
            <w:pPr>
              <w:pBdr>
                <w:top w:val="nil"/>
                <w:left w:val="nil"/>
                <w:bottom w:val="nil"/>
                <w:right w:val="nil"/>
                <w:between w:val="nil"/>
              </w:pBdr>
              <w:autoSpaceDE/>
              <w:autoSpaceDN/>
              <w:adjustRightInd/>
              <w:spacing w:line="229" w:lineRule="auto"/>
              <w:ind w:left="280" w:right="265"/>
              <w:jc w:val="center"/>
              <w:rPr>
                <w:rFonts w:eastAsia="Arial" w:cs="Arial"/>
                <w:color w:val="000000"/>
                <w:sz w:val="20"/>
                <w:szCs w:val="20"/>
              </w:rPr>
            </w:pPr>
            <w:r w:rsidRPr="00A36F97">
              <w:rPr>
                <w:rFonts w:eastAsia="Arial" w:cs="Arial"/>
                <w:color w:val="000000"/>
                <w:sz w:val="20"/>
                <w:szCs w:val="20"/>
              </w:rPr>
              <w:t>2024</w:t>
            </w:r>
          </w:p>
        </w:tc>
        <w:tc>
          <w:tcPr>
            <w:tcW w:w="2259" w:type="dxa"/>
            <w:tcBorders>
              <w:top w:val="single" w:sz="4" w:space="0" w:color="7E7E7E"/>
              <w:bottom w:val="single" w:sz="4" w:space="0" w:color="7E7E7E"/>
            </w:tcBorders>
          </w:tcPr>
          <w:p w14:paraId="27B2829B" w14:textId="77777777" w:rsidR="00A36F97" w:rsidRPr="00A36F97" w:rsidRDefault="00A36F97" w:rsidP="00A36F97">
            <w:pPr>
              <w:pBdr>
                <w:top w:val="nil"/>
                <w:left w:val="nil"/>
                <w:bottom w:val="nil"/>
                <w:right w:val="nil"/>
                <w:between w:val="nil"/>
              </w:pBdr>
              <w:autoSpaceDE/>
              <w:autoSpaceDN/>
              <w:adjustRightInd/>
              <w:ind w:left="272" w:right="407"/>
              <w:rPr>
                <w:rFonts w:eastAsia="Arial" w:cs="Arial"/>
                <w:color w:val="000000"/>
                <w:sz w:val="20"/>
                <w:szCs w:val="20"/>
              </w:rPr>
            </w:pPr>
            <w:r w:rsidRPr="00A36F97">
              <w:rPr>
                <w:rFonts w:eastAsia="Arial" w:cs="Arial"/>
                <w:color w:val="000000"/>
                <w:sz w:val="20"/>
                <w:szCs w:val="20"/>
              </w:rPr>
              <w:t>CMS Parties</w:t>
            </w:r>
            <w:del w:id="83" w:author="Daniel Fernando" w:date="2023-07-19T13:19:00Z">
              <w:r w:rsidRPr="00A36F97">
                <w:rPr>
                  <w:rFonts w:eastAsia="Arial" w:cs="Arial"/>
                  <w:color w:val="000000"/>
                  <w:sz w:val="20"/>
                  <w:szCs w:val="20"/>
                </w:rPr>
                <w:delText xml:space="preserve"> (and non-Party Range States)</w:delText>
              </w:r>
            </w:del>
          </w:p>
        </w:tc>
        <w:tc>
          <w:tcPr>
            <w:tcW w:w="2823" w:type="dxa"/>
            <w:tcBorders>
              <w:top w:val="single" w:sz="4" w:space="0" w:color="7E7E7E"/>
              <w:bottom w:val="single" w:sz="4" w:space="0" w:color="7E7E7E"/>
            </w:tcBorders>
          </w:tcPr>
          <w:p w14:paraId="06492E02" w14:textId="77777777" w:rsidR="00A36F97" w:rsidRPr="00A36F97" w:rsidRDefault="00A36F97" w:rsidP="00A36F97">
            <w:pPr>
              <w:pBdr>
                <w:top w:val="nil"/>
                <w:left w:val="nil"/>
                <w:bottom w:val="nil"/>
                <w:right w:val="nil"/>
                <w:between w:val="nil"/>
              </w:pBdr>
              <w:autoSpaceDE/>
              <w:autoSpaceDN/>
              <w:adjustRightInd/>
              <w:ind w:left="106"/>
              <w:rPr>
                <w:rFonts w:eastAsia="Arial" w:cs="Arial"/>
                <w:color w:val="000000"/>
                <w:sz w:val="20"/>
                <w:szCs w:val="20"/>
              </w:rPr>
            </w:pPr>
            <w:r w:rsidRPr="00A36F97">
              <w:rPr>
                <w:rFonts w:eastAsia="Arial" w:cs="Arial"/>
                <w:color w:val="000000"/>
                <w:sz w:val="20"/>
                <w:szCs w:val="20"/>
              </w:rPr>
              <w:t xml:space="preserve">All Parties with tourism activities implementing or incorporating the implementation of </w:t>
            </w:r>
            <w:proofErr w:type="gramStart"/>
            <w:r w:rsidRPr="00A36F97">
              <w:rPr>
                <w:rFonts w:eastAsia="Arial" w:cs="Arial"/>
                <w:color w:val="000000"/>
                <w:sz w:val="20"/>
                <w:szCs w:val="20"/>
              </w:rPr>
              <w:t>good</w:t>
            </w:r>
            <w:proofErr w:type="gramEnd"/>
          </w:p>
          <w:p w14:paraId="4076B0F5" w14:textId="77777777" w:rsidR="00A36F97" w:rsidRPr="00A36F97" w:rsidRDefault="00A36F97" w:rsidP="00A36F97">
            <w:pPr>
              <w:pBdr>
                <w:top w:val="nil"/>
                <w:left w:val="nil"/>
                <w:bottom w:val="nil"/>
                <w:right w:val="nil"/>
                <w:between w:val="nil"/>
              </w:pBdr>
              <w:autoSpaceDE/>
              <w:autoSpaceDN/>
              <w:adjustRightInd/>
              <w:spacing w:line="228" w:lineRule="auto"/>
              <w:ind w:left="106"/>
              <w:rPr>
                <w:rFonts w:eastAsia="Arial" w:cs="Arial"/>
                <w:color w:val="000000"/>
                <w:sz w:val="20"/>
                <w:szCs w:val="20"/>
              </w:rPr>
            </w:pPr>
            <w:r w:rsidRPr="00A36F97">
              <w:rPr>
                <w:rFonts w:eastAsia="Arial" w:cs="Arial"/>
                <w:color w:val="000000"/>
                <w:sz w:val="20"/>
                <w:szCs w:val="20"/>
              </w:rPr>
              <w:t>practices into their tourism management plans</w:t>
            </w:r>
          </w:p>
        </w:tc>
      </w:tr>
      <w:tr w:rsidR="00A36F97" w:rsidRPr="00A36F97" w14:paraId="0CD57C6D" w14:textId="77777777" w:rsidTr="00C34439">
        <w:trPr>
          <w:trHeight w:val="230"/>
        </w:trPr>
        <w:tc>
          <w:tcPr>
            <w:tcW w:w="14018" w:type="dxa"/>
            <w:gridSpan w:val="5"/>
            <w:tcBorders>
              <w:top w:val="single" w:sz="4" w:space="0" w:color="7E7E7E"/>
              <w:bottom w:val="single" w:sz="4" w:space="0" w:color="7E7E7E"/>
            </w:tcBorders>
            <w:shd w:val="clear" w:color="auto" w:fill="D9D9D9"/>
          </w:tcPr>
          <w:p w14:paraId="65190B5B" w14:textId="77777777" w:rsidR="00A36F97" w:rsidRPr="00A36F97" w:rsidRDefault="00A36F97" w:rsidP="00A36F97">
            <w:pPr>
              <w:pBdr>
                <w:top w:val="nil"/>
                <w:left w:val="nil"/>
                <w:bottom w:val="nil"/>
                <w:right w:val="nil"/>
                <w:between w:val="nil"/>
              </w:pBdr>
              <w:autoSpaceDE/>
              <w:autoSpaceDN/>
              <w:adjustRightInd/>
              <w:spacing w:line="210" w:lineRule="auto"/>
              <w:ind w:left="6543" w:right="6550"/>
              <w:jc w:val="center"/>
              <w:rPr>
                <w:rFonts w:eastAsia="Arial" w:cs="Arial"/>
                <w:b/>
                <w:color w:val="000000"/>
                <w:sz w:val="20"/>
                <w:szCs w:val="20"/>
              </w:rPr>
            </w:pPr>
            <w:r w:rsidRPr="00A36F97">
              <w:rPr>
                <w:rFonts w:eastAsia="Arial" w:cs="Arial"/>
                <w:b/>
                <w:color w:val="000000"/>
                <w:sz w:val="20"/>
                <w:szCs w:val="20"/>
              </w:rPr>
              <w:t>Research</w:t>
            </w:r>
          </w:p>
        </w:tc>
      </w:tr>
      <w:tr w:rsidR="00A36F97" w:rsidRPr="00A36F97" w14:paraId="6CB73E36" w14:textId="77777777" w:rsidTr="00C34439">
        <w:trPr>
          <w:trHeight w:val="2800"/>
        </w:trPr>
        <w:tc>
          <w:tcPr>
            <w:tcW w:w="4564" w:type="dxa"/>
            <w:tcBorders>
              <w:top w:val="single" w:sz="4" w:space="0" w:color="7E7E7E"/>
              <w:bottom w:val="single" w:sz="4" w:space="0" w:color="7E7E7E"/>
            </w:tcBorders>
          </w:tcPr>
          <w:p w14:paraId="75131751" w14:textId="77777777" w:rsidR="00A36F97" w:rsidRPr="00A36F97" w:rsidRDefault="00A36F97" w:rsidP="00A36F97">
            <w:pPr>
              <w:pBdr>
                <w:top w:val="nil"/>
                <w:left w:val="nil"/>
                <w:bottom w:val="nil"/>
                <w:right w:val="nil"/>
                <w:between w:val="nil"/>
              </w:pBdr>
              <w:autoSpaceDE/>
              <w:autoSpaceDN/>
              <w:adjustRightInd/>
              <w:ind w:left="590" w:right="139" w:hanging="420"/>
              <w:rPr>
                <w:rFonts w:eastAsia="Arial" w:cs="Arial"/>
                <w:color w:val="000000"/>
                <w:sz w:val="20"/>
                <w:szCs w:val="20"/>
              </w:rPr>
            </w:pPr>
            <w:r w:rsidRPr="00A36F97">
              <w:rPr>
                <w:rFonts w:eastAsia="Arial" w:cs="Arial"/>
                <w:color w:val="000000"/>
                <w:sz w:val="20"/>
                <w:szCs w:val="20"/>
              </w:rPr>
              <w:t>10. Support the assessment into the impacts of fisheries on blue shark interactions (fisheries-induced mortality, discards to design mitigation strategies</w:t>
            </w:r>
          </w:p>
        </w:tc>
        <w:tc>
          <w:tcPr>
            <w:tcW w:w="2699" w:type="dxa"/>
            <w:tcBorders>
              <w:top w:val="single" w:sz="4" w:space="0" w:color="7E7E7E"/>
              <w:bottom w:val="single" w:sz="4" w:space="0" w:color="7E7E7E"/>
            </w:tcBorders>
          </w:tcPr>
          <w:p w14:paraId="787287B1" w14:textId="77777777" w:rsidR="00A36F97" w:rsidRPr="00A36F97" w:rsidRDefault="00A36F97" w:rsidP="00A36F97">
            <w:pPr>
              <w:numPr>
                <w:ilvl w:val="0"/>
                <w:numId w:val="3"/>
              </w:numPr>
              <w:pBdr>
                <w:top w:val="nil"/>
                <w:left w:val="nil"/>
                <w:bottom w:val="nil"/>
                <w:right w:val="nil"/>
                <w:between w:val="nil"/>
              </w:pBdr>
              <w:tabs>
                <w:tab w:val="left" w:pos="564"/>
              </w:tabs>
              <w:autoSpaceDE/>
              <w:autoSpaceDN/>
              <w:adjustRightInd/>
              <w:spacing w:before="4" w:line="237" w:lineRule="auto"/>
              <w:ind w:right="878"/>
              <w:rPr>
                <w:rFonts w:eastAsia="Arial" w:cs="Arial"/>
                <w:color w:val="000000"/>
                <w:sz w:val="22"/>
                <w:szCs w:val="22"/>
              </w:rPr>
            </w:pPr>
            <w:r w:rsidRPr="00A36F97">
              <w:rPr>
                <w:rFonts w:eastAsia="Arial" w:cs="Arial"/>
                <w:color w:val="000000"/>
                <w:sz w:val="20"/>
                <w:szCs w:val="20"/>
              </w:rPr>
              <w:t>Interactions incidence and mortality rates determined;</w:t>
            </w:r>
          </w:p>
          <w:p w14:paraId="5CCC8883" w14:textId="77777777" w:rsidR="00A36F97" w:rsidRPr="00A36F97" w:rsidRDefault="00A36F97" w:rsidP="00A36F97">
            <w:pPr>
              <w:numPr>
                <w:ilvl w:val="0"/>
                <w:numId w:val="3"/>
              </w:numPr>
              <w:pBdr>
                <w:top w:val="nil"/>
                <w:left w:val="nil"/>
                <w:bottom w:val="nil"/>
                <w:right w:val="nil"/>
                <w:between w:val="nil"/>
              </w:pBdr>
              <w:tabs>
                <w:tab w:val="left" w:pos="564"/>
              </w:tabs>
              <w:autoSpaceDE/>
              <w:autoSpaceDN/>
              <w:adjustRightInd/>
              <w:spacing w:before="4"/>
              <w:ind w:right="301"/>
              <w:rPr>
                <w:rFonts w:eastAsia="Arial" w:cs="Arial"/>
                <w:color w:val="000000"/>
                <w:sz w:val="22"/>
                <w:szCs w:val="22"/>
              </w:rPr>
            </w:pPr>
            <w:del w:id="84" w:author="Rima Jabado" w:date="2023-07-19T14:22:00Z">
              <w:r w:rsidRPr="00A36F97">
                <w:rPr>
                  <w:rFonts w:eastAsia="Arial" w:cs="Arial"/>
                  <w:color w:val="000000"/>
                  <w:sz w:val="20"/>
                  <w:szCs w:val="20"/>
                </w:rPr>
                <w:delText>Proposals to reduce risk of interactions of blue sharks produced;</w:delText>
              </w:r>
            </w:del>
          </w:p>
          <w:p w14:paraId="2D9DE321" w14:textId="77777777" w:rsidR="00A36F97" w:rsidRPr="00A36F97" w:rsidRDefault="00A36F97" w:rsidP="00A36F97">
            <w:pPr>
              <w:numPr>
                <w:ilvl w:val="0"/>
                <w:numId w:val="3"/>
              </w:numPr>
              <w:pBdr>
                <w:top w:val="nil"/>
                <w:left w:val="nil"/>
                <w:bottom w:val="nil"/>
                <w:right w:val="nil"/>
                <w:between w:val="nil"/>
              </w:pBdr>
              <w:tabs>
                <w:tab w:val="left" w:pos="564"/>
              </w:tabs>
              <w:autoSpaceDE/>
              <w:autoSpaceDN/>
              <w:adjustRightInd/>
              <w:ind w:right="500"/>
              <w:rPr>
                <w:rFonts w:eastAsia="Arial" w:cs="Arial"/>
                <w:color w:val="000000"/>
                <w:sz w:val="22"/>
                <w:szCs w:val="22"/>
              </w:rPr>
            </w:pPr>
            <w:r w:rsidRPr="00A36F97">
              <w:rPr>
                <w:rFonts w:eastAsia="Arial" w:cs="Arial"/>
                <w:color w:val="000000"/>
                <w:sz w:val="20"/>
                <w:szCs w:val="20"/>
              </w:rPr>
              <w:t>Effects of fisheries interaction on blue</w:t>
            </w:r>
          </w:p>
          <w:p w14:paraId="1D1F4527" w14:textId="77777777" w:rsidR="00A36F97" w:rsidRPr="00A36F97" w:rsidRDefault="00A36F97" w:rsidP="00A36F97">
            <w:pPr>
              <w:pBdr>
                <w:top w:val="nil"/>
                <w:left w:val="nil"/>
                <w:bottom w:val="nil"/>
                <w:right w:val="nil"/>
                <w:between w:val="nil"/>
              </w:pBdr>
              <w:autoSpaceDE/>
              <w:autoSpaceDN/>
              <w:adjustRightInd/>
              <w:spacing w:line="230" w:lineRule="auto"/>
              <w:ind w:left="564" w:right="562" w:hanging="1"/>
              <w:rPr>
                <w:rFonts w:eastAsia="Arial" w:cs="Arial"/>
                <w:color w:val="000000"/>
                <w:sz w:val="20"/>
                <w:szCs w:val="20"/>
              </w:rPr>
            </w:pPr>
            <w:r w:rsidRPr="00A36F97">
              <w:rPr>
                <w:rFonts w:eastAsia="Arial" w:cs="Arial"/>
                <w:color w:val="000000"/>
                <w:sz w:val="20"/>
                <w:szCs w:val="20"/>
              </w:rPr>
              <w:t>shark populations assessed</w:t>
            </w:r>
          </w:p>
        </w:tc>
        <w:tc>
          <w:tcPr>
            <w:tcW w:w="1673" w:type="dxa"/>
            <w:tcBorders>
              <w:top w:val="single" w:sz="4" w:space="0" w:color="7E7E7E"/>
              <w:bottom w:val="single" w:sz="4" w:space="0" w:color="7E7E7E"/>
            </w:tcBorders>
          </w:tcPr>
          <w:p w14:paraId="53ACACAD" w14:textId="77777777" w:rsidR="00A36F97" w:rsidRPr="00A36F97" w:rsidRDefault="00A36F97" w:rsidP="00A36F97">
            <w:pPr>
              <w:pBdr>
                <w:top w:val="nil"/>
                <w:left w:val="nil"/>
                <w:bottom w:val="nil"/>
                <w:right w:val="nil"/>
                <w:between w:val="nil"/>
              </w:pBdr>
              <w:autoSpaceDE/>
              <w:autoSpaceDN/>
              <w:adjustRightInd/>
              <w:spacing w:line="229" w:lineRule="auto"/>
              <w:ind w:left="280" w:right="265"/>
              <w:jc w:val="center"/>
              <w:rPr>
                <w:rFonts w:eastAsia="Arial" w:cs="Arial"/>
                <w:color w:val="000000"/>
                <w:sz w:val="20"/>
                <w:szCs w:val="20"/>
              </w:rPr>
            </w:pPr>
            <w:r w:rsidRPr="00A36F97">
              <w:rPr>
                <w:rFonts w:eastAsia="Arial" w:cs="Arial"/>
                <w:color w:val="000000"/>
                <w:sz w:val="20"/>
                <w:szCs w:val="20"/>
              </w:rPr>
              <w:t>2024 – 2026</w:t>
            </w:r>
          </w:p>
        </w:tc>
        <w:tc>
          <w:tcPr>
            <w:tcW w:w="2259" w:type="dxa"/>
            <w:tcBorders>
              <w:top w:val="single" w:sz="4" w:space="0" w:color="7E7E7E"/>
              <w:bottom w:val="single" w:sz="4" w:space="0" w:color="7E7E7E"/>
            </w:tcBorders>
          </w:tcPr>
          <w:p w14:paraId="22695BF1" w14:textId="77777777" w:rsidR="00A36F97" w:rsidRPr="00A36F97" w:rsidRDefault="00A36F97" w:rsidP="00A36F97">
            <w:pPr>
              <w:pBdr>
                <w:top w:val="nil"/>
                <w:left w:val="nil"/>
                <w:bottom w:val="nil"/>
                <w:right w:val="nil"/>
                <w:between w:val="nil"/>
              </w:pBdr>
              <w:autoSpaceDE/>
              <w:autoSpaceDN/>
              <w:adjustRightInd/>
              <w:ind w:left="272" w:right="407"/>
              <w:rPr>
                <w:rFonts w:eastAsia="Arial" w:cs="Arial"/>
                <w:color w:val="000000"/>
                <w:sz w:val="20"/>
                <w:szCs w:val="20"/>
              </w:rPr>
            </w:pPr>
            <w:r w:rsidRPr="00A36F97">
              <w:rPr>
                <w:rFonts w:eastAsia="Arial" w:cs="Arial"/>
                <w:color w:val="000000"/>
                <w:sz w:val="20"/>
                <w:szCs w:val="20"/>
              </w:rPr>
              <w:t>CMS Parties</w:t>
            </w:r>
            <w:del w:id="85" w:author="Daniel Fernando" w:date="2023-07-19T13:19:00Z">
              <w:r w:rsidRPr="00A36F97">
                <w:rPr>
                  <w:rFonts w:eastAsia="Arial" w:cs="Arial"/>
                  <w:color w:val="000000"/>
                  <w:sz w:val="20"/>
                  <w:szCs w:val="20"/>
                </w:rPr>
                <w:delText xml:space="preserve"> (and non-Party Range States)</w:delText>
              </w:r>
            </w:del>
          </w:p>
        </w:tc>
        <w:tc>
          <w:tcPr>
            <w:tcW w:w="2823" w:type="dxa"/>
            <w:tcBorders>
              <w:top w:val="single" w:sz="4" w:space="0" w:color="7E7E7E"/>
              <w:bottom w:val="single" w:sz="4" w:space="0" w:color="7E7E7E"/>
            </w:tcBorders>
          </w:tcPr>
          <w:p w14:paraId="3EF8E007" w14:textId="77777777" w:rsidR="00A36F97" w:rsidRPr="00A36F97" w:rsidRDefault="00A36F97" w:rsidP="00A36F97">
            <w:pPr>
              <w:pBdr>
                <w:top w:val="nil"/>
                <w:left w:val="nil"/>
                <w:bottom w:val="nil"/>
                <w:right w:val="nil"/>
                <w:between w:val="nil"/>
              </w:pBdr>
              <w:autoSpaceDE/>
              <w:autoSpaceDN/>
              <w:adjustRightInd/>
              <w:ind w:left="106"/>
              <w:rPr>
                <w:rFonts w:eastAsia="Arial" w:cs="Arial"/>
                <w:color w:val="000000"/>
                <w:sz w:val="20"/>
                <w:szCs w:val="20"/>
              </w:rPr>
            </w:pPr>
            <w:del w:id="86" w:author="Daniel Fernando" w:date="2023-07-19T15:26:00Z">
              <w:r w:rsidRPr="00A36F97">
                <w:rPr>
                  <w:rFonts w:eastAsia="Arial" w:cs="Arial"/>
                  <w:color w:val="000000"/>
                  <w:sz w:val="20"/>
                  <w:szCs w:val="20"/>
                </w:rPr>
                <w:delText xml:space="preserve">80% of </w:delText>
              </w:r>
            </w:del>
            <w:r w:rsidRPr="00A36F97">
              <w:rPr>
                <w:rFonts w:eastAsia="Arial" w:cs="Arial"/>
                <w:color w:val="000000"/>
                <w:sz w:val="20"/>
                <w:szCs w:val="20"/>
              </w:rPr>
              <w:t>Party Range States developing research on interactions and catch risk.</w:t>
            </w:r>
          </w:p>
        </w:tc>
      </w:tr>
      <w:tr w:rsidR="00A36F97" w:rsidRPr="00A36F97" w14:paraId="410AD7CC" w14:textId="77777777" w:rsidTr="00C34439">
        <w:trPr>
          <w:trHeight w:val="687"/>
        </w:trPr>
        <w:tc>
          <w:tcPr>
            <w:tcW w:w="4564" w:type="dxa"/>
            <w:tcBorders>
              <w:top w:val="single" w:sz="4" w:space="0" w:color="7E7E7E"/>
              <w:bottom w:val="single" w:sz="4" w:space="0" w:color="7E7E7E"/>
            </w:tcBorders>
          </w:tcPr>
          <w:p w14:paraId="4CDA9D5F" w14:textId="77777777" w:rsidR="00A36F97" w:rsidRPr="00A36F97" w:rsidRDefault="00A36F97" w:rsidP="00A36F97">
            <w:pPr>
              <w:pBdr>
                <w:top w:val="nil"/>
                <w:left w:val="nil"/>
                <w:bottom w:val="nil"/>
                <w:right w:val="nil"/>
                <w:between w:val="nil"/>
              </w:pBdr>
              <w:autoSpaceDE/>
              <w:autoSpaceDN/>
              <w:adjustRightInd/>
              <w:ind w:left="590" w:hanging="420"/>
              <w:rPr>
                <w:rFonts w:eastAsia="Arial" w:cs="Arial"/>
                <w:color w:val="000000"/>
                <w:sz w:val="20"/>
                <w:szCs w:val="20"/>
              </w:rPr>
            </w:pPr>
            <w:r w:rsidRPr="00A36F97">
              <w:rPr>
                <w:rFonts w:eastAsia="Arial" w:cs="Arial"/>
                <w:color w:val="000000"/>
                <w:sz w:val="20"/>
                <w:szCs w:val="20"/>
              </w:rPr>
              <w:t>11. Support the identification of sub-population and genetic differences (to support regional</w:t>
            </w:r>
          </w:p>
          <w:p w14:paraId="79D413CF" w14:textId="77777777" w:rsidR="00A36F97" w:rsidRPr="00A36F97" w:rsidRDefault="00A36F97" w:rsidP="00A36F97">
            <w:pPr>
              <w:pBdr>
                <w:top w:val="nil"/>
                <w:left w:val="nil"/>
                <w:bottom w:val="nil"/>
                <w:right w:val="nil"/>
                <w:between w:val="nil"/>
              </w:pBdr>
              <w:autoSpaceDE/>
              <w:autoSpaceDN/>
              <w:adjustRightInd/>
              <w:spacing w:line="211" w:lineRule="auto"/>
              <w:ind w:left="590"/>
              <w:rPr>
                <w:rFonts w:eastAsia="Arial" w:cs="Arial"/>
                <w:color w:val="000000"/>
                <w:sz w:val="20"/>
                <w:szCs w:val="20"/>
              </w:rPr>
            </w:pPr>
            <w:r w:rsidRPr="00A36F97">
              <w:rPr>
                <w:rFonts w:eastAsia="Arial" w:cs="Arial"/>
                <w:color w:val="000000"/>
                <w:sz w:val="20"/>
                <w:szCs w:val="20"/>
              </w:rPr>
              <w:t>TACs through fisheries-independent data)</w:t>
            </w:r>
          </w:p>
        </w:tc>
        <w:tc>
          <w:tcPr>
            <w:tcW w:w="2699" w:type="dxa"/>
            <w:tcBorders>
              <w:top w:val="single" w:sz="4" w:space="0" w:color="7E7E7E"/>
              <w:bottom w:val="single" w:sz="4" w:space="0" w:color="7E7E7E"/>
            </w:tcBorders>
          </w:tcPr>
          <w:p w14:paraId="5808E548" w14:textId="77777777" w:rsidR="00A36F97" w:rsidRPr="00A36F97" w:rsidRDefault="00A36F97" w:rsidP="00A36F97">
            <w:pPr>
              <w:pBdr>
                <w:top w:val="nil"/>
                <w:left w:val="nil"/>
                <w:bottom w:val="nil"/>
                <w:right w:val="nil"/>
                <w:between w:val="nil"/>
              </w:pBdr>
              <w:autoSpaceDE/>
              <w:autoSpaceDN/>
              <w:adjustRightInd/>
              <w:spacing w:line="226" w:lineRule="auto"/>
              <w:ind w:left="108"/>
              <w:rPr>
                <w:rFonts w:eastAsia="Arial" w:cs="Arial"/>
                <w:color w:val="000000"/>
                <w:sz w:val="20"/>
                <w:szCs w:val="20"/>
              </w:rPr>
            </w:pPr>
            <w:r w:rsidRPr="00A36F97">
              <w:rPr>
                <w:rFonts w:eastAsia="Arial" w:cs="Arial"/>
                <w:color w:val="000000"/>
                <w:sz w:val="20"/>
                <w:szCs w:val="20"/>
              </w:rPr>
              <w:t>Sub-populations identified</w:t>
            </w:r>
          </w:p>
        </w:tc>
        <w:tc>
          <w:tcPr>
            <w:tcW w:w="1673" w:type="dxa"/>
            <w:tcBorders>
              <w:top w:val="single" w:sz="4" w:space="0" w:color="7E7E7E"/>
              <w:bottom w:val="single" w:sz="4" w:space="0" w:color="7E7E7E"/>
            </w:tcBorders>
          </w:tcPr>
          <w:p w14:paraId="6850E960" w14:textId="77777777" w:rsidR="00A36F97" w:rsidRPr="00A36F97" w:rsidRDefault="00A36F97" w:rsidP="00A36F97">
            <w:pPr>
              <w:pBdr>
                <w:top w:val="nil"/>
                <w:left w:val="nil"/>
                <w:bottom w:val="nil"/>
                <w:right w:val="nil"/>
                <w:between w:val="nil"/>
              </w:pBdr>
              <w:autoSpaceDE/>
              <w:autoSpaceDN/>
              <w:adjustRightInd/>
              <w:spacing w:line="226" w:lineRule="auto"/>
              <w:ind w:left="280" w:right="265"/>
              <w:jc w:val="center"/>
              <w:rPr>
                <w:rFonts w:eastAsia="Arial" w:cs="Arial"/>
                <w:color w:val="000000"/>
                <w:sz w:val="20"/>
                <w:szCs w:val="20"/>
              </w:rPr>
            </w:pPr>
            <w:r w:rsidRPr="00A36F97">
              <w:rPr>
                <w:rFonts w:eastAsia="Arial" w:cs="Arial"/>
                <w:color w:val="000000"/>
                <w:sz w:val="20"/>
                <w:szCs w:val="20"/>
              </w:rPr>
              <w:t>2025</w:t>
            </w:r>
          </w:p>
        </w:tc>
        <w:tc>
          <w:tcPr>
            <w:tcW w:w="2259" w:type="dxa"/>
            <w:tcBorders>
              <w:top w:val="single" w:sz="4" w:space="0" w:color="7E7E7E"/>
              <w:bottom w:val="single" w:sz="4" w:space="0" w:color="7E7E7E"/>
            </w:tcBorders>
          </w:tcPr>
          <w:p w14:paraId="0315E923" w14:textId="77777777" w:rsidR="00A36F97" w:rsidRPr="00A36F97" w:rsidRDefault="00A36F97" w:rsidP="00A36F97">
            <w:pPr>
              <w:pBdr>
                <w:top w:val="nil"/>
                <w:left w:val="nil"/>
                <w:bottom w:val="nil"/>
                <w:right w:val="nil"/>
                <w:between w:val="nil"/>
              </w:pBdr>
              <w:autoSpaceDE/>
              <w:autoSpaceDN/>
              <w:adjustRightInd/>
              <w:ind w:left="272" w:right="407"/>
              <w:rPr>
                <w:rFonts w:eastAsia="Arial" w:cs="Arial"/>
                <w:color w:val="000000"/>
                <w:sz w:val="20"/>
                <w:szCs w:val="20"/>
              </w:rPr>
            </w:pPr>
            <w:r w:rsidRPr="00A36F97">
              <w:rPr>
                <w:rFonts w:eastAsia="Arial" w:cs="Arial"/>
                <w:color w:val="000000"/>
                <w:sz w:val="20"/>
                <w:szCs w:val="20"/>
              </w:rPr>
              <w:t>CMS Parties (and non-Party Range</w:t>
            </w:r>
          </w:p>
          <w:p w14:paraId="7A9D8E59" w14:textId="77777777" w:rsidR="00A36F97" w:rsidRPr="00A36F97" w:rsidRDefault="00A36F97" w:rsidP="00A36F97">
            <w:pPr>
              <w:pBdr>
                <w:top w:val="nil"/>
                <w:left w:val="nil"/>
                <w:bottom w:val="nil"/>
                <w:right w:val="nil"/>
                <w:between w:val="nil"/>
              </w:pBdr>
              <w:autoSpaceDE/>
              <w:autoSpaceDN/>
              <w:adjustRightInd/>
              <w:spacing w:line="211" w:lineRule="auto"/>
              <w:ind w:left="272"/>
              <w:rPr>
                <w:rFonts w:eastAsia="Arial" w:cs="Arial"/>
                <w:color w:val="000000"/>
                <w:sz w:val="20"/>
                <w:szCs w:val="20"/>
              </w:rPr>
            </w:pPr>
            <w:r w:rsidRPr="00A36F97">
              <w:rPr>
                <w:rFonts w:eastAsia="Arial" w:cs="Arial"/>
                <w:color w:val="000000"/>
                <w:sz w:val="20"/>
                <w:szCs w:val="20"/>
              </w:rPr>
              <w:t>States)</w:t>
            </w:r>
          </w:p>
        </w:tc>
        <w:tc>
          <w:tcPr>
            <w:tcW w:w="2823" w:type="dxa"/>
            <w:tcBorders>
              <w:top w:val="single" w:sz="4" w:space="0" w:color="7E7E7E"/>
              <w:bottom w:val="single" w:sz="4" w:space="0" w:color="7E7E7E"/>
            </w:tcBorders>
          </w:tcPr>
          <w:p w14:paraId="096AD3BD" w14:textId="77777777" w:rsidR="00A36F97" w:rsidRPr="00A36F97" w:rsidRDefault="00A36F97" w:rsidP="00A36F97">
            <w:pPr>
              <w:pBdr>
                <w:top w:val="nil"/>
                <w:left w:val="nil"/>
                <w:bottom w:val="nil"/>
                <w:right w:val="nil"/>
                <w:between w:val="nil"/>
              </w:pBdr>
              <w:autoSpaceDE/>
              <w:autoSpaceDN/>
              <w:adjustRightInd/>
              <w:spacing w:line="226" w:lineRule="auto"/>
              <w:ind w:left="106"/>
              <w:rPr>
                <w:rFonts w:eastAsia="Arial" w:cs="Arial"/>
                <w:color w:val="000000"/>
                <w:sz w:val="20"/>
                <w:szCs w:val="20"/>
              </w:rPr>
            </w:pPr>
            <w:r w:rsidRPr="00A36F97">
              <w:rPr>
                <w:rFonts w:eastAsia="Arial" w:cs="Arial"/>
                <w:color w:val="000000"/>
                <w:sz w:val="20"/>
                <w:szCs w:val="20"/>
              </w:rPr>
              <w:t>All management units</w:t>
            </w:r>
          </w:p>
          <w:p w14:paraId="6249B753" w14:textId="77777777" w:rsidR="00A36F97" w:rsidRPr="00A36F97" w:rsidRDefault="00A36F97" w:rsidP="00A36F97">
            <w:pPr>
              <w:pBdr>
                <w:top w:val="nil"/>
                <w:left w:val="nil"/>
                <w:bottom w:val="nil"/>
                <w:right w:val="nil"/>
                <w:between w:val="nil"/>
              </w:pBdr>
              <w:autoSpaceDE/>
              <w:autoSpaceDN/>
              <w:adjustRightInd/>
              <w:ind w:left="106" w:right="854"/>
              <w:rPr>
                <w:rFonts w:eastAsia="Arial" w:cs="Arial"/>
                <w:color w:val="000000"/>
                <w:sz w:val="20"/>
                <w:szCs w:val="20"/>
              </w:rPr>
            </w:pPr>
            <w:r w:rsidRPr="00A36F97">
              <w:rPr>
                <w:rFonts w:eastAsia="Arial" w:cs="Arial"/>
                <w:color w:val="000000"/>
                <w:sz w:val="20"/>
                <w:szCs w:val="20"/>
              </w:rPr>
              <w:t>/populations/ stocks genetically identified.</w:t>
            </w:r>
          </w:p>
        </w:tc>
      </w:tr>
      <w:tr w:rsidR="00A36F97" w:rsidRPr="00A36F97" w14:paraId="333D0BE5" w14:textId="77777777" w:rsidTr="00C34439">
        <w:trPr>
          <w:trHeight w:val="690"/>
        </w:trPr>
        <w:tc>
          <w:tcPr>
            <w:tcW w:w="4564" w:type="dxa"/>
            <w:tcBorders>
              <w:top w:val="single" w:sz="4" w:space="0" w:color="7E7E7E"/>
              <w:bottom w:val="single" w:sz="4" w:space="0" w:color="7E7E7E"/>
            </w:tcBorders>
          </w:tcPr>
          <w:p w14:paraId="08F09B30" w14:textId="77777777" w:rsidR="00A36F97" w:rsidRDefault="00A36F97" w:rsidP="00A36F97">
            <w:pPr>
              <w:pBdr>
                <w:top w:val="nil"/>
                <w:left w:val="nil"/>
                <w:bottom w:val="nil"/>
                <w:right w:val="nil"/>
                <w:between w:val="nil"/>
              </w:pBdr>
              <w:autoSpaceDE/>
              <w:autoSpaceDN/>
              <w:adjustRightInd/>
              <w:spacing w:line="230" w:lineRule="auto"/>
              <w:ind w:left="590" w:hanging="420"/>
              <w:rPr>
                <w:rFonts w:eastAsia="Arial" w:cs="Arial"/>
                <w:color w:val="000000"/>
                <w:sz w:val="20"/>
                <w:szCs w:val="20"/>
              </w:rPr>
            </w:pPr>
            <w:r w:rsidRPr="00A36F97">
              <w:rPr>
                <w:rFonts w:eastAsia="Arial" w:cs="Arial"/>
                <w:color w:val="000000"/>
                <w:sz w:val="20"/>
                <w:szCs w:val="20"/>
              </w:rPr>
              <w:lastRenderedPageBreak/>
              <w:t xml:space="preserve">12. Support the assessment of post-release mortality of blue sharks across regions, </w:t>
            </w:r>
            <w:proofErr w:type="gramStart"/>
            <w:r w:rsidRPr="00A36F97">
              <w:rPr>
                <w:rFonts w:eastAsia="Arial" w:cs="Arial"/>
                <w:color w:val="000000"/>
                <w:sz w:val="20"/>
                <w:szCs w:val="20"/>
              </w:rPr>
              <w:t>demographics</w:t>
            </w:r>
            <w:proofErr w:type="gramEnd"/>
            <w:r w:rsidRPr="00A36F97">
              <w:rPr>
                <w:rFonts w:eastAsia="Arial" w:cs="Arial"/>
                <w:color w:val="000000"/>
                <w:sz w:val="20"/>
                <w:szCs w:val="20"/>
              </w:rPr>
              <w:t xml:space="preserve"> and fishing gears</w:t>
            </w:r>
          </w:p>
          <w:p w14:paraId="5805957C" w14:textId="69F26F7F" w:rsidR="00CC3F4D" w:rsidRPr="00A36F97" w:rsidRDefault="00CC3F4D" w:rsidP="00A36F97">
            <w:pPr>
              <w:pBdr>
                <w:top w:val="nil"/>
                <w:left w:val="nil"/>
                <w:bottom w:val="nil"/>
                <w:right w:val="nil"/>
                <w:between w:val="nil"/>
              </w:pBdr>
              <w:autoSpaceDE/>
              <w:autoSpaceDN/>
              <w:adjustRightInd/>
              <w:spacing w:line="230" w:lineRule="auto"/>
              <w:ind w:left="590" w:hanging="420"/>
              <w:rPr>
                <w:rFonts w:eastAsia="Arial" w:cs="Arial"/>
                <w:color w:val="000000"/>
                <w:sz w:val="20"/>
                <w:szCs w:val="20"/>
              </w:rPr>
            </w:pPr>
            <w:ins w:id="87" w:author="Andrea Pauly" w:date="2023-07-20T03:26:00Z">
              <w:r>
                <w:rPr>
                  <w:rFonts w:eastAsia="Arial" w:cs="Arial"/>
                  <w:color w:val="000000"/>
                  <w:sz w:val="20"/>
                  <w:szCs w:val="20"/>
                </w:rPr>
                <w:t>Suggested to be merged with 10</w:t>
              </w:r>
            </w:ins>
          </w:p>
        </w:tc>
        <w:tc>
          <w:tcPr>
            <w:tcW w:w="2699" w:type="dxa"/>
            <w:tcBorders>
              <w:top w:val="single" w:sz="4" w:space="0" w:color="7E7E7E"/>
              <w:bottom w:val="single" w:sz="4" w:space="0" w:color="7E7E7E"/>
            </w:tcBorders>
          </w:tcPr>
          <w:p w14:paraId="694490DC" w14:textId="77777777" w:rsidR="00A36F97" w:rsidRPr="00A36F97" w:rsidRDefault="00A36F97" w:rsidP="00A36F97">
            <w:pPr>
              <w:pBdr>
                <w:top w:val="nil"/>
                <w:left w:val="nil"/>
                <w:bottom w:val="nil"/>
                <w:right w:val="nil"/>
                <w:between w:val="nil"/>
              </w:pBdr>
              <w:autoSpaceDE/>
              <w:autoSpaceDN/>
              <w:adjustRightInd/>
              <w:ind w:left="108" w:right="115"/>
              <w:rPr>
                <w:rFonts w:eastAsia="Arial" w:cs="Arial"/>
                <w:color w:val="000000"/>
                <w:sz w:val="20"/>
                <w:szCs w:val="20"/>
              </w:rPr>
            </w:pPr>
            <w:r w:rsidRPr="00A36F97">
              <w:rPr>
                <w:rFonts w:eastAsia="Arial" w:cs="Arial"/>
                <w:color w:val="000000"/>
                <w:sz w:val="20"/>
                <w:szCs w:val="20"/>
              </w:rPr>
              <w:t>Post-release survival for blue sharks determined.</w:t>
            </w:r>
          </w:p>
        </w:tc>
        <w:tc>
          <w:tcPr>
            <w:tcW w:w="1673" w:type="dxa"/>
            <w:tcBorders>
              <w:top w:val="single" w:sz="4" w:space="0" w:color="7E7E7E"/>
              <w:bottom w:val="single" w:sz="4" w:space="0" w:color="7E7E7E"/>
            </w:tcBorders>
          </w:tcPr>
          <w:p w14:paraId="06762776" w14:textId="77777777" w:rsidR="00A36F97" w:rsidRPr="00A36F97" w:rsidRDefault="00A36F97" w:rsidP="00A36F97">
            <w:pPr>
              <w:pBdr>
                <w:top w:val="nil"/>
                <w:left w:val="nil"/>
                <w:bottom w:val="nil"/>
                <w:right w:val="nil"/>
                <w:between w:val="nil"/>
              </w:pBdr>
              <w:autoSpaceDE/>
              <w:autoSpaceDN/>
              <w:adjustRightInd/>
              <w:spacing w:line="229" w:lineRule="auto"/>
              <w:ind w:left="280" w:right="265"/>
              <w:jc w:val="center"/>
              <w:rPr>
                <w:rFonts w:eastAsia="Arial" w:cs="Arial"/>
                <w:color w:val="000000"/>
                <w:sz w:val="20"/>
                <w:szCs w:val="20"/>
              </w:rPr>
            </w:pPr>
            <w:r w:rsidRPr="00A36F97">
              <w:rPr>
                <w:rFonts w:eastAsia="Arial" w:cs="Arial"/>
                <w:color w:val="000000"/>
                <w:sz w:val="20"/>
                <w:szCs w:val="20"/>
              </w:rPr>
              <w:t>2024 – 2026</w:t>
            </w:r>
          </w:p>
        </w:tc>
        <w:tc>
          <w:tcPr>
            <w:tcW w:w="2259" w:type="dxa"/>
            <w:tcBorders>
              <w:top w:val="single" w:sz="4" w:space="0" w:color="7E7E7E"/>
              <w:bottom w:val="single" w:sz="4" w:space="0" w:color="7E7E7E"/>
            </w:tcBorders>
          </w:tcPr>
          <w:p w14:paraId="7DD47DAE" w14:textId="77777777" w:rsidR="00A36F97" w:rsidRPr="00A36F97" w:rsidRDefault="00A36F97" w:rsidP="00A36F97">
            <w:pPr>
              <w:pBdr>
                <w:top w:val="nil"/>
                <w:left w:val="nil"/>
                <w:bottom w:val="nil"/>
                <w:right w:val="nil"/>
                <w:between w:val="nil"/>
              </w:pBdr>
              <w:autoSpaceDE/>
              <w:autoSpaceDN/>
              <w:adjustRightInd/>
              <w:spacing w:line="230" w:lineRule="auto"/>
              <w:ind w:left="272" w:right="407"/>
              <w:rPr>
                <w:rFonts w:eastAsia="Arial" w:cs="Arial"/>
                <w:color w:val="000000"/>
                <w:sz w:val="20"/>
                <w:szCs w:val="20"/>
              </w:rPr>
            </w:pPr>
            <w:r w:rsidRPr="00A36F97">
              <w:rPr>
                <w:rFonts w:eastAsia="Arial" w:cs="Arial"/>
                <w:color w:val="000000"/>
                <w:sz w:val="20"/>
                <w:szCs w:val="20"/>
              </w:rPr>
              <w:t>CMS Parties (and non-Party Range States)</w:t>
            </w:r>
          </w:p>
        </w:tc>
        <w:tc>
          <w:tcPr>
            <w:tcW w:w="2823" w:type="dxa"/>
            <w:tcBorders>
              <w:top w:val="single" w:sz="4" w:space="0" w:color="7E7E7E"/>
              <w:bottom w:val="single" w:sz="4" w:space="0" w:color="7E7E7E"/>
            </w:tcBorders>
          </w:tcPr>
          <w:p w14:paraId="5BE675AB" w14:textId="77777777" w:rsidR="00A36F97" w:rsidRPr="00A36F97" w:rsidRDefault="00A36F97" w:rsidP="00A36F97">
            <w:pPr>
              <w:pBdr>
                <w:top w:val="nil"/>
                <w:left w:val="nil"/>
                <w:bottom w:val="nil"/>
                <w:right w:val="nil"/>
                <w:between w:val="nil"/>
              </w:pBdr>
              <w:autoSpaceDE/>
              <w:autoSpaceDN/>
              <w:adjustRightInd/>
              <w:spacing w:line="230" w:lineRule="auto"/>
              <w:ind w:left="106" w:right="160"/>
              <w:jc w:val="both"/>
              <w:rPr>
                <w:rFonts w:eastAsia="Arial" w:cs="Arial"/>
                <w:color w:val="000000"/>
                <w:sz w:val="20"/>
                <w:szCs w:val="20"/>
              </w:rPr>
            </w:pPr>
            <w:r w:rsidRPr="00A36F97">
              <w:rPr>
                <w:rFonts w:eastAsia="Arial" w:cs="Arial"/>
                <w:color w:val="000000"/>
                <w:sz w:val="20"/>
                <w:szCs w:val="20"/>
              </w:rPr>
              <w:t>Good knowledge of species- specific post-release survival across gears and regions.</w:t>
            </w:r>
          </w:p>
        </w:tc>
      </w:tr>
      <w:tr w:rsidR="00A36F97" w:rsidRPr="00A36F97" w14:paraId="0AD1F69E" w14:textId="77777777" w:rsidTr="00C34439">
        <w:trPr>
          <w:trHeight w:val="688"/>
        </w:trPr>
        <w:tc>
          <w:tcPr>
            <w:tcW w:w="4564" w:type="dxa"/>
            <w:tcBorders>
              <w:top w:val="single" w:sz="4" w:space="0" w:color="7E7E7E"/>
              <w:bottom w:val="single" w:sz="4" w:space="0" w:color="7E7E7E"/>
            </w:tcBorders>
          </w:tcPr>
          <w:p w14:paraId="47FE23D0" w14:textId="77777777" w:rsidR="00A36F97" w:rsidRPr="00A36F97" w:rsidRDefault="00A36F97" w:rsidP="00A36F97">
            <w:pPr>
              <w:pBdr>
                <w:top w:val="nil"/>
                <w:left w:val="nil"/>
                <w:bottom w:val="nil"/>
                <w:right w:val="nil"/>
                <w:between w:val="nil"/>
              </w:pBdr>
              <w:autoSpaceDE/>
              <w:autoSpaceDN/>
              <w:adjustRightInd/>
              <w:ind w:left="590" w:hanging="420"/>
              <w:rPr>
                <w:rFonts w:eastAsia="Arial" w:cs="Arial"/>
                <w:color w:val="000000"/>
                <w:sz w:val="20"/>
                <w:szCs w:val="20"/>
              </w:rPr>
            </w:pPr>
            <w:r w:rsidRPr="00A36F97">
              <w:rPr>
                <w:rFonts w:eastAsia="Arial" w:cs="Arial"/>
                <w:color w:val="000000"/>
                <w:sz w:val="20"/>
                <w:szCs w:val="20"/>
              </w:rPr>
              <w:t>13. Identify inconsistencies in the level of protection ensured by different Party Range</w:t>
            </w:r>
          </w:p>
          <w:p w14:paraId="7BB0B14F" w14:textId="77777777" w:rsidR="00A36F97" w:rsidRPr="00A36F97" w:rsidRDefault="00A36F97" w:rsidP="00A36F97">
            <w:pPr>
              <w:pBdr>
                <w:top w:val="nil"/>
                <w:left w:val="nil"/>
                <w:bottom w:val="nil"/>
                <w:right w:val="nil"/>
                <w:between w:val="nil"/>
              </w:pBdr>
              <w:autoSpaceDE/>
              <w:autoSpaceDN/>
              <w:adjustRightInd/>
              <w:spacing w:line="209" w:lineRule="auto"/>
              <w:ind w:left="590"/>
              <w:rPr>
                <w:rFonts w:eastAsia="Arial" w:cs="Arial"/>
                <w:color w:val="000000"/>
                <w:sz w:val="20"/>
                <w:szCs w:val="20"/>
              </w:rPr>
            </w:pPr>
            <w:r w:rsidRPr="00A36F97">
              <w:rPr>
                <w:rFonts w:eastAsia="Arial" w:cs="Arial"/>
                <w:color w:val="000000"/>
                <w:sz w:val="20"/>
                <w:szCs w:val="20"/>
              </w:rPr>
              <w:t>States.</w:t>
            </w:r>
          </w:p>
        </w:tc>
        <w:tc>
          <w:tcPr>
            <w:tcW w:w="2699" w:type="dxa"/>
            <w:tcBorders>
              <w:top w:val="single" w:sz="4" w:space="0" w:color="7E7E7E"/>
              <w:bottom w:val="single" w:sz="4" w:space="0" w:color="7E7E7E"/>
            </w:tcBorders>
          </w:tcPr>
          <w:p w14:paraId="448F203B" w14:textId="77777777" w:rsidR="00A36F97" w:rsidRPr="00A36F97" w:rsidRDefault="00A36F97" w:rsidP="00A36F97">
            <w:pPr>
              <w:pBdr>
                <w:top w:val="nil"/>
                <w:left w:val="nil"/>
                <w:bottom w:val="nil"/>
                <w:right w:val="nil"/>
                <w:between w:val="nil"/>
              </w:pBdr>
              <w:autoSpaceDE/>
              <w:autoSpaceDN/>
              <w:adjustRightInd/>
              <w:ind w:left="108"/>
              <w:rPr>
                <w:rFonts w:eastAsia="Arial" w:cs="Arial"/>
                <w:color w:val="000000"/>
                <w:sz w:val="20"/>
                <w:szCs w:val="20"/>
              </w:rPr>
            </w:pPr>
            <w:r w:rsidRPr="00A36F97">
              <w:rPr>
                <w:rFonts w:eastAsia="Arial" w:cs="Arial"/>
                <w:color w:val="000000"/>
                <w:sz w:val="20"/>
                <w:szCs w:val="20"/>
              </w:rPr>
              <w:t>Protection gap analysis undertaken.</w:t>
            </w:r>
          </w:p>
        </w:tc>
        <w:tc>
          <w:tcPr>
            <w:tcW w:w="1673" w:type="dxa"/>
            <w:tcBorders>
              <w:top w:val="single" w:sz="4" w:space="0" w:color="7E7E7E"/>
              <w:bottom w:val="single" w:sz="4" w:space="0" w:color="7E7E7E"/>
            </w:tcBorders>
          </w:tcPr>
          <w:p w14:paraId="41D44D14" w14:textId="77777777" w:rsidR="00A36F97" w:rsidRPr="00A36F97" w:rsidRDefault="00A36F97" w:rsidP="00A36F97">
            <w:pPr>
              <w:pBdr>
                <w:top w:val="nil"/>
                <w:left w:val="nil"/>
                <w:bottom w:val="nil"/>
                <w:right w:val="nil"/>
                <w:between w:val="nil"/>
              </w:pBdr>
              <w:autoSpaceDE/>
              <w:autoSpaceDN/>
              <w:adjustRightInd/>
              <w:spacing w:line="229" w:lineRule="auto"/>
              <w:ind w:left="280" w:right="265"/>
              <w:jc w:val="center"/>
              <w:rPr>
                <w:rFonts w:eastAsia="Arial" w:cs="Arial"/>
                <w:color w:val="000000"/>
                <w:sz w:val="20"/>
                <w:szCs w:val="20"/>
              </w:rPr>
            </w:pPr>
            <w:r w:rsidRPr="00A36F97">
              <w:rPr>
                <w:rFonts w:eastAsia="Arial" w:cs="Arial"/>
                <w:color w:val="000000"/>
                <w:sz w:val="20"/>
                <w:szCs w:val="20"/>
              </w:rPr>
              <w:t>2024</w:t>
            </w:r>
          </w:p>
        </w:tc>
        <w:tc>
          <w:tcPr>
            <w:tcW w:w="2259" w:type="dxa"/>
            <w:tcBorders>
              <w:top w:val="single" w:sz="4" w:space="0" w:color="7E7E7E"/>
              <w:bottom w:val="single" w:sz="4" w:space="0" w:color="7E7E7E"/>
            </w:tcBorders>
          </w:tcPr>
          <w:p w14:paraId="089DC359" w14:textId="77777777" w:rsidR="00A36F97" w:rsidRPr="00A36F97" w:rsidRDefault="00A36F97" w:rsidP="00A36F97">
            <w:pPr>
              <w:pBdr>
                <w:top w:val="nil"/>
                <w:left w:val="nil"/>
                <w:bottom w:val="nil"/>
                <w:right w:val="nil"/>
                <w:between w:val="nil"/>
              </w:pBdr>
              <w:autoSpaceDE/>
              <w:autoSpaceDN/>
              <w:adjustRightInd/>
              <w:spacing w:line="229" w:lineRule="auto"/>
              <w:ind w:left="272"/>
              <w:rPr>
                <w:rFonts w:eastAsia="Arial" w:cs="Arial"/>
                <w:color w:val="000000"/>
                <w:sz w:val="20"/>
                <w:szCs w:val="20"/>
              </w:rPr>
            </w:pPr>
            <w:r w:rsidRPr="00A36F97">
              <w:rPr>
                <w:rFonts w:eastAsia="Arial" w:cs="Arial"/>
                <w:color w:val="000000"/>
                <w:sz w:val="20"/>
                <w:szCs w:val="20"/>
              </w:rPr>
              <w:t>NGOs</w:t>
            </w:r>
          </w:p>
        </w:tc>
        <w:tc>
          <w:tcPr>
            <w:tcW w:w="2823" w:type="dxa"/>
            <w:tcBorders>
              <w:top w:val="single" w:sz="4" w:space="0" w:color="7E7E7E"/>
              <w:bottom w:val="single" w:sz="4" w:space="0" w:color="7E7E7E"/>
            </w:tcBorders>
          </w:tcPr>
          <w:p w14:paraId="275BE0F6" w14:textId="77777777" w:rsidR="00A36F97" w:rsidRPr="00A36F97" w:rsidRDefault="00A36F97" w:rsidP="00A36F97">
            <w:pPr>
              <w:pBdr>
                <w:top w:val="nil"/>
                <w:left w:val="nil"/>
                <w:bottom w:val="nil"/>
                <w:right w:val="nil"/>
                <w:between w:val="nil"/>
              </w:pBdr>
              <w:autoSpaceDE/>
              <w:autoSpaceDN/>
              <w:adjustRightInd/>
              <w:ind w:left="106"/>
              <w:rPr>
                <w:rFonts w:eastAsia="Arial" w:cs="Arial"/>
                <w:color w:val="000000"/>
                <w:sz w:val="20"/>
                <w:szCs w:val="20"/>
              </w:rPr>
            </w:pPr>
            <w:r w:rsidRPr="00A36F97">
              <w:rPr>
                <w:rFonts w:eastAsia="Arial" w:cs="Arial"/>
                <w:color w:val="000000"/>
                <w:sz w:val="20"/>
                <w:szCs w:val="20"/>
              </w:rPr>
              <w:t>All of Party Range States with gaps identified</w:t>
            </w:r>
          </w:p>
        </w:tc>
      </w:tr>
      <w:tr w:rsidR="00A36F97" w:rsidRPr="00A36F97" w14:paraId="16529AB4" w14:textId="77777777" w:rsidTr="00C34439">
        <w:trPr>
          <w:trHeight w:val="947"/>
        </w:trPr>
        <w:tc>
          <w:tcPr>
            <w:tcW w:w="4564" w:type="dxa"/>
            <w:tcBorders>
              <w:top w:val="single" w:sz="4" w:space="0" w:color="7E7E7E"/>
              <w:bottom w:val="single" w:sz="4" w:space="0" w:color="000000"/>
            </w:tcBorders>
          </w:tcPr>
          <w:p w14:paraId="33EEB62F" w14:textId="77777777" w:rsidR="00A36F97" w:rsidRPr="00A36F97" w:rsidRDefault="00A36F97" w:rsidP="00A36F97">
            <w:pPr>
              <w:pBdr>
                <w:top w:val="nil"/>
                <w:left w:val="nil"/>
                <w:bottom w:val="nil"/>
                <w:right w:val="nil"/>
                <w:between w:val="nil"/>
              </w:pBdr>
              <w:autoSpaceDE/>
              <w:autoSpaceDN/>
              <w:adjustRightInd/>
              <w:ind w:left="590" w:hanging="420"/>
              <w:rPr>
                <w:rFonts w:eastAsia="Arial" w:cs="Arial"/>
                <w:color w:val="000000"/>
                <w:sz w:val="20"/>
                <w:szCs w:val="20"/>
              </w:rPr>
            </w:pPr>
            <w:r w:rsidRPr="00A36F97">
              <w:rPr>
                <w:rFonts w:eastAsia="Arial" w:cs="Arial"/>
                <w:color w:val="000000"/>
                <w:sz w:val="20"/>
                <w:szCs w:val="20"/>
              </w:rPr>
              <w:t>14. Identify critical habitats and understand the connectivity and migrations</w:t>
            </w:r>
          </w:p>
        </w:tc>
        <w:tc>
          <w:tcPr>
            <w:tcW w:w="2699" w:type="dxa"/>
            <w:tcBorders>
              <w:top w:val="single" w:sz="4" w:space="0" w:color="7E7E7E"/>
              <w:bottom w:val="single" w:sz="4" w:space="0" w:color="000000"/>
            </w:tcBorders>
          </w:tcPr>
          <w:p w14:paraId="67CFF80C" w14:textId="77777777" w:rsidR="00A36F97" w:rsidRPr="00A36F97" w:rsidRDefault="00A36F97" w:rsidP="00A36F97">
            <w:pPr>
              <w:numPr>
                <w:ilvl w:val="0"/>
                <w:numId w:val="2"/>
              </w:numPr>
              <w:pBdr>
                <w:top w:val="nil"/>
                <w:left w:val="nil"/>
                <w:bottom w:val="nil"/>
                <w:right w:val="nil"/>
                <w:between w:val="nil"/>
              </w:pBdr>
              <w:tabs>
                <w:tab w:val="left" w:pos="564"/>
              </w:tabs>
              <w:autoSpaceDE/>
              <w:autoSpaceDN/>
              <w:adjustRightInd/>
              <w:ind w:right="966"/>
              <w:rPr>
                <w:rFonts w:eastAsia="Arial" w:cs="Arial"/>
                <w:color w:val="000000"/>
                <w:sz w:val="22"/>
                <w:szCs w:val="22"/>
              </w:rPr>
            </w:pPr>
            <w:r w:rsidRPr="00A36F97">
              <w:rPr>
                <w:rFonts w:eastAsia="Arial" w:cs="Arial"/>
                <w:color w:val="000000"/>
                <w:sz w:val="20"/>
                <w:szCs w:val="20"/>
              </w:rPr>
              <w:t>Critical areas identified;</w:t>
            </w:r>
          </w:p>
          <w:p w14:paraId="306BCF6F" w14:textId="77777777" w:rsidR="00A36F97" w:rsidRPr="00A36F97" w:rsidRDefault="00A36F97" w:rsidP="00A36F97">
            <w:pPr>
              <w:numPr>
                <w:ilvl w:val="0"/>
                <w:numId w:val="2"/>
              </w:numPr>
              <w:pBdr>
                <w:top w:val="nil"/>
                <w:left w:val="nil"/>
                <w:bottom w:val="nil"/>
                <w:right w:val="nil"/>
                <w:between w:val="nil"/>
              </w:pBdr>
              <w:tabs>
                <w:tab w:val="left" w:pos="564"/>
              </w:tabs>
              <w:autoSpaceDE/>
              <w:autoSpaceDN/>
              <w:adjustRightInd/>
              <w:spacing w:line="228" w:lineRule="auto"/>
              <w:ind w:right="691"/>
              <w:rPr>
                <w:rFonts w:eastAsia="Arial" w:cs="Arial"/>
                <w:color w:val="000000"/>
                <w:sz w:val="22"/>
                <w:szCs w:val="22"/>
              </w:rPr>
            </w:pPr>
            <w:r w:rsidRPr="00A36F97">
              <w:rPr>
                <w:rFonts w:eastAsia="Arial" w:cs="Arial"/>
                <w:color w:val="000000"/>
                <w:sz w:val="20"/>
                <w:szCs w:val="20"/>
              </w:rPr>
              <w:t>Migratory routes identified;</w:t>
            </w:r>
          </w:p>
        </w:tc>
        <w:tc>
          <w:tcPr>
            <w:tcW w:w="1673" w:type="dxa"/>
            <w:tcBorders>
              <w:top w:val="single" w:sz="4" w:space="0" w:color="7E7E7E"/>
              <w:bottom w:val="single" w:sz="4" w:space="0" w:color="000000"/>
            </w:tcBorders>
          </w:tcPr>
          <w:p w14:paraId="33019E75" w14:textId="77777777" w:rsidR="00A36F97" w:rsidRPr="00A36F97" w:rsidRDefault="00A36F97" w:rsidP="00A36F97">
            <w:pPr>
              <w:pBdr>
                <w:top w:val="nil"/>
                <w:left w:val="nil"/>
                <w:bottom w:val="nil"/>
                <w:right w:val="nil"/>
                <w:between w:val="nil"/>
              </w:pBdr>
              <w:autoSpaceDE/>
              <w:autoSpaceDN/>
              <w:adjustRightInd/>
              <w:spacing w:line="229" w:lineRule="auto"/>
              <w:ind w:left="280" w:right="265"/>
              <w:jc w:val="center"/>
              <w:rPr>
                <w:rFonts w:eastAsia="Arial" w:cs="Arial"/>
                <w:color w:val="000000"/>
                <w:sz w:val="20"/>
                <w:szCs w:val="20"/>
              </w:rPr>
            </w:pPr>
            <w:r w:rsidRPr="00A36F97">
              <w:rPr>
                <w:rFonts w:eastAsia="Arial" w:cs="Arial"/>
                <w:color w:val="000000"/>
                <w:sz w:val="20"/>
                <w:szCs w:val="20"/>
              </w:rPr>
              <w:t>2024 – 2025</w:t>
            </w:r>
          </w:p>
        </w:tc>
        <w:tc>
          <w:tcPr>
            <w:tcW w:w="2259" w:type="dxa"/>
            <w:tcBorders>
              <w:top w:val="single" w:sz="4" w:space="0" w:color="7E7E7E"/>
              <w:bottom w:val="single" w:sz="4" w:space="0" w:color="000000"/>
            </w:tcBorders>
          </w:tcPr>
          <w:p w14:paraId="6028ACC5" w14:textId="77777777" w:rsidR="00A36F97" w:rsidRPr="00A36F97" w:rsidRDefault="00A36F97" w:rsidP="00A36F97">
            <w:pPr>
              <w:pBdr>
                <w:top w:val="nil"/>
                <w:left w:val="nil"/>
                <w:bottom w:val="nil"/>
                <w:right w:val="nil"/>
                <w:between w:val="nil"/>
              </w:pBdr>
              <w:autoSpaceDE/>
              <w:autoSpaceDN/>
              <w:adjustRightInd/>
              <w:ind w:left="272" w:right="407"/>
              <w:rPr>
                <w:rFonts w:eastAsia="Arial" w:cs="Arial"/>
                <w:color w:val="000000"/>
                <w:sz w:val="20"/>
                <w:szCs w:val="20"/>
              </w:rPr>
            </w:pPr>
            <w:r w:rsidRPr="00A36F97">
              <w:rPr>
                <w:rFonts w:eastAsia="Arial" w:cs="Arial"/>
                <w:color w:val="000000"/>
                <w:sz w:val="20"/>
                <w:szCs w:val="20"/>
              </w:rPr>
              <w:t>NGOs/Research groups</w:t>
            </w:r>
            <w:ins w:id="88" w:author="Daniel Fernando" w:date="2023-07-19T13:20:00Z">
              <w:r w:rsidRPr="00A36F97">
                <w:rPr>
                  <w:rFonts w:eastAsia="Arial" w:cs="Arial"/>
                  <w:color w:val="000000"/>
                  <w:sz w:val="20"/>
                  <w:szCs w:val="20"/>
                </w:rPr>
                <w:t>/ISRAs?</w:t>
              </w:r>
            </w:ins>
          </w:p>
        </w:tc>
        <w:tc>
          <w:tcPr>
            <w:tcW w:w="2823" w:type="dxa"/>
            <w:tcBorders>
              <w:top w:val="single" w:sz="4" w:space="0" w:color="7E7E7E"/>
              <w:bottom w:val="single" w:sz="4" w:space="0" w:color="000000"/>
            </w:tcBorders>
          </w:tcPr>
          <w:p w14:paraId="1378D93C" w14:textId="77777777" w:rsidR="00A36F97" w:rsidRPr="00A36F97" w:rsidRDefault="00A36F97" w:rsidP="00A36F97">
            <w:pPr>
              <w:pBdr>
                <w:top w:val="nil"/>
                <w:left w:val="nil"/>
                <w:bottom w:val="nil"/>
                <w:right w:val="nil"/>
                <w:between w:val="nil"/>
              </w:pBdr>
              <w:autoSpaceDE/>
              <w:autoSpaceDN/>
              <w:adjustRightInd/>
              <w:ind w:left="106"/>
              <w:rPr>
                <w:rFonts w:eastAsia="Arial" w:cs="Arial"/>
                <w:color w:val="000000"/>
                <w:sz w:val="20"/>
                <w:szCs w:val="20"/>
              </w:rPr>
            </w:pPr>
            <w:r w:rsidRPr="00A36F97">
              <w:rPr>
                <w:rFonts w:eastAsia="Arial" w:cs="Arial"/>
                <w:color w:val="000000"/>
                <w:sz w:val="20"/>
                <w:szCs w:val="20"/>
              </w:rPr>
              <w:t>A global database of blue shark key habitats and key migratory routes</w:t>
            </w:r>
          </w:p>
          <w:p w14:paraId="1E329A35" w14:textId="77777777" w:rsidR="00A36F97" w:rsidRPr="00A36F97" w:rsidRDefault="00A36F97" w:rsidP="00A36F97">
            <w:pPr>
              <w:pBdr>
                <w:top w:val="nil"/>
                <w:left w:val="nil"/>
                <w:bottom w:val="nil"/>
                <w:right w:val="nil"/>
                <w:between w:val="nil"/>
              </w:pBdr>
              <w:autoSpaceDE/>
              <w:autoSpaceDN/>
              <w:adjustRightInd/>
              <w:ind w:left="106"/>
              <w:rPr>
                <w:rFonts w:eastAsia="Arial" w:cs="Arial"/>
                <w:color w:val="000000"/>
                <w:sz w:val="20"/>
                <w:szCs w:val="20"/>
              </w:rPr>
            </w:pPr>
            <w:r w:rsidRPr="00A36F97">
              <w:rPr>
                <w:rFonts w:eastAsia="Arial" w:cs="Arial"/>
                <w:color w:val="000000"/>
                <w:sz w:val="20"/>
                <w:szCs w:val="20"/>
              </w:rPr>
              <w:t>PACs identified.</w:t>
            </w:r>
          </w:p>
        </w:tc>
      </w:tr>
    </w:tbl>
    <w:p w14:paraId="7A05AEBF" w14:textId="77777777" w:rsidR="00A36F97" w:rsidRPr="00A36F97" w:rsidRDefault="00A36F97" w:rsidP="00A36F97">
      <w:pPr>
        <w:autoSpaceDE/>
        <w:autoSpaceDN/>
        <w:adjustRightInd/>
        <w:rPr>
          <w:rFonts w:eastAsia="Arial" w:cs="Arial"/>
          <w:sz w:val="20"/>
          <w:szCs w:val="20"/>
        </w:rPr>
        <w:sectPr w:rsidR="00A36F97" w:rsidRPr="00A36F97" w:rsidSect="00DB10A6">
          <w:headerReference w:type="even" r:id="rId20"/>
          <w:pgSz w:w="16840" w:h="11910" w:orient="landscape"/>
          <w:pgMar w:top="686" w:right="1300" w:bottom="920" w:left="1300" w:header="284" w:footer="721" w:gutter="0"/>
          <w:cols w:space="720"/>
        </w:sectPr>
      </w:pPr>
    </w:p>
    <w:p w14:paraId="470DE0E7" w14:textId="77777777" w:rsidR="00A36F97" w:rsidRPr="00A36F97" w:rsidRDefault="00A36F97" w:rsidP="00A36F97">
      <w:pPr>
        <w:pBdr>
          <w:top w:val="nil"/>
          <w:left w:val="nil"/>
          <w:bottom w:val="nil"/>
          <w:right w:val="nil"/>
          <w:between w:val="nil"/>
        </w:pBdr>
        <w:autoSpaceDE/>
        <w:autoSpaceDN/>
        <w:adjustRightInd/>
        <w:rPr>
          <w:rFonts w:eastAsia="Arial" w:cs="Arial"/>
          <w:i/>
          <w:color w:val="000000"/>
          <w:sz w:val="20"/>
          <w:szCs w:val="20"/>
        </w:rPr>
      </w:pPr>
    </w:p>
    <w:p w14:paraId="7A79E025" w14:textId="77777777" w:rsidR="00A36F97" w:rsidRPr="00A36F97" w:rsidRDefault="00A36F97" w:rsidP="00A36F97">
      <w:pPr>
        <w:pBdr>
          <w:top w:val="nil"/>
          <w:left w:val="nil"/>
          <w:bottom w:val="nil"/>
          <w:right w:val="nil"/>
          <w:between w:val="nil"/>
        </w:pBdr>
        <w:autoSpaceDE/>
        <w:autoSpaceDN/>
        <w:adjustRightInd/>
        <w:spacing w:before="1" w:after="1"/>
        <w:rPr>
          <w:rFonts w:eastAsia="Arial" w:cs="Arial"/>
          <w:i/>
          <w:color w:val="000000"/>
          <w:sz w:val="22"/>
          <w:szCs w:val="22"/>
        </w:rPr>
      </w:pPr>
    </w:p>
    <w:tbl>
      <w:tblPr>
        <w:tblW w:w="14014" w:type="dxa"/>
        <w:tblInd w:w="118" w:type="dxa"/>
        <w:tblBorders>
          <w:top w:val="nil"/>
          <w:left w:val="nil"/>
          <w:bottom w:val="nil"/>
          <w:right w:val="nil"/>
          <w:insideH w:val="nil"/>
          <w:insideV w:val="nil"/>
        </w:tblBorders>
        <w:tblLayout w:type="fixed"/>
        <w:tblLook w:val="0000" w:firstRow="0" w:lastRow="0" w:firstColumn="0" w:lastColumn="0" w:noHBand="0" w:noVBand="0"/>
      </w:tblPr>
      <w:tblGrid>
        <w:gridCol w:w="4494"/>
        <w:gridCol w:w="2781"/>
        <w:gridCol w:w="1634"/>
        <w:gridCol w:w="2243"/>
        <w:gridCol w:w="2862"/>
      </w:tblGrid>
      <w:tr w:rsidR="00A36F97" w:rsidRPr="00A36F97" w14:paraId="13B34E2A" w14:textId="77777777" w:rsidTr="00C34439">
        <w:trPr>
          <w:trHeight w:val="460"/>
        </w:trPr>
        <w:tc>
          <w:tcPr>
            <w:tcW w:w="4494" w:type="dxa"/>
            <w:tcBorders>
              <w:top w:val="single" w:sz="4" w:space="0" w:color="7E7E7E"/>
              <w:bottom w:val="single" w:sz="4" w:space="0" w:color="7E7E7E"/>
            </w:tcBorders>
          </w:tcPr>
          <w:p w14:paraId="3098F0AA" w14:textId="77777777" w:rsidR="00A36F97" w:rsidRPr="00A36F97" w:rsidRDefault="00A36F97" w:rsidP="00A36F97">
            <w:pPr>
              <w:pBdr>
                <w:top w:val="nil"/>
                <w:left w:val="nil"/>
                <w:bottom w:val="nil"/>
                <w:right w:val="nil"/>
                <w:between w:val="nil"/>
              </w:pBdr>
              <w:autoSpaceDE/>
              <w:autoSpaceDN/>
              <w:adjustRightInd/>
              <w:spacing w:line="229" w:lineRule="auto"/>
              <w:ind w:left="136"/>
              <w:rPr>
                <w:rFonts w:eastAsia="Arial" w:cs="Arial"/>
                <w:b/>
                <w:color w:val="000000"/>
                <w:sz w:val="20"/>
                <w:szCs w:val="20"/>
              </w:rPr>
            </w:pPr>
            <w:r w:rsidRPr="00A36F97">
              <w:rPr>
                <w:rFonts w:eastAsia="Arial" w:cs="Arial"/>
                <w:b/>
                <w:color w:val="000000"/>
                <w:sz w:val="20"/>
                <w:szCs w:val="20"/>
              </w:rPr>
              <w:t>Activity</w:t>
            </w:r>
          </w:p>
        </w:tc>
        <w:tc>
          <w:tcPr>
            <w:tcW w:w="2781" w:type="dxa"/>
            <w:tcBorders>
              <w:top w:val="single" w:sz="4" w:space="0" w:color="7E7E7E"/>
              <w:bottom w:val="single" w:sz="4" w:space="0" w:color="7E7E7E"/>
            </w:tcBorders>
          </w:tcPr>
          <w:p w14:paraId="76558218" w14:textId="77777777" w:rsidR="00A36F97" w:rsidRPr="00A36F97" w:rsidRDefault="00A36F97" w:rsidP="00A36F97">
            <w:pPr>
              <w:pBdr>
                <w:top w:val="nil"/>
                <w:left w:val="nil"/>
                <w:bottom w:val="nil"/>
                <w:right w:val="nil"/>
                <w:between w:val="nil"/>
              </w:pBdr>
              <w:autoSpaceDE/>
              <w:autoSpaceDN/>
              <w:adjustRightInd/>
              <w:spacing w:line="229" w:lineRule="auto"/>
              <w:ind w:left="178"/>
              <w:rPr>
                <w:rFonts w:eastAsia="Arial" w:cs="Arial"/>
                <w:b/>
                <w:color w:val="000000"/>
                <w:sz w:val="20"/>
                <w:szCs w:val="20"/>
              </w:rPr>
            </w:pPr>
            <w:r w:rsidRPr="00A36F97">
              <w:rPr>
                <w:rFonts w:eastAsia="Arial" w:cs="Arial"/>
                <w:b/>
                <w:color w:val="000000"/>
                <w:sz w:val="20"/>
                <w:szCs w:val="20"/>
              </w:rPr>
              <w:t>Expected Outcomes</w:t>
            </w:r>
          </w:p>
        </w:tc>
        <w:tc>
          <w:tcPr>
            <w:tcW w:w="1634" w:type="dxa"/>
            <w:tcBorders>
              <w:top w:val="single" w:sz="4" w:space="0" w:color="7E7E7E"/>
              <w:bottom w:val="single" w:sz="4" w:space="0" w:color="7E7E7E"/>
            </w:tcBorders>
          </w:tcPr>
          <w:p w14:paraId="496CD8D7" w14:textId="77777777" w:rsidR="00A36F97" w:rsidRPr="00A36F97" w:rsidRDefault="00A36F97" w:rsidP="00A36F97">
            <w:pPr>
              <w:pBdr>
                <w:top w:val="nil"/>
                <w:left w:val="nil"/>
                <w:bottom w:val="nil"/>
                <w:right w:val="nil"/>
                <w:between w:val="nil"/>
              </w:pBdr>
              <w:autoSpaceDE/>
              <w:autoSpaceDN/>
              <w:adjustRightInd/>
              <w:spacing w:line="229" w:lineRule="auto"/>
              <w:ind w:left="314" w:right="286"/>
              <w:jc w:val="center"/>
              <w:rPr>
                <w:rFonts w:eastAsia="Arial" w:cs="Arial"/>
                <w:b/>
                <w:color w:val="000000"/>
                <w:sz w:val="20"/>
                <w:szCs w:val="20"/>
              </w:rPr>
            </w:pPr>
            <w:r w:rsidRPr="00A36F97">
              <w:rPr>
                <w:rFonts w:eastAsia="Arial" w:cs="Arial"/>
                <w:b/>
                <w:color w:val="000000"/>
                <w:sz w:val="20"/>
                <w:szCs w:val="20"/>
              </w:rPr>
              <w:t>Timeframe</w:t>
            </w:r>
          </w:p>
        </w:tc>
        <w:tc>
          <w:tcPr>
            <w:tcW w:w="2243" w:type="dxa"/>
            <w:tcBorders>
              <w:top w:val="single" w:sz="4" w:space="0" w:color="7E7E7E"/>
              <w:bottom w:val="single" w:sz="4" w:space="0" w:color="7E7E7E"/>
            </w:tcBorders>
          </w:tcPr>
          <w:p w14:paraId="6FC78F56" w14:textId="77777777" w:rsidR="00A36F97" w:rsidRPr="00A36F97" w:rsidRDefault="00A36F97" w:rsidP="00A36F97">
            <w:pPr>
              <w:pBdr>
                <w:top w:val="nil"/>
                <w:left w:val="nil"/>
                <w:bottom w:val="nil"/>
                <w:right w:val="nil"/>
                <w:between w:val="nil"/>
              </w:pBdr>
              <w:autoSpaceDE/>
              <w:autoSpaceDN/>
              <w:adjustRightInd/>
              <w:spacing w:line="230" w:lineRule="auto"/>
              <w:ind w:left="299" w:right="137"/>
              <w:rPr>
                <w:rFonts w:eastAsia="Arial" w:cs="Arial"/>
                <w:b/>
                <w:color w:val="000000"/>
                <w:sz w:val="20"/>
                <w:szCs w:val="20"/>
              </w:rPr>
            </w:pPr>
            <w:r w:rsidRPr="00A36F97">
              <w:rPr>
                <w:rFonts w:eastAsia="Arial" w:cs="Arial"/>
                <w:b/>
                <w:color w:val="000000"/>
                <w:sz w:val="20"/>
                <w:szCs w:val="20"/>
              </w:rPr>
              <w:t>Entity responsible for implementation</w:t>
            </w:r>
          </w:p>
        </w:tc>
        <w:tc>
          <w:tcPr>
            <w:tcW w:w="2862" w:type="dxa"/>
            <w:tcBorders>
              <w:top w:val="single" w:sz="4" w:space="0" w:color="7E7E7E"/>
              <w:bottom w:val="single" w:sz="4" w:space="0" w:color="7E7E7E"/>
            </w:tcBorders>
          </w:tcPr>
          <w:p w14:paraId="55D2D146" w14:textId="77777777" w:rsidR="00A36F97" w:rsidRPr="00A36F97" w:rsidRDefault="00A36F97" w:rsidP="00A36F97">
            <w:pPr>
              <w:pBdr>
                <w:top w:val="nil"/>
                <w:left w:val="nil"/>
                <w:bottom w:val="nil"/>
                <w:right w:val="nil"/>
                <w:between w:val="nil"/>
              </w:pBdr>
              <w:autoSpaceDE/>
              <w:autoSpaceDN/>
              <w:adjustRightInd/>
              <w:spacing w:line="229" w:lineRule="auto"/>
              <w:ind w:left="149"/>
              <w:rPr>
                <w:rFonts w:eastAsia="Arial" w:cs="Arial"/>
                <w:b/>
                <w:color w:val="000000"/>
                <w:sz w:val="20"/>
                <w:szCs w:val="20"/>
              </w:rPr>
            </w:pPr>
            <w:r w:rsidRPr="00A36F97">
              <w:rPr>
                <w:rFonts w:eastAsia="Arial" w:cs="Arial"/>
                <w:b/>
                <w:color w:val="000000"/>
                <w:sz w:val="20"/>
                <w:szCs w:val="20"/>
              </w:rPr>
              <w:t>Indicators for success</w:t>
            </w:r>
          </w:p>
        </w:tc>
      </w:tr>
      <w:tr w:rsidR="00A36F97" w:rsidRPr="00A36F97" w14:paraId="2A5BB73F" w14:textId="77777777" w:rsidTr="00C34439">
        <w:trPr>
          <w:trHeight w:val="933"/>
        </w:trPr>
        <w:tc>
          <w:tcPr>
            <w:tcW w:w="4494" w:type="dxa"/>
            <w:tcBorders>
              <w:top w:val="single" w:sz="4" w:space="0" w:color="7E7E7E"/>
              <w:bottom w:val="single" w:sz="4" w:space="0" w:color="000000"/>
            </w:tcBorders>
          </w:tcPr>
          <w:p w14:paraId="60CA4BAA"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Cs w:val="18"/>
              </w:rPr>
            </w:pPr>
          </w:p>
        </w:tc>
        <w:tc>
          <w:tcPr>
            <w:tcW w:w="2781" w:type="dxa"/>
            <w:tcBorders>
              <w:top w:val="single" w:sz="4" w:space="0" w:color="7E7E7E"/>
              <w:bottom w:val="single" w:sz="4" w:space="0" w:color="000000"/>
            </w:tcBorders>
          </w:tcPr>
          <w:p w14:paraId="4BC5B19E" w14:textId="77777777" w:rsidR="00A36F97" w:rsidRPr="00A36F97" w:rsidRDefault="00A36F97" w:rsidP="00A36F97">
            <w:pPr>
              <w:pBdr>
                <w:top w:val="nil"/>
                <w:left w:val="nil"/>
                <w:bottom w:val="nil"/>
                <w:right w:val="nil"/>
                <w:between w:val="nil"/>
              </w:pBdr>
              <w:tabs>
                <w:tab w:val="left" w:pos="634"/>
              </w:tabs>
              <w:autoSpaceDE/>
              <w:autoSpaceDN/>
              <w:adjustRightInd/>
              <w:spacing w:before="2" w:line="237" w:lineRule="auto"/>
              <w:ind w:left="634" w:right="412" w:hanging="428"/>
              <w:rPr>
                <w:rFonts w:eastAsia="Arial" w:cs="Arial"/>
                <w:color w:val="000000"/>
                <w:sz w:val="20"/>
                <w:szCs w:val="20"/>
              </w:rPr>
            </w:pPr>
            <w:r w:rsidRPr="00A36F97">
              <w:rPr>
                <w:rFonts w:ascii="Noto Sans Symbols" w:eastAsia="Noto Sans Symbols" w:hAnsi="Noto Sans Symbols" w:cs="Noto Sans Symbols"/>
                <w:color w:val="000000"/>
                <w:sz w:val="20"/>
                <w:szCs w:val="20"/>
              </w:rPr>
              <w:t>−</w:t>
            </w:r>
            <w:r w:rsidRPr="00A36F97">
              <w:rPr>
                <w:rFonts w:ascii="Times New Roman" w:hAnsi="Times New Roman"/>
                <w:color w:val="000000"/>
                <w:sz w:val="20"/>
                <w:szCs w:val="20"/>
              </w:rPr>
              <w:tab/>
            </w:r>
            <w:r w:rsidRPr="00A36F97">
              <w:rPr>
                <w:rFonts w:eastAsia="Arial" w:cs="Arial"/>
                <w:color w:val="000000"/>
                <w:sz w:val="20"/>
                <w:szCs w:val="20"/>
              </w:rPr>
              <w:t>Priority areas for conservation (PAC) identified.</w:t>
            </w:r>
          </w:p>
        </w:tc>
        <w:tc>
          <w:tcPr>
            <w:tcW w:w="1634" w:type="dxa"/>
            <w:tcBorders>
              <w:top w:val="single" w:sz="4" w:space="0" w:color="7E7E7E"/>
              <w:bottom w:val="single" w:sz="4" w:space="0" w:color="000000"/>
            </w:tcBorders>
          </w:tcPr>
          <w:p w14:paraId="7A3BD3B6"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Cs w:val="18"/>
              </w:rPr>
            </w:pPr>
          </w:p>
        </w:tc>
        <w:tc>
          <w:tcPr>
            <w:tcW w:w="2243" w:type="dxa"/>
            <w:tcBorders>
              <w:top w:val="single" w:sz="4" w:space="0" w:color="7E7E7E"/>
              <w:bottom w:val="single" w:sz="4" w:space="0" w:color="000000"/>
            </w:tcBorders>
          </w:tcPr>
          <w:p w14:paraId="6435DABC"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Cs w:val="18"/>
              </w:rPr>
            </w:pPr>
          </w:p>
        </w:tc>
        <w:tc>
          <w:tcPr>
            <w:tcW w:w="2862" w:type="dxa"/>
            <w:tcBorders>
              <w:top w:val="single" w:sz="4" w:space="0" w:color="7E7E7E"/>
              <w:bottom w:val="single" w:sz="4" w:space="0" w:color="000000"/>
            </w:tcBorders>
          </w:tcPr>
          <w:p w14:paraId="0115549D" w14:textId="77777777" w:rsidR="00A36F97" w:rsidRPr="00A36F97" w:rsidRDefault="00A36F97" w:rsidP="00A36F97">
            <w:pPr>
              <w:pBdr>
                <w:top w:val="nil"/>
                <w:left w:val="nil"/>
                <w:bottom w:val="nil"/>
                <w:right w:val="nil"/>
                <w:between w:val="nil"/>
              </w:pBdr>
              <w:autoSpaceDE/>
              <w:autoSpaceDN/>
              <w:adjustRightInd/>
              <w:rPr>
                <w:rFonts w:ascii="Times New Roman" w:hAnsi="Times New Roman"/>
                <w:color w:val="000000"/>
                <w:szCs w:val="18"/>
              </w:rPr>
            </w:pPr>
          </w:p>
        </w:tc>
      </w:tr>
      <w:tr w:rsidR="00A36F97" w:rsidRPr="00A36F97" w14:paraId="281B6D8F" w14:textId="77777777" w:rsidTr="00C34439">
        <w:trPr>
          <w:trHeight w:val="921"/>
        </w:trPr>
        <w:tc>
          <w:tcPr>
            <w:tcW w:w="4494" w:type="dxa"/>
            <w:tcBorders>
              <w:top w:val="single" w:sz="4" w:space="0" w:color="000000"/>
              <w:bottom w:val="single" w:sz="4" w:space="0" w:color="7E7E7E"/>
            </w:tcBorders>
          </w:tcPr>
          <w:p w14:paraId="1B91A5CF" w14:textId="77777777" w:rsidR="00A36F97" w:rsidRPr="00A36F97" w:rsidRDefault="00A36F97" w:rsidP="00A36F97">
            <w:pPr>
              <w:pBdr>
                <w:top w:val="nil"/>
                <w:left w:val="nil"/>
                <w:bottom w:val="nil"/>
                <w:right w:val="nil"/>
                <w:between w:val="nil"/>
              </w:pBdr>
              <w:autoSpaceDE/>
              <w:autoSpaceDN/>
              <w:adjustRightInd/>
              <w:ind w:left="590" w:hanging="420"/>
              <w:rPr>
                <w:rFonts w:eastAsia="Arial" w:cs="Arial"/>
                <w:color w:val="000000"/>
                <w:sz w:val="20"/>
                <w:szCs w:val="20"/>
              </w:rPr>
            </w:pPr>
            <w:r w:rsidRPr="00A36F97">
              <w:rPr>
                <w:rFonts w:eastAsia="Arial" w:cs="Arial"/>
                <w:color w:val="000000"/>
                <w:sz w:val="20"/>
                <w:szCs w:val="20"/>
              </w:rPr>
              <w:t>15. Support assessments into the impacts of climate change on blue sharks by stock or region</w:t>
            </w:r>
          </w:p>
        </w:tc>
        <w:tc>
          <w:tcPr>
            <w:tcW w:w="2781" w:type="dxa"/>
            <w:tcBorders>
              <w:top w:val="single" w:sz="4" w:space="0" w:color="000000"/>
              <w:bottom w:val="single" w:sz="4" w:space="0" w:color="7E7E7E"/>
            </w:tcBorders>
          </w:tcPr>
          <w:p w14:paraId="3D92C4D6" w14:textId="77777777" w:rsidR="00A36F97" w:rsidRPr="00A36F97" w:rsidRDefault="00A36F97" w:rsidP="00A36F97">
            <w:pPr>
              <w:pBdr>
                <w:top w:val="nil"/>
                <w:left w:val="nil"/>
                <w:bottom w:val="nil"/>
                <w:right w:val="nil"/>
                <w:between w:val="nil"/>
              </w:pBdr>
              <w:autoSpaceDE/>
              <w:autoSpaceDN/>
              <w:adjustRightInd/>
              <w:ind w:left="178" w:right="232"/>
              <w:rPr>
                <w:rFonts w:eastAsia="Arial" w:cs="Arial"/>
                <w:color w:val="000000"/>
                <w:sz w:val="20"/>
                <w:szCs w:val="20"/>
              </w:rPr>
            </w:pPr>
            <w:r w:rsidRPr="00A36F97">
              <w:rPr>
                <w:rFonts w:eastAsia="Arial" w:cs="Arial"/>
                <w:color w:val="000000"/>
                <w:sz w:val="20"/>
                <w:szCs w:val="20"/>
              </w:rPr>
              <w:t xml:space="preserve">Vulnerability and impacts of climate change on </w:t>
            </w:r>
            <w:proofErr w:type="gramStart"/>
            <w:r w:rsidRPr="00A36F97">
              <w:rPr>
                <w:rFonts w:eastAsia="Arial" w:cs="Arial"/>
                <w:color w:val="000000"/>
                <w:sz w:val="20"/>
                <w:szCs w:val="20"/>
              </w:rPr>
              <w:t>blue</w:t>
            </w:r>
            <w:proofErr w:type="gramEnd"/>
          </w:p>
          <w:p w14:paraId="429624A4" w14:textId="77777777" w:rsidR="00A36F97" w:rsidRPr="00A36F97" w:rsidRDefault="00A36F97" w:rsidP="00A36F97">
            <w:pPr>
              <w:pBdr>
                <w:top w:val="nil"/>
                <w:left w:val="nil"/>
                <w:bottom w:val="nil"/>
                <w:right w:val="nil"/>
                <w:between w:val="nil"/>
              </w:pBdr>
              <w:autoSpaceDE/>
              <w:autoSpaceDN/>
              <w:adjustRightInd/>
              <w:spacing w:line="228" w:lineRule="auto"/>
              <w:ind w:left="178"/>
              <w:rPr>
                <w:rFonts w:eastAsia="Arial" w:cs="Arial"/>
                <w:color w:val="000000"/>
                <w:sz w:val="20"/>
                <w:szCs w:val="20"/>
              </w:rPr>
            </w:pPr>
            <w:r w:rsidRPr="00A36F97">
              <w:rPr>
                <w:rFonts w:eastAsia="Arial" w:cs="Arial"/>
                <w:color w:val="000000"/>
                <w:sz w:val="20"/>
                <w:szCs w:val="20"/>
              </w:rPr>
              <w:t>shark populations better understood.</w:t>
            </w:r>
          </w:p>
        </w:tc>
        <w:tc>
          <w:tcPr>
            <w:tcW w:w="1634" w:type="dxa"/>
            <w:tcBorders>
              <w:top w:val="single" w:sz="4" w:space="0" w:color="000000"/>
              <w:bottom w:val="single" w:sz="4" w:space="0" w:color="7E7E7E"/>
            </w:tcBorders>
          </w:tcPr>
          <w:p w14:paraId="1508701D" w14:textId="77777777" w:rsidR="00A36F97" w:rsidRPr="00A36F97" w:rsidRDefault="00A36F97" w:rsidP="00A36F97">
            <w:pPr>
              <w:pBdr>
                <w:top w:val="nil"/>
                <w:left w:val="nil"/>
                <w:bottom w:val="nil"/>
                <w:right w:val="nil"/>
                <w:between w:val="nil"/>
              </w:pBdr>
              <w:autoSpaceDE/>
              <w:autoSpaceDN/>
              <w:adjustRightInd/>
              <w:spacing w:line="229" w:lineRule="auto"/>
              <w:ind w:left="314" w:right="284"/>
              <w:jc w:val="center"/>
              <w:rPr>
                <w:rFonts w:eastAsia="Arial" w:cs="Arial"/>
                <w:color w:val="000000"/>
                <w:sz w:val="20"/>
                <w:szCs w:val="20"/>
              </w:rPr>
            </w:pPr>
            <w:r w:rsidRPr="00A36F97">
              <w:rPr>
                <w:rFonts w:eastAsia="Arial" w:cs="Arial"/>
                <w:color w:val="000000"/>
                <w:sz w:val="20"/>
                <w:szCs w:val="20"/>
              </w:rPr>
              <w:t>2025</w:t>
            </w:r>
          </w:p>
        </w:tc>
        <w:tc>
          <w:tcPr>
            <w:tcW w:w="2243" w:type="dxa"/>
            <w:tcBorders>
              <w:top w:val="single" w:sz="4" w:space="0" w:color="000000"/>
              <w:bottom w:val="single" w:sz="4" w:space="0" w:color="7E7E7E"/>
            </w:tcBorders>
          </w:tcPr>
          <w:p w14:paraId="7FC1B56A" w14:textId="77777777" w:rsidR="00A36F97" w:rsidRPr="00A36F97" w:rsidRDefault="00A36F97" w:rsidP="00A36F97">
            <w:pPr>
              <w:pBdr>
                <w:top w:val="nil"/>
                <w:left w:val="nil"/>
                <w:bottom w:val="nil"/>
                <w:right w:val="nil"/>
                <w:between w:val="nil"/>
              </w:pBdr>
              <w:autoSpaceDE/>
              <w:autoSpaceDN/>
              <w:adjustRightInd/>
              <w:ind w:left="299" w:right="137"/>
              <w:rPr>
                <w:rFonts w:eastAsia="Arial" w:cs="Arial"/>
                <w:color w:val="000000"/>
                <w:sz w:val="20"/>
                <w:szCs w:val="20"/>
              </w:rPr>
            </w:pPr>
            <w:r w:rsidRPr="00A36F97">
              <w:rPr>
                <w:rFonts w:eastAsia="Arial" w:cs="Arial"/>
                <w:color w:val="000000"/>
                <w:sz w:val="20"/>
                <w:szCs w:val="20"/>
              </w:rPr>
              <w:t>NGOs/Research groups</w:t>
            </w:r>
          </w:p>
        </w:tc>
        <w:tc>
          <w:tcPr>
            <w:tcW w:w="2862" w:type="dxa"/>
            <w:tcBorders>
              <w:top w:val="single" w:sz="4" w:space="0" w:color="000000"/>
              <w:bottom w:val="single" w:sz="4" w:space="0" w:color="7E7E7E"/>
            </w:tcBorders>
          </w:tcPr>
          <w:p w14:paraId="45599C24" w14:textId="77777777" w:rsidR="00A36F97" w:rsidRPr="00A36F97" w:rsidRDefault="00A36F97" w:rsidP="00A36F97">
            <w:pPr>
              <w:pBdr>
                <w:top w:val="nil"/>
                <w:left w:val="nil"/>
                <w:bottom w:val="nil"/>
                <w:right w:val="nil"/>
                <w:between w:val="nil"/>
              </w:pBdr>
              <w:autoSpaceDE/>
              <w:autoSpaceDN/>
              <w:adjustRightInd/>
              <w:ind w:left="149"/>
              <w:rPr>
                <w:rFonts w:eastAsia="Arial" w:cs="Arial"/>
                <w:color w:val="000000"/>
                <w:sz w:val="20"/>
                <w:szCs w:val="20"/>
              </w:rPr>
            </w:pPr>
            <w:r w:rsidRPr="00A36F97">
              <w:rPr>
                <w:rFonts w:eastAsia="Arial" w:cs="Arial"/>
                <w:color w:val="000000"/>
                <w:sz w:val="20"/>
                <w:szCs w:val="20"/>
              </w:rPr>
              <w:t xml:space="preserve">Risk assessments done to define blue </w:t>
            </w:r>
            <w:proofErr w:type="gramStart"/>
            <w:r w:rsidRPr="00A36F97">
              <w:rPr>
                <w:rFonts w:eastAsia="Arial" w:cs="Arial"/>
                <w:color w:val="000000"/>
                <w:sz w:val="20"/>
                <w:szCs w:val="20"/>
              </w:rPr>
              <w:t>sharks’</w:t>
            </w:r>
            <w:proofErr w:type="gramEnd"/>
          </w:p>
          <w:p w14:paraId="19C7FC01" w14:textId="77777777" w:rsidR="00A36F97" w:rsidRPr="00A36F97" w:rsidRDefault="00A36F97" w:rsidP="00A36F97">
            <w:pPr>
              <w:pBdr>
                <w:top w:val="nil"/>
                <w:left w:val="nil"/>
                <w:bottom w:val="nil"/>
                <w:right w:val="nil"/>
                <w:between w:val="nil"/>
              </w:pBdr>
              <w:autoSpaceDE/>
              <w:autoSpaceDN/>
              <w:adjustRightInd/>
              <w:spacing w:line="228" w:lineRule="auto"/>
              <w:ind w:left="149" w:right="149"/>
              <w:rPr>
                <w:rFonts w:eastAsia="Arial" w:cs="Arial"/>
                <w:color w:val="000000"/>
                <w:sz w:val="20"/>
                <w:szCs w:val="20"/>
              </w:rPr>
            </w:pPr>
            <w:r w:rsidRPr="00A36F97">
              <w:rPr>
                <w:rFonts w:eastAsia="Arial" w:cs="Arial"/>
                <w:color w:val="000000"/>
                <w:sz w:val="20"/>
                <w:szCs w:val="20"/>
              </w:rPr>
              <w:t>vulnerability to climate change</w:t>
            </w:r>
          </w:p>
        </w:tc>
      </w:tr>
    </w:tbl>
    <w:p w14:paraId="3F46CD75" w14:textId="77777777" w:rsidR="00A36F97" w:rsidRPr="00A36F97" w:rsidRDefault="00A36F97" w:rsidP="00A36F97">
      <w:pPr>
        <w:pBdr>
          <w:top w:val="nil"/>
          <w:left w:val="nil"/>
          <w:bottom w:val="nil"/>
          <w:right w:val="nil"/>
          <w:between w:val="nil"/>
        </w:pBdr>
        <w:autoSpaceDE/>
        <w:autoSpaceDN/>
        <w:adjustRightInd/>
        <w:spacing w:line="276" w:lineRule="auto"/>
        <w:rPr>
          <w:rFonts w:eastAsia="Arial" w:cs="Arial"/>
          <w:color w:val="000000"/>
          <w:sz w:val="20"/>
          <w:szCs w:val="20"/>
        </w:rPr>
      </w:pPr>
    </w:p>
    <w:p w14:paraId="401AE68F" w14:textId="58E1566D" w:rsidR="006D1459" w:rsidRDefault="006D1459" w:rsidP="00170AB1">
      <w:pPr>
        <w:tabs>
          <w:tab w:val="left" w:pos="1020"/>
        </w:tabs>
        <w:rPr>
          <w:rFonts w:cs="Arial"/>
          <w:sz w:val="22"/>
          <w:szCs w:val="22"/>
        </w:rPr>
      </w:pPr>
    </w:p>
    <w:p w14:paraId="01ED1126" w14:textId="77777777" w:rsidR="007117FE" w:rsidRPr="00743376" w:rsidRDefault="007117FE" w:rsidP="00355BE3">
      <w:pPr>
        <w:tabs>
          <w:tab w:val="left" w:pos="1020"/>
        </w:tabs>
        <w:rPr>
          <w:rFonts w:cs="Arial"/>
          <w:sz w:val="22"/>
          <w:szCs w:val="22"/>
        </w:rPr>
      </w:pPr>
    </w:p>
    <w:sectPr w:rsidR="007117FE" w:rsidRPr="00743376" w:rsidSect="00E60B2C">
      <w:headerReference w:type="first" r:id="rId21"/>
      <w:footerReference w:type="first" r:id="rId22"/>
      <w:pgSz w:w="16838" w:h="11906" w:orient="landscape"/>
      <w:pgMar w:top="1134" w:right="1134" w:bottom="1134" w:left="1134"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7637B6" w14:textId="77777777" w:rsidR="00AC6E2E" w:rsidRDefault="00AC6E2E" w:rsidP="00355BE3">
      <w:r>
        <w:separator/>
      </w:r>
    </w:p>
  </w:endnote>
  <w:endnote w:type="continuationSeparator" w:id="0">
    <w:p w14:paraId="6D143385" w14:textId="77777777" w:rsidR="00AC6E2E" w:rsidRDefault="00AC6E2E" w:rsidP="00355BE3">
      <w:r>
        <w:continuationSeparator/>
      </w:r>
    </w:p>
  </w:endnote>
  <w:endnote w:type="continuationNotice" w:id="1">
    <w:p w14:paraId="73B4EF3B" w14:textId="77777777" w:rsidR="00AC6E2E" w:rsidRDefault="00AC6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F9666" w14:textId="77777777" w:rsidR="00355BE3" w:rsidRDefault="00355BE3">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CA3E2" w14:textId="77777777" w:rsidR="00DB10A6" w:rsidRDefault="00DB10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841EE" w14:textId="77777777" w:rsidR="00DB10A6" w:rsidRDefault="00DB10A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ADB1F" w14:textId="13779739" w:rsidR="00B6586F" w:rsidRDefault="00B6586F">
    <w:pPr>
      <w:pStyle w:val="Footer"/>
      <w:jc w:val="center"/>
    </w:pPr>
    <w:r>
      <w:fldChar w:fldCharType="begin"/>
    </w:r>
    <w:r>
      <w:instrText xml:space="preserve"> PAGE   \* MERGEFORMAT </w:instrText>
    </w:r>
    <w:r>
      <w:fldChar w:fldCharType="separate"/>
    </w:r>
    <w:r>
      <w:rPr>
        <w:noProof/>
      </w:rPr>
      <w:t>2</w:t>
    </w:r>
    <w:r>
      <w:rPr>
        <w:noProof/>
      </w:rPr>
      <w:fldChar w:fldCharType="end"/>
    </w:r>
  </w:p>
  <w:p w14:paraId="25F6DCB7" w14:textId="263D921B" w:rsidR="00A36F97" w:rsidRDefault="00A36F97">
    <w:pPr>
      <w:pBdr>
        <w:top w:val="nil"/>
        <w:left w:val="nil"/>
        <w:bottom w:val="nil"/>
        <w:right w:val="nil"/>
        <w:between w:val="nil"/>
      </w:pBdr>
      <w:spacing w:line="14" w:lineRule="auto"/>
      <w:rPr>
        <w:color w:val="000000"/>
        <w:sz w:val="20"/>
        <w:szCs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2610413"/>
      <w:docPartObj>
        <w:docPartGallery w:val="Page Numbers (Bottom of Page)"/>
        <w:docPartUnique/>
      </w:docPartObj>
    </w:sdtPr>
    <w:sdtEndPr>
      <w:rPr>
        <w:noProof/>
      </w:rPr>
    </w:sdtEndPr>
    <w:sdtContent>
      <w:p w14:paraId="2637E725" w14:textId="5347A0A0" w:rsidR="00A36F97" w:rsidRPr="00DB10A6" w:rsidRDefault="00DB10A6" w:rsidP="00DB10A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2270708"/>
      <w:docPartObj>
        <w:docPartGallery w:val="Page Numbers (Bottom of Page)"/>
        <w:docPartUnique/>
      </w:docPartObj>
    </w:sdtPr>
    <w:sdtEndPr>
      <w:rPr>
        <w:noProof/>
      </w:rPr>
    </w:sdtEndPr>
    <w:sdtContent>
      <w:p w14:paraId="1DB41031" w14:textId="007D3F72" w:rsidR="00DB10A6" w:rsidRDefault="00DB10A6" w:rsidP="00DB10A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48AED" w14:textId="77777777" w:rsidR="00AC6E2E" w:rsidRDefault="00AC6E2E" w:rsidP="00355BE3">
      <w:r>
        <w:separator/>
      </w:r>
    </w:p>
  </w:footnote>
  <w:footnote w:type="continuationSeparator" w:id="0">
    <w:p w14:paraId="30542B16" w14:textId="77777777" w:rsidR="00AC6E2E" w:rsidRDefault="00AC6E2E" w:rsidP="00355BE3">
      <w:r>
        <w:continuationSeparator/>
      </w:r>
    </w:p>
  </w:footnote>
  <w:footnote w:type="continuationNotice" w:id="1">
    <w:p w14:paraId="7C971C80" w14:textId="77777777" w:rsidR="00AC6E2E" w:rsidRDefault="00AC6E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6EE88" w14:textId="69BF54EB" w:rsidR="00355BE3" w:rsidRPr="008648EB" w:rsidRDefault="00355BE3" w:rsidP="00355BE3">
    <w:pPr>
      <w:pStyle w:val="Header"/>
      <w:pBdr>
        <w:bottom w:val="single" w:sz="4" w:space="1" w:color="auto"/>
      </w:pBdr>
      <w:rPr>
        <w:rFonts w:cs="Arial"/>
        <w:i/>
        <w:szCs w:val="18"/>
      </w:rPr>
    </w:pPr>
    <w:r w:rsidRPr="008648EB">
      <w:rPr>
        <w:rFonts w:cs="Arial"/>
        <w:i/>
        <w:szCs w:val="18"/>
      </w:rPr>
      <w:t>UNEP/CMS/COP1</w:t>
    </w:r>
    <w:r w:rsidR="007117FE">
      <w:rPr>
        <w:rFonts w:cs="Arial"/>
        <w:i/>
        <w:szCs w:val="18"/>
      </w:rPr>
      <w:t>4</w:t>
    </w:r>
    <w:r w:rsidRPr="008648EB">
      <w:rPr>
        <w:rFonts w:cs="Arial"/>
        <w:i/>
        <w:szCs w:val="18"/>
      </w:rPr>
      <w:t>/</w:t>
    </w:r>
    <w:proofErr w:type="spellStart"/>
    <w:r w:rsidRPr="008648EB">
      <w:rPr>
        <w:rFonts w:cs="Arial"/>
        <w:i/>
        <w:szCs w:val="18"/>
      </w:rPr>
      <w:t>Doc.</w:t>
    </w:r>
    <w:r w:rsidRPr="008648EB">
      <w:rPr>
        <w:rFonts w:cs="Arial"/>
        <w:i/>
        <w:szCs w:val="18"/>
        <w:highlight w:val="yellow"/>
      </w:rPr>
      <w:t>XX</w:t>
    </w:r>
    <w:proofErr w:type="spellEnd"/>
    <w:r w:rsidRPr="008648EB">
      <w:rPr>
        <w:rFonts w:cs="Arial"/>
        <w:i/>
        <w:szCs w:val="18"/>
        <w:highlight w:val="yellow"/>
      </w:rPr>
      <w:t>/</w:t>
    </w:r>
    <w:r w:rsidRPr="008648EB">
      <w:rPr>
        <w:rFonts w:cs="Arial"/>
        <w:i/>
        <w:szCs w:val="18"/>
      </w:rPr>
      <w:t>Add</w:t>
    </w:r>
    <w:r>
      <w:rPr>
        <w:rFonts w:cs="Arial"/>
        <w:i/>
        <w:szCs w:val="18"/>
      </w:rPr>
      <w:t>.1</w:t>
    </w:r>
    <w:r w:rsidRPr="008648EB">
      <w:rPr>
        <w:rFonts w:cs="Arial"/>
        <w:i/>
        <w:szCs w:val="18"/>
      </w:rPr>
      <w:t xml:space="preserve">  </w:t>
    </w:r>
  </w:p>
  <w:p w14:paraId="2A598976" w14:textId="77777777" w:rsidR="00355BE3" w:rsidRDefault="00355B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EB201" w14:textId="77777777" w:rsidR="00DB10A6" w:rsidRDefault="00DB10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FA332" w14:textId="10526385" w:rsidR="00355BE3" w:rsidRPr="008648EB" w:rsidRDefault="4307B330" w:rsidP="4307B330">
    <w:pPr>
      <w:pStyle w:val="Header"/>
      <w:pBdr>
        <w:bottom w:val="single" w:sz="4" w:space="1" w:color="auto"/>
      </w:pBdr>
      <w:jc w:val="right"/>
      <w:rPr>
        <w:rFonts w:cs="Arial"/>
        <w:i/>
        <w:iCs/>
      </w:rPr>
    </w:pPr>
    <w:r w:rsidRPr="4307B330">
      <w:rPr>
        <w:rFonts w:cs="Arial"/>
        <w:i/>
        <w:iCs/>
      </w:rPr>
      <w:t xml:space="preserve">UNEP/CMS/COP14/Doc.32.3.7/Add.1  </w:t>
    </w:r>
  </w:p>
  <w:p w14:paraId="3C448902" w14:textId="77777777" w:rsidR="00355BE3" w:rsidRDefault="00355B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B839C" w14:textId="5CA622F8" w:rsidR="001D629E" w:rsidRPr="008648EB" w:rsidRDefault="001D629E" w:rsidP="00355BE3">
    <w:pPr>
      <w:pStyle w:val="Header"/>
      <w:pBdr>
        <w:bottom w:val="single" w:sz="4" w:space="1" w:color="auto"/>
      </w:pBdr>
      <w:rPr>
        <w:rFonts w:cs="Arial"/>
        <w:i/>
        <w:szCs w:val="18"/>
      </w:rPr>
    </w:pPr>
    <w:r w:rsidRPr="008648EB">
      <w:rPr>
        <w:rFonts w:cs="Arial"/>
        <w:i/>
        <w:szCs w:val="18"/>
      </w:rPr>
      <w:t>UNEP/CMS/COP1</w:t>
    </w:r>
    <w:r>
      <w:rPr>
        <w:rFonts w:cs="Arial"/>
        <w:i/>
        <w:szCs w:val="18"/>
      </w:rPr>
      <w:t>4</w:t>
    </w:r>
    <w:r w:rsidRPr="008648EB">
      <w:rPr>
        <w:rFonts w:cs="Arial"/>
        <w:i/>
        <w:szCs w:val="18"/>
      </w:rPr>
      <w:t>/Doc</w:t>
    </w:r>
    <w:r>
      <w:rPr>
        <w:rFonts w:cs="Arial"/>
        <w:i/>
        <w:szCs w:val="18"/>
      </w:rPr>
      <w:t>.32.3.7/</w:t>
    </w:r>
    <w:r w:rsidRPr="008648EB">
      <w:rPr>
        <w:rFonts w:cs="Arial"/>
        <w:i/>
        <w:szCs w:val="18"/>
      </w:rPr>
      <w:t>A</w:t>
    </w:r>
    <w:r w:rsidR="00DB10A6">
      <w:rPr>
        <w:rFonts w:cs="Arial"/>
        <w:i/>
        <w:szCs w:val="18"/>
      </w:rPr>
      <w:t>nnex</w:t>
    </w:r>
  </w:p>
  <w:p w14:paraId="5144B50A" w14:textId="77777777" w:rsidR="001D629E" w:rsidRDefault="001D629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AAF91" w14:textId="77777777" w:rsidR="00DB10A6" w:rsidRPr="008648EB" w:rsidRDefault="00DB10A6" w:rsidP="00DB10A6">
    <w:pPr>
      <w:pStyle w:val="Header"/>
      <w:pBdr>
        <w:bottom w:val="single" w:sz="4" w:space="1" w:color="auto"/>
      </w:pBdr>
      <w:jc w:val="right"/>
      <w:rPr>
        <w:rFonts w:cs="Arial"/>
        <w:i/>
        <w:szCs w:val="18"/>
      </w:rPr>
    </w:pPr>
    <w:r w:rsidRPr="008648EB">
      <w:rPr>
        <w:rFonts w:cs="Arial"/>
        <w:i/>
        <w:szCs w:val="18"/>
      </w:rPr>
      <w:t>UNEP/CMS/COP1</w:t>
    </w:r>
    <w:r>
      <w:rPr>
        <w:rFonts w:cs="Arial"/>
        <w:i/>
        <w:szCs w:val="18"/>
      </w:rPr>
      <w:t>4</w:t>
    </w:r>
    <w:r w:rsidRPr="008648EB">
      <w:rPr>
        <w:rFonts w:cs="Arial"/>
        <w:i/>
        <w:szCs w:val="18"/>
      </w:rPr>
      <w:t>/Doc</w:t>
    </w:r>
    <w:r>
      <w:rPr>
        <w:rFonts w:cs="Arial"/>
        <w:i/>
        <w:szCs w:val="18"/>
      </w:rPr>
      <w:t>.32.3.7/</w:t>
    </w:r>
    <w:r w:rsidRPr="008648EB">
      <w:rPr>
        <w:rFonts w:cs="Arial"/>
        <w:i/>
        <w:szCs w:val="18"/>
      </w:rPr>
      <w:t>A</w:t>
    </w:r>
    <w:r>
      <w:rPr>
        <w:rFonts w:cs="Arial"/>
        <w:i/>
        <w:szCs w:val="18"/>
      </w:rPr>
      <w:t>nnex</w:t>
    </w:r>
  </w:p>
  <w:p w14:paraId="45E06834" w14:textId="251DDA45" w:rsidR="00A36F97" w:rsidRPr="00DB10A6" w:rsidRDefault="00A36F97" w:rsidP="00DB10A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A3491" w14:textId="77777777" w:rsidR="00A36F97" w:rsidRDefault="00A36F97">
    <w:pPr>
      <w:pBdr>
        <w:top w:val="nil"/>
        <w:left w:val="nil"/>
        <w:bottom w:val="nil"/>
        <w:right w:val="nil"/>
        <w:between w:val="nil"/>
      </w:pBdr>
      <w:spacing w:line="14" w:lineRule="auto"/>
      <w:rPr>
        <w:color w:val="000000"/>
        <w:sz w:val="2"/>
        <w:szCs w:val="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8EBBC" w14:textId="2E9B2C58" w:rsidR="00E60B2C" w:rsidRPr="008648EB" w:rsidRDefault="00E60B2C" w:rsidP="00DB10A6">
    <w:pPr>
      <w:pStyle w:val="Header"/>
      <w:pBdr>
        <w:bottom w:val="single" w:sz="4" w:space="1" w:color="auto"/>
      </w:pBdr>
      <w:rPr>
        <w:rFonts w:cs="Arial"/>
        <w:i/>
        <w:iCs/>
      </w:rPr>
    </w:pPr>
    <w:r w:rsidRPr="4307B330">
      <w:rPr>
        <w:rFonts w:cs="Arial"/>
        <w:i/>
        <w:iCs/>
      </w:rPr>
      <w:t>UNEP/CMS/COP14/Doc.32.3.7/A</w:t>
    </w:r>
    <w:r w:rsidR="00DB10A6">
      <w:rPr>
        <w:rFonts w:cs="Arial"/>
        <w:i/>
        <w:iCs/>
      </w:rPr>
      <w:t>nnex</w:t>
    </w:r>
    <w:r w:rsidRPr="4307B330">
      <w:rPr>
        <w:rFonts w:cs="Arial"/>
        <w:i/>
        <w:iCs/>
      </w:rPr>
      <w:t xml:space="preserve"> </w:t>
    </w:r>
  </w:p>
  <w:p w14:paraId="5A2850AE" w14:textId="77777777" w:rsidR="00E60B2C" w:rsidRDefault="00E60B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63AF4"/>
    <w:multiLevelType w:val="multilevel"/>
    <w:tmpl w:val="AAA409F4"/>
    <w:lvl w:ilvl="0">
      <w:numFmt w:val="bullet"/>
      <w:lvlText w:val="−"/>
      <w:lvlJc w:val="left"/>
      <w:pPr>
        <w:ind w:left="564" w:hanging="428"/>
      </w:pPr>
      <w:rPr>
        <w:rFonts w:ascii="Noto Sans Symbols" w:eastAsia="Noto Sans Symbols" w:hAnsi="Noto Sans Symbols" w:cs="Noto Sans Symbols"/>
        <w:b w:val="0"/>
        <w:i w:val="0"/>
        <w:sz w:val="20"/>
        <w:szCs w:val="20"/>
      </w:rPr>
    </w:lvl>
    <w:lvl w:ilvl="1">
      <w:numFmt w:val="bullet"/>
      <w:lvlText w:val="•"/>
      <w:lvlJc w:val="left"/>
      <w:pPr>
        <w:ind w:left="773" w:hanging="428"/>
      </w:pPr>
    </w:lvl>
    <w:lvl w:ilvl="2">
      <w:numFmt w:val="bullet"/>
      <w:lvlText w:val="•"/>
      <w:lvlJc w:val="left"/>
      <w:pPr>
        <w:ind w:left="987" w:hanging="428"/>
      </w:pPr>
    </w:lvl>
    <w:lvl w:ilvl="3">
      <w:numFmt w:val="bullet"/>
      <w:lvlText w:val="•"/>
      <w:lvlJc w:val="left"/>
      <w:pPr>
        <w:ind w:left="1201" w:hanging="428"/>
      </w:pPr>
    </w:lvl>
    <w:lvl w:ilvl="4">
      <w:numFmt w:val="bullet"/>
      <w:lvlText w:val="•"/>
      <w:lvlJc w:val="left"/>
      <w:pPr>
        <w:ind w:left="1415" w:hanging="428"/>
      </w:pPr>
    </w:lvl>
    <w:lvl w:ilvl="5">
      <w:numFmt w:val="bullet"/>
      <w:lvlText w:val="•"/>
      <w:lvlJc w:val="left"/>
      <w:pPr>
        <w:ind w:left="1629" w:hanging="428"/>
      </w:pPr>
    </w:lvl>
    <w:lvl w:ilvl="6">
      <w:numFmt w:val="bullet"/>
      <w:lvlText w:val="•"/>
      <w:lvlJc w:val="left"/>
      <w:pPr>
        <w:ind w:left="1843" w:hanging="428"/>
      </w:pPr>
    </w:lvl>
    <w:lvl w:ilvl="7">
      <w:numFmt w:val="bullet"/>
      <w:lvlText w:val="•"/>
      <w:lvlJc w:val="left"/>
      <w:pPr>
        <w:ind w:left="2057" w:hanging="428"/>
      </w:pPr>
    </w:lvl>
    <w:lvl w:ilvl="8">
      <w:numFmt w:val="bullet"/>
      <w:lvlText w:val="•"/>
      <w:lvlJc w:val="left"/>
      <w:pPr>
        <w:ind w:left="2271" w:hanging="428"/>
      </w:pPr>
    </w:lvl>
  </w:abstractNum>
  <w:abstractNum w:abstractNumId="1" w15:restartNumberingAfterBreak="0">
    <w:nsid w:val="259579B4"/>
    <w:multiLevelType w:val="hybridMultilevel"/>
    <w:tmpl w:val="7B586A30"/>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7361D5C"/>
    <w:multiLevelType w:val="multilevel"/>
    <w:tmpl w:val="FDAC77BC"/>
    <w:lvl w:ilvl="0">
      <w:numFmt w:val="bullet"/>
      <w:lvlText w:val="−"/>
      <w:lvlJc w:val="left"/>
      <w:pPr>
        <w:ind w:left="564" w:hanging="428"/>
      </w:pPr>
      <w:rPr>
        <w:rFonts w:ascii="Noto Sans Symbols" w:eastAsia="Noto Sans Symbols" w:hAnsi="Noto Sans Symbols" w:cs="Noto Sans Symbols"/>
        <w:b w:val="0"/>
        <w:i w:val="0"/>
        <w:sz w:val="20"/>
        <w:szCs w:val="20"/>
      </w:rPr>
    </w:lvl>
    <w:lvl w:ilvl="1">
      <w:numFmt w:val="bullet"/>
      <w:lvlText w:val="•"/>
      <w:lvlJc w:val="left"/>
      <w:pPr>
        <w:ind w:left="773" w:hanging="428"/>
      </w:pPr>
    </w:lvl>
    <w:lvl w:ilvl="2">
      <w:numFmt w:val="bullet"/>
      <w:lvlText w:val="•"/>
      <w:lvlJc w:val="left"/>
      <w:pPr>
        <w:ind w:left="987" w:hanging="428"/>
      </w:pPr>
    </w:lvl>
    <w:lvl w:ilvl="3">
      <w:numFmt w:val="bullet"/>
      <w:lvlText w:val="•"/>
      <w:lvlJc w:val="left"/>
      <w:pPr>
        <w:ind w:left="1201" w:hanging="428"/>
      </w:pPr>
    </w:lvl>
    <w:lvl w:ilvl="4">
      <w:numFmt w:val="bullet"/>
      <w:lvlText w:val="•"/>
      <w:lvlJc w:val="left"/>
      <w:pPr>
        <w:ind w:left="1415" w:hanging="428"/>
      </w:pPr>
    </w:lvl>
    <w:lvl w:ilvl="5">
      <w:numFmt w:val="bullet"/>
      <w:lvlText w:val="•"/>
      <w:lvlJc w:val="left"/>
      <w:pPr>
        <w:ind w:left="1629" w:hanging="428"/>
      </w:pPr>
    </w:lvl>
    <w:lvl w:ilvl="6">
      <w:numFmt w:val="bullet"/>
      <w:lvlText w:val="•"/>
      <w:lvlJc w:val="left"/>
      <w:pPr>
        <w:ind w:left="1843" w:hanging="428"/>
      </w:pPr>
    </w:lvl>
    <w:lvl w:ilvl="7">
      <w:numFmt w:val="bullet"/>
      <w:lvlText w:val="•"/>
      <w:lvlJc w:val="left"/>
      <w:pPr>
        <w:ind w:left="2057" w:hanging="428"/>
      </w:pPr>
    </w:lvl>
    <w:lvl w:ilvl="8">
      <w:numFmt w:val="bullet"/>
      <w:lvlText w:val="•"/>
      <w:lvlJc w:val="left"/>
      <w:pPr>
        <w:ind w:left="2271" w:hanging="428"/>
      </w:pPr>
    </w:lvl>
  </w:abstractNum>
  <w:num w:numId="1" w16cid:durableId="1402020923">
    <w:abstractNumId w:val="1"/>
  </w:num>
  <w:num w:numId="2" w16cid:durableId="926771382">
    <w:abstractNumId w:val="2"/>
  </w:num>
  <w:num w:numId="3" w16cid:durableId="181017095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niel Fernando">
    <w15:presenceInfo w15:providerId="AD" w15:userId="S::daniel@blueresourcestrust.onmicrosoft.com::23339455-2392-4dc3-ba7d-2781f7e19ce2"/>
  </w15:person>
  <w15:person w15:author="Andrea Pauly">
    <w15:presenceInfo w15:providerId="AD" w15:userId="S::andrea.pauly@un.org::23bd970f-be75-432a-b32c-d0f0067ed5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00"/>
  <w:drawingGridVerticalSpacing w:val="136"/>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BE3"/>
    <w:rsid w:val="0003542E"/>
    <w:rsid w:val="00037967"/>
    <w:rsid w:val="00042907"/>
    <w:rsid w:val="00046571"/>
    <w:rsid w:val="0005278D"/>
    <w:rsid w:val="00052F52"/>
    <w:rsid w:val="0012544C"/>
    <w:rsid w:val="001447D2"/>
    <w:rsid w:val="00167370"/>
    <w:rsid w:val="00170AB1"/>
    <w:rsid w:val="00175E10"/>
    <w:rsid w:val="001B56AE"/>
    <w:rsid w:val="001D629E"/>
    <w:rsid w:val="0020052F"/>
    <w:rsid w:val="00261FA8"/>
    <w:rsid w:val="00275CED"/>
    <w:rsid w:val="00291764"/>
    <w:rsid w:val="002C29F1"/>
    <w:rsid w:val="002E2721"/>
    <w:rsid w:val="002E54F0"/>
    <w:rsid w:val="002E6D41"/>
    <w:rsid w:val="00355BE3"/>
    <w:rsid w:val="003729CC"/>
    <w:rsid w:val="003815D1"/>
    <w:rsid w:val="003B3D49"/>
    <w:rsid w:val="003B49C7"/>
    <w:rsid w:val="003B6FDC"/>
    <w:rsid w:val="003E689C"/>
    <w:rsid w:val="00402509"/>
    <w:rsid w:val="00447843"/>
    <w:rsid w:val="004504FA"/>
    <w:rsid w:val="004629FD"/>
    <w:rsid w:val="004B4A91"/>
    <w:rsid w:val="004D569B"/>
    <w:rsid w:val="005001CF"/>
    <w:rsid w:val="00512B49"/>
    <w:rsid w:val="0051500B"/>
    <w:rsid w:val="005330F7"/>
    <w:rsid w:val="005530A2"/>
    <w:rsid w:val="005544A0"/>
    <w:rsid w:val="00563598"/>
    <w:rsid w:val="00564265"/>
    <w:rsid w:val="00564AA9"/>
    <w:rsid w:val="00566793"/>
    <w:rsid w:val="005B2560"/>
    <w:rsid w:val="006027AF"/>
    <w:rsid w:val="006115DD"/>
    <w:rsid w:val="00664173"/>
    <w:rsid w:val="0068661F"/>
    <w:rsid w:val="006A66ED"/>
    <w:rsid w:val="006D1459"/>
    <w:rsid w:val="007117FE"/>
    <w:rsid w:val="00743376"/>
    <w:rsid w:val="007439D7"/>
    <w:rsid w:val="007926D4"/>
    <w:rsid w:val="007F344F"/>
    <w:rsid w:val="007F7505"/>
    <w:rsid w:val="00811189"/>
    <w:rsid w:val="00834FB0"/>
    <w:rsid w:val="00862D61"/>
    <w:rsid w:val="008662A5"/>
    <w:rsid w:val="00871890"/>
    <w:rsid w:val="008B2E48"/>
    <w:rsid w:val="008D0A1F"/>
    <w:rsid w:val="008D33DD"/>
    <w:rsid w:val="008E6E58"/>
    <w:rsid w:val="008F2BE5"/>
    <w:rsid w:val="009163C0"/>
    <w:rsid w:val="00941758"/>
    <w:rsid w:val="00950CDA"/>
    <w:rsid w:val="009C4675"/>
    <w:rsid w:val="009E0FF0"/>
    <w:rsid w:val="009E5236"/>
    <w:rsid w:val="00A36F97"/>
    <w:rsid w:val="00A5468C"/>
    <w:rsid w:val="00A758B3"/>
    <w:rsid w:val="00A7649D"/>
    <w:rsid w:val="00AB7ECA"/>
    <w:rsid w:val="00AC6E2E"/>
    <w:rsid w:val="00B543C9"/>
    <w:rsid w:val="00B6586F"/>
    <w:rsid w:val="00B71569"/>
    <w:rsid w:val="00BA2B2F"/>
    <w:rsid w:val="00BF3F91"/>
    <w:rsid w:val="00C247D9"/>
    <w:rsid w:val="00C354CA"/>
    <w:rsid w:val="00CC3ED9"/>
    <w:rsid w:val="00CC3F4D"/>
    <w:rsid w:val="00D20B8A"/>
    <w:rsid w:val="00D43E29"/>
    <w:rsid w:val="00D6106A"/>
    <w:rsid w:val="00D90B64"/>
    <w:rsid w:val="00DB10A6"/>
    <w:rsid w:val="00DB792C"/>
    <w:rsid w:val="00DC65FB"/>
    <w:rsid w:val="00E60B2C"/>
    <w:rsid w:val="00EA2DA7"/>
    <w:rsid w:val="00ED5AC6"/>
    <w:rsid w:val="00F11E8B"/>
    <w:rsid w:val="00F66748"/>
    <w:rsid w:val="00F95908"/>
    <w:rsid w:val="00FD19CB"/>
    <w:rsid w:val="00FE38FF"/>
    <w:rsid w:val="00FE4B83"/>
    <w:rsid w:val="013220D4"/>
    <w:rsid w:val="015BF8AF"/>
    <w:rsid w:val="033604D5"/>
    <w:rsid w:val="0377DAB6"/>
    <w:rsid w:val="0397689F"/>
    <w:rsid w:val="03ADE191"/>
    <w:rsid w:val="03CA7620"/>
    <w:rsid w:val="0470AF1E"/>
    <w:rsid w:val="06EACAEE"/>
    <w:rsid w:val="0771E986"/>
    <w:rsid w:val="0962F424"/>
    <w:rsid w:val="0D120C20"/>
    <w:rsid w:val="0F0AC22B"/>
    <w:rsid w:val="0F32DE88"/>
    <w:rsid w:val="106D93A0"/>
    <w:rsid w:val="10ECABB4"/>
    <w:rsid w:val="123AB561"/>
    <w:rsid w:val="13B02599"/>
    <w:rsid w:val="15910C17"/>
    <w:rsid w:val="16AB23F7"/>
    <w:rsid w:val="17202832"/>
    <w:rsid w:val="1768EB4C"/>
    <w:rsid w:val="18022DDC"/>
    <w:rsid w:val="19801B1B"/>
    <w:rsid w:val="1A62DEF5"/>
    <w:rsid w:val="1D0C56D1"/>
    <w:rsid w:val="1DEE71EE"/>
    <w:rsid w:val="1E934CE2"/>
    <w:rsid w:val="1EE310B3"/>
    <w:rsid w:val="1FA675E7"/>
    <w:rsid w:val="1FAF9191"/>
    <w:rsid w:val="1FF699ED"/>
    <w:rsid w:val="20582619"/>
    <w:rsid w:val="215FA11C"/>
    <w:rsid w:val="22EE5111"/>
    <w:rsid w:val="22FB717D"/>
    <w:rsid w:val="24AA97CE"/>
    <w:rsid w:val="27EB2235"/>
    <w:rsid w:val="27FBD8CF"/>
    <w:rsid w:val="28309155"/>
    <w:rsid w:val="28765D3C"/>
    <w:rsid w:val="2AF911F0"/>
    <w:rsid w:val="2B598419"/>
    <w:rsid w:val="2BE1C157"/>
    <w:rsid w:val="2C2A8CFE"/>
    <w:rsid w:val="2CA0E172"/>
    <w:rsid w:val="2CFAAB3A"/>
    <w:rsid w:val="2DC65D5F"/>
    <w:rsid w:val="2E3CB1D3"/>
    <w:rsid w:val="2E49570C"/>
    <w:rsid w:val="2F622DC0"/>
    <w:rsid w:val="30DB2CA5"/>
    <w:rsid w:val="310BFFA8"/>
    <w:rsid w:val="320C977D"/>
    <w:rsid w:val="333704AA"/>
    <w:rsid w:val="356EE7B4"/>
    <w:rsid w:val="359F648E"/>
    <w:rsid w:val="35A7B9E0"/>
    <w:rsid w:val="35CBF271"/>
    <w:rsid w:val="38D78A90"/>
    <w:rsid w:val="395AD98C"/>
    <w:rsid w:val="3A2D70BC"/>
    <w:rsid w:val="3B2B25F7"/>
    <w:rsid w:val="3C084C1F"/>
    <w:rsid w:val="414919B0"/>
    <w:rsid w:val="428D3727"/>
    <w:rsid w:val="42FF9391"/>
    <w:rsid w:val="4307B330"/>
    <w:rsid w:val="433948B2"/>
    <w:rsid w:val="434941F1"/>
    <w:rsid w:val="4385D21D"/>
    <w:rsid w:val="43969AF8"/>
    <w:rsid w:val="43B95206"/>
    <w:rsid w:val="441921FC"/>
    <w:rsid w:val="4665FD28"/>
    <w:rsid w:val="473EB2D4"/>
    <w:rsid w:val="49784E4C"/>
    <w:rsid w:val="49B0BAB5"/>
    <w:rsid w:val="4A3E94E2"/>
    <w:rsid w:val="4A5941F1"/>
    <w:rsid w:val="4B123B9F"/>
    <w:rsid w:val="4D0C658E"/>
    <w:rsid w:val="4D0D739C"/>
    <w:rsid w:val="4E3E5A78"/>
    <w:rsid w:val="4EEEB5DD"/>
    <w:rsid w:val="4FC93114"/>
    <w:rsid w:val="4FF4BA48"/>
    <w:rsid w:val="50672E04"/>
    <w:rsid w:val="52921FFF"/>
    <w:rsid w:val="5299240E"/>
    <w:rsid w:val="52E6CD5A"/>
    <w:rsid w:val="53DC55FE"/>
    <w:rsid w:val="549867D6"/>
    <w:rsid w:val="55797797"/>
    <w:rsid w:val="56DB842F"/>
    <w:rsid w:val="57616906"/>
    <w:rsid w:val="57F6F24E"/>
    <w:rsid w:val="5D38165A"/>
    <w:rsid w:val="5EEED7F2"/>
    <w:rsid w:val="5F205C7F"/>
    <w:rsid w:val="5FE86DBC"/>
    <w:rsid w:val="60A72867"/>
    <w:rsid w:val="61328048"/>
    <w:rsid w:val="62B4EC95"/>
    <w:rsid w:val="62F826AD"/>
    <w:rsid w:val="666D8539"/>
    <w:rsid w:val="69F36ECD"/>
    <w:rsid w:val="6B3B2A8B"/>
    <w:rsid w:val="6B7B0A82"/>
    <w:rsid w:val="6EEDD2C0"/>
    <w:rsid w:val="73597476"/>
    <w:rsid w:val="75270027"/>
    <w:rsid w:val="757DCD98"/>
    <w:rsid w:val="75C38C61"/>
    <w:rsid w:val="7696175C"/>
    <w:rsid w:val="76B858E0"/>
    <w:rsid w:val="78977C83"/>
    <w:rsid w:val="79BA40C9"/>
    <w:rsid w:val="7A3D4176"/>
    <w:rsid w:val="7A43E1D1"/>
    <w:rsid w:val="7A6C01AB"/>
    <w:rsid w:val="7AF47EB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B69549"/>
  <w15:chartTrackingRefBased/>
  <w15:docId w15:val="{292DE712-B1CD-4AB1-992D-314D73315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5BE3"/>
    <w:pPr>
      <w:widowControl w:val="0"/>
      <w:autoSpaceDE w:val="0"/>
      <w:autoSpaceDN w:val="0"/>
      <w:adjustRightInd w:val="0"/>
      <w:spacing w:after="0" w:line="240" w:lineRule="auto"/>
    </w:pPr>
    <w:rPr>
      <w:rFonts w:eastAsia="Times New Roman" w:cs="Times New Roman"/>
      <w:sz w:val="18"/>
      <w:szCs w:val="24"/>
    </w:rPr>
  </w:style>
  <w:style w:type="paragraph" w:styleId="Heading1">
    <w:name w:val="heading 1"/>
    <w:basedOn w:val="Normal"/>
    <w:next w:val="Normal"/>
    <w:link w:val="Heading1Char"/>
    <w:uiPriority w:val="9"/>
    <w:qFormat/>
    <w:rsid w:val="00A36F9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9"/>
    <w:qFormat/>
    <w:rsid w:val="00355BE3"/>
    <w:pPr>
      <w:keepNext/>
      <w:pBdr>
        <w:top w:val="single" w:sz="6" w:space="0" w:color="FFFFFF"/>
        <w:left w:val="single" w:sz="6" w:space="0" w:color="FFFFFF"/>
        <w:bottom w:val="single" w:sz="6" w:space="0" w:color="FFFFFF"/>
        <w:right w:val="single" w:sz="6" w:space="0" w:color="FFFFFF"/>
      </w:pBdr>
      <w:outlineLvl w:val="1"/>
    </w:pPr>
    <w:rPr>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355BE3"/>
    <w:rPr>
      <w:rFonts w:eastAsia="Times New Roman" w:cs="Times New Roman"/>
      <w:b/>
      <w:bCs/>
      <w:sz w:val="36"/>
      <w:szCs w:val="24"/>
    </w:rPr>
  </w:style>
  <w:style w:type="paragraph" w:styleId="ListParagraph">
    <w:name w:val="List Paragraph"/>
    <w:basedOn w:val="Normal"/>
    <w:uiPriority w:val="99"/>
    <w:qFormat/>
    <w:rsid w:val="00355BE3"/>
    <w:pPr>
      <w:ind w:left="720"/>
      <w:contextualSpacing/>
    </w:pPr>
  </w:style>
  <w:style w:type="paragraph" w:styleId="Header">
    <w:name w:val="header"/>
    <w:basedOn w:val="Normal"/>
    <w:link w:val="HeaderChar"/>
    <w:uiPriority w:val="99"/>
    <w:unhideWhenUsed/>
    <w:rsid w:val="00355BE3"/>
    <w:pPr>
      <w:tabs>
        <w:tab w:val="center" w:pos="4680"/>
        <w:tab w:val="right" w:pos="9360"/>
      </w:tabs>
    </w:pPr>
  </w:style>
  <w:style w:type="character" w:customStyle="1" w:styleId="HeaderChar">
    <w:name w:val="Header Char"/>
    <w:basedOn w:val="DefaultParagraphFont"/>
    <w:link w:val="Header"/>
    <w:uiPriority w:val="99"/>
    <w:rsid w:val="00355BE3"/>
    <w:rPr>
      <w:rFonts w:eastAsia="Times New Roman" w:cs="Times New Roman"/>
      <w:sz w:val="18"/>
      <w:szCs w:val="24"/>
    </w:rPr>
  </w:style>
  <w:style w:type="paragraph" w:styleId="Footer">
    <w:name w:val="footer"/>
    <w:basedOn w:val="Normal"/>
    <w:link w:val="FooterChar"/>
    <w:uiPriority w:val="99"/>
    <w:unhideWhenUsed/>
    <w:rsid w:val="00355BE3"/>
    <w:pPr>
      <w:tabs>
        <w:tab w:val="center" w:pos="4680"/>
        <w:tab w:val="right" w:pos="9360"/>
      </w:tabs>
    </w:pPr>
  </w:style>
  <w:style w:type="character" w:customStyle="1" w:styleId="FooterChar">
    <w:name w:val="Footer Char"/>
    <w:basedOn w:val="DefaultParagraphFont"/>
    <w:link w:val="Footer"/>
    <w:uiPriority w:val="99"/>
    <w:rsid w:val="00355BE3"/>
    <w:rPr>
      <w:rFonts w:eastAsia="Times New Roman" w:cs="Times New Roman"/>
      <w:sz w:val="18"/>
      <w:szCs w:val="24"/>
    </w:rPr>
  </w:style>
  <w:style w:type="character" w:customStyle="1" w:styleId="Heading1Char">
    <w:name w:val="Heading 1 Char"/>
    <w:basedOn w:val="DefaultParagraphFont"/>
    <w:link w:val="Heading1"/>
    <w:uiPriority w:val="9"/>
    <w:rsid w:val="00A36F97"/>
    <w:rPr>
      <w:rFonts w:asciiTheme="majorHAnsi" w:eastAsiaTheme="majorEastAsia" w:hAnsiTheme="majorHAnsi" w:cstheme="majorBidi"/>
      <w:color w:val="2F5496" w:themeColor="accent1" w:themeShade="BF"/>
      <w:sz w:val="32"/>
      <w:szCs w:val="32"/>
    </w:rPr>
  </w:style>
  <w:style w:type="paragraph" w:styleId="Revision">
    <w:name w:val="Revision"/>
    <w:hidden/>
    <w:uiPriority w:val="99"/>
    <w:semiHidden/>
    <w:rsid w:val="00CC3F4D"/>
    <w:pPr>
      <w:spacing w:after="0" w:line="240" w:lineRule="auto"/>
    </w:pPr>
    <w:rPr>
      <w:rFonts w:eastAsia="Times New Roman" w:cs="Times New Roman"/>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microsoft.com/office/2011/relationships/people" Target="people.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1" ma:contentTypeDescription="Create a new document." ma:contentTypeScope="" ma:versionID="1414d43256454a81e760e649ba726a0d">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969a3d9b6348d87df09f5a0f4eb9d57"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MariaJoseOrtiz xmlns="a7b50396-0b06-45c1-b28e-46f86d566a10" xsi:nil="true"/>
    <Reviewer xmlns="a7b50396-0b06-45c1-b28e-46f86d566a10" xsi:nil="true"/>
  </documentManagement>
</p:properties>
</file>

<file path=customXml/itemProps1.xml><?xml version="1.0" encoding="utf-8"?>
<ds:datastoreItem xmlns:ds="http://schemas.openxmlformats.org/officeDocument/2006/customXml" ds:itemID="{08DB887A-A7DB-4EA2-AD4E-9084D8094A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C88F78-01BD-49AF-8955-21ED737771BB}">
  <ds:schemaRefs>
    <ds:schemaRef ds:uri="http://schemas.microsoft.com/sharepoint/v3/contenttype/forms"/>
  </ds:schemaRefs>
</ds:datastoreItem>
</file>

<file path=customXml/itemProps3.xml><?xml version="1.0" encoding="utf-8"?>
<ds:datastoreItem xmlns:ds="http://schemas.openxmlformats.org/officeDocument/2006/customXml" ds:itemID="{9D43334C-663B-4F55-B8B7-0D2A049CAA99}">
  <ds:schemaRefs>
    <ds:schemaRef ds:uri="http://purl.org/dc/elements/1.1/"/>
    <ds:schemaRef ds:uri="http://purl.org/dc/dcmitype/"/>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c15478a5-0be8-4f5d-8383-b307d5ba8bf6"/>
    <ds:schemaRef ds:uri="985ec44e-1bab-4c0b-9df0-6ba128686fc9"/>
    <ds:schemaRef ds:uri="a7b50396-0b06-45c1-b28e-46f86d566a10"/>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1016</Words>
  <Characters>5793</Characters>
  <Application>Microsoft Office Word</Application>
  <DocSecurity>0</DocSecurity>
  <Lines>48</Lines>
  <Paragraphs>13</Paragraphs>
  <ScaleCrop>false</ScaleCrop>
  <Company/>
  <LinksUpToDate>false</LinksUpToDate>
  <CharactersWithSpaces>6796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3</cp:revision>
  <dcterms:created xsi:type="dcterms:W3CDTF">2023-07-20T14:34:00Z</dcterms:created>
  <dcterms:modified xsi:type="dcterms:W3CDTF">2023-07-20T14:37:00Z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TaxKeyword">
    <vt:lpwstr/>
  </property>
  <property fmtid="{D5CDD505-2E9C-101B-9397-08002B2CF9AE}" pid="5" name="MediaServiceImageTags">
    <vt:lpwstr/>
  </property>
</Properties>
</file>