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3AFFB00E" w14:textId="53F1110E" w:rsidR="0017069A" w:rsidRPr="0017069A" w:rsidRDefault="0017069A" w:rsidP="0017069A">
      <w:pPr>
        <w:jc w:val="right"/>
        <w:rPr>
          <w:lang w:val="en-GB"/>
        </w:rPr>
      </w:pPr>
      <w:r>
        <w:rPr>
          <w:lang w:val="en-GB"/>
        </w:rPr>
        <w:t>In-Session version</w:t>
      </w:r>
    </w:p>
    <w:p w14:paraId="29165735" w14:textId="77777777" w:rsidR="00355BE3" w:rsidRPr="00275CED" w:rsidRDefault="00355BE3" w:rsidP="00355BE3">
      <w:pPr>
        <w:jc w:val="right"/>
        <w:rPr>
          <w:sz w:val="22"/>
          <w:szCs w:val="22"/>
          <w:lang w:val="en-GB"/>
        </w:rPr>
      </w:pPr>
    </w:p>
    <w:p w14:paraId="591C5C34" w14:textId="77777777" w:rsidR="00355BE3" w:rsidRDefault="00355BE3" w:rsidP="0017069A">
      <w:pPr>
        <w:pStyle w:val="Heading2"/>
        <w:keepNext w:val="0"/>
        <w:ind w:left="-90" w:right="-1"/>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17069A">
      <w:pPr>
        <w:pStyle w:val="Heading2"/>
        <w:keepNext w:val="0"/>
        <w:ind w:left="-90" w:right="-1"/>
        <w:jc w:val="center"/>
        <w:rPr>
          <w:rFonts w:cs="Arial"/>
          <w:b w:val="0"/>
          <w:sz w:val="22"/>
          <w:szCs w:val="22"/>
          <w:lang w:val="en-GB"/>
        </w:rPr>
      </w:pPr>
      <w:r w:rsidRPr="0962F424">
        <w:rPr>
          <w:rFonts w:cs="Arial"/>
          <w:b w:val="0"/>
          <w:bCs w:val="0"/>
          <w:sz w:val="22"/>
          <w:szCs w:val="22"/>
          <w:lang w:val="en-GB"/>
        </w:rPr>
        <w:t>(arising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1099AC40" w14:textId="31DD12CB" w:rsidR="0962F424" w:rsidRDefault="0962F424" w:rsidP="0962F424">
      <w:pPr>
        <w:pStyle w:val="Heading2"/>
        <w:keepNext w:val="0"/>
        <w:rPr>
          <w:sz w:val="22"/>
          <w:szCs w:val="22"/>
        </w:rPr>
      </w:pPr>
    </w:p>
    <w:p w14:paraId="41C62138" w14:textId="2C01E842" w:rsidR="22FB717D" w:rsidRDefault="1DEE71EE" w:rsidP="433948B2">
      <w:pPr>
        <w:pStyle w:val="Heading2"/>
        <w:keepNext w:val="0"/>
        <w:jc w:val="center"/>
        <w:rPr>
          <w:sz w:val="22"/>
          <w:szCs w:val="22"/>
        </w:rPr>
      </w:pPr>
      <w:r w:rsidRPr="433948B2">
        <w:rPr>
          <w:sz w:val="22"/>
          <w:szCs w:val="22"/>
        </w:rPr>
        <w:t xml:space="preserve">PROPOSAL FOR THE INCLUSION OF </w:t>
      </w:r>
    </w:p>
    <w:p w14:paraId="159A913F" w14:textId="4324D100" w:rsidR="22FB717D" w:rsidRDefault="1DEE71EE" w:rsidP="433948B2">
      <w:pPr>
        <w:pStyle w:val="Heading2"/>
        <w:keepNext w:val="0"/>
        <w:jc w:val="center"/>
        <w:rPr>
          <w:sz w:val="22"/>
          <w:szCs w:val="22"/>
        </w:rPr>
      </w:pPr>
      <w:r w:rsidRPr="433948B2">
        <w:rPr>
          <w:sz w:val="22"/>
          <w:szCs w:val="22"/>
        </w:rPr>
        <w:t>THE BLACKCHIN GUITARFISH (</w:t>
      </w:r>
      <w:proofErr w:type="spellStart"/>
      <w:r w:rsidRPr="433948B2">
        <w:rPr>
          <w:i/>
          <w:iCs/>
          <w:sz w:val="22"/>
          <w:szCs w:val="22"/>
        </w:rPr>
        <w:t>Glaucostegus</w:t>
      </w:r>
      <w:proofErr w:type="spellEnd"/>
      <w:r w:rsidRPr="433948B2">
        <w:rPr>
          <w:i/>
          <w:iCs/>
          <w:sz w:val="22"/>
          <w:szCs w:val="22"/>
        </w:rPr>
        <w:t xml:space="preserve"> </w:t>
      </w:r>
      <w:proofErr w:type="spellStart"/>
      <w:r w:rsidRPr="433948B2">
        <w:rPr>
          <w:i/>
          <w:iCs/>
          <w:sz w:val="22"/>
          <w:szCs w:val="22"/>
        </w:rPr>
        <w:t>cemiculus</w:t>
      </w:r>
      <w:proofErr w:type="spellEnd"/>
      <w:r w:rsidRPr="433948B2">
        <w:rPr>
          <w:sz w:val="22"/>
          <w:szCs w:val="22"/>
        </w:rPr>
        <w:t>) IN APPENDIX II AND THE MEDITERRANEAN SEA POPULATION OF THIS SPECIES ON APPENDIX I OF THE CONVENTION</w:t>
      </w:r>
    </w:p>
    <w:p w14:paraId="41CFAD7F" w14:textId="34FAB118" w:rsidR="433948B2" w:rsidRDefault="433948B2" w:rsidP="433948B2"/>
    <w:p w14:paraId="5F359992" w14:textId="3D3EC23D" w:rsidR="00355BE3" w:rsidRDefault="00355BE3" w:rsidP="0017069A">
      <w:pPr>
        <w:pStyle w:val="Heading2"/>
        <w:keepNext w:val="0"/>
        <w:ind w:left="-90" w:right="-1"/>
        <w:jc w:val="center"/>
        <w:rPr>
          <w:rFonts w:cs="Arial"/>
          <w:sz w:val="22"/>
          <w:szCs w:val="22"/>
        </w:rPr>
      </w:pPr>
      <w:r w:rsidRPr="433948B2">
        <w:rPr>
          <w:rFonts w:cs="Arial"/>
          <w:sz w:val="22"/>
          <w:szCs w:val="22"/>
        </w:rPr>
        <w:t>UNEP/CMS/COP1</w:t>
      </w:r>
      <w:r w:rsidR="009163C0" w:rsidRPr="433948B2">
        <w:rPr>
          <w:rFonts w:cs="Arial"/>
          <w:sz w:val="22"/>
          <w:szCs w:val="22"/>
        </w:rPr>
        <w:t>4</w:t>
      </w:r>
      <w:r w:rsidRPr="433948B2">
        <w:rPr>
          <w:rFonts w:cs="Arial"/>
          <w:sz w:val="22"/>
          <w:szCs w:val="22"/>
        </w:rPr>
        <w:t>/Doc</w:t>
      </w:r>
      <w:r w:rsidR="00834FB0" w:rsidRPr="433948B2">
        <w:rPr>
          <w:rFonts w:cs="Arial"/>
          <w:sz w:val="22"/>
          <w:szCs w:val="22"/>
        </w:rPr>
        <w:t>.</w:t>
      </w:r>
      <w:r w:rsidR="2B598419" w:rsidRPr="433948B2">
        <w:rPr>
          <w:rFonts w:cs="Arial"/>
          <w:sz w:val="22"/>
          <w:szCs w:val="22"/>
        </w:rPr>
        <w:t>31</w:t>
      </w:r>
      <w:r w:rsidR="434941F1" w:rsidRPr="433948B2">
        <w:rPr>
          <w:rFonts w:cs="Arial"/>
          <w:sz w:val="22"/>
          <w:szCs w:val="22"/>
        </w:rPr>
        <w:t>.</w:t>
      </w:r>
      <w:r w:rsidR="033604D5" w:rsidRPr="433948B2">
        <w:rPr>
          <w:rFonts w:cs="Arial"/>
          <w:sz w:val="22"/>
          <w:szCs w:val="22"/>
        </w:rPr>
        <w:t>4</w:t>
      </w:r>
      <w:r w:rsidR="0397689F" w:rsidRPr="433948B2">
        <w:rPr>
          <w:rFonts w:cs="Arial"/>
          <w:sz w:val="22"/>
          <w:szCs w:val="22"/>
        </w:rPr>
        <w:t>.</w:t>
      </w:r>
      <w:r w:rsidR="0F0AC22B" w:rsidRPr="433948B2">
        <w:rPr>
          <w:rFonts w:cs="Arial"/>
          <w:sz w:val="22"/>
          <w:szCs w:val="22"/>
        </w:rPr>
        <w:t>10</w:t>
      </w:r>
    </w:p>
    <w:p w14:paraId="65E1CA71" w14:textId="77777777" w:rsidR="0017069A" w:rsidRDefault="0017069A" w:rsidP="0017069A"/>
    <w:p w14:paraId="475F3B65" w14:textId="5E930191" w:rsidR="0017069A" w:rsidRDefault="0017069A" w:rsidP="0017069A">
      <w:pPr>
        <w:jc w:val="center"/>
        <w:rPr>
          <w:b/>
          <w:bCs/>
          <w:i/>
          <w:iCs/>
          <w:sz w:val="22"/>
          <w:szCs w:val="32"/>
        </w:rPr>
      </w:pPr>
      <w:r>
        <w:rPr>
          <w:b/>
          <w:bCs/>
          <w:i/>
          <w:iCs/>
          <w:sz w:val="22"/>
          <w:szCs w:val="32"/>
        </w:rPr>
        <w:t>(ScC-SC6 Agenda Item 13.4.10)</w:t>
      </w:r>
    </w:p>
    <w:p w14:paraId="40F3EEFD" w14:textId="77777777" w:rsidR="00030E61" w:rsidRPr="0017069A" w:rsidRDefault="00030E61" w:rsidP="0017069A">
      <w:pPr>
        <w:jc w:val="center"/>
        <w:rPr>
          <w:b/>
          <w:bCs/>
          <w:i/>
          <w:iCs/>
          <w:sz w:val="22"/>
          <w:szCs w:val="3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2F50CB74" w14:textId="77777777" w:rsidR="00170AB1" w:rsidRPr="00BC455A" w:rsidRDefault="00170AB1" w:rsidP="00170AB1">
      <w:pPr>
        <w:tabs>
          <w:tab w:val="left" w:pos="1020"/>
        </w:tabs>
        <w:rPr>
          <w:rFonts w:cs="Arial"/>
          <w:sz w:val="22"/>
          <w:szCs w:val="22"/>
        </w:rPr>
      </w:pPr>
    </w:p>
    <w:p w14:paraId="3F39B537" w14:textId="54472BF1" w:rsidR="00D529B2" w:rsidRDefault="00D529B2" w:rsidP="00763F42">
      <w:pPr>
        <w:pStyle w:val="ListParagraph"/>
        <w:numPr>
          <w:ilvl w:val="0"/>
          <w:numId w:val="1"/>
        </w:numPr>
        <w:tabs>
          <w:tab w:val="left" w:pos="1020"/>
        </w:tabs>
        <w:jc w:val="both"/>
        <w:rPr>
          <w:rFonts w:cs="Arial"/>
          <w:sz w:val="22"/>
          <w:szCs w:val="22"/>
        </w:rPr>
      </w:pPr>
      <w:r w:rsidRPr="00D529B2">
        <w:rPr>
          <w:rFonts w:cs="Arial"/>
          <w:sz w:val="22"/>
          <w:szCs w:val="22"/>
        </w:rPr>
        <w:t xml:space="preserve">ScC-SC6 </w:t>
      </w:r>
      <w:r w:rsidRPr="00D529B2">
        <w:rPr>
          <w:rFonts w:eastAsia="Calibri" w:cs="Arial"/>
          <w:sz w:val="22"/>
          <w:szCs w:val="22"/>
        </w:rPr>
        <w:t xml:space="preserve">concluded that </w:t>
      </w:r>
      <w:r w:rsidRPr="00D529B2">
        <w:rPr>
          <w:rFonts w:cs="Arial"/>
          <w:sz w:val="22"/>
          <w:szCs w:val="22"/>
        </w:rPr>
        <w:t xml:space="preserve">the global population of </w:t>
      </w:r>
      <w:proofErr w:type="spellStart"/>
      <w:r w:rsidRPr="00D529B2">
        <w:rPr>
          <w:i/>
          <w:iCs/>
          <w:sz w:val="22"/>
          <w:szCs w:val="22"/>
        </w:rPr>
        <w:t>Glaucostegus</w:t>
      </w:r>
      <w:proofErr w:type="spellEnd"/>
      <w:r w:rsidRPr="00D529B2">
        <w:rPr>
          <w:i/>
          <w:iCs/>
          <w:sz w:val="22"/>
          <w:szCs w:val="22"/>
        </w:rPr>
        <w:t xml:space="preserve"> </w:t>
      </w:r>
      <w:proofErr w:type="spellStart"/>
      <w:r w:rsidRPr="00D529B2">
        <w:rPr>
          <w:i/>
          <w:iCs/>
          <w:sz w:val="22"/>
          <w:szCs w:val="22"/>
        </w:rPr>
        <w:t>cemiculus</w:t>
      </w:r>
      <w:proofErr w:type="spellEnd"/>
      <w:r w:rsidRPr="00D529B2">
        <w:rPr>
          <w:rFonts w:eastAsia="Calibri" w:cs="Arial"/>
          <w:sz w:val="22"/>
          <w:szCs w:val="22"/>
        </w:rPr>
        <w:t xml:space="preserve"> meets the criteria </w:t>
      </w:r>
      <w:r w:rsidRPr="00D529B2">
        <w:rPr>
          <w:rFonts w:cs="Arial"/>
          <w:sz w:val="22"/>
          <w:szCs w:val="22"/>
        </w:rPr>
        <w:t>for inclusion in Appendix II and that the Mediterranean population meets the criteria for inclusion in Appendix I of the Convention.</w:t>
      </w:r>
    </w:p>
    <w:p w14:paraId="231DC78F" w14:textId="77777777" w:rsidR="00673115" w:rsidRDefault="00673115" w:rsidP="00673115">
      <w:pPr>
        <w:pStyle w:val="ListParagraph"/>
        <w:tabs>
          <w:tab w:val="left" w:pos="1020"/>
        </w:tabs>
        <w:ind w:left="420"/>
        <w:jc w:val="both"/>
        <w:rPr>
          <w:rFonts w:cs="Arial"/>
          <w:sz w:val="22"/>
          <w:szCs w:val="22"/>
        </w:rPr>
      </w:pPr>
    </w:p>
    <w:p w14:paraId="0336CEF1" w14:textId="5306EA4C" w:rsidR="00E90B8F" w:rsidRPr="00D529B2" w:rsidRDefault="000A2F77" w:rsidP="00763F42">
      <w:pPr>
        <w:pStyle w:val="ListParagraph"/>
        <w:numPr>
          <w:ilvl w:val="0"/>
          <w:numId w:val="1"/>
        </w:numPr>
        <w:tabs>
          <w:tab w:val="left" w:pos="1020"/>
        </w:tabs>
        <w:jc w:val="both"/>
        <w:rPr>
          <w:rFonts w:cs="Arial"/>
          <w:sz w:val="22"/>
          <w:szCs w:val="22"/>
        </w:rPr>
      </w:pPr>
      <w:r w:rsidRPr="00D529B2">
        <w:rPr>
          <w:rFonts w:cs="Arial"/>
          <w:sz w:val="22"/>
          <w:szCs w:val="22"/>
        </w:rPr>
        <w:t>ScC-</w:t>
      </w:r>
      <w:r w:rsidR="00E90B8F" w:rsidRPr="00673115">
        <w:rPr>
          <w:rFonts w:cs="Arial"/>
          <w:sz w:val="22"/>
          <w:szCs w:val="22"/>
        </w:rPr>
        <w:t>SC6 recommended the listing proposal for adoption</w:t>
      </w:r>
      <w:r w:rsidR="00673115">
        <w:rPr>
          <w:rFonts w:cs="Arial"/>
          <w:sz w:val="22"/>
          <w:szCs w:val="22"/>
        </w:rPr>
        <w:t>.</w:t>
      </w:r>
    </w:p>
    <w:p w14:paraId="13DD5FB9" w14:textId="77777777" w:rsidR="00496E4F" w:rsidRPr="00BC455A" w:rsidRDefault="00496E4F" w:rsidP="00170AB1">
      <w:pPr>
        <w:tabs>
          <w:tab w:val="left" w:pos="1020"/>
        </w:tabs>
        <w:rPr>
          <w:rFonts w:cs="Arial"/>
          <w:b/>
          <w:sz w:val="22"/>
          <w:szCs w:val="22"/>
        </w:rPr>
      </w:pPr>
    </w:p>
    <w:p w14:paraId="339FB991" w14:textId="72182A25" w:rsidR="0096670D" w:rsidRPr="00E522B4" w:rsidRDefault="0096670D" w:rsidP="0096670D">
      <w:pPr>
        <w:tabs>
          <w:tab w:val="left" w:pos="1020"/>
        </w:tabs>
        <w:rPr>
          <w:rFonts w:cs="Arial"/>
          <w:b/>
          <w:sz w:val="22"/>
          <w:szCs w:val="22"/>
        </w:rPr>
      </w:pPr>
      <w:r w:rsidRPr="00E522B4">
        <w:rPr>
          <w:rFonts w:cs="Arial"/>
          <w:b/>
          <w:bCs/>
          <w:sz w:val="22"/>
          <w:szCs w:val="22"/>
        </w:rPr>
        <w:t>GENERAL COMMENTS ON THE DOCUMENT</w:t>
      </w:r>
    </w:p>
    <w:p w14:paraId="119EB403" w14:textId="77777777" w:rsidR="0096670D" w:rsidRPr="00DC08F2" w:rsidRDefault="0096670D" w:rsidP="0096670D">
      <w:pPr>
        <w:tabs>
          <w:tab w:val="left" w:pos="1020"/>
        </w:tabs>
        <w:rPr>
          <w:rFonts w:cs="Arial"/>
          <w:sz w:val="22"/>
          <w:szCs w:val="22"/>
        </w:rPr>
      </w:pPr>
    </w:p>
    <w:p w14:paraId="32D282E5" w14:textId="7EB833F0" w:rsidR="0096670D" w:rsidRPr="00673115" w:rsidRDefault="0096670D" w:rsidP="0096670D">
      <w:pPr>
        <w:pStyle w:val="ListParagraph"/>
        <w:numPr>
          <w:ilvl w:val="0"/>
          <w:numId w:val="1"/>
        </w:numPr>
        <w:tabs>
          <w:tab w:val="left" w:pos="1020"/>
        </w:tabs>
        <w:jc w:val="both"/>
        <w:rPr>
          <w:rFonts w:cs="Arial"/>
          <w:sz w:val="22"/>
          <w:szCs w:val="22"/>
        </w:rPr>
      </w:pPr>
      <w:r w:rsidRPr="038DDD61">
        <w:rPr>
          <w:rFonts w:cs="Arial"/>
          <w:sz w:val="22"/>
          <w:szCs w:val="22"/>
        </w:rPr>
        <w:t xml:space="preserve">For the review of this listing proposal the ScC-SC6 also took into consideration the analysis of listing proposals provided by the Sharks MOU Advisory Committee (Sharks AC) contained in </w:t>
      </w:r>
      <w:hyperlink r:id="rId10">
        <w:r w:rsidRPr="038DDD61">
          <w:rPr>
            <w:rStyle w:val="Hyperlink"/>
            <w:rFonts w:cs="Arial"/>
            <w:sz w:val="22"/>
            <w:szCs w:val="22"/>
          </w:rPr>
          <w:t>UNEP/CMS/ScC-SC6/Inf.13.4</w:t>
        </w:r>
      </w:hyperlink>
      <w:r w:rsidRPr="038DDD61">
        <w:rPr>
          <w:rFonts w:cs="Arial"/>
          <w:b/>
          <w:bCs/>
          <w:sz w:val="22"/>
          <w:szCs w:val="22"/>
        </w:rPr>
        <w:t xml:space="preserve"> </w:t>
      </w:r>
      <w:r w:rsidRPr="038DDD61">
        <w:rPr>
          <w:rFonts w:cs="Arial"/>
          <w:sz w:val="22"/>
          <w:szCs w:val="22"/>
        </w:rPr>
        <w:t>and</w:t>
      </w:r>
      <w:r w:rsidRPr="038DDD61">
        <w:rPr>
          <w:rFonts w:cs="Arial"/>
          <w:b/>
          <w:bCs/>
          <w:sz w:val="22"/>
          <w:szCs w:val="22"/>
        </w:rPr>
        <w:t xml:space="preserve"> </w:t>
      </w:r>
      <w:ins w:id="0" w:author="Andrea Pauly" w:date="2023-07-20T07:29:00Z">
        <w:r w:rsidR="18D1609F" w:rsidRPr="008B1457">
          <w:rPr>
            <w:rFonts w:cs="Arial"/>
            <w:sz w:val="22"/>
            <w:szCs w:val="22"/>
          </w:rPr>
          <w:t xml:space="preserve">welcomed </w:t>
        </w:r>
      </w:ins>
      <w:del w:id="1" w:author="Andrea Pauly" w:date="2023-07-20T07:29:00Z">
        <w:r w:rsidRPr="038DDD61" w:rsidDel="18D1609F">
          <w:rPr>
            <w:rFonts w:cs="Arial"/>
            <w:b/>
            <w:bCs/>
            <w:sz w:val="22"/>
            <w:szCs w:val="22"/>
          </w:rPr>
          <w:delText>a</w:delText>
        </w:r>
        <w:r w:rsidRPr="038DDD61" w:rsidDel="18D1609F">
          <w:rPr>
            <w:rFonts w:cs="Arial"/>
            <w:sz w:val="22"/>
            <w:szCs w:val="22"/>
          </w:rPr>
          <w:delText>greed with</w:delText>
        </w:r>
      </w:del>
      <w:r w:rsidR="18D1609F" w:rsidRPr="038DDD61">
        <w:rPr>
          <w:rFonts w:cs="Arial"/>
          <w:sz w:val="22"/>
          <w:szCs w:val="22"/>
        </w:rPr>
        <w:t xml:space="preserve"> </w:t>
      </w:r>
      <w:r w:rsidRPr="038DDD61">
        <w:rPr>
          <w:rFonts w:cs="Arial"/>
          <w:sz w:val="22"/>
          <w:szCs w:val="22"/>
        </w:rPr>
        <w:t>their overall findings and comments provided.</w:t>
      </w:r>
    </w:p>
    <w:p w14:paraId="28CD93A6" w14:textId="77777777" w:rsidR="0096670D" w:rsidRDefault="0096670D" w:rsidP="00D529B2">
      <w:pPr>
        <w:pStyle w:val="ListParagraph"/>
        <w:tabs>
          <w:tab w:val="left" w:pos="1020"/>
        </w:tabs>
        <w:ind w:left="420"/>
        <w:jc w:val="both"/>
        <w:rPr>
          <w:rFonts w:cs="Arial"/>
          <w:sz w:val="22"/>
          <w:szCs w:val="22"/>
        </w:rPr>
      </w:pPr>
    </w:p>
    <w:p w14:paraId="378649E3" w14:textId="408AD301" w:rsidR="00170AB1" w:rsidRDefault="001937D2" w:rsidP="002D771B">
      <w:pPr>
        <w:pStyle w:val="ListParagraph"/>
        <w:numPr>
          <w:ilvl w:val="0"/>
          <w:numId w:val="1"/>
        </w:numPr>
        <w:tabs>
          <w:tab w:val="left" w:pos="1020"/>
        </w:tabs>
        <w:jc w:val="both"/>
        <w:rPr>
          <w:rFonts w:cs="Arial"/>
          <w:sz w:val="22"/>
          <w:szCs w:val="22"/>
        </w:rPr>
      </w:pPr>
      <w:r>
        <w:rPr>
          <w:rFonts w:cs="Arial"/>
          <w:sz w:val="22"/>
          <w:szCs w:val="22"/>
        </w:rPr>
        <w:t xml:space="preserve">Members of the Committee agreed that the </w:t>
      </w:r>
      <w:r w:rsidR="00286569">
        <w:rPr>
          <w:rFonts w:cs="Arial"/>
          <w:sz w:val="22"/>
          <w:szCs w:val="22"/>
        </w:rPr>
        <w:t xml:space="preserve">Mediterranean Sea and </w:t>
      </w:r>
      <w:r w:rsidR="00DD001A">
        <w:rPr>
          <w:rFonts w:cs="Arial"/>
          <w:sz w:val="22"/>
          <w:szCs w:val="22"/>
        </w:rPr>
        <w:t xml:space="preserve">even </w:t>
      </w:r>
      <w:r w:rsidR="00286569">
        <w:rPr>
          <w:rFonts w:cs="Arial"/>
          <w:sz w:val="22"/>
          <w:szCs w:val="22"/>
        </w:rPr>
        <w:t xml:space="preserve">the </w:t>
      </w:r>
      <w:r w:rsidR="002C11D2">
        <w:rPr>
          <w:rFonts w:cs="Arial"/>
          <w:sz w:val="22"/>
          <w:szCs w:val="22"/>
        </w:rPr>
        <w:t xml:space="preserve">global </w:t>
      </w:r>
      <w:r>
        <w:rPr>
          <w:rFonts w:cs="Arial"/>
          <w:sz w:val="22"/>
          <w:szCs w:val="22"/>
        </w:rPr>
        <w:t xml:space="preserve">species </w:t>
      </w:r>
      <w:r w:rsidR="00496E4F">
        <w:rPr>
          <w:rFonts w:cs="Arial"/>
          <w:sz w:val="22"/>
          <w:szCs w:val="22"/>
        </w:rPr>
        <w:t xml:space="preserve">meets the criteria for </w:t>
      </w:r>
      <w:r w:rsidR="002C11D2">
        <w:rPr>
          <w:rFonts w:cs="Arial"/>
          <w:sz w:val="22"/>
          <w:szCs w:val="22"/>
        </w:rPr>
        <w:t>inclusion in Appendix I and II with regards to its conservation status.</w:t>
      </w:r>
    </w:p>
    <w:p w14:paraId="3F1BFDA6" w14:textId="77777777" w:rsidR="00FB7708" w:rsidRDefault="00FB7708" w:rsidP="002D771B">
      <w:pPr>
        <w:pStyle w:val="ListParagraph"/>
        <w:tabs>
          <w:tab w:val="left" w:pos="1020"/>
        </w:tabs>
        <w:ind w:left="420"/>
        <w:jc w:val="both"/>
        <w:rPr>
          <w:rFonts w:cs="Arial"/>
          <w:sz w:val="22"/>
          <w:szCs w:val="22"/>
        </w:rPr>
      </w:pPr>
    </w:p>
    <w:p w14:paraId="0C0FE306" w14:textId="793439C2" w:rsidR="00B10764" w:rsidRDefault="00B10764" w:rsidP="002D771B">
      <w:pPr>
        <w:pStyle w:val="ListParagraph"/>
        <w:numPr>
          <w:ilvl w:val="0"/>
          <w:numId w:val="1"/>
        </w:numPr>
        <w:tabs>
          <w:tab w:val="left" w:pos="1020"/>
        </w:tabs>
        <w:jc w:val="both"/>
        <w:rPr>
          <w:rFonts w:cs="Arial"/>
          <w:sz w:val="22"/>
          <w:szCs w:val="22"/>
        </w:rPr>
      </w:pPr>
      <w:r>
        <w:rPr>
          <w:rFonts w:cs="Arial"/>
          <w:sz w:val="22"/>
          <w:szCs w:val="22"/>
        </w:rPr>
        <w:t xml:space="preserve">The Committee pointed out that </w:t>
      </w:r>
      <w:r w:rsidR="00763F42">
        <w:rPr>
          <w:rFonts w:cs="Arial"/>
          <w:sz w:val="22"/>
          <w:szCs w:val="22"/>
        </w:rPr>
        <w:t xml:space="preserve">not only the Mediterranean population </w:t>
      </w:r>
      <w:r w:rsidR="00CE5C34">
        <w:rPr>
          <w:rFonts w:cs="Arial"/>
          <w:sz w:val="22"/>
          <w:szCs w:val="22"/>
        </w:rPr>
        <w:t>should be listed in Appendix I</w:t>
      </w:r>
      <w:r w:rsidR="00763F42">
        <w:rPr>
          <w:rFonts w:cs="Arial"/>
          <w:sz w:val="22"/>
          <w:szCs w:val="22"/>
        </w:rPr>
        <w:t>, but also the global population,</w:t>
      </w:r>
      <w:r w:rsidR="00CE5C34">
        <w:rPr>
          <w:rFonts w:cs="Arial"/>
          <w:sz w:val="22"/>
          <w:szCs w:val="22"/>
        </w:rPr>
        <w:t xml:space="preserve"> as the species is targeted in West Africa for its fins</w:t>
      </w:r>
      <w:r w:rsidR="004C44EE">
        <w:rPr>
          <w:rFonts w:cs="Arial"/>
          <w:sz w:val="22"/>
          <w:szCs w:val="22"/>
        </w:rPr>
        <w:t xml:space="preserve">. It was reported that catch numbers in West Africa are now in decline, indicating a population decline. </w:t>
      </w:r>
    </w:p>
    <w:p w14:paraId="7443CD20" w14:textId="77777777" w:rsidR="00B95FAB" w:rsidRPr="00B95FAB" w:rsidRDefault="00B95FAB" w:rsidP="002D771B">
      <w:pPr>
        <w:pStyle w:val="ListParagraph"/>
        <w:jc w:val="both"/>
        <w:rPr>
          <w:rFonts w:cs="Arial"/>
          <w:sz w:val="22"/>
          <w:szCs w:val="22"/>
        </w:rPr>
      </w:pPr>
    </w:p>
    <w:p w14:paraId="23EDC8F9" w14:textId="2250D611" w:rsidR="00B95FAB" w:rsidRDefault="00B95FAB" w:rsidP="002D771B">
      <w:pPr>
        <w:pStyle w:val="ListParagraph"/>
        <w:numPr>
          <w:ilvl w:val="0"/>
          <w:numId w:val="1"/>
        </w:numPr>
        <w:tabs>
          <w:tab w:val="left" w:pos="1020"/>
        </w:tabs>
        <w:jc w:val="both"/>
        <w:rPr>
          <w:rFonts w:cs="Arial"/>
          <w:sz w:val="22"/>
          <w:szCs w:val="22"/>
        </w:rPr>
      </w:pPr>
      <w:r>
        <w:rPr>
          <w:rFonts w:cs="Arial"/>
          <w:sz w:val="22"/>
          <w:szCs w:val="22"/>
        </w:rPr>
        <w:t xml:space="preserve">In this context it was suggested that Range States in West Africa </w:t>
      </w:r>
      <w:r w:rsidR="002D771B">
        <w:rPr>
          <w:rFonts w:cs="Arial"/>
          <w:sz w:val="22"/>
          <w:szCs w:val="22"/>
        </w:rPr>
        <w:t xml:space="preserve">should provide </w:t>
      </w:r>
      <w:r w:rsidR="00B50E45">
        <w:rPr>
          <w:rFonts w:cs="Arial"/>
          <w:sz w:val="22"/>
          <w:szCs w:val="22"/>
        </w:rPr>
        <w:t xml:space="preserve">available </w:t>
      </w:r>
      <w:r w:rsidR="002D771B">
        <w:rPr>
          <w:rFonts w:cs="Arial"/>
          <w:sz w:val="22"/>
          <w:szCs w:val="22"/>
        </w:rPr>
        <w:t>data to the proponent.</w:t>
      </w:r>
    </w:p>
    <w:p w14:paraId="07CFDA87" w14:textId="77777777" w:rsidR="00FB7708" w:rsidRPr="00FB7708" w:rsidRDefault="00FB7708" w:rsidP="002D771B">
      <w:pPr>
        <w:tabs>
          <w:tab w:val="left" w:pos="1020"/>
        </w:tabs>
        <w:jc w:val="both"/>
        <w:rPr>
          <w:rFonts w:cs="Arial"/>
          <w:sz w:val="22"/>
          <w:szCs w:val="22"/>
        </w:rPr>
      </w:pPr>
    </w:p>
    <w:p w14:paraId="7BD2F139" w14:textId="595B8DAF" w:rsidR="00AE4076" w:rsidRPr="00AE4076" w:rsidRDefault="00AE4076" w:rsidP="008C4DCB">
      <w:pPr>
        <w:pStyle w:val="ListParagraph"/>
        <w:numPr>
          <w:ilvl w:val="0"/>
          <w:numId w:val="1"/>
        </w:numPr>
        <w:jc w:val="both"/>
        <w:rPr>
          <w:rFonts w:cs="Arial"/>
          <w:sz w:val="22"/>
          <w:szCs w:val="22"/>
        </w:rPr>
      </w:pPr>
      <w:r w:rsidRPr="038DDD61">
        <w:rPr>
          <w:rFonts w:cs="Arial"/>
          <w:sz w:val="22"/>
          <w:szCs w:val="22"/>
        </w:rPr>
        <w:t xml:space="preserve">It was </w:t>
      </w:r>
      <w:r w:rsidR="002A6CF7" w:rsidRPr="038DDD61">
        <w:rPr>
          <w:rFonts w:cs="Arial"/>
          <w:sz w:val="22"/>
          <w:szCs w:val="22"/>
        </w:rPr>
        <w:t xml:space="preserve">noted </w:t>
      </w:r>
      <w:r w:rsidRPr="038DDD61">
        <w:rPr>
          <w:rFonts w:cs="Arial"/>
          <w:sz w:val="22"/>
          <w:szCs w:val="22"/>
        </w:rPr>
        <w:t xml:space="preserve">that available evidence is insufficient to </w:t>
      </w:r>
      <w:r w:rsidR="006A199E" w:rsidRPr="038DDD61">
        <w:rPr>
          <w:rFonts w:cs="Arial"/>
          <w:sz w:val="22"/>
          <w:szCs w:val="22"/>
        </w:rPr>
        <w:t xml:space="preserve">assess the scale of migratory </w:t>
      </w:r>
      <w:proofErr w:type="spellStart"/>
      <w:r w:rsidR="006A199E" w:rsidRPr="038DDD61">
        <w:rPr>
          <w:rFonts w:cs="Arial"/>
          <w:sz w:val="22"/>
          <w:szCs w:val="22"/>
        </w:rPr>
        <w:t>behaviour</w:t>
      </w:r>
      <w:proofErr w:type="spellEnd"/>
      <w:del w:id="2" w:author="Andrea Pauly" w:date="2023-07-20T07:56:00Z">
        <w:r w:rsidRPr="038DDD61" w:rsidDel="00AF3AC4">
          <w:rPr>
            <w:rFonts w:cs="Arial"/>
            <w:sz w:val="22"/>
            <w:szCs w:val="22"/>
          </w:rPr>
          <w:delText xml:space="preserve">, </w:delText>
        </w:r>
        <w:r w:rsidRPr="038DDD61" w:rsidDel="00C94EB5">
          <w:rPr>
            <w:rFonts w:cs="Arial"/>
            <w:sz w:val="22"/>
            <w:szCs w:val="22"/>
          </w:rPr>
          <w:delText xml:space="preserve">as it </w:delText>
        </w:r>
        <w:r w:rsidRPr="038DDD61" w:rsidDel="000705AA">
          <w:rPr>
            <w:rFonts w:cs="Arial"/>
            <w:sz w:val="22"/>
            <w:szCs w:val="22"/>
          </w:rPr>
          <w:delText xml:space="preserve">was a </w:delText>
        </w:r>
        <w:r w:rsidRPr="038DDD61" w:rsidDel="00C812BA">
          <w:rPr>
            <w:rFonts w:cs="Arial"/>
            <w:sz w:val="22"/>
            <w:szCs w:val="22"/>
          </w:rPr>
          <w:delText>very rare species</w:delText>
        </w:r>
      </w:del>
      <w:r w:rsidR="00016272">
        <w:rPr>
          <w:rFonts w:cs="Arial"/>
          <w:sz w:val="22"/>
          <w:szCs w:val="22"/>
        </w:rPr>
        <w:t xml:space="preserve"> </w:t>
      </w:r>
      <w:ins w:id="3" w:author="Andrea Pauly" w:date="2023-07-20T11:05:00Z">
        <w:r w:rsidR="00016272">
          <w:rPr>
            <w:rFonts w:cs="Arial"/>
            <w:sz w:val="22"/>
            <w:szCs w:val="22"/>
          </w:rPr>
          <w:t>as it has rarely been studied</w:t>
        </w:r>
      </w:ins>
      <w:r w:rsidR="00C812BA" w:rsidRPr="038DDD61">
        <w:rPr>
          <w:rFonts w:cs="Arial"/>
          <w:sz w:val="22"/>
          <w:szCs w:val="22"/>
        </w:rPr>
        <w:t>. However,</w:t>
      </w:r>
      <w:r w:rsidR="00AF3AC4" w:rsidRPr="038DDD61">
        <w:rPr>
          <w:rFonts w:cs="Arial"/>
          <w:sz w:val="22"/>
          <w:szCs w:val="22"/>
        </w:rPr>
        <w:t xml:space="preserve"> using the Common Guitarfish as a model it was justifiable to assume</w:t>
      </w:r>
      <w:r w:rsidR="006D231D" w:rsidRPr="038DDD61">
        <w:rPr>
          <w:rFonts w:cs="Arial"/>
          <w:sz w:val="22"/>
          <w:szCs w:val="22"/>
        </w:rPr>
        <w:t xml:space="preserve"> that </w:t>
      </w:r>
      <w:r w:rsidR="00C17C1B" w:rsidRPr="038DDD61">
        <w:rPr>
          <w:rFonts w:cs="Arial"/>
          <w:sz w:val="22"/>
          <w:szCs w:val="22"/>
        </w:rPr>
        <w:t>the Blackchin Guitarfish was migratory</w:t>
      </w:r>
      <w:r w:rsidRPr="038DDD61">
        <w:rPr>
          <w:rFonts w:cs="Arial"/>
          <w:sz w:val="22"/>
          <w:szCs w:val="22"/>
        </w:rPr>
        <w:t>.</w:t>
      </w:r>
    </w:p>
    <w:p w14:paraId="667CFFA1" w14:textId="77777777" w:rsidR="00AE4076" w:rsidRPr="00AE4076" w:rsidRDefault="00AE4076" w:rsidP="00AE4076">
      <w:pPr>
        <w:pStyle w:val="ListParagraph"/>
        <w:rPr>
          <w:rFonts w:cs="Arial"/>
          <w:sz w:val="22"/>
          <w:szCs w:val="22"/>
        </w:rPr>
      </w:pPr>
    </w:p>
    <w:p w14:paraId="53AC0D69" w14:textId="4A8B402F" w:rsidR="00DD001A" w:rsidRDefault="00DD001A" w:rsidP="002D771B">
      <w:pPr>
        <w:pStyle w:val="ListParagraph"/>
        <w:numPr>
          <w:ilvl w:val="0"/>
          <w:numId w:val="1"/>
        </w:numPr>
        <w:tabs>
          <w:tab w:val="left" w:pos="1020"/>
        </w:tabs>
        <w:jc w:val="both"/>
        <w:rPr>
          <w:rFonts w:cs="Arial"/>
          <w:sz w:val="22"/>
          <w:szCs w:val="22"/>
        </w:rPr>
      </w:pPr>
      <w:r>
        <w:rPr>
          <w:rFonts w:cs="Arial"/>
          <w:sz w:val="22"/>
          <w:szCs w:val="22"/>
        </w:rPr>
        <w:t xml:space="preserve">It was noted that the species </w:t>
      </w:r>
      <w:ins w:id="4" w:author="Andrea Pauly" w:date="2023-07-20T11:05:00Z">
        <w:r w:rsidR="00C75919">
          <w:rPr>
            <w:rFonts w:cs="Arial"/>
            <w:sz w:val="22"/>
            <w:szCs w:val="22"/>
          </w:rPr>
          <w:t>is likely locally extirpated in parts</w:t>
        </w:r>
      </w:ins>
      <w:ins w:id="5" w:author="Andrea Pauly" w:date="2023-07-20T11:06:00Z">
        <w:r w:rsidR="00C75919">
          <w:rPr>
            <w:rFonts w:cs="Arial"/>
            <w:sz w:val="22"/>
            <w:szCs w:val="22"/>
          </w:rPr>
          <w:t xml:space="preserve"> of the Mediterranean but </w:t>
        </w:r>
        <w:r w:rsidR="00F1610F">
          <w:rPr>
            <w:rFonts w:cs="Arial"/>
            <w:sz w:val="22"/>
            <w:szCs w:val="22"/>
          </w:rPr>
          <w:t>is still relatively abundant (Despite population declines) in parts of its range</w:t>
        </w:r>
      </w:ins>
      <w:del w:id="6" w:author="Andrea Pauly" w:date="2023-07-20T11:07:00Z">
        <w:r w:rsidDel="00E8191B">
          <w:rPr>
            <w:rFonts w:cs="Arial"/>
            <w:sz w:val="22"/>
            <w:szCs w:val="22"/>
          </w:rPr>
          <w:delText xml:space="preserve">was very </w:delText>
        </w:r>
        <w:r w:rsidR="009344FF" w:rsidDel="00E8191B">
          <w:rPr>
            <w:rFonts w:cs="Arial"/>
            <w:sz w:val="22"/>
            <w:szCs w:val="22"/>
          </w:rPr>
          <w:delText>rare</w:delText>
        </w:r>
      </w:del>
      <w:r w:rsidR="009344FF">
        <w:rPr>
          <w:rFonts w:cs="Arial"/>
          <w:sz w:val="22"/>
          <w:szCs w:val="22"/>
        </w:rPr>
        <w:t>,</w:t>
      </w:r>
      <w:r w:rsidR="0079520F">
        <w:rPr>
          <w:rFonts w:cs="Arial"/>
          <w:sz w:val="22"/>
          <w:szCs w:val="22"/>
        </w:rPr>
        <w:t xml:space="preserve"> poorly studied </w:t>
      </w:r>
      <w:r>
        <w:rPr>
          <w:rFonts w:cs="Arial"/>
          <w:sz w:val="22"/>
          <w:szCs w:val="22"/>
        </w:rPr>
        <w:t xml:space="preserve">and that </w:t>
      </w:r>
      <w:r w:rsidR="0084748B">
        <w:rPr>
          <w:rFonts w:cs="Arial"/>
          <w:sz w:val="22"/>
          <w:szCs w:val="22"/>
        </w:rPr>
        <w:t>little information on its migration</w:t>
      </w:r>
      <w:r>
        <w:rPr>
          <w:rFonts w:cs="Arial"/>
          <w:sz w:val="22"/>
          <w:szCs w:val="22"/>
        </w:rPr>
        <w:t xml:space="preserve"> </w:t>
      </w:r>
      <w:r w:rsidR="0079520F">
        <w:rPr>
          <w:rFonts w:cs="Arial"/>
          <w:sz w:val="22"/>
          <w:szCs w:val="22"/>
        </w:rPr>
        <w:t>behavior</w:t>
      </w:r>
      <w:r>
        <w:rPr>
          <w:rFonts w:cs="Arial"/>
          <w:sz w:val="22"/>
          <w:szCs w:val="22"/>
        </w:rPr>
        <w:t xml:space="preserve"> </w:t>
      </w:r>
      <w:r w:rsidR="0079520F">
        <w:rPr>
          <w:rFonts w:cs="Arial"/>
          <w:sz w:val="22"/>
          <w:szCs w:val="22"/>
        </w:rPr>
        <w:t>is</w:t>
      </w:r>
      <w:r>
        <w:rPr>
          <w:rFonts w:cs="Arial"/>
          <w:sz w:val="22"/>
          <w:szCs w:val="22"/>
        </w:rPr>
        <w:t xml:space="preserve"> available</w:t>
      </w:r>
      <w:r w:rsidR="0079520F">
        <w:rPr>
          <w:rFonts w:cs="Arial"/>
          <w:sz w:val="22"/>
          <w:szCs w:val="22"/>
        </w:rPr>
        <w:t xml:space="preserve">. Under these circumstances it was felt </w:t>
      </w:r>
      <w:r w:rsidR="000277D0">
        <w:rPr>
          <w:rFonts w:cs="Arial"/>
          <w:sz w:val="22"/>
          <w:szCs w:val="22"/>
        </w:rPr>
        <w:t xml:space="preserve">difficult to </w:t>
      </w:r>
      <w:r>
        <w:rPr>
          <w:rFonts w:cs="Arial"/>
          <w:sz w:val="22"/>
          <w:szCs w:val="22"/>
        </w:rPr>
        <w:t xml:space="preserve">determine whether it meets </w:t>
      </w:r>
      <w:r w:rsidR="00430799">
        <w:rPr>
          <w:rFonts w:cs="Arial"/>
          <w:sz w:val="22"/>
          <w:szCs w:val="22"/>
        </w:rPr>
        <w:t>th</w:t>
      </w:r>
      <w:r>
        <w:rPr>
          <w:rFonts w:cs="Arial"/>
          <w:sz w:val="22"/>
          <w:szCs w:val="22"/>
        </w:rPr>
        <w:t xml:space="preserve">e CMS definition of “migratory”. </w:t>
      </w:r>
      <w:r w:rsidR="00131763">
        <w:rPr>
          <w:rFonts w:cs="Arial"/>
          <w:sz w:val="22"/>
          <w:szCs w:val="22"/>
        </w:rPr>
        <w:t xml:space="preserve">However, it was </w:t>
      </w:r>
      <w:r w:rsidR="005E4C38">
        <w:rPr>
          <w:rFonts w:cs="Arial"/>
          <w:sz w:val="22"/>
          <w:szCs w:val="22"/>
        </w:rPr>
        <w:t xml:space="preserve">pointed out that the species is considered migratory </w:t>
      </w:r>
      <w:r w:rsidR="000277D0">
        <w:rPr>
          <w:rFonts w:cs="Arial"/>
          <w:sz w:val="22"/>
          <w:szCs w:val="22"/>
        </w:rPr>
        <w:t>as comparisons with similar species</w:t>
      </w:r>
      <w:r w:rsidR="003F6676">
        <w:rPr>
          <w:rFonts w:cs="Arial"/>
          <w:sz w:val="22"/>
          <w:szCs w:val="22"/>
        </w:rPr>
        <w:t>, that are better studied,</w:t>
      </w:r>
      <w:r w:rsidR="000277D0">
        <w:rPr>
          <w:rFonts w:cs="Arial"/>
          <w:sz w:val="22"/>
          <w:szCs w:val="22"/>
        </w:rPr>
        <w:t xml:space="preserve"> suggest</w:t>
      </w:r>
      <w:r w:rsidR="003F6676">
        <w:rPr>
          <w:rFonts w:cs="Arial"/>
          <w:sz w:val="22"/>
          <w:szCs w:val="22"/>
        </w:rPr>
        <w:t>.</w:t>
      </w:r>
      <w:r w:rsidR="00832ACA">
        <w:rPr>
          <w:rFonts w:cs="Arial"/>
          <w:sz w:val="22"/>
          <w:szCs w:val="22"/>
        </w:rPr>
        <w:t xml:space="preserve"> </w:t>
      </w:r>
    </w:p>
    <w:p w14:paraId="79B97FD9" w14:textId="77777777" w:rsidR="00497D29" w:rsidRPr="00497D29" w:rsidRDefault="00497D29" w:rsidP="00497D29">
      <w:pPr>
        <w:pStyle w:val="ListParagraph"/>
        <w:rPr>
          <w:rFonts w:cs="Arial"/>
          <w:sz w:val="22"/>
          <w:szCs w:val="22"/>
        </w:rPr>
      </w:pPr>
    </w:p>
    <w:p w14:paraId="331B137C" w14:textId="1384A206" w:rsidR="00D074E3" w:rsidRDefault="00D074E3" w:rsidP="00D074E3">
      <w:pPr>
        <w:pStyle w:val="ListParagraph"/>
        <w:numPr>
          <w:ilvl w:val="0"/>
          <w:numId w:val="1"/>
        </w:numPr>
        <w:tabs>
          <w:tab w:val="left" w:pos="1020"/>
        </w:tabs>
        <w:jc w:val="both"/>
        <w:rPr>
          <w:rFonts w:cs="Arial"/>
          <w:sz w:val="22"/>
          <w:szCs w:val="22"/>
        </w:rPr>
      </w:pPr>
      <w:r w:rsidRPr="00D074E3">
        <w:rPr>
          <w:rFonts w:cs="Arial"/>
          <w:sz w:val="22"/>
          <w:szCs w:val="22"/>
        </w:rPr>
        <w:t xml:space="preserve">The </w:t>
      </w:r>
      <w:r w:rsidR="003C6670">
        <w:rPr>
          <w:rFonts w:cs="Arial"/>
          <w:sz w:val="22"/>
          <w:szCs w:val="22"/>
        </w:rPr>
        <w:t xml:space="preserve">Sharks </w:t>
      </w:r>
      <w:r w:rsidRPr="00D074E3">
        <w:rPr>
          <w:rFonts w:cs="Arial"/>
          <w:sz w:val="22"/>
          <w:szCs w:val="22"/>
        </w:rPr>
        <w:t xml:space="preserve">AC previously commented on the Sharks MOU listing proposal for </w:t>
      </w:r>
      <w:r w:rsidRPr="003C6670">
        <w:rPr>
          <w:rFonts w:cs="Arial"/>
          <w:i/>
          <w:iCs/>
          <w:sz w:val="22"/>
          <w:szCs w:val="22"/>
        </w:rPr>
        <w:t xml:space="preserve">R. </w:t>
      </w:r>
      <w:proofErr w:type="spellStart"/>
      <w:r w:rsidRPr="003C6670">
        <w:rPr>
          <w:rFonts w:cs="Arial"/>
          <w:i/>
          <w:iCs/>
          <w:sz w:val="22"/>
          <w:szCs w:val="22"/>
        </w:rPr>
        <w:t>rhinobatos</w:t>
      </w:r>
      <w:proofErr w:type="spellEnd"/>
      <w:r w:rsidRPr="003C6670">
        <w:rPr>
          <w:rFonts w:cs="Arial"/>
          <w:i/>
          <w:iCs/>
          <w:sz w:val="22"/>
          <w:szCs w:val="22"/>
        </w:rPr>
        <w:t>,</w:t>
      </w:r>
      <w:r w:rsidRPr="00D074E3">
        <w:rPr>
          <w:rFonts w:cs="Arial"/>
          <w:sz w:val="22"/>
          <w:szCs w:val="22"/>
        </w:rPr>
        <w:t xml:space="preserve"> noting “The Common Guitarfish is a coastal batoid species. Information from the Mediterranean Sea clearly indicates seasonal inshore-offshore migrations, although it was unclear as to whether these migrations crossed one or more national jurisdictional boundaries. Such seasonal </w:t>
      </w:r>
      <w:r w:rsidRPr="00D074E3">
        <w:rPr>
          <w:rFonts w:cs="Arial"/>
          <w:sz w:val="22"/>
          <w:szCs w:val="22"/>
        </w:rPr>
        <w:lastRenderedPageBreak/>
        <w:t xml:space="preserve">migrations were also noted off West Africa (Mauritania, Senegal, Guinea, Guinea-Bissau, and Sierra Leone), based on coastal fishers altering their fishing activities, and there was some evidence that these migrations crossed national jurisdictional boundaries (Diop and Menna 2000). The AC considered these migrations to be a significant portion of the population (as it is unlikely that fishers would shift their activities based on a few individuals because this would not be profitable). Given the known importance of West Africa to the species, international cooperation is required." </w:t>
      </w:r>
    </w:p>
    <w:p w14:paraId="31CF6D96" w14:textId="77777777" w:rsidR="00832ACA" w:rsidRPr="00832ACA" w:rsidRDefault="00832ACA" w:rsidP="00832ACA">
      <w:pPr>
        <w:pStyle w:val="ListParagraph"/>
        <w:rPr>
          <w:rFonts w:cs="Arial"/>
          <w:sz w:val="22"/>
          <w:szCs w:val="22"/>
        </w:rPr>
      </w:pPr>
    </w:p>
    <w:p w14:paraId="17A50C24" w14:textId="3B5C9668" w:rsidR="00832ACA" w:rsidRPr="003C6670" w:rsidRDefault="00832ACA" w:rsidP="00D074E3">
      <w:pPr>
        <w:pStyle w:val="ListParagraph"/>
        <w:numPr>
          <w:ilvl w:val="0"/>
          <w:numId w:val="1"/>
        </w:numPr>
        <w:tabs>
          <w:tab w:val="left" w:pos="1020"/>
        </w:tabs>
        <w:jc w:val="both"/>
        <w:rPr>
          <w:rFonts w:cs="Arial"/>
          <w:sz w:val="22"/>
          <w:szCs w:val="22"/>
        </w:rPr>
      </w:pPr>
      <w:r w:rsidRPr="00D074E3">
        <w:rPr>
          <w:rFonts w:cs="Arial"/>
          <w:sz w:val="22"/>
          <w:szCs w:val="22"/>
        </w:rPr>
        <w:t xml:space="preserve">In the absence of species-specific information for </w:t>
      </w:r>
      <w:r w:rsidRPr="00832ACA">
        <w:rPr>
          <w:rFonts w:cs="Arial"/>
          <w:i/>
          <w:iCs/>
          <w:sz w:val="22"/>
          <w:szCs w:val="22"/>
        </w:rPr>
        <w:t xml:space="preserve">G. </w:t>
      </w:r>
      <w:proofErr w:type="spellStart"/>
      <w:r w:rsidRPr="00832ACA">
        <w:rPr>
          <w:rFonts w:cs="Arial"/>
          <w:i/>
          <w:iCs/>
          <w:sz w:val="22"/>
          <w:szCs w:val="22"/>
        </w:rPr>
        <w:t>cemiculus</w:t>
      </w:r>
      <w:proofErr w:type="spellEnd"/>
      <w:r w:rsidRPr="003C6670">
        <w:rPr>
          <w:rFonts w:cs="Arial"/>
          <w:sz w:val="22"/>
          <w:szCs w:val="22"/>
        </w:rPr>
        <w:t>, the</w:t>
      </w:r>
      <w:r>
        <w:rPr>
          <w:rFonts w:cs="Arial"/>
          <w:sz w:val="22"/>
          <w:szCs w:val="22"/>
        </w:rPr>
        <w:t xml:space="preserve"> Sharks </w:t>
      </w:r>
      <w:r w:rsidRPr="003C6670">
        <w:rPr>
          <w:rFonts w:cs="Arial"/>
          <w:sz w:val="22"/>
          <w:szCs w:val="22"/>
        </w:rPr>
        <w:t>AC concluded that their migratory behaviors may broadly mirror those of such related and/or sympatric species</w:t>
      </w:r>
      <w:r w:rsidR="00CD7C46">
        <w:rPr>
          <w:rFonts w:cs="Arial"/>
          <w:sz w:val="22"/>
          <w:szCs w:val="22"/>
        </w:rPr>
        <w:t>, a position that was shared by the ScC-SC6.</w:t>
      </w:r>
    </w:p>
    <w:p w14:paraId="4443DD80" w14:textId="77777777" w:rsidR="00170AB1" w:rsidRPr="006356C5" w:rsidRDefault="00170AB1" w:rsidP="00170AB1">
      <w:pPr>
        <w:tabs>
          <w:tab w:val="left" w:pos="1020"/>
        </w:tabs>
        <w:rPr>
          <w:rFonts w:cs="Arial"/>
          <w:sz w:val="22"/>
          <w:szCs w:val="22"/>
        </w:rPr>
      </w:pPr>
    </w:p>
    <w:p w14:paraId="7A953EE7" w14:textId="77777777" w:rsidR="00170AB1" w:rsidRPr="009E5236" w:rsidRDefault="00170AB1" w:rsidP="00170AB1">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01ED1126" w14:textId="77777777" w:rsidR="007117FE" w:rsidRPr="009344FF" w:rsidRDefault="007117FE" w:rsidP="00355BE3">
      <w:pPr>
        <w:tabs>
          <w:tab w:val="left" w:pos="1020"/>
        </w:tabs>
        <w:rPr>
          <w:rFonts w:cs="Arial"/>
          <w:sz w:val="22"/>
          <w:szCs w:val="22"/>
        </w:rPr>
      </w:pPr>
    </w:p>
    <w:p w14:paraId="259324BC" w14:textId="4BA5AB00" w:rsidR="009344FF" w:rsidRPr="00673115" w:rsidRDefault="00F86A0B" w:rsidP="00F86A0B">
      <w:pPr>
        <w:pStyle w:val="ListParagraph"/>
        <w:numPr>
          <w:ilvl w:val="0"/>
          <w:numId w:val="1"/>
        </w:numPr>
        <w:tabs>
          <w:tab w:val="left" w:pos="1020"/>
        </w:tabs>
        <w:jc w:val="both"/>
        <w:rPr>
          <w:rFonts w:cs="Arial"/>
          <w:sz w:val="22"/>
          <w:szCs w:val="22"/>
        </w:rPr>
      </w:pPr>
      <w:r w:rsidRPr="00673115">
        <w:rPr>
          <w:rFonts w:cs="Arial"/>
          <w:sz w:val="22"/>
          <w:szCs w:val="22"/>
        </w:rPr>
        <w:t xml:space="preserve">ScC-SC6 noted that </w:t>
      </w:r>
      <w:r w:rsidR="000214DA" w:rsidRPr="00673115">
        <w:rPr>
          <w:rFonts w:cs="Arial"/>
          <w:sz w:val="22"/>
          <w:szCs w:val="22"/>
        </w:rPr>
        <w:t xml:space="preserve">several references were missing </w:t>
      </w:r>
      <w:r w:rsidR="00BA5FFA" w:rsidRPr="00673115">
        <w:rPr>
          <w:rFonts w:cs="Arial"/>
          <w:sz w:val="22"/>
          <w:szCs w:val="22"/>
        </w:rPr>
        <w:t xml:space="preserve">related to migration </w:t>
      </w:r>
      <w:r w:rsidR="00673115" w:rsidRPr="00673115">
        <w:rPr>
          <w:rFonts w:cs="Arial"/>
          <w:sz w:val="22"/>
          <w:szCs w:val="22"/>
        </w:rPr>
        <w:t>behavior</w:t>
      </w:r>
      <w:r w:rsidR="00134C80" w:rsidRPr="00673115">
        <w:rPr>
          <w:rFonts w:cs="Arial"/>
          <w:sz w:val="22"/>
          <w:szCs w:val="22"/>
        </w:rPr>
        <w:t xml:space="preserve"> and </w:t>
      </w:r>
      <w:r w:rsidR="00673115" w:rsidRPr="00673115">
        <w:rPr>
          <w:rFonts w:cs="Arial"/>
          <w:sz w:val="22"/>
          <w:szCs w:val="22"/>
        </w:rPr>
        <w:t>recommended</w:t>
      </w:r>
      <w:r w:rsidR="00134C80" w:rsidRPr="00673115">
        <w:rPr>
          <w:rFonts w:cs="Arial"/>
          <w:sz w:val="22"/>
          <w:szCs w:val="22"/>
        </w:rPr>
        <w:t xml:space="preserve"> that these should be provided by the proponent</w:t>
      </w:r>
      <w:r w:rsidR="00EA28A1">
        <w:rPr>
          <w:rFonts w:cs="Arial"/>
          <w:sz w:val="22"/>
          <w:szCs w:val="22"/>
        </w:rPr>
        <w:t>.</w:t>
      </w:r>
    </w:p>
    <w:sectPr w:rsidR="009344FF" w:rsidRPr="00673115" w:rsidSect="00950CD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53EF" w14:textId="77777777" w:rsidR="007C3313" w:rsidRDefault="007C3313" w:rsidP="00355BE3">
      <w:r>
        <w:separator/>
      </w:r>
    </w:p>
  </w:endnote>
  <w:endnote w:type="continuationSeparator" w:id="0">
    <w:p w14:paraId="44E9FF5C" w14:textId="77777777" w:rsidR="007C3313" w:rsidRDefault="007C3313" w:rsidP="00355BE3">
      <w:r>
        <w:continuationSeparator/>
      </w:r>
    </w:p>
  </w:endnote>
  <w:endnote w:type="continuationNotice" w:id="1">
    <w:p w14:paraId="03C4A31B" w14:textId="77777777" w:rsidR="007C3313" w:rsidRDefault="007C3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14E5" w14:textId="77777777" w:rsidR="007D48FF" w:rsidRDefault="007D48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3EB1" w14:textId="77777777" w:rsidR="007D48FF" w:rsidRDefault="007D4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E3439" w14:textId="77777777" w:rsidR="007C3313" w:rsidRDefault="007C3313" w:rsidP="00355BE3">
      <w:r>
        <w:separator/>
      </w:r>
    </w:p>
  </w:footnote>
  <w:footnote w:type="continuationSeparator" w:id="0">
    <w:p w14:paraId="07B93C18" w14:textId="77777777" w:rsidR="007C3313" w:rsidRDefault="007C3313" w:rsidP="00355BE3">
      <w:r>
        <w:continuationSeparator/>
      </w:r>
    </w:p>
  </w:footnote>
  <w:footnote w:type="continuationNotice" w:id="1">
    <w:p w14:paraId="6F353CA8" w14:textId="77777777" w:rsidR="007C3313" w:rsidRDefault="007C33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38C2006C"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r w:rsidR="00CD7C46" w:rsidRPr="00CD7C46">
      <w:rPr>
        <w:rFonts w:cs="Arial"/>
        <w:i/>
        <w:szCs w:val="18"/>
      </w:rPr>
      <w:t xml:space="preserve"> </w:t>
    </w:r>
    <w:r w:rsidR="00CD7C46" w:rsidRPr="00CA28BD">
      <w:rPr>
        <w:rFonts w:cs="Arial"/>
        <w:i/>
        <w:szCs w:val="18"/>
      </w:rPr>
      <w:t>Doc.</w:t>
    </w:r>
    <w:r w:rsidR="00CD7C46" w:rsidRPr="00CA28BD">
      <w:t xml:space="preserve"> </w:t>
    </w:r>
    <w:r w:rsidR="00CD7C46" w:rsidRPr="00CA28BD">
      <w:rPr>
        <w:rFonts w:cs="Arial"/>
        <w:i/>
        <w:szCs w:val="18"/>
      </w:rPr>
      <w:t>31.4.10/Add.1</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7288D" w14:textId="77777777" w:rsidR="007D48FF" w:rsidRDefault="007D48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2DFBC99B" w:rsidR="00355BE3" w:rsidRPr="008648EB" w:rsidRDefault="00355BE3" w:rsidP="00355BE3">
    <w:pPr>
      <w:pStyle w:val="Header"/>
      <w:pBdr>
        <w:bottom w:val="single" w:sz="4" w:space="1" w:color="auto"/>
      </w:pBdr>
      <w:jc w:val="right"/>
      <w:rPr>
        <w:rFonts w:cs="Arial"/>
        <w:i/>
        <w:szCs w:val="18"/>
      </w:rPr>
    </w:pPr>
    <w:r w:rsidRPr="00CA28BD">
      <w:rPr>
        <w:rFonts w:cs="Arial"/>
        <w:i/>
        <w:szCs w:val="18"/>
      </w:rPr>
      <w:t>UNEP/CMS/COP1</w:t>
    </w:r>
    <w:r w:rsidR="009163C0" w:rsidRPr="00CA28BD">
      <w:rPr>
        <w:rFonts w:cs="Arial"/>
        <w:i/>
        <w:szCs w:val="18"/>
      </w:rPr>
      <w:t>4</w:t>
    </w:r>
    <w:r w:rsidRPr="00CA28BD">
      <w:rPr>
        <w:rFonts w:cs="Arial"/>
        <w:i/>
        <w:szCs w:val="18"/>
      </w:rPr>
      <w:t>/Doc.</w:t>
    </w:r>
    <w:r w:rsidR="00CA28BD" w:rsidRPr="00CA28BD">
      <w:t xml:space="preserve"> </w:t>
    </w:r>
    <w:r w:rsidR="00CA28BD" w:rsidRPr="00CA28BD">
      <w:rPr>
        <w:rFonts w:cs="Arial"/>
        <w:i/>
        <w:szCs w:val="18"/>
      </w:rPr>
      <w:t>31.4.10</w:t>
    </w:r>
    <w:r w:rsidRPr="00CA28BD">
      <w:rPr>
        <w:rFonts w:cs="Arial"/>
        <w:i/>
        <w:szCs w:val="18"/>
      </w:rPr>
      <w:t>/Add.1</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2638"/>
    <w:rsid w:val="00016272"/>
    <w:rsid w:val="000214DA"/>
    <w:rsid w:val="000277D0"/>
    <w:rsid w:val="00030E61"/>
    <w:rsid w:val="00031985"/>
    <w:rsid w:val="00034907"/>
    <w:rsid w:val="0003542E"/>
    <w:rsid w:val="0005278D"/>
    <w:rsid w:val="00055530"/>
    <w:rsid w:val="000705AA"/>
    <w:rsid w:val="000A2F77"/>
    <w:rsid w:val="000D56B2"/>
    <w:rsid w:val="000E5F5D"/>
    <w:rsid w:val="00131763"/>
    <w:rsid w:val="00134C80"/>
    <w:rsid w:val="00137CE2"/>
    <w:rsid w:val="00167370"/>
    <w:rsid w:val="0017069A"/>
    <w:rsid w:val="00170AB1"/>
    <w:rsid w:val="001937D2"/>
    <w:rsid w:val="001B56AE"/>
    <w:rsid w:val="001F65E3"/>
    <w:rsid w:val="00261FA8"/>
    <w:rsid w:val="00275CED"/>
    <w:rsid w:val="00286569"/>
    <w:rsid w:val="002A53A5"/>
    <w:rsid w:val="002A6CF7"/>
    <w:rsid w:val="002B4851"/>
    <w:rsid w:val="002C11D2"/>
    <w:rsid w:val="002D771B"/>
    <w:rsid w:val="002F0D8D"/>
    <w:rsid w:val="002F15E1"/>
    <w:rsid w:val="0031309B"/>
    <w:rsid w:val="00355BE3"/>
    <w:rsid w:val="00393CA7"/>
    <w:rsid w:val="003A7183"/>
    <w:rsid w:val="003B3D49"/>
    <w:rsid w:val="003C6670"/>
    <w:rsid w:val="003F6676"/>
    <w:rsid w:val="00402509"/>
    <w:rsid w:val="00423CAC"/>
    <w:rsid w:val="00430799"/>
    <w:rsid w:val="00447843"/>
    <w:rsid w:val="00493E76"/>
    <w:rsid w:val="00496E4F"/>
    <w:rsid w:val="00497D29"/>
    <w:rsid w:val="004B4A91"/>
    <w:rsid w:val="004C44EE"/>
    <w:rsid w:val="004D569B"/>
    <w:rsid w:val="00512B49"/>
    <w:rsid w:val="005330F7"/>
    <w:rsid w:val="00544F9D"/>
    <w:rsid w:val="00546958"/>
    <w:rsid w:val="005530A2"/>
    <w:rsid w:val="005544A0"/>
    <w:rsid w:val="00563598"/>
    <w:rsid w:val="005648A4"/>
    <w:rsid w:val="00564AA9"/>
    <w:rsid w:val="0057020F"/>
    <w:rsid w:val="00587742"/>
    <w:rsid w:val="005B2560"/>
    <w:rsid w:val="005E412C"/>
    <w:rsid w:val="005E4C38"/>
    <w:rsid w:val="005F107D"/>
    <w:rsid w:val="00610584"/>
    <w:rsid w:val="006115DD"/>
    <w:rsid w:val="00673115"/>
    <w:rsid w:val="0068C6CD"/>
    <w:rsid w:val="006A199E"/>
    <w:rsid w:val="006D231D"/>
    <w:rsid w:val="006D451E"/>
    <w:rsid w:val="007117FE"/>
    <w:rsid w:val="00721FC1"/>
    <w:rsid w:val="00743376"/>
    <w:rsid w:val="007439D7"/>
    <w:rsid w:val="00761C3F"/>
    <w:rsid w:val="00763F42"/>
    <w:rsid w:val="00764B4D"/>
    <w:rsid w:val="0079520F"/>
    <w:rsid w:val="007C3313"/>
    <w:rsid w:val="007D48FF"/>
    <w:rsid w:val="00800D62"/>
    <w:rsid w:val="008225D6"/>
    <w:rsid w:val="00832ACA"/>
    <w:rsid w:val="00834FB0"/>
    <w:rsid w:val="0084748B"/>
    <w:rsid w:val="00853683"/>
    <w:rsid w:val="00862D61"/>
    <w:rsid w:val="008A0B95"/>
    <w:rsid w:val="008B1457"/>
    <w:rsid w:val="008B2E48"/>
    <w:rsid w:val="008C4DCB"/>
    <w:rsid w:val="008D0A1F"/>
    <w:rsid w:val="008E6E58"/>
    <w:rsid w:val="009163C0"/>
    <w:rsid w:val="009344FF"/>
    <w:rsid w:val="00950CDA"/>
    <w:rsid w:val="0096670D"/>
    <w:rsid w:val="0098277D"/>
    <w:rsid w:val="009C4675"/>
    <w:rsid w:val="009C4E54"/>
    <w:rsid w:val="009C4F6F"/>
    <w:rsid w:val="009E5236"/>
    <w:rsid w:val="00A51351"/>
    <w:rsid w:val="00A63156"/>
    <w:rsid w:val="00A84BD2"/>
    <w:rsid w:val="00AC4778"/>
    <w:rsid w:val="00AE4076"/>
    <w:rsid w:val="00AF05AF"/>
    <w:rsid w:val="00AF3AC4"/>
    <w:rsid w:val="00B10764"/>
    <w:rsid w:val="00B50E45"/>
    <w:rsid w:val="00B543C9"/>
    <w:rsid w:val="00B610DF"/>
    <w:rsid w:val="00B8060D"/>
    <w:rsid w:val="00B95FAB"/>
    <w:rsid w:val="00BA5FFA"/>
    <w:rsid w:val="00BC455A"/>
    <w:rsid w:val="00C17C1B"/>
    <w:rsid w:val="00C31B7E"/>
    <w:rsid w:val="00C354CA"/>
    <w:rsid w:val="00C75919"/>
    <w:rsid w:val="00C812BA"/>
    <w:rsid w:val="00C94EB5"/>
    <w:rsid w:val="00CA28BD"/>
    <w:rsid w:val="00CA2F44"/>
    <w:rsid w:val="00CA77AC"/>
    <w:rsid w:val="00CC3ED9"/>
    <w:rsid w:val="00CD69BF"/>
    <w:rsid w:val="00CD7C46"/>
    <w:rsid w:val="00CE5C34"/>
    <w:rsid w:val="00D074E3"/>
    <w:rsid w:val="00D45C2A"/>
    <w:rsid w:val="00D529B2"/>
    <w:rsid w:val="00D6106A"/>
    <w:rsid w:val="00DB3352"/>
    <w:rsid w:val="00DB792C"/>
    <w:rsid w:val="00DC6472"/>
    <w:rsid w:val="00DD001A"/>
    <w:rsid w:val="00E10325"/>
    <w:rsid w:val="00E43CB9"/>
    <w:rsid w:val="00E8191B"/>
    <w:rsid w:val="00E90B8F"/>
    <w:rsid w:val="00EA28A1"/>
    <w:rsid w:val="00EA2DA7"/>
    <w:rsid w:val="00ED5AC6"/>
    <w:rsid w:val="00EF0F00"/>
    <w:rsid w:val="00EF14F6"/>
    <w:rsid w:val="00F11E8B"/>
    <w:rsid w:val="00F1610F"/>
    <w:rsid w:val="00F86A0B"/>
    <w:rsid w:val="00F977C5"/>
    <w:rsid w:val="00FA4FB2"/>
    <w:rsid w:val="00FB08CB"/>
    <w:rsid w:val="00FB7708"/>
    <w:rsid w:val="00FD0735"/>
    <w:rsid w:val="00FD2CDE"/>
    <w:rsid w:val="013220D4"/>
    <w:rsid w:val="015BF8AF"/>
    <w:rsid w:val="033604D5"/>
    <w:rsid w:val="038DDD61"/>
    <w:rsid w:val="0397689F"/>
    <w:rsid w:val="03CA7620"/>
    <w:rsid w:val="0467FBA5"/>
    <w:rsid w:val="0470AF1E"/>
    <w:rsid w:val="06EACAEE"/>
    <w:rsid w:val="0962F424"/>
    <w:rsid w:val="0F0AC22B"/>
    <w:rsid w:val="0F32DE88"/>
    <w:rsid w:val="106D93A0"/>
    <w:rsid w:val="10ECABB4"/>
    <w:rsid w:val="123AB561"/>
    <w:rsid w:val="13B02599"/>
    <w:rsid w:val="15910C17"/>
    <w:rsid w:val="17202832"/>
    <w:rsid w:val="1768EB4C"/>
    <w:rsid w:val="18D1609F"/>
    <w:rsid w:val="1D0C56D1"/>
    <w:rsid w:val="1DEE71EE"/>
    <w:rsid w:val="1FAF9191"/>
    <w:rsid w:val="1FF699ED"/>
    <w:rsid w:val="20582619"/>
    <w:rsid w:val="215FA11C"/>
    <w:rsid w:val="22BADBF4"/>
    <w:rsid w:val="22EE5111"/>
    <w:rsid w:val="22FB717D"/>
    <w:rsid w:val="24AA97CE"/>
    <w:rsid w:val="27EB2235"/>
    <w:rsid w:val="28309155"/>
    <w:rsid w:val="2B598419"/>
    <w:rsid w:val="2CFAAB3A"/>
    <w:rsid w:val="30DB2CA5"/>
    <w:rsid w:val="320C977D"/>
    <w:rsid w:val="33690145"/>
    <w:rsid w:val="359F648E"/>
    <w:rsid w:val="35CBF271"/>
    <w:rsid w:val="38D78A90"/>
    <w:rsid w:val="3A2D70BC"/>
    <w:rsid w:val="42FF9391"/>
    <w:rsid w:val="433948B2"/>
    <w:rsid w:val="434941F1"/>
    <w:rsid w:val="43B95206"/>
    <w:rsid w:val="441921FC"/>
    <w:rsid w:val="473EB2D4"/>
    <w:rsid w:val="47BE18A2"/>
    <w:rsid w:val="4A5941F1"/>
    <w:rsid w:val="4B123B9F"/>
    <w:rsid w:val="4D0C658E"/>
    <w:rsid w:val="4FC93114"/>
    <w:rsid w:val="4FF4BA48"/>
    <w:rsid w:val="52921FFF"/>
    <w:rsid w:val="5299240E"/>
    <w:rsid w:val="53DC55FE"/>
    <w:rsid w:val="57F6F24E"/>
    <w:rsid w:val="5D38165A"/>
    <w:rsid w:val="5E9AFCCB"/>
    <w:rsid w:val="5EEED7F2"/>
    <w:rsid w:val="5F205C7F"/>
    <w:rsid w:val="5FE86DBC"/>
    <w:rsid w:val="60A72867"/>
    <w:rsid w:val="62B4EC95"/>
    <w:rsid w:val="62F826AD"/>
    <w:rsid w:val="6EEDD2C0"/>
    <w:rsid w:val="75270027"/>
    <w:rsid w:val="757DCD98"/>
    <w:rsid w:val="79BA40C9"/>
    <w:rsid w:val="7A3D4176"/>
    <w:rsid w:val="7A43E1D1"/>
    <w:rsid w:val="7AF47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69549"/>
  <w15:chartTrackingRefBased/>
  <w15:docId w15:val="{AEE174C4-59B1-47DE-9163-C9A22F29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styleId="Hyperlink">
    <w:name w:val="Hyperlink"/>
    <w:basedOn w:val="DefaultParagraphFont"/>
    <w:uiPriority w:val="99"/>
    <w:unhideWhenUsed/>
    <w:rsid w:val="0096670D"/>
    <w:rPr>
      <w:color w:val="0563C1" w:themeColor="hyperlink"/>
      <w:u w:val="single"/>
    </w:rPr>
  </w:style>
  <w:style w:type="character" w:styleId="CommentReference">
    <w:name w:val="annotation reference"/>
    <w:basedOn w:val="DefaultParagraphFont"/>
    <w:uiPriority w:val="99"/>
    <w:semiHidden/>
    <w:unhideWhenUsed/>
    <w:rsid w:val="00FB08CB"/>
    <w:rPr>
      <w:sz w:val="16"/>
      <w:szCs w:val="16"/>
    </w:rPr>
  </w:style>
  <w:style w:type="paragraph" w:styleId="CommentText">
    <w:name w:val="annotation text"/>
    <w:basedOn w:val="Normal"/>
    <w:link w:val="CommentTextChar"/>
    <w:uiPriority w:val="99"/>
    <w:unhideWhenUsed/>
    <w:rsid w:val="00FB08CB"/>
    <w:rPr>
      <w:sz w:val="20"/>
      <w:szCs w:val="20"/>
    </w:rPr>
  </w:style>
  <w:style w:type="character" w:customStyle="1" w:styleId="CommentTextChar">
    <w:name w:val="Comment Text Char"/>
    <w:basedOn w:val="DefaultParagraphFont"/>
    <w:link w:val="CommentText"/>
    <w:uiPriority w:val="99"/>
    <w:rsid w:val="00FB08CB"/>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08CB"/>
    <w:rPr>
      <w:b/>
      <w:bCs/>
    </w:rPr>
  </w:style>
  <w:style w:type="character" w:customStyle="1" w:styleId="CommentSubjectChar">
    <w:name w:val="Comment Subject Char"/>
    <w:basedOn w:val="CommentTextChar"/>
    <w:link w:val="CommentSubject"/>
    <w:uiPriority w:val="99"/>
    <w:semiHidden/>
    <w:rsid w:val="00FB08CB"/>
    <w:rPr>
      <w:rFonts w:eastAsia="Times New Roman" w:cs="Times New Roman"/>
      <w:b/>
      <w:bCs/>
      <w:sz w:val="20"/>
      <w:szCs w:val="20"/>
    </w:rPr>
  </w:style>
  <w:style w:type="paragraph" w:styleId="Revision">
    <w:name w:val="Revision"/>
    <w:hidden/>
    <w:uiPriority w:val="99"/>
    <w:semiHidden/>
    <w:rsid w:val="009C4F6F"/>
    <w:pPr>
      <w:spacing w:after="0" w:line="240" w:lineRule="auto"/>
    </w:pPr>
    <w:rPr>
      <w:rFonts w:eastAsia="Times New Roman" w:cs="Times New Roman"/>
      <w:sz w:val="18"/>
      <w:szCs w:val="24"/>
    </w:rPr>
  </w:style>
  <w:style w:type="character" w:customStyle="1" w:styleId="cf01">
    <w:name w:val="cf01"/>
    <w:basedOn w:val="DefaultParagraphFont"/>
    <w:rsid w:val="00E90B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cms.int/en/document/analysis-proposals-inclusion-shark-and-ray-species-appendices-convention-conserva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334C-663B-4F55-B8B7-0D2A049CAA99}">
  <ds:schemaRef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c15478a5-0be8-4f5d-8383-b307d5ba8bf6"/>
    <ds:schemaRef ds:uri="985ec44e-1bab-4c0b-9df0-6ba128686fc9"/>
    <ds:schemaRef ds:uri="a7b50396-0b06-45c1-b28e-46f86d566a10"/>
    <ds:schemaRef ds:uri="http://www.w3.org/XML/1998/namespace"/>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BE4ABAFD-7407-45C2-9983-CDC01ECC5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3319</Characters>
  <Application>Microsoft Office Word</Application>
  <DocSecurity>0</DocSecurity>
  <Lines>27</Lines>
  <Paragraphs>7</Paragraphs>
  <ScaleCrop>false</ScaleCrop>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2023-07-20T09:09:00Z</dcterms:created>
  <dcterms:modified xsi:type="dcterms:W3CDTF">2023-07-20T09:09:00Z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