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7B7E" w14:textId="77777777" w:rsidR="00355BE3" w:rsidRDefault="00355BE3" w:rsidP="00355BE3">
      <w:pPr>
        <w:pStyle w:val="Heading2"/>
        <w:keepNext w:val="0"/>
        <w:ind w:left="-90" w:right="11"/>
        <w:jc w:val="right"/>
        <w:rPr>
          <w:rFonts w:cs="Arial"/>
          <w:sz w:val="22"/>
          <w:szCs w:val="22"/>
          <w:lang w:val="en-GB"/>
        </w:rPr>
      </w:pPr>
      <w:r>
        <w:rPr>
          <w:rFonts w:cs="Arial"/>
          <w:sz w:val="22"/>
          <w:szCs w:val="22"/>
          <w:lang w:val="en-GB"/>
        </w:rPr>
        <w:t>ADDENDUM 1</w:t>
      </w:r>
    </w:p>
    <w:p w14:paraId="29165735" w14:textId="07867B19" w:rsidR="00355BE3" w:rsidRDefault="000606C4" w:rsidP="00355BE3">
      <w:pPr>
        <w:jc w:val="right"/>
        <w:rPr>
          <w:sz w:val="22"/>
          <w:szCs w:val="22"/>
          <w:lang w:val="en-GB"/>
        </w:rPr>
      </w:pPr>
      <w:r>
        <w:rPr>
          <w:sz w:val="22"/>
          <w:szCs w:val="22"/>
          <w:lang w:val="en-GB"/>
        </w:rPr>
        <w:t>In-session version</w:t>
      </w:r>
    </w:p>
    <w:p w14:paraId="54E0B9FA" w14:textId="77777777" w:rsidR="000606C4" w:rsidRPr="00275CED" w:rsidRDefault="000606C4" w:rsidP="00355BE3">
      <w:pPr>
        <w:jc w:val="right"/>
        <w:rPr>
          <w:sz w:val="22"/>
          <w:szCs w:val="22"/>
          <w:lang w:val="en-GB"/>
        </w:rPr>
      </w:pPr>
    </w:p>
    <w:p w14:paraId="591C5C34" w14:textId="77777777" w:rsidR="00355BE3" w:rsidRDefault="00355BE3" w:rsidP="00355BE3">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14:paraId="300A0977" w14:textId="178B93F0" w:rsidR="00355BE3" w:rsidRPr="003E24AC" w:rsidRDefault="00355BE3" w:rsidP="00355BE3">
      <w:pPr>
        <w:pStyle w:val="Heading2"/>
        <w:keepNext w:val="0"/>
        <w:ind w:left="-90" w:right="-367"/>
        <w:jc w:val="center"/>
        <w:rPr>
          <w:rFonts w:cs="Arial"/>
          <w:b w:val="0"/>
          <w:sz w:val="22"/>
          <w:szCs w:val="22"/>
          <w:lang w:val="en-GB"/>
        </w:rPr>
      </w:pPr>
      <w:r>
        <w:rPr>
          <w:rFonts w:cs="Arial"/>
          <w:b w:val="0"/>
          <w:sz w:val="22"/>
          <w:szCs w:val="22"/>
          <w:lang w:val="en-GB"/>
        </w:rPr>
        <w:t>(arising from ScC-SC</w:t>
      </w:r>
      <w:r w:rsidR="009163C0">
        <w:rPr>
          <w:rFonts w:cs="Arial"/>
          <w:b w:val="0"/>
          <w:sz w:val="22"/>
          <w:szCs w:val="22"/>
          <w:lang w:val="en-GB"/>
        </w:rPr>
        <w:t>6</w:t>
      </w:r>
      <w:r>
        <w:rPr>
          <w:rFonts w:cs="Arial"/>
          <w:b w:val="0"/>
          <w:sz w:val="22"/>
          <w:szCs w:val="22"/>
          <w:lang w:val="en-GB"/>
        </w:rPr>
        <w:t xml:space="preserve">) </w:t>
      </w:r>
    </w:p>
    <w:p w14:paraId="0C19D427" w14:textId="77777777" w:rsidR="00355BE3" w:rsidRDefault="00355BE3" w:rsidP="00355BE3">
      <w:pPr>
        <w:pStyle w:val="Heading2"/>
        <w:keepNext w:val="0"/>
        <w:ind w:left="-90" w:right="-367"/>
        <w:jc w:val="center"/>
        <w:rPr>
          <w:rFonts w:cs="Arial"/>
          <w:sz w:val="22"/>
          <w:szCs w:val="22"/>
          <w:lang w:val="en-GB"/>
        </w:rPr>
      </w:pPr>
    </w:p>
    <w:p w14:paraId="55EC9F4D" w14:textId="545B4125" w:rsidR="00834FB0" w:rsidRDefault="00FA6996" w:rsidP="00355BE3">
      <w:pPr>
        <w:pStyle w:val="Heading2"/>
        <w:keepNext w:val="0"/>
        <w:ind w:left="-90" w:right="-367"/>
        <w:jc w:val="center"/>
        <w:rPr>
          <w:bCs w:val="0"/>
          <w:sz w:val="22"/>
          <w:szCs w:val="22"/>
        </w:rPr>
      </w:pPr>
      <w:r>
        <w:rPr>
          <w:bCs w:val="0"/>
          <w:sz w:val="22"/>
          <w:szCs w:val="22"/>
        </w:rPr>
        <w:t>ECOTOURISM AND MIGRATORY SPECIES</w:t>
      </w:r>
    </w:p>
    <w:p w14:paraId="71A84395" w14:textId="77777777" w:rsidR="00743376" w:rsidRPr="00743376" w:rsidRDefault="00743376" w:rsidP="00743376">
      <w:pPr>
        <w:rPr>
          <w:sz w:val="22"/>
          <w:szCs w:val="22"/>
        </w:rPr>
      </w:pPr>
    </w:p>
    <w:p w14:paraId="5F359992" w14:textId="09E463BD" w:rsidR="00355BE3" w:rsidRDefault="00355BE3" w:rsidP="00355BE3">
      <w:pPr>
        <w:pStyle w:val="Heading2"/>
        <w:keepNext w:val="0"/>
        <w:ind w:left="-90" w:right="-367"/>
        <w:jc w:val="center"/>
        <w:rPr>
          <w:rFonts w:cs="Arial"/>
          <w:sz w:val="22"/>
          <w:szCs w:val="22"/>
        </w:rPr>
      </w:pPr>
      <w:r w:rsidRPr="00FE4814">
        <w:rPr>
          <w:rFonts w:cs="Arial"/>
          <w:sz w:val="22"/>
          <w:szCs w:val="22"/>
        </w:rPr>
        <w:t>UNEP/CMS/COP1</w:t>
      </w:r>
      <w:r w:rsidR="009163C0">
        <w:rPr>
          <w:rFonts w:cs="Arial"/>
          <w:sz w:val="22"/>
          <w:szCs w:val="22"/>
        </w:rPr>
        <w:t>4</w:t>
      </w:r>
      <w:r w:rsidRPr="00FE4814">
        <w:rPr>
          <w:rFonts w:cs="Arial"/>
          <w:sz w:val="22"/>
          <w:szCs w:val="22"/>
        </w:rPr>
        <w:t>/Doc</w:t>
      </w:r>
      <w:r w:rsidR="00834FB0">
        <w:rPr>
          <w:rFonts w:cs="Arial"/>
          <w:sz w:val="22"/>
          <w:szCs w:val="22"/>
        </w:rPr>
        <w:t>.</w:t>
      </w:r>
      <w:r w:rsidR="00FA6996">
        <w:rPr>
          <w:rFonts w:cs="Arial"/>
          <w:sz w:val="22"/>
          <w:szCs w:val="22"/>
        </w:rPr>
        <w:t>30.6</w:t>
      </w:r>
    </w:p>
    <w:p w14:paraId="26516C5A" w14:textId="77777777" w:rsidR="00355BE3" w:rsidRDefault="00355BE3" w:rsidP="00E0745E">
      <w:pPr>
        <w:tabs>
          <w:tab w:val="left" w:pos="1020"/>
        </w:tabs>
        <w:jc w:val="center"/>
        <w:rPr>
          <w:rFonts w:cs="Arial"/>
          <w:sz w:val="22"/>
          <w:szCs w:val="22"/>
        </w:rPr>
      </w:pPr>
    </w:p>
    <w:p w14:paraId="40431FCA" w14:textId="27DD6027" w:rsidR="00E0745E" w:rsidRPr="00B64E34" w:rsidRDefault="00E0745E" w:rsidP="00B64E34">
      <w:pPr>
        <w:pStyle w:val="Heading1"/>
        <w:rPr>
          <w:i w:val="0"/>
          <w:iCs w:val="0"/>
        </w:rPr>
      </w:pPr>
      <w:r>
        <w:rPr>
          <w:i w:val="0"/>
          <w:iCs w:val="0"/>
        </w:rPr>
        <w:t>(</w:t>
      </w:r>
      <w:r w:rsidRPr="007A518D">
        <w:t>ScC-SC6 Agenda item 12.6</w:t>
      </w:r>
      <w:r>
        <w:rPr>
          <w:i w:val="0"/>
          <w:iCs w:val="0"/>
        </w:rPr>
        <w:t>)</w:t>
      </w:r>
    </w:p>
    <w:p w14:paraId="1CB68B45" w14:textId="77777777" w:rsidR="00355BE3" w:rsidRPr="00743376" w:rsidRDefault="00355BE3" w:rsidP="00355BE3">
      <w:pPr>
        <w:tabs>
          <w:tab w:val="left" w:pos="1020"/>
        </w:tabs>
        <w:rPr>
          <w:rFonts w:cs="Arial"/>
          <w:sz w:val="22"/>
          <w:szCs w:val="22"/>
        </w:rPr>
      </w:pPr>
    </w:p>
    <w:p w14:paraId="5B60772A" w14:textId="77777777" w:rsidR="00167370" w:rsidRPr="00743376" w:rsidRDefault="00167370" w:rsidP="00355BE3">
      <w:pPr>
        <w:tabs>
          <w:tab w:val="left" w:pos="1020"/>
        </w:tabs>
        <w:rPr>
          <w:rFonts w:cs="Arial"/>
          <w:sz w:val="22"/>
          <w:szCs w:val="22"/>
        </w:rPr>
      </w:pPr>
    </w:p>
    <w:p w14:paraId="22E43B99" w14:textId="77777777" w:rsidR="00170AB1" w:rsidRPr="00DF4423" w:rsidRDefault="00170AB1" w:rsidP="00170AB1">
      <w:pPr>
        <w:tabs>
          <w:tab w:val="left" w:pos="1020"/>
        </w:tabs>
        <w:rPr>
          <w:rFonts w:cs="Arial"/>
          <w:b/>
          <w:sz w:val="22"/>
          <w:szCs w:val="22"/>
        </w:rPr>
      </w:pPr>
      <w:r w:rsidRPr="00DF4423">
        <w:rPr>
          <w:rFonts w:cs="Arial"/>
          <w:b/>
          <w:sz w:val="22"/>
          <w:szCs w:val="22"/>
        </w:rPr>
        <w:t>RECOMMENDATIONS TO COP1</w:t>
      </w:r>
      <w:r>
        <w:rPr>
          <w:rFonts w:cs="Arial"/>
          <w:b/>
          <w:sz w:val="22"/>
          <w:szCs w:val="22"/>
        </w:rPr>
        <w:t>4</w:t>
      </w:r>
    </w:p>
    <w:p w14:paraId="58FD5CCC" w14:textId="77777777" w:rsidR="00F76361" w:rsidRPr="00151667" w:rsidRDefault="00F76361" w:rsidP="00170AB1">
      <w:pPr>
        <w:tabs>
          <w:tab w:val="left" w:pos="1020"/>
        </w:tabs>
        <w:jc w:val="both"/>
        <w:rPr>
          <w:rFonts w:cs="Arial"/>
          <w:sz w:val="22"/>
          <w:szCs w:val="22"/>
        </w:rPr>
      </w:pPr>
    </w:p>
    <w:p w14:paraId="7AEEDFBD" w14:textId="6BC4E2A1" w:rsidR="00F76361" w:rsidRPr="00417B47" w:rsidRDefault="00F76361" w:rsidP="004852F5">
      <w:pPr>
        <w:pStyle w:val="BodyText"/>
      </w:pPr>
      <w:r w:rsidRPr="00417B47">
        <w:t>The Sessional Co</w:t>
      </w:r>
      <w:r w:rsidR="001E7A94">
        <w:t>mmittee</w:t>
      </w:r>
      <w:r w:rsidRPr="00417B47">
        <w:t xml:space="preserve"> </w:t>
      </w:r>
      <w:r w:rsidR="5171A38A" w:rsidRPr="31048854">
        <w:t>agree</w:t>
      </w:r>
      <w:r w:rsidR="006726EC">
        <w:t>d</w:t>
      </w:r>
      <w:r w:rsidR="5171A38A" w:rsidRPr="31048854">
        <w:t xml:space="preserve"> with </w:t>
      </w:r>
      <w:r w:rsidR="00570603">
        <w:t>the proposed amendments to Resolution 12.23</w:t>
      </w:r>
      <w:r w:rsidR="00395FC5">
        <w:t xml:space="preserve"> </w:t>
      </w:r>
      <w:r w:rsidR="35A212B9" w:rsidRPr="31048854">
        <w:t xml:space="preserve">contained in the Document, </w:t>
      </w:r>
      <w:r w:rsidR="008231E7">
        <w:t>with the following amendments</w:t>
      </w:r>
      <w:r w:rsidR="00021B1E" w:rsidRPr="31048854">
        <w:t>:</w:t>
      </w:r>
    </w:p>
    <w:p w14:paraId="2F50CB74" w14:textId="77777777" w:rsidR="00170AB1" w:rsidRDefault="00170AB1" w:rsidP="00170AB1">
      <w:pPr>
        <w:tabs>
          <w:tab w:val="left" w:pos="1020"/>
        </w:tabs>
        <w:rPr>
          <w:rFonts w:cs="Arial"/>
          <w:sz w:val="22"/>
          <w:szCs w:val="22"/>
        </w:rPr>
      </w:pPr>
    </w:p>
    <w:p w14:paraId="31FA5A00" w14:textId="7F1BE21C" w:rsidR="00417B47" w:rsidRDefault="00E86C02" w:rsidP="00151667">
      <w:pPr>
        <w:pStyle w:val="BodyText"/>
        <w:ind w:left="426" w:hanging="426"/>
      </w:pPr>
      <w:r>
        <w:t xml:space="preserve">1. </w:t>
      </w:r>
      <w:r w:rsidR="00151667">
        <w:tab/>
      </w:r>
      <w:r w:rsidR="00EB5B72" w:rsidRPr="00E86C02">
        <w:t xml:space="preserve">Add </w:t>
      </w:r>
      <w:r w:rsidR="00C77D3A">
        <w:t>new text</w:t>
      </w:r>
      <w:r w:rsidR="00EB5B72" w:rsidRPr="00E86C02">
        <w:t xml:space="preserve"> to </w:t>
      </w:r>
      <w:r w:rsidR="00EB5B72">
        <w:t>paragr</w:t>
      </w:r>
      <w:r w:rsidR="008C580E">
        <w:t>aph 6 of the preamble</w:t>
      </w:r>
      <w:r w:rsidR="004A3916">
        <w:t>, which would then</w:t>
      </w:r>
      <w:r w:rsidR="008C580E">
        <w:t xml:space="preserve"> read as follows:</w:t>
      </w:r>
    </w:p>
    <w:p w14:paraId="110A1275" w14:textId="77777777" w:rsidR="008C580E" w:rsidRDefault="008C580E" w:rsidP="00170AB1">
      <w:pPr>
        <w:tabs>
          <w:tab w:val="left" w:pos="1020"/>
        </w:tabs>
        <w:jc w:val="both"/>
        <w:rPr>
          <w:rFonts w:cs="Arial"/>
          <w:sz w:val="22"/>
          <w:szCs w:val="22"/>
        </w:rPr>
      </w:pPr>
    </w:p>
    <w:p w14:paraId="0DF5EE9C" w14:textId="20747A25" w:rsidR="00EB5B72" w:rsidRPr="00197AC2" w:rsidRDefault="00EB5B72" w:rsidP="00197AC2">
      <w:pPr>
        <w:tabs>
          <w:tab w:val="left" w:pos="1020"/>
        </w:tabs>
        <w:ind w:left="567"/>
        <w:jc w:val="both"/>
        <w:rPr>
          <w:rFonts w:cs="Arial"/>
          <w:iCs/>
          <w:sz w:val="20"/>
          <w:szCs w:val="20"/>
        </w:rPr>
      </w:pPr>
      <w:r w:rsidRPr="00197AC2">
        <w:rPr>
          <w:rFonts w:cs="Arial"/>
          <w:i/>
          <w:sz w:val="20"/>
          <w:szCs w:val="20"/>
        </w:rPr>
        <w:t>Recognizing</w:t>
      </w:r>
      <w:r w:rsidRPr="00197AC2">
        <w:rPr>
          <w:rFonts w:cs="Arial"/>
          <w:iCs/>
          <w:sz w:val="20"/>
          <w:szCs w:val="20"/>
        </w:rPr>
        <w:t xml:space="preserve"> the frameworks and plans under various regional and sub-regional initiatives that include measures to address the impacts of tourism on natural resources and species, such as but not limited to, the Coral Triangle Initiative in the Asia Pacific, the Sulu Sulawesi Marine Ecoregion in South-East Asia, the Caribbean Regional Sea </w:t>
      </w:r>
      <w:proofErr w:type="spellStart"/>
      <w:r w:rsidRPr="00197AC2">
        <w:rPr>
          <w:rFonts w:cs="Arial"/>
          <w:iCs/>
          <w:sz w:val="20"/>
          <w:szCs w:val="20"/>
        </w:rPr>
        <w:t>Programme</w:t>
      </w:r>
      <w:proofErr w:type="spellEnd"/>
      <w:r w:rsidRPr="00197AC2">
        <w:rPr>
          <w:rFonts w:cs="Arial"/>
          <w:iCs/>
          <w:sz w:val="20"/>
          <w:szCs w:val="20"/>
        </w:rPr>
        <w:t xml:space="preserve">, particularly through its protocol on Specially Protected Areas and Wildlife (SPAW), </w:t>
      </w:r>
      <w:ins w:id="0" w:author="Nikola Besek" w:date="2023-07-19T16:25:00Z">
        <w:r w:rsidR="00C150BC" w:rsidRPr="00197AC2">
          <w:rPr>
            <w:rFonts w:cs="Arial"/>
            <w:iCs/>
            <w:sz w:val="20"/>
            <w:szCs w:val="20"/>
            <w:u w:val="single"/>
          </w:rPr>
          <w:t xml:space="preserve">the </w:t>
        </w:r>
        <w:proofErr w:type="spellStart"/>
        <w:r w:rsidR="00C150BC" w:rsidRPr="00197AC2">
          <w:rPr>
            <w:rFonts w:cs="Arial"/>
            <w:iCs/>
            <w:sz w:val="20"/>
            <w:szCs w:val="20"/>
            <w:u w:val="single"/>
          </w:rPr>
          <w:t>Transfrontier</w:t>
        </w:r>
        <w:proofErr w:type="spellEnd"/>
        <w:r w:rsidR="00C150BC" w:rsidRPr="00197AC2">
          <w:rPr>
            <w:rFonts w:cs="Arial"/>
            <w:iCs/>
            <w:sz w:val="20"/>
            <w:szCs w:val="20"/>
            <w:u w:val="single"/>
          </w:rPr>
          <w:t xml:space="preserve"> Conservation Areas of South African Development Community (SADC)</w:t>
        </w:r>
      </w:ins>
      <w:ins w:id="1" w:author="Nikola Besek" w:date="2023-07-19T16:26:00Z">
        <w:r w:rsidR="00C150BC">
          <w:rPr>
            <w:rFonts w:cs="Arial"/>
            <w:iCs/>
            <w:sz w:val="20"/>
            <w:szCs w:val="20"/>
            <w:u w:val="single"/>
          </w:rPr>
          <w:t xml:space="preserve"> </w:t>
        </w:r>
      </w:ins>
      <w:r w:rsidRPr="00197AC2">
        <w:rPr>
          <w:rFonts w:cs="Arial"/>
          <w:iCs/>
          <w:sz w:val="20"/>
          <w:szCs w:val="20"/>
        </w:rPr>
        <w:t xml:space="preserve">and the Agreement on the Conservation of African-Eurasian Migratory Waterbirds (AEWA) with its guidelines on the development of ecotourism at wetlands, </w:t>
      </w:r>
    </w:p>
    <w:p w14:paraId="63F5D0B8" w14:textId="77777777" w:rsidR="00935C3F" w:rsidRDefault="00935C3F" w:rsidP="00EA018D">
      <w:pPr>
        <w:tabs>
          <w:tab w:val="left" w:pos="1020"/>
        </w:tabs>
        <w:rPr>
          <w:rFonts w:cs="Arial"/>
          <w:sz w:val="22"/>
          <w:szCs w:val="22"/>
        </w:rPr>
      </w:pPr>
    </w:p>
    <w:p w14:paraId="51D7594E" w14:textId="796E8790" w:rsidR="00C77D3A" w:rsidRDefault="00935C3F" w:rsidP="00151667">
      <w:pPr>
        <w:pStyle w:val="BodyText"/>
        <w:ind w:left="426" w:hanging="426"/>
      </w:pPr>
      <w:r>
        <w:t>2</w:t>
      </w:r>
      <w:r w:rsidR="00C77D3A">
        <w:t xml:space="preserve">. </w:t>
      </w:r>
      <w:r w:rsidR="00151667">
        <w:tab/>
      </w:r>
      <w:r w:rsidR="00C77D3A" w:rsidRPr="00E86C02">
        <w:t xml:space="preserve">Add </w:t>
      </w:r>
      <w:r w:rsidR="00C77D3A">
        <w:t>new text</w:t>
      </w:r>
      <w:r w:rsidR="00C77D3A" w:rsidRPr="00E86C02">
        <w:t xml:space="preserve"> to </w:t>
      </w:r>
      <w:r w:rsidR="00C77D3A">
        <w:t xml:space="preserve">paragraph </w:t>
      </w:r>
      <w:r w:rsidR="00D356E7">
        <w:t>17</w:t>
      </w:r>
      <w:r w:rsidR="00C77D3A">
        <w:t xml:space="preserve"> of the preamble</w:t>
      </w:r>
      <w:r w:rsidR="004A3916">
        <w:t>, which would then</w:t>
      </w:r>
      <w:r w:rsidR="00C77D3A">
        <w:t xml:space="preserve"> read as follows:</w:t>
      </w:r>
    </w:p>
    <w:p w14:paraId="2D9896A1" w14:textId="77777777" w:rsidR="00C77D3A" w:rsidRDefault="00C77D3A" w:rsidP="00EA018D">
      <w:pPr>
        <w:tabs>
          <w:tab w:val="left" w:pos="1020"/>
        </w:tabs>
        <w:rPr>
          <w:rFonts w:cs="Arial"/>
          <w:sz w:val="22"/>
          <w:szCs w:val="22"/>
        </w:rPr>
      </w:pPr>
    </w:p>
    <w:p w14:paraId="0B29CEF3" w14:textId="78918ECB" w:rsidR="00EA018D" w:rsidRPr="00E57F28" w:rsidRDefault="00EA018D" w:rsidP="004B7C82">
      <w:pPr>
        <w:tabs>
          <w:tab w:val="left" w:pos="1020"/>
        </w:tabs>
        <w:ind w:left="567"/>
        <w:jc w:val="both"/>
        <w:rPr>
          <w:rFonts w:cs="Arial"/>
          <w:sz w:val="20"/>
          <w:szCs w:val="20"/>
        </w:rPr>
      </w:pPr>
      <w:r w:rsidRPr="31048854">
        <w:rPr>
          <w:rFonts w:cs="Arial"/>
          <w:i/>
          <w:iCs/>
          <w:sz w:val="20"/>
          <w:szCs w:val="20"/>
        </w:rPr>
        <w:t>Recognizing</w:t>
      </w:r>
      <w:r w:rsidRPr="31048854">
        <w:rPr>
          <w:rFonts w:cs="Arial"/>
          <w:sz w:val="20"/>
          <w:szCs w:val="20"/>
        </w:rPr>
        <w:t xml:space="preserve"> that a number of governments have put in place comprehensive national regulations or guidelines to ensure the sustainability of tourism activities with stringent regulations on interactions with wild animals</w:t>
      </w:r>
      <w:ins w:id="2" w:author="Nikola Besek" w:date="2023-07-19T16:26:00Z">
        <w:r w:rsidR="00DD19B1">
          <w:rPr>
            <w:rFonts w:cs="Arial"/>
            <w:sz w:val="20"/>
            <w:szCs w:val="20"/>
          </w:rPr>
          <w:t xml:space="preserve">, </w:t>
        </w:r>
        <w:r w:rsidR="00DD19B1" w:rsidRPr="31048854">
          <w:rPr>
            <w:rFonts w:cs="Arial"/>
            <w:sz w:val="20"/>
            <w:szCs w:val="20"/>
            <w:u w:val="single"/>
          </w:rPr>
          <w:t>but that the effectiveness of such measures can be compromised if similar protections are not provided for migratory species in other jurisdictions throughout their range</w:t>
        </w:r>
      </w:ins>
    </w:p>
    <w:p w14:paraId="34ED48DF" w14:textId="77777777" w:rsidR="00C77D3A" w:rsidRDefault="00C77D3A" w:rsidP="00C77D3A">
      <w:pPr>
        <w:pStyle w:val="BodyText"/>
      </w:pPr>
    </w:p>
    <w:p w14:paraId="23B74881" w14:textId="372B6C43" w:rsidR="00C77D3A" w:rsidRDefault="00FA7A55" w:rsidP="00151667">
      <w:pPr>
        <w:pStyle w:val="BodyText"/>
        <w:ind w:left="426" w:hanging="426"/>
      </w:pPr>
      <w:r>
        <w:t>3</w:t>
      </w:r>
      <w:r w:rsidR="00C77D3A">
        <w:t xml:space="preserve">. </w:t>
      </w:r>
      <w:r w:rsidR="00151667">
        <w:tab/>
      </w:r>
      <w:r w:rsidR="00C77D3A">
        <w:t xml:space="preserve">Add new text to paragraph </w:t>
      </w:r>
      <w:r w:rsidR="00D356E7">
        <w:t>20</w:t>
      </w:r>
      <w:r w:rsidR="00C77D3A">
        <w:t xml:space="preserve"> of the preamble</w:t>
      </w:r>
      <w:r w:rsidR="004A3916">
        <w:t xml:space="preserve">, </w:t>
      </w:r>
      <w:r w:rsidR="00F44E0F">
        <w:t xml:space="preserve">which would then </w:t>
      </w:r>
      <w:r w:rsidR="00C77D3A">
        <w:t>read as follows:</w:t>
      </w:r>
    </w:p>
    <w:p w14:paraId="65EBD780" w14:textId="77777777" w:rsidR="00C77D3A" w:rsidRDefault="00C77D3A" w:rsidP="00170AB1">
      <w:pPr>
        <w:tabs>
          <w:tab w:val="left" w:pos="1020"/>
        </w:tabs>
        <w:jc w:val="both"/>
        <w:rPr>
          <w:rFonts w:cs="Arial"/>
          <w:sz w:val="22"/>
          <w:szCs w:val="22"/>
        </w:rPr>
      </w:pPr>
    </w:p>
    <w:p w14:paraId="56FCF71C" w14:textId="1454A133" w:rsidR="00EA018D" w:rsidRPr="00900616" w:rsidRDefault="00EA018D" w:rsidP="00EF0530">
      <w:pPr>
        <w:tabs>
          <w:tab w:val="left" w:pos="1020"/>
        </w:tabs>
        <w:ind w:left="567"/>
        <w:jc w:val="both"/>
        <w:rPr>
          <w:rFonts w:cs="Arial"/>
          <w:sz w:val="20"/>
          <w:szCs w:val="20"/>
        </w:rPr>
      </w:pPr>
      <w:r w:rsidRPr="31048854">
        <w:rPr>
          <w:rFonts w:cs="Arial"/>
          <w:i/>
          <w:iCs/>
          <w:sz w:val="20"/>
          <w:szCs w:val="20"/>
        </w:rPr>
        <w:t>Noting</w:t>
      </w:r>
      <w:r w:rsidRPr="31048854">
        <w:rPr>
          <w:rFonts w:cs="Arial"/>
          <w:sz w:val="20"/>
          <w:szCs w:val="20"/>
        </w:rPr>
        <w:t xml:space="preserve"> that sustainable tourism can contribute to global biodiversity and sustainable development goals and targets including the</w:t>
      </w:r>
      <w:r w:rsidR="076127F0" w:rsidRPr="31048854">
        <w:rPr>
          <w:rFonts w:cs="Arial"/>
          <w:sz w:val="20"/>
          <w:szCs w:val="20"/>
        </w:rPr>
        <w:t xml:space="preserve"> </w:t>
      </w:r>
      <w:ins w:id="3" w:author="Nikola Besek" w:date="2023-07-19T16:27:00Z">
        <w:r w:rsidR="00DD19B1" w:rsidRPr="00150600">
          <w:rPr>
            <w:rFonts w:cs="Arial"/>
            <w:sz w:val="20"/>
            <w:szCs w:val="20"/>
            <w:u w:val="single"/>
          </w:rPr>
          <w:t>2030 Agenda for Sustainable Development</w:t>
        </w:r>
      </w:ins>
      <w:del w:id="4" w:author="Nikola Besek" w:date="2023-07-19T16:29:00Z">
        <w:r w:rsidR="00040B54" w:rsidDel="00AF3098">
          <w:rPr>
            <w:rFonts w:cs="Arial"/>
            <w:sz w:val="20"/>
            <w:szCs w:val="20"/>
          </w:rPr>
          <w:delText xml:space="preserve"> </w:delText>
        </w:r>
        <w:r w:rsidR="00AF3098" w:rsidDel="00AF3098">
          <w:rPr>
            <w:rFonts w:cs="Arial"/>
            <w:sz w:val="20"/>
            <w:szCs w:val="20"/>
          </w:rPr>
          <w:delText>new Agenda 2030</w:delText>
        </w:r>
      </w:del>
      <w:r w:rsidR="00AF3098">
        <w:rPr>
          <w:rFonts w:cs="Arial"/>
          <w:sz w:val="20"/>
          <w:szCs w:val="20"/>
        </w:rPr>
        <w:t xml:space="preserve"> </w:t>
      </w:r>
      <w:r w:rsidRPr="31048854" w:rsidDel="00EA018D">
        <w:rPr>
          <w:rFonts w:cs="Arial"/>
          <w:sz w:val="20"/>
          <w:szCs w:val="20"/>
        </w:rPr>
        <w:t>and Sustainable Development Goals (SDGs</w:t>
      </w:r>
      <w:r w:rsidRPr="31048854">
        <w:rPr>
          <w:rFonts w:cs="Arial"/>
          <w:sz w:val="20"/>
          <w:szCs w:val="20"/>
        </w:rPr>
        <w:t xml:space="preserve">), the Climate Change Adaptation and Mitigation Strategies, </w:t>
      </w:r>
      <w:r w:rsidRPr="00925987">
        <w:rPr>
          <w:rFonts w:cs="Arial"/>
          <w:sz w:val="20"/>
          <w:szCs w:val="20"/>
        </w:rPr>
        <w:t xml:space="preserve">the </w:t>
      </w:r>
      <w:r w:rsidRPr="00A87C61">
        <w:rPr>
          <w:rFonts w:cs="Arial"/>
          <w:sz w:val="20"/>
          <w:szCs w:val="20"/>
          <w:u w:val="single"/>
        </w:rPr>
        <w:t>Kunming-Montreal Global Biodiversity Framework</w:t>
      </w:r>
      <w:r w:rsidRPr="31048854">
        <w:rPr>
          <w:rFonts w:cs="Arial"/>
          <w:sz w:val="20"/>
          <w:szCs w:val="20"/>
        </w:rPr>
        <w:t xml:space="preserve"> </w:t>
      </w:r>
      <w:r w:rsidRPr="00792719" w:rsidDel="00EA018D">
        <w:rPr>
          <w:rFonts w:cs="Arial"/>
          <w:strike/>
          <w:sz w:val="20"/>
          <w:szCs w:val="20"/>
        </w:rPr>
        <w:t>Aichi Targets established in the Strategic Plan for Biodiversity 2011-2020</w:t>
      </w:r>
      <w:r w:rsidRPr="31048854" w:rsidDel="00EA018D">
        <w:rPr>
          <w:rFonts w:cs="Arial"/>
          <w:sz w:val="20"/>
          <w:szCs w:val="20"/>
        </w:rPr>
        <w:t xml:space="preserve"> adopted by the Convention on Biological Diversity</w:t>
      </w:r>
      <w:r w:rsidRPr="31048854">
        <w:rPr>
          <w:rFonts w:cs="Arial"/>
          <w:sz w:val="20"/>
          <w:szCs w:val="20"/>
        </w:rPr>
        <w:t>, the Strategic Plan for Migratory Species 20</w:t>
      </w:r>
      <w:r w:rsidRPr="001C6176">
        <w:rPr>
          <w:rFonts w:cs="Arial"/>
          <w:strike/>
          <w:sz w:val="20"/>
          <w:szCs w:val="20"/>
        </w:rPr>
        <w:t>15</w:t>
      </w:r>
      <w:r w:rsidRPr="001D045F" w:rsidDel="00EA018D">
        <w:rPr>
          <w:rFonts w:cs="Arial"/>
          <w:sz w:val="20"/>
          <w:szCs w:val="20"/>
          <w:u w:val="single"/>
        </w:rPr>
        <w:t>24</w:t>
      </w:r>
      <w:r w:rsidRPr="31048854">
        <w:rPr>
          <w:rFonts w:cs="Arial"/>
          <w:sz w:val="20"/>
          <w:szCs w:val="20"/>
        </w:rPr>
        <w:t>-20</w:t>
      </w:r>
      <w:r w:rsidRPr="001C6176">
        <w:rPr>
          <w:rFonts w:cs="Arial"/>
          <w:strike/>
          <w:sz w:val="20"/>
          <w:szCs w:val="20"/>
        </w:rPr>
        <w:t>23</w:t>
      </w:r>
      <w:r w:rsidRPr="001D045F" w:rsidDel="00EA018D">
        <w:rPr>
          <w:rFonts w:cs="Arial"/>
          <w:sz w:val="20"/>
          <w:szCs w:val="20"/>
          <w:u w:val="single"/>
        </w:rPr>
        <w:t>32</w:t>
      </w:r>
      <w:r w:rsidRPr="31048854">
        <w:rPr>
          <w:rFonts w:cs="Arial"/>
          <w:sz w:val="20"/>
          <w:szCs w:val="20"/>
        </w:rPr>
        <w:t xml:space="preserve"> of CMS </w:t>
      </w:r>
      <w:r w:rsidRPr="00040B54">
        <w:rPr>
          <w:rFonts w:cs="Arial"/>
          <w:strike/>
          <w:sz w:val="20"/>
          <w:szCs w:val="20"/>
        </w:rPr>
        <w:t>on the reduction of pressures to migratory species</w:t>
      </w:r>
      <w:r w:rsidRPr="31048854">
        <w:rPr>
          <w:rFonts w:cs="Arial"/>
          <w:sz w:val="20"/>
          <w:szCs w:val="20"/>
        </w:rPr>
        <w:t xml:space="preserve">, </w:t>
      </w:r>
      <w:ins w:id="5" w:author="Nikola Besek" w:date="2023-07-19T16:28:00Z">
        <w:r w:rsidR="00040B54" w:rsidRPr="31048854">
          <w:rPr>
            <w:rFonts w:cs="Arial"/>
            <w:sz w:val="20"/>
            <w:szCs w:val="20"/>
            <w:u w:val="single"/>
          </w:rPr>
          <w:t>the Conservation Committee Strategic Plan of the International Whaling Commission</w:t>
        </w:r>
        <w:r w:rsidR="00040B54">
          <w:rPr>
            <w:rFonts w:cs="Arial"/>
            <w:sz w:val="20"/>
            <w:szCs w:val="20"/>
            <w:u w:val="single"/>
          </w:rPr>
          <w:t>,</w:t>
        </w:r>
        <w:r w:rsidR="00040B54" w:rsidRPr="31048854">
          <w:rPr>
            <w:rFonts w:cs="Arial"/>
            <w:sz w:val="20"/>
            <w:szCs w:val="20"/>
          </w:rPr>
          <w:t xml:space="preserve"> </w:t>
        </w:r>
      </w:ins>
      <w:r w:rsidRPr="31048854">
        <w:rPr>
          <w:rFonts w:cs="Arial"/>
          <w:sz w:val="20"/>
          <w:szCs w:val="20"/>
        </w:rPr>
        <w:t xml:space="preserve">and </w:t>
      </w:r>
      <w:r w:rsidR="006910D1" w:rsidRPr="006910D1">
        <w:rPr>
          <w:rFonts w:cs="Arial"/>
          <w:sz w:val="20"/>
          <w:szCs w:val="20"/>
        </w:rPr>
        <w:t xml:space="preserve">the </w:t>
      </w:r>
      <w:r w:rsidRPr="006910D1">
        <w:rPr>
          <w:rFonts w:cs="Arial"/>
          <w:sz w:val="20"/>
          <w:szCs w:val="20"/>
        </w:rPr>
        <w:t xml:space="preserve">conservation of wetlands by </w:t>
      </w:r>
      <w:r w:rsidR="008E58FA" w:rsidRPr="006910D1">
        <w:rPr>
          <w:rFonts w:cs="Arial"/>
          <w:sz w:val="20"/>
          <w:szCs w:val="20"/>
        </w:rPr>
        <w:t xml:space="preserve">the Ramsar </w:t>
      </w:r>
      <w:r w:rsidRPr="006910D1">
        <w:rPr>
          <w:rFonts w:cs="Arial"/>
          <w:sz w:val="20"/>
          <w:szCs w:val="20"/>
        </w:rPr>
        <w:t>Convention,</w:t>
      </w:r>
    </w:p>
    <w:p w14:paraId="3B651FEC" w14:textId="77777777" w:rsidR="0027740C" w:rsidRDefault="0027740C" w:rsidP="00EA018D">
      <w:pPr>
        <w:tabs>
          <w:tab w:val="left" w:pos="1020"/>
        </w:tabs>
        <w:rPr>
          <w:rFonts w:cs="Arial"/>
          <w:sz w:val="22"/>
          <w:szCs w:val="22"/>
        </w:rPr>
      </w:pPr>
    </w:p>
    <w:p w14:paraId="54BCF667" w14:textId="77777777" w:rsidR="00C77D3A" w:rsidRDefault="00C77D3A" w:rsidP="00EA018D">
      <w:pPr>
        <w:tabs>
          <w:tab w:val="left" w:pos="1020"/>
        </w:tabs>
        <w:rPr>
          <w:rFonts w:cs="Arial"/>
          <w:sz w:val="22"/>
          <w:szCs w:val="22"/>
        </w:rPr>
      </w:pPr>
    </w:p>
    <w:p w14:paraId="10FC155A" w14:textId="3E2CB3D5" w:rsidR="0027740C" w:rsidRPr="009A38A4" w:rsidRDefault="006567CC" w:rsidP="00151667">
      <w:pPr>
        <w:tabs>
          <w:tab w:val="left" w:pos="1020"/>
        </w:tabs>
        <w:ind w:left="426" w:hanging="426"/>
        <w:rPr>
          <w:rFonts w:cs="Arial"/>
          <w:sz w:val="22"/>
          <w:szCs w:val="22"/>
        </w:rPr>
      </w:pPr>
      <w:r w:rsidRPr="009A38A4">
        <w:rPr>
          <w:rFonts w:cs="Arial"/>
          <w:sz w:val="22"/>
          <w:szCs w:val="22"/>
        </w:rPr>
        <w:t xml:space="preserve">4. </w:t>
      </w:r>
      <w:r w:rsidR="00151667">
        <w:rPr>
          <w:rFonts w:cs="Arial"/>
          <w:sz w:val="22"/>
          <w:szCs w:val="22"/>
        </w:rPr>
        <w:tab/>
      </w:r>
      <w:r w:rsidR="0027740C" w:rsidRPr="009A38A4">
        <w:rPr>
          <w:rFonts w:cs="Arial"/>
          <w:sz w:val="22"/>
          <w:szCs w:val="22"/>
        </w:rPr>
        <w:t xml:space="preserve">Add new </w:t>
      </w:r>
      <w:r w:rsidR="00E30E9F" w:rsidRPr="009A38A4">
        <w:rPr>
          <w:rFonts w:cs="Arial"/>
          <w:sz w:val="22"/>
          <w:szCs w:val="22"/>
        </w:rPr>
        <w:t xml:space="preserve">text to </w:t>
      </w:r>
      <w:r w:rsidR="0027740C" w:rsidRPr="009A38A4">
        <w:rPr>
          <w:rFonts w:cs="Arial"/>
          <w:sz w:val="22"/>
          <w:szCs w:val="22"/>
        </w:rPr>
        <w:t>paragraph</w:t>
      </w:r>
      <w:r w:rsidR="00F14A5F" w:rsidRPr="009A38A4">
        <w:rPr>
          <w:rFonts w:cs="Arial"/>
          <w:sz w:val="22"/>
          <w:szCs w:val="22"/>
        </w:rPr>
        <w:t xml:space="preserve"> </w:t>
      </w:r>
      <w:r w:rsidR="00E30E9F" w:rsidRPr="009A38A4">
        <w:rPr>
          <w:rFonts w:cs="Arial"/>
          <w:sz w:val="22"/>
          <w:szCs w:val="22"/>
        </w:rPr>
        <w:t>6</w:t>
      </w:r>
      <w:r w:rsidR="0027740C" w:rsidRPr="009A38A4">
        <w:rPr>
          <w:rFonts w:cs="Arial"/>
          <w:sz w:val="22"/>
          <w:szCs w:val="22"/>
        </w:rPr>
        <w:t xml:space="preserve"> </w:t>
      </w:r>
      <w:r w:rsidR="00F14A5F" w:rsidRPr="009A38A4">
        <w:rPr>
          <w:rFonts w:cs="Arial"/>
          <w:sz w:val="22"/>
          <w:szCs w:val="22"/>
        </w:rPr>
        <w:t>to the Resolution</w:t>
      </w:r>
      <w:r w:rsidR="00AA43E2">
        <w:rPr>
          <w:rFonts w:cs="Arial"/>
          <w:sz w:val="22"/>
          <w:szCs w:val="22"/>
        </w:rPr>
        <w:t>, which would then</w:t>
      </w:r>
      <w:r w:rsidR="00E30E9F" w:rsidRPr="009A38A4">
        <w:rPr>
          <w:rFonts w:cs="Arial"/>
          <w:sz w:val="22"/>
          <w:szCs w:val="22"/>
        </w:rPr>
        <w:t xml:space="preserve"> read</w:t>
      </w:r>
      <w:r w:rsidR="00F14A5F" w:rsidRPr="009A38A4">
        <w:rPr>
          <w:rFonts w:cs="Arial"/>
          <w:sz w:val="22"/>
          <w:szCs w:val="22"/>
        </w:rPr>
        <w:t xml:space="preserve"> as follows:</w:t>
      </w:r>
    </w:p>
    <w:p w14:paraId="5142CFC6" w14:textId="77777777" w:rsidR="00EA018D" w:rsidRPr="009A38A4" w:rsidRDefault="00EA018D" w:rsidP="00170AB1">
      <w:pPr>
        <w:tabs>
          <w:tab w:val="left" w:pos="1020"/>
        </w:tabs>
        <w:jc w:val="both"/>
        <w:rPr>
          <w:rFonts w:cs="Arial"/>
          <w:sz w:val="22"/>
          <w:szCs w:val="22"/>
        </w:rPr>
      </w:pPr>
    </w:p>
    <w:p w14:paraId="01ED1126" w14:textId="40315AC7" w:rsidR="007117FE" w:rsidRPr="009A38A4" w:rsidRDefault="00635709" w:rsidP="005821D3">
      <w:pPr>
        <w:pStyle w:val="ListParagraph"/>
        <w:numPr>
          <w:ilvl w:val="0"/>
          <w:numId w:val="4"/>
        </w:numPr>
        <w:tabs>
          <w:tab w:val="left" w:pos="1020"/>
        </w:tabs>
        <w:jc w:val="both"/>
        <w:rPr>
          <w:rFonts w:cs="Arial"/>
          <w:sz w:val="20"/>
          <w:szCs w:val="20"/>
          <w:u w:val="single"/>
        </w:rPr>
      </w:pPr>
      <w:r w:rsidRPr="005821D3">
        <w:rPr>
          <w:rFonts w:cs="Arial"/>
          <w:i/>
          <w:iCs/>
          <w:sz w:val="20"/>
          <w:szCs w:val="20"/>
        </w:rPr>
        <w:t>Encourages</w:t>
      </w:r>
      <w:r w:rsidRPr="009A38A4">
        <w:rPr>
          <w:rFonts w:cs="Arial"/>
          <w:sz w:val="20"/>
          <w:szCs w:val="20"/>
        </w:rPr>
        <w:t xml:space="preserve"> Parties to perform regular appraisals of enacted measures to account for any new research or relevant information,</w:t>
      </w:r>
      <w:del w:id="6" w:author="Nikola Besek" w:date="2023-07-19T16:30:00Z">
        <w:r w:rsidRPr="009A38A4" w:rsidDel="00BE56A0">
          <w:rPr>
            <w:rFonts w:cs="Arial"/>
            <w:sz w:val="20"/>
            <w:szCs w:val="20"/>
          </w:rPr>
          <w:delText xml:space="preserve"> </w:delText>
        </w:r>
        <w:r w:rsidR="00BE56A0" w:rsidDel="00BE56A0">
          <w:rPr>
            <w:rFonts w:cs="Arial"/>
            <w:sz w:val="20"/>
            <w:szCs w:val="20"/>
          </w:rPr>
          <w:delText>and</w:delText>
        </w:r>
      </w:del>
      <w:r w:rsidRPr="009A38A4">
        <w:rPr>
          <w:rFonts w:cs="Arial"/>
          <w:sz w:val="20"/>
          <w:szCs w:val="20"/>
        </w:rPr>
        <w:t xml:space="preserve"> adapt regulations as appropriate</w:t>
      </w:r>
      <w:ins w:id="7" w:author="Nikola Besek" w:date="2023-07-19T16:30:00Z">
        <w:r w:rsidR="00112444" w:rsidRPr="009A38A4">
          <w:rPr>
            <w:rFonts w:cs="Arial"/>
            <w:sz w:val="20"/>
            <w:szCs w:val="20"/>
            <w:u w:val="single"/>
          </w:rPr>
          <w:t>, and share experiences of applying measures and guidelines</w:t>
        </w:r>
      </w:ins>
      <w:r w:rsidR="009A38A4" w:rsidRPr="009A38A4">
        <w:rPr>
          <w:rFonts w:cs="Arial"/>
          <w:sz w:val="20"/>
          <w:szCs w:val="20"/>
          <w:u w:val="single"/>
        </w:rPr>
        <w:t>;</w:t>
      </w:r>
    </w:p>
    <w:sectPr w:rsidR="007117FE" w:rsidRPr="009A38A4" w:rsidSect="00950CDA">
      <w:headerReference w:type="even" r:id="rId10"/>
      <w:footerReference w:type="even" r:id="rId11"/>
      <w:headerReference w:type="first" r:id="rId1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4A4BF" w14:textId="77777777" w:rsidR="00B7279C" w:rsidRDefault="00B7279C" w:rsidP="00355BE3">
      <w:r>
        <w:separator/>
      </w:r>
    </w:p>
  </w:endnote>
  <w:endnote w:type="continuationSeparator" w:id="0">
    <w:p w14:paraId="110D5493" w14:textId="77777777" w:rsidR="00B7279C" w:rsidRDefault="00B7279C" w:rsidP="00355BE3">
      <w:r>
        <w:continuationSeparator/>
      </w:r>
    </w:p>
  </w:endnote>
  <w:endnote w:type="continuationNotice" w:id="1">
    <w:p w14:paraId="086F668C" w14:textId="77777777" w:rsidR="00B7279C" w:rsidRDefault="00B72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9666" w14:textId="77777777" w:rsidR="00355BE3" w:rsidRDefault="00355BE3">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CD61" w14:textId="77777777" w:rsidR="00B7279C" w:rsidRDefault="00B7279C" w:rsidP="00355BE3">
      <w:r>
        <w:separator/>
      </w:r>
    </w:p>
  </w:footnote>
  <w:footnote w:type="continuationSeparator" w:id="0">
    <w:p w14:paraId="2EFAB8B0" w14:textId="77777777" w:rsidR="00B7279C" w:rsidRDefault="00B7279C" w:rsidP="00355BE3">
      <w:r>
        <w:continuationSeparator/>
      </w:r>
    </w:p>
  </w:footnote>
  <w:footnote w:type="continuationNotice" w:id="1">
    <w:p w14:paraId="0D5F6A51" w14:textId="77777777" w:rsidR="00B7279C" w:rsidRDefault="00B727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EE88" w14:textId="69BF54EB" w:rsidR="00355BE3" w:rsidRPr="008648EB" w:rsidRDefault="00355BE3" w:rsidP="00355BE3">
    <w:pPr>
      <w:pStyle w:val="Header"/>
      <w:pBdr>
        <w:bottom w:val="single" w:sz="4" w:space="1" w:color="auto"/>
      </w:pBdr>
      <w:rPr>
        <w:rFonts w:cs="Arial"/>
        <w:i/>
        <w:szCs w:val="18"/>
      </w:rPr>
    </w:pPr>
    <w:r w:rsidRPr="008648EB">
      <w:rPr>
        <w:rFonts w:cs="Arial"/>
        <w:i/>
        <w:szCs w:val="18"/>
      </w:rPr>
      <w:t>UNEP/CMS/COP1</w:t>
    </w:r>
    <w:r w:rsidR="007117FE">
      <w:rPr>
        <w:rFonts w:cs="Arial"/>
        <w:i/>
        <w:szCs w:val="18"/>
      </w:rPr>
      <w:t>4</w:t>
    </w:r>
    <w:r w:rsidRPr="008648EB">
      <w:rPr>
        <w:rFonts w:cs="Arial"/>
        <w:i/>
        <w:szCs w:val="18"/>
      </w:rPr>
      <w:t>/</w:t>
    </w:r>
    <w:proofErr w:type="spellStart"/>
    <w:r w:rsidRPr="008648EB">
      <w:rPr>
        <w:rFonts w:cs="Arial"/>
        <w:i/>
        <w:szCs w:val="18"/>
      </w:rPr>
      <w:t>Doc.</w:t>
    </w:r>
    <w:r w:rsidRPr="008648EB">
      <w:rPr>
        <w:rFonts w:cs="Arial"/>
        <w:i/>
        <w:szCs w:val="18"/>
        <w:highlight w:val="yellow"/>
      </w:rPr>
      <w:t>XX</w:t>
    </w:r>
    <w:proofErr w:type="spellEnd"/>
    <w:r w:rsidRPr="008648EB">
      <w:rPr>
        <w:rFonts w:cs="Arial"/>
        <w:i/>
        <w:szCs w:val="18"/>
        <w:highlight w:val="yellow"/>
      </w:rPr>
      <w:t>/</w:t>
    </w:r>
    <w:r w:rsidRPr="008648EB">
      <w:rPr>
        <w:rFonts w:cs="Arial"/>
        <w:i/>
        <w:szCs w:val="18"/>
      </w:rPr>
      <w:t>Add</w:t>
    </w:r>
    <w:r>
      <w:rPr>
        <w:rFonts w:cs="Arial"/>
        <w:i/>
        <w:szCs w:val="18"/>
      </w:rPr>
      <w:t>.1</w:t>
    </w:r>
    <w:r w:rsidRPr="008648EB">
      <w:rPr>
        <w:rFonts w:cs="Arial"/>
        <w:i/>
        <w:szCs w:val="18"/>
      </w:rPr>
      <w:t xml:space="preserve">  </w:t>
    </w:r>
  </w:p>
  <w:p w14:paraId="2A598976" w14:textId="77777777" w:rsidR="00355BE3" w:rsidRDefault="00355B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A332" w14:textId="06624DA1" w:rsidR="00355BE3" w:rsidRPr="008648EB" w:rsidRDefault="00355BE3" w:rsidP="00355BE3">
    <w:pPr>
      <w:pStyle w:val="Header"/>
      <w:pBdr>
        <w:bottom w:val="single" w:sz="4" w:space="1" w:color="auto"/>
      </w:pBdr>
      <w:jc w:val="right"/>
      <w:rPr>
        <w:rFonts w:cs="Arial"/>
        <w:i/>
        <w:szCs w:val="18"/>
      </w:rPr>
    </w:pPr>
    <w:r w:rsidRPr="008648EB">
      <w:rPr>
        <w:rFonts w:cs="Arial"/>
        <w:i/>
        <w:szCs w:val="18"/>
      </w:rPr>
      <w:t>UNEP/CMS/COP1</w:t>
    </w:r>
    <w:r w:rsidR="009163C0">
      <w:rPr>
        <w:rFonts w:cs="Arial"/>
        <w:i/>
        <w:szCs w:val="18"/>
      </w:rPr>
      <w:t>4</w:t>
    </w:r>
    <w:r w:rsidRPr="008648EB">
      <w:rPr>
        <w:rFonts w:cs="Arial"/>
        <w:i/>
        <w:szCs w:val="18"/>
      </w:rPr>
      <w:t>/Doc</w:t>
    </w:r>
    <w:r w:rsidRPr="00834FB0">
      <w:rPr>
        <w:rFonts w:cs="Arial"/>
        <w:i/>
        <w:szCs w:val="18"/>
      </w:rPr>
      <w:t>.</w:t>
    </w:r>
    <w:r w:rsidR="008E503B">
      <w:rPr>
        <w:rFonts w:cs="Arial"/>
        <w:i/>
        <w:szCs w:val="18"/>
      </w:rPr>
      <w:t>30.6</w:t>
    </w:r>
    <w:r w:rsidRPr="00834FB0">
      <w:rPr>
        <w:rFonts w:cs="Arial"/>
        <w:i/>
        <w:szCs w:val="18"/>
      </w:rPr>
      <w:t>/</w:t>
    </w:r>
    <w:r w:rsidRPr="008648EB">
      <w:rPr>
        <w:rFonts w:cs="Arial"/>
        <w:i/>
        <w:szCs w:val="18"/>
      </w:rPr>
      <w:t>Add</w:t>
    </w:r>
    <w:r>
      <w:rPr>
        <w:rFonts w:cs="Arial"/>
        <w:i/>
        <w:szCs w:val="18"/>
      </w:rPr>
      <w:t>.1</w:t>
    </w:r>
    <w:r w:rsidRPr="008648EB">
      <w:rPr>
        <w:rFonts w:cs="Arial"/>
        <w:i/>
        <w:szCs w:val="18"/>
      </w:rPr>
      <w:t xml:space="preserve">  </w:t>
    </w:r>
  </w:p>
  <w:p w14:paraId="3C448902" w14:textId="77777777" w:rsidR="00355BE3" w:rsidRDefault="00355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12A"/>
    <w:multiLevelType w:val="hybridMultilevel"/>
    <w:tmpl w:val="C00AC946"/>
    <w:lvl w:ilvl="0" w:tplc="2E4A4BB4">
      <w:start w:val="6"/>
      <w:numFmt w:val="decimal"/>
      <w:lvlText w:val="%1."/>
      <w:lvlJc w:val="left"/>
      <w:pPr>
        <w:ind w:left="927" w:hanging="360"/>
      </w:pPr>
      <w:rPr>
        <w:rFonts w:hint="default"/>
        <w:u w:val="none"/>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 w15:restartNumberingAfterBreak="0">
    <w:nsid w:val="1D5F0B77"/>
    <w:multiLevelType w:val="hybridMultilevel"/>
    <w:tmpl w:val="E6A87D1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235543"/>
    <w:multiLevelType w:val="hybridMultilevel"/>
    <w:tmpl w:val="3F60B598"/>
    <w:lvl w:ilvl="0" w:tplc="0FA20022">
      <w:start w:val="7"/>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16cid:durableId="1402020923">
    <w:abstractNumId w:val="2"/>
  </w:num>
  <w:num w:numId="2" w16cid:durableId="944458539">
    <w:abstractNumId w:val="3"/>
  </w:num>
  <w:num w:numId="3" w16cid:durableId="680819309">
    <w:abstractNumId w:val="1"/>
  </w:num>
  <w:num w:numId="4" w16cid:durableId="9068383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kola Besek">
    <w15:presenceInfo w15:providerId="AD" w15:userId="S::nikola.besek@un.org::bf17e5ef-41bc-41b6-9439-90f9ea6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E3"/>
    <w:rsid w:val="00002360"/>
    <w:rsid w:val="00011705"/>
    <w:rsid w:val="00021B1E"/>
    <w:rsid w:val="00034286"/>
    <w:rsid w:val="0003542E"/>
    <w:rsid w:val="00040B54"/>
    <w:rsid w:val="000433BF"/>
    <w:rsid w:val="000606C4"/>
    <w:rsid w:val="0008173C"/>
    <w:rsid w:val="00083902"/>
    <w:rsid w:val="000B24D4"/>
    <w:rsid w:val="000C4E78"/>
    <w:rsid w:val="00112444"/>
    <w:rsid w:val="00124B3E"/>
    <w:rsid w:val="00150600"/>
    <w:rsid w:val="00151667"/>
    <w:rsid w:val="00167370"/>
    <w:rsid w:val="00170AB1"/>
    <w:rsid w:val="0018231E"/>
    <w:rsid w:val="00185233"/>
    <w:rsid w:val="00197AC2"/>
    <w:rsid w:val="001C0A78"/>
    <w:rsid w:val="001C3BA0"/>
    <w:rsid w:val="001C6176"/>
    <w:rsid w:val="001C694F"/>
    <w:rsid w:val="001D045F"/>
    <w:rsid w:val="001E6C63"/>
    <w:rsid w:val="001E7A94"/>
    <w:rsid w:val="001F21FB"/>
    <w:rsid w:val="00204F46"/>
    <w:rsid w:val="00216B2E"/>
    <w:rsid w:val="002433E8"/>
    <w:rsid w:val="00246EB6"/>
    <w:rsid w:val="00250307"/>
    <w:rsid w:val="00261FA8"/>
    <w:rsid w:val="00271135"/>
    <w:rsid w:val="00271BE0"/>
    <w:rsid w:val="00275CED"/>
    <w:rsid w:val="0027740C"/>
    <w:rsid w:val="00282A0C"/>
    <w:rsid w:val="00291326"/>
    <w:rsid w:val="0029377E"/>
    <w:rsid w:val="002B0A1C"/>
    <w:rsid w:val="00326BDF"/>
    <w:rsid w:val="0032765E"/>
    <w:rsid w:val="00336337"/>
    <w:rsid w:val="00341E06"/>
    <w:rsid w:val="00343358"/>
    <w:rsid w:val="00355BE3"/>
    <w:rsid w:val="00383539"/>
    <w:rsid w:val="00385BA3"/>
    <w:rsid w:val="00395FC5"/>
    <w:rsid w:val="003A0786"/>
    <w:rsid w:val="003A7A59"/>
    <w:rsid w:val="003B3D49"/>
    <w:rsid w:val="003C02A1"/>
    <w:rsid w:val="003F4212"/>
    <w:rsid w:val="004134A0"/>
    <w:rsid w:val="00416A05"/>
    <w:rsid w:val="00417B47"/>
    <w:rsid w:val="00432A10"/>
    <w:rsid w:val="0045154E"/>
    <w:rsid w:val="0046798E"/>
    <w:rsid w:val="004852F5"/>
    <w:rsid w:val="004916D1"/>
    <w:rsid w:val="0049795F"/>
    <w:rsid w:val="004A3916"/>
    <w:rsid w:val="004B7C82"/>
    <w:rsid w:val="004D33B3"/>
    <w:rsid w:val="004D5882"/>
    <w:rsid w:val="00512823"/>
    <w:rsid w:val="00512B49"/>
    <w:rsid w:val="00520467"/>
    <w:rsid w:val="00530CE3"/>
    <w:rsid w:val="005330F7"/>
    <w:rsid w:val="005530A2"/>
    <w:rsid w:val="00563598"/>
    <w:rsid w:val="00564AA9"/>
    <w:rsid w:val="00570603"/>
    <w:rsid w:val="00575753"/>
    <w:rsid w:val="00580100"/>
    <w:rsid w:val="005821D3"/>
    <w:rsid w:val="005B2560"/>
    <w:rsid w:val="005C3AD5"/>
    <w:rsid w:val="005D244E"/>
    <w:rsid w:val="005D2DFF"/>
    <w:rsid w:val="005D6184"/>
    <w:rsid w:val="006115DD"/>
    <w:rsid w:val="00635709"/>
    <w:rsid w:val="006567CC"/>
    <w:rsid w:val="006626AE"/>
    <w:rsid w:val="00663C68"/>
    <w:rsid w:val="006726EC"/>
    <w:rsid w:val="00672D6C"/>
    <w:rsid w:val="00685AB6"/>
    <w:rsid w:val="006872EF"/>
    <w:rsid w:val="006910D1"/>
    <w:rsid w:val="006F4512"/>
    <w:rsid w:val="0070633B"/>
    <w:rsid w:val="007117FE"/>
    <w:rsid w:val="00743376"/>
    <w:rsid w:val="007708B2"/>
    <w:rsid w:val="00782DD9"/>
    <w:rsid w:val="00792719"/>
    <w:rsid w:val="00797C3E"/>
    <w:rsid w:val="007A518D"/>
    <w:rsid w:val="007F0BF1"/>
    <w:rsid w:val="00812BAA"/>
    <w:rsid w:val="008231E7"/>
    <w:rsid w:val="00834FB0"/>
    <w:rsid w:val="008A32FC"/>
    <w:rsid w:val="008A3CB6"/>
    <w:rsid w:val="008A573D"/>
    <w:rsid w:val="008C580E"/>
    <w:rsid w:val="008D0A1F"/>
    <w:rsid w:val="008E503B"/>
    <w:rsid w:val="008E58FA"/>
    <w:rsid w:val="008E6E58"/>
    <w:rsid w:val="008F198E"/>
    <w:rsid w:val="00900616"/>
    <w:rsid w:val="009163C0"/>
    <w:rsid w:val="00920DC7"/>
    <w:rsid w:val="00920FF2"/>
    <w:rsid w:val="00923614"/>
    <w:rsid w:val="00924104"/>
    <w:rsid w:val="00925987"/>
    <w:rsid w:val="00935C3F"/>
    <w:rsid w:val="00937A08"/>
    <w:rsid w:val="00944019"/>
    <w:rsid w:val="00950CDA"/>
    <w:rsid w:val="009872BA"/>
    <w:rsid w:val="0099668D"/>
    <w:rsid w:val="009A38A4"/>
    <w:rsid w:val="009A7071"/>
    <w:rsid w:val="009E5236"/>
    <w:rsid w:val="00A22A45"/>
    <w:rsid w:val="00A40406"/>
    <w:rsid w:val="00A626A1"/>
    <w:rsid w:val="00A82158"/>
    <w:rsid w:val="00A87C61"/>
    <w:rsid w:val="00AA43E2"/>
    <w:rsid w:val="00AA46D2"/>
    <w:rsid w:val="00AC138F"/>
    <w:rsid w:val="00AD7545"/>
    <w:rsid w:val="00AE0A23"/>
    <w:rsid w:val="00AF3098"/>
    <w:rsid w:val="00B10DCF"/>
    <w:rsid w:val="00B2163C"/>
    <w:rsid w:val="00B41FFD"/>
    <w:rsid w:val="00B45361"/>
    <w:rsid w:val="00B640F0"/>
    <w:rsid w:val="00B64E34"/>
    <w:rsid w:val="00B7279C"/>
    <w:rsid w:val="00B75A73"/>
    <w:rsid w:val="00B83477"/>
    <w:rsid w:val="00BA0B32"/>
    <w:rsid w:val="00BB6EB0"/>
    <w:rsid w:val="00BC3075"/>
    <w:rsid w:val="00BE3618"/>
    <w:rsid w:val="00BE38A5"/>
    <w:rsid w:val="00BE56A0"/>
    <w:rsid w:val="00C150BC"/>
    <w:rsid w:val="00C41198"/>
    <w:rsid w:val="00C43878"/>
    <w:rsid w:val="00C44D97"/>
    <w:rsid w:val="00C6653C"/>
    <w:rsid w:val="00C77D3A"/>
    <w:rsid w:val="00CB1019"/>
    <w:rsid w:val="00CB6592"/>
    <w:rsid w:val="00CD3DC1"/>
    <w:rsid w:val="00CE18A7"/>
    <w:rsid w:val="00CE1ED2"/>
    <w:rsid w:val="00CF4450"/>
    <w:rsid w:val="00D02C8F"/>
    <w:rsid w:val="00D260BD"/>
    <w:rsid w:val="00D356E7"/>
    <w:rsid w:val="00D40A6C"/>
    <w:rsid w:val="00D42B76"/>
    <w:rsid w:val="00D42D3E"/>
    <w:rsid w:val="00D55E82"/>
    <w:rsid w:val="00D76481"/>
    <w:rsid w:val="00DA6EEE"/>
    <w:rsid w:val="00DB43E6"/>
    <w:rsid w:val="00DD19B1"/>
    <w:rsid w:val="00E0745E"/>
    <w:rsid w:val="00E1628E"/>
    <w:rsid w:val="00E30E9F"/>
    <w:rsid w:val="00E42E85"/>
    <w:rsid w:val="00E57F28"/>
    <w:rsid w:val="00E86C02"/>
    <w:rsid w:val="00E936C0"/>
    <w:rsid w:val="00EA018D"/>
    <w:rsid w:val="00EA40F2"/>
    <w:rsid w:val="00EB1082"/>
    <w:rsid w:val="00EB57CB"/>
    <w:rsid w:val="00EB5B72"/>
    <w:rsid w:val="00EB77F7"/>
    <w:rsid w:val="00ED3B82"/>
    <w:rsid w:val="00ED5AC6"/>
    <w:rsid w:val="00EF0530"/>
    <w:rsid w:val="00F11E8B"/>
    <w:rsid w:val="00F14A5F"/>
    <w:rsid w:val="00F26887"/>
    <w:rsid w:val="00F30635"/>
    <w:rsid w:val="00F44E0F"/>
    <w:rsid w:val="00F57271"/>
    <w:rsid w:val="00F76361"/>
    <w:rsid w:val="00F803B9"/>
    <w:rsid w:val="00F91990"/>
    <w:rsid w:val="00FA6996"/>
    <w:rsid w:val="00FA7A55"/>
    <w:rsid w:val="00FB59A6"/>
    <w:rsid w:val="00FC144A"/>
    <w:rsid w:val="00FE1DF5"/>
    <w:rsid w:val="00FF3536"/>
    <w:rsid w:val="012828CD"/>
    <w:rsid w:val="0213FE3A"/>
    <w:rsid w:val="076127F0"/>
    <w:rsid w:val="097702B1"/>
    <w:rsid w:val="0A1E8DEB"/>
    <w:rsid w:val="1EF76A35"/>
    <w:rsid w:val="226B4ECA"/>
    <w:rsid w:val="31048854"/>
    <w:rsid w:val="35A212B9"/>
    <w:rsid w:val="40A4F907"/>
    <w:rsid w:val="49CDE912"/>
    <w:rsid w:val="5171A38A"/>
    <w:rsid w:val="51E03F1D"/>
    <w:rsid w:val="58F9F356"/>
    <w:rsid w:val="5BBA3A4A"/>
    <w:rsid w:val="5C0314EB"/>
    <w:rsid w:val="5FDE3B7A"/>
    <w:rsid w:val="60B8DA24"/>
    <w:rsid w:val="621E99EB"/>
    <w:rsid w:val="6F6E471B"/>
    <w:rsid w:val="7651DA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9549"/>
  <w15:chartTrackingRefBased/>
  <w15:docId w15:val="{6F64B7DD-FCD2-462B-B2BF-FBF86850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E3"/>
    <w:pPr>
      <w:widowControl w:val="0"/>
      <w:autoSpaceDE w:val="0"/>
      <w:autoSpaceDN w:val="0"/>
      <w:adjustRightInd w:val="0"/>
      <w:spacing w:after="0" w:line="240" w:lineRule="auto"/>
    </w:pPr>
    <w:rPr>
      <w:rFonts w:eastAsia="Times New Roman" w:cs="Times New Roman"/>
      <w:sz w:val="18"/>
      <w:szCs w:val="24"/>
    </w:rPr>
  </w:style>
  <w:style w:type="paragraph" w:styleId="Heading1">
    <w:name w:val="heading 1"/>
    <w:basedOn w:val="Normal"/>
    <w:next w:val="Normal"/>
    <w:link w:val="Heading1Char"/>
    <w:uiPriority w:val="9"/>
    <w:qFormat/>
    <w:rsid w:val="00E0745E"/>
    <w:pPr>
      <w:keepNext/>
      <w:tabs>
        <w:tab w:val="left" w:pos="1020"/>
      </w:tabs>
      <w:jc w:val="center"/>
      <w:outlineLvl w:val="0"/>
    </w:pPr>
    <w:rPr>
      <w:rFonts w:cs="Arial"/>
      <w:b/>
      <w:bCs/>
      <w:i/>
      <w:iCs/>
      <w:sz w:val="22"/>
      <w:szCs w:val="22"/>
    </w:rPr>
  </w:style>
  <w:style w:type="paragraph" w:styleId="Heading2">
    <w:name w:val="heading 2"/>
    <w:basedOn w:val="Normal"/>
    <w:next w:val="Normal"/>
    <w:link w:val="Heading2Char"/>
    <w:uiPriority w:val="99"/>
    <w:qFormat/>
    <w:rsid w:val="00355BE3"/>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55BE3"/>
    <w:rPr>
      <w:rFonts w:eastAsia="Times New Roman" w:cs="Times New Roman"/>
      <w:b/>
      <w:bCs/>
      <w:sz w:val="36"/>
      <w:szCs w:val="24"/>
    </w:rPr>
  </w:style>
  <w:style w:type="paragraph" w:styleId="ListParagraph">
    <w:name w:val="List Paragraph"/>
    <w:basedOn w:val="Normal"/>
    <w:uiPriority w:val="99"/>
    <w:qFormat/>
    <w:rsid w:val="00355BE3"/>
    <w:pPr>
      <w:ind w:left="720"/>
      <w:contextualSpacing/>
    </w:pPr>
  </w:style>
  <w:style w:type="paragraph" w:styleId="Header">
    <w:name w:val="header"/>
    <w:basedOn w:val="Normal"/>
    <w:link w:val="HeaderChar"/>
    <w:uiPriority w:val="99"/>
    <w:unhideWhenUsed/>
    <w:rsid w:val="00355BE3"/>
    <w:pPr>
      <w:tabs>
        <w:tab w:val="center" w:pos="4680"/>
        <w:tab w:val="right" w:pos="9360"/>
      </w:tabs>
    </w:pPr>
  </w:style>
  <w:style w:type="character" w:customStyle="1" w:styleId="HeaderChar">
    <w:name w:val="Header Char"/>
    <w:basedOn w:val="DefaultParagraphFont"/>
    <w:link w:val="Header"/>
    <w:uiPriority w:val="99"/>
    <w:rsid w:val="00355BE3"/>
    <w:rPr>
      <w:rFonts w:eastAsia="Times New Roman" w:cs="Times New Roman"/>
      <w:sz w:val="18"/>
      <w:szCs w:val="24"/>
    </w:rPr>
  </w:style>
  <w:style w:type="paragraph" w:styleId="Footer">
    <w:name w:val="footer"/>
    <w:basedOn w:val="Normal"/>
    <w:link w:val="FooterChar"/>
    <w:uiPriority w:val="99"/>
    <w:unhideWhenUsed/>
    <w:rsid w:val="00355BE3"/>
    <w:pPr>
      <w:tabs>
        <w:tab w:val="center" w:pos="4680"/>
        <w:tab w:val="right" w:pos="9360"/>
      </w:tabs>
    </w:pPr>
  </w:style>
  <w:style w:type="character" w:customStyle="1" w:styleId="FooterChar">
    <w:name w:val="Footer Char"/>
    <w:basedOn w:val="DefaultParagraphFont"/>
    <w:link w:val="Footer"/>
    <w:uiPriority w:val="99"/>
    <w:rsid w:val="00355BE3"/>
    <w:rPr>
      <w:rFonts w:eastAsia="Times New Roman" w:cs="Times New Roman"/>
      <w:sz w:val="18"/>
      <w:szCs w:val="24"/>
    </w:rPr>
  </w:style>
  <w:style w:type="paragraph" w:styleId="Revision">
    <w:name w:val="Revision"/>
    <w:hidden/>
    <w:uiPriority w:val="99"/>
    <w:semiHidden/>
    <w:rsid w:val="00204F46"/>
    <w:pPr>
      <w:spacing w:after="0" w:line="240" w:lineRule="auto"/>
    </w:pPr>
    <w:rPr>
      <w:rFonts w:eastAsia="Times New Roman" w:cs="Times New Roman"/>
      <w:sz w:val="18"/>
      <w:szCs w:val="24"/>
    </w:rPr>
  </w:style>
  <w:style w:type="paragraph" w:styleId="BodyText">
    <w:name w:val="Body Text"/>
    <w:basedOn w:val="Normal"/>
    <w:link w:val="BodyTextChar"/>
    <w:uiPriority w:val="99"/>
    <w:unhideWhenUsed/>
    <w:rsid w:val="005D6184"/>
    <w:pPr>
      <w:tabs>
        <w:tab w:val="left" w:pos="1020"/>
      </w:tabs>
      <w:jc w:val="both"/>
    </w:pPr>
    <w:rPr>
      <w:rFonts w:cs="Arial"/>
      <w:sz w:val="22"/>
      <w:szCs w:val="22"/>
    </w:rPr>
  </w:style>
  <w:style w:type="character" w:customStyle="1" w:styleId="BodyTextChar">
    <w:name w:val="Body Text Char"/>
    <w:basedOn w:val="DefaultParagraphFont"/>
    <w:link w:val="BodyText"/>
    <w:uiPriority w:val="99"/>
    <w:rsid w:val="005D6184"/>
    <w:rPr>
      <w:rFonts w:eastAsia="Times New Roman" w:cs="Arial"/>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uiPriority w:val="9"/>
    <w:rsid w:val="00E0745E"/>
    <w:rPr>
      <w:rFonts w:eastAsia="Times New Roman"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03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1" ma:contentTypeDescription="Create a new document." ma:contentTypeScope="" ma:versionID="1414d43256454a81e760e649ba726a0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F5C88F78-01BD-49AF-8955-21ED737771BB}">
  <ds:schemaRefs>
    <ds:schemaRef ds:uri="http://schemas.microsoft.com/sharepoint/v3/contenttype/forms"/>
  </ds:schemaRefs>
</ds:datastoreItem>
</file>

<file path=customXml/itemProps2.xml><?xml version="1.0" encoding="utf-8"?>
<ds:datastoreItem xmlns:ds="http://schemas.openxmlformats.org/officeDocument/2006/customXml" ds:itemID="{14C4919E-E58B-4F81-A869-9B42324E9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43334C-663B-4F55-B8B7-0D2A049CAA99}">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985ec44e-1bab-4c0b-9df0-6ba128686fc9"/>
    <ds:schemaRef ds:uri="http://www.w3.org/XML/1998/namespace"/>
    <ds:schemaRef ds:uri="http://purl.org/dc/dcmitype/"/>
    <ds:schemaRef ds:uri="a7b50396-0b06-45c1-b28e-46f86d566a10"/>
    <ds:schemaRef ds:uri="http://schemas.microsoft.com/office/infopath/2007/PartnerControls"/>
    <ds:schemaRef ds:uri="c15478a5-0be8-4f5d-8383-b307d5ba8bf6"/>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cp:lastPrinted>2023-07-19T15:19:00Z</cp:lastPrinted>
  <dcterms:created xsi:type="dcterms:W3CDTF">2023-07-19T15:18:00Z</dcterms:created>
  <dcterms:modified xsi:type="dcterms:W3CDTF">2023-07-19T15:19:00Z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